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750" w:rsidRDefault="00793750" w:rsidP="00793750">
      <w:pPr>
        <w:jc w:val="both"/>
        <w:rPr>
          <w:b/>
        </w:rPr>
      </w:pPr>
      <w:r w:rsidRPr="00793750">
        <w:rPr>
          <w:b/>
        </w:rPr>
        <w:t>ARTICLE II: Definitions and Descriptions</w:t>
      </w:r>
    </w:p>
    <w:p w:rsidR="00793750" w:rsidRDefault="00793750" w:rsidP="00793750">
      <w:pPr>
        <w:jc w:val="both"/>
      </w:pPr>
      <w:r>
        <w:t xml:space="preserve">§ 276-7 </w:t>
      </w:r>
      <w:r w:rsidRPr="00793750">
        <w:rPr>
          <w:b/>
        </w:rPr>
        <w:t>Definitions and word usage.</w:t>
      </w:r>
    </w:p>
    <w:p w:rsidR="00793750" w:rsidRDefault="00793750" w:rsidP="00793750">
      <w:pPr>
        <w:jc w:val="both"/>
      </w:pPr>
      <w:r>
        <w:t>For the purpose of this chapter, certain phrases and words are herein described as follows: Words used in the present tense include the future; words used in the singular number include the plural number and vice versa; words used to include the male gender include the female gender and vice versa; the word "used" shall also include arranged, designed, constructed, altered, converted, rented, leased or intended to be used; the word "lot" includes the word "plot" and "premises"; the word "building" includes the word "structure," "dwelling" or "residence"; the word "shall" is mandatory and not discretionary. Any word or item not defined herein shall be used with a meaning as defined in Webster's New International Dictionary of the English Language, unabridged and latest edition. Moreover, whenever a term is used in the chapter which is defined in N.J.S.A. 40:55D-1 et seq., such term is intended to have the meaning as defined in N.J.S.A. 40:55D-1 et seq., unless specified to the contrary in this chapter.</w:t>
      </w:r>
    </w:p>
    <w:p w:rsidR="00793750" w:rsidRPr="00793750" w:rsidRDefault="00793750" w:rsidP="00793750">
      <w:pPr>
        <w:jc w:val="both"/>
        <w:rPr>
          <w:b/>
        </w:rPr>
      </w:pPr>
      <w:r w:rsidRPr="00793750">
        <w:rPr>
          <w:b/>
        </w:rPr>
        <w:t>ACCESSORY BUILDING, STRUCTURE or USE</w:t>
      </w:r>
    </w:p>
    <w:p w:rsidR="00793750" w:rsidRDefault="00793750" w:rsidP="00793750">
      <w:pPr>
        <w:ind w:left="720"/>
        <w:jc w:val="both"/>
      </w:pPr>
      <w:r>
        <w:t xml:space="preserve">A building, structure or use which is customarily associated with and is subordinate and incidental to the principal building, structure or use, is </w:t>
      </w:r>
      <w:proofErr w:type="spellStart"/>
      <w:r>
        <w:t>nonhabitable</w:t>
      </w:r>
      <w:proofErr w:type="spellEnd"/>
      <w:r>
        <w:t xml:space="preserve"> unless specifically permitted </w:t>
      </w:r>
      <w:proofErr w:type="spellStart"/>
      <w:r>
        <w:t>herewithin</w:t>
      </w:r>
      <w:proofErr w:type="spellEnd"/>
      <w:r>
        <w:t xml:space="preserve"> and which is located on the same lot therewith, including, but not limited to, garages, carports, decks, kennels, sheds, </w:t>
      </w:r>
      <w:proofErr w:type="spellStart"/>
      <w:r>
        <w:t>nonportable</w:t>
      </w:r>
      <w:proofErr w:type="spellEnd"/>
      <w:r>
        <w:t xml:space="preserve"> swimming pools, and all roofed structures. Any accessory building attached to the principal building shall be considered part of the principal building.</w:t>
      </w:r>
    </w:p>
    <w:p w:rsidR="00793750" w:rsidRPr="00793750" w:rsidRDefault="00793750" w:rsidP="00793750">
      <w:pPr>
        <w:jc w:val="both"/>
        <w:rPr>
          <w:b/>
        </w:rPr>
      </w:pPr>
      <w:r w:rsidRPr="00793750">
        <w:rPr>
          <w:b/>
        </w:rPr>
        <w:t>ADMINISTRATIVE OFFICER</w:t>
      </w:r>
    </w:p>
    <w:p w:rsidR="00793750" w:rsidRDefault="00793750" w:rsidP="00793750">
      <w:pPr>
        <w:ind w:left="720"/>
        <w:jc w:val="both"/>
      </w:pPr>
      <w:r>
        <w:t>The Secretary to the Planning Board</w:t>
      </w:r>
      <w:del w:id="0" w:author="rtbelasco" w:date="2018-11-28T17:14:00Z">
        <w:r w:rsidDel="00730DF7">
          <w:delText xml:space="preserve"> or Secretary of the Zoning Board of Adjustment</w:delText>
        </w:r>
      </w:del>
      <w:r>
        <w:t xml:space="preserve">, </w:t>
      </w:r>
      <w:del w:id="1" w:author="Ariana Kaufmann" w:date="2018-12-04T11:55:00Z">
        <w:r w:rsidDel="007946A8">
          <w:delText>as the case may be,</w:delText>
        </w:r>
      </w:del>
      <w:r>
        <w:t xml:space="preserve"> unless a different municipal official is designated by this chapter to administer certain of the responsibilities and authorities specified for the administrative officer in N.J.S.A. 40:55D-1 et seq.</w:t>
      </w:r>
    </w:p>
    <w:p w:rsidR="00793750" w:rsidRPr="00793750" w:rsidRDefault="00793750" w:rsidP="00793750">
      <w:pPr>
        <w:jc w:val="both"/>
        <w:rPr>
          <w:b/>
        </w:rPr>
      </w:pPr>
      <w:r w:rsidRPr="00793750">
        <w:rPr>
          <w:b/>
        </w:rPr>
        <w:t>ADVERSE EFFECT</w:t>
      </w:r>
    </w:p>
    <w:p w:rsidR="00793750" w:rsidRDefault="00793750" w:rsidP="00793750">
      <w:pPr>
        <w:ind w:left="720"/>
        <w:jc w:val="both"/>
      </w:pPr>
      <w:r>
        <w:t>Conditions or situations created by a proposed development that impose, aggravate or lead to impractical, unsafe or unsatisfactory conditions on properties such as, but not limited to, inadequate drainage facilities, unsuitable street grades, street locations that fail to compose a convenient system, and failure to provide or make future allowances for access to the interior portion of adjoining lots or for other facilities required by this chapter.</w:t>
      </w:r>
    </w:p>
    <w:p w:rsidR="00793750" w:rsidRPr="00793750" w:rsidRDefault="00793750" w:rsidP="00793750">
      <w:pPr>
        <w:jc w:val="both"/>
        <w:rPr>
          <w:b/>
        </w:rPr>
      </w:pPr>
      <w:r w:rsidRPr="00793750">
        <w:rPr>
          <w:b/>
        </w:rPr>
        <w:t>ALLEY</w:t>
      </w:r>
    </w:p>
    <w:p w:rsidR="00793750" w:rsidRDefault="00793750" w:rsidP="00793750">
      <w:pPr>
        <w:ind w:left="720"/>
        <w:jc w:val="both"/>
      </w:pPr>
      <w:r>
        <w:t>A minor way serving vehicular traffic circulation to more than one lot at the rear or side of a lot otherwise abutting on a street.</w:t>
      </w:r>
    </w:p>
    <w:p w:rsidR="00793750" w:rsidRPr="00793750" w:rsidRDefault="00793750" w:rsidP="00793750">
      <w:pPr>
        <w:jc w:val="both"/>
        <w:rPr>
          <w:b/>
        </w:rPr>
      </w:pPr>
      <w:r w:rsidRPr="00793750">
        <w:rPr>
          <w:b/>
        </w:rPr>
        <w:t>ALTERATIONS</w:t>
      </w:r>
    </w:p>
    <w:p w:rsidR="00793750" w:rsidRDefault="00793750" w:rsidP="00793750">
      <w:pPr>
        <w:ind w:left="720"/>
        <w:jc w:val="both"/>
      </w:pPr>
      <w:r>
        <w:t>A change or rearrangement in the structural parts or in the means of egress; or an enlargement, whether by extending on a side or by increasing in height; or the moving from one location or position to another.</w:t>
      </w:r>
    </w:p>
    <w:p w:rsidR="00793750" w:rsidRDefault="00793750" w:rsidP="00793750">
      <w:pPr>
        <w:jc w:val="both"/>
      </w:pPr>
    </w:p>
    <w:p w:rsidR="00793750" w:rsidRPr="00793750" w:rsidRDefault="00793750" w:rsidP="00793750">
      <w:pPr>
        <w:jc w:val="both"/>
        <w:rPr>
          <w:b/>
        </w:rPr>
      </w:pPr>
      <w:r w:rsidRPr="00793750">
        <w:rPr>
          <w:b/>
        </w:rPr>
        <w:t>AMUSEMENT ARCADE</w:t>
      </w:r>
    </w:p>
    <w:p w:rsidR="00793750" w:rsidRDefault="00793750" w:rsidP="00793750">
      <w:pPr>
        <w:ind w:left="720"/>
        <w:jc w:val="both"/>
      </w:pPr>
      <w:r>
        <w:t xml:space="preserve">A building used to house small kiddie coin-operated amusement rides, pinball, video and other such electronic games and/or amusement games of skill and chance. Amusement arcades are intended to be </w:t>
      </w:r>
      <w:proofErr w:type="spellStart"/>
      <w:r>
        <w:t>nonnuisance</w:t>
      </w:r>
      <w:proofErr w:type="spellEnd"/>
      <w:r>
        <w:t xml:space="preserve"> activities oriented to the family resort character of the City.</w:t>
      </w:r>
    </w:p>
    <w:p w:rsidR="00793750" w:rsidRPr="00793750" w:rsidRDefault="00793750" w:rsidP="00793750">
      <w:pPr>
        <w:jc w:val="both"/>
        <w:rPr>
          <w:b/>
        </w:rPr>
      </w:pPr>
      <w:r w:rsidRPr="00793750">
        <w:rPr>
          <w:b/>
        </w:rPr>
        <w:t>AMUSEMENT PIER</w:t>
      </w:r>
    </w:p>
    <w:p w:rsidR="00793750" w:rsidRDefault="00793750" w:rsidP="00793750">
      <w:pPr>
        <w:ind w:left="720"/>
        <w:jc w:val="both"/>
      </w:pPr>
      <w:r>
        <w:t>A pier used as a promenade and upon which may be located those commercial uses associated with amusement and recreation within the limits of this chapter.</w:t>
      </w:r>
    </w:p>
    <w:p w:rsidR="00793750" w:rsidRPr="00793750" w:rsidRDefault="00793750" w:rsidP="00793750">
      <w:pPr>
        <w:jc w:val="both"/>
        <w:rPr>
          <w:b/>
        </w:rPr>
      </w:pPr>
      <w:r w:rsidRPr="00793750">
        <w:rPr>
          <w:b/>
        </w:rPr>
        <w:t>APPLICANT</w:t>
      </w:r>
    </w:p>
    <w:p w:rsidR="00793750" w:rsidRDefault="00793750" w:rsidP="00793750">
      <w:pPr>
        <w:ind w:left="720"/>
        <w:jc w:val="both"/>
      </w:pPr>
      <w:r>
        <w:t xml:space="preserve">The landowner or the agent, </w:t>
      </w:r>
      <w:proofErr w:type="spellStart"/>
      <w:r>
        <w:t>optionee</w:t>
      </w:r>
      <w:proofErr w:type="spellEnd"/>
      <w:r>
        <w:t>, contract purchaser or other person authorized in writing to act for the landowner submitting an application under this chapter.</w:t>
      </w:r>
    </w:p>
    <w:p w:rsidR="00793750" w:rsidRPr="00793750" w:rsidRDefault="00793750" w:rsidP="00793750">
      <w:pPr>
        <w:jc w:val="both"/>
        <w:rPr>
          <w:b/>
        </w:rPr>
      </w:pPr>
      <w:r w:rsidRPr="00793750">
        <w:rPr>
          <w:b/>
        </w:rPr>
        <w:t>APPLICATION COORDINATOR</w:t>
      </w:r>
    </w:p>
    <w:p w:rsidR="00793750" w:rsidRDefault="00793750" w:rsidP="00793750">
      <w:pPr>
        <w:ind w:left="720"/>
        <w:jc w:val="both"/>
      </w:pPr>
      <w:r>
        <w:t>The Application Coordinator of the City of North Wildwood, Cape May County, New Jersey.</w:t>
      </w:r>
    </w:p>
    <w:p w:rsidR="00793750" w:rsidRPr="00793750" w:rsidRDefault="00793750" w:rsidP="00793750">
      <w:pPr>
        <w:jc w:val="both"/>
        <w:rPr>
          <w:b/>
        </w:rPr>
      </w:pPr>
      <w:r w:rsidRPr="00793750">
        <w:rPr>
          <w:b/>
        </w:rPr>
        <w:t>APPLICATION FOR DEVELOPMENT</w:t>
      </w:r>
    </w:p>
    <w:p w:rsidR="00793750" w:rsidRDefault="00793750" w:rsidP="00793750">
      <w:pPr>
        <w:ind w:left="720"/>
        <w:jc w:val="both"/>
      </w:pPr>
      <w:r>
        <w:t>The application or appeal forms, together with the required fees and all accompanying documents required by this chapter, for approval of a subdivision plat, site plan, planned development, conditional use, zoning variance or direction for issuance of a permit pursuant to N.J.S.A. 40:55D-34 or N.J.S.A. 40:55D-36.</w:t>
      </w:r>
    </w:p>
    <w:p w:rsidR="00793750" w:rsidRPr="00793750" w:rsidRDefault="00793750" w:rsidP="00793750">
      <w:pPr>
        <w:jc w:val="both"/>
        <w:rPr>
          <w:b/>
        </w:rPr>
      </w:pPr>
      <w:r w:rsidRPr="00793750">
        <w:rPr>
          <w:b/>
        </w:rPr>
        <w:t>AUTOMOBILE SALES LOT</w:t>
      </w:r>
    </w:p>
    <w:p w:rsidR="00793750" w:rsidRDefault="00793750" w:rsidP="00793750">
      <w:pPr>
        <w:ind w:left="720"/>
        <w:jc w:val="both"/>
      </w:pPr>
      <w:r>
        <w:t>An open area, other than a street, which is used for the display, sale or rental of new or used motor vehicles or trailers in operable condition and where no repair work is done.</w:t>
      </w:r>
    </w:p>
    <w:p w:rsidR="00793750" w:rsidRPr="00793750" w:rsidRDefault="00793750" w:rsidP="00793750">
      <w:pPr>
        <w:jc w:val="both"/>
        <w:rPr>
          <w:b/>
        </w:rPr>
      </w:pPr>
      <w:r w:rsidRPr="00793750">
        <w:rPr>
          <w:b/>
        </w:rPr>
        <w:t>BASE FLOOD ELEVATION</w:t>
      </w:r>
    </w:p>
    <w:p w:rsidR="00793750" w:rsidRDefault="00793750" w:rsidP="00793750">
      <w:pPr>
        <w:ind w:left="720"/>
        <w:jc w:val="both"/>
      </w:pPr>
      <w:r>
        <w:t>Shall mean "base flood elevation" as defined in § 252-1 of the Code of the City of North Wildwood.</w:t>
      </w:r>
    </w:p>
    <w:p w:rsidR="00793750" w:rsidRPr="00793750" w:rsidRDefault="00793750" w:rsidP="00793750">
      <w:pPr>
        <w:jc w:val="both"/>
        <w:rPr>
          <w:b/>
        </w:rPr>
      </w:pPr>
      <w:r w:rsidRPr="00793750">
        <w:rPr>
          <w:b/>
        </w:rPr>
        <w:t>BASEMENT</w:t>
      </w:r>
    </w:p>
    <w:p w:rsidR="00793750" w:rsidRDefault="00793750" w:rsidP="00793750">
      <w:pPr>
        <w:ind w:left="720"/>
        <w:jc w:val="both"/>
      </w:pPr>
      <w:r>
        <w:t>That portion of a building partly below and partly above grade and having 1/2 or more of its height above grade.</w:t>
      </w:r>
    </w:p>
    <w:p w:rsidR="00793750" w:rsidRPr="00793750" w:rsidRDefault="00793750" w:rsidP="00793750">
      <w:pPr>
        <w:jc w:val="both"/>
        <w:rPr>
          <w:b/>
        </w:rPr>
      </w:pPr>
      <w:r w:rsidRPr="00793750">
        <w:rPr>
          <w:b/>
        </w:rPr>
        <w:t>BEDROOM</w:t>
      </w:r>
    </w:p>
    <w:p w:rsidR="00793750" w:rsidRDefault="00793750" w:rsidP="00793750">
      <w:pPr>
        <w:ind w:left="720"/>
        <w:jc w:val="both"/>
      </w:pPr>
      <w:r>
        <w:t>A room planned or used primarily for sleeping.</w:t>
      </w:r>
    </w:p>
    <w:p w:rsidR="00793750" w:rsidRPr="00793750" w:rsidRDefault="00793750" w:rsidP="00793750">
      <w:pPr>
        <w:jc w:val="both"/>
        <w:rPr>
          <w:b/>
        </w:rPr>
      </w:pPr>
      <w:r w:rsidRPr="00793750">
        <w:rPr>
          <w:b/>
        </w:rPr>
        <w:t>BILLBOARD</w:t>
      </w:r>
    </w:p>
    <w:p w:rsidR="00793750" w:rsidRDefault="00793750" w:rsidP="00793750">
      <w:pPr>
        <w:ind w:left="720"/>
        <w:jc w:val="both"/>
      </w:pPr>
      <w:r>
        <w:t>Any structure or portion thereof on which lettered or pictorial matter is displayed for advertising purposes other than on a building or the grounds to which the advertising applies.</w:t>
      </w:r>
    </w:p>
    <w:p w:rsidR="00793750" w:rsidRPr="00793750" w:rsidRDefault="00793750" w:rsidP="00793750">
      <w:pPr>
        <w:jc w:val="both"/>
        <w:rPr>
          <w:b/>
        </w:rPr>
      </w:pPr>
      <w:r w:rsidRPr="00793750">
        <w:rPr>
          <w:b/>
        </w:rPr>
        <w:t>BOARD</w:t>
      </w:r>
    </w:p>
    <w:p w:rsidR="00793750" w:rsidRDefault="00793750" w:rsidP="00793750">
      <w:pPr>
        <w:ind w:left="720"/>
        <w:jc w:val="both"/>
      </w:pPr>
      <w:r>
        <w:t>The Planning Board of the City of North Wildwood.</w:t>
      </w:r>
    </w:p>
    <w:p w:rsidR="00793750" w:rsidRPr="00793750" w:rsidRDefault="00793750" w:rsidP="00793750">
      <w:pPr>
        <w:jc w:val="both"/>
        <w:rPr>
          <w:b/>
        </w:rPr>
      </w:pPr>
      <w:r w:rsidRPr="00793750">
        <w:rPr>
          <w:b/>
        </w:rPr>
        <w:t>BOARDWALK</w:t>
      </w:r>
    </w:p>
    <w:p w:rsidR="00793750" w:rsidRDefault="00793750" w:rsidP="00793750">
      <w:pPr>
        <w:ind w:left="720"/>
        <w:jc w:val="both"/>
      </w:pPr>
      <w:r>
        <w:t>A public right-of-way located along the beach or ocean front, portions of which are elevated and portions of which are at grade, constructed of wooden or composite boards or concrete or asphalt or similar material, and supported by wooden or concrete piles that is used for the purpose of pedestrian traffic to promenade along the beach front and as access to amusement piers, stores and commercial establishments and such other public and semipublic buildings. The definition of "boardwalk" also shall include all appurtenant access ramps and stairs.</w:t>
      </w:r>
    </w:p>
    <w:p w:rsidR="00793750" w:rsidRPr="00793750" w:rsidRDefault="00793750" w:rsidP="00793750">
      <w:pPr>
        <w:jc w:val="both"/>
        <w:rPr>
          <w:b/>
        </w:rPr>
      </w:pPr>
      <w:r w:rsidRPr="00793750">
        <w:rPr>
          <w:b/>
        </w:rPr>
        <w:t>BUFFER AREA or LANDSCAPE SCREEN</w:t>
      </w:r>
    </w:p>
    <w:p w:rsidR="00793750" w:rsidRDefault="00793750" w:rsidP="00793750">
      <w:pPr>
        <w:ind w:left="720"/>
        <w:jc w:val="both"/>
      </w:pPr>
      <w:r>
        <w:t>A visual and auditory barrier at least five feet in width between adjoining lots or site uses composed of evergreen growth arranged to form a low-level screen planted to an initial height minimum of two feet on five-foot centers and a high-level screen planted to an initial height minimum of five feet on ten-foot centers.</w:t>
      </w:r>
    </w:p>
    <w:p w:rsidR="00793750" w:rsidRPr="00793750" w:rsidRDefault="00793750" w:rsidP="00793750">
      <w:pPr>
        <w:jc w:val="both"/>
        <w:rPr>
          <w:b/>
        </w:rPr>
      </w:pPr>
      <w:r w:rsidRPr="00793750">
        <w:rPr>
          <w:b/>
        </w:rPr>
        <w:t>BUILDING</w:t>
      </w:r>
    </w:p>
    <w:p w:rsidR="00793750" w:rsidRDefault="00793750" w:rsidP="00793750">
      <w:pPr>
        <w:ind w:left="720"/>
        <w:jc w:val="both"/>
      </w:pPr>
      <w:r>
        <w:t>Any structure or extension thereof or addition thereto having a roof supported by such things as columns, posts, piers, walls and/or air and intended for the shelter, business, housing, or enclosing of persons, animals or property.</w:t>
      </w:r>
    </w:p>
    <w:p w:rsidR="00793750" w:rsidRPr="00793750" w:rsidRDefault="00793750" w:rsidP="00793750">
      <w:pPr>
        <w:jc w:val="both"/>
        <w:rPr>
          <w:b/>
        </w:rPr>
      </w:pPr>
      <w:r w:rsidRPr="00793750">
        <w:rPr>
          <w:b/>
        </w:rPr>
        <w:t>BUILDING HEIGHT</w:t>
      </w:r>
    </w:p>
    <w:p w:rsidR="00793750" w:rsidRDefault="00793750" w:rsidP="00793750">
      <w:pPr>
        <w:ind w:left="720"/>
        <w:jc w:val="both"/>
        <w:rPr>
          <w:ins w:id="2" w:author="rtbelasco" w:date="2018-11-28T23:06:00Z"/>
        </w:rPr>
      </w:pPr>
      <w:r>
        <w:t>As to nonresidential buildings, "building height" shall be the vertical distance measured to the highest point of the building from base flood elevation. As to residential buildings, "building height" shall be the vertical distance measured to the highest point of the building from base flood elevation or from the "best available flood hazard data elevation," (as that phrase is defined in § 252-1) whichever is more restrictive.</w:t>
      </w:r>
    </w:p>
    <w:p w:rsidR="007946A8" w:rsidRDefault="00185377">
      <w:pPr>
        <w:jc w:val="both"/>
        <w:rPr>
          <w:ins w:id="3" w:author="rtbelasco" w:date="2018-11-28T23:06:00Z"/>
        </w:rPr>
        <w:pPrChange w:id="4" w:author="rtbelasco" w:date="2018-11-28T23:06:00Z">
          <w:pPr>
            <w:ind w:left="720"/>
            <w:jc w:val="both"/>
          </w:pPr>
        </w:pPrChange>
      </w:pPr>
      <w:ins w:id="5" w:author="rtbelasco" w:date="2018-11-28T23:06:00Z">
        <w:r>
          <w:rPr>
            <w:b/>
          </w:rPr>
          <w:t>BUMP OUTS</w:t>
        </w:r>
      </w:ins>
      <w:ins w:id="6" w:author="rtbelasco" w:date="2018-11-28T23:11:00Z">
        <w:r>
          <w:rPr>
            <w:b/>
          </w:rPr>
          <w:t>/OVERHANGS</w:t>
        </w:r>
      </w:ins>
    </w:p>
    <w:p w:rsidR="00185377" w:rsidRPr="00185377" w:rsidRDefault="00185377" w:rsidP="00185377">
      <w:pPr>
        <w:ind w:left="720"/>
        <w:jc w:val="both"/>
      </w:pPr>
      <w:ins w:id="7" w:author="rtbelasco" w:date="2018-11-28T23:07:00Z">
        <w:r>
          <w:t>An extension of a room, building</w:t>
        </w:r>
      </w:ins>
      <w:ins w:id="8" w:author="rtbelasco" w:date="2018-11-28T23:11:00Z">
        <w:r>
          <w:t>, roof, porch, eave, window, bay window, etc.,</w:t>
        </w:r>
      </w:ins>
      <w:ins w:id="9" w:author="rtbelasco" w:date="2018-11-28T23:07:00Z">
        <w:r>
          <w:t xml:space="preserve"> that creates a projection in a wall, or which extends beyond the </w:t>
        </w:r>
      </w:ins>
      <w:ins w:id="10" w:author="rtbelasco" w:date="2018-11-28T23:12:00Z">
        <w:r>
          <w:t>exterior</w:t>
        </w:r>
      </w:ins>
      <w:ins w:id="11" w:author="rtbelasco" w:date="2018-11-28T23:07:00Z">
        <w:r>
          <w:t xml:space="preserve"> </w:t>
        </w:r>
      </w:ins>
      <w:ins w:id="12" w:author="rtbelasco" w:date="2018-11-28T23:12:00Z">
        <w:r>
          <w:t>walls of the building itself</w:t>
        </w:r>
      </w:ins>
    </w:p>
    <w:p w:rsidR="00793750" w:rsidRPr="00793750" w:rsidRDefault="00793750" w:rsidP="00793750">
      <w:pPr>
        <w:jc w:val="both"/>
        <w:rPr>
          <w:b/>
        </w:rPr>
      </w:pPr>
      <w:r w:rsidRPr="00793750">
        <w:rPr>
          <w:b/>
        </w:rPr>
        <w:t>CARTWAY</w:t>
      </w:r>
    </w:p>
    <w:p w:rsidR="00793750" w:rsidRDefault="00793750" w:rsidP="00793750">
      <w:pPr>
        <w:ind w:left="720"/>
        <w:jc w:val="both"/>
      </w:pPr>
      <w:r>
        <w:t xml:space="preserve">The hard or paved surface portion of a street customarily used for vehicles in the regular course of travel. Where there are curbs, the </w:t>
      </w:r>
      <w:proofErr w:type="spellStart"/>
      <w:r>
        <w:t>cartway</w:t>
      </w:r>
      <w:proofErr w:type="spellEnd"/>
      <w:r>
        <w:t xml:space="preserve"> is that portion between the curbs. Where there are no curbs, the </w:t>
      </w:r>
      <w:proofErr w:type="spellStart"/>
      <w:r>
        <w:t>cartway</w:t>
      </w:r>
      <w:proofErr w:type="spellEnd"/>
      <w:r>
        <w:t xml:space="preserve"> is that portion of the paved or graded width.</w:t>
      </w:r>
    </w:p>
    <w:p w:rsidR="00793750" w:rsidRPr="00793750" w:rsidRDefault="00793750" w:rsidP="00793750">
      <w:pPr>
        <w:jc w:val="both"/>
        <w:rPr>
          <w:b/>
        </w:rPr>
      </w:pPr>
      <w:r w:rsidRPr="00793750">
        <w:rPr>
          <w:b/>
        </w:rPr>
        <w:t>CELLAR</w:t>
      </w:r>
    </w:p>
    <w:p w:rsidR="00793750" w:rsidRDefault="00793750" w:rsidP="00793750">
      <w:pPr>
        <w:ind w:left="720"/>
        <w:jc w:val="both"/>
      </w:pPr>
      <w:r>
        <w:t>That portion of a building partly below and partly above grade and having at least 1/2 its height below grade.</w:t>
      </w:r>
    </w:p>
    <w:p w:rsidR="00793750" w:rsidRPr="00793750" w:rsidRDefault="00793750" w:rsidP="00793750">
      <w:pPr>
        <w:jc w:val="both"/>
        <w:rPr>
          <w:b/>
        </w:rPr>
      </w:pPr>
      <w:r w:rsidRPr="00793750">
        <w:rPr>
          <w:b/>
        </w:rPr>
        <w:t>CHILD CARE CENTER</w:t>
      </w:r>
    </w:p>
    <w:p w:rsidR="00793750" w:rsidRDefault="00793750" w:rsidP="00793750">
      <w:pPr>
        <w:ind w:left="720"/>
        <w:jc w:val="both"/>
      </w:pPr>
      <w:r>
        <w:t>Any facility which is maintained for the care, development and supervision of six or more children who attend the facility for less than 12 hours a day and which offers such programs as child-care centers, day-care centers, drop-in centers, day nursery schools, play schools, cooperative child centers, centers for children with special needs, infant-toddler programs, employment-related centers, and/or kindergartens that are not an integral part of a private educational institution or system offering elementary education in grades kindergarten through sixth. A child-care center shall not offer programs operated in the day-care center by a public or private day school of elementary and/or high school grade, special activity programs for children, youth camps, and/or religious classes or centers.</w:t>
      </w:r>
    </w:p>
    <w:p w:rsidR="00793750" w:rsidRPr="00793750" w:rsidRDefault="00793750" w:rsidP="00793750">
      <w:pPr>
        <w:jc w:val="both"/>
        <w:rPr>
          <w:b/>
        </w:rPr>
      </w:pPr>
      <w:r w:rsidRPr="00793750">
        <w:rPr>
          <w:b/>
        </w:rPr>
        <w:t>CITY</w:t>
      </w:r>
    </w:p>
    <w:p w:rsidR="00793750" w:rsidRDefault="00793750" w:rsidP="00793750">
      <w:pPr>
        <w:ind w:left="720"/>
        <w:jc w:val="both"/>
      </w:pPr>
      <w:r>
        <w:t>City of North Wildwood, Cape May County, New Jersey.</w:t>
      </w:r>
    </w:p>
    <w:p w:rsidR="00793750" w:rsidRPr="00793750" w:rsidRDefault="00793750" w:rsidP="00793750">
      <w:pPr>
        <w:jc w:val="both"/>
        <w:rPr>
          <w:b/>
        </w:rPr>
      </w:pPr>
      <w:r w:rsidRPr="00793750">
        <w:rPr>
          <w:b/>
        </w:rPr>
        <w:t>CLUB FACILITIES</w:t>
      </w:r>
    </w:p>
    <w:p w:rsidR="00793750" w:rsidRDefault="00793750" w:rsidP="00793750">
      <w:pPr>
        <w:ind w:left="720"/>
        <w:jc w:val="both"/>
      </w:pPr>
      <w:r>
        <w:t>The facilities of an organization formed for the primary purpose of fraternal, social, educational or charitable group activities as opposed to individual or corporate business formed for profit.</w:t>
      </w:r>
    </w:p>
    <w:p w:rsidR="00793750" w:rsidRPr="00793750" w:rsidRDefault="00793750" w:rsidP="00793750">
      <w:pPr>
        <w:jc w:val="both"/>
        <w:rPr>
          <w:b/>
        </w:rPr>
      </w:pPr>
      <w:r w:rsidRPr="00793750">
        <w:rPr>
          <w:b/>
        </w:rPr>
        <w:t>COMMON OPEN SPACE</w:t>
      </w:r>
    </w:p>
    <w:p w:rsidR="00793750" w:rsidRDefault="00793750" w:rsidP="00793750">
      <w:pPr>
        <w:ind w:left="720"/>
        <w:jc w:val="both"/>
      </w:pPr>
      <w:r>
        <w:t>A parcel or parcels of land or an area of water, or a combination of land and water, together with the improvements thereon and designed and intended for the ownership, use or enjoyment of the residents and owners of the development. Common property may contain such complementary structures and improvements as are necessary and appropriate for the benefit of the residents and owners of the development.</w:t>
      </w:r>
    </w:p>
    <w:p w:rsidR="00793750" w:rsidRPr="00793750" w:rsidRDefault="00793750" w:rsidP="00793750">
      <w:pPr>
        <w:jc w:val="both"/>
        <w:rPr>
          <w:b/>
        </w:rPr>
      </w:pPr>
      <w:r w:rsidRPr="00793750">
        <w:rPr>
          <w:b/>
        </w:rPr>
        <w:t>COMMUNITY RESIDENCE FOR PERSONS WITH HEAD INJURIES</w:t>
      </w:r>
    </w:p>
    <w:p w:rsidR="00793750" w:rsidRDefault="00793750" w:rsidP="00793750">
      <w:pPr>
        <w:ind w:left="720"/>
        <w:jc w:val="both"/>
      </w:pPr>
      <w:r>
        <w:t>"Community Residence for Persons with Head Injuries," as defined by N.J.S.A. 40:55D-66.2, as amended.</w:t>
      </w:r>
    </w:p>
    <w:p w:rsidR="00793750" w:rsidRPr="00793750" w:rsidRDefault="00793750" w:rsidP="00793750">
      <w:pPr>
        <w:jc w:val="both"/>
        <w:rPr>
          <w:b/>
        </w:rPr>
      </w:pPr>
      <w:r w:rsidRPr="00793750">
        <w:rPr>
          <w:b/>
        </w:rPr>
        <w:t>COMMUNITY RESIDENCE FOR THE DEVELOPMENTALLY DISABLED</w:t>
      </w:r>
    </w:p>
    <w:p w:rsidR="00793750" w:rsidRDefault="00793750" w:rsidP="00793750">
      <w:pPr>
        <w:ind w:left="720"/>
        <w:jc w:val="both"/>
      </w:pPr>
      <w:r>
        <w:t>"Community Residence for the Developmentally Disabled," as defined by N.J.S.A. 40:55D-66.2, as amended.</w:t>
      </w:r>
    </w:p>
    <w:p w:rsidR="00793750" w:rsidRPr="00793750" w:rsidRDefault="00793750" w:rsidP="00793750">
      <w:pPr>
        <w:jc w:val="both"/>
        <w:rPr>
          <w:b/>
        </w:rPr>
      </w:pPr>
      <w:r w:rsidRPr="00793750">
        <w:rPr>
          <w:b/>
        </w:rPr>
        <w:t>COMMUNITY RESIDENCE FOR THE TERMINALLY ILL</w:t>
      </w:r>
    </w:p>
    <w:p w:rsidR="00793750" w:rsidRDefault="00793750" w:rsidP="00793750">
      <w:pPr>
        <w:ind w:firstLine="720"/>
        <w:jc w:val="both"/>
      </w:pPr>
      <w:r>
        <w:t>"Community Residence for the Terminally Ill," as defined by N.J.S.A. 40:55D-66.2, as amended.</w:t>
      </w:r>
    </w:p>
    <w:p w:rsidR="00793750" w:rsidRPr="00793750" w:rsidRDefault="00793750" w:rsidP="00793750">
      <w:pPr>
        <w:jc w:val="both"/>
        <w:rPr>
          <w:b/>
        </w:rPr>
      </w:pPr>
      <w:r w:rsidRPr="00793750">
        <w:rPr>
          <w:b/>
        </w:rPr>
        <w:t>COMMUNITY SHELTER FOR VICTIMS OF DOMESTIC VIOLENCE</w:t>
      </w:r>
    </w:p>
    <w:p w:rsidR="00793750" w:rsidRDefault="00793750" w:rsidP="00793750">
      <w:pPr>
        <w:ind w:left="720"/>
        <w:jc w:val="both"/>
      </w:pPr>
      <w:r>
        <w:t>"Community Shelter for Victims of Domestic Violence," as defined by N.J.S.A. 40:55D-66.2, as amended.</w:t>
      </w:r>
    </w:p>
    <w:p w:rsidR="00793750" w:rsidRPr="00793750" w:rsidRDefault="00793750" w:rsidP="00793750">
      <w:pPr>
        <w:jc w:val="both"/>
        <w:rPr>
          <w:b/>
        </w:rPr>
      </w:pPr>
      <w:r w:rsidRPr="00793750">
        <w:rPr>
          <w:b/>
        </w:rPr>
        <w:t>COMPLETE APPLICATION</w:t>
      </w:r>
    </w:p>
    <w:p w:rsidR="00793750" w:rsidRDefault="00793750" w:rsidP="00793750">
      <w:pPr>
        <w:ind w:left="720"/>
        <w:jc w:val="both"/>
      </w:pPr>
      <w:r>
        <w:t>An application for development shall be complete for purposes of commencing the applicable time period for action by the Planning Board</w:t>
      </w:r>
      <w:del w:id="13" w:author="rtbelasco" w:date="2018-11-28T17:14:00Z">
        <w:r w:rsidDel="00730DF7">
          <w:delText xml:space="preserve"> or Zoning Board of Adjustment</w:delText>
        </w:r>
      </w:del>
      <w:r>
        <w:t xml:space="preserve">, </w:t>
      </w:r>
      <w:del w:id="14" w:author="Ariana Kaufmann" w:date="2018-12-04T11:56:00Z">
        <w:r w:rsidDel="007946A8">
          <w:delText>as the case may be,</w:delText>
        </w:r>
      </w:del>
      <w:r>
        <w:t xml:space="preserve"> when so certified by the Board or its authorized designee as indicated in Article VIII of this chapter. In the event the application is not certified to be complete within 45 days of the date of its submission, the application shall be deemed complete upon the expiration of the forty-five-day period for purposes of commencing the applicable time period for action by the Board unless: the application lacks information indicated on a checklist adopted by ordinance and provided to the applicant and the Board or its authorized designee has notified the applicant, in writing, of the deficiencies in the application within 45 days of submission of the application. The applicant may request that one or more of the submission requirements be waived, in which event the Board or its designee shall grant or deny the request within 45 days. Nothing herein shall be construed as diminishing the applicant's obligation to prove in the application process that he is entitled to approval of the application. The Board may subsequently require correction of any information found to be in error and submission of additional information not specified in the ordinance or any revisions in the accompanying documents as are reasonably necessary to make an informed decision as to whether the requirements necessary for approval of the application for development have been met. The application shall not be deemed incomplete for lack of any such additional information or any revisions in the accompanying documents so required by the Board.</w:t>
      </w:r>
    </w:p>
    <w:p w:rsidR="00793750" w:rsidRPr="00793750" w:rsidRDefault="00793750" w:rsidP="00793750">
      <w:pPr>
        <w:jc w:val="both"/>
        <w:rPr>
          <w:b/>
        </w:rPr>
      </w:pPr>
      <w:r w:rsidRPr="00793750">
        <w:rPr>
          <w:b/>
        </w:rPr>
        <w:t>CONDITIONAL USE</w:t>
      </w:r>
    </w:p>
    <w:p w:rsidR="00793750" w:rsidRDefault="00793750" w:rsidP="00793750">
      <w:pPr>
        <w:ind w:left="720"/>
        <w:jc w:val="both"/>
      </w:pPr>
      <w:r>
        <w:t>A use permitted in a particular zoning district only upon showing that such use in a specified location will comply with the conditions and standards for the location or operation of such use as specified in this chapter.</w:t>
      </w:r>
    </w:p>
    <w:p w:rsidR="00793750" w:rsidRPr="00793750" w:rsidRDefault="00793750" w:rsidP="00793750">
      <w:pPr>
        <w:jc w:val="both"/>
        <w:rPr>
          <w:b/>
        </w:rPr>
      </w:pPr>
      <w:r w:rsidRPr="00793750">
        <w:rPr>
          <w:b/>
        </w:rPr>
        <w:t>COVERAGE, BUILDING</w:t>
      </w:r>
    </w:p>
    <w:p w:rsidR="00793750" w:rsidRDefault="00793750" w:rsidP="00793750">
      <w:pPr>
        <w:ind w:left="720"/>
        <w:jc w:val="both"/>
      </w:pPr>
      <w:r>
        <w:t>The square footage or other area measurement by which all buildings occupy a lot as measured in a horizontal plane around the periphery of the foundation and including the area under any roof extending more than two feet beyond the foundation.</w:t>
      </w:r>
    </w:p>
    <w:p w:rsidR="00793750" w:rsidRPr="00793750" w:rsidRDefault="00793750" w:rsidP="00793750">
      <w:pPr>
        <w:jc w:val="both"/>
        <w:rPr>
          <w:b/>
        </w:rPr>
      </w:pPr>
      <w:r w:rsidRPr="00793750">
        <w:rPr>
          <w:b/>
        </w:rPr>
        <w:t>COVERAGE, LOT</w:t>
      </w:r>
    </w:p>
    <w:p w:rsidR="00793750" w:rsidRDefault="00793750" w:rsidP="00793750">
      <w:pPr>
        <w:ind w:left="720"/>
        <w:jc w:val="both"/>
      </w:pPr>
      <w:r>
        <w:t>The square footage or other area measurement by which all buildings and impervious surfaces cover a lot as measured in a horizontal plane to the limits of the impervious area(s). All parking spaces and lots, paved or unpaved, swimming pools and other bodies of collected water, buildings, roads, driveways and walkways, tennis courts, patios, and any other structure, or on-site material or ground condition that does not permit the natural absorption and permeation by soils of water shall be included in the computation of lot coverage.</w:t>
      </w:r>
    </w:p>
    <w:p w:rsidR="00793750" w:rsidRPr="00793750" w:rsidRDefault="00793750" w:rsidP="00793750">
      <w:pPr>
        <w:jc w:val="both"/>
        <w:rPr>
          <w:b/>
        </w:rPr>
      </w:pPr>
      <w:r w:rsidRPr="00793750">
        <w:rPr>
          <w:b/>
        </w:rPr>
        <w:t>DAYS</w:t>
      </w:r>
    </w:p>
    <w:p w:rsidR="00793750" w:rsidRDefault="00793750" w:rsidP="00793750">
      <w:pPr>
        <w:ind w:firstLine="720"/>
        <w:jc w:val="both"/>
      </w:pPr>
      <w:r>
        <w:t>Calendar days.</w:t>
      </w:r>
    </w:p>
    <w:p w:rsidR="00793750" w:rsidRPr="00793750" w:rsidRDefault="00793750" w:rsidP="00793750">
      <w:pPr>
        <w:jc w:val="both"/>
        <w:rPr>
          <w:b/>
        </w:rPr>
      </w:pPr>
      <w:r w:rsidRPr="00793750">
        <w:rPr>
          <w:b/>
        </w:rPr>
        <w:t>DEVELOPMENT</w:t>
      </w:r>
    </w:p>
    <w:p w:rsidR="00793750" w:rsidRDefault="00793750" w:rsidP="00793750">
      <w:pPr>
        <w:ind w:left="720"/>
        <w:jc w:val="both"/>
      </w:pPr>
      <w:r>
        <w:t>The division of a parcel of land into two or more parcels, the construction, reconstruction, conversion, structural alteration, relocation or enlargement of any building or other structure, or any mining, excavation or landfill, and any use or change in use of any building or other structure or land or extension of use of land for which permission may be required.</w:t>
      </w:r>
    </w:p>
    <w:p w:rsidR="00793750" w:rsidRPr="00793750" w:rsidRDefault="00793750" w:rsidP="00793750">
      <w:pPr>
        <w:jc w:val="both"/>
        <w:rPr>
          <w:b/>
        </w:rPr>
      </w:pPr>
      <w:r w:rsidRPr="00793750">
        <w:rPr>
          <w:b/>
        </w:rPr>
        <w:t>DRAINAGE and UTILITY RIGHT-OF-WAY</w:t>
      </w:r>
    </w:p>
    <w:p w:rsidR="00793750" w:rsidRDefault="00793750" w:rsidP="00793750">
      <w:pPr>
        <w:ind w:left="720"/>
        <w:jc w:val="both"/>
      </w:pPr>
      <w:r>
        <w:t xml:space="preserve">The lands required for the installation and maintenance of </w:t>
      </w:r>
      <w:proofErr w:type="spellStart"/>
      <w:r>
        <w:t>stormwater</w:t>
      </w:r>
      <w:proofErr w:type="spellEnd"/>
      <w:r>
        <w:t xml:space="preserve"> and sanitary sewers, water pipes or drainage ditches and other utilities, or lands required along a natural stream or watercourse for preserving the channel and providing for the flow of water therein to safeguard the public against flood damage.</w:t>
      </w:r>
    </w:p>
    <w:p w:rsidR="00793750" w:rsidRDefault="00793750" w:rsidP="00793750">
      <w:pPr>
        <w:jc w:val="both"/>
        <w:rPr>
          <w:b/>
        </w:rPr>
      </w:pPr>
    </w:p>
    <w:p w:rsidR="00793750" w:rsidRDefault="00793750" w:rsidP="00793750">
      <w:pPr>
        <w:jc w:val="both"/>
        <w:rPr>
          <w:b/>
        </w:rPr>
      </w:pPr>
    </w:p>
    <w:p w:rsidR="00793750" w:rsidRPr="00793750" w:rsidRDefault="00793750" w:rsidP="00793750">
      <w:pPr>
        <w:jc w:val="both"/>
        <w:rPr>
          <w:b/>
        </w:rPr>
      </w:pPr>
      <w:r w:rsidRPr="00793750">
        <w:rPr>
          <w:b/>
        </w:rPr>
        <w:t>DWELLING UNIT</w:t>
      </w:r>
    </w:p>
    <w:p w:rsidR="00793750" w:rsidRDefault="00793750" w:rsidP="00793750">
      <w:pPr>
        <w:ind w:left="720"/>
        <w:jc w:val="both"/>
      </w:pPr>
      <w:r>
        <w:t>A room or series of connected rooms containing living, cooking, sleeping and sanitary facilities for one housekeeping unit. The dwelling shall be self-contained and shall not require passing through another dwelling unit or indirect route(s) to get to any portion of the dwelling unit, nor shall there be shared facilities with another housekeeping unit.</w:t>
      </w:r>
    </w:p>
    <w:p w:rsidR="00793750" w:rsidRDefault="00793750" w:rsidP="00793750">
      <w:pPr>
        <w:ind w:firstLine="720"/>
        <w:jc w:val="both"/>
      </w:pPr>
      <w:r>
        <w:t xml:space="preserve">A. </w:t>
      </w:r>
      <w:r w:rsidRPr="00793750">
        <w:rPr>
          <w:b/>
        </w:rPr>
        <w:t>DETACHED SINGLE-FAMILY</w:t>
      </w:r>
    </w:p>
    <w:p w:rsidR="00793750" w:rsidRDefault="00793750" w:rsidP="00793750">
      <w:pPr>
        <w:ind w:left="1440"/>
        <w:jc w:val="both"/>
      </w:pPr>
      <w:r>
        <w:t>A building physically detached from other buildings or portions of buildings which is occupied or intended to be occupied for residence purposes by one housekeeping unit which has its own sleeping, sanitary and general living facilities.</w:t>
      </w:r>
      <w:r>
        <w:tab/>
      </w:r>
    </w:p>
    <w:p w:rsidR="00793750" w:rsidRDefault="00793750" w:rsidP="00793750">
      <w:pPr>
        <w:ind w:firstLine="720"/>
        <w:jc w:val="both"/>
      </w:pPr>
      <w:r>
        <w:t xml:space="preserve">B. </w:t>
      </w:r>
      <w:r w:rsidRPr="00793750">
        <w:rPr>
          <w:b/>
        </w:rPr>
        <w:t>ACCESSORY APARTMENT UNITS</w:t>
      </w:r>
    </w:p>
    <w:p w:rsidR="00793750" w:rsidRDefault="00793750" w:rsidP="00793750">
      <w:pPr>
        <w:ind w:left="1440"/>
        <w:jc w:val="both"/>
      </w:pPr>
      <w:r>
        <w:t>A single additional dwelling unit within a single-family detached dwelling which shall contain at least two rooms and have sanitary and cooking facilities for the exclusive use of its occupant. Said unit shall be no more than 25% of the net habitable floor area of the principal dwelling unit and shall be a minimum of 500 square feet in area.</w:t>
      </w:r>
    </w:p>
    <w:p w:rsidR="00793750" w:rsidRPr="00793750" w:rsidRDefault="00793750" w:rsidP="00793750">
      <w:pPr>
        <w:ind w:firstLine="720"/>
        <w:jc w:val="both"/>
        <w:rPr>
          <w:b/>
        </w:rPr>
      </w:pPr>
      <w:r>
        <w:t xml:space="preserve">C. </w:t>
      </w:r>
      <w:r w:rsidRPr="00793750">
        <w:rPr>
          <w:b/>
        </w:rPr>
        <w:t>APARTMENT</w:t>
      </w:r>
    </w:p>
    <w:p w:rsidR="00793750" w:rsidRDefault="00793750" w:rsidP="00793750">
      <w:pPr>
        <w:ind w:left="1440"/>
        <w:jc w:val="both"/>
      </w:pPr>
      <w:r>
        <w:t>A building occupied or intended to be occupied exclusively for residence purposes by three or more housekeeping units living independently of each other and each with its own cooking and sanitary facilities.</w:t>
      </w:r>
    </w:p>
    <w:p w:rsidR="00793750" w:rsidRPr="00793750" w:rsidRDefault="00793750" w:rsidP="00793750">
      <w:pPr>
        <w:ind w:firstLine="720"/>
        <w:jc w:val="both"/>
        <w:rPr>
          <w:b/>
        </w:rPr>
      </w:pPr>
      <w:r>
        <w:t xml:space="preserve">D. </w:t>
      </w:r>
      <w:r w:rsidRPr="00793750">
        <w:rPr>
          <w:b/>
        </w:rPr>
        <w:t>BED-AND-BREAKFAST</w:t>
      </w:r>
    </w:p>
    <w:p w:rsidR="00793750" w:rsidRDefault="00793750" w:rsidP="00793750">
      <w:pPr>
        <w:ind w:left="1440"/>
        <w:jc w:val="both"/>
      </w:pPr>
      <w:r>
        <w:t xml:space="preserve">Any private residence which has been adapted or converted to offer a </w:t>
      </w:r>
      <w:proofErr w:type="spellStart"/>
      <w:r>
        <w:t>homestyle</w:t>
      </w:r>
      <w:proofErr w:type="spellEnd"/>
      <w:r>
        <w:t xml:space="preserve"> place of lodging that provides 10 or fewer separate dwelling units as defined by the Hotel and Multiple Dwelling Law, N.J.S.A. 55:13A-1 et seq., for transients and individual sleeping accommodations for 25 or fewer persons, is occupied by the owner of the facility as his or her place of residence during any time that the facility is used for the lodging of guests, does not allow any guest to remain for more than 30 successive days or more than 30 days of any period of 60 successive days, does not offer food to the general public, and in which the only meal served to guests is breakfast. The use must be registered with the New Jersey Department of Community Affairs.</w:t>
      </w:r>
    </w:p>
    <w:p w:rsidR="00793750" w:rsidRPr="00793750" w:rsidRDefault="00793750" w:rsidP="00793750">
      <w:pPr>
        <w:ind w:firstLine="720"/>
        <w:jc w:val="both"/>
        <w:rPr>
          <w:b/>
        </w:rPr>
      </w:pPr>
      <w:r>
        <w:t xml:space="preserve">E. </w:t>
      </w:r>
      <w:r w:rsidRPr="00793750">
        <w:rPr>
          <w:b/>
        </w:rPr>
        <w:t>HOTEL or MOTEL</w:t>
      </w:r>
    </w:p>
    <w:p w:rsidR="00793750" w:rsidRDefault="00793750" w:rsidP="00793750">
      <w:pPr>
        <w:ind w:left="1440"/>
        <w:jc w:val="both"/>
      </w:pPr>
      <w:r>
        <w:t xml:space="preserve">A building which contains six or more hotel units and/or dwelling units which are designed or intended to be used, let or hired out for compensation for transient occupancy by the public at large; contains a public lobby or public registration officer serving the guest rooms as the case may be; may contain one or more dining rooms; and has full-time on-site management. Each unit shall include a minimum of two rooms; a bedroom and a separate bathroom. No more than 25% of the units shall include cooking facilities within said unit. This definition shall also mean and include any motor hotel or motel, as the case may be, provided that this definition shall be construed to include any building or structure defined as a multiple dwelling with the New Jersey Department of Community Affairs (as required under the Hotel and Multiple-Dwelling Health and Safety Law, N.J.S.A. 55:12A-1 et seq.)[1] </w:t>
      </w:r>
      <w:proofErr w:type="gramStart"/>
      <w:r>
        <w:t>and</w:t>
      </w:r>
      <w:proofErr w:type="gramEnd"/>
      <w:r>
        <w:t xml:space="preserve"> occupied or intended to be occupied as such.</w:t>
      </w:r>
    </w:p>
    <w:p w:rsidR="00793750" w:rsidRPr="00793750" w:rsidRDefault="00793750" w:rsidP="00793750">
      <w:pPr>
        <w:ind w:firstLine="720"/>
        <w:jc w:val="both"/>
        <w:rPr>
          <w:b/>
        </w:rPr>
      </w:pPr>
      <w:r>
        <w:t xml:space="preserve">F. </w:t>
      </w:r>
      <w:r w:rsidRPr="00793750">
        <w:rPr>
          <w:b/>
        </w:rPr>
        <w:t>RESIDENTIAL FLAT</w:t>
      </w:r>
    </w:p>
    <w:p w:rsidR="00793750" w:rsidRDefault="00793750" w:rsidP="00793750">
      <w:pPr>
        <w:ind w:left="1440"/>
        <w:jc w:val="both"/>
      </w:pPr>
      <w:r>
        <w:t>A residential dwelling unit situated on the second floor above permitted nonresidential uses in the CBD Central Business District in accordance with the applicable provisions of this chapter.</w:t>
      </w:r>
    </w:p>
    <w:p w:rsidR="00793750" w:rsidRPr="00793750" w:rsidRDefault="00793750" w:rsidP="00793750">
      <w:pPr>
        <w:ind w:firstLine="720"/>
        <w:jc w:val="both"/>
        <w:rPr>
          <w:b/>
        </w:rPr>
      </w:pPr>
      <w:r>
        <w:t xml:space="preserve">G. </w:t>
      </w:r>
      <w:r w:rsidRPr="00793750">
        <w:rPr>
          <w:b/>
        </w:rPr>
        <w:t>SEMIDETACHED</w:t>
      </w:r>
    </w:p>
    <w:p w:rsidR="00793750" w:rsidRDefault="00793750" w:rsidP="00793750">
      <w:pPr>
        <w:ind w:left="1440"/>
        <w:jc w:val="both"/>
      </w:pPr>
      <w:r>
        <w:t>Two buildings on two adjacent lots joined by a party wall, each containing one dwelling unit with its own sleeping, cooking and sanitary facilities, and which is occupied or intended to be occupied for residence purposes by one housekeeping unit.</w:t>
      </w:r>
    </w:p>
    <w:p w:rsidR="00793750" w:rsidRPr="00793750" w:rsidRDefault="00793750" w:rsidP="00793750">
      <w:pPr>
        <w:ind w:firstLine="720"/>
        <w:jc w:val="both"/>
        <w:rPr>
          <w:b/>
        </w:rPr>
      </w:pPr>
      <w:r>
        <w:t xml:space="preserve">H. </w:t>
      </w:r>
      <w:r w:rsidRPr="00793750">
        <w:rPr>
          <w:b/>
        </w:rPr>
        <w:t>TOWNHOUSE</w:t>
      </w:r>
    </w:p>
    <w:p w:rsidR="00793750" w:rsidRDefault="00793750" w:rsidP="00793750">
      <w:pPr>
        <w:ind w:left="1440"/>
        <w:jc w:val="both"/>
      </w:pPr>
      <w:r>
        <w:t>One building containing at least three, but no more than eight, connected dwelling units, where each dwelling unit is compatibly designed in relation to all other units, but is distinct by such design features as width, setback, roof design, color, exterior materials, and other features, singularly or in combination. Each dwelling unit may be a maximum of 2 1/2 stories, but nothing in the definition shall be construed to allow one dwelling unit over another; i.e., there shall be no more than one dwelling unit in any vertical plan.</w:t>
      </w:r>
    </w:p>
    <w:p w:rsidR="00793750" w:rsidRPr="00793750" w:rsidRDefault="00793750" w:rsidP="00793750">
      <w:pPr>
        <w:ind w:firstLine="720"/>
        <w:jc w:val="both"/>
        <w:rPr>
          <w:b/>
        </w:rPr>
      </w:pPr>
      <w:r>
        <w:t xml:space="preserve">I. </w:t>
      </w:r>
      <w:r w:rsidRPr="00793750">
        <w:rPr>
          <w:b/>
        </w:rPr>
        <w:t>TWO-FAMILY</w:t>
      </w:r>
    </w:p>
    <w:p w:rsidR="00793750" w:rsidRDefault="00793750" w:rsidP="00793750">
      <w:pPr>
        <w:ind w:left="1440"/>
        <w:jc w:val="both"/>
      </w:pPr>
      <w:r>
        <w:t>A building occupied or intended to be occupied exclusively for residence purposes by two housekeeping units living independently of each other and each with its own cooking and sanitary facilities.</w:t>
      </w:r>
    </w:p>
    <w:p w:rsidR="00793750" w:rsidRPr="00793750" w:rsidRDefault="00793750" w:rsidP="00793750">
      <w:pPr>
        <w:jc w:val="both"/>
        <w:rPr>
          <w:b/>
        </w:rPr>
      </w:pPr>
      <w:r w:rsidRPr="00793750">
        <w:rPr>
          <w:b/>
        </w:rPr>
        <w:t>EASEMENT</w:t>
      </w:r>
    </w:p>
    <w:p w:rsidR="00793750" w:rsidRDefault="00793750" w:rsidP="00793750">
      <w:pPr>
        <w:ind w:left="720"/>
        <w:jc w:val="both"/>
      </w:pPr>
      <w:r>
        <w:t>A right to use the real property of another created by deed or other legal means, for the benefit of private persons or the public, for one or more specific purposes such as access, drainage, conservation, or provision of utility services.</w:t>
      </w:r>
    </w:p>
    <w:p w:rsidR="00793750" w:rsidRPr="00793750" w:rsidRDefault="00793750" w:rsidP="00793750">
      <w:pPr>
        <w:jc w:val="both"/>
        <w:rPr>
          <w:b/>
        </w:rPr>
      </w:pPr>
      <w:r w:rsidRPr="00793750">
        <w:rPr>
          <w:b/>
        </w:rPr>
        <w:t>FAMILY DAY-CARE HOME</w:t>
      </w:r>
    </w:p>
    <w:p w:rsidR="00793750" w:rsidRDefault="00793750" w:rsidP="00793750">
      <w:pPr>
        <w:ind w:left="720"/>
        <w:jc w:val="both"/>
      </w:pPr>
      <w:r>
        <w:t>Any private residence approved by the Division of Youth and Family Services or an organization with which the Division contracts for family day care in which child-care services are regularly provided to no less than three and no more than five children for no less than 15 hours per week. A child being cared for under the following circumstances is not included in the total number of children receiving child-care services:</w:t>
      </w:r>
    </w:p>
    <w:p w:rsidR="00793750" w:rsidRDefault="00793750" w:rsidP="00793750">
      <w:pPr>
        <w:ind w:left="720" w:firstLine="720"/>
        <w:jc w:val="both"/>
      </w:pPr>
      <w:r>
        <w:t>A. A child being cared for is legally related to the provider; or</w:t>
      </w:r>
    </w:p>
    <w:p w:rsidR="00793750" w:rsidRDefault="00793750" w:rsidP="00793750">
      <w:pPr>
        <w:ind w:left="1440"/>
        <w:jc w:val="both"/>
      </w:pPr>
      <w:r>
        <w:t>B. The child is being cared for as part of a cooperative agreement between parents for the care of their children by one or more of the parents, where no payment for the care is being provided.</w:t>
      </w:r>
    </w:p>
    <w:p w:rsidR="00793750" w:rsidRDefault="00793750" w:rsidP="00793750">
      <w:pPr>
        <w:jc w:val="both"/>
      </w:pPr>
    </w:p>
    <w:p w:rsidR="00793750" w:rsidRPr="00793750" w:rsidRDefault="00793750" w:rsidP="00793750">
      <w:pPr>
        <w:jc w:val="both"/>
        <w:rPr>
          <w:b/>
        </w:rPr>
      </w:pPr>
      <w:r w:rsidRPr="00793750">
        <w:rPr>
          <w:b/>
        </w:rPr>
        <w:t>FENCE</w:t>
      </w:r>
    </w:p>
    <w:p w:rsidR="00793750" w:rsidRDefault="00793750" w:rsidP="00793750">
      <w:pPr>
        <w:ind w:left="720"/>
        <w:jc w:val="both"/>
      </w:pPr>
      <w:r>
        <w:t>A structure erected as a barrier to access to or from a part or whole of a property, including walls, screens or hedges intended to be a fence.</w:t>
      </w:r>
    </w:p>
    <w:p w:rsidR="00793750" w:rsidRPr="00793750" w:rsidRDefault="00793750" w:rsidP="00793750">
      <w:pPr>
        <w:jc w:val="both"/>
        <w:rPr>
          <w:b/>
        </w:rPr>
      </w:pPr>
      <w:r w:rsidRPr="00793750">
        <w:rPr>
          <w:b/>
        </w:rPr>
        <w:t>FLOODPLAIN</w:t>
      </w:r>
    </w:p>
    <w:p w:rsidR="00793750" w:rsidRDefault="00793750" w:rsidP="00793750">
      <w:pPr>
        <w:ind w:left="720"/>
        <w:jc w:val="both"/>
      </w:pPr>
      <w:r>
        <w:t>The relatively flat area adjoining the channel of a natural stream or body of water which has been or may be hereafter covered by floodwater.</w:t>
      </w:r>
    </w:p>
    <w:p w:rsidR="00793750" w:rsidRPr="00793750" w:rsidRDefault="00793750" w:rsidP="00793750">
      <w:pPr>
        <w:jc w:val="both"/>
        <w:rPr>
          <w:b/>
        </w:rPr>
      </w:pPr>
      <w:r w:rsidRPr="00793750">
        <w:rPr>
          <w:b/>
        </w:rPr>
        <w:t>FLOOR AREA, GROSS (GFA)</w:t>
      </w:r>
    </w:p>
    <w:p w:rsidR="00793750" w:rsidRDefault="00793750" w:rsidP="00793750">
      <w:pPr>
        <w:ind w:left="720"/>
        <w:jc w:val="both"/>
      </w:pPr>
      <w:r>
        <w:t>The plan projection of all roofed areas on a lot multiplied by the number of full stories under each roof section, provided that the area under any roof overhang of two feet or less shall not be included in the GFA calculation. Basements which satisfy applicable construction code definitions of habitable space are included in the GFA for residential uses. The gross floor area of a townhouse, apartment or other attached structure shall be measured from the center of the interior walls and the outside or exterior walls.</w:t>
      </w:r>
    </w:p>
    <w:p w:rsidR="00793750" w:rsidRPr="00793750" w:rsidRDefault="00793750" w:rsidP="00793750">
      <w:pPr>
        <w:jc w:val="both"/>
        <w:rPr>
          <w:b/>
        </w:rPr>
      </w:pPr>
      <w:r w:rsidRPr="00793750">
        <w:rPr>
          <w:b/>
        </w:rPr>
        <w:t>FLOOR AREA, NET HABITABLE (NHFA)</w:t>
      </w:r>
    </w:p>
    <w:p w:rsidR="00793750" w:rsidRDefault="00793750" w:rsidP="00793750">
      <w:pPr>
        <w:ind w:left="720"/>
        <w:jc w:val="both"/>
      </w:pPr>
      <w:r>
        <w:t>The actual occupied area fully enclosed by the inside surfaces of walls, windows, doors and partitions, including working, living, eating, cooking and sleeping areas, but excluding garages, carports, parking spaces, halls, storage areas, closets, bathrooms, cellars, half-stories and unfinished attics and basements.</w:t>
      </w:r>
    </w:p>
    <w:p w:rsidR="00793750" w:rsidRPr="00793750" w:rsidRDefault="00793750" w:rsidP="00793750">
      <w:pPr>
        <w:jc w:val="both"/>
        <w:rPr>
          <w:b/>
        </w:rPr>
      </w:pPr>
      <w:r w:rsidRPr="00793750">
        <w:rPr>
          <w:b/>
        </w:rPr>
        <w:t>FLOOR AREA RATIO (FAR)</w:t>
      </w:r>
    </w:p>
    <w:p w:rsidR="00793750" w:rsidRDefault="00793750" w:rsidP="00793750">
      <w:pPr>
        <w:ind w:firstLine="720"/>
        <w:jc w:val="both"/>
      </w:pPr>
      <w:r>
        <w:t>The ratio of the gross floor area to the area of the lot or tract.</w:t>
      </w:r>
    </w:p>
    <w:p w:rsidR="00793750" w:rsidRPr="00793750" w:rsidRDefault="00793750" w:rsidP="00793750">
      <w:pPr>
        <w:jc w:val="both"/>
        <w:rPr>
          <w:b/>
        </w:rPr>
      </w:pPr>
      <w:r w:rsidRPr="00793750">
        <w:rPr>
          <w:b/>
        </w:rPr>
        <w:t>FULL-SERVICE RESTAURANT</w:t>
      </w:r>
    </w:p>
    <w:p w:rsidR="00793750" w:rsidRDefault="00793750" w:rsidP="00793750">
      <w:pPr>
        <w:ind w:left="720"/>
        <w:jc w:val="both"/>
      </w:pPr>
      <w:r>
        <w:t xml:space="preserve">Any establishment having a separate kitchen and containing a minimum of 100 seats at which food is sold primarily for consumption on the premises and within a building, serving full course meals, offering soups, salads, main entrees, and desserts and utilizing </w:t>
      </w:r>
      <w:proofErr w:type="spellStart"/>
      <w:r>
        <w:t>nondisposable</w:t>
      </w:r>
      <w:proofErr w:type="spellEnd"/>
      <w:r>
        <w:t xml:space="preserve"> dinnerware such as china and </w:t>
      </w:r>
      <w:proofErr w:type="spellStart"/>
      <w:r>
        <w:t>nondisposable</w:t>
      </w:r>
      <w:proofErr w:type="spellEnd"/>
      <w:r>
        <w:t xml:space="preserve"> flatware such as silverware.</w:t>
      </w:r>
    </w:p>
    <w:p w:rsidR="00793750" w:rsidRPr="00793750" w:rsidRDefault="00793750" w:rsidP="00793750">
      <w:pPr>
        <w:jc w:val="both"/>
        <w:rPr>
          <w:b/>
        </w:rPr>
      </w:pPr>
      <w:r w:rsidRPr="00793750">
        <w:rPr>
          <w:b/>
        </w:rPr>
        <w:t>GARAGE, PRIVATE</w:t>
      </w:r>
    </w:p>
    <w:p w:rsidR="00793750" w:rsidRDefault="00793750" w:rsidP="00793750">
      <w:pPr>
        <w:ind w:left="720"/>
        <w:jc w:val="both"/>
      </w:pPr>
      <w:r>
        <w:t>An accessory building or structure or portion of a main building or structure used for the storage of four or less passenger motor vehicles owned by the occupants of the principal building only without the provision for repairing or servicing such vehicles for profit.</w:t>
      </w:r>
    </w:p>
    <w:p w:rsidR="00793750" w:rsidRPr="00793750" w:rsidRDefault="00793750" w:rsidP="00793750">
      <w:pPr>
        <w:jc w:val="both"/>
        <w:rPr>
          <w:b/>
        </w:rPr>
      </w:pPr>
      <w:r w:rsidRPr="00793750">
        <w:rPr>
          <w:b/>
        </w:rPr>
        <w:t>GARAGE, PUBLIC</w:t>
      </w:r>
    </w:p>
    <w:p w:rsidR="00793750" w:rsidRDefault="00793750" w:rsidP="00793750">
      <w:pPr>
        <w:ind w:left="720"/>
        <w:jc w:val="both"/>
      </w:pPr>
      <w:r>
        <w:t>A building or part thereof, other than a private garage, used for the storage, care or repair of motor vehicles customarily used for private transportation, local school buses on commercial vehicles.</w:t>
      </w:r>
    </w:p>
    <w:p w:rsidR="00793750" w:rsidRDefault="00793750" w:rsidP="00793750">
      <w:pPr>
        <w:jc w:val="both"/>
        <w:rPr>
          <w:b/>
        </w:rPr>
      </w:pPr>
    </w:p>
    <w:p w:rsidR="00793750" w:rsidRDefault="00793750" w:rsidP="00793750">
      <w:pPr>
        <w:jc w:val="both"/>
        <w:rPr>
          <w:b/>
        </w:rPr>
      </w:pPr>
    </w:p>
    <w:p w:rsidR="00793750" w:rsidRPr="00793750" w:rsidRDefault="00793750" w:rsidP="00793750">
      <w:pPr>
        <w:jc w:val="both"/>
        <w:rPr>
          <w:b/>
        </w:rPr>
      </w:pPr>
      <w:r w:rsidRPr="00793750">
        <w:rPr>
          <w:b/>
        </w:rPr>
        <w:t>GARAGE, REPAIR</w:t>
      </w:r>
    </w:p>
    <w:p w:rsidR="00793750" w:rsidRDefault="00793750" w:rsidP="00793750">
      <w:pPr>
        <w:ind w:left="720"/>
        <w:jc w:val="both"/>
      </w:pPr>
      <w:r>
        <w:t>Any building, premises and land in which, or upon which, a business, service or industry involving the maintenance, servicing, repair or painting of vehicles is conducted or rendered.</w:t>
      </w:r>
    </w:p>
    <w:p w:rsidR="00793750" w:rsidRPr="00793750" w:rsidRDefault="00793750" w:rsidP="00793750">
      <w:pPr>
        <w:jc w:val="both"/>
        <w:rPr>
          <w:b/>
        </w:rPr>
      </w:pPr>
      <w:r w:rsidRPr="00793750">
        <w:rPr>
          <w:b/>
        </w:rPr>
        <w:t>GRADE</w:t>
      </w:r>
    </w:p>
    <w:p w:rsidR="00793750" w:rsidRDefault="00793750" w:rsidP="00793750">
      <w:pPr>
        <w:ind w:left="720"/>
        <w:jc w:val="both"/>
      </w:pPr>
      <w:r>
        <w:t>A reference plane representing the average of finished ground elevation adjoining a building at all exterior walls.</w:t>
      </w:r>
    </w:p>
    <w:p w:rsidR="00793750" w:rsidRPr="00793750" w:rsidRDefault="00793750" w:rsidP="00793750">
      <w:pPr>
        <w:jc w:val="both"/>
        <w:rPr>
          <w:b/>
        </w:rPr>
      </w:pPr>
      <w:r w:rsidRPr="00793750">
        <w:rPr>
          <w:b/>
        </w:rPr>
        <w:t>HOME OCCUPATION</w:t>
      </w:r>
    </w:p>
    <w:p w:rsidR="00793750" w:rsidRDefault="00793750" w:rsidP="00793750">
      <w:pPr>
        <w:ind w:left="720"/>
        <w:jc w:val="both"/>
      </w:pPr>
      <w:r>
        <w:t>An occupation, including, but not limited to, any licensed profession conducted in a dwelling unit subordinate to its residential use, provided that:</w:t>
      </w:r>
    </w:p>
    <w:p w:rsidR="00793750" w:rsidRDefault="00793750" w:rsidP="00793750">
      <w:pPr>
        <w:ind w:left="1440"/>
        <w:jc w:val="both"/>
      </w:pPr>
      <w:r>
        <w:t>A. Such occupation may be pursued in the principal dwelling unit structure or in a secondary building which is accessory to such principal building or structure.</w:t>
      </w:r>
    </w:p>
    <w:p w:rsidR="00793750" w:rsidRDefault="00793750" w:rsidP="00793750">
      <w:pPr>
        <w:ind w:left="1440"/>
        <w:jc w:val="both"/>
      </w:pPr>
      <w:r>
        <w:t>B. The use of the property for the home occupation shall be clearly incidental and subordinate to its use for residential purposes by its occupants, and not more than 25% of the net habitable floor area of all structures shall be used in the conduct of the home occupation.</w:t>
      </w:r>
    </w:p>
    <w:p w:rsidR="00793750" w:rsidRDefault="00793750" w:rsidP="00793750">
      <w:pPr>
        <w:ind w:left="1440"/>
        <w:jc w:val="both"/>
      </w:pPr>
      <w:r>
        <w:t>C. No person other than members of the household residing on the premises plus one secretary or other assistant shall be engaged in the occupation.</w:t>
      </w:r>
    </w:p>
    <w:p w:rsidR="00793750" w:rsidRDefault="00793750" w:rsidP="00793750">
      <w:pPr>
        <w:ind w:left="1440"/>
        <w:jc w:val="both"/>
      </w:pPr>
      <w:r>
        <w:t>D. The residential character of the lot and building shall not be changed; no occupational sounds shall be audible outside the building; and no equipment shall be used which will cause interference with radio or television reception in neighboring residences. No display of products shall be visible from the street, nor shall any materials be stored outside the dwelling unit.</w:t>
      </w:r>
    </w:p>
    <w:p w:rsidR="00793750" w:rsidRDefault="00793750" w:rsidP="00793750">
      <w:pPr>
        <w:ind w:left="1440"/>
        <w:jc w:val="both"/>
      </w:pPr>
      <w:r>
        <w:t>E. The home occupation shall not generate the business or care of more than two clients at any one time and shall be by appointment only. The home occupation shall not include the breeding, raising, care, boarding or maintenance of animals.</w:t>
      </w:r>
    </w:p>
    <w:p w:rsidR="00793750" w:rsidRDefault="00793750" w:rsidP="00793750">
      <w:pPr>
        <w:ind w:left="1440"/>
        <w:jc w:val="both"/>
      </w:pPr>
      <w:r>
        <w:t>F. The home occupation shall not necessitate the need to park more than one vehicle at any time in addition to those ordinarily used by the residents of the home. Said vehicles shall be limited to passenger automobiles and/or other vehicles not exceeding a three-fourths-ton capacity and must be parked off-street. The home occupation shall not reduce the parking or yard requirements of the dwelling. There may be parked on the premises not more than one vehicle owned or operated in conjunction with the home occupation. No other vehicle(s) owned or operated in conjunction with the home occupation shall be parked overnight, stored or repaired, either on- or off-premises, within a residential zone, and no such vehicle(s) shall be parked overnight or stored on a street.</w:t>
      </w:r>
    </w:p>
    <w:p w:rsidR="00793750" w:rsidRDefault="00793750" w:rsidP="00793750">
      <w:pPr>
        <w:ind w:left="1440"/>
        <w:jc w:val="both"/>
      </w:pPr>
      <w:r>
        <w:t>G. The applicant shall have applied for and received minor site plan approval from the Planning Board in accordance with the applicable requirements of this chapter.</w:t>
      </w:r>
    </w:p>
    <w:p w:rsidR="00793750" w:rsidRDefault="00793750" w:rsidP="00793750">
      <w:pPr>
        <w:ind w:left="1440"/>
        <w:jc w:val="both"/>
      </w:pPr>
      <w:r>
        <w:t xml:space="preserve">H. The following uses do not constitute a home occupation in this chapter: real estate agents, the maintenance and operation of a private school or day-care center; beauty parlor; barber shop; private </w:t>
      </w:r>
      <w:proofErr w:type="spellStart"/>
      <w:r>
        <w:t>sanitorium</w:t>
      </w:r>
      <w:proofErr w:type="spellEnd"/>
      <w:r>
        <w:t>; health institute; clinic or hospital; nursing home; lodging or boarding home; collection, storage and sale of goods; house of worship; or any use constituting a commercial enterprise.</w:t>
      </w:r>
    </w:p>
    <w:p w:rsidR="00793750" w:rsidRDefault="00793750" w:rsidP="00793750">
      <w:pPr>
        <w:ind w:left="1440"/>
        <w:jc w:val="both"/>
        <w:rPr>
          <w:ins w:id="15" w:author="rtbelasco" w:date="2018-11-29T00:42:00Z"/>
        </w:rPr>
      </w:pPr>
      <w:r>
        <w:t>I. Family day-care homes shall be deemed to be a home occupation in any residential district in which home occupations are a permitted accessory use and shall be subject to the same restrictions applicable to all other home occupations stated herein.</w:t>
      </w:r>
    </w:p>
    <w:p w:rsidR="00343584" w:rsidRDefault="00343584" w:rsidP="00793750">
      <w:pPr>
        <w:ind w:left="1440"/>
        <w:jc w:val="both"/>
      </w:pPr>
      <w:ins w:id="16" w:author="rtbelasco" w:date="2018-11-29T00:42:00Z">
        <w:r>
          <w:t>J.  One (1) one (1) sq. ft. wall mounted sign shall be permitted on the 1</w:t>
        </w:r>
        <w:r w:rsidR="00B51D1E" w:rsidRPr="00B51D1E">
          <w:rPr>
            <w:vertAlign w:val="superscript"/>
            <w:rPrChange w:id="17" w:author="rtbelasco" w:date="2018-11-29T00:42:00Z">
              <w:rPr/>
            </w:rPrChange>
          </w:rPr>
          <w:t>st</w:t>
        </w:r>
        <w:r>
          <w:t xml:space="preserve"> floor.</w:t>
        </w:r>
      </w:ins>
    </w:p>
    <w:p w:rsidR="00793750" w:rsidRPr="00793750" w:rsidRDefault="00793750" w:rsidP="00793750">
      <w:pPr>
        <w:jc w:val="both"/>
        <w:rPr>
          <w:b/>
        </w:rPr>
      </w:pPr>
      <w:r w:rsidRPr="00793750">
        <w:rPr>
          <w:b/>
        </w:rPr>
        <w:t>HOSPITAL</w:t>
      </w:r>
    </w:p>
    <w:p w:rsidR="00793750" w:rsidRDefault="00793750" w:rsidP="00793750">
      <w:pPr>
        <w:ind w:left="720"/>
        <w:jc w:val="both"/>
      </w:pPr>
      <w:r>
        <w:t xml:space="preserve">Unless otherwise specified, a sanitarium, </w:t>
      </w:r>
      <w:proofErr w:type="spellStart"/>
      <w:r>
        <w:t>sanitorium</w:t>
      </w:r>
      <w:proofErr w:type="spellEnd"/>
      <w:r>
        <w:t xml:space="preserve">, </w:t>
      </w:r>
      <w:proofErr w:type="spellStart"/>
      <w:r>
        <w:t>preventorium</w:t>
      </w:r>
      <w:proofErr w:type="spellEnd"/>
      <w:r>
        <w:t>, clinic, rest home, nursing home, convalescent home and any other facility containing beds for four or more patients and used for the diagnosis, treatment or other care of human ailments. The term "hospital" shall not include the offices of a doctor.</w:t>
      </w:r>
    </w:p>
    <w:p w:rsidR="00793750" w:rsidRPr="00793750" w:rsidRDefault="00793750" w:rsidP="00793750">
      <w:pPr>
        <w:jc w:val="both"/>
        <w:rPr>
          <w:b/>
        </w:rPr>
      </w:pPr>
      <w:r w:rsidRPr="00793750">
        <w:rPr>
          <w:b/>
        </w:rPr>
        <w:t>HOTEL or MOTEL</w:t>
      </w:r>
    </w:p>
    <w:p w:rsidR="00793750" w:rsidRDefault="00793750" w:rsidP="00793750">
      <w:pPr>
        <w:ind w:left="720"/>
        <w:jc w:val="both"/>
      </w:pPr>
      <w:del w:id="18" w:author="rtbelasco" w:date="2018-11-28T15:46:00Z">
        <w:r w:rsidDel="00E25229">
          <w:delText xml:space="preserve">A building which contains six or more units and/or dwelling units which are designated, designed or intended to be used, let or hired out for compensation for transient occupancy by the public at large; contains a public lobby or public registration office serving the guest rooms, as the case may be; may provide amenities such as restaurants, conference rooms, swimming pools and bus drop-off areas, among others; and has full-time on-site management. Each unit shall include a minimum of two rooms; a bedroom and a separate bathroom. </w:delText>
        </w:r>
      </w:del>
      <w:ins w:id="19" w:author="rtbelasco" w:date="2018-11-28T15:46:00Z">
        <w:r w:rsidR="00E25229">
          <w:t>A building which provides temporary lodging in the form of rooms</w:t>
        </w:r>
      </w:ins>
      <w:ins w:id="20" w:author="rtbelasco" w:date="2018-11-28T16:21:00Z">
        <w:r w:rsidR="00000FA4">
          <w:t xml:space="preserve"> which are</w:t>
        </w:r>
      </w:ins>
      <w:ins w:id="21" w:author="rtbelasco" w:date="2018-11-28T15:46:00Z">
        <w:r w:rsidR="00E25229">
          <w:t xml:space="preserve"> rented to the general public on a daily or weekly bas</w:t>
        </w:r>
        <w:r w:rsidR="00000FA4">
          <w:t>is</w:t>
        </w:r>
      </w:ins>
      <w:ins w:id="22" w:author="rtbelasco" w:date="2018-11-28T16:21:00Z">
        <w:r w:rsidR="00000FA4">
          <w:t>,</w:t>
        </w:r>
      </w:ins>
      <w:ins w:id="23" w:author="rtbelasco" w:date="2018-11-28T15:46:00Z">
        <w:r w:rsidR="00000FA4">
          <w:t xml:space="preserve"> but not for more than thirty</w:t>
        </w:r>
        <w:r w:rsidR="00E25229">
          <w:t xml:space="preserve"> (30) days, and which are not intended to be occupied or used for any primary residential purpose</w:t>
        </w:r>
      </w:ins>
      <w:ins w:id="24" w:author="rtbelasco" w:date="2018-11-28T16:21:00Z">
        <w:r w:rsidR="00000FA4">
          <w:t>,</w:t>
        </w:r>
      </w:ins>
      <w:ins w:id="25" w:author="rtbelasco" w:date="2018-11-28T15:46:00Z">
        <w:r w:rsidR="00E25229">
          <w:t xml:space="preserve"> either temporary or permanent.  The </w:t>
        </w:r>
      </w:ins>
      <w:ins w:id="26" w:author="rtbelasco" w:date="2018-11-28T16:21:00Z">
        <w:r w:rsidR="00000FA4">
          <w:t>b</w:t>
        </w:r>
      </w:ins>
      <w:ins w:id="27" w:author="rtbelasco" w:date="2018-11-28T15:46:00Z">
        <w:r w:rsidR="00E25229">
          <w:t>uilding contains a front desk area which is maintained in order to serve guests and the public</w:t>
        </w:r>
      </w:ins>
      <w:ins w:id="28" w:author="rtbelasco" w:date="2018-11-28T15:48:00Z">
        <w:r w:rsidR="00E25229">
          <w:t>, and which provides a manager and/or front desk staff meeting the requirements of State lod</w:t>
        </w:r>
      </w:ins>
      <w:ins w:id="29" w:author="rtbelasco" w:date="2018-11-28T15:49:00Z">
        <w:r w:rsidR="00E25229">
          <w:t>g</w:t>
        </w:r>
      </w:ins>
      <w:ins w:id="30" w:author="rtbelasco" w:date="2018-11-28T15:48:00Z">
        <w:r w:rsidR="00000FA4">
          <w:t>ing laws</w:t>
        </w:r>
      </w:ins>
      <w:ins w:id="31" w:author="rtbelasco" w:date="2018-11-28T16:14:00Z">
        <w:r w:rsidR="00000FA4">
          <w:t xml:space="preserve"> and State swimming pool regulations are employed to provide these services</w:t>
        </w:r>
      </w:ins>
      <w:ins w:id="32" w:author="rtbelasco" w:date="2018-11-28T15:46:00Z">
        <w:r w:rsidR="00E25229">
          <w:t>.  The Building provides mai</w:t>
        </w:r>
      </w:ins>
      <w:ins w:id="33" w:author="rtbelasco" w:date="2018-11-28T16:14:00Z">
        <w:r w:rsidR="00000FA4">
          <w:t>d</w:t>
        </w:r>
      </w:ins>
      <w:ins w:id="34" w:author="rtbelasco" w:date="2018-11-28T15:46:00Z">
        <w:r w:rsidR="00E25229">
          <w:t xml:space="preserve"> service and other room amenities, including linens and towel service, in a quality manner expected from the travelling public is provided.</w:t>
        </w:r>
      </w:ins>
      <w:ins w:id="35" w:author="rtbelasco" w:date="2018-11-28T15:48:00Z">
        <w:r w:rsidR="00E25229">
          <w:t xml:space="preserve">  </w:t>
        </w:r>
      </w:ins>
      <w:ins w:id="36" w:author="rtbelasco" w:date="2018-11-28T16:14:00Z">
        <w:r w:rsidR="00000FA4">
          <w:t xml:space="preserve">The building utilizes advertisement for motel/hotel-like services in an appropriate NSDIA manner promoting the motel/hotel to the general public.  The building generates sales and use tax, </w:t>
        </w:r>
      </w:ins>
      <w:ins w:id="37" w:author="rtbelasco" w:date="2018-11-28T16:15:00Z">
        <w:r w:rsidR="00000FA4">
          <w:t>tourism</w:t>
        </w:r>
      </w:ins>
      <w:ins w:id="38" w:author="rtbelasco" w:date="2018-11-28T16:14:00Z">
        <w:r w:rsidR="00000FA4">
          <w:t xml:space="preserve"> </w:t>
        </w:r>
      </w:ins>
      <w:ins w:id="39" w:author="rtbelasco" w:date="2018-11-28T16:15:00Z">
        <w:r w:rsidR="00000FA4">
          <w:t xml:space="preserve">tax and tourism fees on revenue generated from the above sales and services are paid.  An annual mercantile license is obtained from the municipality for the operation of the building in the aforementioned manner.  </w:t>
        </w:r>
      </w:ins>
      <w:r>
        <w:t>This definition shall also mean and include any building or structure defined as a multiple dwelling with the New Jersey Department of Community Affairs (as required under the Hotel and Multiple Dwelling Health and Safety Law, N.J.S.A. 55:13A-1 et seq.), which is occupied or intended to be occupied as a hotel or motel.</w:t>
      </w:r>
    </w:p>
    <w:p w:rsidR="00793750" w:rsidRPr="00793750" w:rsidRDefault="00793750" w:rsidP="00793750">
      <w:pPr>
        <w:jc w:val="both"/>
        <w:rPr>
          <w:b/>
        </w:rPr>
      </w:pPr>
      <w:r w:rsidRPr="00793750">
        <w:rPr>
          <w:b/>
        </w:rPr>
        <w:t>HOUSEKEEPING UNIT</w:t>
      </w:r>
    </w:p>
    <w:p w:rsidR="00793750" w:rsidRDefault="00793750" w:rsidP="00793750">
      <w:pPr>
        <w:ind w:left="720"/>
        <w:jc w:val="both"/>
      </w:pPr>
      <w:r>
        <w:t xml:space="preserve">One or more persons living together in one dwelling on a </w:t>
      </w:r>
      <w:proofErr w:type="spellStart"/>
      <w:r>
        <w:t>nonseasonal</w:t>
      </w:r>
      <w:proofErr w:type="spellEnd"/>
      <w:r>
        <w:t xml:space="preserve"> basis and sharing living, sleeping, cooking and sanitary facilities on a nonprofit basis.</w:t>
      </w:r>
    </w:p>
    <w:p w:rsidR="00793750" w:rsidRPr="00793750" w:rsidRDefault="00793750" w:rsidP="00793750">
      <w:pPr>
        <w:jc w:val="both"/>
        <w:rPr>
          <w:b/>
        </w:rPr>
      </w:pPr>
      <w:r w:rsidRPr="00793750">
        <w:rPr>
          <w:b/>
        </w:rPr>
        <w:t>INSTITUTION</w:t>
      </w:r>
    </w:p>
    <w:p w:rsidR="00793750" w:rsidRDefault="00793750" w:rsidP="00793750">
      <w:pPr>
        <w:ind w:left="720"/>
        <w:jc w:val="both"/>
      </w:pPr>
      <w:r>
        <w:t>An organization founded for the promotion of a cause, including only medical, educational, correctional, religious, and social service organizations serving the public at large and chartered as a public, governmental or eleemosynary institution.</w:t>
      </w:r>
    </w:p>
    <w:p w:rsidR="00793750" w:rsidRPr="00793750" w:rsidRDefault="00793750" w:rsidP="00793750">
      <w:pPr>
        <w:jc w:val="both"/>
        <w:rPr>
          <w:b/>
        </w:rPr>
      </w:pPr>
      <w:r w:rsidRPr="00793750">
        <w:rPr>
          <w:b/>
        </w:rPr>
        <w:t>INTERESTED PARTY</w:t>
      </w:r>
    </w:p>
    <w:p w:rsidR="00793750" w:rsidRDefault="00793750" w:rsidP="00793750">
      <w:pPr>
        <w:ind w:left="720"/>
        <w:jc w:val="both"/>
      </w:pPr>
      <w:r>
        <w:t>In a criminal or quasi-criminal proceeding, any citizen of the State of New Jersey or, in the case of a civil proceeding in any court or in an administrative proceeding before a municipal agency, any person, whether residing within or without the municipality, whose right to use, acquire, on enjoy property is or may be affected by any action taken under the provisions of this chapter, or whose rights to use, acquire or enjoy property under the Municipal Land Use Law (N.J.S.A. 40:55D-1 et seq.) or this chapter, or under any other law of this state or of the United States, have been denied, violated or infringed upon by an action or a failure to act under the provisions of this chapter.</w:t>
      </w:r>
    </w:p>
    <w:p w:rsidR="00793750" w:rsidRPr="00793750" w:rsidRDefault="00793750" w:rsidP="00793750">
      <w:pPr>
        <w:tabs>
          <w:tab w:val="left" w:pos="1395"/>
        </w:tabs>
        <w:jc w:val="both"/>
        <w:rPr>
          <w:b/>
        </w:rPr>
      </w:pPr>
      <w:r w:rsidRPr="00793750">
        <w:rPr>
          <w:b/>
        </w:rPr>
        <w:t>JUNKYARD</w:t>
      </w:r>
      <w:r w:rsidRPr="00793750">
        <w:rPr>
          <w:b/>
        </w:rPr>
        <w:tab/>
      </w:r>
    </w:p>
    <w:p w:rsidR="00793750" w:rsidRDefault="00793750" w:rsidP="00793750">
      <w:pPr>
        <w:ind w:left="720"/>
        <w:jc w:val="both"/>
      </w:pPr>
      <w:r>
        <w:t>Any space, whether inside or outside a building, used for the storage, keeping or abandonment of junk, including scrap metals or other scrap materials, or for the dismantling, demolition, salvage, resale or abandonment of automobiles or other vehicles or machinery or parts thereof.</w:t>
      </w:r>
    </w:p>
    <w:p w:rsidR="00793750" w:rsidRPr="00793750" w:rsidRDefault="00793750" w:rsidP="00793750">
      <w:pPr>
        <w:jc w:val="both"/>
        <w:rPr>
          <w:b/>
        </w:rPr>
      </w:pPr>
      <w:r w:rsidRPr="00793750">
        <w:rPr>
          <w:b/>
        </w:rPr>
        <w:t>LOADING SPACE</w:t>
      </w:r>
    </w:p>
    <w:p w:rsidR="00793750" w:rsidRDefault="00793750" w:rsidP="00793750">
      <w:pPr>
        <w:ind w:left="720"/>
        <w:jc w:val="both"/>
      </w:pPr>
      <w:r>
        <w:t>An off-street parking space or berth, either within a structure or in the open and on the same lot with a building or group of buildings, for the temporary parking of a commercial vehicle while loading or unloading, with at least 14 feet of vertical clearance but, in any case, sufficient clearance for the use intended. The minimum size loading space shall be 12 feet by 45 feet.</w:t>
      </w:r>
    </w:p>
    <w:p w:rsidR="00793750" w:rsidRPr="00793750" w:rsidRDefault="00793750" w:rsidP="00793750">
      <w:pPr>
        <w:jc w:val="both"/>
        <w:rPr>
          <w:b/>
        </w:rPr>
      </w:pPr>
      <w:r w:rsidRPr="00793750">
        <w:rPr>
          <w:b/>
        </w:rPr>
        <w:t>LOT</w:t>
      </w:r>
    </w:p>
    <w:p w:rsidR="00793750" w:rsidRDefault="00793750" w:rsidP="00793750">
      <w:pPr>
        <w:ind w:left="720"/>
        <w:jc w:val="both"/>
      </w:pPr>
      <w:r>
        <w:t>A designated parcel, tract or area of land established by a plat or otherwise as permitted by law and to be used, developed or built upon as a unit, provided that no portion of an existing public street shall be included in calculating a lot boundary or lot area. The word "lot" includes the words "plot" and "premises."</w:t>
      </w:r>
    </w:p>
    <w:p w:rsidR="00793750" w:rsidRPr="00793750" w:rsidRDefault="00793750" w:rsidP="00793750">
      <w:pPr>
        <w:jc w:val="both"/>
        <w:rPr>
          <w:b/>
        </w:rPr>
      </w:pPr>
      <w:r w:rsidRPr="00793750">
        <w:rPr>
          <w:b/>
        </w:rPr>
        <w:t>LOT AREA</w:t>
      </w:r>
    </w:p>
    <w:p w:rsidR="00793750" w:rsidRDefault="00793750" w:rsidP="00793750">
      <w:pPr>
        <w:ind w:left="720"/>
        <w:jc w:val="both"/>
      </w:pPr>
      <w:r>
        <w:t>The area contained within the lot lines of a lot not including any portion of a street right-of-way. Ten percent may be under water.</w:t>
      </w:r>
    </w:p>
    <w:p w:rsidR="00793750" w:rsidRPr="00793750" w:rsidRDefault="00793750" w:rsidP="00793750">
      <w:pPr>
        <w:jc w:val="both"/>
        <w:rPr>
          <w:b/>
        </w:rPr>
      </w:pPr>
      <w:r w:rsidRPr="00793750">
        <w:rPr>
          <w:b/>
        </w:rPr>
        <w:t>LOT, CORNER</w:t>
      </w:r>
    </w:p>
    <w:p w:rsidR="00793750" w:rsidRDefault="00793750" w:rsidP="00793750">
      <w:pPr>
        <w:ind w:left="720"/>
        <w:jc w:val="both"/>
      </w:pPr>
      <w:r>
        <w:t>A lot abutting the intersection of two or more streets, where the interior angle of intersection does not exceed 135º. Each corner lot shall have two front yards, one side yard and one rear yard, the side and rear yard to be designated at the time of application for a construction permit.</w:t>
      </w:r>
    </w:p>
    <w:p w:rsidR="00793750" w:rsidRPr="00793750" w:rsidRDefault="00793750" w:rsidP="00793750">
      <w:pPr>
        <w:jc w:val="both"/>
        <w:rPr>
          <w:b/>
        </w:rPr>
      </w:pPr>
      <w:r w:rsidRPr="00793750">
        <w:rPr>
          <w:b/>
        </w:rPr>
        <w:t>LOT DEPTH</w:t>
      </w:r>
    </w:p>
    <w:p w:rsidR="00793750" w:rsidRDefault="00793750" w:rsidP="00793750">
      <w:pPr>
        <w:ind w:left="720"/>
        <w:jc w:val="both"/>
      </w:pPr>
      <w:r>
        <w:t>The perpendicular distance between the street line or front lot line and a line drawn parallel thereto through the midpoint of the rear lot line.</w:t>
      </w:r>
    </w:p>
    <w:p w:rsidR="00793750" w:rsidRPr="00793750" w:rsidRDefault="00793750" w:rsidP="00793750">
      <w:pPr>
        <w:jc w:val="both"/>
        <w:rPr>
          <w:b/>
        </w:rPr>
      </w:pPr>
      <w:r w:rsidRPr="00793750">
        <w:rPr>
          <w:b/>
        </w:rPr>
        <w:t>LOT FRONTAGE</w:t>
      </w:r>
    </w:p>
    <w:p w:rsidR="00793750" w:rsidRDefault="00793750" w:rsidP="00793750">
      <w:pPr>
        <w:ind w:left="720"/>
        <w:jc w:val="both"/>
      </w:pPr>
      <w:r>
        <w:t>The distance between the side lot lines measured along the street line. The minimum lot frontage shall be the same as the minimum lot width, except that where the lot frontage is a curve with an outside radius of less than 500 feet, the minimum frontage shall not be less than 75% of the minimum lot width. In the case of a corner lot, the side of the lot with the smallest distance adjacent a street shall be considered the lot frontage.</w:t>
      </w:r>
    </w:p>
    <w:p w:rsidR="00793750" w:rsidRPr="00793750" w:rsidRDefault="00793750" w:rsidP="00793750">
      <w:pPr>
        <w:jc w:val="both"/>
        <w:rPr>
          <w:b/>
        </w:rPr>
      </w:pPr>
      <w:r w:rsidRPr="00793750">
        <w:rPr>
          <w:b/>
        </w:rPr>
        <w:t>LOT, INTERIOR</w:t>
      </w:r>
    </w:p>
    <w:p w:rsidR="00793750" w:rsidRDefault="00793750" w:rsidP="00793750">
      <w:pPr>
        <w:ind w:firstLine="720"/>
        <w:jc w:val="both"/>
      </w:pPr>
      <w:r>
        <w:t>A lot other than a corner lot.</w:t>
      </w:r>
    </w:p>
    <w:p w:rsidR="00793750" w:rsidRDefault="00793750" w:rsidP="00793750">
      <w:pPr>
        <w:jc w:val="both"/>
        <w:rPr>
          <w:b/>
        </w:rPr>
      </w:pPr>
      <w:r>
        <w:rPr>
          <w:b/>
        </w:rPr>
        <w:tab/>
      </w:r>
    </w:p>
    <w:p w:rsidR="00793750" w:rsidRPr="00793750" w:rsidRDefault="00793750" w:rsidP="00793750">
      <w:pPr>
        <w:jc w:val="both"/>
        <w:rPr>
          <w:b/>
        </w:rPr>
      </w:pPr>
      <w:r w:rsidRPr="00793750">
        <w:rPr>
          <w:b/>
        </w:rPr>
        <w:t>LOT LINE</w:t>
      </w:r>
    </w:p>
    <w:p w:rsidR="00793750" w:rsidRDefault="00793750" w:rsidP="00793750">
      <w:pPr>
        <w:ind w:left="720"/>
        <w:jc w:val="both"/>
      </w:pPr>
      <w:r>
        <w:t>Any line forming a portion of the exterior boundary of a lot and the same line as the street line for that portion of a lot abutting a street.</w:t>
      </w:r>
    </w:p>
    <w:p w:rsidR="00793750" w:rsidRPr="00793750" w:rsidRDefault="00793750" w:rsidP="00793750">
      <w:pPr>
        <w:jc w:val="both"/>
        <w:rPr>
          <w:b/>
        </w:rPr>
      </w:pPr>
      <w:r w:rsidRPr="00793750">
        <w:rPr>
          <w:b/>
        </w:rPr>
        <w:t>LOT, WIDTH</w:t>
      </w:r>
    </w:p>
    <w:p w:rsidR="00793750" w:rsidRDefault="00793750" w:rsidP="00793750">
      <w:pPr>
        <w:ind w:left="720"/>
        <w:jc w:val="both"/>
      </w:pPr>
      <w:r>
        <w:t>The straight line horizontal distance between side lot lines at setback points on each side lot line measured from the street line at the minimum required building setback line. When the side lot lines are not parallel, the minimum lot width at the setback line shall not be less than 75% of the minimum lot frontage for the zoning district in which the lot is located.</w:t>
      </w:r>
    </w:p>
    <w:p w:rsidR="00793750" w:rsidRPr="00793750" w:rsidRDefault="00793750" w:rsidP="00793750">
      <w:pPr>
        <w:jc w:val="both"/>
        <w:rPr>
          <w:b/>
        </w:rPr>
      </w:pPr>
      <w:r w:rsidRPr="00793750">
        <w:rPr>
          <w:b/>
        </w:rPr>
        <w:t>MALL</w:t>
      </w:r>
    </w:p>
    <w:p w:rsidR="00793750" w:rsidRDefault="00793750" w:rsidP="00793750">
      <w:pPr>
        <w:ind w:firstLine="720"/>
        <w:jc w:val="both"/>
      </w:pPr>
      <w:r>
        <w:t>A public promenade or pedestrian way which may be enclosed or open.</w:t>
      </w:r>
    </w:p>
    <w:p w:rsidR="00793750" w:rsidRPr="00793750" w:rsidRDefault="00793750" w:rsidP="00793750">
      <w:pPr>
        <w:jc w:val="both"/>
        <w:rPr>
          <w:b/>
        </w:rPr>
      </w:pPr>
      <w:r w:rsidRPr="00793750">
        <w:rPr>
          <w:b/>
        </w:rPr>
        <w:t>MARINA</w:t>
      </w:r>
    </w:p>
    <w:p w:rsidR="00793750" w:rsidRDefault="00793750" w:rsidP="00793750">
      <w:pPr>
        <w:ind w:left="720"/>
        <w:jc w:val="both"/>
      </w:pPr>
      <w:r>
        <w:t>A small harbor, inlet or boat basin devoted to the purpose of providing docks, berths, slips or tie-ups for boats and small pleasure craft and of providing services for said boats and craft.</w:t>
      </w:r>
    </w:p>
    <w:p w:rsidR="00793750" w:rsidRPr="00793750" w:rsidRDefault="00793750" w:rsidP="00793750">
      <w:pPr>
        <w:jc w:val="both"/>
        <w:rPr>
          <w:b/>
        </w:rPr>
      </w:pPr>
      <w:r w:rsidRPr="00793750">
        <w:rPr>
          <w:b/>
        </w:rPr>
        <w:t>METHADONE CLINIC</w:t>
      </w:r>
    </w:p>
    <w:p w:rsidR="00793750" w:rsidRDefault="00793750" w:rsidP="00793750">
      <w:pPr>
        <w:ind w:left="720"/>
        <w:jc w:val="both"/>
      </w:pPr>
      <w:r>
        <w:t>A facility offering outpatient methadone maintenance services. Consistent with N.J.S.A 40:55D-66.1, a methadone clinic is deemed to be a business or commercial operation or the functional equivalent thereof and shall not be construed as ancillary or adjunct to a doctor's professional office.</w:t>
      </w:r>
    </w:p>
    <w:p w:rsidR="00793750" w:rsidRPr="00793750" w:rsidRDefault="00793750" w:rsidP="00793750">
      <w:pPr>
        <w:jc w:val="both"/>
        <w:rPr>
          <w:b/>
        </w:rPr>
      </w:pPr>
      <w:r w:rsidRPr="00793750">
        <w:rPr>
          <w:b/>
        </w:rPr>
        <w:t>MUNICIPAL AGENCY</w:t>
      </w:r>
    </w:p>
    <w:p w:rsidR="00793750" w:rsidRDefault="00793750" w:rsidP="00793750">
      <w:pPr>
        <w:ind w:left="720"/>
        <w:jc w:val="both"/>
      </w:pPr>
      <w:r>
        <w:t>The Planning Board, Board of Adjustment or City Council, on any other agency created or responsible to one on more municipalities, when acting pursuant to N.J.S.A. 40:55D-1 et seq.</w:t>
      </w:r>
    </w:p>
    <w:p w:rsidR="00793750" w:rsidRPr="00793750" w:rsidRDefault="00793750" w:rsidP="00793750">
      <w:pPr>
        <w:jc w:val="both"/>
        <w:rPr>
          <w:b/>
        </w:rPr>
      </w:pPr>
      <w:r w:rsidRPr="00793750">
        <w:rPr>
          <w:b/>
        </w:rPr>
        <w:t>NONCONFORMING BUILDING or STRUCTURE</w:t>
      </w:r>
    </w:p>
    <w:p w:rsidR="00793750" w:rsidRDefault="00793750" w:rsidP="00793750">
      <w:pPr>
        <w:ind w:left="720"/>
        <w:jc w:val="both"/>
      </w:pPr>
      <w:r>
        <w:t>A building or structure, the size, dimension, or location of which was lawful prior to the adoption, revision on amendment of this chapter, but which fails to conform to the requirements of the zoning district in which it is located by reason of such adoption, revision or amendment.</w:t>
      </w:r>
    </w:p>
    <w:p w:rsidR="00793750" w:rsidRPr="00793750" w:rsidRDefault="00793750" w:rsidP="00793750">
      <w:pPr>
        <w:jc w:val="both"/>
        <w:rPr>
          <w:b/>
        </w:rPr>
      </w:pPr>
      <w:r w:rsidRPr="00793750">
        <w:rPr>
          <w:b/>
        </w:rPr>
        <w:t>NONCONFORMING LOT</w:t>
      </w:r>
    </w:p>
    <w:p w:rsidR="00793750" w:rsidRDefault="00793750" w:rsidP="00793750">
      <w:pPr>
        <w:ind w:left="720"/>
        <w:jc w:val="both"/>
      </w:pPr>
      <w:r>
        <w:t>A lot, the area, dimension, or location of which was lawful prior to the adoption, revision or amendment of this chapter, but fails to conform to the requirements of the zoning district in which it is located by reason of such adoption, revision or amendment.</w:t>
      </w:r>
    </w:p>
    <w:p w:rsidR="00793750" w:rsidRPr="00793750" w:rsidRDefault="00793750" w:rsidP="00793750">
      <w:pPr>
        <w:jc w:val="both"/>
        <w:rPr>
          <w:b/>
        </w:rPr>
      </w:pPr>
      <w:r w:rsidRPr="00793750">
        <w:rPr>
          <w:b/>
        </w:rPr>
        <w:t>NONCONFORMING USE</w:t>
      </w:r>
    </w:p>
    <w:p w:rsidR="00793750" w:rsidRDefault="00793750" w:rsidP="00793750">
      <w:pPr>
        <w:ind w:left="720"/>
        <w:jc w:val="both"/>
      </w:pPr>
      <w:r>
        <w:t>A use or activity which was lawful prior to the adoption, revision or amendment of this chapter, but which fails to conform to the requirements of the zoning district in which it is located by reasons of such adoption, revision or amendment.</w:t>
      </w:r>
    </w:p>
    <w:p w:rsidR="00793750" w:rsidRDefault="00793750" w:rsidP="00793750">
      <w:pPr>
        <w:jc w:val="both"/>
      </w:pPr>
    </w:p>
    <w:p w:rsidR="00793750" w:rsidRPr="00793750" w:rsidRDefault="00793750" w:rsidP="00793750">
      <w:pPr>
        <w:jc w:val="both"/>
        <w:rPr>
          <w:b/>
        </w:rPr>
      </w:pPr>
      <w:r w:rsidRPr="00793750">
        <w:rPr>
          <w:b/>
        </w:rPr>
        <w:t>NUISANCE</w:t>
      </w:r>
    </w:p>
    <w:p w:rsidR="00793750" w:rsidRDefault="00793750" w:rsidP="00793750">
      <w:pPr>
        <w:ind w:left="720"/>
        <w:jc w:val="both"/>
      </w:pPr>
      <w:r>
        <w:t xml:space="preserve">An offensive, annoying, unpleasant or obnoxious thing or practice; a cause or source of an annoyance, especially a continuing or repeating invasion or disturbance of another's rights, including the actual or potential emanation of any physical characteristic of activity or use across a property line which can be perceived by or affects a human being, or the generation of an excessive or concentrated movement of people or things such as and including but not limited to noise; dust; smoke; fumes; odor; glare; flashes; vibration; shock waves; heat; electronic or atomic radiation; objectionable effluent; noise of congregation of people, especially at night; passenger traffic; transportation of things by truck, rail or other means; and invasion of </w:t>
      </w:r>
      <w:proofErr w:type="spellStart"/>
      <w:r>
        <w:t>nonabutting</w:t>
      </w:r>
      <w:proofErr w:type="spellEnd"/>
      <w:r>
        <w:t xml:space="preserve"> street frontage by parking.</w:t>
      </w:r>
    </w:p>
    <w:p w:rsidR="00793750" w:rsidRPr="00793750" w:rsidRDefault="00793750" w:rsidP="00793750">
      <w:pPr>
        <w:jc w:val="both"/>
        <w:rPr>
          <w:b/>
        </w:rPr>
      </w:pPr>
      <w:r w:rsidRPr="00793750">
        <w:rPr>
          <w:b/>
        </w:rPr>
        <w:t>OFF-SITE</w:t>
      </w:r>
    </w:p>
    <w:p w:rsidR="00793750" w:rsidRDefault="00793750" w:rsidP="00793750">
      <w:pPr>
        <w:ind w:left="720"/>
        <w:jc w:val="both"/>
      </w:pPr>
      <w:r>
        <w:t>Located outside the lot lines of the property in question, but within the property (of which the lot is a part) which is the subject of a development application, or on a contiguous portion of a street right-of-way or drainage or utility easement.</w:t>
      </w:r>
    </w:p>
    <w:p w:rsidR="00793750" w:rsidRPr="00793750" w:rsidRDefault="00793750" w:rsidP="00793750">
      <w:pPr>
        <w:jc w:val="both"/>
        <w:rPr>
          <w:b/>
        </w:rPr>
      </w:pPr>
      <w:r w:rsidRPr="00793750">
        <w:rPr>
          <w:b/>
        </w:rPr>
        <w:t>OFF-TRACT</w:t>
      </w:r>
    </w:p>
    <w:p w:rsidR="00793750" w:rsidRDefault="00793750" w:rsidP="00793750">
      <w:pPr>
        <w:ind w:left="720"/>
        <w:jc w:val="both"/>
      </w:pPr>
      <w:r>
        <w:t>Not located on the property which is the subject of a development application or on a contiguous portion of a street right-of-way or drainage or utility easement.</w:t>
      </w:r>
    </w:p>
    <w:p w:rsidR="00793750" w:rsidRPr="00793750" w:rsidRDefault="00793750" w:rsidP="00793750">
      <w:pPr>
        <w:jc w:val="both"/>
        <w:rPr>
          <w:b/>
        </w:rPr>
      </w:pPr>
      <w:r w:rsidRPr="00793750">
        <w:rPr>
          <w:b/>
        </w:rPr>
        <w:t>ON-SITE</w:t>
      </w:r>
    </w:p>
    <w:p w:rsidR="00793750" w:rsidRDefault="00793750" w:rsidP="00793750">
      <w:pPr>
        <w:ind w:firstLine="720"/>
        <w:jc w:val="both"/>
      </w:pPr>
      <w:r>
        <w:t>Located on the lot in question.</w:t>
      </w:r>
    </w:p>
    <w:p w:rsidR="00793750" w:rsidRPr="00793750" w:rsidRDefault="00793750" w:rsidP="00793750">
      <w:pPr>
        <w:jc w:val="both"/>
        <w:rPr>
          <w:b/>
        </w:rPr>
      </w:pPr>
      <w:r w:rsidRPr="00793750">
        <w:rPr>
          <w:b/>
        </w:rPr>
        <w:t>ON-TRACT</w:t>
      </w:r>
    </w:p>
    <w:p w:rsidR="00793750" w:rsidRDefault="00793750" w:rsidP="00793750">
      <w:pPr>
        <w:ind w:left="720"/>
        <w:jc w:val="both"/>
      </w:pPr>
      <w:r>
        <w:t>Located on the property which is the subject of a development application or on a contiguous portion of a street right-of-way or drainage or utility easement.</w:t>
      </w:r>
    </w:p>
    <w:p w:rsidR="00AD42BD" w:rsidRDefault="00AD42BD" w:rsidP="00793750">
      <w:pPr>
        <w:jc w:val="both"/>
        <w:rPr>
          <w:ins w:id="40" w:author="rtbelasco" w:date="2018-11-28T23:32:00Z"/>
          <w:b/>
        </w:rPr>
      </w:pPr>
      <w:ins w:id="41" w:author="rtbelasco" w:date="2018-11-28T23:32:00Z">
        <w:r>
          <w:rPr>
            <w:b/>
          </w:rPr>
          <w:t xml:space="preserve">OPEN </w:t>
        </w:r>
      </w:ins>
      <w:ins w:id="42" w:author="rtbelasco" w:date="2018-11-28T23:47:00Z">
        <w:r w:rsidR="001A144B">
          <w:rPr>
            <w:b/>
          </w:rPr>
          <w:t>AIR DECK/</w:t>
        </w:r>
      </w:ins>
      <w:ins w:id="43" w:author="rtbelasco" w:date="2018-11-28T23:32:00Z">
        <w:r>
          <w:rPr>
            <w:b/>
          </w:rPr>
          <w:t>PORCH</w:t>
        </w:r>
      </w:ins>
    </w:p>
    <w:p w:rsidR="007946A8" w:rsidRDefault="00B51D1E">
      <w:pPr>
        <w:ind w:left="720"/>
        <w:jc w:val="both"/>
        <w:rPr>
          <w:ins w:id="44" w:author="rtbelasco" w:date="2018-11-28T23:32:00Z"/>
          <w:rPrChange w:id="45" w:author="rtbelasco" w:date="2018-11-28T23:34:00Z">
            <w:rPr>
              <w:ins w:id="46" w:author="rtbelasco" w:date="2018-11-28T23:32:00Z"/>
              <w:b/>
            </w:rPr>
          </w:rPrChange>
        </w:rPr>
        <w:pPrChange w:id="47" w:author="rtbelasco" w:date="2018-11-28T23:34:00Z">
          <w:pPr>
            <w:jc w:val="both"/>
          </w:pPr>
        </w:pPrChange>
      </w:pPr>
      <w:ins w:id="48" w:author="rtbelasco" w:date="2018-11-28T23:34:00Z">
        <w:r w:rsidRPr="00B51D1E">
          <w:rPr>
            <w:rPrChange w:id="49" w:author="rtbelasco" w:date="2018-11-28T23:34:00Z">
              <w:rPr>
                <w:b/>
              </w:rPr>
            </w:rPrChange>
          </w:rPr>
          <w:t>An elevated structure which may be made of materials such as perimeter foundation, raised deck or slab and may include steps and a railing, but no side or front walls. An open porch must be attached to the principal building.</w:t>
        </w:r>
      </w:ins>
    </w:p>
    <w:p w:rsidR="00793750" w:rsidRPr="00793750" w:rsidRDefault="00793750" w:rsidP="00793750">
      <w:pPr>
        <w:jc w:val="both"/>
        <w:rPr>
          <w:b/>
        </w:rPr>
      </w:pPr>
      <w:r w:rsidRPr="00793750">
        <w:rPr>
          <w:b/>
        </w:rPr>
        <w:t>OPEN SPACE ORGANIZATION</w:t>
      </w:r>
    </w:p>
    <w:p w:rsidR="00793750" w:rsidRDefault="00793750" w:rsidP="00793750">
      <w:pPr>
        <w:ind w:left="720"/>
        <w:jc w:val="both"/>
      </w:pPr>
      <w:r>
        <w:t>An incorporated, nonprofit organization operating in a planned development under recorded land agreement providing that each owner is automatically a member; each occupied dwelling unit is automatically subject to a charge for proportionate share of expenses for the organization's activities and maintenance, including any maintenance costs levied against the organization by the City; and each owner and tenant has the right to use the common property.</w:t>
      </w:r>
    </w:p>
    <w:p w:rsidR="00793750" w:rsidRPr="00793750" w:rsidRDefault="00793750" w:rsidP="00793750">
      <w:pPr>
        <w:jc w:val="both"/>
        <w:rPr>
          <w:b/>
        </w:rPr>
      </w:pPr>
      <w:r w:rsidRPr="00793750">
        <w:rPr>
          <w:b/>
        </w:rPr>
        <w:t>PARKING SPACE</w:t>
      </w:r>
    </w:p>
    <w:p w:rsidR="00793750" w:rsidRDefault="00793750" w:rsidP="00793750">
      <w:pPr>
        <w:ind w:left="720"/>
        <w:jc w:val="both"/>
      </w:pPr>
      <w:r>
        <w:t>An area not less than nine feet wide by 18 feet in length, either within a structure or in the open, for the parking of motor vehicles, exclusive of driveways, access drives, fire lanes and public rights-of-way, except that nothing shall prohibit private driveways for dwelling units from being considered off-street parking areas, provided that no portion of such driveway within the right-of-way line of the street intersected by such driveway shall be considered off-street parking space. The area is intended to be sufficient to accommodate the exterior extremities of the vehicle, whether in addition thereto wheel blocks are installed within this area to prevent the bumper from overhanging one end of the parking space. The width and length of each space shall be measured perpendicular to each other regardless of the angle of the parking space to the access aisle or driveway.</w:t>
      </w:r>
    </w:p>
    <w:p w:rsidR="00B1095D" w:rsidRDefault="00B1095D" w:rsidP="00793750">
      <w:pPr>
        <w:jc w:val="both"/>
        <w:rPr>
          <w:ins w:id="50" w:author="rtbelasco" w:date="2018-11-28T16:34:00Z"/>
        </w:rPr>
      </w:pPr>
      <w:ins w:id="51" w:author="rtbelasco" w:date="2018-11-28T16:34:00Z">
        <w:r>
          <w:rPr>
            <w:b/>
          </w:rPr>
          <w:t>PARKLET</w:t>
        </w:r>
      </w:ins>
    </w:p>
    <w:p w:rsidR="007946A8" w:rsidRDefault="00D92E98">
      <w:pPr>
        <w:ind w:left="720"/>
        <w:jc w:val="both"/>
        <w:rPr>
          <w:ins w:id="52" w:author="rtbelasco" w:date="2018-11-28T16:34:00Z"/>
          <w:rPrChange w:id="53" w:author="rtbelasco" w:date="2018-11-28T16:34:00Z">
            <w:rPr>
              <w:ins w:id="54" w:author="rtbelasco" w:date="2018-11-28T16:34:00Z"/>
              <w:b/>
            </w:rPr>
          </w:rPrChange>
        </w:rPr>
        <w:pPrChange w:id="55" w:author="rtbelasco" w:date="2018-11-28T16:34:00Z">
          <w:pPr>
            <w:jc w:val="both"/>
          </w:pPr>
        </w:pPrChange>
      </w:pPr>
      <w:ins w:id="56" w:author="rtbelasco" w:date="2018-11-28T16:36:00Z">
        <w:r>
          <w:t>A</w:t>
        </w:r>
      </w:ins>
      <w:ins w:id="57" w:author="rtbelasco" w:date="2018-11-28T16:34:00Z">
        <w:r w:rsidR="00B1095D" w:rsidRPr="00B1095D">
          <w:t xml:space="preserve"> small seating area or green space created as a public amenity on or alongside a sidewalk, especially in a former roadside parking space.</w:t>
        </w:r>
      </w:ins>
    </w:p>
    <w:p w:rsidR="00793750" w:rsidRPr="00793750" w:rsidRDefault="00793750" w:rsidP="00793750">
      <w:pPr>
        <w:jc w:val="both"/>
        <w:rPr>
          <w:b/>
        </w:rPr>
      </w:pPr>
      <w:r w:rsidRPr="00793750">
        <w:rPr>
          <w:b/>
        </w:rPr>
        <w:t>PERFORMANCE GUARANTEE</w:t>
      </w:r>
    </w:p>
    <w:p w:rsidR="00793750" w:rsidRDefault="00793750" w:rsidP="00793750">
      <w:pPr>
        <w:ind w:left="720"/>
        <w:jc w:val="both"/>
      </w:pPr>
      <w:r>
        <w:t>Any security, in accordance with the requirements of this chapter, including but not limited to surety bonds, letters of credit under the circumstances specified in Section 16 of P.L. 1991, c. 256 (N.J.S.A. 40:55D-53.5), and cash.</w:t>
      </w:r>
    </w:p>
    <w:p w:rsidR="00793750" w:rsidRPr="00793750" w:rsidRDefault="00793750" w:rsidP="00793750">
      <w:pPr>
        <w:jc w:val="both"/>
        <w:rPr>
          <w:b/>
        </w:rPr>
      </w:pPr>
      <w:r w:rsidRPr="00793750">
        <w:rPr>
          <w:b/>
        </w:rPr>
        <w:t>PERMITTED USE</w:t>
      </w:r>
    </w:p>
    <w:p w:rsidR="00793750" w:rsidRDefault="00793750" w:rsidP="00793750">
      <w:pPr>
        <w:ind w:firstLine="720"/>
        <w:jc w:val="both"/>
      </w:pPr>
      <w:r>
        <w:t>Any use of land or buildings as permitted by this chapter.</w:t>
      </w:r>
    </w:p>
    <w:p w:rsidR="00793750" w:rsidRPr="00793750" w:rsidRDefault="00793750" w:rsidP="00793750">
      <w:pPr>
        <w:jc w:val="both"/>
        <w:rPr>
          <w:b/>
        </w:rPr>
      </w:pPr>
      <w:r w:rsidRPr="00793750">
        <w:rPr>
          <w:b/>
        </w:rPr>
        <w:t>PERSON WITH HEAD INJURY</w:t>
      </w:r>
    </w:p>
    <w:p w:rsidR="00793750" w:rsidRDefault="00793750" w:rsidP="00793750">
      <w:pPr>
        <w:ind w:firstLine="720"/>
        <w:jc w:val="both"/>
      </w:pPr>
      <w:r>
        <w:t>"Person with Head Injury," as defined by N.J.S.A. 40:55D-66.2, as amended.</w:t>
      </w:r>
    </w:p>
    <w:p w:rsidR="00793750" w:rsidRPr="00793750" w:rsidRDefault="00793750" w:rsidP="00793750">
      <w:pPr>
        <w:jc w:val="both"/>
        <w:rPr>
          <w:b/>
        </w:rPr>
      </w:pPr>
      <w:r w:rsidRPr="00793750">
        <w:rPr>
          <w:b/>
        </w:rPr>
        <w:t>PIER</w:t>
      </w:r>
    </w:p>
    <w:p w:rsidR="00793750" w:rsidRDefault="00793750" w:rsidP="00793750">
      <w:pPr>
        <w:ind w:firstLine="720"/>
        <w:jc w:val="both"/>
      </w:pPr>
      <w:r>
        <w:t>A structure extending over land or water for use as a docking place on promenade.</w:t>
      </w:r>
    </w:p>
    <w:p w:rsidR="00793750" w:rsidRPr="00793750" w:rsidRDefault="00793750" w:rsidP="00793750">
      <w:pPr>
        <w:jc w:val="both"/>
        <w:rPr>
          <w:b/>
        </w:rPr>
      </w:pPr>
      <w:r w:rsidRPr="00793750">
        <w:rPr>
          <w:b/>
        </w:rPr>
        <w:t>PLANNED DEVELOPMENTS</w:t>
      </w:r>
    </w:p>
    <w:p w:rsidR="00793750" w:rsidRPr="00793750" w:rsidRDefault="00793750" w:rsidP="00793750">
      <w:pPr>
        <w:ind w:firstLine="720"/>
        <w:jc w:val="both"/>
        <w:rPr>
          <w:b/>
        </w:rPr>
      </w:pPr>
      <w:r>
        <w:t xml:space="preserve">A. </w:t>
      </w:r>
      <w:r w:rsidRPr="00793750">
        <w:rPr>
          <w:b/>
        </w:rPr>
        <w:t>PLANNED COMMERCIAL DEVELOPMENT</w:t>
      </w:r>
    </w:p>
    <w:p w:rsidR="00793750" w:rsidRDefault="00793750" w:rsidP="00793750">
      <w:pPr>
        <w:ind w:left="1440"/>
        <w:jc w:val="both"/>
      </w:pPr>
      <w:r>
        <w:t>An area of land of at least five contiguous blocks designated on the Zoning Map where a residential/commercial development, as a single entity and according to a plan, is permitted.</w:t>
      </w:r>
    </w:p>
    <w:p w:rsidR="00793750" w:rsidRPr="00793750" w:rsidRDefault="00793750" w:rsidP="00793750">
      <w:pPr>
        <w:jc w:val="both"/>
        <w:rPr>
          <w:b/>
        </w:rPr>
      </w:pPr>
      <w:r w:rsidRPr="00793750">
        <w:rPr>
          <w:b/>
        </w:rPr>
        <w:t>PRINCIPAL BUILDING, STRUCTURE or USE</w:t>
      </w:r>
    </w:p>
    <w:p w:rsidR="00793750" w:rsidRDefault="00793750" w:rsidP="00793750">
      <w:pPr>
        <w:ind w:firstLine="720"/>
        <w:jc w:val="both"/>
      </w:pPr>
      <w:r>
        <w:t>A building, structure or use which is the main or primary building, structure or use on the lot.</w:t>
      </w:r>
    </w:p>
    <w:p w:rsidR="00793750" w:rsidRPr="00793750" w:rsidRDefault="00793750" w:rsidP="00793750">
      <w:pPr>
        <w:jc w:val="both"/>
        <w:rPr>
          <w:b/>
        </w:rPr>
      </w:pPr>
      <w:r w:rsidRPr="00793750">
        <w:rPr>
          <w:b/>
        </w:rPr>
        <w:t>PUBLIC PARKING LOT</w:t>
      </w:r>
    </w:p>
    <w:p w:rsidR="00793750" w:rsidRDefault="00793750" w:rsidP="00793750">
      <w:pPr>
        <w:ind w:left="720"/>
        <w:jc w:val="both"/>
      </w:pPr>
      <w:r>
        <w:t>Any building, structure, outdoor space, uncovered plot, place, lot, parcel, yard, or enclosure, or any portion thereof, where motor vehicles may be parked, stored, housed or kept, for which any charge is made, and which is open to the general public.</w:t>
      </w:r>
    </w:p>
    <w:p w:rsidR="00793750" w:rsidRPr="00793750" w:rsidRDefault="00793750" w:rsidP="00793750">
      <w:pPr>
        <w:jc w:val="both"/>
        <w:rPr>
          <w:b/>
        </w:rPr>
      </w:pPr>
      <w:r w:rsidRPr="00793750">
        <w:rPr>
          <w:b/>
        </w:rPr>
        <w:t>PUBLIC PURPOSE USE</w:t>
      </w:r>
    </w:p>
    <w:p w:rsidR="00793750" w:rsidRDefault="00793750" w:rsidP="00793750">
      <w:pPr>
        <w:ind w:left="720"/>
        <w:jc w:val="both"/>
      </w:pPr>
      <w:r>
        <w:t>The use of land or buildings by the governing body of the City or any officially created authority or agency thereof.</w:t>
      </w:r>
    </w:p>
    <w:p w:rsidR="00793750" w:rsidRPr="00793750" w:rsidRDefault="00793750" w:rsidP="00793750">
      <w:pPr>
        <w:jc w:val="both"/>
        <w:rPr>
          <w:b/>
        </w:rPr>
      </w:pPr>
      <w:r w:rsidRPr="00793750">
        <w:rPr>
          <w:b/>
        </w:rPr>
        <w:t>RECYCLING AREA</w:t>
      </w:r>
    </w:p>
    <w:p w:rsidR="00793750" w:rsidRDefault="00793750" w:rsidP="00793750">
      <w:pPr>
        <w:ind w:firstLine="720"/>
        <w:jc w:val="both"/>
      </w:pPr>
      <w:r>
        <w:t>Space allocated for collection and storage of source-separated recyclable materials.</w:t>
      </w:r>
    </w:p>
    <w:p w:rsidR="00793750" w:rsidRPr="00793750" w:rsidRDefault="00793750" w:rsidP="00793750">
      <w:pPr>
        <w:jc w:val="both"/>
        <w:rPr>
          <w:b/>
        </w:rPr>
      </w:pPr>
      <w:r w:rsidRPr="00793750">
        <w:rPr>
          <w:b/>
        </w:rPr>
        <w:t>RESIDENTIAL FLAT</w:t>
      </w:r>
    </w:p>
    <w:p w:rsidR="00793750" w:rsidRDefault="00793750" w:rsidP="00793750">
      <w:pPr>
        <w:ind w:left="720"/>
        <w:jc w:val="both"/>
      </w:pPr>
      <w:r>
        <w:t>A residential dwelling unit situated above permitted nonresidential uses in the GB General Business and B Boardwalk Districts in accordance with the applicable provisions of this chapter.</w:t>
      </w:r>
    </w:p>
    <w:p w:rsidR="00793750" w:rsidRDefault="00793750" w:rsidP="00793750">
      <w:pPr>
        <w:jc w:val="both"/>
      </w:pPr>
    </w:p>
    <w:p w:rsidR="00793750" w:rsidRPr="00793750" w:rsidRDefault="00793750" w:rsidP="00793750">
      <w:pPr>
        <w:jc w:val="both"/>
        <w:rPr>
          <w:b/>
        </w:rPr>
      </w:pPr>
      <w:r w:rsidRPr="00793750">
        <w:rPr>
          <w:b/>
        </w:rPr>
        <w:t>RESTAURANT</w:t>
      </w:r>
    </w:p>
    <w:p w:rsidR="00793750" w:rsidRDefault="00793750" w:rsidP="00793750">
      <w:pPr>
        <w:ind w:left="720"/>
        <w:jc w:val="both"/>
      </w:pPr>
      <w:r>
        <w:t>Any establishment, however designated, at which food is sold primarily for consumption on the premises and within a building. However, a snack bar or refreshment stand at a public or community swimming pool, playground, playfield or park, operated solely by the agency or group operating the recreational facility and for the convenience of patrons of the facility, shall not be deemed a restaurant.</w:t>
      </w:r>
    </w:p>
    <w:p w:rsidR="00793750" w:rsidRPr="00793750" w:rsidRDefault="00793750" w:rsidP="00793750">
      <w:pPr>
        <w:jc w:val="both"/>
        <w:rPr>
          <w:b/>
        </w:rPr>
      </w:pPr>
      <w:r w:rsidRPr="00793750">
        <w:rPr>
          <w:b/>
        </w:rPr>
        <w:t>RESTAURANT, DRIVE-IN or TAKE-OUT</w:t>
      </w:r>
    </w:p>
    <w:p w:rsidR="00793750" w:rsidRDefault="00793750" w:rsidP="00793750">
      <w:pPr>
        <w:ind w:left="720"/>
        <w:jc w:val="both"/>
      </w:pPr>
      <w:r>
        <w:t>Any retail food establishment such as a restaurant, refreshment stand, snack bar, dairy bar, hot dog or hamburger stand where food is served primarily for consumption at counters, stools or bars outside the building or primarily for consumption in automobiles parked on the premises or off the premises, whether brought to said automobiles by the customer or by employees of the restaurant, regardless of whether or not additional seats or other accommodations are provided for customers inside the buildings; however, no transaction may be made on the street or sidewalk.</w:t>
      </w:r>
    </w:p>
    <w:p w:rsidR="00793750" w:rsidRPr="00793750" w:rsidRDefault="00793750" w:rsidP="00793750">
      <w:pPr>
        <w:jc w:val="both"/>
        <w:rPr>
          <w:b/>
        </w:rPr>
      </w:pPr>
      <w:r w:rsidRPr="00793750">
        <w:rPr>
          <w:b/>
        </w:rPr>
        <w:t>RESUBDIVISION</w:t>
      </w:r>
    </w:p>
    <w:p w:rsidR="00793750" w:rsidRDefault="00793750" w:rsidP="00793750">
      <w:pPr>
        <w:ind w:left="720"/>
        <w:jc w:val="both"/>
      </w:pPr>
      <w:r>
        <w:t>The further division or relocation of lot lines of any lot or lots within a subdivision previously made and approved or recorded according to law or the alteration of streets or the establishment of any new streets within any subdivision previously made and approved or recorded according to law, but not including conveyances so as to combine existing lots by deed or other instrument.</w:t>
      </w:r>
    </w:p>
    <w:p w:rsidR="00793750" w:rsidRPr="00793750" w:rsidRDefault="00793750" w:rsidP="00793750">
      <w:pPr>
        <w:jc w:val="both"/>
        <w:rPr>
          <w:b/>
        </w:rPr>
      </w:pPr>
      <w:r w:rsidRPr="00793750">
        <w:rPr>
          <w:b/>
        </w:rPr>
        <w:t>SATELLITE DISH ANTENNA</w:t>
      </w:r>
    </w:p>
    <w:p w:rsidR="00793750" w:rsidRDefault="00793750" w:rsidP="00793750">
      <w:pPr>
        <w:ind w:left="720"/>
        <w:jc w:val="both"/>
      </w:pPr>
      <w:r>
        <w:t>Any apparatus which is designated for the purpose of receiving television, radio, microwave, satellite, on other similar signals, with the exception of conventional television antennas. Said definition shall not include any antennas used for the purpose of the transmission of signals.</w:t>
      </w:r>
    </w:p>
    <w:p w:rsidR="00793750" w:rsidRPr="00793750" w:rsidRDefault="00793750" w:rsidP="00793750">
      <w:pPr>
        <w:jc w:val="both"/>
        <w:rPr>
          <w:b/>
        </w:rPr>
      </w:pPr>
      <w:r w:rsidRPr="00793750">
        <w:rPr>
          <w:b/>
        </w:rPr>
        <w:t>SERVICE STATIONS</w:t>
      </w:r>
    </w:p>
    <w:p w:rsidR="00793750" w:rsidRDefault="00793750" w:rsidP="00793750">
      <w:pPr>
        <w:ind w:left="720"/>
        <w:jc w:val="both"/>
      </w:pPr>
      <w:r>
        <w:t>Lands and buildings providing for the sale of automotive fuel, lubricants, and automotive accessories. Maintenance and minor repairs for motor vehicles may be provided, but no body repairs or painting or the storage of inoperable, wrecked or unregistered vehicles shall be permitted. Additionally, no car wash operation, car or truck rental, parking for a fee or other activity not specifically a part of the service station use shall be permitted.</w:t>
      </w:r>
    </w:p>
    <w:p w:rsidR="00793750" w:rsidRPr="00793750" w:rsidRDefault="00793750" w:rsidP="00793750">
      <w:pPr>
        <w:jc w:val="both"/>
        <w:rPr>
          <w:b/>
        </w:rPr>
      </w:pPr>
      <w:r w:rsidRPr="00793750">
        <w:rPr>
          <w:b/>
        </w:rPr>
        <w:t>SETBACK LINE</w:t>
      </w:r>
    </w:p>
    <w:p w:rsidR="00793750" w:rsidRDefault="00793750" w:rsidP="00793750">
      <w:pPr>
        <w:ind w:left="720"/>
        <w:jc w:val="both"/>
      </w:pPr>
      <w:r>
        <w:t>A line drawn parallel with a street or lot line and drawn through the point of a building nearest to the street line on lot line. The term “required setback” means a line that is established a minimum horizontal distance from the street line or lot line and beyond which a building or part of a building is not permitted to extend toward the street line or lot line. Eaves, cornices or overhangs more than 10 feet above lot grade may project into yard setback areas a maximum of 12 inches. In order to create an aesthetically pleasing building facade along the side of a building which fronts a street, bay windows or other architectural detailing more than 10 feet above lot grade may extend into the front yard setback a maximum of 12 inches.</w:t>
      </w:r>
    </w:p>
    <w:p w:rsidR="00793750" w:rsidRPr="00793750" w:rsidRDefault="00793750" w:rsidP="00793750">
      <w:pPr>
        <w:jc w:val="both"/>
        <w:rPr>
          <w:b/>
        </w:rPr>
      </w:pPr>
      <w:r w:rsidRPr="00793750">
        <w:rPr>
          <w:b/>
        </w:rPr>
        <w:t>SIGHT TRIANGLE EASEMENTS AT INTERSECTION</w:t>
      </w:r>
    </w:p>
    <w:p w:rsidR="00793750" w:rsidRDefault="00793750" w:rsidP="00793750">
      <w:pPr>
        <w:ind w:left="720"/>
        <w:jc w:val="both"/>
      </w:pPr>
      <w:r>
        <w:t>A triangular area established in accordance with the requirements of this chapter in which no grading, planting or structure shall be erected or maintained more than 30 inches above the street center line except for street signs, fire hydrants and light standards.</w:t>
      </w:r>
    </w:p>
    <w:p w:rsidR="00793750" w:rsidRPr="00793750" w:rsidRDefault="00793750" w:rsidP="00793750">
      <w:pPr>
        <w:jc w:val="both"/>
        <w:rPr>
          <w:b/>
        </w:rPr>
      </w:pPr>
      <w:r w:rsidRPr="00793750">
        <w:rPr>
          <w:b/>
        </w:rPr>
        <w:t>SIGN</w:t>
      </w:r>
    </w:p>
    <w:p w:rsidR="00793750" w:rsidRDefault="00793750" w:rsidP="00793750">
      <w:pPr>
        <w:ind w:left="720"/>
        <w:jc w:val="both"/>
      </w:pPr>
      <w:r>
        <w:t>Any building or structure or portion thereof on which any announcement, declaration, demonstration, display, illumination, insignia or other visual communication is used to advertise or promote the interest of any person, products or service when the same is placed in view of the general public.</w:t>
      </w:r>
    </w:p>
    <w:p w:rsidR="00793750" w:rsidRPr="00793750" w:rsidRDefault="00793750" w:rsidP="00793750">
      <w:pPr>
        <w:jc w:val="both"/>
        <w:rPr>
          <w:b/>
        </w:rPr>
      </w:pPr>
      <w:r w:rsidRPr="00793750">
        <w:rPr>
          <w:b/>
        </w:rPr>
        <w:t>SITE PLAN</w:t>
      </w:r>
    </w:p>
    <w:p w:rsidR="00793750" w:rsidRDefault="00793750" w:rsidP="00793750">
      <w:pPr>
        <w:ind w:left="720"/>
        <w:jc w:val="both"/>
      </w:pPr>
      <w:r>
        <w:t>A development plan of one or more lots on which is shown the existing and proposed conditions of the lot, including but not limited to topography, vegetation, drainage, floodplains, marshes and waterways; the location of all existing and proposed buildings, drives, parking spaces, walkways, means of ingress and egress, drainage facilities, utility services, landscaping, structures and signs, lighting and screening devices; and any other information that may be reasonably required in order to make an informed determination concerning the adequacy of the plan in accordance with the requirements of this chapter.</w:t>
      </w:r>
    </w:p>
    <w:p w:rsidR="00793750" w:rsidRPr="00793750" w:rsidRDefault="00793750" w:rsidP="00793750">
      <w:pPr>
        <w:ind w:firstLine="720"/>
        <w:jc w:val="both"/>
        <w:rPr>
          <w:b/>
        </w:rPr>
      </w:pPr>
      <w:r w:rsidRPr="00793750">
        <w:rPr>
          <w:b/>
        </w:rPr>
        <w:t>A. MAJOR SITE PLAN</w:t>
      </w:r>
    </w:p>
    <w:p w:rsidR="00793750" w:rsidRDefault="00793750" w:rsidP="00793750">
      <w:pPr>
        <w:ind w:left="720" w:firstLine="720"/>
        <w:jc w:val="both"/>
      </w:pPr>
      <w:r>
        <w:t>Any development plan not classified as a minor site plan.</w:t>
      </w:r>
    </w:p>
    <w:p w:rsidR="00793750" w:rsidRPr="00793750" w:rsidRDefault="00793750" w:rsidP="00793750">
      <w:pPr>
        <w:ind w:firstLine="720"/>
        <w:jc w:val="both"/>
        <w:rPr>
          <w:b/>
        </w:rPr>
      </w:pPr>
      <w:r>
        <w:t>B.</w:t>
      </w:r>
      <w:r w:rsidRPr="00793750">
        <w:rPr>
          <w:b/>
        </w:rPr>
        <w:t xml:space="preserve"> MINOR SITE PLAN</w:t>
      </w:r>
    </w:p>
    <w:p w:rsidR="00793750" w:rsidRDefault="00793750" w:rsidP="00793750">
      <w:pPr>
        <w:ind w:left="1440"/>
        <w:jc w:val="both"/>
      </w:pPr>
      <w:r>
        <w:t>Any development plan which is limited to the proposed construction of any permitted accessory use(s) other than fences and signs, such as a home occupation or off-street parking area, as such accessory uses are specifically permitted in Article IV of this chapter, or any development plan consisting of an expansion of, or addition to, an existing conforming structure and/or use not exempted from site plan review by § 276-63B(1) of this chapter and not accounting for more than 10% additional building coverage and not exceeding more than 2,500 square feet of enclosed and roofed area; providing that such development plan does not involve a planned development, the installation of any road improvements or the expansion of public facilities and does not adversely affect the development of an adjoining property or properties.</w:t>
      </w:r>
    </w:p>
    <w:p w:rsidR="00AD42BD" w:rsidRDefault="00AD42BD" w:rsidP="00793750">
      <w:pPr>
        <w:jc w:val="both"/>
        <w:rPr>
          <w:ins w:id="58" w:author="rtbelasco" w:date="2018-11-28T23:45:00Z"/>
        </w:rPr>
      </w:pPr>
      <w:ins w:id="59" w:author="rtbelasco" w:date="2018-11-28T23:45:00Z">
        <w:r>
          <w:rPr>
            <w:b/>
          </w:rPr>
          <w:t>STAIR LANDING</w:t>
        </w:r>
      </w:ins>
    </w:p>
    <w:p w:rsidR="007946A8" w:rsidRDefault="00AD42BD">
      <w:pPr>
        <w:ind w:left="720"/>
        <w:jc w:val="both"/>
        <w:rPr>
          <w:ins w:id="60" w:author="rtbelasco" w:date="2018-11-28T23:45:00Z"/>
          <w:b/>
        </w:rPr>
        <w:pPrChange w:id="61" w:author="rtbelasco" w:date="2018-11-28T23:45:00Z">
          <w:pPr>
            <w:jc w:val="both"/>
          </w:pPr>
        </w:pPrChange>
      </w:pPr>
      <w:ins w:id="62" w:author="rtbelasco" w:date="2018-11-28T23:46:00Z">
        <w:r>
          <w:t>A</w:t>
        </w:r>
      </w:ins>
      <w:ins w:id="63" w:author="rtbelasco" w:date="2018-11-28T23:45:00Z">
        <w:r w:rsidRPr="00AD42BD">
          <w:t xml:space="preserve"> level floor or platform constructed at a location where the direction of stairs changes, between flights of the stair, or at the top of stair flight.</w:t>
        </w:r>
      </w:ins>
    </w:p>
    <w:p w:rsidR="00793750" w:rsidRPr="00793750" w:rsidRDefault="00793750" w:rsidP="00793750">
      <w:pPr>
        <w:jc w:val="both"/>
        <w:rPr>
          <w:b/>
        </w:rPr>
      </w:pPr>
      <w:r w:rsidRPr="00793750">
        <w:rPr>
          <w:b/>
        </w:rPr>
        <w:t>STORY</w:t>
      </w:r>
    </w:p>
    <w:p w:rsidR="00793750" w:rsidRDefault="00793750" w:rsidP="00793750">
      <w:pPr>
        <w:ind w:left="720"/>
        <w:jc w:val="both"/>
      </w:pPr>
      <w:r>
        <w:t>That portion of a building included between the upper surface of any floor and the upper surface of the next floor above it or, if there is no floor above it, then the surface between the floor and the ceiling next above it. For the purpose of this chapter, the interior of the roof shall not be considered a ceiling. Moreover, cellars and basements shall be considered stories when considering the height of a building, unless said areas are used solely for ancillary storage. A "half-story" is the area under a pitched roof at the top of a building, the floor of which is at least four feet, but no more than six feet, below the plate.</w:t>
      </w:r>
    </w:p>
    <w:p w:rsidR="00793750" w:rsidRPr="00793750" w:rsidRDefault="00793750" w:rsidP="00793750">
      <w:pPr>
        <w:jc w:val="both"/>
        <w:rPr>
          <w:b/>
        </w:rPr>
      </w:pPr>
      <w:r w:rsidRPr="00793750">
        <w:rPr>
          <w:b/>
        </w:rPr>
        <w:t>STREET</w:t>
      </w:r>
    </w:p>
    <w:p w:rsidR="00793750" w:rsidRDefault="00793750" w:rsidP="00793750">
      <w:pPr>
        <w:ind w:left="720"/>
        <w:jc w:val="both"/>
      </w:pPr>
      <w:r>
        <w:t>Any street, avenue, boulevard, road, parkway, viaduct, drive or other way which is an existing state, county or municipal roadway or which is shown on a plat heretofore approved, pursuant to law, or which is approved as provided by this chapter or which is shown on a plat duly filed and recorded in the office of the County Recording Officer prior to the appointment of a Planning Board and the grant to such Board of the power to review plats; and includes the land between the street lines, whether improved or unimproved, and may comprise pavement, shoulders, gutters, sidewalks, parking areas and other areas within the street line.</w:t>
      </w:r>
    </w:p>
    <w:p w:rsidR="00793750" w:rsidRPr="00793750" w:rsidRDefault="00793750" w:rsidP="00793750">
      <w:pPr>
        <w:jc w:val="both"/>
        <w:rPr>
          <w:b/>
        </w:rPr>
      </w:pPr>
      <w:r w:rsidRPr="00793750">
        <w:rPr>
          <w:b/>
        </w:rPr>
        <w:t>STREET LINE</w:t>
      </w:r>
    </w:p>
    <w:p w:rsidR="00793750" w:rsidRDefault="00793750" w:rsidP="00793750">
      <w:pPr>
        <w:ind w:left="720"/>
        <w:jc w:val="both"/>
      </w:pPr>
      <w:r>
        <w:t>The edge of the existing or future street right-of-way, whichever may result in the widest right-of-way, as shown on the adapted Master Plan or Official Map, forming the dividing line between the street and a lot. The right-of-way of all City streets shall be at least 50 feet.</w:t>
      </w:r>
    </w:p>
    <w:p w:rsidR="00793750" w:rsidRPr="00793750" w:rsidRDefault="00793750" w:rsidP="00793750">
      <w:pPr>
        <w:jc w:val="both"/>
        <w:rPr>
          <w:b/>
        </w:rPr>
      </w:pPr>
      <w:r w:rsidRPr="00793750">
        <w:rPr>
          <w:b/>
        </w:rPr>
        <w:t>STRUCTURE</w:t>
      </w:r>
    </w:p>
    <w:p w:rsidR="00793750" w:rsidRDefault="00793750" w:rsidP="00793750">
      <w:pPr>
        <w:ind w:left="720"/>
        <w:jc w:val="both"/>
      </w:pPr>
      <w:r>
        <w:t>A combination of materials to form a construction for occupancy, use or ornamentation, whether installed on, above, or below the surface of a parcel of land, including but not limited to buildings, fences, standards, signs, towers, tanks, swimming pools, tennis courts and piers.</w:t>
      </w:r>
    </w:p>
    <w:p w:rsidR="00793750" w:rsidRPr="00793750" w:rsidRDefault="00793750" w:rsidP="00793750">
      <w:pPr>
        <w:jc w:val="both"/>
        <w:rPr>
          <w:b/>
        </w:rPr>
      </w:pPr>
      <w:r w:rsidRPr="00793750">
        <w:rPr>
          <w:b/>
        </w:rPr>
        <w:t>SUBDIVISION</w:t>
      </w:r>
    </w:p>
    <w:p w:rsidR="00793750" w:rsidRDefault="00793750" w:rsidP="00793750">
      <w:pPr>
        <w:ind w:left="720"/>
        <w:jc w:val="both"/>
      </w:pPr>
      <w:r>
        <w:t xml:space="preserve">The division of a lot, tract or parcel of land into two or more lots, tracts, parcels, or other divisions of land for sale or development. The following shall not be considered subdivisions within the meaning of this chapter if no new streets are created: divisions of land found by the Planning Board to be for agricultural purposes when all resulting parcels are five acres on more in size; divisions of property by testamentary on intestate provisions, provided the division is in conformity with the applicable ordinance requirements; divisions of property upon court order, including, but not limited to, </w:t>
      </w:r>
      <w:proofErr w:type="spellStart"/>
      <w:r>
        <w:t>judgements</w:t>
      </w:r>
      <w:proofErr w:type="spellEnd"/>
      <w:r>
        <w:t xml:space="preserve"> of foreclosure; consolidation of existing lots by deed or other recorded instrument; and the conveyance of one or more adjoining lots, tracts or parcels of land, owned by the same person or persons and all of which are found and certified by the administrative officer to conform to all requirements of the City of North Wildwood municipal development regulations and which are shown and designated as separate lots, tracts or parcels on the Tax Map or atlas of the City of North Wildwood. The term "subdivision" shall also include the term "</w:t>
      </w:r>
      <w:proofErr w:type="spellStart"/>
      <w:r>
        <w:t>resubdivision</w:t>
      </w:r>
      <w:proofErr w:type="spellEnd"/>
      <w:r>
        <w:t>."</w:t>
      </w:r>
    </w:p>
    <w:p w:rsidR="00793750" w:rsidRPr="00793750" w:rsidRDefault="00793750" w:rsidP="00793750">
      <w:pPr>
        <w:ind w:firstLine="720"/>
        <w:jc w:val="both"/>
        <w:rPr>
          <w:b/>
        </w:rPr>
      </w:pPr>
      <w:r>
        <w:t xml:space="preserve">A. </w:t>
      </w:r>
      <w:r w:rsidRPr="00793750">
        <w:rPr>
          <w:b/>
        </w:rPr>
        <w:t>MINOR SUBDIVISION</w:t>
      </w:r>
    </w:p>
    <w:p w:rsidR="00793750" w:rsidRDefault="00793750" w:rsidP="00793750">
      <w:pPr>
        <w:ind w:left="1440"/>
        <w:jc w:val="both"/>
      </w:pPr>
      <w:r>
        <w:t>Any division of land for the creation of not more than three lots (two new lots and the remaining parcel), each fronting on an existing street or streets; not involving any new street or the installation of any street improvements or the extension of City facilities; not involving any streets requiring additional right-of-way width as specified in the Master Plan or Official Map and/or the street requirements of this chapter, unless such additional right-of-way width, either along one or both sides of said street(s), as applicable, shall be deeded to the City or to the appropriate governmental authority prior to classification as a minor subdivision; not involving planned development; not involving any required off-tract improvements; not adversely affecting the development of the remainder of the parcel or adjoining property; not being a further division of an original tract of land for which previous subdivision(s) have been approved by the City within the current calendar year and where the combination of the proposed and previously approved minor subdivision(s) constitute a major subdivision; and not being deficient in those details and specifications required of minor subdivisions as specified in this chapter. The original tract of land shall be considered any tract in existence at the time of the adoption of this Land Development Ordinance as shown on the City Tax Maps. Any readjustment of lot lines resulting in no new lots shall be classified as a minor subdivision for purposes of the application and review requirements specified in § 276-64 of this chapter.</w:t>
      </w:r>
    </w:p>
    <w:p w:rsidR="00793750" w:rsidRPr="00793750" w:rsidRDefault="00793750" w:rsidP="00793750">
      <w:pPr>
        <w:ind w:left="720"/>
        <w:jc w:val="both"/>
        <w:rPr>
          <w:b/>
        </w:rPr>
      </w:pPr>
      <w:r>
        <w:t xml:space="preserve">B. </w:t>
      </w:r>
      <w:r w:rsidRPr="00793750">
        <w:rPr>
          <w:b/>
        </w:rPr>
        <w:t>MAJOR SUBDIVISION</w:t>
      </w:r>
    </w:p>
    <w:p w:rsidR="00793750" w:rsidRDefault="00793750" w:rsidP="00793750">
      <w:pPr>
        <w:ind w:left="720" w:firstLine="720"/>
        <w:jc w:val="both"/>
      </w:pPr>
      <w:r>
        <w:t>Any division of land not classified as a minor subdivision.</w:t>
      </w:r>
    </w:p>
    <w:p w:rsidR="00793750" w:rsidRPr="00793750" w:rsidRDefault="00793750" w:rsidP="00793750">
      <w:pPr>
        <w:jc w:val="both"/>
        <w:rPr>
          <w:b/>
        </w:rPr>
      </w:pPr>
      <w:r w:rsidRPr="00793750">
        <w:rPr>
          <w:b/>
        </w:rPr>
        <w:t>SWIMMING POOL, WADING</w:t>
      </w:r>
    </w:p>
    <w:p w:rsidR="00793750" w:rsidRDefault="00793750" w:rsidP="00793750">
      <w:pPr>
        <w:ind w:left="720"/>
        <w:jc w:val="both"/>
      </w:pPr>
      <w:r>
        <w:t>A swimming pool that is not permanently installed and meets all of the following criteria: does not require water filtration, circulation and purification; does not exceed 18 inches in depth; does not exceed a water surface of 100 square feet; and does not require braces or supports. Portable swimming pools are not subject to this chapter.</w:t>
      </w:r>
    </w:p>
    <w:p w:rsidR="00793750" w:rsidRPr="00793750" w:rsidRDefault="00793750" w:rsidP="00793750">
      <w:pPr>
        <w:jc w:val="both"/>
        <w:rPr>
          <w:b/>
        </w:rPr>
      </w:pPr>
      <w:r w:rsidRPr="00793750">
        <w:rPr>
          <w:b/>
        </w:rPr>
        <w:t>SWIMMING POOL, PRIVATE RESIDENTIAL</w:t>
      </w:r>
    </w:p>
    <w:p w:rsidR="00793750" w:rsidRDefault="00793750" w:rsidP="00793750">
      <w:pPr>
        <w:ind w:left="720"/>
        <w:jc w:val="both"/>
      </w:pPr>
      <w:r>
        <w:t>A swimming pool, other than a wading pool, whether portable or fixed, that is located on a lot principally used for a dwelling unit by one housekeeping unit, and including all buildings, structures, and equipment appurtenant thereto.</w:t>
      </w:r>
    </w:p>
    <w:p w:rsidR="00793750" w:rsidRPr="00793750" w:rsidRDefault="00793750" w:rsidP="00793750">
      <w:pPr>
        <w:jc w:val="both"/>
        <w:rPr>
          <w:b/>
        </w:rPr>
      </w:pPr>
      <w:r w:rsidRPr="00793750">
        <w:rPr>
          <w:b/>
        </w:rPr>
        <w:t>SWIMMING POOL, PUBLIC</w:t>
      </w:r>
    </w:p>
    <w:p w:rsidR="00793750" w:rsidRDefault="00793750" w:rsidP="00793750">
      <w:pPr>
        <w:ind w:left="720"/>
        <w:jc w:val="both"/>
      </w:pPr>
      <w:r>
        <w:t>Any pool other than a private residential swimming pool designed to be used collectively by persons for swimming and bathing purposes, including pools designed as part of any hotel or motel use or apartment or townhouse development.</w:t>
      </w:r>
    </w:p>
    <w:p w:rsidR="00793750" w:rsidRPr="00793750" w:rsidRDefault="00793750" w:rsidP="00793750">
      <w:pPr>
        <w:jc w:val="both"/>
        <w:rPr>
          <w:b/>
        </w:rPr>
      </w:pPr>
      <w:r w:rsidRPr="00793750">
        <w:rPr>
          <w:b/>
        </w:rPr>
        <w:t>TATTOO or TATTOOING</w:t>
      </w:r>
    </w:p>
    <w:p w:rsidR="00793750" w:rsidRDefault="00793750" w:rsidP="00793750">
      <w:pPr>
        <w:ind w:left="720"/>
        <w:jc w:val="both"/>
      </w:pPr>
      <w:r>
        <w:t>Any method of placing designs, letters, scrolls, figures, symbols or any other marks upon or under the skin by means of application of any chemical, dye or any other substance that results in the temporary or permanent coloring of the skin without regard to the type of instrument that is used to apply to or under the skin the chemical, dye or other substance or the method by which said chemical, dye or other substance is applied to or under the skin.</w:t>
      </w:r>
    </w:p>
    <w:p w:rsidR="00793750" w:rsidRPr="00793750" w:rsidRDefault="00793750" w:rsidP="00793750">
      <w:pPr>
        <w:jc w:val="both"/>
        <w:rPr>
          <w:b/>
        </w:rPr>
      </w:pPr>
      <w:r w:rsidRPr="00793750">
        <w:rPr>
          <w:b/>
        </w:rPr>
        <w:t>TATTOO PARLOR</w:t>
      </w:r>
    </w:p>
    <w:p w:rsidR="00793750" w:rsidRDefault="00793750" w:rsidP="00793750">
      <w:pPr>
        <w:ind w:firstLine="720"/>
        <w:jc w:val="both"/>
      </w:pPr>
      <w:r>
        <w:t>Any place or establishment where tattooing is performed.</w:t>
      </w:r>
    </w:p>
    <w:p w:rsidR="00793750" w:rsidRPr="00793750" w:rsidRDefault="00793750" w:rsidP="00793750">
      <w:pPr>
        <w:jc w:val="both"/>
        <w:rPr>
          <w:b/>
        </w:rPr>
      </w:pPr>
      <w:r w:rsidRPr="00793750">
        <w:rPr>
          <w:b/>
        </w:rPr>
        <w:t>TAVERN or BAR</w:t>
      </w:r>
    </w:p>
    <w:p w:rsidR="00793750" w:rsidRDefault="00793750" w:rsidP="00793750">
      <w:pPr>
        <w:ind w:left="720"/>
        <w:jc w:val="both"/>
      </w:pPr>
      <w:r>
        <w:t>An establishment used primarily for the sale or serving of liquor by the drink to the general public and where food or packaged liquors may be served or sold only as accessory to the primary use.</w:t>
      </w:r>
    </w:p>
    <w:p w:rsidR="00793750" w:rsidRPr="00793750" w:rsidRDefault="00793750" w:rsidP="00793750">
      <w:pPr>
        <w:jc w:val="both"/>
        <w:rPr>
          <w:b/>
        </w:rPr>
      </w:pPr>
      <w:r w:rsidRPr="00793750">
        <w:rPr>
          <w:b/>
        </w:rPr>
        <w:t>TRACT</w:t>
      </w:r>
    </w:p>
    <w:p w:rsidR="00793750" w:rsidRDefault="00793750" w:rsidP="00793750">
      <w:pPr>
        <w:ind w:left="720"/>
        <w:jc w:val="both"/>
      </w:pPr>
      <w:r>
        <w:t>An area of land composed of one or more lots adjacent to one another, having sufficient dimensions and area to make one parcel of land meeting the requirements of this chapter for the use(s) intended. The original land area may be divided by one existing public street and still be considered one tract, provided that the street is not an arterial road and that a linear distance equal to more than 75% of the frontage of the side of the street having the larger street frontage lies opposite an equivalent linear distance of street frontage on the other side of the street.</w:t>
      </w:r>
    </w:p>
    <w:p w:rsidR="00793750" w:rsidRPr="00793750" w:rsidRDefault="00793750" w:rsidP="00793750">
      <w:pPr>
        <w:jc w:val="both"/>
        <w:rPr>
          <w:b/>
        </w:rPr>
      </w:pPr>
      <w:r w:rsidRPr="00793750">
        <w:rPr>
          <w:b/>
        </w:rPr>
        <w:t>TRAVEL TRAILER</w:t>
      </w:r>
    </w:p>
    <w:p w:rsidR="00793750" w:rsidRDefault="00793750" w:rsidP="00793750">
      <w:pPr>
        <w:ind w:left="720"/>
        <w:jc w:val="both"/>
      </w:pPr>
      <w:r>
        <w:t>A vehicular portable structure built on a chassis designed as a temporary dwelling for travel, recreation, vacation and other short-term uses which may contain cooking, sleeping and sanitary facilities, such as a camper, house trailer, or motor home.</w:t>
      </w:r>
    </w:p>
    <w:p w:rsidR="00793750" w:rsidRPr="00793750" w:rsidRDefault="00793750" w:rsidP="00793750">
      <w:pPr>
        <w:jc w:val="both"/>
        <w:rPr>
          <w:b/>
        </w:rPr>
      </w:pPr>
      <w:r w:rsidRPr="00793750">
        <w:rPr>
          <w:b/>
        </w:rPr>
        <w:t>VARIANCE</w:t>
      </w:r>
    </w:p>
    <w:p w:rsidR="00793750" w:rsidRPr="00793750" w:rsidRDefault="00793750" w:rsidP="00793750">
      <w:pPr>
        <w:ind w:left="720"/>
        <w:jc w:val="both"/>
      </w:pPr>
      <w:r>
        <w:t>Permission granted to an applicant for development by the Planning Board</w:t>
      </w:r>
      <w:del w:id="64" w:author="rtbelasco" w:date="2018-11-28T17:21:00Z">
        <w:r w:rsidDel="002C059F">
          <w:delText xml:space="preserve"> or the Zoning Board of Adjustment</w:delText>
        </w:r>
      </w:del>
      <w:r>
        <w:t xml:space="preserve">, </w:t>
      </w:r>
      <w:del w:id="65" w:author="Ariana Kaufmann" w:date="2018-12-04T11:57:00Z">
        <w:r w:rsidDel="007946A8">
          <w:delText>as the case may be,</w:delText>
        </w:r>
      </w:del>
      <w:r>
        <w:t xml:space="preserve"> to depart from the literal requirements of the zoning </w:t>
      </w:r>
      <w:r w:rsidRPr="00793750">
        <w:t>provisions of this chapter.</w:t>
      </w:r>
    </w:p>
    <w:p w:rsidR="00793750" w:rsidRPr="00793750" w:rsidRDefault="00793750" w:rsidP="00793750">
      <w:pPr>
        <w:jc w:val="both"/>
        <w:rPr>
          <w:b/>
        </w:rPr>
      </w:pPr>
      <w:r w:rsidRPr="00793750">
        <w:rPr>
          <w:b/>
        </w:rPr>
        <w:t>WATER-DEPENDENT</w:t>
      </w:r>
    </w:p>
    <w:p w:rsidR="00793750" w:rsidRDefault="00793750" w:rsidP="00793750">
      <w:pPr>
        <w:ind w:left="720"/>
        <w:jc w:val="both"/>
      </w:pPr>
      <w:r>
        <w:t>Development that cannot physically function without direct access to the body of water along which it is proposed. Uses, or portions of uses, that can function on sites not adjacent to the water are not considered water-dependent, regardless of the economic advantages that may be gained from a waterfront location. The test for water-dependency shall assess both the need of the proposed use for access to the water and the capacity of the proposed water body to satisfy the requirements and absorb the impacts of the proposed use. A proposed use will not be considered water-dependent if either the use can function away from the water or if the water body proposed is unsuitable for the use.</w:t>
      </w:r>
    </w:p>
    <w:p w:rsidR="00793750" w:rsidRPr="00793750" w:rsidRDefault="00793750" w:rsidP="00793750">
      <w:pPr>
        <w:jc w:val="both"/>
        <w:rPr>
          <w:b/>
        </w:rPr>
      </w:pPr>
      <w:r w:rsidRPr="00793750">
        <w:rPr>
          <w:b/>
        </w:rPr>
        <w:t>WATER-ORIENTED</w:t>
      </w:r>
    </w:p>
    <w:p w:rsidR="00793750" w:rsidRDefault="00793750" w:rsidP="00793750">
      <w:pPr>
        <w:ind w:left="720"/>
        <w:jc w:val="both"/>
      </w:pPr>
      <w:r>
        <w:t>Development that serves the general public and derives economic benefit from direct access to the water body along which it is proposed, such as a hotel or restaurant, if it takes full advantage of a waterfront location. An assembly plant could be water-oriented if overland transportation is possible but water-borne receipt of raw materials and shipment of finished products is economically advantageous.</w:t>
      </w:r>
    </w:p>
    <w:p w:rsidR="00793750" w:rsidRPr="00793750" w:rsidRDefault="00793750" w:rsidP="00793750">
      <w:pPr>
        <w:jc w:val="both"/>
        <w:rPr>
          <w:b/>
        </w:rPr>
      </w:pPr>
      <w:r w:rsidRPr="00793750">
        <w:rPr>
          <w:b/>
        </w:rPr>
        <w:t>YARD, FRONT</w:t>
      </w:r>
    </w:p>
    <w:p w:rsidR="00793750" w:rsidRDefault="00793750" w:rsidP="00793750">
      <w:pPr>
        <w:ind w:left="720"/>
        <w:jc w:val="both"/>
      </w:pPr>
      <w:r>
        <w:t>An open space extending across the full width of the lot and lying between the street line and the closest point of any building on the lot. The depth of the front yard shall be measured horizontally and at right angles to either a straight street line or the tangent lines of curved street lines. The minimum required front yard shall be the same as the required setback.</w:t>
      </w:r>
    </w:p>
    <w:p w:rsidR="00793750" w:rsidRDefault="00793750" w:rsidP="00793750">
      <w:pPr>
        <w:jc w:val="both"/>
      </w:pPr>
    </w:p>
    <w:p w:rsidR="00793750" w:rsidRDefault="00793750" w:rsidP="00793750">
      <w:pPr>
        <w:jc w:val="both"/>
      </w:pPr>
    </w:p>
    <w:p w:rsidR="00793750" w:rsidRPr="00793750" w:rsidRDefault="00793750" w:rsidP="00793750">
      <w:pPr>
        <w:jc w:val="both"/>
        <w:rPr>
          <w:b/>
        </w:rPr>
      </w:pPr>
      <w:r w:rsidRPr="00793750">
        <w:rPr>
          <w:b/>
        </w:rPr>
        <w:t>YARD, REAR</w:t>
      </w:r>
    </w:p>
    <w:p w:rsidR="00793750" w:rsidRDefault="00793750" w:rsidP="00793750">
      <w:pPr>
        <w:ind w:left="720"/>
        <w:jc w:val="both"/>
      </w:pPr>
      <w:r>
        <w:t>An open space extending across the full width of the lot and lying between the rear lot line and the closest point of the principal building on the lot. The depth of the rear yard shall be measured horizontally and at right angles to either a straight rear lot line or the tangent of curved rear lot lines.</w:t>
      </w:r>
    </w:p>
    <w:p w:rsidR="00793750" w:rsidRPr="00793750" w:rsidRDefault="00793750" w:rsidP="00793750">
      <w:pPr>
        <w:jc w:val="both"/>
        <w:rPr>
          <w:b/>
        </w:rPr>
      </w:pPr>
      <w:r w:rsidRPr="00793750">
        <w:rPr>
          <w:b/>
        </w:rPr>
        <w:t>YARD, SIDE</w:t>
      </w:r>
    </w:p>
    <w:p w:rsidR="00793750" w:rsidRDefault="00793750" w:rsidP="00793750">
      <w:pPr>
        <w:ind w:left="720"/>
        <w:jc w:val="both"/>
      </w:pPr>
      <w:r>
        <w:t>An open space extending from the front yard to the rear yard and lying between each side lot line and the closest point of the principal building on the lot. The width of the required side yard shall be measured horizontally and at right angles to either a straight line or the tangent lines of curved lot lines.</w:t>
      </w:r>
    </w:p>
    <w:p w:rsidR="00793750" w:rsidRDefault="00793750" w:rsidP="00793750">
      <w:pPr>
        <w:spacing w:after="0"/>
        <w:jc w:val="both"/>
        <w:rPr>
          <w:b/>
        </w:rPr>
      </w:pPr>
      <w:r w:rsidRPr="00793750">
        <w:rPr>
          <w:b/>
        </w:rPr>
        <w:t>ARTICLE III Zoning Districts and Zoning Map</w:t>
      </w:r>
    </w:p>
    <w:p w:rsidR="00793750" w:rsidRPr="00793750" w:rsidRDefault="00793750" w:rsidP="00793750">
      <w:pPr>
        <w:jc w:val="both"/>
        <w:rPr>
          <w:b/>
          <w:bCs/>
        </w:rPr>
      </w:pPr>
      <w:r w:rsidRPr="00793750">
        <w:br/>
        <w:t>§ 276-8</w:t>
      </w:r>
      <w:r>
        <w:t xml:space="preserve"> </w:t>
      </w:r>
      <w:r w:rsidRPr="00793750">
        <w:rPr>
          <w:b/>
          <w:bCs/>
        </w:rPr>
        <w:t>Zoning districts.</w:t>
      </w:r>
    </w:p>
    <w:p w:rsidR="00793750" w:rsidRPr="00793750" w:rsidRDefault="00793750" w:rsidP="00897E87">
      <w:pPr>
        <w:ind w:left="720"/>
        <w:jc w:val="both"/>
      </w:pPr>
      <w:r w:rsidRPr="00793750">
        <w:t>For the purpose of this chapter, the City of North Wildwood is hereby divided into 20 districts as follows:</w:t>
      </w:r>
    </w:p>
    <w:tbl>
      <w:tblPr>
        <w:tblW w:w="10500" w:type="dxa"/>
        <w:tblCellMar>
          <w:top w:w="15" w:type="dxa"/>
          <w:left w:w="15" w:type="dxa"/>
          <w:bottom w:w="15" w:type="dxa"/>
          <w:right w:w="15" w:type="dxa"/>
        </w:tblCellMar>
        <w:tblLook w:val="04A0"/>
      </w:tblPr>
      <w:tblGrid>
        <w:gridCol w:w="2796"/>
        <w:gridCol w:w="7704"/>
        <w:tblGridChange w:id="66">
          <w:tblGrid>
            <w:gridCol w:w="48"/>
            <w:gridCol w:w="2748"/>
            <w:gridCol w:w="48"/>
            <w:gridCol w:w="7656"/>
            <w:gridCol w:w="48"/>
          </w:tblGrid>
        </w:tblGridChange>
      </w:tblGrid>
      <w:tr w:rsidR="00793750" w:rsidRPr="00793750">
        <w:tc>
          <w:tcPr>
            <w:tcW w:w="0" w:type="auto"/>
            <w:tcBorders>
              <w:top w:val="nil"/>
              <w:left w:val="nil"/>
              <w:bottom w:val="nil"/>
              <w:right w:val="nil"/>
            </w:tcBorders>
            <w:tcMar>
              <w:top w:w="15" w:type="dxa"/>
              <w:left w:w="60" w:type="dxa"/>
              <w:bottom w:w="60" w:type="dxa"/>
              <w:right w:w="60" w:type="dxa"/>
            </w:tcMar>
          </w:tcPr>
          <w:p w:rsidR="00A4666A" w:rsidRDefault="00A4666A" w:rsidP="00897E87">
            <w:pPr>
              <w:ind w:left="1110"/>
              <w:jc w:val="both"/>
              <w:rPr>
                <w:ins w:id="67" w:author="rtbelasco" w:date="2018-11-28T10:19:00Z"/>
              </w:rPr>
            </w:pPr>
            <w:ins w:id="68" w:author="rtbelasco" w:date="2018-11-28T10:19:00Z">
              <w:r>
                <w:t>B</w:t>
              </w:r>
            </w:ins>
          </w:p>
          <w:p w:rsidR="00793750" w:rsidRPr="00793750" w:rsidRDefault="00793750" w:rsidP="00897E87">
            <w:pPr>
              <w:ind w:left="1110"/>
              <w:jc w:val="both"/>
            </w:pPr>
            <w:r w:rsidRPr="00793750">
              <w:t>BC</w:t>
            </w:r>
          </w:p>
        </w:tc>
        <w:tc>
          <w:tcPr>
            <w:tcW w:w="0" w:type="auto"/>
            <w:tcBorders>
              <w:top w:val="nil"/>
              <w:left w:val="nil"/>
              <w:bottom w:val="nil"/>
              <w:right w:val="nil"/>
            </w:tcBorders>
            <w:tcMar>
              <w:top w:w="15" w:type="dxa"/>
              <w:left w:w="60" w:type="dxa"/>
              <w:bottom w:w="60" w:type="dxa"/>
              <w:right w:w="60" w:type="dxa"/>
            </w:tcMar>
          </w:tcPr>
          <w:p w:rsidR="00A4666A" w:rsidRDefault="00A4666A" w:rsidP="00897E87">
            <w:pPr>
              <w:ind w:left="1110"/>
              <w:jc w:val="both"/>
              <w:rPr>
                <w:ins w:id="69" w:author="rtbelasco" w:date="2018-11-28T10:19:00Z"/>
              </w:rPr>
            </w:pPr>
            <w:ins w:id="70" w:author="rtbelasco" w:date="2018-11-28T10:19:00Z">
              <w:r>
                <w:t>Boardwalk</w:t>
              </w:r>
            </w:ins>
          </w:p>
          <w:p w:rsidR="00793750" w:rsidRPr="00793750" w:rsidRDefault="00793750" w:rsidP="00897E87">
            <w:pPr>
              <w:ind w:left="1110"/>
              <w:jc w:val="both"/>
            </w:pPr>
            <w:r w:rsidRPr="00793750">
              <w:t>Bayside Conservation</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IC</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Inlet Conservation</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OC</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Oceanside Conservation</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ROSE</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Recreation, Open Space and Education</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R-1</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Single-Family Residential</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R-1.5</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Single-Family Residential</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R-2</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Single-Family Residential 2</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GA</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Garden Apartment</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RR-1</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Resort Residential 1</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RR-2</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Resort Residential 2</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TH</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Townhouse Residential</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CBD</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Central Business</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OS</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Oceanside</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SC</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Shopping Center</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BB</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Bayside Business</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D&amp;E</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Dining and Entertainment</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MC</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Motel Commercial</w:t>
            </w:r>
          </w:p>
        </w:tc>
      </w:tr>
      <w:tr w:rsidR="00793750" w:rsidRPr="00793750">
        <w:tblPrEx>
          <w:tblW w:w="10500" w:type="dxa"/>
          <w:tblCellMar>
            <w:top w:w="15" w:type="dxa"/>
            <w:left w:w="15" w:type="dxa"/>
            <w:bottom w:w="15" w:type="dxa"/>
            <w:right w:w="15" w:type="dxa"/>
          </w:tblCellMar>
          <w:tblPrExChange w:id="71" w:author="rtbelasco" w:date="2018-11-28T16:49:00Z">
            <w:tblPrEx>
              <w:tblW w:w="10500" w:type="dxa"/>
              <w:tblCellMar>
                <w:top w:w="15" w:type="dxa"/>
                <w:left w:w="15" w:type="dxa"/>
                <w:bottom w:w="15" w:type="dxa"/>
                <w:right w:w="15" w:type="dxa"/>
              </w:tblCellMar>
            </w:tblPrEx>
          </w:tblPrExChange>
        </w:tblPrEx>
        <w:trPr>
          <w:trPrChange w:id="72" w:author="rtbelasco" w:date="2018-11-28T16:49:00Z">
            <w:trPr>
              <w:gridAfter w:val="0"/>
            </w:trPr>
          </w:trPrChange>
        </w:trPr>
        <w:tc>
          <w:tcPr>
            <w:tcW w:w="0" w:type="auto"/>
            <w:tcBorders>
              <w:top w:val="nil"/>
              <w:left w:val="nil"/>
              <w:bottom w:val="nil"/>
              <w:right w:val="nil"/>
            </w:tcBorders>
            <w:tcMar>
              <w:top w:w="15" w:type="dxa"/>
              <w:left w:w="60" w:type="dxa"/>
              <w:bottom w:w="60" w:type="dxa"/>
              <w:right w:w="60" w:type="dxa"/>
            </w:tcMar>
            <w:tcPrChange w:id="73" w:author="rtbelasco" w:date="2018-11-28T16:49:00Z">
              <w:tcPr>
                <w:tcW w:w="0" w:type="auto"/>
                <w:gridSpan w:val="2"/>
                <w:tcBorders>
                  <w:top w:val="nil"/>
                  <w:left w:val="nil"/>
                  <w:bottom w:val="nil"/>
                  <w:right w:val="nil"/>
                </w:tcBorders>
                <w:tcMar>
                  <w:top w:w="15" w:type="dxa"/>
                  <w:left w:w="60" w:type="dxa"/>
                  <w:bottom w:w="60" w:type="dxa"/>
                  <w:right w:w="60" w:type="dxa"/>
                </w:tcMar>
              </w:tcPr>
            </w:tcPrChange>
          </w:tcPr>
          <w:p w:rsidR="00793750" w:rsidRPr="00793750" w:rsidRDefault="00793750" w:rsidP="00897E87">
            <w:pPr>
              <w:ind w:left="1110"/>
              <w:jc w:val="both"/>
            </w:pPr>
            <w:del w:id="74" w:author="rtbelasco" w:date="2018-11-28T16:49:00Z">
              <w:r w:rsidRPr="00793750" w:rsidDel="00442F28">
                <w:delText>RH</w:delText>
              </w:r>
            </w:del>
          </w:p>
        </w:tc>
        <w:tc>
          <w:tcPr>
            <w:tcW w:w="0" w:type="auto"/>
            <w:tcBorders>
              <w:top w:val="nil"/>
              <w:left w:val="nil"/>
              <w:bottom w:val="nil"/>
              <w:right w:val="nil"/>
            </w:tcBorders>
            <w:tcMar>
              <w:top w:w="15" w:type="dxa"/>
              <w:left w:w="60" w:type="dxa"/>
              <w:bottom w:w="60" w:type="dxa"/>
              <w:right w:w="60" w:type="dxa"/>
            </w:tcMar>
            <w:tcPrChange w:id="75" w:author="rtbelasco" w:date="2018-11-28T16:49:00Z">
              <w:tcPr>
                <w:tcW w:w="0" w:type="auto"/>
                <w:gridSpan w:val="2"/>
                <w:tcBorders>
                  <w:top w:val="nil"/>
                  <w:left w:val="nil"/>
                  <w:bottom w:val="nil"/>
                  <w:right w:val="nil"/>
                </w:tcBorders>
                <w:tcMar>
                  <w:top w:w="15" w:type="dxa"/>
                  <w:left w:w="60" w:type="dxa"/>
                  <w:bottom w:w="60" w:type="dxa"/>
                  <w:right w:w="60" w:type="dxa"/>
                </w:tcMar>
              </w:tcPr>
            </w:tcPrChange>
          </w:tcPr>
          <w:p w:rsidR="00793750" w:rsidRPr="00793750" w:rsidRDefault="00793750" w:rsidP="00897E87">
            <w:pPr>
              <w:ind w:left="1110"/>
              <w:jc w:val="both"/>
            </w:pPr>
            <w:del w:id="76" w:author="rtbelasco" w:date="2018-11-28T16:49:00Z">
              <w:r w:rsidRPr="00793750" w:rsidDel="00442F28">
                <w:delText>Resort Hotel</w:delText>
              </w:r>
            </w:del>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P</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Pier</w:t>
            </w:r>
          </w:p>
        </w:tc>
      </w:tr>
      <w:tr w:rsidR="00793750" w:rsidRPr="00793750">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SPRA</w:t>
            </w:r>
          </w:p>
        </w:tc>
        <w:tc>
          <w:tcPr>
            <w:tcW w:w="0" w:type="auto"/>
            <w:tcBorders>
              <w:top w:val="nil"/>
              <w:left w:val="nil"/>
              <w:bottom w:val="nil"/>
              <w:right w:val="nil"/>
            </w:tcBorders>
            <w:tcMar>
              <w:top w:w="15" w:type="dxa"/>
              <w:left w:w="60" w:type="dxa"/>
              <w:bottom w:w="60" w:type="dxa"/>
              <w:right w:w="60" w:type="dxa"/>
            </w:tcMar>
          </w:tcPr>
          <w:p w:rsidR="00793750" w:rsidRPr="00793750" w:rsidRDefault="00793750" w:rsidP="00897E87">
            <w:pPr>
              <w:ind w:left="1110"/>
              <w:jc w:val="both"/>
            </w:pPr>
            <w:r w:rsidRPr="00793750">
              <w:t>Seaport Pier Redevelopment Area</w:t>
            </w:r>
          </w:p>
        </w:tc>
      </w:tr>
    </w:tbl>
    <w:p w:rsidR="00793750" w:rsidRPr="00793750" w:rsidDel="00343584" w:rsidRDefault="00793750" w:rsidP="00793750">
      <w:pPr>
        <w:jc w:val="both"/>
        <w:rPr>
          <w:del w:id="77" w:author="rtbelasco" w:date="2018-11-29T00:42:00Z"/>
          <w:b/>
          <w:bCs/>
        </w:rPr>
      </w:pPr>
      <w:del w:id="78" w:author="rtbelasco" w:date="2018-11-29T00:42:00Z">
        <w:r w:rsidRPr="00897E87" w:rsidDel="00343584">
          <w:delText>§ 276-9</w:delText>
        </w:r>
        <w:r w:rsidR="00897E87" w:rsidDel="00343584">
          <w:delText xml:space="preserve"> </w:delText>
        </w:r>
        <w:r w:rsidRPr="00897E87" w:rsidDel="00343584">
          <w:rPr>
            <w:b/>
            <w:bCs/>
          </w:rPr>
          <w:delText>Optional development alternatives.</w:delText>
        </w:r>
      </w:del>
      <w:ins w:id="79" w:author="Ariana Kaufmann" w:date="2018-12-04T12:00:00Z">
        <w:r w:rsidR="007946A8">
          <w:rPr>
            <w:b/>
            <w:bCs/>
          </w:rPr>
          <w:t xml:space="preserve"> (</w:t>
        </w:r>
        <w:proofErr w:type="gramStart"/>
        <w:r w:rsidR="007946A8">
          <w:rPr>
            <w:b/>
            <w:bCs/>
          </w:rPr>
          <w:t>reserved</w:t>
        </w:r>
        <w:proofErr w:type="gramEnd"/>
        <w:r w:rsidR="007946A8">
          <w:rPr>
            <w:b/>
            <w:bCs/>
          </w:rPr>
          <w:t>)</w:t>
        </w:r>
      </w:ins>
    </w:p>
    <w:p w:rsidR="00793750" w:rsidRPr="00793750" w:rsidDel="00343584" w:rsidRDefault="00793750" w:rsidP="00897E87">
      <w:pPr>
        <w:jc w:val="both"/>
        <w:rPr>
          <w:del w:id="80" w:author="rtbelasco" w:date="2018-11-29T00:42:00Z"/>
        </w:rPr>
      </w:pPr>
      <w:del w:id="81" w:author="rtbelasco" w:date="2018-11-29T00:42:00Z">
        <w:r w:rsidRPr="00793750" w:rsidDel="00343584">
          <w:delText>In addition to the permitted uses within each of the designated zoning districts, one type of planned development is permitted in accordance with the requirements of this chapter on certain lands as follows:</w:delText>
        </w:r>
      </w:del>
    </w:p>
    <w:tbl>
      <w:tblPr>
        <w:tblW w:w="10500" w:type="dxa"/>
        <w:tblCellMar>
          <w:top w:w="15" w:type="dxa"/>
          <w:left w:w="15" w:type="dxa"/>
          <w:bottom w:w="15" w:type="dxa"/>
          <w:right w:w="15" w:type="dxa"/>
        </w:tblCellMar>
        <w:tblLook w:val="04A0"/>
      </w:tblPr>
      <w:tblGrid>
        <w:gridCol w:w="6252"/>
        <w:gridCol w:w="4248"/>
      </w:tblGrid>
      <w:tr w:rsidR="00793750" w:rsidRPr="00793750" w:rsidDel="00343584">
        <w:trPr>
          <w:tblHeader/>
          <w:del w:id="82" w:author="rtbelasco" w:date="2018-11-29T00:42:00Z"/>
        </w:trPr>
        <w:tc>
          <w:tcPr>
            <w:tcW w:w="0" w:type="auto"/>
            <w:tcBorders>
              <w:top w:val="nil"/>
              <w:left w:val="nil"/>
              <w:bottom w:val="nil"/>
              <w:right w:val="nil"/>
            </w:tcBorders>
            <w:tcMar>
              <w:top w:w="15" w:type="dxa"/>
              <w:left w:w="60" w:type="dxa"/>
              <w:bottom w:w="60" w:type="dxa"/>
              <w:right w:w="60" w:type="dxa"/>
            </w:tcMar>
            <w:vAlign w:val="bottom"/>
          </w:tcPr>
          <w:p w:rsidR="00793750" w:rsidRPr="00793750" w:rsidDel="00343584" w:rsidRDefault="00793750" w:rsidP="00793750">
            <w:pPr>
              <w:jc w:val="both"/>
              <w:rPr>
                <w:del w:id="83" w:author="rtbelasco" w:date="2018-11-29T00:42:00Z"/>
              </w:rPr>
            </w:pPr>
            <w:del w:id="84" w:author="rtbelasco" w:date="2018-11-29T00:42:00Z">
              <w:r w:rsidRPr="00793750" w:rsidDel="00343584">
                <w:rPr>
                  <w:b/>
                  <w:bCs/>
                </w:rPr>
                <w:delText>Name</w:delText>
              </w:r>
            </w:del>
          </w:p>
        </w:tc>
        <w:tc>
          <w:tcPr>
            <w:tcW w:w="0" w:type="auto"/>
            <w:tcBorders>
              <w:top w:val="nil"/>
              <w:left w:val="nil"/>
              <w:bottom w:val="nil"/>
              <w:right w:val="nil"/>
            </w:tcBorders>
            <w:tcMar>
              <w:top w:w="15" w:type="dxa"/>
              <w:left w:w="60" w:type="dxa"/>
              <w:bottom w:w="60" w:type="dxa"/>
              <w:right w:w="60" w:type="dxa"/>
            </w:tcMar>
            <w:vAlign w:val="bottom"/>
          </w:tcPr>
          <w:p w:rsidR="00793750" w:rsidRPr="00793750" w:rsidDel="00343584" w:rsidRDefault="00793750" w:rsidP="00793750">
            <w:pPr>
              <w:jc w:val="both"/>
              <w:rPr>
                <w:del w:id="85" w:author="rtbelasco" w:date="2018-11-29T00:42:00Z"/>
              </w:rPr>
            </w:pPr>
            <w:del w:id="86" w:author="rtbelasco" w:date="2018-11-29T00:42:00Z">
              <w:r w:rsidRPr="00793750" w:rsidDel="00343584">
                <w:rPr>
                  <w:b/>
                  <w:bCs/>
                </w:rPr>
                <w:delText>Where Permitted</w:delText>
              </w:r>
            </w:del>
          </w:p>
        </w:tc>
      </w:tr>
      <w:tr w:rsidR="00793750" w:rsidRPr="00793750" w:rsidDel="00343584">
        <w:trPr>
          <w:del w:id="87" w:author="rtbelasco" w:date="2018-11-29T00:42:00Z"/>
        </w:trPr>
        <w:tc>
          <w:tcPr>
            <w:tcW w:w="0" w:type="auto"/>
            <w:tcBorders>
              <w:top w:val="nil"/>
              <w:left w:val="nil"/>
              <w:bottom w:val="nil"/>
              <w:right w:val="nil"/>
            </w:tcBorders>
            <w:tcMar>
              <w:top w:w="15" w:type="dxa"/>
              <w:left w:w="60" w:type="dxa"/>
              <w:bottom w:w="60" w:type="dxa"/>
              <w:right w:w="60" w:type="dxa"/>
            </w:tcMar>
          </w:tcPr>
          <w:p w:rsidR="00793750" w:rsidRPr="00793750" w:rsidDel="00343584" w:rsidRDefault="00793750" w:rsidP="00793750">
            <w:pPr>
              <w:jc w:val="both"/>
              <w:rPr>
                <w:del w:id="88" w:author="rtbelasco" w:date="2018-11-29T00:42:00Z"/>
              </w:rPr>
            </w:pPr>
            <w:del w:id="89" w:author="rtbelasco" w:date="2018-11-29T00:42:00Z">
              <w:r w:rsidRPr="00793750" w:rsidDel="00343584">
                <w:delText>Lighthouse Square Planned Commercial Development</w:delText>
              </w:r>
            </w:del>
          </w:p>
        </w:tc>
        <w:tc>
          <w:tcPr>
            <w:tcW w:w="0" w:type="auto"/>
            <w:tcBorders>
              <w:top w:val="nil"/>
              <w:left w:val="nil"/>
              <w:bottom w:val="nil"/>
              <w:right w:val="nil"/>
            </w:tcBorders>
            <w:tcMar>
              <w:top w:w="15" w:type="dxa"/>
              <w:left w:w="60" w:type="dxa"/>
              <w:bottom w:w="60" w:type="dxa"/>
              <w:right w:w="60" w:type="dxa"/>
            </w:tcMar>
          </w:tcPr>
          <w:p w:rsidR="00793750" w:rsidRPr="00793750" w:rsidDel="00343584" w:rsidRDefault="00793750" w:rsidP="00793750">
            <w:pPr>
              <w:jc w:val="both"/>
              <w:rPr>
                <w:del w:id="90" w:author="rtbelasco" w:date="2018-11-29T00:42:00Z"/>
              </w:rPr>
            </w:pPr>
            <w:del w:id="91" w:author="rtbelasco" w:date="2018-11-29T00:42:00Z">
              <w:r w:rsidRPr="00793750" w:rsidDel="00343584">
                <w:delText>Where indicated on the Zoning Map</w:delText>
              </w:r>
            </w:del>
          </w:p>
        </w:tc>
      </w:tr>
    </w:tbl>
    <w:p w:rsidR="00793750" w:rsidRPr="00793750" w:rsidRDefault="00793750" w:rsidP="00793750">
      <w:pPr>
        <w:jc w:val="both"/>
        <w:rPr>
          <w:b/>
          <w:bCs/>
        </w:rPr>
      </w:pPr>
      <w:r w:rsidRPr="00897E87">
        <w:t>§ 276-10</w:t>
      </w:r>
      <w:r w:rsidR="00897E87" w:rsidRPr="00897E87">
        <w:t xml:space="preserve"> </w:t>
      </w:r>
      <w:r w:rsidRPr="00897E87">
        <w:rPr>
          <w:b/>
          <w:bCs/>
        </w:rPr>
        <w:t>Zoning Map.</w:t>
      </w:r>
    </w:p>
    <w:p w:rsidR="00793750" w:rsidRPr="00793750" w:rsidRDefault="00793750" w:rsidP="00897E87">
      <w:pPr>
        <w:jc w:val="both"/>
      </w:pPr>
      <w:r w:rsidRPr="00793750">
        <w:t>The boundaries of the zoning districts and the areas established for redevelopment are designated on the map entitled "Zoning Map, April 2013," which accompanies and is made a part of this chapter</w:t>
      </w:r>
      <w:proofErr w:type="gramStart"/>
      <w:r w:rsidRPr="00793750">
        <w:t>.</w:t>
      </w:r>
      <w:r w:rsidRPr="007F1451">
        <w:rPr>
          <w:b/>
          <w:bCs/>
          <w:vertAlign w:val="superscript"/>
        </w:rPr>
        <w:t>[</w:t>
      </w:r>
      <w:proofErr w:type="gramEnd"/>
      <w:r w:rsidRPr="007F1451">
        <w:rPr>
          <w:b/>
          <w:bCs/>
          <w:vertAlign w:val="superscript"/>
        </w:rPr>
        <w:t>1]</w:t>
      </w:r>
      <w:r w:rsidRPr="00793750">
        <w:t> Additionally, the maps entitled "Flood Hazard Areas" and "Wetlands," each dated March 1986, are hereby made part of this chapter for the purpose of administering the land use control measures of this chapter; provided, however, that the Planning Board</w:t>
      </w:r>
      <w:del w:id="92" w:author="rtbelasco" w:date="2018-11-28T17:22:00Z">
        <w:r w:rsidRPr="00793750" w:rsidDel="002C059F">
          <w:delText xml:space="preserve"> or Zoning Board of Adjustment</w:delText>
        </w:r>
      </w:del>
      <w:r w:rsidRPr="00793750">
        <w:t xml:space="preserve">, </w:t>
      </w:r>
      <w:del w:id="93" w:author="Ariana Kaufmann" w:date="2018-12-04T11:59:00Z">
        <w:r w:rsidRPr="00793750" w:rsidDel="007946A8">
          <w:delText>as the case may be,</w:delText>
        </w:r>
      </w:del>
      <w:r w:rsidRPr="00793750">
        <w:t xml:space="preserve"> may consider other sources of information presented by the applicant to more definitively define the location and extent of the critical areas on any lot or tract at the time of subdivision and/or site plan review.</w:t>
      </w:r>
    </w:p>
    <w:p w:rsidR="00793750" w:rsidRPr="00793750" w:rsidRDefault="00793750" w:rsidP="00793750">
      <w:pPr>
        <w:jc w:val="both"/>
        <w:rPr>
          <w:b/>
          <w:bCs/>
        </w:rPr>
      </w:pPr>
      <w:r w:rsidRPr="00897E87">
        <w:t>§ 276-11</w:t>
      </w:r>
      <w:r w:rsidR="00897E87">
        <w:t xml:space="preserve"> </w:t>
      </w:r>
      <w:r w:rsidRPr="00897E87">
        <w:rPr>
          <w:b/>
          <w:bCs/>
        </w:rPr>
        <w:t>Interpretation of boundaries.</w:t>
      </w:r>
    </w:p>
    <w:p w:rsidR="00793750" w:rsidRPr="00793750" w:rsidRDefault="00793750" w:rsidP="00793750">
      <w:pPr>
        <w:jc w:val="both"/>
      </w:pPr>
      <w:r w:rsidRPr="00897E87">
        <w:rPr>
          <w:b/>
          <w:bCs/>
        </w:rPr>
        <w:t>A. </w:t>
      </w:r>
      <w:r w:rsidRPr="00793750">
        <w:t>Zoning district boundary lines are intended to follow street center lines, railroad rights-of-way, streams and lot or property lines as they exist on lots of record at the time of enactment of this chapter unless otherwise indicated by dimensions on the Zoning Map.</w:t>
      </w:r>
    </w:p>
    <w:p w:rsidR="00793750" w:rsidRPr="00793750" w:rsidRDefault="00793750" w:rsidP="00793750">
      <w:pPr>
        <w:jc w:val="both"/>
      </w:pPr>
      <w:r w:rsidRPr="00897E87">
        <w:rPr>
          <w:b/>
          <w:bCs/>
        </w:rPr>
        <w:t>B. </w:t>
      </w:r>
      <w:r w:rsidRPr="00793750">
        <w:t>Any dimensions shown on the Zoning Map are in feet and are measured horizontally and, when measured from a street, are measured from the street right-of-way line even if the center line of that street is used for the location of the zoning district line.</w:t>
      </w:r>
    </w:p>
    <w:p w:rsidR="00793750" w:rsidRPr="00793750" w:rsidRDefault="00793750" w:rsidP="00793750">
      <w:pPr>
        <w:jc w:val="both"/>
      </w:pPr>
      <w:r w:rsidRPr="00897E87">
        <w:rPr>
          <w:b/>
          <w:bCs/>
        </w:rPr>
        <w:t>C. </w:t>
      </w:r>
      <w:r w:rsidRPr="00793750">
        <w:t xml:space="preserve">The exact location of any disputed zoning district boundary line shall be determined by the </w:t>
      </w:r>
      <w:del w:id="94" w:author="rtbelasco" w:date="2018-11-28T17:22:00Z">
        <w:r w:rsidRPr="00793750" w:rsidDel="002C059F">
          <w:delText>Zoning Board of Adjustment</w:delText>
        </w:r>
      </w:del>
      <w:ins w:id="95" w:author="rtbelasco" w:date="2018-11-28T17:22:00Z">
        <w:r w:rsidR="002C059F">
          <w:t>Planning Board</w:t>
        </w:r>
      </w:ins>
      <w:r w:rsidRPr="00793750">
        <w:t>.</w:t>
      </w:r>
    </w:p>
    <w:p w:rsidR="00793750" w:rsidRPr="00793750" w:rsidRDefault="00793750" w:rsidP="00793750">
      <w:pPr>
        <w:jc w:val="both"/>
      </w:pPr>
      <w:r w:rsidRPr="00897E87">
        <w:rPr>
          <w:b/>
          <w:bCs/>
        </w:rPr>
        <w:t>D. </w:t>
      </w:r>
      <w:r w:rsidRPr="00793750">
        <w:t>The zoning standards, controls and designations apply to every structure, lot and use within each district, and the district lines extend vertically in both directions from ground level.</w:t>
      </w:r>
    </w:p>
    <w:p w:rsidR="00793750" w:rsidRPr="00793750" w:rsidRDefault="00793750" w:rsidP="00793750">
      <w:pPr>
        <w:jc w:val="both"/>
      </w:pPr>
      <w:r w:rsidRPr="00897E87">
        <w:rPr>
          <w:b/>
          <w:bCs/>
        </w:rPr>
        <w:t>E. </w:t>
      </w:r>
      <w:r w:rsidRPr="00793750">
        <w:t>Where a zoning district boundary line divides a single, individual lot, other than by following a street, the land uses on that lot shall be governed by the regulations that are applicable to the zoning district in which more than 50% of the lot is situate. In the event that not more than 50% of the lot lies in either zoning district, then the owner shall have the right to designate which zoning district regulations govern development upon the lot.</w:t>
      </w:r>
    </w:p>
    <w:p w:rsidR="00D747B2" w:rsidRDefault="00D747B2" w:rsidP="00793750">
      <w:pPr>
        <w:jc w:val="both"/>
        <w:rPr>
          <w:ins w:id="96" w:author="rtbelasco" w:date="2018-11-29T01:34:00Z"/>
        </w:rPr>
      </w:pPr>
    </w:p>
    <w:p w:rsidR="00793750" w:rsidRDefault="00793750" w:rsidP="00793750">
      <w:pPr>
        <w:jc w:val="both"/>
        <w:rPr>
          <w:ins w:id="97" w:author="rtbelasco" w:date="2018-11-29T01:34:00Z"/>
          <w:b/>
          <w:bCs/>
        </w:rPr>
      </w:pPr>
      <w:r w:rsidRPr="00897E87">
        <w:t>§ 276-12</w:t>
      </w:r>
      <w:r w:rsidR="00897E87">
        <w:t xml:space="preserve"> </w:t>
      </w:r>
      <w:r w:rsidRPr="00897E87">
        <w:rPr>
          <w:b/>
          <w:bCs/>
        </w:rPr>
        <w:t>Principal buildings and uses per lot.</w:t>
      </w:r>
    </w:p>
    <w:p w:rsidR="00793750" w:rsidRDefault="00793750" w:rsidP="00897E87">
      <w:pPr>
        <w:jc w:val="both"/>
        <w:rPr>
          <w:ins w:id="98" w:author="rtbelasco" w:date="2018-11-29T01:35:00Z"/>
        </w:rPr>
      </w:pPr>
      <w:r w:rsidRPr="00793750">
        <w:t xml:space="preserve">Unless otherwise specifically permitted within this chapter, no more than one principal dwelling, building </w:t>
      </w:r>
      <w:r w:rsidR="00897E87" w:rsidRPr="00793750">
        <w:t>a</w:t>
      </w:r>
      <w:r w:rsidRPr="00793750">
        <w:t xml:space="preserve"> use shall be permitted on one lot.</w:t>
      </w:r>
    </w:p>
    <w:p w:rsidR="00D747B2" w:rsidRPr="006A4E43" w:rsidRDefault="00D747B2" w:rsidP="00D747B2">
      <w:pPr>
        <w:jc w:val="both"/>
        <w:rPr>
          <w:ins w:id="99" w:author="rtbelasco" w:date="2018-11-29T01:35:00Z"/>
        </w:rPr>
      </w:pPr>
      <w:ins w:id="100" w:author="rtbelasco" w:date="2018-11-29T01:35:00Z">
        <w:r w:rsidRPr="006A4E43">
          <w:rPr>
            <w:b/>
            <w:bCs/>
          </w:rPr>
          <w:t>A. </w:t>
        </w:r>
        <w:r w:rsidRPr="006A4E43">
          <w:t>Accessory buildings as part of principal buildings. Any accessory building attached to a principal building shall be considered part of the principal building and the total structure shall adhere to the yard requirements for the principal building regardless of the technique of connecting the principal and accessory buildings.</w:t>
        </w:r>
      </w:ins>
    </w:p>
    <w:p w:rsidR="00D747B2" w:rsidRPr="006A4E43" w:rsidRDefault="00D747B2" w:rsidP="00D747B2">
      <w:pPr>
        <w:jc w:val="both"/>
        <w:rPr>
          <w:ins w:id="101" w:author="rtbelasco" w:date="2018-11-29T01:35:00Z"/>
        </w:rPr>
      </w:pPr>
      <w:ins w:id="102" w:author="rtbelasco" w:date="2018-11-29T01:35:00Z">
        <w:r w:rsidRPr="006A4E43">
          <w:rPr>
            <w:b/>
            <w:bCs/>
          </w:rPr>
          <w:t>B. </w:t>
        </w:r>
        <w:r w:rsidRPr="006A4E43">
          <w:t>Accessory buildings and structures not to be constructed prior to principal building. No construction permit shall be issued for the construction of an accessory building or structure, other than construction trailers or storage sheds, prior to the issuance of a construction permit for the construction of the main building upon the same premises. If construction of the main building does not precede or coincide with the construction of the accessory building or structure, the Construction Official shall revoke the construction permit for the accessory building or structure until the construction of the main building has proceeded substantially toward completion.</w:t>
        </w:r>
      </w:ins>
    </w:p>
    <w:p w:rsidR="00D747B2" w:rsidRPr="006A4E43" w:rsidRDefault="00D747B2" w:rsidP="00D747B2">
      <w:pPr>
        <w:jc w:val="both"/>
        <w:rPr>
          <w:ins w:id="103" w:author="rtbelasco" w:date="2018-11-29T01:35:00Z"/>
        </w:rPr>
      </w:pPr>
      <w:ins w:id="104" w:author="rtbelasco" w:date="2018-11-29T01:35:00Z">
        <w:r w:rsidRPr="006A4E43">
          <w:rPr>
            <w:b/>
            <w:bCs/>
          </w:rPr>
          <w:t>C. </w:t>
        </w:r>
        <w:r w:rsidRPr="006A4E43">
          <w:t>Distance between adjacent buildings and structures. The minimum distance between an accessory building or structure and any other building(s) or structure(s) on the same lot shall be as prescribed in Article </w:t>
        </w:r>
        <w:r w:rsidRPr="006A4E43">
          <w:rPr>
            <w:b/>
            <w:bCs/>
          </w:rPr>
          <w:t>IV</w:t>
        </w:r>
        <w:r w:rsidRPr="006A4E43">
          <w:t>, </w:t>
        </w:r>
        <w:r w:rsidRPr="006A4E43">
          <w:rPr>
            <w:b/>
            <w:bCs/>
          </w:rPr>
          <w:t>V</w:t>
        </w:r>
        <w:r w:rsidRPr="006A4E43">
          <w:t> or </w:t>
        </w:r>
        <w:r w:rsidRPr="006A4E43">
          <w:rPr>
            <w:b/>
            <w:bCs/>
          </w:rPr>
          <w:t>VI</w:t>
        </w:r>
        <w:r w:rsidRPr="006A4E43">
          <w:t>, as applicable.</w:t>
        </w:r>
      </w:ins>
    </w:p>
    <w:p w:rsidR="00D747B2" w:rsidRPr="006A4E43" w:rsidRDefault="00D747B2" w:rsidP="00D747B2">
      <w:pPr>
        <w:jc w:val="both"/>
        <w:rPr>
          <w:ins w:id="105" w:author="rtbelasco" w:date="2018-11-29T01:35:00Z"/>
        </w:rPr>
      </w:pPr>
      <w:ins w:id="106" w:author="rtbelasco" w:date="2018-11-29T01:35:00Z">
        <w:r w:rsidRPr="006A4E43">
          <w:rPr>
            <w:b/>
            <w:bCs/>
          </w:rPr>
          <w:t>D. </w:t>
        </w:r>
        <w:r w:rsidRPr="006A4E43">
          <w:t>Height of accessory buildings and structures. The height of accessory buildings shall be a maximum of 15 feet unless otherwise specified in Article </w:t>
        </w:r>
        <w:r w:rsidRPr="006A4E43">
          <w:rPr>
            <w:b/>
            <w:bCs/>
          </w:rPr>
          <w:t>IV</w:t>
        </w:r>
        <w:r w:rsidRPr="006A4E43">
          <w:t>, </w:t>
        </w:r>
        <w:r w:rsidRPr="006A4E43">
          <w:rPr>
            <w:b/>
            <w:bCs/>
          </w:rPr>
          <w:t>V</w:t>
        </w:r>
        <w:r w:rsidRPr="006A4E43">
          <w:t> or </w:t>
        </w:r>
        <w:r w:rsidRPr="006A4E43">
          <w:rPr>
            <w:b/>
            <w:bCs/>
          </w:rPr>
          <w:t>VI</w:t>
        </w:r>
        <w:r w:rsidRPr="006A4E43">
          <w:t>, as applicable.</w:t>
        </w:r>
      </w:ins>
    </w:p>
    <w:p w:rsidR="00D747B2" w:rsidRDefault="00D747B2" w:rsidP="00D747B2">
      <w:pPr>
        <w:jc w:val="both"/>
        <w:rPr>
          <w:ins w:id="107" w:author="rtbelasco" w:date="2018-11-29T01:35:00Z"/>
        </w:rPr>
      </w:pPr>
      <w:ins w:id="108" w:author="rtbelasco" w:date="2018-11-29T01:35:00Z">
        <w:r w:rsidRPr="006A4E43">
          <w:rPr>
            <w:b/>
            <w:bCs/>
          </w:rPr>
          <w:t>E. </w:t>
        </w:r>
        <w:r w:rsidRPr="006A4E43">
          <w:t>Location. An accessory building or structure may be erected in side and rear yard areas only and shall be set back from side and rear lot lines as prescribed in Article </w:t>
        </w:r>
        <w:r w:rsidRPr="006A4E43">
          <w:rPr>
            <w:b/>
            <w:bCs/>
          </w:rPr>
          <w:t>IV</w:t>
        </w:r>
        <w:r w:rsidRPr="006A4E43">
          <w:t>, </w:t>
        </w:r>
        <w:r w:rsidRPr="006A4E43">
          <w:rPr>
            <w:b/>
            <w:bCs/>
          </w:rPr>
          <w:t>V</w:t>
        </w:r>
        <w:r w:rsidRPr="006A4E43">
          <w:t> or </w:t>
        </w:r>
        <w:r w:rsidRPr="006A4E43">
          <w:rPr>
            <w:b/>
            <w:bCs/>
          </w:rPr>
          <w:t>VI</w:t>
        </w:r>
        <w:r w:rsidRPr="006A4E43">
          <w:t>, as applicable, except that if erected on a corner lot, the accessory building or structure shall be set back from the side street to comply with the setback line applying to the principal building for that side street.</w:t>
        </w:r>
      </w:ins>
    </w:p>
    <w:p w:rsidR="00D747B2" w:rsidRDefault="00D747B2" w:rsidP="00D747B2">
      <w:pPr>
        <w:jc w:val="both"/>
        <w:rPr>
          <w:ins w:id="109" w:author="rtbelasco" w:date="2018-11-29T01:35:00Z"/>
        </w:rPr>
      </w:pPr>
      <w:ins w:id="110" w:author="rtbelasco" w:date="2018-11-29T01:35:00Z">
        <w:r>
          <w:rPr>
            <w:b/>
          </w:rPr>
          <w:t xml:space="preserve">F. </w:t>
        </w:r>
        <w:proofErr w:type="spellStart"/>
        <w:r w:rsidRPr="004C0E73">
          <w:t>Bumpouts</w:t>
        </w:r>
        <w:proofErr w:type="spellEnd"/>
        <w:r w:rsidRPr="004C0E73">
          <w:t>/Overhangs, as defi</w:t>
        </w:r>
        <w:r>
          <w:t xml:space="preserve">ned in </w:t>
        </w:r>
        <w:r w:rsidRPr="004C0E73">
          <w:rPr>
            <w:b/>
          </w:rPr>
          <w:t>§276-7</w:t>
        </w:r>
        <w:r>
          <w:t>, are permitted and may intrude no more than 10ft. into any applicable setback within any residential zone (R-1, R-1.5, and R-2), or within any zone which permits the construction of residential dwellings.</w:t>
        </w:r>
      </w:ins>
    </w:p>
    <w:p w:rsidR="00D747B2" w:rsidRDefault="00D747B2" w:rsidP="00D747B2">
      <w:pPr>
        <w:jc w:val="both"/>
        <w:rPr>
          <w:ins w:id="111" w:author="rtbelasco" w:date="2018-11-29T01:35:00Z"/>
        </w:rPr>
      </w:pPr>
      <w:ins w:id="112" w:author="rtbelasco" w:date="2018-11-29T01:35:00Z">
        <w:r>
          <w:rPr>
            <w:b/>
          </w:rPr>
          <w:t>G.</w:t>
        </w:r>
        <w:r>
          <w:t xml:space="preserve"> Stair Landings and Open Air Decks shall be permitted to encroach no more than </w:t>
        </w:r>
      </w:ins>
      <w:ins w:id="113" w:author="rtbelasco" w:date="2018-12-03T15:45:00Z">
        <w:r w:rsidR="008B51D3">
          <w:t>5</w:t>
        </w:r>
      </w:ins>
      <w:ins w:id="114" w:author="rtbelasco" w:date="2018-11-29T01:35:00Z">
        <w:r>
          <w:t xml:space="preserve">ft. in to the front yard setback within all residential zones, but the must not be located within </w:t>
        </w:r>
      </w:ins>
      <w:ins w:id="115" w:author="rtbelasco" w:date="2018-12-03T15:45:00Z">
        <w:r w:rsidR="008B51D3">
          <w:t>5</w:t>
        </w:r>
      </w:ins>
      <w:ins w:id="116" w:author="rtbelasco" w:date="2018-11-29T01:35:00Z">
        <w:r>
          <w:t>ft. of any street and/or property line.</w:t>
        </w:r>
      </w:ins>
    </w:p>
    <w:p w:rsidR="00D747B2" w:rsidRPr="009E7A1E" w:rsidRDefault="00D747B2" w:rsidP="00D747B2">
      <w:pPr>
        <w:jc w:val="both"/>
        <w:rPr>
          <w:ins w:id="117" w:author="rtbelasco" w:date="2018-11-29T01:35:00Z"/>
        </w:rPr>
      </w:pPr>
      <w:ins w:id="118" w:author="rtbelasco" w:date="2018-11-29T01:35:00Z">
        <w:r>
          <w:rPr>
            <w:b/>
          </w:rPr>
          <w:t>H.</w:t>
        </w:r>
        <w:r>
          <w:t xml:space="preserve"> Proposed trash enclosures, HVAC mechanicals and platforms, and outdoor shower enclosures must maintain minimum setbacks of 4ft. from adjacent property lines.</w:t>
        </w:r>
      </w:ins>
    </w:p>
    <w:p w:rsidR="00897E87" w:rsidRPr="00897E87" w:rsidRDefault="00897E87" w:rsidP="00897E87">
      <w:pPr>
        <w:jc w:val="both"/>
        <w:rPr>
          <w:b/>
          <w:bCs/>
        </w:rPr>
      </w:pPr>
      <w:r w:rsidRPr="00897E87">
        <w:t xml:space="preserve">§ 276-13 </w:t>
      </w:r>
      <w:r w:rsidRPr="00897E87">
        <w:rPr>
          <w:b/>
          <w:bCs/>
        </w:rPr>
        <w:t>General district regulations.</w:t>
      </w:r>
    </w:p>
    <w:p w:rsidR="00897E87" w:rsidRPr="00897E87" w:rsidRDefault="00897E87" w:rsidP="00897E87">
      <w:pPr>
        <w:jc w:val="both"/>
      </w:pPr>
      <w:r w:rsidRPr="00897E87">
        <w:t>No building shall hereafter be used, erected, altered, converted, enlarged, added to, moved or reduced, wholly or in part, nor shall any lands be designed, used or physically altered for any purpose or in any manner except in conformity with this chapter. Where a lot is formed from part of a lot already occupied by a building, such subdivision shall be effected in such a manner as not to impair any of the requirements of this chapter with respect to the existing building and all yards and other open space in connection therewith and so that all resulting lots have adequate dimensions consistent with the requirements of the zoning district in which it is located.</w:t>
      </w:r>
    </w:p>
    <w:p w:rsidR="00897E87" w:rsidRPr="00897E87" w:rsidRDefault="00897E87" w:rsidP="00897E87">
      <w:pPr>
        <w:jc w:val="both"/>
        <w:rPr>
          <w:b/>
          <w:bCs/>
        </w:rPr>
      </w:pPr>
      <w:r w:rsidRPr="00897E87">
        <w:t xml:space="preserve">§ 276-14 </w:t>
      </w:r>
      <w:r w:rsidRPr="00897E87">
        <w:rPr>
          <w:b/>
          <w:bCs/>
        </w:rPr>
        <w:t>BC Bayside Conservation.</w:t>
      </w:r>
    </w:p>
    <w:p w:rsidR="00897E87" w:rsidRPr="00897E87" w:rsidRDefault="00897E87" w:rsidP="00897E87">
      <w:pPr>
        <w:ind w:left="720"/>
        <w:jc w:val="both"/>
      </w:pPr>
      <w:r w:rsidRPr="00897E87">
        <w:rPr>
          <w:b/>
          <w:bCs/>
        </w:rPr>
        <w:t>A. </w:t>
      </w:r>
      <w:r w:rsidRPr="00897E87">
        <w:t>Purpose statement. Recognizing that North Wildwood is located on a barrier island in New Jersey's coastal zone and that its bayside shoreline is extremely environmentally sensitive, the Bayside Conservation Zone was crafted to protect this natural environment while permitting appropriate use of the City's bayside waterfront for water-dependent, tourist-related uses and facilities, including uses and facilities related to ecotourism. The regulations established for the Bayside Conservation Zone are those of the City of North Wildwood. While such regulations were designed to conform with NJDEP CAFRA and the NJDEP Coastal Zone Management (CZM) Rules, they do not substitute for CAFRA, the CZM, or any other law, code, rule or regulation established by any state or federal agency. All development within the Bayside Conservation Zone shall comply with such laws, codes, rules and regulations as applicable.</w:t>
      </w:r>
    </w:p>
    <w:p w:rsidR="00897E87" w:rsidRPr="00897E87" w:rsidRDefault="00897E87" w:rsidP="00897E87">
      <w:pPr>
        <w:ind w:left="720"/>
        <w:jc w:val="both"/>
      </w:pPr>
      <w:r w:rsidRPr="00897E87">
        <w:rPr>
          <w:b/>
          <w:bCs/>
        </w:rPr>
        <w:t>B. </w:t>
      </w:r>
      <w:r w:rsidRPr="00897E87">
        <w:t>All structures and uses in the Bayside Conservation Zone shall be considered conditional structures and uses and shall be subject to approval by the Planning</w:t>
      </w:r>
      <w:ins w:id="119" w:author="rtbelasco" w:date="2018-11-28T17:22:00Z">
        <w:r w:rsidR="002C059F">
          <w:t xml:space="preserve"> Board</w:t>
        </w:r>
      </w:ins>
      <w:del w:id="120" w:author="rtbelasco" w:date="2018-11-28T17:22:00Z">
        <w:r w:rsidRPr="00897E87" w:rsidDel="002C059F">
          <w:delText xml:space="preserve"> or Zoning Board of Adjustment, as the case may be</w:delText>
        </w:r>
      </w:del>
      <w:r w:rsidRPr="00897E87">
        <w:t>.</w:t>
      </w:r>
    </w:p>
    <w:p w:rsidR="00897E87" w:rsidRPr="00897E87" w:rsidRDefault="00897E87" w:rsidP="00897E87">
      <w:pPr>
        <w:ind w:left="720"/>
        <w:jc w:val="both"/>
      </w:pPr>
      <w:r w:rsidRPr="00897E87">
        <w:rPr>
          <w:b/>
          <w:bCs/>
        </w:rPr>
        <w:t>C. </w:t>
      </w:r>
      <w:r w:rsidRPr="00897E87">
        <w:t>Conditionally permitted principal and accessory structures and uses (such uses may be freestanding or combined with other permitted uses on a lot):</w:t>
      </w:r>
    </w:p>
    <w:p w:rsidR="00897E87" w:rsidRPr="00897E87" w:rsidRDefault="00897E87" w:rsidP="00897E87">
      <w:pPr>
        <w:ind w:left="720" w:firstLine="720"/>
        <w:jc w:val="both"/>
      </w:pPr>
      <w:r w:rsidRPr="00897E87">
        <w:rPr>
          <w:b/>
          <w:bCs/>
        </w:rPr>
        <w:t>(1) </w:t>
      </w:r>
      <w:r w:rsidRPr="00897E87">
        <w:t>Recreational marinas.</w:t>
      </w:r>
    </w:p>
    <w:p w:rsidR="00897E87" w:rsidRPr="00897E87" w:rsidRDefault="00897E87" w:rsidP="00897E87">
      <w:pPr>
        <w:ind w:left="720" w:firstLine="720"/>
        <w:jc w:val="both"/>
      </w:pPr>
      <w:r w:rsidRPr="00897E87">
        <w:rPr>
          <w:b/>
          <w:bCs/>
        </w:rPr>
        <w:t>(2) </w:t>
      </w:r>
      <w:r w:rsidRPr="00897E87">
        <w:t>Rental of personal watercraft.</w:t>
      </w:r>
    </w:p>
    <w:p w:rsidR="00897E87" w:rsidRPr="00897E87" w:rsidRDefault="00897E87" w:rsidP="00897E87">
      <w:pPr>
        <w:ind w:left="720" w:firstLine="720"/>
        <w:jc w:val="both"/>
      </w:pPr>
      <w:r w:rsidRPr="00897E87">
        <w:rPr>
          <w:b/>
          <w:bCs/>
        </w:rPr>
        <w:t>(3) </w:t>
      </w:r>
      <w:r w:rsidRPr="00897E87">
        <w:t>Public parks, playgrounds and other open space, whether active or passive.</w:t>
      </w:r>
    </w:p>
    <w:p w:rsidR="00897E87" w:rsidRPr="00897E87" w:rsidRDefault="00897E87" w:rsidP="00897E87">
      <w:pPr>
        <w:ind w:left="720" w:firstLine="720"/>
        <w:jc w:val="both"/>
      </w:pPr>
      <w:r w:rsidRPr="00897E87">
        <w:rPr>
          <w:b/>
          <w:bCs/>
        </w:rPr>
        <w:t>(4) </w:t>
      </w:r>
      <w:r w:rsidRPr="00897E87">
        <w:t>Public conservation areas.</w:t>
      </w:r>
    </w:p>
    <w:p w:rsidR="00897E87" w:rsidRPr="00897E87" w:rsidRDefault="00897E87" w:rsidP="00897E87">
      <w:pPr>
        <w:ind w:left="1440"/>
        <w:jc w:val="both"/>
      </w:pPr>
      <w:r w:rsidRPr="00897E87">
        <w:rPr>
          <w:b/>
          <w:bCs/>
        </w:rPr>
        <w:t>(5) </w:t>
      </w:r>
      <w:r w:rsidRPr="00897E87">
        <w:t>Such educational, recreational or ecotourism structures and activities as may be permitted by relevant governmental agencies having jurisdiction over this section of the City, including observation decks, overlooks, scenic/nature trails, environmental interpretation stations and like and similar uses, including normal and customary parking and ancillary uses.</w:t>
      </w:r>
    </w:p>
    <w:p w:rsidR="00897E87" w:rsidRPr="00897E87" w:rsidRDefault="00897E87" w:rsidP="00897E87">
      <w:pPr>
        <w:ind w:left="720" w:firstLine="720"/>
        <w:jc w:val="both"/>
      </w:pPr>
      <w:r w:rsidRPr="00897E87">
        <w:rPr>
          <w:b/>
          <w:bCs/>
        </w:rPr>
        <w:t>(6) </w:t>
      </w:r>
      <w:r w:rsidRPr="00897E87">
        <w:t>Public utility (central) substations and public utility cabinets.</w:t>
      </w:r>
    </w:p>
    <w:p w:rsidR="00897E87" w:rsidRPr="00897E87" w:rsidRDefault="00897E87" w:rsidP="00897E87">
      <w:pPr>
        <w:ind w:left="1440"/>
        <w:jc w:val="both"/>
      </w:pPr>
      <w:r w:rsidRPr="00897E87">
        <w:rPr>
          <w:b/>
          <w:bCs/>
        </w:rPr>
        <w:t>(7) </w:t>
      </w:r>
      <w:r w:rsidRPr="00897E87">
        <w:t>Such environmental protection measures, structures and/or activities as may be required by relevant governmental agencies having jurisdiction over this section of the City.</w:t>
      </w:r>
    </w:p>
    <w:p w:rsidR="00897E87" w:rsidRPr="00897E87" w:rsidRDefault="00897E87" w:rsidP="00897E87">
      <w:pPr>
        <w:ind w:left="720"/>
        <w:jc w:val="both"/>
      </w:pPr>
      <w:r w:rsidRPr="00897E87">
        <w:rPr>
          <w:b/>
          <w:bCs/>
        </w:rPr>
        <w:t>D. </w:t>
      </w:r>
      <w:r w:rsidRPr="00897E87">
        <w:t>Bulk requirements for principal and accessory structures: no requirements established. This chapter defers specific requirements for physical development in the Bayside Conservation Zone to the various governmental agencies having jurisdiction over this section of the City.</w:t>
      </w:r>
    </w:p>
    <w:p w:rsidR="00897E87" w:rsidRPr="00897E87" w:rsidRDefault="00897E87" w:rsidP="00897E87">
      <w:pPr>
        <w:jc w:val="both"/>
        <w:rPr>
          <w:b/>
          <w:bCs/>
        </w:rPr>
      </w:pPr>
      <w:r w:rsidRPr="00897E87">
        <w:t>§ 276-14.1</w:t>
      </w:r>
      <w:r>
        <w:t xml:space="preserve"> </w:t>
      </w:r>
      <w:r w:rsidRPr="00897E87">
        <w:rPr>
          <w:b/>
          <w:bCs/>
        </w:rPr>
        <w:t>IC Inlet Conservation.</w:t>
      </w:r>
    </w:p>
    <w:p w:rsidR="00897E87" w:rsidRPr="00897E87" w:rsidRDefault="00897E87" w:rsidP="00897E87">
      <w:pPr>
        <w:ind w:left="720"/>
        <w:jc w:val="both"/>
      </w:pPr>
      <w:r w:rsidRPr="00897E87">
        <w:rPr>
          <w:b/>
          <w:bCs/>
        </w:rPr>
        <w:t>A. </w:t>
      </w:r>
      <w:r w:rsidRPr="00897E87">
        <w:t xml:space="preserve">Purpose statement. North Wildwood's Hereford Inlet is a waterway connecting the Atlantic Ocean to the bay at the </w:t>
      </w:r>
      <w:proofErr w:type="spellStart"/>
      <w:r w:rsidRPr="00897E87">
        <w:t>Anglesea</w:t>
      </w:r>
      <w:proofErr w:type="spellEnd"/>
      <w:r w:rsidRPr="00897E87">
        <w:t xml:space="preserve"> section of the City. While unofficially navigable, Hereford Inlet is an ever-changing tidal channel whose waters, until recently, threatened to claim the lands along the City's northern edge. The City has completed installation of a stone and masonry seawall along Hereford Inlet to stabilize and protect North Wildwood's northern shoreline from tidal erosion. The Inlet Conservation Zone was crafted to recognize the natural environment along Hereford Inlet and to limit the land uses permitted in this area accordingly. The regulations established for the Inlet Conservation Zone are those of the City of North Wildwood. While such regulations were designed to conform with NJDEP CAFRA and the NJDEP Coastal Zone Management (CZM) Rules, they do not substitute for CAFRA, the CZM, or any other law, code, rule or regulation established by any state or federal agency. All development within the Inlet Conservation Zone shall comply with such laws, codes, rules and regulations as applicable.</w:t>
      </w:r>
    </w:p>
    <w:p w:rsidR="00897E87" w:rsidRPr="00897E87" w:rsidRDefault="00897E87" w:rsidP="00897E87">
      <w:pPr>
        <w:ind w:left="720"/>
        <w:jc w:val="both"/>
      </w:pPr>
      <w:r w:rsidRPr="00897E87">
        <w:rPr>
          <w:b/>
          <w:bCs/>
        </w:rPr>
        <w:t>B. </w:t>
      </w:r>
      <w:r w:rsidRPr="00897E87">
        <w:t xml:space="preserve">All structures and uses in the Inlet Conservation Zone shall be considered conditional structures and uses and shall be subject to approval by the Planning </w:t>
      </w:r>
      <w:del w:id="121" w:author="rtbelasco" w:date="2018-11-28T17:22:00Z">
        <w:r w:rsidRPr="00897E87" w:rsidDel="002C059F">
          <w:delText>or Zoning Board</w:delText>
        </w:r>
      </w:del>
      <w:ins w:id="122" w:author="rtbelasco" w:date="2018-11-28T17:22:00Z">
        <w:r w:rsidR="002C059F">
          <w:t>Board</w:t>
        </w:r>
      </w:ins>
      <w:del w:id="123" w:author="rtbelasco" w:date="2018-11-28T17:22:00Z">
        <w:r w:rsidRPr="00897E87" w:rsidDel="002C059F">
          <w:delText>, as the case may be</w:delText>
        </w:r>
      </w:del>
      <w:r w:rsidRPr="00897E87">
        <w:t>.</w:t>
      </w:r>
    </w:p>
    <w:p w:rsidR="00897E87" w:rsidRPr="00897E87" w:rsidRDefault="00897E87" w:rsidP="00897E87">
      <w:pPr>
        <w:ind w:left="720"/>
        <w:jc w:val="both"/>
      </w:pPr>
      <w:r w:rsidRPr="00897E87">
        <w:rPr>
          <w:b/>
          <w:bCs/>
        </w:rPr>
        <w:t>C. </w:t>
      </w:r>
      <w:r w:rsidRPr="00897E87">
        <w:t>Conditionally permitted principal and accessory structures and uses (such uses may be freestanding or combined with other permitted uses on a lot):</w:t>
      </w:r>
    </w:p>
    <w:p w:rsidR="00897E87" w:rsidRPr="00897E87" w:rsidRDefault="00897E87" w:rsidP="007F1451">
      <w:pPr>
        <w:ind w:left="720" w:firstLine="720"/>
        <w:jc w:val="both"/>
      </w:pPr>
      <w:r w:rsidRPr="007F1451">
        <w:rPr>
          <w:b/>
          <w:bCs/>
        </w:rPr>
        <w:t>(1)</w:t>
      </w:r>
      <w:r w:rsidR="007F1451">
        <w:rPr>
          <w:b/>
          <w:bCs/>
        </w:rPr>
        <w:t xml:space="preserve"> </w:t>
      </w:r>
      <w:r w:rsidRPr="00897E87">
        <w:t>Passive public open space and public conservation areas.</w:t>
      </w:r>
    </w:p>
    <w:p w:rsidR="00897E87" w:rsidRPr="00897E87" w:rsidRDefault="00897E87" w:rsidP="007F1451">
      <w:pPr>
        <w:ind w:left="1440"/>
        <w:jc w:val="both"/>
      </w:pPr>
      <w:r w:rsidRPr="007F1451">
        <w:rPr>
          <w:b/>
          <w:bCs/>
        </w:rPr>
        <w:t>(2) </w:t>
      </w:r>
      <w:r w:rsidRPr="00897E87">
        <w:t>Such educational, recreational or ecotourism structures and activities as may be permitted by relevant governmental agencies having jurisdiction over this section of the City, including observation decks, overlooks, scenic/nature trails, environmental interpretation stations and like and similar uses, including parking and ancillary uses normal and customary to such uses.</w:t>
      </w:r>
    </w:p>
    <w:p w:rsidR="00897E87" w:rsidRPr="00897E87" w:rsidRDefault="00897E87" w:rsidP="007F1451">
      <w:pPr>
        <w:ind w:left="720" w:firstLine="720"/>
        <w:jc w:val="both"/>
      </w:pPr>
      <w:r w:rsidRPr="007F1451">
        <w:rPr>
          <w:b/>
          <w:bCs/>
        </w:rPr>
        <w:t>(3) </w:t>
      </w:r>
      <w:r w:rsidRPr="00897E87">
        <w:t>Public utility cabinets.</w:t>
      </w:r>
    </w:p>
    <w:p w:rsidR="00897E87" w:rsidRPr="00897E87" w:rsidRDefault="00897E87" w:rsidP="007F1451">
      <w:pPr>
        <w:ind w:left="1440"/>
        <w:jc w:val="both"/>
      </w:pPr>
      <w:r w:rsidRPr="007F1451">
        <w:rPr>
          <w:b/>
          <w:bCs/>
        </w:rPr>
        <w:t>(4) </w:t>
      </w:r>
      <w:r w:rsidRPr="00897E87">
        <w:t>Such environmental protection measures, structures and/or activities as may be required by relevant governmental agencies having jurisdiction over this section of the City.</w:t>
      </w:r>
    </w:p>
    <w:p w:rsidR="00897E87" w:rsidRPr="00897E87" w:rsidRDefault="00897E87" w:rsidP="007F1451">
      <w:pPr>
        <w:ind w:left="720"/>
        <w:jc w:val="both"/>
      </w:pPr>
      <w:r w:rsidRPr="007F1451">
        <w:rPr>
          <w:b/>
          <w:bCs/>
        </w:rPr>
        <w:t>D. </w:t>
      </w:r>
      <w:r w:rsidRPr="00897E87">
        <w:t>Bulk requirements for principal and accessory structures: no requirements established. This chapter defers specific requirements for physical development in the Inlet Conservation Zone to the various governmental agencies having jurisdiction over this section of the City.</w:t>
      </w:r>
    </w:p>
    <w:p w:rsidR="00897E87" w:rsidRPr="00897E87" w:rsidRDefault="00897E87" w:rsidP="00897E87">
      <w:pPr>
        <w:jc w:val="both"/>
        <w:rPr>
          <w:b/>
          <w:bCs/>
        </w:rPr>
      </w:pPr>
      <w:r w:rsidRPr="007F1451">
        <w:t>§ 276-14.2</w:t>
      </w:r>
      <w:r w:rsidR="007F1451">
        <w:t xml:space="preserve"> </w:t>
      </w:r>
      <w:r w:rsidRPr="007F1451">
        <w:rPr>
          <w:b/>
          <w:bCs/>
        </w:rPr>
        <w:t>OC Oceanside Conservation.</w:t>
      </w:r>
    </w:p>
    <w:p w:rsidR="00897E87" w:rsidRPr="00897E87" w:rsidRDefault="00897E87" w:rsidP="007F1451">
      <w:pPr>
        <w:ind w:left="720"/>
        <w:jc w:val="both"/>
      </w:pPr>
      <w:r w:rsidRPr="007F1451">
        <w:rPr>
          <w:b/>
          <w:bCs/>
        </w:rPr>
        <w:t>A. </w:t>
      </w:r>
      <w:r w:rsidRPr="00897E87">
        <w:t>Purpose statement. As a seaside resort, North Wildwood's economic health is inextricably tied to the beach and ocean. Recognizing the special nature and economic opportunities presented by these elements, the Oceanside Conservation Zone was created to allow for unique and imaginative development and uses while protecting and preserving the precious environmental resources in this area. Regulations for the Oceanside Conservation Zone reinforce the City's policy to ensure the continued unobstructed view from the Boardwalk to the beach and ocean, to ensure continued use of these resources for the City's residents and visitors, and to ensure the vitality of the beach as a natural resource. The regulations established for the Oceanside Conservation Zone are those of the City of North Wildwood. While such regulations were designed to conform with NJDEP CAFRA and the NJDEP Coastal Zone Management (CZM) Rules, they do not substitute for CAFRA, the CZM, or any other law, code, rule or regulation established by any state or federal agency. All development within the Oceanside Conservation Zone shall comply with such laws, codes, rules and regulations as applicable.</w:t>
      </w:r>
    </w:p>
    <w:p w:rsidR="00897E87" w:rsidRPr="00897E87" w:rsidRDefault="00897E87" w:rsidP="007F1451">
      <w:pPr>
        <w:ind w:left="720"/>
        <w:jc w:val="both"/>
      </w:pPr>
      <w:r w:rsidRPr="007F1451">
        <w:rPr>
          <w:b/>
          <w:bCs/>
        </w:rPr>
        <w:t>B. </w:t>
      </w:r>
      <w:r w:rsidRPr="00897E87">
        <w:t xml:space="preserve">All structures and uses in the Oceanside Conservation Zone shall be considered conditional structures and uses and shall be subject to approval by the Planning </w:t>
      </w:r>
      <w:del w:id="124" w:author="rtbelasco" w:date="2018-11-28T17:22:00Z">
        <w:r w:rsidRPr="00897E87" w:rsidDel="002C059F">
          <w:delText>or Zoning Board of Adjustment, as the case may be</w:delText>
        </w:r>
      </w:del>
      <w:ins w:id="125" w:author="rtbelasco" w:date="2018-11-28T17:22:00Z">
        <w:r w:rsidR="002C059F">
          <w:t>Board</w:t>
        </w:r>
      </w:ins>
      <w:r w:rsidRPr="00897E87">
        <w:t>.</w:t>
      </w:r>
    </w:p>
    <w:p w:rsidR="00897E87" w:rsidRPr="00897E87" w:rsidRDefault="00897E87" w:rsidP="007F1451">
      <w:pPr>
        <w:ind w:left="720"/>
        <w:jc w:val="both"/>
      </w:pPr>
      <w:r w:rsidRPr="007F1451">
        <w:rPr>
          <w:b/>
          <w:bCs/>
        </w:rPr>
        <w:t>C. </w:t>
      </w:r>
      <w:r w:rsidRPr="00897E87">
        <w:t>Conditionally permitted principal and accessory structures and uses:</w:t>
      </w:r>
    </w:p>
    <w:p w:rsidR="00897E87" w:rsidRPr="00897E87" w:rsidRDefault="00897E87" w:rsidP="007F1451">
      <w:pPr>
        <w:ind w:left="720" w:firstLine="720"/>
        <w:jc w:val="both"/>
      </w:pPr>
      <w:r w:rsidRPr="007F1451">
        <w:rPr>
          <w:b/>
          <w:bCs/>
        </w:rPr>
        <w:t>(1) </w:t>
      </w:r>
      <w:r w:rsidRPr="00897E87">
        <w:t>Public open space and bathing beaches.</w:t>
      </w:r>
    </w:p>
    <w:p w:rsidR="00897E87" w:rsidRPr="00897E87" w:rsidRDefault="00897E87" w:rsidP="007F1451">
      <w:pPr>
        <w:ind w:left="1440"/>
        <w:jc w:val="both"/>
      </w:pPr>
      <w:r w:rsidRPr="007F1451">
        <w:rPr>
          <w:b/>
          <w:bCs/>
        </w:rPr>
        <w:t>(2) </w:t>
      </w:r>
      <w:r w:rsidRPr="00897E87">
        <w:t>Such shore/environmental protection measures, structures and/or activities as may be required by relevant governmental agencies having jurisdiction over this section of the City.</w:t>
      </w:r>
    </w:p>
    <w:p w:rsidR="00897E87" w:rsidRPr="00897E87" w:rsidRDefault="00897E87" w:rsidP="007F1451">
      <w:pPr>
        <w:ind w:left="1440"/>
        <w:jc w:val="both"/>
      </w:pPr>
      <w:r w:rsidRPr="007F1451">
        <w:rPr>
          <w:b/>
          <w:bCs/>
        </w:rPr>
        <w:t>(3) </w:t>
      </w:r>
      <w:r w:rsidRPr="00897E87">
        <w:t xml:space="preserve">Such educational, recreational or ecotourism structures and activities as may be permitted by relevant governmental agencies having jurisdiction over this section of the City, including pedestrian </w:t>
      </w:r>
      <w:proofErr w:type="spellStart"/>
      <w:r w:rsidRPr="00897E87">
        <w:t>accessways</w:t>
      </w:r>
      <w:proofErr w:type="spellEnd"/>
      <w:r w:rsidRPr="00897E87">
        <w:t>, observation decks, overlooks, scenic/nature trails, environmental interpretation stations, play stations/structures, and like and similar uses, including ancillary uses normal and customary to such uses.</w:t>
      </w:r>
    </w:p>
    <w:p w:rsidR="00897E87" w:rsidRPr="00897E87" w:rsidRDefault="00897E87" w:rsidP="007F1451">
      <w:pPr>
        <w:ind w:left="1440"/>
        <w:jc w:val="both"/>
      </w:pPr>
      <w:r w:rsidRPr="007F1451">
        <w:rPr>
          <w:b/>
          <w:bCs/>
        </w:rPr>
        <w:t>(4) </w:t>
      </w:r>
      <w:r w:rsidRPr="00897E87">
        <w:t>Temporary seasonal recreation, entertainment and/or athletic activities and/or events, including temporary facilities for same.</w:t>
      </w:r>
    </w:p>
    <w:p w:rsidR="00897E87" w:rsidRPr="00897E87" w:rsidRDefault="00897E87" w:rsidP="007F1451">
      <w:pPr>
        <w:ind w:left="1440"/>
        <w:jc w:val="both"/>
      </w:pPr>
      <w:r w:rsidRPr="007F1451">
        <w:rPr>
          <w:b/>
          <w:bCs/>
        </w:rPr>
        <w:t>(5) </w:t>
      </w:r>
      <w:r w:rsidRPr="00897E87">
        <w:t>Seasonal recreation and/or tourist-related concessions and other commercial activities not involving permanent structures.</w:t>
      </w:r>
    </w:p>
    <w:p w:rsidR="00897E87" w:rsidRPr="00897E87" w:rsidRDefault="00897E87" w:rsidP="007F1451">
      <w:pPr>
        <w:ind w:left="1440"/>
        <w:jc w:val="both"/>
      </w:pPr>
      <w:r w:rsidRPr="007F1451">
        <w:rPr>
          <w:b/>
          <w:bCs/>
        </w:rPr>
        <w:t>(6) </w:t>
      </w:r>
      <w:r w:rsidRPr="00897E87">
        <w:t>Governmentally sponsored public safety and public use structures, uses and amenities designed to service the beach and Boardwalk.</w:t>
      </w:r>
    </w:p>
    <w:p w:rsidR="00897E87" w:rsidRPr="00897E87" w:rsidRDefault="00897E87" w:rsidP="007F1451">
      <w:pPr>
        <w:ind w:left="1440"/>
        <w:jc w:val="both"/>
      </w:pPr>
      <w:r w:rsidRPr="007F1451">
        <w:rPr>
          <w:b/>
          <w:bCs/>
        </w:rPr>
        <w:t>(7) </w:t>
      </w:r>
      <w:r w:rsidRPr="00897E87">
        <w:t>Grading and maintenance of beach land in accordance with a beach maintenance plan approved by the NJDEP and with an expressed written permit issued by the City's Public Works Department.</w:t>
      </w:r>
    </w:p>
    <w:p w:rsidR="00897E87" w:rsidRPr="00897E87" w:rsidRDefault="00897E87" w:rsidP="007F1451">
      <w:pPr>
        <w:ind w:left="720"/>
        <w:jc w:val="both"/>
      </w:pPr>
      <w:r w:rsidRPr="007F1451">
        <w:rPr>
          <w:b/>
          <w:bCs/>
        </w:rPr>
        <w:t>D. </w:t>
      </w:r>
      <w:r w:rsidRPr="00897E87">
        <w:t>Bulk requirements for principal and accessory structures: no requirements established. This chapter defers specific requirements for physical development in the Oceanside Conservation Zone to the various governmental agencies having jurisdiction over this section of the City.</w:t>
      </w:r>
    </w:p>
    <w:p w:rsidR="00897E87" w:rsidRPr="00897E87" w:rsidRDefault="00897E87" w:rsidP="00897E87">
      <w:pPr>
        <w:jc w:val="both"/>
        <w:rPr>
          <w:b/>
          <w:bCs/>
        </w:rPr>
      </w:pPr>
      <w:r w:rsidRPr="007F1451">
        <w:t>§ 276-14.3</w:t>
      </w:r>
      <w:r w:rsidR="007F1451" w:rsidRPr="007F1451">
        <w:t xml:space="preserve"> </w:t>
      </w:r>
      <w:r w:rsidRPr="007F1451">
        <w:rPr>
          <w:b/>
          <w:bCs/>
        </w:rPr>
        <w:t>ROSE Recreation, Open Space and Education.</w:t>
      </w:r>
    </w:p>
    <w:p w:rsidR="00897E87" w:rsidRPr="00897E87" w:rsidRDefault="00897E87" w:rsidP="007F1451">
      <w:pPr>
        <w:ind w:left="720"/>
        <w:jc w:val="both"/>
      </w:pPr>
      <w:r w:rsidRPr="007F1451">
        <w:rPr>
          <w:b/>
          <w:bCs/>
        </w:rPr>
        <w:t>A. </w:t>
      </w:r>
      <w:r w:rsidRPr="00897E87">
        <w:t>Purpose statement. The Recreation, Open Space and Education (ROSE) Zoning District is intended to provide for diverse active and passive recreation activities, preserve open space and host a variety of educational facilities for people of varied age groups and abilities. The 2010 Comprehensive Master Plan recognized the development pressures facing the City of North Wildwood and the risk that such pressures place on the City's recreation, open space and educational facilities and recommended the creation of a new ROSE zoning classification for these valuable assets.</w:t>
      </w:r>
    </w:p>
    <w:p w:rsidR="00897E87" w:rsidRPr="00897E87" w:rsidRDefault="00897E87" w:rsidP="007F1451">
      <w:pPr>
        <w:ind w:left="720"/>
        <w:jc w:val="both"/>
      </w:pPr>
      <w:r w:rsidRPr="007F1451">
        <w:rPr>
          <w:b/>
          <w:bCs/>
        </w:rPr>
        <w:t>B. </w:t>
      </w:r>
      <w:r w:rsidRPr="00897E87">
        <w:t xml:space="preserve">Conditional uses permitted. All uses and structures in the Recreation, Open Space and Education Zoning District shall be considered conditional structures and uses and shall be subject to approval by the Planning </w:t>
      </w:r>
      <w:del w:id="126" w:author="rtbelasco" w:date="2018-11-28T17:23:00Z">
        <w:r w:rsidRPr="00897E87" w:rsidDel="002C059F">
          <w:delText>or Zoning Board, as the case may be</w:delText>
        </w:r>
      </w:del>
      <w:ins w:id="127" w:author="rtbelasco" w:date="2018-11-28T17:23:00Z">
        <w:r w:rsidR="002C059F">
          <w:t>Board</w:t>
        </w:r>
      </w:ins>
      <w:r w:rsidRPr="00897E87">
        <w:t>.</w:t>
      </w:r>
    </w:p>
    <w:p w:rsidR="00897E87" w:rsidRPr="00897E87" w:rsidRDefault="00897E87" w:rsidP="007F1451">
      <w:pPr>
        <w:ind w:left="720" w:firstLine="720"/>
        <w:jc w:val="both"/>
      </w:pPr>
      <w:r w:rsidRPr="007F1451">
        <w:rPr>
          <w:b/>
          <w:bCs/>
        </w:rPr>
        <w:t>(1) </w:t>
      </w:r>
      <w:r w:rsidRPr="00897E87">
        <w:t>Permitted conditional uses:</w:t>
      </w:r>
    </w:p>
    <w:p w:rsidR="00897E87" w:rsidRPr="00897E87" w:rsidRDefault="00897E87" w:rsidP="007F1451">
      <w:pPr>
        <w:ind w:left="2160"/>
        <w:jc w:val="both"/>
      </w:pPr>
      <w:r w:rsidRPr="007F1451">
        <w:rPr>
          <w:b/>
          <w:bCs/>
        </w:rPr>
        <w:t>(a) </w:t>
      </w:r>
      <w:r w:rsidRPr="00897E87">
        <w:t>Passive or active public open space, including public parks, public conservation areas, playgrounds, athletic fields and public purpose buildings and uses.</w:t>
      </w:r>
    </w:p>
    <w:p w:rsidR="00897E87" w:rsidRPr="00897E87" w:rsidRDefault="00897E87" w:rsidP="007F1451">
      <w:pPr>
        <w:ind w:left="2160"/>
        <w:jc w:val="both"/>
      </w:pPr>
      <w:r w:rsidRPr="007F1451">
        <w:rPr>
          <w:b/>
          <w:bCs/>
        </w:rPr>
        <w:t>(b) </w:t>
      </w:r>
      <w:r w:rsidRPr="00897E87">
        <w:t>Indoor public recreation facilities owned and operated by the City of North Wildwood.</w:t>
      </w:r>
    </w:p>
    <w:p w:rsidR="00897E87" w:rsidRPr="00897E87" w:rsidRDefault="00897E87" w:rsidP="007F1451">
      <w:pPr>
        <w:ind w:left="2160"/>
        <w:jc w:val="both"/>
      </w:pPr>
      <w:r w:rsidRPr="007F1451">
        <w:rPr>
          <w:b/>
          <w:bCs/>
        </w:rPr>
        <w:t>(c) </w:t>
      </w:r>
      <w:r w:rsidRPr="00897E87">
        <w:t>Places of worship which consist of commonly known, recognized and long-established sects or denominations.</w:t>
      </w:r>
    </w:p>
    <w:p w:rsidR="00897E87" w:rsidRPr="00897E87" w:rsidRDefault="00897E87" w:rsidP="007F1451">
      <w:pPr>
        <w:ind w:left="1440" w:firstLine="720"/>
        <w:jc w:val="both"/>
      </w:pPr>
      <w:r w:rsidRPr="007F1451">
        <w:rPr>
          <w:b/>
          <w:bCs/>
        </w:rPr>
        <w:t>(d)</w:t>
      </w:r>
      <w:r w:rsidR="007F1451">
        <w:t xml:space="preserve"> </w:t>
      </w:r>
      <w:r w:rsidRPr="00897E87">
        <w:t>A nonprofit IRS-certified 501 c.3 institution.</w:t>
      </w:r>
    </w:p>
    <w:p w:rsidR="00897E87" w:rsidRPr="00897E87" w:rsidRDefault="00897E87" w:rsidP="007F1451">
      <w:pPr>
        <w:ind w:left="2160"/>
        <w:jc w:val="both"/>
      </w:pPr>
      <w:r w:rsidRPr="007F1451">
        <w:rPr>
          <w:b/>
          <w:bCs/>
        </w:rPr>
        <w:t>(e) </w:t>
      </w:r>
      <w:r w:rsidRPr="00897E87">
        <w:t>Traditional public, private and parochial schools, serving grades pre-K-12, under the authority of the New Jersey Department of Education and subject to site plan approval by the Planning Board.</w:t>
      </w:r>
    </w:p>
    <w:p w:rsidR="00897E87" w:rsidRPr="00897E87" w:rsidRDefault="00897E87" w:rsidP="007F1451">
      <w:pPr>
        <w:ind w:left="2160"/>
        <w:jc w:val="both"/>
      </w:pPr>
      <w:r w:rsidRPr="007F1451">
        <w:rPr>
          <w:b/>
          <w:bCs/>
        </w:rPr>
        <w:t>(f) </w:t>
      </w:r>
      <w:r w:rsidRPr="00897E87">
        <w:t>Structures and uses related to the preservation and interpretation of the historic Hereford Lighthouse and adjacent Hereford Inlet Lifesaving Station and/or present use as a New Jersey Marine State Police Station.</w:t>
      </w:r>
    </w:p>
    <w:p w:rsidR="00897E87" w:rsidRPr="00897E87" w:rsidRDefault="00897E87" w:rsidP="007F1451">
      <w:pPr>
        <w:ind w:left="1440" w:firstLine="720"/>
        <w:jc w:val="both"/>
      </w:pPr>
      <w:r w:rsidRPr="007F1451">
        <w:rPr>
          <w:b/>
          <w:bCs/>
        </w:rPr>
        <w:t>(g) </w:t>
      </w:r>
      <w:r w:rsidRPr="00897E87">
        <w:t>Parking and ancillary uses normal and customary to such uses.</w:t>
      </w:r>
    </w:p>
    <w:p w:rsidR="00897E87" w:rsidRDefault="00897E87" w:rsidP="007F1451">
      <w:pPr>
        <w:ind w:left="1440" w:firstLine="720"/>
        <w:jc w:val="both"/>
        <w:rPr>
          <w:ins w:id="128" w:author="rtbelasco" w:date="2018-11-29T01:19:00Z"/>
        </w:rPr>
      </w:pPr>
      <w:r w:rsidRPr="007F1451">
        <w:rPr>
          <w:b/>
          <w:bCs/>
        </w:rPr>
        <w:t>(h) </w:t>
      </w:r>
      <w:r w:rsidRPr="00897E87">
        <w:t>Municipal storage facilities attendant to such uses.</w:t>
      </w:r>
    </w:p>
    <w:p w:rsidR="007946A8" w:rsidRDefault="00005C1F">
      <w:pPr>
        <w:ind w:left="2160"/>
        <w:jc w:val="both"/>
        <w:pPrChange w:id="129" w:author="rtbelasco" w:date="2018-11-29T01:20:00Z">
          <w:pPr>
            <w:ind w:left="1440" w:firstLine="720"/>
            <w:jc w:val="both"/>
          </w:pPr>
        </w:pPrChange>
      </w:pPr>
      <w:ins w:id="130" w:author="rtbelasco" w:date="2018-11-29T01:19:00Z">
        <w:r>
          <w:rPr>
            <w:b/>
            <w:bCs/>
          </w:rPr>
          <w:t>(</w:t>
        </w:r>
        <w:proofErr w:type="spellStart"/>
        <w:r>
          <w:rPr>
            <w:b/>
            <w:bCs/>
          </w:rPr>
          <w:t>i</w:t>
        </w:r>
        <w:proofErr w:type="spellEnd"/>
        <w:r>
          <w:rPr>
            <w:b/>
            <w:bCs/>
          </w:rPr>
          <w:t xml:space="preserve">) </w:t>
        </w:r>
      </w:ins>
      <w:ins w:id="131" w:author="rtbelasco" w:date="2018-11-29T01:20:00Z">
        <w:r>
          <w:t>Wireless antennas provided that new antennas utilize co-location or are installed on existing structures.</w:t>
        </w:r>
      </w:ins>
    </w:p>
    <w:p w:rsidR="00897E87" w:rsidRPr="00897E87" w:rsidRDefault="00897E87" w:rsidP="007F1451">
      <w:pPr>
        <w:ind w:left="720" w:firstLine="720"/>
        <w:jc w:val="both"/>
      </w:pPr>
      <w:r w:rsidRPr="007F1451">
        <w:rPr>
          <w:b/>
          <w:bCs/>
        </w:rPr>
        <w:t>(2) </w:t>
      </w:r>
      <w:r w:rsidRPr="00897E87">
        <w:t>Permitted conditional accessory structures:</w:t>
      </w:r>
    </w:p>
    <w:p w:rsidR="00897E87" w:rsidRPr="00897E87" w:rsidRDefault="00897E87" w:rsidP="007F1451">
      <w:pPr>
        <w:ind w:left="2160"/>
        <w:jc w:val="both"/>
      </w:pPr>
      <w:r w:rsidRPr="007F1451">
        <w:rPr>
          <w:b/>
          <w:bCs/>
        </w:rPr>
        <w:t>(a)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w:t>
      </w:r>
    </w:p>
    <w:p w:rsidR="00897E87" w:rsidRPr="00897E87" w:rsidRDefault="00897E87" w:rsidP="007F1451">
      <w:pPr>
        <w:ind w:left="2160"/>
        <w:jc w:val="both"/>
      </w:pPr>
      <w:r w:rsidRPr="007F1451">
        <w:rPr>
          <w:b/>
          <w:bCs/>
        </w:rPr>
        <w:t>(b) </w:t>
      </w:r>
      <w:r w:rsidRPr="00897E87">
        <w:t>Handicapped access to structures. A ramp to provide handicapped access to structures may encroach into the front, side or rear yard required for the permitted conditional use in the zoning district in which it is located, provided:</w:t>
      </w:r>
    </w:p>
    <w:p w:rsidR="00897E87" w:rsidRPr="00897E87" w:rsidRDefault="00897E87" w:rsidP="007F1451">
      <w:pPr>
        <w:ind w:left="2880"/>
        <w:jc w:val="both"/>
      </w:pPr>
      <w:r w:rsidRPr="007F1451">
        <w:rPr>
          <w:b/>
          <w:bCs/>
        </w:rPr>
        <w:t>[1] </w:t>
      </w:r>
      <w:r w:rsidRPr="00897E87">
        <w:t>The intrusion shall be into the front yard only if it is impossible to provide handicapped access to the side or rear of the residential premises.</w:t>
      </w:r>
    </w:p>
    <w:p w:rsidR="00897E87" w:rsidRPr="00897E87" w:rsidRDefault="00897E87" w:rsidP="007F1451">
      <w:pPr>
        <w:ind w:left="2160" w:firstLine="720"/>
        <w:jc w:val="both"/>
      </w:pPr>
      <w:r w:rsidRPr="007F1451">
        <w:rPr>
          <w:b/>
          <w:bCs/>
        </w:rPr>
        <w:t>[2] </w:t>
      </w:r>
      <w:r w:rsidRPr="00897E87">
        <w:t>A handicapped person resides or will reside in the dwelling.</w:t>
      </w:r>
    </w:p>
    <w:p w:rsidR="00897E87" w:rsidRPr="00897E87" w:rsidRDefault="00897E87" w:rsidP="007F1451">
      <w:pPr>
        <w:ind w:left="2880"/>
        <w:jc w:val="both"/>
      </w:pPr>
      <w:r w:rsidRPr="007F1451">
        <w:rPr>
          <w:b/>
          <w:bCs/>
        </w:rPr>
        <w:t>[3] </w:t>
      </w:r>
      <w:r w:rsidRPr="00897E87">
        <w:t xml:space="preserve">The intrusion into the front, side or rear yard shall </w:t>
      </w:r>
      <w:del w:id="132" w:author="rtbelasco" w:date="2018-11-29T00:44:00Z">
        <w:r w:rsidRPr="00897E87" w:rsidDel="00343584">
          <w:delText>not be allowed any closer than five feet to the applicable</w:delText>
        </w:r>
      </w:del>
      <w:ins w:id="133" w:author="rtbelasco" w:date="2018-11-29T00:44:00Z">
        <w:r w:rsidR="00343584">
          <w:t>permitted to extend directly to the</w:t>
        </w:r>
      </w:ins>
      <w:r w:rsidRPr="00897E87">
        <w:t xml:space="preserve"> property line.</w:t>
      </w:r>
    </w:p>
    <w:p w:rsidR="00897E87" w:rsidRPr="00897E87" w:rsidRDefault="00897E87" w:rsidP="007F1451">
      <w:pPr>
        <w:ind w:left="2880"/>
        <w:jc w:val="both"/>
      </w:pPr>
      <w:r w:rsidRPr="007F1451">
        <w:rPr>
          <w:b/>
          <w:bCs/>
        </w:rPr>
        <w:t>[4] </w:t>
      </w:r>
      <w:r w:rsidRPr="00897E87">
        <w:t>The applicant for handicapped access ramp approval shall demonstrate to the Zoning Officer that there is no other way than that proposed to construct a handicapped ramp so as not to protrude into the front, side or rear yard.</w:t>
      </w:r>
    </w:p>
    <w:p w:rsidR="00897E87" w:rsidRPr="00897E87" w:rsidRDefault="00897E87" w:rsidP="007F1451">
      <w:pPr>
        <w:ind w:left="2880"/>
        <w:jc w:val="both"/>
      </w:pPr>
      <w:r w:rsidRPr="007F1451">
        <w:rPr>
          <w:b/>
          <w:bCs/>
        </w:rPr>
        <w:t>[5] </w:t>
      </w:r>
      <w:r w:rsidRPr="00897E87">
        <w:t>The ramp shall be constructed so as to comply with all applicable construction standards as to size, slope and other details.</w:t>
      </w:r>
    </w:p>
    <w:p w:rsidR="00897E87" w:rsidRPr="00897E87" w:rsidRDefault="00897E87" w:rsidP="007F1451">
      <w:pPr>
        <w:ind w:left="2160"/>
        <w:jc w:val="both"/>
      </w:pPr>
      <w:r w:rsidRPr="007F1451">
        <w:rPr>
          <w:b/>
          <w:bCs/>
        </w:rPr>
        <w:t>(c) </w:t>
      </w:r>
      <w:r w:rsidRPr="00897E87">
        <w:t>Public utility lines for the transportation, distribution, or control of water, electricity, gas, oil, steam, CATV and telephone communications, and their supporting members, other than buildings or structures, shall not be required to be located on a lot, nor shall this chapter be interpreted as to prohibit the use of a property in any zone for the above uses. All public utility lines shall be located in the utility strip if paralleling the street and shall be installed underground as practical as possible.</w:t>
      </w:r>
    </w:p>
    <w:p w:rsidR="00897E87" w:rsidRPr="00897E87" w:rsidRDefault="00897E87" w:rsidP="007F1451">
      <w:pPr>
        <w:ind w:left="1440" w:firstLine="720"/>
        <w:jc w:val="both"/>
      </w:pPr>
      <w:r w:rsidRPr="007F1451">
        <w:rPr>
          <w:b/>
          <w:bCs/>
        </w:rPr>
        <w:t>(d) </w:t>
      </w:r>
      <w:r w:rsidRPr="00897E87">
        <w:t>Signs (see § </w:t>
      </w:r>
      <w:r w:rsidRPr="007F1451">
        <w:rPr>
          <w:b/>
          <w:bCs/>
        </w:rPr>
        <w:t>276-40</w:t>
      </w:r>
      <w:r w:rsidRPr="00897E87">
        <w:t>, requirements for signs).</w:t>
      </w:r>
    </w:p>
    <w:p w:rsidR="00897E87" w:rsidRPr="00897E87" w:rsidRDefault="00897E87" w:rsidP="007F1451">
      <w:pPr>
        <w:ind w:left="1440" w:firstLine="720"/>
        <w:jc w:val="both"/>
      </w:pPr>
      <w:r w:rsidRPr="007F1451">
        <w:rPr>
          <w:b/>
          <w:bCs/>
        </w:rPr>
        <w:t>(e) </w:t>
      </w:r>
      <w:r w:rsidRPr="00897E87">
        <w:t>Solar energy systems (see §§ </w:t>
      </w:r>
      <w:r w:rsidRPr="007F1451">
        <w:rPr>
          <w:b/>
          <w:bCs/>
        </w:rPr>
        <w:t>276-76</w:t>
      </w:r>
      <w:r w:rsidRPr="00897E87">
        <w:t> through </w:t>
      </w:r>
      <w:r w:rsidRPr="007F1451">
        <w:rPr>
          <w:b/>
          <w:bCs/>
        </w:rPr>
        <w:t>276-83</w:t>
      </w:r>
      <w:r w:rsidRPr="00897E87">
        <w:t>).</w:t>
      </w:r>
    </w:p>
    <w:p w:rsidR="00897E87" w:rsidRPr="00897E87" w:rsidRDefault="00897E87" w:rsidP="007F1451">
      <w:pPr>
        <w:ind w:firstLine="720"/>
        <w:jc w:val="both"/>
      </w:pPr>
      <w:r w:rsidRPr="007F1451">
        <w:rPr>
          <w:b/>
          <w:bCs/>
        </w:rPr>
        <w:t>C. </w:t>
      </w:r>
      <w:r w:rsidRPr="00897E87">
        <w:t>Area and yard requirements for permitted conditional uses and accessory structures.</w:t>
      </w:r>
    </w:p>
    <w:p w:rsidR="00897E87" w:rsidRPr="00897E87" w:rsidRDefault="00897E87" w:rsidP="007F1451">
      <w:pPr>
        <w:ind w:left="1440"/>
        <w:jc w:val="both"/>
      </w:pPr>
      <w:r w:rsidRPr="007F1451">
        <w:rPr>
          <w:b/>
          <w:bCs/>
        </w:rPr>
        <w:t>(1) </w:t>
      </w:r>
      <w:r w:rsidRPr="00897E87">
        <w:t>Other than maximum building height, which shall be a maximum of one story not to exceed 15 feet from the base flood elevation (BFE) (except for bleachers, lighting or observation structures, which shall be of a minimum height required to accomplish the desired function), no building controls are established for the ROSE Zoning District. All development shall be subject to conditional site plan review and approval. Lot requirements shall be appropriate for the development proposed and shall take into consideration appropriate setback, parking, landscaping, public space and ancillary uses.</w:t>
      </w:r>
    </w:p>
    <w:p w:rsidR="00897E87" w:rsidRPr="00897E87" w:rsidRDefault="00897E87" w:rsidP="007F1451">
      <w:pPr>
        <w:ind w:left="1440"/>
        <w:jc w:val="both"/>
      </w:pPr>
      <w:r w:rsidRPr="007F1451">
        <w:rPr>
          <w:b/>
          <w:bCs/>
        </w:rPr>
        <w:t>(2) </w:t>
      </w:r>
      <w:r w:rsidRPr="00897E87">
        <w:t>The above notwithstanding, bulk requirements for structures and uses required to support the mission of the historic Hereford Lighthouse and Hereford Inlet Lifesaving Station shall be consistent with the adopted period of interpretation for each of these facilities and conform to the United States Secretary of the Interior's standards for such structures as well as the New Jersey Register of Historic Places Act (N.J.S.A. 13:1B-15.128 et seq.).</w:t>
      </w:r>
    </w:p>
    <w:p w:rsidR="00897E87" w:rsidRPr="00897E87" w:rsidRDefault="00897E87" w:rsidP="007F1451">
      <w:pPr>
        <w:ind w:left="720"/>
        <w:jc w:val="both"/>
      </w:pPr>
      <w:r w:rsidRPr="007F1451">
        <w:rPr>
          <w:b/>
          <w:bCs/>
        </w:rPr>
        <w:t>D. </w:t>
      </w:r>
      <w:r w:rsidRPr="00897E87">
        <w:t xml:space="preserve">Minimum off-street parking. Each individual conditional use listed </w:t>
      </w:r>
      <w:proofErr w:type="spellStart"/>
      <w:r w:rsidRPr="00897E87">
        <w:t>hereinbelow</w:t>
      </w:r>
      <w:proofErr w:type="spellEnd"/>
      <w:r w:rsidRPr="00897E87">
        <w:t xml:space="preserve"> shall provide parking spaces according to the following minimum provisions:</w:t>
      </w:r>
    </w:p>
    <w:p w:rsidR="00897E87" w:rsidRPr="00897E87" w:rsidRDefault="00897E87" w:rsidP="007F1451">
      <w:pPr>
        <w:ind w:left="1440"/>
        <w:jc w:val="both"/>
      </w:pPr>
      <w:r w:rsidRPr="007F1451">
        <w:rPr>
          <w:b/>
          <w:bCs/>
        </w:rPr>
        <w:t>(1) </w:t>
      </w:r>
      <w:r w:rsidRPr="00897E87">
        <w:t>Places of worship shall provide one space per every three permanent seats. (One seat shall be considered 22 inches in calculating the capacity of pews or benches.)</w:t>
      </w:r>
    </w:p>
    <w:p w:rsidR="00897E87" w:rsidRPr="00897E87" w:rsidRDefault="00897E87" w:rsidP="007F1451">
      <w:pPr>
        <w:ind w:firstLine="720"/>
        <w:jc w:val="both"/>
      </w:pPr>
      <w:r w:rsidRPr="007F1451">
        <w:rPr>
          <w:b/>
          <w:bCs/>
        </w:rPr>
        <w:t>E. </w:t>
      </w:r>
      <w:r w:rsidRPr="00897E87">
        <w:t>Signs.</w:t>
      </w:r>
    </w:p>
    <w:p w:rsidR="00897E87" w:rsidRPr="00897E87" w:rsidRDefault="00897E87" w:rsidP="007F1451">
      <w:pPr>
        <w:ind w:left="1440"/>
        <w:jc w:val="both"/>
      </w:pPr>
      <w:r w:rsidRPr="007F1451">
        <w:rPr>
          <w:b/>
          <w:bCs/>
        </w:rPr>
        <w:t>(1) </w:t>
      </w:r>
      <w:r w:rsidRPr="00897E87">
        <w:t>Places of worship and schools: one freestanding sign not exceeding 15 square feet in area, 10 feet in height and set back at least five feet from all street and property lines, plus one attached sign not exceeding 25 square feet.</w:t>
      </w:r>
    </w:p>
    <w:p w:rsidR="00897E87" w:rsidRPr="00897E87" w:rsidRDefault="00897E87" w:rsidP="007F1451">
      <w:pPr>
        <w:ind w:left="720" w:firstLine="720"/>
        <w:jc w:val="both"/>
      </w:pPr>
      <w:r w:rsidRPr="007F1451">
        <w:rPr>
          <w:b/>
          <w:bCs/>
        </w:rPr>
        <w:t>(2) </w:t>
      </w:r>
      <w:r w:rsidRPr="00897E87">
        <w:t>See § </w:t>
      </w:r>
      <w:r w:rsidRPr="007F1451">
        <w:rPr>
          <w:b/>
          <w:bCs/>
        </w:rPr>
        <w:t>276-40</w:t>
      </w:r>
      <w:r w:rsidRPr="00897E87">
        <w:t> (requirements for signs) for additional standards.</w:t>
      </w:r>
    </w:p>
    <w:p w:rsidR="00897E87" w:rsidRPr="00897E87" w:rsidRDefault="00897E87" w:rsidP="00897E87">
      <w:pPr>
        <w:jc w:val="both"/>
        <w:rPr>
          <w:b/>
          <w:bCs/>
        </w:rPr>
      </w:pPr>
      <w:r w:rsidRPr="007F1451">
        <w:t>§ 276-14.4</w:t>
      </w:r>
      <w:r w:rsidR="007F1451" w:rsidRPr="007F1451">
        <w:t xml:space="preserve"> </w:t>
      </w:r>
      <w:r w:rsidRPr="007F1451">
        <w:rPr>
          <w:b/>
          <w:bCs/>
        </w:rPr>
        <w:t>General regulations for all conservation zones.</w:t>
      </w:r>
    </w:p>
    <w:p w:rsidR="00897E87" w:rsidRPr="00897E87" w:rsidRDefault="00897E87" w:rsidP="007F1451">
      <w:pPr>
        <w:jc w:val="both"/>
      </w:pPr>
      <w:r w:rsidRPr="007F1451">
        <w:rPr>
          <w:b/>
          <w:bCs/>
        </w:rPr>
        <w:t>A. </w:t>
      </w:r>
      <w:r w:rsidRPr="00897E87">
        <w:t>All seasonal activities may remain in place during the period of May 1 through October 31, provided that any structure required for said activities does not exceed 64 square feet in area, and further provided that no excavation, grading or filling is required for such structure.</w:t>
      </w:r>
    </w:p>
    <w:p w:rsidR="00897E87" w:rsidRPr="00897E87" w:rsidRDefault="00897E87" w:rsidP="00897E87">
      <w:pPr>
        <w:jc w:val="both"/>
      </w:pPr>
      <w:r w:rsidRPr="007F1451">
        <w:rPr>
          <w:b/>
          <w:bCs/>
        </w:rPr>
        <w:t>B. </w:t>
      </w:r>
      <w:r w:rsidRPr="00897E87">
        <w:t>Equipment or facilities not meeting such standards must be removed each day at the end of the hours of operation.</w:t>
      </w:r>
    </w:p>
    <w:p w:rsidR="00897E87" w:rsidRPr="00897E87" w:rsidRDefault="00897E87" w:rsidP="00897E87">
      <w:pPr>
        <w:jc w:val="both"/>
      </w:pPr>
      <w:r w:rsidRPr="007F1451">
        <w:rPr>
          <w:b/>
          <w:bCs/>
        </w:rPr>
        <w:t>C. </w:t>
      </w:r>
      <w:r w:rsidRPr="00897E87">
        <w:t>All uses are required to remove trash and recyclables daily.</w:t>
      </w:r>
    </w:p>
    <w:p w:rsidR="00897E87" w:rsidRPr="00897E87" w:rsidRDefault="00897E87" w:rsidP="00897E87">
      <w:pPr>
        <w:jc w:val="both"/>
      </w:pPr>
      <w:r w:rsidRPr="007F1451">
        <w:rPr>
          <w:b/>
          <w:bCs/>
        </w:rPr>
        <w:t>D.</w:t>
      </w:r>
      <w:r w:rsidR="007F1451">
        <w:rPr>
          <w:b/>
          <w:bCs/>
        </w:rPr>
        <w:t xml:space="preserve"> </w:t>
      </w:r>
      <w:r w:rsidRPr="00897E87">
        <w:t xml:space="preserve">Hours of operation: 10:00 a.m. to 5:30 p.m., unless otherwise approved by the Planning </w:t>
      </w:r>
      <w:del w:id="134" w:author="rtbelasco" w:date="2018-11-28T17:23:00Z">
        <w:r w:rsidRPr="00897E87" w:rsidDel="002C059F">
          <w:delText>or Zoning Board, as the case may be</w:delText>
        </w:r>
      </w:del>
      <w:ins w:id="135" w:author="rtbelasco" w:date="2018-11-28T17:23:00Z">
        <w:r w:rsidR="002C059F">
          <w:t>Board</w:t>
        </w:r>
      </w:ins>
      <w:r w:rsidRPr="00897E87">
        <w:t>, during the approval process.</w:t>
      </w:r>
    </w:p>
    <w:p w:rsidR="00897E87" w:rsidRPr="00897E87" w:rsidRDefault="00897E87" w:rsidP="00897E87">
      <w:pPr>
        <w:jc w:val="both"/>
      </w:pPr>
      <w:r w:rsidRPr="007F1451">
        <w:rPr>
          <w:b/>
          <w:bCs/>
        </w:rPr>
        <w:t>E. </w:t>
      </w:r>
      <w:r w:rsidRPr="00897E87">
        <w:t>Special event permits to allow uses to exceed such hours of operation may be issued by the City in accordance with its standard special event permit process. All special event permits shall include specific requirements for hours of operation, length of event and daily garbage and litter collection and removal.</w:t>
      </w:r>
    </w:p>
    <w:p w:rsidR="00897E87" w:rsidRPr="00897E87" w:rsidRDefault="00897E87" w:rsidP="00897E87">
      <w:pPr>
        <w:jc w:val="both"/>
        <w:rPr>
          <w:b/>
          <w:bCs/>
        </w:rPr>
      </w:pPr>
      <w:r w:rsidRPr="007F1451">
        <w:t>§ 276-15</w:t>
      </w:r>
      <w:r w:rsidR="007F1451">
        <w:t xml:space="preserve"> </w:t>
      </w:r>
      <w:r w:rsidRPr="007F1451">
        <w:rPr>
          <w:b/>
          <w:bCs/>
        </w:rPr>
        <w:t>R-1 Single-Family Residential.</w:t>
      </w:r>
    </w:p>
    <w:p w:rsidR="00897E87" w:rsidRPr="00897E87" w:rsidRDefault="00897E87" w:rsidP="00897E87">
      <w:pPr>
        <w:jc w:val="both"/>
      </w:pPr>
      <w:r w:rsidRPr="007F1451">
        <w:rPr>
          <w:b/>
          <w:bCs/>
        </w:rPr>
        <w:t>A. </w:t>
      </w:r>
      <w:r w:rsidRPr="00897E87">
        <w:t>Principal permitted uses on the land and in buildings.</w:t>
      </w:r>
    </w:p>
    <w:p w:rsidR="00897E87" w:rsidRPr="00897E87" w:rsidRDefault="00897E87" w:rsidP="007F1451">
      <w:pPr>
        <w:ind w:firstLine="720"/>
        <w:jc w:val="both"/>
      </w:pPr>
      <w:r w:rsidRPr="007F1451">
        <w:rPr>
          <w:b/>
          <w:bCs/>
        </w:rPr>
        <w:t>(1) </w:t>
      </w:r>
      <w:r w:rsidRPr="00897E87">
        <w:t>Detached single-family dwelling units.</w:t>
      </w:r>
    </w:p>
    <w:p w:rsidR="00897E87" w:rsidRPr="00897E87" w:rsidRDefault="00897E87" w:rsidP="007F1451">
      <w:pPr>
        <w:ind w:left="720"/>
        <w:jc w:val="both"/>
      </w:pPr>
      <w:r w:rsidRPr="007F1451">
        <w:rPr>
          <w:b/>
          <w:bCs/>
        </w:rPr>
        <w:t>(2) </w:t>
      </w:r>
      <w:r w:rsidRPr="00897E87">
        <w:t>Public playgrounds, public conservation areas, public parks, public open space and public purpose uses.</w:t>
      </w:r>
    </w:p>
    <w:p w:rsidR="00897E87" w:rsidRPr="00897E87" w:rsidRDefault="00897E87" w:rsidP="007F1451">
      <w:pPr>
        <w:ind w:left="720"/>
        <w:jc w:val="both"/>
      </w:pPr>
      <w:r w:rsidRPr="007F1451">
        <w:rPr>
          <w:b/>
          <w:bCs/>
        </w:rPr>
        <w:t>(3) </w:t>
      </w:r>
      <w:r w:rsidRPr="00897E87">
        <w:t>Public and private day schools of elementary and/or high school grade licensed by the State of New Jersey; except that nursery and/or day-care centers or schools are not permitted.</w:t>
      </w:r>
    </w:p>
    <w:p w:rsidR="00897E87" w:rsidRPr="00897E87" w:rsidRDefault="00897E87" w:rsidP="007F1451">
      <w:pPr>
        <w:ind w:left="720"/>
        <w:jc w:val="both"/>
      </w:pPr>
      <w:r w:rsidRPr="007F1451">
        <w:rPr>
          <w:b/>
          <w:bCs/>
        </w:rPr>
        <w:t>(4) </w:t>
      </w:r>
      <w:r w:rsidRPr="00897E87">
        <w:t>Churches which consist of commonly known, recognized and long-established sects or denominations.</w:t>
      </w:r>
    </w:p>
    <w:p w:rsidR="00897E87" w:rsidRPr="00897E87" w:rsidRDefault="00897E87" w:rsidP="007F1451">
      <w:pPr>
        <w:ind w:firstLine="720"/>
        <w:jc w:val="both"/>
      </w:pPr>
      <w:r w:rsidRPr="007F1451">
        <w:rPr>
          <w:b/>
          <w:bCs/>
        </w:rPr>
        <w:t>(5) </w:t>
      </w:r>
      <w:r w:rsidRPr="00897E87">
        <w:t>Public utilities as conditional uses under N.J.S.A. 40:55D-67 (see § </w:t>
      </w:r>
      <w:r w:rsidRPr="007F1451">
        <w:rPr>
          <w:b/>
          <w:bCs/>
        </w:rPr>
        <w:t>276-46</w:t>
      </w:r>
      <w:r w:rsidRPr="00897E87">
        <w:t> for standards).</w:t>
      </w:r>
    </w:p>
    <w:p w:rsidR="00897E87" w:rsidRPr="00897E87" w:rsidRDefault="00897E87" w:rsidP="007F1451">
      <w:pPr>
        <w:ind w:left="720"/>
        <w:jc w:val="both"/>
      </w:pPr>
      <w:r w:rsidRPr="007F1451">
        <w:rPr>
          <w:b/>
          <w:bCs/>
        </w:rPr>
        <w:t>(6) </w:t>
      </w:r>
      <w:r w:rsidRPr="00897E87">
        <w:t>Community residences for the developmentally disabled, community shelters for victims of domestic violence, community residences for the terminally ill and community residences for persons with head injuries and all other entities which may in the future be set forth in N.J.S.A. 40:55D-66.1 and N.J.S.A. 40:55D-66.2, and the requirements for all of those residences shall be the same as for single-family residences within this zone.</w:t>
      </w:r>
    </w:p>
    <w:p w:rsidR="00897E87" w:rsidRPr="00897E87" w:rsidRDefault="00897E87" w:rsidP="007F1451">
      <w:pPr>
        <w:ind w:left="720" w:firstLine="45"/>
        <w:jc w:val="both"/>
      </w:pPr>
      <w:r w:rsidRPr="007F1451">
        <w:rPr>
          <w:b/>
          <w:bCs/>
        </w:rPr>
        <w:t>(7) </w:t>
      </w:r>
      <w:r w:rsidRPr="00897E87">
        <w:t>Planned commercial development, where indicated on the Zoning Map only, in accordance with the provisions specified in § </w:t>
      </w:r>
      <w:r w:rsidRPr="007F1451">
        <w:rPr>
          <w:b/>
          <w:bCs/>
        </w:rPr>
        <w:t>276-49</w:t>
      </w:r>
      <w:r w:rsidRPr="00897E87">
        <w:t> of this chapter.</w:t>
      </w:r>
    </w:p>
    <w:p w:rsidR="00897E87" w:rsidRPr="00897E87" w:rsidRDefault="00897E87" w:rsidP="007F1451">
      <w:pPr>
        <w:ind w:left="720"/>
        <w:jc w:val="both"/>
      </w:pPr>
      <w:r w:rsidRPr="007F1451">
        <w:rPr>
          <w:b/>
          <w:bCs/>
        </w:rPr>
        <w:t>(8) </w:t>
      </w:r>
      <w:r w:rsidRPr="00897E87">
        <w:t>Bed-and-breakfast establishments as conditional uses under N.J.S.A. 40:55D-67 (see § </w:t>
      </w:r>
      <w:r w:rsidRPr="007F1451">
        <w:rPr>
          <w:b/>
          <w:bCs/>
        </w:rPr>
        <w:t>276-46</w:t>
      </w:r>
      <w:r w:rsidRPr="00897E87">
        <w:t> for standards).</w:t>
      </w:r>
    </w:p>
    <w:p w:rsidR="00897E87" w:rsidRPr="00897E87" w:rsidRDefault="00897E87" w:rsidP="00897E87">
      <w:pPr>
        <w:jc w:val="both"/>
      </w:pPr>
      <w:r w:rsidRPr="007F1451">
        <w:rPr>
          <w:b/>
          <w:bCs/>
        </w:rPr>
        <w:t>B. </w:t>
      </w:r>
      <w:r w:rsidRPr="00897E87">
        <w:t>Accessory uses permitted.</w:t>
      </w:r>
    </w:p>
    <w:p w:rsidR="00897E87" w:rsidRPr="00897E87" w:rsidRDefault="00897E87" w:rsidP="007F1451">
      <w:pPr>
        <w:ind w:left="720" w:firstLine="45"/>
        <w:jc w:val="both"/>
      </w:pPr>
      <w:r w:rsidRPr="007F1451">
        <w:rPr>
          <w:b/>
          <w:bCs/>
        </w:rPr>
        <w:t>(1) </w:t>
      </w:r>
      <w:r w:rsidRPr="00897E87">
        <w:t>Private residential swimming pools (see § </w:t>
      </w:r>
      <w:r w:rsidRPr="007F1451">
        <w:rPr>
          <w:b/>
          <w:bCs/>
        </w:rPr>
        <w:t>276-42</w:t>
      </w:r>
      <w:r w:rsidRPr="00897E87">
        <w:t> for standards) and other usual recreational facilities customarily associated with residential dwelling units.</w:t>
      </w:r>
    </w:p>
    <w:p w:rsidR="00897E87" w:rsidRPr="00897E87" w:rsidRDefault="00897E87" w:rsidP="007F1451">
      <w:pPr>
        <w:ind w:left="720"/>
        <w:jc w:val="both"/>
      </w:pPr>
      <w:r w:rsidRPr="007F1451">
        <w:rPr>
          <w:b/>
          <w:bCs/>
        </w:rPr>
        <w:t>(2) </w:t>
      </w:r>
      <w:r w:rsidRPr="00897E87">
        <w:t>Private residential sheds for the storage of objects by the residents of the property, on the same lot/parcel, each not exceeding 15 feet in height from the grade/ground elevation, and altogether not exceeding 150 square feet in gross floor area. All residential sheds must be anchored in accordance with § </w:t>
      </w:r>
      <w:r w:rsidRPr="007F1451">
        <w:rPr>
          <w:b/>
          <w:bCs/>
        </w:rPr>
        <w:t>276-51B(6)(a)</w:t>
      </w:r>
      <w:r w:rsidRPr="00897E87">
        <w:t> to prevent flotation, collapse, or lateral movement of the structure. Private residential sheds may not encroach into the front yard required for the residential use in the zoning district in which it is located.</w:t>
      </w:r>
    </w:p>
    <w:p w:rsidR="00897E87" w:rsidRPr="00897E87" w:rsidRDefault="007F1451" w:rsidP="007F1451">
      <w:pPr>
        <w:ind w:left="720"/>
        <w:jc w:val="both"/>
      </w:pPr>
      <w:r w:rsidRPr="007F1451">
        <w:rPr>
          <w:b/>
          <w:bCs/>
        </w:rPr>
        <w:t xml:space="preserve"> </w:t>
      </w:r>
      <w:r w:rsidR="00897E87" w:rsidRPr="007F1451">
        <w:rPr>
          <w:b/>
          <w:bCs/>
        </w:rPr>
        <w:t>(3) </w:t>
      </w:r>
      <w:r w:rsidR="00897E87" w:rsidRPr="00897E87">
        <w:t>Boats on trailers and campers to be parked or stored only and located in rear and side yards only. Their dimensions shall not be counted in determining total building coverage, and they shall not be used for temporary or permanent living quarters while situated on the lot.</w:t>
      </w:r>
    </w:p>
    <w:p w:rsidR="00897E87" w:rsidRPr="00897E87" w:rsidRDefault="00897E87" w:rsidP="007F1451">
      <w:pPr>
        <w:ind w:left="720"/>
        <w:jc w:val="both"/>
      </w:pPr>
      <w:r w:rsidRPr="007F1451">
        <w:rPr>
          <w:b/>
          <w:bCs/>
        </w:rPr>
        <w:t>(4) </w:t>
      </w:r>
      <w:r w:rsidRPr="00897E87">
        <w:t>Off-street parking and private residential garages (see § </w:t>
      </w:r>
      <w:r w:rsidRPr="007F1451">
        <w:rPr>
          <w:b/>
          <w:bCs/>
        </w:rPr>
        <w:t>276-15E</w:t>
      </w:r>
      <w:r w:rsidRPr="00897E87">
        <w:t> </w:t>
      </w:r>
      <w:proofErr w:type="spellStart"/>
      <w:r w:rsidRPr="00897E87">
        <w:t>hereinbelow</w:t>
      </w:r>
      <w:proofErr w:type="spellEnd"/>
      <w:r w:rsidRPr="00897E87">
        <w:t xml:space="preserve"> and § </w:t>
      </w:r>
      <w:r w:rsidRPr="007F1451">
        <w:rPr>
          <w:b/>
          <w:bCs/>
        </w:rPr>
        <w:t>276-35</w:t>
      </w:r>
      <w:r w:rsidRPr="00897E87">
        <w:t>, Off-street parking, loading areas and driveways). Detached residential garages to the principal structure shall require the front of the garage to be set back a minimum of 20 feet from the front facade of the principal structure, not exceeding 15 feet in height, and altogether not exceeding 400 square feet in gross floor area, on the same lot/parcel.</w:t>
      </w:r>
    </w:p>
    <w:p w:rsidR="00897E87" w:rsidRPr="00897E87" w:rsidRDefault="007F1451" w:rsidP="007F1451">
      <w:pPr>
        <w:ind w:firstLine="720"/>
        <w:jc w:val="both"/>
      </w:pPr>
      <w:r w:rsidRPr="007F1451">
        <w:rPr>
          <w:b/>
          <w:bCs/>
        </w:rPr>
        <w:t xml:space="preserve"> </w:t>
      </w:r>
      <w:r w:rsidR="00897E87" w:rsidRPr="007F1451">
        <w:rPr>
          <w:b/>
          <w:bCs/>
        </w:rPr>
        <w:t>(5) </w:t>
      </w:r>
      <w:r w:rsidR="00897E87" w:rsidRPr="00897E87">
        <w:t>Fences and walls (see § </w:t>
      </w:r>
      <w:r w:rsidR="00897E87" w:rsidRPr="007F1451">
        <w:rPr>
          <w:b/>
          <w:bCs/>
        </w:rPr>
        <w:t>276-30</w:t>
      </w:r>
      <w:r w:rsidR="00897E87" w:rsidRPr="00897E87">
        <w:t>).</w:t>
      </w:r>
    </w:p>
    <w:p w:rsidR="00897E87" w:rsidRPr="00897E87" w:rsidRDefault="00897E87" w:rsidP="007F1451">
      <w:pPr>
        <w:ind w:firstLine="720"/>
        <w:jc w:val="both"/>
      </w:pPr>
      <w:r w:rsidRPr="007F1451">
        <w:rPr>
          <w:b/>
          <w:bCs/>
        </w:rPr>
        <w:t>(6) </w:t>
      </w:r>
      <w:r w:rsidRPr="00897E87">
        <w:t>Home occupations (see Article </w:t>
      </w:r>
      <w:r w:rsidRPr="007F1451">
        <w:rPr>
          <w:b/>
          <w:bCs/>
        </w:rPr>
        <w:t>II</w:t>
      </w:r>
      <w:r w:rsidRPr="00897E87">
        <w:t> for definition arid requirements).</w:t>
      </w:r>
    </w:p>
    <w:p w:rsidR="00897E87" w:rsidRPr="00897E87" w:rsidRDefault="00897E87" w:rsidP="007F1451">
      <w:pPr>
        <w:ind w:firstLine="720"/>
        <w:jc w:val="both"/>
      </w:pPr>
      <w:r w:rsidRPr="007F1451">
        <w:rPr>
          <w:b/>
          <w:bCs/>
        </w:rPr>
        <w:t>(7) </w:t>
      </w:r>
      <w:r w:rsidRPr="00897E87">
        <w:t>Signs (see § </w:t>
      </w:r>
      <w:r w:rsidRPr="007F1451">
        <w:rPr>
          <w:b/>
          <w:bCs/>
        </w:rPr>
        <w:t>276-15F</w:t>
      </w:r>
      <w:r w:rsidRPr="00897E87">
        <w:t> </w:t>
      </w:r>
      <w:proofErr w:type="spellStart"/>
      <w:r w:rsidRPr="00897E87">
        <w:t>hereinbelow</w:t>
      </w:r>
      <w:proofErr w:type="spellEnd"/>
      <w:r w:rsidRPr="00897E87">
        <w:t xml:space="preserve"> and § </w:t>
      </w:r>
      <w:r w:rsidRPr="007F1451">
        <w:rPr>
          <w:b/>
          <w:bCs/>
        </w:rPr>
        <w:t>276-40</w:t>
      </w:r>
      <w:r w:rsidRPr="00897E87">
        <w:t>).</w:t>
      </w:r>
    </w:p>
    <w:p w:rsidR="00897E87" w:rsidRPr="00897E87" w:rsidRDefault="00897E87" w:rsidP="007F1451">
      <w:pPr>
        <w:ind w:firstLine="720"/>
        <w:jc w:val="both"/>
      </w:pPr>
      <w:r w:rsidRPr="007F1451">
        <w:rPr>
          <w:b/>
          <w:bCs/>
        </w:rPr>
        <w:t>(8) </w:t>
      </w:r>
      <w:r w:rsidRPr="00897E87">
        <w:t>Satellite dish antennas (see Chapter </w:t>
      </w:r>
      <w:r w:rsidRPr="007F1451">
        <w:rPr>
          <w:b/>
          <w:bCs/>
        </w:rPr>
        <w:t>212</w:t>
      </w:r>
      <w:r w:rsidRPr="00897E87">
        <w:t> of the Code).</w:t>
      </w:r>
    </w:p>
    <w:p w:rsidR="00897E87" w:rsidRPr="00897E87" w:rsidRDefault="00897E87" w:rsidP="007F1451">
      <w:pPr>
        <w:ind w:left="720"/>
        <w:jc w:val="both"/>
      </w:pPr>
      <w:r w:rsidRPr="007F1451">
        <w:rPr>
          <w:b/>
          <w:bCs/>
        </w:rPr>
        <w:t>(9)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and shall be located a minimum of four feet from the side property line; and as to any such equipment that is located in a side yard,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to this regulation.</w:t>
      </w:r>
    </w:p>
    <w:p w:rsidR="00897E87" w:rsidRPr="00897E87" w:rsidRDefault="00897E87" w:rsidP="00897E87">
      <w:pPr>
        <w:jc w:val="both"/>
      </w:pPr>
      <w:r w:rsidRPr="007F1451">
        <w:rPr>
          <w:b/>
          <w:bCs/>
        </w:rPr>
        <w:t>C. </w:t>
      </w:r>
      <w:r w:rsidRPr="00897E87">
        <w:t>Maximum building height.</w:t>
      </w:r>
    </w:p>
    <w:p w:rsidR="00897E87" w:rsidRPr="00897E87" w:rsidRDefault="00897E87" w:rsidP="007F1451">
      <w:pPr>
        <w:ind w:left="720"/>
        <w:jc w:val="both"/>
      </w:pPr>
      <w:r w:rsidRPr="007F1451">
        <w:rPr>
          <w:b/>
          <w:bCs/>
        </w:rPr>
        <w:t>(1) </w:t>
      </w:r>
      <w:r w:rsidRPr="00897E87">
        <w:t>No building height shall exceed 36 feet in height from the base flood elevation (BFE) or three stories, whichever is less, except that churches and schools shall not exceed 55 feet and except further as allowed in § </w:t>
      </w:r>
      <w:r w:rsidRPr="007F1451">
        <w:rPr>
          <w:b/>
          <w:bCs/>
        </w:rPr>
        <w:t>276-47</w:t>
      </w:r>
      <w:r w:rsidRPr="00897E87">
        <w:t> of this chapter. All development on undersized lots shall have a reduced maximum building height in accordance with the schedules set forth in § </w:t>
      </w:r>
      <w:r w:rsidRPr="007F1451">
        <w:rPr>
          <w:b/>
          <w:bCs/>
        </w:rPr>
        <w:t>276-34B(9)</w:t>
      </w:r>
      <w:r w:rsidRPr="00897E87">
        <w:t>. The following structures may be erected above the heights prescribed by this section, but in no case shall the height of any of these appurtenances exceed a height equal to 10% more than the maximum height permitted for the particular use at issue:</w:t>
      </w:r>
    </w:p>
    <w:p w:rsidR="00897E87" w:rsidRPr="00897E87" w:rsidRDefault="00897E87" w:rsidP="007F1451">
      <w:pPr>
        <w:ind w:left="1440"/>
        <w:jc w:val="both"/>
      </w:pPr>
      <w:r w:rsidRPr="007F1451">
        <w:rPr>
          <w:b/>
          <w:bCs/>
        </w:rPr>
        <w:t>(a) </w:t>
      </w:r>
      <w:r w:rsidRPr="00897E87">
        <w:t>Mechanical rooms and other roof structures for the housing of stairways, tanks, ventilating fans, HVAC equipment or similar equipment</w:t>
      </w:r>
      <w:ins w:id="136" w:author="rtbelasco" w:date="2018-11-29T01:36:00Z">
        <w:r w:rsidR="00D747B2">
          <w:t>, including elevator equipment rooms,</w:t>
        </w:r>
      </w:ins>
      <w:r w:rsidRPr="00897E87">
        <w:t xml:space="preserve"> required to operate and maintain the building.</w:t>
      </w:r>
    </w:p>
    <w:p w:rsidR="00897E87" w:rsidRPr="00897E87" w:rsidRDefault="00897E87" w:rsidP="007F1451">
      <w:pPr>
        <w:ind w:left="720" w:firstLine="720"/>
        <w:jc w:val="both"/>
      </w:pPr>
      <w:r w:rsidRPr="007F1451">
        <w:rPr>
          <w:b/>
          <w:bCs/>
        </w:rPr>
        <w:t>(b) </w:t>
      </w:r>
      <w:r w:rsidRPr="00897E87">
        <w:t>Skylights, spires, cupolas, flagpoles, chimneys or similar structures.</w:t>
      </w:r>
    </w:p>
    <w:p w:rsidR="00897E87" w:rsidRPr="00897E87" w:rsidRDefault="00897E87" w:rsidP="007F1451">
      <w:pPr>
        <w:ind w:left="720"/>
        <w:jc w:val="both"/>
      </w:pPr>
      <w:r w:rsidRPr="007F1451">
        <w:rPr>
          <w:b/>
          <w:bCs/>
        </w:rPr>
        <w:t>(2) </w:t>
      </w:r>
      <w:r w:rsidRPr="00897E87">
        <w:t>Cellular telephone antennas and/or associated equipment are expressly excluded from this provision.</w:t>
      </w:r>
    </w:p>
    <w:p w:rsidR="00897E87" w:rsidRPr="00897E87" w:rsidRDefault="00897E87" w:rsidP="00897E87">
      <w:pPr>
        <w:jc w:val="both"/>
      </w:pPr>
      <w:r w:rsidRPr="007F1451">
        <w:rPr>
          <w:b/>
          <w:bCs/>
        </w:rPr>
        <w:t>D. </w:t>
      </w:r>
      <w:r w:rsidRPr="00897E87">
        <w:t>Area and yard requirements.</w:t>
      </w:r>
    </w:p>
    <w:p w:rsidR="00897E87" w:rsidRPr="00897E87" w:rsidRDefault="00897E87" w:rsidP="00897E87">
      <w:pPr>
        <w:jc w:val="both"/>
      </w:pPr>
    </w:p>
    <w:tbl>
      <w:tblPr>
        <w:tblW w:w="10020" w:type="dxa"/>
        <w:tblInd w:w="15" w:type="dxa"/>
        <w:tblCellMar>
          <w:top w:w="15" w:type="dxa"/>
          <w:left w:w="15" w:type="dxa"/>
          <w:bottom w:w="15" w:type="dxa"/>
          <w:right w:w="15" w:type="dxa"/>
        </w:tblCellMar>
        <w:tblLook w:val="04A0"/>
      </w:tblPr>
      <w:tblGrid>
        <w:gridCol w:w="140"/>
        <w:gridCol w:w="189"/>
        <w:gridCol w:w="5180"/>
        <w:gridCol w:w="2580"/>
        <w:gridCol w:w="1931"/>
      </w:tblGrid>
      <w:tr w:rsidR="00D162AB"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Detached Single-Family Dwellings</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Schools and Churches</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12,000 square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1,4,5</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 total, 8 feet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r w:rsidRPr="00897E87">
              <w:rPr>
                <w:vertAlign w:val="superscript"/>
              </w:rPr>
              <w:t>2,4</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r w:rsidRPr="00897E87">
              <w:rPr>
                <w:vertAlign w:val="superscript"/>
              </w:rPr>
              <w:t>3,4</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Building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del w:id="137" w:author="rtbelasco" w:date="2018-11-29T01:22:00Z">
              <w:r w:rsidRPr="00897E87" w:rsidDel="00D162AB">
                <w:delText>Building coverage of all building(s)</w:delText>
              </w:r>
            </w:del>
            <w:ins w:id="138" w:author="rtbelasco" w:date="2018-11-29T01:22:00Z">
              <w:r w:rsidR="00D162AB">
                <w:t>Maximum Lot (Impervious) Coverage</w:t>
              </w:r>
            </w:ins>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NOTES:</w:t>
            </w:r>
          </w:p>
          <w:p w:rsidR="00897E87" w:rsidRPr="00897E87" w:rsidRDefault="00897E87" w:rsidP="00897E87">
            <w:pPr>
              <w:jc w:val="both"/>
            </w:pPr>
            <w:r w:rsidRPr="00897E87">
              <w:rPr>
                <w:vertAlign w:val="superscript"/>
              </w:rPr>
              <w:t>1</w:t>
            </w:r>
            <w:r w:rsidRPr="00897E87">
              <w:t> Except that the side yard setback distance may be reduced to the existing side yard distance of an existing principal building on the lot; provided that the minimum side yard setback distance shall be no less than four feet in any instance.</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r w:rsidRPr="00897E87">
              <w:t> Open porches, stairs and/or steps providing access to the first floor only shall be permitted to extend an additional three feet into the required front yard setback distance, but must be set back a distance of four feet from all street and property lines.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3</w:t>
            </w:r>
            <w:r w:rsidRPr="00897E87">
              <w:t> May be reduced to the required front yard setback distance in instances where the rear of the lot does not abut another street or lot.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4</w:t>
            </w:r>
            <w:r w:rsidRPr="00897E87">
              <w:t> Existing stairs and porches may be replaced with identical stairs and porches regardless of the setback requirements of the district in which the subject property is located.</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5</w:t>
            </w:r>
            <w:r w:rsidRPr="00897E87">
              <w:t> Eaves, cornices or overhangs more than 10 feet above lot grade may project into yard setback areas a maximum of 24 inches. In order to create an aesthetically pleasing building facade along the side of a building which fronts a street, bay windows or other architectural detailing more than 10 feet above lot grade may extend into the front yard setback a maximum of 24 inches.</w:t>
            </w:r>
          </w:p>
        </w:tc>
      </w:tr>
    </w:tbl>
    <w:p w:rsidR="00897E87" w:rsidRPr="00897E87" w:rsidRDefault="00897E87" w:rsidP="00897E87">
      <w:pPr>
        <w:jc w:val="both"/>
      </w:pPr>
      <w:r w:rsidRPr="007F1451">
        <w:rPr>
          <w:b/>
          <w:bCs/>
        </w:rPr>
        <w:t>E. </w:t>
      </w:r>
      <w:r w:rsidRPr="00897E87">
        <w:t>Minimum off-street parking. Each individual use shall provide parking spaces according to the following minimum provisions:</w:t>
      </w:r>
    </w:p>
    <w:p w:rsidR="00897E87" w:rsidRPr="00897E87" w:rsidRDefault="00897E87" w:rsidP="007F1451">
      <w:pPr>
        <w:ind w:left="720"/>
        <w:jc w:val="both"/>
      </w:pPr>
      <w:r w:rsidRPr="007F1451">
        <w:rPr>
          <w:b/>
          <w:bCs/>
        </w:rPr>
        <w:t>(1) </w:t>
      </w:r>
      <w:r w:rsidRPr="00897E87">
        <w:t>Detached single-family dwelling units shall provide parking spaces in accordance with the standards established by the New Jersey Residential Site Improvement Standards (RSIS) (N.J.S.A. 5:21-1 et seq.). RSIS standards include parking requirements for residential uses based on unit (bedroom) size. If the applicant does not specify the number of bedrooms per dwelling unit, then each dwelling unit shall be subject to the RSIS parking space requirements for a four-bedroom dwelling unit.</w:t>
      </w:r>
    </w:p>
    <w:p w:rsidR="00897E87" w:rsidRPr="00897E87" w:rsidRDefault="00897E87" w:rsidP="007F1451">
      <w:pPr>
        <w:ind w:left="720"/>
        <w:jc w:val="both"/>
      </w:pPr>
      <w:r w:rsidRPr="007F1451">
        <w:rPr>
          <w:b/>
          <w:bCs/>
        </w:rPr>
        <w:t>(2) </w:t>
      </w:r>
      <w:r w:rsidRPr="00897E87">
        <w:t>Churches shall provide one space per every three permanent seats. (One seat shall be considered 22 inches in calculating the capacity of pews or benches.)</w:t>
      </w:r>
    </w:p>
    <w:p w:rsidR="00897E87" w:rsidRPr="00897E87" w:rsidRDefault="00897E87" w:rsidP="007F1451">
      <w:pPr>
        <w:ind w:left="720"/>
        <w:jc w:val="both"/>
      </w:pPr>
      <w:r w:rsidRPr="007F1451">
        <w:rPr>
          <w:b/>
          <w:bCs/>
        </w:rPr>
        <w:t>(3) </w:t>
      </w:r>
      <w:r w:rsidRPr="00897E87">
        <w:t>Stacked parking, where motor vehicles are parked one in front of the other and require, when fully utilized, the moving of one vehicle to allow the removal of another, is prohibited, except in the instance of residential units where two spaces are provided for a particular dwelling unit. Stacked parking is not permitted within an enclosed garage where vehicles must exit the site by backing out into the street. A car may be stacked in front of the garage if there is a minimum of 20 feet from the garage to the property line.</w:t>
      </w:r>
    </w:p>
    <w:p w:rsidR="00897E87" w:rsidRPr="00897E87" w:rsidRDefault="00897E87" w:rsidP="007F1451">
      <w:pPr>
        <w:ind w:firstLine="720"/>
        <w:jc w:val="both"/>
      </w:pPr>
      <w:r w:rsidRPr="007F1451">
        <w:rPr>
          <w:b/>
          <w:bCs/>
        </w:rPr>
        <w:t>(4) </w:t>
      </w:r>
      <w:r w:rsidRPr="00897E87">
        <w:t>See § </w:t>
      </w:r>
      <w:r w:rsidRPr="007F1451">
        <w:rPr>
          <w:b/>
          <w:bCs/>
        </w:rPr>
        <w:t>276-35</w:t>
      </w:r>
      <w:r w:rsidRPr="00897E87">
        <w:t>, Off-street parking, loading areas and driveways, for additional standards.</w:t>
      </w:r>
    </w:p>
    <w:p w:rsidR="00897E87" w:rsidRPr="00897E87" w:rsidRDefault="00897E87" w:rsidP="00897E87">
      <w:pPr>
        <w:jc w:val="both"/>
      </w:pPr>
      <w:r w:rsidRPr="007F1451">
        <w:rPr>
          <w:b/>
          <w:bCs/>
        </w:rPr>
        <w:t>F. </w:t>
      </w:r>
      <w:r w:rsidRPr="00897E87">
        <w:t>Signs.</w:t>
      </w:r>
    </w:p>
    <w:p w:rsidR="00897E87" w:rsidRPr="00897E87" w:rsidRDefault="00897E87" w:rsidP="007F1451">
      <w:pPr>
        <w:ind w:firstLine="720"/>
        <w:jc w:val="both"/>
      </w:pPr>
      <w:r w:rsidRPr="007F1451">
        <w:rPr>
          <w:b/>
          <w:bCs/>
        </w:rPr>
        <w:t>(1) </w:t>
      </w:r>
      <w:r w:rsidRPr="00897E87">
        <w:t>Dwelling units: information and direction signs as defined in § </w:t>
      </w:r>
      <w:r w:rsidRPr="007F1451">
        <w:rPr>
          <w:b/>
          <w:bCs/>
        </w:rPr>
        <w:t>276-40A(5)</w:t>
      </w:r>
      <w:r w:rsidRPr="00897E87">
        <w:t>.</w:t>
      </w:r>
    </w:p>
    <w:p w:rsidR="00897E87" w:rsidRPr="00897E87" w:rsidRDefault="00897E87" w:rsidP="007F1451">
      <w:pPr>
        <w:ind w:left="720"/>
        <w:jc w:val="both"/>
      </w:pPr>
      <w:r w:rsidRPr="007F1451">
        <w:rPr>
          <w:b/>
          <w:bCs/>
        </w:rPr>
        <w:t>(2) </w:t>
      </w:r>
      <w:r w:rsidRPr="00897E87">
        <w:t>Churches and schools: one freestanding sign not exceeding 15 square feet in area, 10 feet in height and set back at least five feet from all street and property lines, plus one attached sign not exceeding 25 square feet.</w:t>
      </w:r>
    </w:p>
    <w:p w:rsidR="00897E87" w:rsidRPr="00897E87" w:rsidRDefault="00897E87" w:rsidP="007F1451">
      <w:pPr>
        <w:ind w:firstLine="720"/>
        <w:jc w:val="both"/>
      </w:pPr>
      <w:r w:rsidRPr="007F1451">
        <w:rPr>
          <w:b/>
          <w:bCs/>
        </w:rPr>
        <w:t>(3) </w:t>
      </w:r>
      <w:r w:rsidRPr="00897E87">
        <w:t>See § </w:t>
      </w:r>
      <w:r w:rsidRPr="007F1451">
        <w:rPr>
          <w:b/>
          <w:bCs/>
        </w:rPr>
        <w:t>276-40</w:t>
      </w:r>
      <w:r w:rsidRPr="00897E87">
        <w:t> for additional standards.</w:t>
      </w:r>
    </w:p>
    <w:p w:rsidR="00897E87" w:rsidRPr="00897E87" w:rsidRDefault="00897E87" w:rsidP="00897E87">
      <w:pPr>
        <w:jc w:val="both"/>
        <w:rPr>
          <w:b/>
          <w:bCs/>
        </w:rPr>
      </w:pPr>
      <w:r w:rsidRPr="007F1451">
        <w:t>§ 276-15.1</w:t>
      </w:r>
      <w:r w:rsidR="007F1451">
        <w:t xml:space="preserve"> </w:t>
      </w:r>
      <w:r w:rsidRPr="007F1451">
        <w:rPr>
          <w:b/>
          <w:bCs/>
        </w:rPr>
        <w:t>R-1.5 Single-Family Residential.</w:t>
      </w:r>
    </w:p>
    <w:p w:rsidR="00897E87" w:rsidRPr="00897E87" w:rsidRDefault="00897E87" w:rsidP="00897E87">
      <w:pPr>
        <w:jc w:val="both"/>
      </w:pPr>
      <w:r w:rsidRPr="007F1451">
        <w:rPr>
          <w:b/>
          <w:bCs/>
        </w:rPr>
        <w:t>A. </w:t>
      </w:r>
      <w:r w:rsidRPr="00897E87">
        <w:t>Purpose statement.</w:t>
      </w:r>
    </w:p>
    <w:p w:rsidR="00897E87" w:rsidRPr="00897E87" w:rsidRDefault="00897E87" w:rsidP="007F1451">
      <w:pPr>
        <w:ind w:left="720"/>
        <w:jc w:val="both"/>
      </w:pPr>
      <w:r w:rsidRPr="007F1451">
        <w:rPr>
          <w:b/>
          <w:bCs/>
        </w:rPr>
        <w:t>(1) </w:t>
      </w:r>
      <w:r w:rsidRPr="00897E87">
        <w:t>Consistent with the City's policy to provide for a range of housing types as expressed in the 2010 Comprehensive Master Plan referenced and incorporated herein, the purpose of the R-1.5 Zoning District is to permit accessory apartments as a conditional use in areas located between the City's traditional R-1 Zone and its more-intense commercial districts, thereby providing a transition between R-1 and commercial land uses while simultaneously providing for more-affordable housing in the City.</w:t>
      </w:r>
    </w:p>
    <w:p w:rsidR="00897E87" w:rsidRPr="00897E87" w:rsidRDefault="00897E87" w:rsidP="007F1451">
      <w:pPr>
        <w:ind w:left="720"/>
        <w:jc w:val="both"/>
      </w:pPr>
      <w:r w:rsidRPr="007F1451">
        <w:rPr>
          <w:b/>
          <w:bCs/>
        </w:rPr>
        <w:t>(2) </w:t>
      </w:r>
      <w:r w:rsidRPr="00897E87">
        <w:t>The R-1.5 Zoning District contains multifamily development in the form of relatively older apartment buildings and relatively new townhomes. It is not the intention of this section to remove, render illegal or otherwise negatively impact these existing uses. However, consistent with the underlying public policy goals embodied in the Master Plan, it is the intention not to permit the creation of additional such uses/structures in this section of the City.</w:t>
      </w:r>
    </w:p>
    <w:p w:rsidR="00897E87" w:rsidRPr="00897E87" w:rsidRDefault="00897E87" w:rsidP="007F1451">
      <w:pPr>
        <w:ind w:left="720"/>
        <w:jc w:val="both"/>
      </w:pPr>
      <w:r w:rsidRPr="007F1451">
        <w:rPr>
          <w:b/>
          <w:bCs/>
        </w:rPr>
        <w:t>(3) </w:t>
      </w:r>
      <w:r w:rsidRPr="00897E87">
        <w:t>The zone boundary lines for the R-1.5 Zoning District shall follow the current parcel/property boundary geometry to avoid bifurcating properties between zoning districts.</w:t>
      </w:r>
    </w:p>
    <w:p w:rsidR="00897E87" w:rsidRPr="00897E87" w:rsidRDefault="00897E87" w:rsidP="00897E87">
      <w:pPr>
        <w:jc w:val="both"/>
      </w:pPr>
      <w:r w:rsidRPr="007F1451">
        <w:rPr>
          <w:b/>
          <w:bCs/>
        </w:rPr>
        <w:t>B. </w:t>
      </w:r>
      <w:r w:rsidRPr="00897E87">
        <w:t>Principal permitted uses (as defined in § </w:t>
      </w:r>
      <w:r w:rsidRPr="007F1451">
        <w:rPr>
          <w:b/>
          <w:bCs/>
        </w:rPr>
        <w:t>276-7</w:t>
      </w:r>
      <w:r w:rsidRPr="00897E87">
        <w:t>, Definitions and word usage) on the land and in buildings:</w:t>
      </w:r>
    </w:p>
    <w:p w:rsidR="00897E87" w:rsidRPr="00897E87" w:rsidRDefault="00897E87" w:rsidP="007F1451">
      <w:pPr>
        <w:ind w:firstLine="720"/>
        <w:jc w:val="both"/>
      </w:pPr>
      <w:r w:rsidRPr="007F1451">
        <w:rPr>
          <w:b/>
          <w:bCs/>
        </w:rPr>
        <w:t>(1) </w:t>
      </w:r>
      <w:r w:rsidRPr="00897E87">
        <w:t>Detached single-family dwelling units.</w:t>
      </w:r>
    </w:p>
    <w:p w:rsidR="00897E87" w:rsidRPr="00897E87" w:rsidRDefault="00897E87" w:rsidP="007F1451">
      <w:pPr>
        <w:ind w:left="720"/>
        <w:jc w:val="both"/>
      </w:pPr>
      <w:r w:rsidRPr="007F1451">
        <w:rPr>
          <w:b/>
          <w:bCs/>
        </w:rPr>
        <w:t>(2) </w:t>
      </w:r>
      <w:r w:rsidRPr="00897E87">
        <w:t>Attached garages to be considered part of the principal structure and not an accessory structure. Attached garages to the principal structure shall require the front of the garage to be set back a minimum of 20 feet from the property line.</w:t>
      </w:r>
    </w:p>
    <w:p w:rsidR="00897E87" w:rsidRPr="00897E87" w:rsidRDefault="00897E87" w:rsidP="007F1451">
      <w:pPr>
        <w:ind w:left="720"/>
        <w:jc w:val="both"/>
      </w:pPr>
      <w:r w:rsidRPr="007F1451">
        <w:rPr>
          <w:b/>
          <w:bCs/>
        </w:rPr>
        <w:t>(3) </w:t>
      </w:r>
      <w:r w:rsidRPr="00897E87">
        <w:t>Public playgrounds, public conservation areas, public parks, public open space and public purpose uses, all subject to site plan approval by the Planning Board.</w:t>
      </w:r>
    </w:p>
    <w:p w:rsidR="00897E87" w:rsidRPr="00897E87" w:rsidRDefault="00897E87" w:rsidP="007F1451">
      <w:pPr>
        <w:ind w:left="720"/>
        <w:jc w:val="both"/>
      </w:pPr>
      <w:r w:rsidRPr="007F1451">
        <w:rPr>
          <w:b/>
          <w:bCs/>
        </w:rPr>
        <w:t>(4) </w:t>
      </w:r>
      <w:r w:rsidRPr="00897E87">
        <w:t>Traditional public, private and parochial schools, serving grades pre-K-12, under the authority of the New Jersey Department of Education, and subject to site plan approval by the Planning Board.</w:t>
      </w:r>
    </w:p>
    <w:p w:rsidR="00897E87" w:rsidRPr="00897E87" w:rsidRDefault="00897E87" w:rsidP="007F1451">
      <w:pPr>
        <w:ind w:firstLine="720"/>
        <w:jc w:val="both"/>
      </w:pPr>
      <w:r w:rsidRPr="007F1451">
        <w:rPr>
          <w:b/>
          <w:bCs/>
        </w:rPr>
        <w:t>(5) </w:t>
      </w:r>
      <w:r w:rsidRPr="00897E87">
        <w:t>Public utilities' central substations (see § </w:t>
      </w:r>
      <w:r w:rsidRPr="007F1451">
        <w:rPr>
          <w:b/>
          <w:bCs/>
        </w:rPr>
        <w:t>276-7</w:t>
      </w:r>
      <w:r w:rsidRPr="00897E87">
        <w:t> for definition), subject to the following:</w:t>
      </w:r>
    </w:p>
    <w:p w:rsidR="00897E87" w:rsidRPr="00897E87" w:rsidRDefault="00897E87" w:rsidP="007F1451">
      <w:pPr>
        <w:ind w:left="1440"/>
        <w:jc w:val="both"/>
      </w:pPr>
      <w:r w:rsidRPr="007F1451">
        <w:rPr>
          <w:b/>
          <w:bCs/>
        </w:rPr>
        <w:t>(a) </w:t>
      </w:r>
      <w:r w:rsidRPr="00897E87">
        <w:t>The proposed installation in a specific location must be necessary for the satisfactory provision of service by the utility to the neighborhood or area in which the particular use is located.</w:t>
      </w:r>
    </w:p>
    <w:p w:rsidR="00897E87" w:rsidRPr="00897E87" w:rsidRDefault="00897E87" w:rsidP="007F1451">
      <w:pPr>
        <w:ind w:left="1440"/>
        <w:jc w:val="both"/>
      </w:pPr>
      <w:r w:rsidRPr="007F1451">
        <w:rPr>
          <w:b/>
          <w:bCs/>
        </w:rPr>
        <w:t>(b) </w:t>
      </w:r>
      <w:r w:rsidRPr="00897E87">
        <w:t>The design of any structure in connection with such facility must not adversely affect the safe, comfortable enjoyment of property rights in the surrounding area.</w:t>
      </w:r>
    </w:p>
    <w:p w:rsidR="00897E87" w:rsidRPr="00897E87" w:rsidRDefault="00897E87" w:rsidP="007F1451">
      <w:pPr>
        <w:ind w:left="1440"/>
        <w:jc w:val="both"/>
      </w:pPr>
      <w:r w:rsidRPr="007F1451">
        <w:rPr>
          <w:b/>
          <w:bCs/>
        </w:rPr>
        <w:t>(c) </w:t>
      </w:r>
      <w:r w:rsidRPr="00897E87">
        <w:t>Adequate fencing and other safety devices shall be provided and shall be installed in accordance with the applicable requirements of the New Jersey Board of Public Utilities and/or other applicable codes. Barbed-wire-topped fences or similar trespassing-deterrent devices are expressly discouraged.</w:t>
      </w:r>
    </w:p>
    <w:p w:rsidR="00897E87" w:rsidRPr="00897E87" w:rsidRDefault="00897E87" w:rsidP="007F1451">
      <w:pPr>
        <w:ind w:left="1440"/>
        <w:jc w:val="both"/>
      </w:pPr>
      <w:r w:rsidRPr="007F1451">
        <w:rPr>
          <w:b/>
          <w:bCs/>
        </w:rPr>
        <w:t>(d) </w:t>
      </w:r>
      <w:r w:rsidRPr="00897E87">
        <w:t>Site landscaping shall be provided in sufficient quantity and placement in order to create a visual buffer from all public rights-of-way or adjacent properties.</w:t>
      </w:r>
    </w:p>
    <w:p w:rsidR="00897E87" w:rsidRPr="00897E87" w:rsidRDefault="007F1451" w:rsidP="007F1451">
      <w:pPr>
        <w:ind w:left="720" w:firstLine="720"/>
        <w:jc w:val="both"/>
      </w:pPr>
      <w:r>
        <w:rPr>
          <w:b/>
          <w:bCs/>
        </w:rPr>
        <w:t xml:space="preserve">(e) </w:t>
      </w:r>
      <w:r w:rsidR="00897E87" w:rsidRPr="00897E87">
        <w:t>Off-street parking shall be provided as determined by the needs of the facility.</w:t>
      </w:r>
    </w:p>
    <w:p w:rsidR="00897E87" w:rsidRPr="00897E87" w:rsidRDefault="00897E87" w:rsidP="007F1451">
      <w:pPr>
        <w:ind w:left="1440"/>
        <w:jc w:val="both"/>
      </w:pPr>
      <w:r w:rsidRPr="007F1451">
        <w:rPr>
          <w:b/>
          <w:bCs/>
        </w:rPr>
        <w:t>(6) </w:t>
      </w:r>
      <w:r w:rsidRPr="00897E87">
        <w:t>Places of worship which consist of commonly known, recognized and long-established sects or denominations.</w:t>
      </w:r>
    </w:p>
    <w:p w:rsidR="00897E87" w:rsidRPr="00897E87" w:rsidRDefault="00897E87" w:rsidP="007F1451">
      <w:pPr>
        <w:ind w:left="1440"/>
        <w:jc w:val="both"/>
      </w:pPr>
      <w:r w:rsidRPr="007F1451">
        <w:rPr>
          <w:b/>
          <w:bCs/>
        </w:rPr>
        <w:t>(7) </w:t>
      </w:r>
      <w:r w:rsidRPr="00897E87">
        <w:t>Community residences for the developmentally disabled, community shelters for victims of domestic violence, community residences for the terminally ill and community residences for persons with head injuries, and all other entities which may in the future be set forth in N.J.S.A. 40:55D-66.1 and N.J.S.A. 40:55D-66.2; and the requirements for all of those residences shall be the same as for single-family residences within this zone.</w:t>
      </w:r>
    </w:p>
    <w:p w:rsidR="00897E87" w:rsidRPr="00897E87" w:rsidRDefault="00897E87" w:rsidP="00897E87">
      <w:pPr>
        <w:jc w:val="both"/>
      </w:pPr>
      <w:r w:rsidRPr="007F1451">
        <w:rPr>
          <w:b/>
          <w:bCs/>
        </w:rPr>
        <w:t>C. </w:t>
      </w:r>
      <w:r w:rsidRPr="00897E87">
        <w:t>Conditional uses permitted:</w:t>
      </w:r>
    </w:p>
    <w:p w:rsidR="00897E87" w:rsidRPr="00897E87" w:rsidRDefault="00897E87" w:rsidP="007F1451">
      <w:pPr>
        <w:ind w:left="720"/>
        <w:jc w:val="both"/>
      </w:pPr>
      <w:r w:rsidRPr="007F1451">
        <w:rPr>
          <w:b/>
          <w:bCs/>
        </w:rPr>
        <w:t>(1)</w:t>
      </w:r>
      <w:r w:rsidR="007F1451">
        <w:rPr>
          <w:b/>
          <w:bCs/>
        </w:rPr>
        <w:t xml:space="preserve"> </w:t>
      </w:r>
      <w:r w:rsidRPr="00897E87">
        <w:t>Accessory apartments, as conditional uses, and the requirements for all of those residences shall be the same as for single-family residences within this zone. Accessory apartments can be developed as an optional development scheme and are subject to the following:</w:t>
      </w:r>
    </w:p>
    <w:p w:rsidR="00897E87" w:rsidRPr="00897E87" w:rsidRDefault="00897E87" w:rsidP="007F1451">
      <w:pPr>
        <w:ind w:left="1440"/>
        <w:jc w:val="both"/>
      </w:pPr>
      <w:r w:rsidRPr="007F1451">
        <w:rPr>
          <w:b/>
          <w:bCs/>
        </w:rPr>
        <w:t>(a) </w:t>
      </w:r>
      <w:r w:rsidRPr="00897E87">
        <w:t>Conditional accessory apartments that are not located within a single-family detached dwelling unit are prohibited.</w:t>
      </w:r>
    </w:p>
    <w:p w:rsidR="00897E87" w:rsidRPr="00897E87" w:rsidRDefault="00897E87" w:rsidP="007F1451">
      <w:pPr>
        <w:ind w:left="720" w:firstLine="720"/>
        <w:jc w:val="both"/>
      </w:pPr>
      <w:r w:rsidRPr="007F1451">
        <w:rPr>
          <w:b/>
          <w:bCs/>
        </w:rPr>
        <w:t>(b) </w:t>
      </w:r>
      <w:r w:rsidRPr="00897E87">
        <w:t>Studio apartments are prohibited.</w:t>
      </w:r>
    </w:p>
    <w:p w:rsidR="00897E87" w:rsidRPr="00897E87" w:rsidRDefault="00897E87" w:rsidP="007F1451">
      <w:pPr>
        <w:ind w:left="1440"/>
        <w:jc w:val="both"/>
      </w:pPr>
      <w:r w:rsidRPr="007F1451">
        <w:rPr>
          <w:b/>
          <w:bCs/>
        </w:rPr>
        <w:t>(c) </w:t>
      </w:r>
      <w:r w:rsidRPr="00897E87">
        <w:t>Conditional accessory apartments in the R-1.5 Zoning District shall be limited to one such accessory apartment per the lesser of one lot or one single-family detached dwelling unit.</w:t>
      </w:r>
    </w:p>
    <w:p w:rsidR="00897E87" w:rsidRPr="00897E87" w:rsidRDefault="00897E87" w:rsidP="007F1451">
      <w:pPr>
        <w:ind w:left="1440"/>
        <w:jc w:val="both"/>
      </w:pPr>
      <w:r w:rsidRPr="007F1451">
        <w:rPr>
          <w:b/>
          <w:bCs/>
        </w:rPr>
        <w:t>(d) </w:t>
      </w:r>
      <w:r w:rsidRPr="00897E87">
        <w:t>Conditional accessory apartments shall be no larger than 40% of the net habitable floor area of the single-family detached dwelling unit in which they are located and shall contain no less than the minimum net habitable floor area as required by the City's Affordable Housing Ordinance, regardless of whether or not the conditional accessory apartment is to be created under the City's Affordable Housing Ordinance, as applicable.</w:t>
      </w:r>
    </w:p>
    <w:p w:rsidR="00897E87" w:rsidRPr="00897E87" w:rsidRDefault="00897E87" w:rsidP="007F1451">
      <w:pPr>
        <w:ind w:left="1440"/>
        <w:jc w:val="both"/>
      </w:pPr>
      <w:r w:rsidRPr="007F1451">
        <w:rPr>
          <w:b/>
          <w:bCs/>
        </w:rPr>
        <w:t>(e) </w:t>
      </w:r>
      <w:r w:rsidRPr="00897E87">
        <w:t>Any increase in the number of bedrooms on the lot in question caused by the addition of a conditional accessory apartment to an existing single-family detached dwelling shall require compliance with the parking requirements of the RSIS (N.J.S.A. 5:21-1 et seq.).</w:t>
      </w:r>
    </w:p>
    <w:p w:rsidR="00897E87" w:rsidRPr="00897E87" w:rsidRDefault="00897E87" w:rsidP="007F1451">
      <w:pPr>
        <w:ind w:left="1440"/>
        <w:jc w:val="both"/>
      </w:pPr>
      <w:r w:rsidRPr="007F1451">
        <w:rPr>
          <w:b/>
          <w:bCs/>
        </w:rPr>
        <w:t>(f) </w:t>
      </w:r>
      <w:r w:rsidRPr="00897E87">
        <w:t>Entrances to conditional accessory apartments shall be limited to the front or side elevations of the single-family detached dwelling unit in which they are located. If located on a side elevation, such entrance shall be situated within the front 1/3 of the structure.</w:t>
      </w:r>
    </w:p>
    <w:p w:rsidR="00897E87" w:rsidRPr="00897E87" w:rsidRDefault="00897E87" w:rsidP="007F1451">
      <w:pPr>
        <w:ind w:left="1440"/>
        <w:jc w:val="both"/>
      </w:pPr>
      <w:r w:rsidRPr="007F1451">
        <w:rPr>
          <w:b/>
          <w:bCs/>
        </w:rPr>
        <w:t>(g) </w:t>
      </w:r>
      <w:r w:rsidRPr="00897E87">
        <w:t>All conditional accessory apartments shall comply with the Americans with Disabilities Act (ADA) and the accessibility and adaptability requirements of N.J.A.C. 5:94-3.14.</w:t>
      </w:r>
    </w:p>
    <w:p w:rsidR="00897E87" w:rsidRPr="00897E87" w:rsidRDefault="00897E87" w:rsidP="007F1451">
      <w:pPr>
        <w:ind w:firstLine="720"/>
        <w:jc w:val="both"/>
      </w:pPr>
      <w:r w:rsidRPr="007F1451">
        <w:rPr>
          <w:b/>
          <w:bCs/>
        </w:rPr>
        <w:t>(2) </w:t>
      </w:r>
      <w:r w:rsidRPr="00897E87">
        <w:t>Bed-and-breakfast establishments, as conditional.</w:t>
      </w:r>
    </w:p>
    <w:p w:rsidR="00897E87" w:rsidRPr="00897E87" w:rsidRDefault="00897E87" w:rsidP="007F1451">
      <w:pPr>
        <w:ind w:left="720"/>
        <w:jc w:val="both"/>
      </w:pPr>
      <w:r w:rsidRPr="007F1451">
        <w:rPr>
          <w:b/>
          <w:bCs/>
        </w:rPr>
        <w:t>(3) </w:t>
      </w:r>
      <w:r w:rsidRPr="00897E87">
        <w:t>Two-family dwellings, as defined in § </w:t>
      </w:r>
      <w:r w:rsidRPr="007F1451">
        <w:rPr>
          <w:b/>
          <w:bCs/>
        </w:rPr>
        <w:t>276-7</w:t>
      </w:r>
      <w:r w:rsidRPr="00897E87">
        <w:t>, provided that they are designed so as to appear as though they were a detached single-family dwelling, as defined in § </w:t>
      </w:r>
      <w:r w:rsidRPr="007F1451">
        <w:rPr>
          <w:b/>
          <w:bCs/>
        </w:rPr>
        <w:t>276-7</w:t>
      </w:r>
      <w:r w:rsidRPr="00897E87">
        <w:t>, and provided further that they comply with the bulk requirements for duplexes in the R-2 Zoning District.</w:t>
      </w:r>
    </w:p>
    <w:p w:rsidR="00897E87" w:rsidRPr="00897E87" w:rsidRDefault="00897E87" w:rsidP="00897E87">
      <w:pPr>
        <w:jc w:val="both"/>
      </w:pPr>
      <w:r w:rsidRPr="007F1451">
        <w:rPr>
          <w:b/>
          <w:bCs/>
        </w:rPr>
        <w:t>D. </w:t>
      </w:r>
      <w:r w:rsidRPr="00897E87">
        <w:t>Accessory uses permitted:</w:t>
      </w:r>
    </w:p>
    <w:p w:rsidR="00897E87" w:rsidRPr="00897E87" w:rsidRDefault="00897E87" w:rsidP="007F1451">
      <w:pPr>
        <w:ind w:left="720"/>
        <w:jc w:val="both"/>
      </w:pPr>
      <w:r w:rsidRPr="007F1451">
        <w:rPr>
          <w:b/>
          <w:bCs/>
        </w:rPr>
        <w:t>(1) </w:t>
      </w:r>
      <w:r w:rsidRPr="00897E87">
        <w:t>Private residential swimming pools (see § </w:t>
      </w:r>
      <w:r w:rsidRPr="007F1451">
        <w:rPr>
          <w:b/>
          <w:bCs/>
        </w:rPr>
        <w:t>276-42</w:t>
      </w:r>
      <w:r w:rsidRPr="00897E87">
        <w:t>, Swimming pools, for standards) and other usual recreational facilities customarily associated with residential dwelling units, on the same lot/parcel.</w:t>
      </w:r>
    </w:p>
    <w:p w:rsidR="00897E87" w:rsidRPr="00897E87" w:rsidRDefault="00897E87" w:rsidP="007F1451">
      <w:pPr>
        <w:ind w:left="720"/>
        <w:jc w:val="both"/>
      </w:pPr>
      <w:r w:rsidRPr="007F1451">
        <w:rPr>
          <w:b/>
          <w:bCs/>
        </w:rPr>
        <w:t>(2) </w:t>
      </w:r>
      <w:r w:rsidRPr="00897E87">
        <w:t>Private residential sheds for the storage of objects by the residents of the property, on the same lot/parcel, each not exceeding 15 feet in height from the grade/ground elevation, and altogether not exceeding 150 square feet in gross floor area. All residential sheds must be anchored in accordance with § </w:t>
      </w:r>
      <w:r w:rsidRPr="007F1451">
        <w:rPr>
          <w:b/>
          <w:bCs/>
        </w:rPr>
        <w:t>276-51B(6)(a)</w:t>
      </w:r>
      <w:r w:rsidRPr="00897E87">
        <w:t> to prevent flotation, collapse, or lateral movement of the structure. Private residential sheds may not encroach into the front yard required for the residential use in the zoning district in which it is located.</w:t>
      </w:r>
    </w:p>
    <w:p w:rsidR="00897E87" w:rsidRPr="00897E87" w:rsidRDefault="00897E87" w:rsidP="007F1451">
      <w:pPr>
        <w:ind w:left="720"/>
        <w:jc w:val="both"/>
      </w:pPr>
      <w:r w:rsidRPr="007F1451">
        <w:rPr>
          <w:b/>
          <w:bCs/>
        </w:rPr>
        <w:t>(3)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w:t>
      </w:r>
    </w:p>
    <w:p w:rsidR="00897E87" w:rsidRPr="00897E87" w:rsidRDefault="00897E87" w:rsidP="007F1451">
      <w:pPr>
        <w:ind w:left="720"/>
        <w:jc w:val="both"/>
      </w:pPr>
      <w:r w:rsidRPr="007F1451">
        <w:rPr>
          <w:b/>
          <w:bCs/>
        </w:rPr>
        <w:t>(4) </w:t>
      </w:r>
      <w:r w:rsidRPr="00897E87">
        <w:t>Public utility lines for the transportation, distribution, or control of water, electricity, gas, oil, steam, CATV and telephone communications, and their supporting members, other than buildings or structures, shall not be required to be located on a lot, nor shall this section be interpreted as to prohibit the use of a property in any zone for the above uses. All public utility lines shall be located in the utility strip if paralleling the street and shall be installed underground as practical as possible.</w:t>
      </w:r>
    </w:p>
    <w:p w:rsidR="00897E87" w:rsidRPr="00897E87" w:rsidRDefault="00897E87" w:rsidP="007F1451">
      <w:pPr>
        <w:ind w:left="720"/>
        <w:jc w:val="both"/>
      </w:pPr>
      <w:r w:rsidRPr="007F1451">
        <w:rPr>
          <w:b/>
          <w:bCs/>
        </w:rPr>
        <w:t>(5) </w:t>
      </w:r>
      <w:r w:rsidRPr="00897E87">
        <w:t>Off-street parking and private residential garages (see § </w:t>
      </w:r>
      <w:r w:rsidRPr="007F1451">
        <w:rPr>
          <w:b/>
          <w:bCs/>
        </w:rPr>
        <w:t>276-15.1F</w:t>
      </w:r>
      <w:r w:rsidRPr="00897E87">
        <w:t> </w:t>
      </w:r>
      <w:proofErr w:type="spellStart"/>
      <w:r w:rsidRPr="00897E87">
        <w:t>hereinbelow</w:t>
      </w:r>
      <w:proofErr w:type="spellEnd"/>
      <w:r w:rsidRPr="00897E87">
        <w:t xml:space="preserve"> and § </w:t>
      </w:r>
      <w:r w:rsidRPr="007F1451">
        <w:rPr>
          <w:b/>
          <w:bCs/>
        </w:rPr>
        <w:t>276-35</w:t>
      </w:r>
      <w:r w:rsidRPr="00897E87">
        <w:t>, Off-street parking, loading areas and driveways). Detached residential garages to the principal structure shall require the front of the garage to be set back a minimum of 20 feet from the front facade of the principal structure, not exceeding 15 feet in height, and altogether not exceeding 400 square feet in gross floor area, on the same lot/parcel.</w:t>
      </w:r>
    </w:p>
    <w:p w:rsidR="00897E87" w:rsidRPr="00897E87" w:rsidRDefault="00897E87" w:rsidP="007F1451">
      <w:pPr>
        <w:ind w:left="720"/>
        <w:jc w:val="both"/>
      </w:pPr>
      <w:r w:rsidRPr="007F1451">
        <w:rPr>
          <w:b/>
          <w:bCs/>
        </w:rPr>
        <w:t>(6) </w:t>
      </w:r>
      <w:r w:rsidRPr="00897E87">
        <w:t>Handicapped access to residences. A ramp to provide handicapped access to single-family detached dwellings, twin or two-family dwelling units, duplexes and semidetached dwelling units may encroach into the front, side or rear yard required for the residential use in the zoning district in which it is located, provided:</w:t>
      </w:r>
    </w:p>
    <w:p w:rsidR="00897E87" w:rsidRPr="00897E87" w:rsidRDefault="00897E87" w:rsidP="007F1451">
      <w:pPr>
        <w:ind w:left="1440"/>
        <w:jc w:val="both"/>
      </w:pPr>
      <w:r w:rsidRPr="007F1451">
        <w:rPr>
          <w:b/>
          <w:bCs/>
        </w:rPr>
        <w:t>(a) </w:t>
      </w:r>
      <w:r w:rsidRPr="00897E87">
        <w:t>The intrusion shall be into the front yard only if it is impossible to provide handicapped access to the side or rear of the residential premises.</w:t>
      </w:r>
    </w:p>
    <w:p w:rsidR="00897E87" w:rsidRPr="00897E87" w:rsidRDefault="00897E87" w:rsidP="007F1451">
      <w:pPr>
        <w:ind w:left="1440"/>
        <w:jc w:val="both"/>
      </w:pPr>
      <w:r w:rsidRPr="007F1451">
        <w:rPr>
          <w:b/>
          <w:bCs/>
        </w:rPr>
        <w:t>(b) </w:t>
      </w:r>
      <w:r w:rsidRPr="00897E87">
        <w:t>A handicapped person resides or will reside in the dwelling.</w:t>
      </w:r>
    </w:p>
    <w:p w:rsidR="00897E87" w:rsidRPr="00897E87" w:rsidRDefault="00897E87" w:rsidP="007F1451">
      <w:pPr>
        <w:ind w:left="1440"/>
        <w:jc w:val="both"/>
      </w:pPr>
      <w:r w:rsidRPr="007F1451">
        <w:rPr>
          <w:b/>
          <w:bCs/>
        </w:rPr>
        <w:t>(c) </w:t>
      </w:r>
      <w:r w:rsidRPr="00897E87">
        <w:t>The intrusion into the front, side or rear yard shall not be allowed any closer than five feet to the applicable property line.</w:t>
      </w:r>
    </w:p>
    <w:p w:rsidR="00897E87" w:rsidRPr="00897E87" w:rsidRDefault="00897E87" w:rsidP="007F1451">
      <w:pPr>
        <w:ind w:left="1440"/>
        <w:jc w:val="both"/>
      </w:pPr>
      <w:r w:rsidRPr="007F1451">
        <w:rPr>
          <w:b/>
          <w:bCs/>
        </w:rPr>
        <w:t>(d) </w:t>
      </w:r>
      <w:r w:rsidRPr="00897E87">
        <w:t>The applicant for handicapped access ramp approval shall demonstrate to the Zoning Officer that there is no other way than that proposed to construct a handicapped ramp so as not to protrude into the front, side or rear yard.</w:t>
      </w:r>
    </w:p>
    <w:p w:rsidR="00897E87" w:rsidRPr="00897E87" w:rsidRDefault="00897E87" w:rsidP="007F1451">
      <w:pPr>
        <w:ind w:left="1440"/>
        <w:jc w:val="both"/>
      </w:pPr>
      <w:r w:rsidRPr="007F1451">
        <w:rPr>
          <w:b/>
          <w:bCs/>
        </w:rPr>
        <w:t>(e) </w:t>
      </w:r>
      <w:r w:rsidRPr="00897E87">
        <w:t>The ramp shall be constructed so as to comply with all applicable construction standards as to size, slope and other details.</w:t>
      </w:r>
    </w:p>
    <w:p w:rsidR="00897E87" w:rsidRPr="00897E87" w:rsidRDefault="00897E87" w:rsidP="007F1451">
      <w:pPr>
        <w:ind w:left="1440"/>
        <w:jc w:val="both"/>
      </w:pPr>
      <w:r w:rsidRPr="007F1451">
        <w:rPr>
          <w:b/>
          <w:bCs/>
        </w:rPr>
        <w:t>(f) </w:t>
      </w:r>
      <w:r w:rsidRPr="00897E87">
        <w:t>The foregoing approval shall only be permitted in conjunction with residential housing defined herein as single-family detached, twin or two-family, duplex, or semidetached. No such approval shall be granted in connection with any other type of housing, and no such approval shall be granted in any case with regard to commercially used property.</w:t>
      </w:r>
    </w:p>
    <w:p w:rsidR="00897E87" w:rsidRPr="00897E87" w:rsidRDefault="00897E87" w:rsidP="007F1451">
      <w:pPr>
        <w:ind w:left="1440"/>
        <w:jc w:val="both"/>
      </w:pPr>
      <w:r w:rsidRPr="007F1451">
        <w:rPr>
          <w:b/>
          <w:bCs/>
        </w:rPr>
        <w:t>(g) </w:t>
      </w:r>
      <w:r w:rsidRPr="00897E87">
        <w:t>A certification from the Zoning Officer shall be required indicating compliance with all the aforesaid requirements before a construction permit may be issued for the proposed ramp.</w:t>
      </w:r>
    </w:p>
    <w:p w:rsidR="00897E87" w:rsidRPr="00897E87" w:rsidRDefault="00897E87" w:rsidP="007F1451">
      <w:pPr>
        <w:ind w:left="720" w:firstLine="720"/>
        <w:jc w:val="both"/>
      </w:pPr>
      <w:r w:rsidRPr="007F1451">
        <w:rPr>
          <w:b/>
          <w:bCs/>
        </w:rPr>
        <w:t>(7) </w:t>
      </w:r>
      <w:r w:rsidRPr="00897E87">
        <w:t>Fences and walls (see § </w:t>
      </w:r>
      <w:r w:rsidRPr="007F1451">
        <w:rPr>
          <w:b/>
          <w:bCs/>
        </w:rPr>
        <w:t>276-30</w:t>
      </w:r>
      <w:r w:rsidRPr="00897E87">
        <w:t>, Fences, walls and sight triangles).</w:t>
      </w:r>
    </w:p>
    <w:p w:rsidR="00897E87" w:rsidRPr="00897E87" w:rsidRDefault="00897E87" w:rsidP="007F1451">
      <w:pPr>
        <w:ind w:left="1440"/>
        <w:jc w:val="both"/>
      </w:pPr>
      <w:r w:rsidRPr="007F1451">
        <w:rPr>
          <w:b/>
          <w:bCs/>
        </w:rPr>
        <w:t>(8)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and as to any such equipment that is located in a side yard,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to this regulation.</w:t>
      </w:r>
    </w:p>
    <w:p w:rsidR="00897E87" w:rsidRPr="00897E87" w:rsidRDefault="007F1451" w:rsidP="007F1451">
      <w:pPr>
        <w:ind w:left="720" w:firstLine="720"/>
        <w:jc w:val="both"/>
      </w:pPr>
      <w:r w:rsidRPr="007F1451">
        <w:rPr>
          <w:b/>
          <w:bCs/>
        </w:rPr>
        <w:t xml:space="preserve"> </w:t>
      </w:r>
      <w:r w:rsidR="00897E87" w:rsidRPr="007F1451">
        <w:rPr>
          <w:b/>
          <w:bCs/>
        </w:rPr>
        <w:t>(9) </w:t>
      </w:r>
      <w:r w:rsidR="00897E87" w:rsidRPr="00897E87">
        <w:t>Home occupations (see § </w:t>
      </w:r>
      <w:r w:rsidR="00897E87" w:rsidRPr="007F1451">
        <w:rPr>
          <w:b/>
          <w:bCs/>
        </w:rPr>
        <w:t>276-7</w:t>
      </w:r>
      <w:r w:rsidR="00897E87" w:rsidRPr="00897E87">
        <w:t> for definitions and requirements).</w:t>
      </w:r>
    </w:p>
    <w:p w:rsidR="00897E87" w:rsidRPr="00897E87" w:rsidRDefault="00897E87" w:rsidP="007F1451">
      <w:pPr>
        <w:ind w:left="720" w:firstLine="720"/>
        <w:jc w:val="both"/>
      </w:pPr>
      <w:r w:rsidRPr="007F1451">
        <w:rPr>
          <w:b/>
          <w:bCs/>
        </w:rPr>
        <w:t>(10) </w:t>
      </w:r>
      <w:r w:rsidRPr="00897E87">
        <w:t>Signs (see § </w:t>
      </w:r>
      <w:r w:rsidRPr="007F1451">
        <w:rPr>
          <w:b/>
          <w:bCs/>
        </w:rPr>
        <w:t>276-15.1H</w:t>
      </w:r>
      <w:r w:rsidRPr="00897E87">
        <w:t> </w:t>
      </w:r>
      <w:proofErr w:type="spellStart"/>
      <w:r w:rsidRPr="00897E87">
        <w:t>hereinbelow</w:t>
      </w:r>
      <w:proofErr w:type="spellEnd"/>
      <w:r w:rsidRPr="00897E87">
        <w:t xml:space="preserve"> and § </w:t>
      </w:r>
      <w:r w:rsidRPr="007F1451">
        <w:rPr>
          <w:b/>
          <w:bCs/>
        </w:rPr>
        <w:t>276-40</w:t>
      </w:r>
      <w:r w:rsidRPr="00897E87">
        <w:t> (requirements for signs).</w:t>
      </w:r>
    </w:p>
    <w:p w:rsidR="00897E87" w:rsidRPr="00897E87" w:rsidRDefault="00897E87" w:rsidP="007F1451">
      <w:pPr>
        <w:ind w:left="1440"/>
        <w:jc w:val="both"/>
      </w:pPr>
      <w:r w:rsidRPr="007F1451">
        <w:rPr>
          <w:b/>
          <w:bCs/>
        </w:rPr>
        <w:t>(11) </w:t>
      </w:r>
      <w:r w:rsidRPr="00897E87">
        <w:t xml:space="preserve">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w:t>
      </w:r>
      <w:proofErr w:type="gramStart"/>
      <w:r w:rsidRPr="00897E87">
        <w:t>public street</w:t>
      </w:r>
      <w:proofErr w:type="gramEnd"/>
      <w:r w:rsidRPr="00897E87">
        <w:t xml:space="preserve"> and/or right-of-way.</w:t>
      </w:r>
    </w:p>
    <w:p w:rsidR="00897E87" w:rsidRPr="00897E87" w:rsidRDefault="00897E87" w:rsidP="007F1451">
      <w:pPr>
        <w:ind w:left="720" w:firstLine="720"/>
        <w:jc w:val="both"/>
      </w:pPr>
      <w:r w:rsidRPr="007F1451">
        <w:rPr>
          <w:b/>
          <w:bCs/>
        </w:rPr>
        <w:t>(12) </w:t>
      </w:r>
      <w:r w:rsidRPr="00897E87">
        <w:t>Solar energy systems (see Article </w:t>
      </w:r>
      <w:r w:rsidRPr="007F1451">
        <w:rPr>
          <w:b/>
          <w:bCs/>
        </w:rPr>
        <w:t>XII</w:t>
      </w:r>
      <w:r w:rsidRPr="00897E87">
        <w:t>).</w:t>
      </w:r>
    </w:p>
    <w:p w:rsidR="00897E87" w:rsidRPr="00897E87" w:rsidRDefault="00897E87" w:rsidP="00897E87">
      <w:pPr>
        <w:jc w:val="both"/>
      </w:pPr>
      <w:r w:rsidRPr="007F1451">
        <w:rPr>
          <w:b/>
          <w:bCs/>
        </w:rPr>
        <w:t>E. </w:t>
      </w:r>
      <w:r w:rsidRPr="00897E87">
        <w:t>Maximum building height.</w:t>
      </w:r>
    </w:p>
    <w:p w:rsidR="00897E87" w:rsidRPr="00897E87" w:rsidRDefault="00897E87" w:rsidP="007F1451">
      <w:pPr>
        <w:ind w:left="720"/>
        <w:jc w:val="both"/>
      </w:pPr>
      <w:r w:rsidRPr="007F1451">
        <w:rPr>
          <w:b/>
          <w:bCs/>
        </w:rPr>
        <w:t>(1) </w:t>
      </w:r>
      <w:r w:rsidRPr="00897E87">
        <w:t>No building height shall exceed 36 feet in height from the base flood elevation (BFE) or three stories, whichever is less, except the following structures may be erected above the heights prescribed by this section, but in no case shall the height of any of these appurtenances exceed a height equal to 10% more than the maximum height permitted for the particular use at issue:</w:t>
      </w:r>
    </w:p>
    <w:p w:rsidR="00897E87" w:rsidRPr="00897E87" w:rsidRDefault="00897E87" w:rsidP="007F1451">
      <w:pPr>
        <w:ind w:left="1440"/>
        <w:jc w:val="both"/>
      </w:pPr>
      <w:r w:rsidRPr="007F1451">
        <w:rPr>
          <w:b/>
          <w:bCs/>
        </w:rPr>
        <w:t>(a) </w:t>
      </w:r>
      <w:r w:rsidRPr="00897E87">
        <w:t>Mechanical rooms and other roof structures for the housing of stairways, tanks, ventilating fans, HVAC equipment or similar equipment</w:t>
      </w:r>
      <w:ins w:id="139" w:author="rtbelasco" w:date="2018-11-29T01:37:00Z">
        <w:r w:rsidR="00D747B2">
          <w:t>, including elevator equipment rooms,</w:t>
        </w:r>
      </w:ins>
      <w:r w:rsidRPr="00897E87">
        <w:t xml:space="preserve"> required to operate and maintain the building.</w:t>
      </w:r>
    </w:p>
    <w:p w:rsidR="00897E87" w:rsidRPr="00897E87" w:rsidRDefault="00897E87" w:rsidP="007F1451">
      <w:pPr>
        <w:ind w:left="720" w:firstLine="720"/>
        <w:jc w:val="both"/>
      </w:pPr>
      <w:r w:rsidRPr="007F1451">
        <w:rPr>
          <w:b/>
          <w:bCs/>
        </w:rPr>
        <w:t>(b) </w:t>
      </w:r>
      <w:r w:rsidRPr="00897E87">
        <w:t>Skylights, spires, cupolas, flagpoles, chimneys or similar structures.</w:t>
      </w:r>
    </w:p>
    <w:p w:rsidR="00897E87" w:rsidRPr="00897E87" w:rsidRDefault="00897E87" w:rsidP="007F1451">
      <w:pPr>
        <w:ind w:left="720"/>
        <w:jc w:val="both"/>
      </w:pPr>
      <w:r w:rsidRPr="007F1451">
        <w:rPr>
          <w:b/>
          <w:bCs/>
        </w:rPr>
        <w:t>(2) </w:t>
      </w:r>
      <w:r w:rsidRPr="00897E87">
        <w:t>Cellular telephone antennas and/or associated equipment are expressly excluded from this provision.</w:t>
      </w:r>
    </w:p>
    <w:p w:rsidR="00897E87" w:rsidRPr="00897E87" w:rsidRDefault="00897E87" w:rsidP="007F1451">
      <w:pPr>
        <w:ind w:left="720"/>
        <w:jc w:val="both"/>
      </w:pPr>
      <w:r w:rsidRPr="007F1451">
        <w:rPr>
          <w:b/>
          <w:bCs/>
        </w:rPr>
        <w:t>(3) </w:t>
      </w:r>
      <w:r w:rsidRPr="00897E87">
        <w:t>All development on undersized lots shall have a reduced maximum building height in accordance with the schedules set forth in § </w:t>
      </w:r>
      <w:r w:rsidRPr="007F1451">
        <w:rPr>
          <w:b/>
          <w:bCs/>
        </w:rPr>
        <w:t>276-34B(9)</w:t>
      </w:r>
      <w:r w:rsidRPr="00897E87">
        <w:t>.</w:t>
      </w:r>
    </w:p>
    <w:p w:rsidR="00897E87" w:rsidRPr="00897E87" w:rsidRDefault="00897E87" w:rsidP="00897E87">
      <w:pPr>
        <w:jc w:val="both"/>
      </w:pPr>
      <w:r w:rsidRPr="007F1451">
        <w:rPr>
          <w:b/>
          <w:bCs/>
        </w:rPr>
        <w:t>F. </w:t>
      </w:r>
      <w:r w:rsidRPr="00897E87">
        <w:t>Area and yard requirements.</w:t>
      </w:r>
    </w:p>
    <w:tbl>
      <w:tblPr>
        <w:tblW w:w="10020" w:type="dxa"/>
        <w:tblInd w:w="15" w:type="dxa"/>
        <w:tblCellMar>
          <w:top w:w="15" w:type="dxa"/>
          <w:left w:w="15" w:type="dxa"/>
          <w:bottom w:w="15" w:type="dxa"/>
          <w:right w:w="15" w:type="dxa"/>
        </w:tblCellMar>
        <w:tblLook w:val="04A0"/>
      </w:tblPr>
      <w:tblGrid>
        <w:gridCol w:w="140"/>
        <w:gridCol w:w="363"/>
        <w:gridCol w:w="5791"/>
        <w:gridCol w:w="2218"/>
        <w:gridCol w:w="1508"/>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D162AB"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Detached Single-Family Dwellings</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Places of Worship</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12,000 square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1, 2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16 feet total; 6 feet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r w:rsidRPr="00897E87">
              <w:rPr>
                <w:vertAlign w:val="superscript"/>
              </w:rPr>
              <w:t>1, 2, 3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r w:rsidRPr="00897E87">
              <w:rPr>
                <w:vertAlign w:val="superscript"/>
              </w:rPr>
              <w:t>1, 2, 3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 (all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del w:id="140" w:author="rtbelasco" w:date="2018-11-29T01:23:00Z">
              <w:r w:rsidRPr="00897E87" w:rsidDel="00D162AB">
                <w:delText>Maximum building impervious lot coverage (all buildings and impermeable surfaces)</w:delText>
              </w:r>
            </w:del>
            <w:ins w:id="141" w:author="rtbelasco" w:date="2018-11-29T01:23:00Z">
              <w:r w:rsidR="00D162AB">
                <w:t>Maximum Lot (Impervious) Coverage</w:t>
              </w:r>
            </w:ins>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D162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rPr>
                <w:vertAlign w:val="superscript"/>
              </w:rPr>
              <w:t>1</w:t>
            </w:r>
          </w:p>
        </w:tc>
        <w:tc>
          <w:tcPr>
            <w:tcW w:w="0" w:type="auto"/>
            <w:gridSpan w:val="3"/>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For renovations and/or additions to existing structures only, existing stairs and porches may be replaced with identical stairs and porches regardless of the setback requirements of the district in which the subject property is located. For new construction/reconstruction of open porches, stairs and/or steps, they must meet applicable zoning requirements and shall require a zoning and/or construction permit, where required, as applicable in order to permit construction in this regard.</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rPr>
                <w:vertAlign w:val="superscript"/>
              </w:rPr>
              <w:t>2</w:t>
            </w:r>
          </w:p>
        </w:tc>
        <w:tc>
          <w:tcPr>
            <w:tcW w:w="0" w:type="auto"/>
            <w:gridSpan w:val="3"/>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 xml:space="preserve">Eaves, cornices or overhangs more than 10 feet above lot grade may project into yard setback areas a maximum of 24 inches. In order to create an aesthetically pleasing building facade along the side of a building which fronts a street, bay windows or other architectural detailing more than 10 feet above lot grade may extend into the front yard </w:t>
            </w:r>
            <w:r w:rsidR="00A4666A">
              <w:t>setback a maximum of 24 inches.</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rPr>
                <w:vertAlign w:val="superscript"/>
              </w:rPr>
              <w:t>3</w:t>
            </w:r>
          </w:p>
        </w:tc>
        <w:tc>
          <w:tcPr>
            <w:tcW w:w="0" w:type="auto"/>
            <w:gridSpan w:val="3"/>
            <w:tcBorders>
              <w:top w:val="nil"/>
              <w:left w:val="nil"/>
              <w:bottom w:val="nil"/>
              <w:right w:val="nil"/>
            </w:tcBorders>
            <w:tcMar>
              <w:top w:w="15" w:type="dxa"/>
              <w:left w:w="60" w:type="dxa"/>
              <w:bottom w:w="60" w:type="dxa"/>
              <w:right w:w="60" w:type="dxa"/>
            </w:tcMar>
            <w:vAlign w:val="center"/>
          </w:tcPr>
          <w:p w:rsidR="007F1451" w:rsidRDefault="00897E87" w:rsidP="00897E87">
            <w:pPr>
              <w:jc w:val="both"/>
            </w:pPr>
            <w:r w:rsidRPr="00897E87">
              <w:t>For renovations and/or additions to existing structures only, open porches, stairs and/or steps providing access to the first floor only shall be permitted to extend an additional three feet into the required front yard setback distance but must be set back a distance of four feet from all street and property lines. For new construction/reconstruction of open porches, stairs and/or steps, they must meet applicable zoning requirements and shall require a zoning and/or construction permit, where required, as applicable in order to permit construction in this regard.</w:t>
            </w:r>
          </w:p>
          <w:p w:rsidR="00897E87" w:rsidRPr="007F1451" w:rsidRDefault="00897E87" w:rsidP="007F1451"/>
        </w:tc>
      </w:tr>
    </w:tbl>
    <w:p w:rsidR="00897E87" w:rsidRPr="00897E87" w:rsidRDefault="00897E87" w:rsidP="007F1451">
      <w:pPr>
        <w:jc w:val="both"/>
      </w:pPr>
      <w:r w:rsidRPr="007F1451">
        <w:rPr>
          <w:b/>
          <w:bCs/>
        </w:rPr>
        <w:t>G. </w:t>
      </w:r>
      <w:r w:rsidRPr="00897E87">
        <w:t>Minimum off-street parking. Each individual use shall provide parking spaces according to the following minimum provisions:</w:t>
      </w:r>
    </w:p>
    <w:p w:rsidR="00897E87" w:rsidRPr="00897E87" w:rsidRDefault="00897E87" w:rsidP="007F1451">
      <w:pPr>
        <w:ind w:left="720"/>
        <w:jc w:val="both"/>
      </w:pPr>
      <w:r w:rsidRPr="007F1451">
        <w:rPr>
          <w:b/>
          <w:bCs/>
        </w:rPr>
        <w:t>(1) </w:t>
      </w:r>
      <w:r w:rsidRPr="00897E87">
        <w:t>Detached single-family dwelling units shall provide parking spaces in accordance with the standards established by the New Jersey Residential Site Improvement Standards (RSIS) (N.J.S.A. 5:21-1 et seq.). RSIS standards include parking requirements for residential uses based on unit (bedroom) size. If the applicant does not specify the number of bedrooms per dwelling unit, then each dwelling unit shall be subject to the RSIS parking space requirements for a four-bedroom dwelling unit.</w:t>
      </w:r>
    </w:p>
    <w:p w:rsidR="00897E87" w:rsidRPr="00897E87" w:rsidRDefault="00897E87" w:rsidP="007F1451">
      <w:pPr>
        <w:ind w:left="720"/>
        <w:jc w:val="both"/>
      </w:pPr>
      <w:r w:rsidRPr="007F1451">
        <w:rPr>
          <w:b/>
          <w:bCs/>
        </w:rPr>
        <w:t>(2) </w:t>
      </w:r>
      <w:r w:rsidRPr="00897E87">
        <w:t>Churches shall provide one space per every three permanent seats. (One seat shall be considered 22 inches in calculating the capacity of pews or benches.)</w:t>
      </w:r>
    </w:p>
    <w:p w:rsidR="00897E87" w:rsidRPr="00897E87" w:rsidRDefault="00897E87" w:rsidP="007F1451">
      <w:pPr>
        <w:ind w:left="720"/>
        <w:jc w:val="both"/>
      </w:pPr>
      <w:r w:rsidRPr="007F1451">
        <w:rPr>
          <w:b/>
          <w:bCs/>
        </w:rPr>
        <w:t>(3) </w:t>
      </w:r>
      <w:r w:rsidRPr="00897E87">
        <w:t>Stacked parking, where motor vehicles are parked one in front of the other and require, when fully utilized, the moving of one vehicle to allow the removal of another, is prohibited, except in the instance of residential units where two spaces are provided for a particular dwelling unit. Stacked parking is not permitted within an enclosed garage where vehicles must exit the site by backing out into the street. A car may be stacked in front of the garage if there is a minimum of 20 feet from the garage to the property line.</w:t>
      </w:r>
    </w:p>
    <w:p w:rsidR="00897E87" w:rsidRPr="00897E87" w:rsidRDefault="00897E87" w:rsidP="007F1451">
      <w:pPr>
        <w:ind w:firstLine="720"/>
        <w:jc w:val="both"/>
      </w:pPr>
      <w:r w:rsidRPr="007F1451">
        <w:rPr>
          <w:b/>
          <w:bCs/>
        </w:rPr>
        <w:t>(4) </w:t>
      </w:r>
      <w:r w:rsidRPr="00897E87">
        <w:t>See § </w:t>
      </w:r>
      <w:r w:rsidRPr="007F1451">
        <w:rPr>
          <w:b/>
          <w:bCs/>
        </w:rPr>
        <w:t>276-35</w:t>
      </w:r>
      <w:r w:rsidRPr="00897E87">
        <w:t> (Off-street parking, loading areas and driveways) for additional standards.</w:t>
      </w:r>
    </w:p>
    <w:p w:rsidR="00897E87" w:rsidRPr="00897E87" w:rsidRDefault="00897E87" w:rsidP="00897E87">
      <w:pPr>
        <w:jc w:val="both"/>
      </w:pPr>
      <w:r w:rsidRPr="007F1451">
        <w:rPr>
          <w:b/>
          <w:bCs/>
        </w:rPr>
        <w:t>H. </w:t>
      </w:r>
      <w:r w:rsidRPr="00897E87">
        <w:t>Signs.</w:t>
      </w:r>
    </w:p>
    <w:p w:rsidR="00897E87" w:rsidRPr="00897E87" w:rsidRDefault="00897E87" w:rsidP="007F1451">
      <w:pPr>
        <w:ind w:left="720"/>
        <w:jc w:val="both"/>
      </w:pPr>
      <w:r w:rsidRPr="007F1451">
        <w:rPr>
          <w:b/>
          <w:bCs/>
        </w:rPr>
        <w:t>(1) </w:t>
      </w:r>
      <w:r w:rsidRPr="00897E87">
        <w:t>Residential dwelling units: only information and direction signs as defined in § </w:t>
      </w:r>
      <w:r w:rsidRPr="007F1451">
        <w:rPr>
          <w:b/>
          <w:bCs/>
        </w:rPr>
        <w:t>276-40A(5)</w:t>
      </w:r>
      <w:r w:rsidRPr="00897E87">
        <w:t>(requirements for signs).</w:t>
      </w:r>
    </w:p>
    <w:p w:rsidR="00897E87" w:rsidRPr="00897E87" w:rsidRDefault="00897E87" w:rsidP="007F1451">
      <w:pPr>
        <w:ind w:left="720"/>
        <w:jc w:val="both"/>
      </w:pPr>
      <w:r w:rsidRPr="007F1451">
        <w:rPr>
          <w:b/>
          <w:bCs/>
        </w:rPr>
        <w:t>(2) </w:t>
      </w:r>
      <w:r w:rsidRPr="00897E87">
        <w:t>Churches and schools: one freestanding sign not exceeding 15 square feet in area, 10 feet in height and set back at least five feet from all street and property lines, plus one attached sign not exceeding 25 square feet.</w:t>
      </w:r>
    </w:p>
    <w:p w:rsidR="00897E87" w:rsidRPr="00897E87" w:rsidRDefault="00897E87" w:rsidP="007F1451">
      <w:pPr>
        <w:ind w:firstLine="720"/>
        <w:jc w:val="both"/>
      </w:pPr>
      <w:r w:rsidRPr="007F1451">
        <w:rPr>
          <w:b/>
          <w:bCs/>
        </w:rPr>
        <w:t>(3) </w:t>
      </w:r>
      <w:r w:rsidRPr="00897E87">
        <w:t>See § </w:t>
      </w:r>
      <w:r w:rsidRPr="007F1451">
        <w:rPr>
          <w:b/>
          <w:bCs/>
        </w:rPr>
        <w:t>276-40</w:t>
      </w:r>
      <w:r w:rsidRPr="00897E87">
        <w:t> (requirements for signs) for additional standards.</w:t>
      </w:r>
    </w:p>
    <w:p w:rsidR="00897E87" w:rsidRPr="00897E87" w:rsidRDefault="00897E87" w:rsidP="00897E87">
      <w:pPr>
        <w:jc w:val="both"/>
        <w:rPr>
          <w:b/>
          <w:bCs/>
        </w:rPr>
      </w:pPr>
      <w:r w:rsidRPr="007F1451">
        <w:t>§ 276-16</w:t>
      </w:r>
      <w:r w:rsidR="007F1451">
        <w:t xml:space="preserve"> </w:t>
      </w:r>
      <w:r w:rsidRPr="007F1451">
        <w:rPr>
          <w:b/>
          <w:bCs/>
        </w:rPr>
        <w:t>R-2 Single-Family Residential 2.</w:t>
      </w:r>
    </w:p>
    <w:p w:rsidR="00897E87" w:rsidRPr="00897E87" w:rsidRDefault="00897E87" w:rsidP="00897E87">
      <w:pPr>
        <w:jc w:val="both"/>
      </w:pPr>
      <w:r w:rsidRPr="007F1451">
        <w:rPr>
          <w:b/>
          <w:bCs/>
        </w:rPr>
        <w:t>A. </w:t>
      </w:r>
      <w:r w:rsidRPr="00897E87">
        <w:t>Purpose statement.</w:t>
      </w:r>
    </w:p>
    <w:p w:rsidR="00897E87" w:rsidRPr="00897E87" w:rsidRDefault="00897E87" w:rsidP="007F1451">
      <w:pPr>
        <w:ind w:left="720"/>
        <w:jc w:val="both"/>
      </w:pPr>
      <w:r w:rsidRPr="007F1451">
        <w:rPr>
          <w:b/>
          <w:bCs/>
        </w:rPr>
        <w:t>(1)</w:t>
      </w:r>
      <w:r w:rsidR="007F1451">
        <w:rPr>
          <w:b/>
          <w:bCs/>
        </w:rPr>
        <w:t xml:space="preserve"> </w:t>
      </w:r>
      <w:r w:rsidRPr="00897E87">
        <w:t>Consistent with the City's policies to reinforce the integrity of the City's existing single-family neighborhoods and to reflect current development patterns as expressed in the 2010 Comprehensive Master Plan ("Master Plan") referenced herein, several portions of the preexisting R-2 have been reclassified and absorbed into adjacent zoning district(s).</w:t>
      </w:r>
    </w:p>
    <w:p w:rsidR="00897E87" w:rsidRPr="00897E87" w:rsidRDefault="00897E87" w:rsidP="007F1451">
      <w:pPr>
        <w:ind w:left="720"/>
        <w:jc w:val="both"/>
      </w:pPr>
      <w:r w:rsidRPr="007F1451">
        <w:rPr>
          <w:b/>
          <w:bCs/>
        </w:rPr>
        <w:t>(2) </w:t>
      </w:r>
      <w:r w:rsidRPr="00897E87">
        <w:t xml:space="preserve">A portion of the preexisting R-2 Zoning District running the length of the City between the properties fronting New Jersey Avenue and the bay included </w:t>
      </w:r>
      <w:proofErr w:type="spellStart"/>
      <w:r w:rsidRPr="00897E87">
        <w:t>bayfront</w:t>
      </w:r>
      <w:proofErr w:type="spellEnd"/>
      <w:r w:rsidRPr="00897E87">
        <w:t xml:space="preserve"> commercial properties located between the property fronting 2nd and 4th Avenue(s). Also, a portion of the preexisting R-2 Zoning District running the length of the City between the properties fronting New Jersey Avenue and the bay included the commercial bank properties (parking lot) between 5th and 6th Avenue(s) and the City-owned building on 4th Avenue behind the City's Fire Station. Similarly, a portion of the preexisting R-2 District included commercial bank properties between 19th and 20th Avenue(s). The preexisting R-2 lands are to be reclassified and absorbed into the adjacent reclassified Central Business District (CBD) Zoning District.</w:t>
      </w:r>
    </w:p>
    <w:p w:rsidR="00897E87" w:rsidRPr="00897E87" w:rsidRDefault="00897E87" w:rsidP="007F1451">
      <w:pPr>
        <w:ind w:left="720"/>
        <w:jc w:val="both"/>
      </w:pPr>
      <w:r w:rsidRPr="007F1451">
        <w:rPr>
          <w:b/>
          <w:bCs/>
        </w:rPr>
        <w:t>(3) </w:t>
      </w:r>
      <w:r w:rsidRPr="00897E87">
        <w:t>A preexisting R-2 Zoning District spanned the length of the City between New Jersey and Central Avenue(s), except for the existing lots fronting 17th Avenue between New Jersey and Central Avenue(s). The preexisting R-2 lands are to be reclassified and absorbed into the adjacent R1.5 Zoning District.</w:t>
      </w:r>
    </w:p>
    <w:p w:rsidR="00897E87" w:rsidRPr="00897E87" w:rsidRDefault="00897E87" w:rsidP="007F1451">
      <w:pPr>
        <w:ind w:left="720"/>
        <w:jc w:val="both"/>
      </w:pPr>
      <w:r w:rsidRPr="007F1451">
        <w:rPr>
          <w:b/>
          <w:bCs/>
        </w:rPr>
        <w:t>(4) </w:t>
      </w:r>
      <w:r w:rsidRPr="00897E87">
        <w:t>Consistent with the City's policies to reinforce the integrity of the City's existing single-family neighborhoods and to reflect current development patterns as expressed in the Master Plan, existing detached residential cottages in the R-2 Zoning District shall be permitted, provided that the bulk requirements of the zoning district are met. Detached garages at the rear of residential properties have been converted into residential cottages. While such conversions have provided the City with a unique residential configuration and increased the residential apartment/detached residential cottages inventory, they have resulted in a loss of off-street parking and, in certain instances, have increased residential density beyond that considered appropriate for the R-2 Zoning District.</w:t>
      </w:r>
    </w:p>
    <w:p w:rsidR="00897E87" w:rsidRPr="00897E87" w:rsidRDefault="00897E87" w:rsidP="00897E87">
      <w:pPr>
        <w:jc w:val="both"/>
      </w:pPr>
      <w:r w:rsidRPr="007F1451">
        <w:rPr>
          <w:b/>
          <w:bCs/>
        </w:rPr>
        <w:t>B. </w:t>
      </w:r>
      <w:r w:rsidRPr="00897E87">
        <w:t>Principal permitted uses on the land and in buildings:</w:t>
      </w:r>
    </w:p>
    <w:p w:rsidR="00897E87" w:rsidRPr="00897E87" w:rsidRDefault="00897E87" w:rsidP="007F1451">
      <w:pPr>
        <w:ind w:firstLine="720"/>
        <w:jc w:val="both"/>
      </w:pPr>
      <w:r w:rsidRPr="007F1451">
        <w:rPr>
          <w:b/>
          <w:bCs/>
        </w:rPr>
        <w:t>(1)</w:t>
      </w:r>
      <w:r w:rsidR="007F1451">
        <w:rPr>
          <w:b/>
          <w:bCs/>
        </w:rPr>
        <w:t xml:space="preserve"> </w:t>
      </w:r>
      <w:r w:rsidRPr="00897E87">
        <w:t>Detached single-family dwelling units.</w:t>
      </w:r>
    </w:p>
    <w:p w:rsidR="007946A8" w:rsidRDefault="00897E87">
      <w:pPr>
        <w:ind w:left="720"/>
        <w:jc w:val="both"/>
        <w:pPrChange w:id="142" w:author="rtbelasco" w:date="2018-12-03T15:41:00Z">
          <w:pPr>
            <w:ind w:firstLine="720"/>
            <w:jc w:val="both"/>
          </w:pPr>
        </w:pPrChange>
      </w:pPr>
      <w:r w:rsidRPr="007F1451">
        <w:rPr>
          <w:b/>
          <w:bCs/>
        </w:rPr>
        <w:t>(2) </w:t>
      </w:r>
      <w:r w:rsidRPr="00897E87">
        <w:t>Single-family semidetached (duplex) dwelling units (see § </w:t>
      </w:r>
      <w:r w:rsidRPr="007F1451">
        <w:rPr>
          <w:b/>
          <w:bCs/>
        </w:rPr>
        <w:t>276-7</w:t>
      </w:r>
      <w:r w:rsidRPr="00897E87">
        <w:t>, Definitions).</w:t>
      </w:r>
    </w:p>
    <w:p w:rsidR="00897E87" w:rsidRPr="00897E87" w:rsidRDefault="00897E87" w:rsidP="007F1451">
      <w:pPr>
        <w:ind w:firstLine="720"/>
        <w:jc w:val="both"/>
      </w:pPr>
      <w:r w:rsidRPr="007F1451">
        <w:rPr>
          <w:b/>
          <w:bCs/>
        </w:rPr>
        <w:t>(3) </w:t>
      </w:r>
      <w:r w:rsidRPr="00897E87">
        <w:t>Two-family stacked (multistory) dwelling units (see § </w:t>
      </w:r>
      <w:r w:rsidRPr="007F1451">
        <w:rPr>
          <w:b/>
          <w:bCs/>
        </w:rPr>
        <w:t>276-7</w:t>
      </w:r>
      <w:r w:rsidRPr="00897E87">
        <w:t>, Definitions).</w:t>
      </w:r>
    </w:p>
    <w:p w:rsidR="00897E87" w:rsidRPr="00897E87" w:rsidRDefault="007F1451" w:rsidP="007F1451">
      <w:pPr>
        <w:ind w:left="720"/>
        <w:jc w:val="both"/>
      </w:pPr>
      <w:r>
        <w:rPr>
          <w:b/>
          <w:bCs/>
        </w:rPr>
        <w:t>(</w:t>
      </w:r>
      <w:r w:rsidR="00897E87" w:rsidRPr="007F1451">
        <w:rPr>
          <w:b/>
          <w:bCs/>
        </w:rPr>
        <w:t>4)</w:t>
      </w:r>
      <w:r>
        <w:rPr>
          <w:b/>
          <w:bCs/>
        </w:rPr>
        <w:t xml:space="preserve"> </w:t>
      </w:r>
      <w:r w:rsidR="00897E87" w:rsidRPr="00897E87">
        <w:t>Attached garages shall be considered part of the principal structure and not an accessory structure. Attached garages to the principal structure shall require the front of the garage to be set back a minimum of 20 feet from the front facade of the principal structure.</w:t>
      </w:r>
    </w:p>
    <w:p w:rsidR="00897E87" w:rsidRPr="00897E87" w:rsidRDefault="00897E87" w:rsidP="007F1451">
      <w:pPr>
        <w:ind w:left="720"/>
        <w:jc w:val="both"/>
      </w:pPr>
      <w:r w:rsidRPr="007F1451">
        <w:rPr>
          <w:b/>
          <w:bCs/>
        </w:rPr>
        <w:t>(5) </w:t>
      </w:r>
      <w:r w:rsidRPr="00897E87">
        <w:t>Public playgrounds, public conservation areas, public parks, public open space and public purpose uses.</w:t>
      </w:r>
    </w:p>
    <w:p w:rsidR="00897E87" w:rsidRPr="00897E87" w:rsidRDefault="00897E87" w:rsidP="007F1451">
      <w:pPr>
        <w:ind w:left="720"/>
        <w:jc w:val="both"/>
      </w:pPr>
      <w:r w:rsidRPr="007F1451">
        <w:rPr>
          <w:b/>
          <w:bCs/>
        </w:rPr>
        <w:t>(6) </w:t>
      </w:r>
      <w:r w:rsidRPr="00897E87">
        <w:t>Traditional public, private and parochial schools, serving grades pre-K-12, under the authority of the New Jersey Department of Education and subject to site plan approval by the Planning Board.</w:t>
      </w:r>
    </w:p>
    <w:p w:rsidR="00897E87" w:rsidRPr="00897E87" w:rsidRDefault="007F1451" w:rsidP="007F1451">
      <w:pPr>
        <w:ind w:left="720"/>
        <w:jc w:val="both"/>
      </w:pPr>
      <w:r>
        <w:rPr>
          <w:b/>
          <w:bCs/>
        </w:rPr>
        <w:t>(</w:t>
      </w:r>
      <w:r w:rsidR="00897E87" w:rsidRPr="007F1451">
        <w:rPr>
          <w:b/>
          <w:bCs/>
        </w:rPr>
        <w:t>7) </w:t>
      </w:r>
      <w:r w:rsidR="00897E87" w:rsidRPr="00897E87">
        <w:t>Places of worship which consist of commonly known, recognized and long-established sects or denominations.</w:t>
      </w:r>
    </w:p>
    <w:p w:rsidR="00897E87" w:rsidRPr="00897E87" w:rsidRDefault="00897E87" w:rsidP="007F1451">
      <w:pPr>
        <w:ind w:firstLine="720"/>
        <w:jc w:val="both"/>
      </w:pPr>
      <w:r w:rsidRPr="007F1451">
        <w:rPr>
          <w:b/>
          <w:bCs/>
        </w:rPr>
        <w:t>(8) </w:t>
      </w:r>
      <w:r w:rsidRPr="00897E87">
        <w:t>Public utilities' central substations (see § </w:t>
      </w:r>
      <w:r w:rsidRPr="007F1451">
        <w:rPr>
          <w:b/>
          <w:bCs/>
        </w:rPr>
        <w:t>276-7</w:t>
      </w:r>
      <w:r w:rsidRPr="00897E87">
        <w:t> for definition), subject to the following:</w:t>
      </w:r>
    </w:p>
    <w:p w:rsidR="00897E87" w:rsidRPr="00897E87" w:rsidRDefault="00897E87" w:rsidP="007F1451">
      <w:pPr>
        <w:ind w:left="1440"/>
        <w:jc w:val="both"/>
      </w:pPr>
      <w:r w:rsidRPr="007F1451">
        <w:rPr>
          <w:b/>
          <w:bCs/>
        </w:rPr>
        <w:t>(a) </w:t>
      </w:r>
      <w:r w:rsidRPr="00897E87">
        <w:t>The proposed installation in a specific location must be necessary for the satisfactory provision of service by the utility to the neighborhood or area in which the particular use is located.</w:t>
      </w:r>
    </w:p>
    <w:p w:rsidR="00897E87" w:rsidRPr="00897E87" w:rsidRDefault="00897E87" w:rsidP="007F1451">
      <w:pPr>
        <w:ind w:left="1440"/>
        <w:jc w:val="both"/>
      </w:pPr>
      <w:r w:rsidRPr="007F1451">
        <w:rPr>
          <w:b/>
          <w:bCs/>
        </w:rPr>
        <w:t>(b) </w:t>
      </w:r>
      <w:r w:rsidRPr="00897E87">
        <w:t>The design of any structure in connection with such facility must not adversely affect the safe, comfortable enjoyment of property rights in the surrounding area.</w:t>
      </w:r>
    </w:p>
    <w:p w:rsidR="00897E87" w:rsidRPr="00897E87" w:rsidRDefault="00897E87" w:rsidP="007F1451">
      <w:pPr>
        <w:ind w:left="1440"/>
        <w:jc w:val="both"/>
      </w:pPr>
      <w:r w:rsidRPr="007F1451">
        <w:rPr>
          <w:b/>
          <w:bCs/>
        </w:rPr>
        <w:t>(c) </w:t>
      </w:r>
      <w:r w:rsidRPr="00897E87">
        <w:t xml:space="preserve">Adequate fencing and other safety devices shall be provided and shall be installed in </w:t>
      </w:r>
      <w:r w:rsidR="007F1451">
        <w:t>a</w:t>
      </w:r>
      <w:r w:rsidRPr="00897E87">
        <w:t>ccordance with the applicable requirements of the New Jersey Board of Public Utilities and/or other applicable codes. Barbed-wire-topped fences or similar trespassing-deterrent devices are expressly discouraged.</w:t>
      </w:r>
    </w:p>
    <w:p w:rsidR="00897E87" w:rsidRPr="00897E87" w:rsidRDefault="00897E87" w:rsidP="007F1451">
      <w:pPr>
        <w:ind w:left="1440"/>
        <w:jc w:val="both"/>
      </w:pPr>
      <w:r w:rsidRPr="007F1451">
        <w:rPr>
          <w:b/>
          <w:bCs/>
        </w:rPr>
        <w:t>(d) </w:t>
      </w:r>
      <w:r w:rsidRPr="00897E87">
        <w:t>Site landscaping shall be provided in sufficient quantity and placement in order to create a visual buffer from all public rights-of-way or adjacent properties.</w:t>
      </w:r>
    </w:p>
    <w:p w:rsidR="00897E87" w:rsidRPr="00897E87" w:rsidRDefault="00897E87" w:rsidP="007F1451">
      <w:pPr>
        <w:ind w:left="720" w:firstLine="720"/>
        <w:jc w:val="both"/>
      </w:pPr>
      <w:r w:rsidRPr="007F1451">
        <w:rPr>
          <w:b/>
          <w:bCs/>
        </w:rPr>
        <w:t>(e) </w:t>
      </w:r>
      <w:r w:rsidRPr="00897E87">
        <w:t>Off-street parking shall be provided as determined by the needs of the facility.</w:t>
      </w:r>
    </w:p>
    <w:p w:rsidR="00897E87" w:rsidRPr="00897E87" w:rsidRDefault="00897E87" w:rsidP="007F1451">
      <w:pPr>
        <w:ind w:left="720"/>
        <w:jc w:val="both"/>
      </w:pPr>
      <w:r w:rsidRPr="007F1451">
        <w:rPr>
          <w:b/>
          <w:bCs/>
        </w:rPr>
        <w:t>(9) </w:t>
      </w:r>
      <w:r w:rsidRPr="00897E87">
        <w:t>Community residences for the developmentally disabled, community shelters for victims of domestic violence, community residences for the terminally ill, and community residences for persons with head injuries, and all other entities which may in the future be set forth in N.J.S.A. 40:55D-66.1 and N.J.S.A. 40:55D-66.2; and the requirements for all of those residences shall be the same as for single-family residences within this zone.</w:t>
      </w:r>
    </w:p>
    <w:p w:rsidR="00897E87" w:rsidRPr="00897E87" w:rsidRDefault="00897E87" w:rsidP="007F1451">
      <w:pPr>
        <w:ind w:firstLine="720"/>
        <w:jc w:val="both"/>
      </w:pPr>
      <w:r w:rsidRPr="007F1451">
        <w:rPr>
          <w:b/>
          <w:bCs/>
        </w:rPr>
        <w:t>(10) </w:t>
      </w:r>
      <w:r w:rsidRPr="00897E87">
        <w:t>Bed-and-breakfast establishments as conditional uses.</w:t>
      </w:r>
    </w:p>
    <w:p w:rsidR="00897E87" w:rsidRPr="00897E87" w:rsidDel="00C32A56" w:rsidRDefault="00897E87" w:rsidP="007F1451">
      <w:pPr>
        <w:ind w:left="720"/>
        <w:jc w:val="both"/>
        <w:rPr>
          <w:del w:id="143" w:author="rtbelasco" w:date="2018-11-28T15:30:00Z"/>
        </w:rPr>
      </w:pPr>
      <w:del w:id="144" w:author="rtbelasco" w:date="2018-11-28T15:30:00Z">
        <w:r w:rsidRPr="007F1451" w:rsidDel="00C32A56">
          <w:rPr>
            <w:b/>
            <w:bCs/>
          </w:rPr>
          <w:delText>(11) </w:delText>
        </w:r>
        <w:r w:rsidRPr="00897E87" w:rsidDel="00C32A56">
          <w:delText>Detached cottages/apartment units, detached from the principal structure/use on the property, as conditional uses under N.J.S.A. 40:55D-67 (see § </w:delText>
        </w:r>
        <w:r w:rsidRPr="007F1451" w:rsidDel="00C32A56">
          <w:rPr>
            <w:b/>
            <w:bCs/>
          </w:rPr>
          <w:delText>276-46</w:delText>
        </w:r>
        <w:r w:rsidRPr="00897E87" w:rsidDel="00C32A56">
          <w:delText>, Conditional uses, for standards and see § </w:delText>
        </w:r>
        <w:r w:rsidRPr="007F1451" w:rsidDel="00C32A56">
          <w:rPr>
            <w:b/>
            <w:bCs/>
          </w:rPr>
          <w:delText>276-7</w:delText>
        </w:r>
        <w:r w:rsidRPr="00897E87" w:rsidDel="00C32A56">
          <w:delText>, Definitions). Lawfully preexisting cottages/apartment units shall be permitted.</w:delText>
        </w:r>
      </w:del>
    </w:p>
    <w:p w:rsidR="00897E87" w:rsidRPr="00897E87" w:rsidRDefault="00897E87" w:rsidP="00897E87">
      <w:pPr>
        <w:jc w:val="both"/>
      </w:pPr>
      <w:r w:rsidRPr="007F1451">
        <w:rPr>
          <w:b/>
          <w:bCs/>
        </w:rPr>
        <w:t>C. </w:t>
      </w:r>
      <w:r w:rsidRPr="00897E87">
        <w:t>Accessory uses permitted:</w:t>
      </w:r>
    </w:p>
    <w:p w:rsidR="00897E87" w:rsidRPr="00897E87" w:rsidRDefault="00897E87" w:rsidP="007F1451">
      <w:pPr>
        <w:ind w:left="720"/>
        <w:jc w:val="both"/>
      </w:pPr>
      <w:r w:rsidRPr="007F1451">
        <w:rPr>
          <w:b/>
          <w:bCs/>
        </w:rPr>
        <w:t>(1) </w:t>
      </w:r>
      <w:r w:rsidRPr="00897E87">
        <w:t>Private residential swimming pools (see § </w:t>
      </w:r>
      <w:r w:rsidRPr="007F1451">
        <w:rPr>
          <w:b/>
          <w:bCs/>
        </w:rPr>
        <w:t>276-42</w:t>
      </w:r>
      <w:r w:rsidRPr="00897E87">
        <w:t>, Swimming pools, for standards) and other usual recreational facilities customarily associated with residential dwelling units.</w:t>
      </w:r>
    </w:p>
    <w:p w:rsidR="00897E87" w:rsidRPr="00897E87" w:rsidRDefault="00897E87" w:rsidP="007F1451">
      <w:pPr>
        <w:ind w:left="720"/>
        <w:jc w:val="both"/>
      </w:pPr>
      <w:r w:rsidRPr="007F1451">
        <w:rPr>
          <w:b/>
          <w:bCs/>
        </w:rPr>
        <w:t>(2) </w:t>
      </w:r>
      <w:r w:rsidRPr="00897E87">
        <w:t>Private residential sheds for the storage of objects by the residents of the property, each not exceeding 15 feet in height from grade/ground elevation, and altogether not exceeding 150 square feet in gross floor area. All residential sheds must be anchored in accordance with § </w:t>
      </w:r>
      <w:r w:rsidRPr="007F1451">
        <w:rPr>
          <w:b/>
          <w:bCs/>
        </w:rPr>
        <w:t>276-51B(6)(</w:t>
      </w:r>
      <w:proofErr w:type="gramStart"/>
      <w:r w:rsidRPr="007F1451">
        <w:rPr>
          <w:b/>
          <w:bCs/>
        </w:rPr>
        <w:t>a)</w:t>
      </w:r>
      <w:r w:rsidRPr="00897E87">
        <w:t>to</w:t>
      </w:r>
      <w:proofErr w:type="gramEnd"/>
      <w:r w:rsidRPr="00897E87">
        <w:t xml:space="preserve"> prevent flotation, collapse, or lateral movement of the structure. Private residential sheds may not encroach into the front yard required for the residential use in the zoning district in which it is located.</w:t>
      </w:r>
    </w:p>
    <w:p w:rsidR="00897E87" w:rsidRPr="00897E87" w:rsidRDefault="00897E87" w:rsidP="006A4E43">
      <w:pPr>
        <w:ind w:left="720"/>
        <w:jc w:val="both"/>
      </w:pPr>
      <w:r w:rsidRPr="007F1451">
        <w:rPr>
          <w:b/>
          <w:bCs/>
        </w:rPr>
        <w:t>(3)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w:t>
      </w:r>
    </w:p>
    <w:p w:rsidR="00897E87" w:rsidRPr="00897E87" w:rsidRDefault="00897E87" w:rsidP="006A4E43">
      <w:pPr>
        <w:ind w:left="720"/>
        <w:jc w:val="both"/>
      </w:pPr>
      <w:r w:rsidRPr="007F1451">
        <w:rPr>
          <w:b/>
          <w:bCs/>
        </w:rPr>
        <w:t>(4) </w:t>
      </w:r>
      <w:r w:rsidRPr="00897E87">
        <w:t>Public utility lines for the transportation, distribution, or control of water, electricity, gas, oil, steam, CATV and telephone communications, and their supporting members, other than buildings or structures, shall not be required to be located on a lot, nor shall this chapter be interpreted as to prohibit the use of a property in any zone for the above uses. All public utility lines shall be located in the utility strip if paralleling the street and shall be installed underground as practical as possible.</w:t>
      </w:r>
    </w:p>
    <w:p w:rsidR="00897E87" w:rsidRPr="00897E87" w:rsidRDefault="00897E87" w:rsidP="006A4E43">
      <w:pPr>
        <w:ind w:left="720"/>
        <w:jc w:val="both"/>
      </w:pPr>
      <w:r w:rsidRPr="007F1451">
        <w:rPr>
          <w:b/>
          <w:bCs/>
        </w:rPr>
        <w:t>(5) </w:t>
      </w:r>
      <w:r w:rsidRPr="00897E87">
        <w:t>Off-street parking and private garages (see § </w:t>
      </w:r>
      <w:r w:rsidRPr="007F1451">
        <w:rPr>
          <w:b/>
          <w:bCs/>
        </w:rPr>
        <w:t>276-16F</w:t>
      </w:r>
      <w:r w:rsidRPr="00897E87">
        <w:t> </w:t>
      </w:r>
      <w:proofErr w:type="spellStart"/>
      <w:r w:rsidRPr="00897E87">
        <w:t>hereinbelow</w:t>
      </w:r>
      <w:proofErr w:type="spellEnd"/>
      <w:r w:rsidRPr="00897E87">
        <w:t xml:space="preserve"> and § </w:t>
      </w:r>
      <w:r w:rsidRPr="007F1451">
        <w:rPr>
          <w:b/>
          <w:bCs/>
        </w:rPr>
        <w:t>276-35</w:t>
      </w:r>
      <w:r w:rsidRPr="00897E87">
        <w:t>, Off-street parking, loading areas and driveways). Detached garages to the principal structure shall require the front of the garage to be set back a minimum of 20 feet from the front facade of the principal structure, not exceeding 15 feet in height, and altogether not exceeding 400 square feet in gross floor area.</w:t>
      </w:r>
    </w:p>
    <w:p w:rsidR="00897E87" w:rsidRPr="00897E87" w:rsidRDefault="00897E87" w:rsidP="006A4E43">
      <w:pPr>
        <w:ind w:left="720"/>
        <w:jc w:val="both"/>
      </w:pPr>
      <w:r w:rsidRPr="007F1451">
        <w:rPr>
          <w:b/>
          <w:bCs/>
        </w:rPr>
        <w:t>(6) </w:t>
      </w:r>
      <w:r w:rsidRPr="00897E87">
        <w:t>Handicapped access to residences. A ramp to provide handicapped access to single-family detached dwellings, twin or two-family dwelling units, duplexes and semidetached dwelling units may encroach into the front, side or rear yard required for the residential use in the zoning district in which it is located, provided:</w:t>
      </w:r>
    </w:p>
    <w:p w:rsidR="00897E87" w:rsidRPr="00897E87" w:rsidRDefault="00897E87" w:rsidP="006A4E43">
      <w:pPr>
        <w:ind w:left="1440"/>
        <w:jc w:val="both"/>
      </w:pPr>
      <w:r w:rsidRPr="007F1451">
        <w:rPr>
          <w:b/>
          <w:bCs/>
        </w:rPr>
        <w:t>(a) </w:t>
      </w:r>
      <w:r w:rsidRPr="00897E87">
        <w:t>The intrusion shall be into the front yard only if it is impossible to provide handicapped access to the side or rear of the residential premises.</w:t>
      </w:r>
    </w:p>
    <w:p w:rsidR="00897E87" w:rsidRPr="00897E87" w:rsidRDefault="00897E87" w:rsidP="006A4E43">
      <w:pPr>
        <w:ind w:left="720" w:firstLine="720"/>
        <w:jc w:val="both"/>
      </w:pPr>
      <w:r w:rsidRPr="007F1451">
        <w:rPr>
          <w:b/>
          <w:bCs/>
        </w:rPr>
        <w:t>(b) </w:t>
      </w:r>
      <w:r w:rsidRPr="00897E87">
        <w:t>A handicapped person resides or will reside in the dwelling.</w:t>
      </w:r>
    </w:p>
    <w:p w:rsidR="00897E87" w:rsidRPr="00897E87" w:rsidRDefault="00897E87" w:rsidP="006A4E43">
      <w:pPr>
        <w:ind w:left="1440"/>
        <w:jc w:val="both"/>
      </w:pPr>
      <w:r w:rsidRPr="007F1451">
        <w:rPr>
          <w:b/>
          <w:bCs/>
        </w:rPr>
        <w:t>(c) </w:t>
      </w:r>
      <w:r w:rsidRPr="00897E87">
        <w:t>The intrusion into the front, side or rear yard shall not be allowed any closer than five feet to the applicable property line.</w:t>
      </w:r>
    </w:p>
    <w:p w:rsidR="00897E87" w:rsidRPr="00897E87" w:rsidRDefault="00897E87" w:rsidP="006A4E43">
      <w:pPr>
        <w:ind w:left="1440"/>
        <w:jc w:val="both"/>
      </w:pPr>
      <w:r w:rsidRPr="007F1451">
        <w:rPr>
          <w:b/>
          <w:bCs/>
        </w:rPr>
        <w:t>(d) </w:t>
      </w:r>
      <w:r w:rsidRPr="00897E87">
        <w:t>The applicant for handicapped access ramp approval shall demonstrate to the Zoning Officer that there is no other way than that proposed to construct a handicapped ramp so as not to protrude into the front, side or rear yard.</w:t>
      </w:r>
    </w:p>
    <w:p w:rsidR="00897E87" w:rsidRPr="00897E87" w:rsidRDefault="00897E87" w:rsidP="006A4E43">
      <w:pPr>
        <w:ind w:left="1440"/>
        <w:jc w:val="both"/>
      </w:pPr>
      <w:r w:rsidRPr="007F1451">
        <w:rPr>
          <w:b/>
          <w:bCs/>
        </w:rPr>
        <w:t>(e) </w:t>
      </w:r>
      <w:r w:rsidRPr="00897E87">
        <w:t>The ramp shall be constructed so as to comply with all applicable construction standards as to size, slope and other details.</w:t>
      </w:r>
    </w:p>
    <w:p w:rsidR="00897E87" w:rsidRPr="00897E87" w:rsidRDefault="00897E87" w:rsidP="006A4E43">
      <w:pPr>
        <w:ind w:left="1440"/>
        <w:jc w:val="both"/>
      </w:pPr>
      <w:r w:rsidRPr="007F1451">
        <w:rPr>
          <w:b/>
          <w:bCs/>
        </w:rPr>
        <w:t>(f) </w:t>
      </w:r>
      <w:r w:rsidRPr="00897E87">
        <w:t>The foregoing approval shall only be permitted in conjunction with residential housing defined in the Zoning Ordinance as single-family detached, twin or two-family, duplex, or semidetached. No such approval shall be granted in connection with any other type of housing, and no such approval shall be granted in any case with regard to commercially used property.</w:t>
      </w:r>
    </w:p>
    <w:p w:rsidR="00897E87" w:rsidRPr="00897E87" w:rsidRDefault="00897E87" w:rsidP="006A4E43">
      <w:pPr>
        <w:ind w:left="1440"/>
        <w:jc w:val="both"/>
      </w:pPr>
      <w:r w:rsidRPr="007F1451">
        <w:rPr>
          <w:b/>
          <w:bCs/>
        </w:rPr>
        <w:t>(g) </w:t>
      </w:r>
      <w:r w:rsidRPr="00897E87">
        <w:t>A certification from the Zoning Officer shall be required indicating compliance with all the aforesaid requirements before a construction permit may be issued for the proposed ramp.</w:t>
      </w:r>
    </w:p>
    <w:p w:rsidR="00897E87" w:rsidRPr="00897E87" w:rsidRDefault="00897E87" w:rsidP="006A4E43">
      <w:pPr>
        <w:ind w:firstLine="720"/>
        <w:jc w:val="both"/>
      </w:pPr>
      <w:r w:rsidRPr="007F1451">
        <w:rPr>
          <w:b/>
          <w:bCs/>
        </w:rPr>
        <w:t>(7) </w:t>
      </w:r>
      <w:r w:rsidRPr="00897E87">
        <w:t>Fences and walls (see § </w:t>
      </w:r>
      <w:r w:rsidRPr="007F1451">
        <w:rPr>
          <w:b/>
          <w:bCs/>
        </w:rPr>
        <w:t>276-30</w:t>
      </w:r>
      <w:r w:rsidRPr="00897E87">
        <w:t>, Fences, walls and sight triangles).</w:t>
      </w:r>
    </w:p>
    <w:p w:rsidR="00897E87" w:rsidRPr="00897E87" w:rsidRDefault="00897E87" w:rsidP="006A4E43">
      <w:pPr>
        <w:ind w:left="720"/>
        <w:jc w:val="both"/>
      </w:pPr>
      <w:r w:rsidRPr="007F1451">
        <w:rPr>
          <w:b/>
          <w:bCs/>
        </w:rPr>
        <w:t>(8)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6A4E43">
      <w:pPr>
        <w:ind w:firstLine="720"/>
        <w:jc w:val="both"/>
      </w:pPr>
      <w:r w:rsidRPr="007F1451">
        <w:rPr>
          <w:b/>
          <w:bCs/>
        </w:rPr>
        <w:t>(9) </w:t>
      </w:r>
      <w:r w:rsidRPr="00897E87">
        <w:t>Home occupations (see § </w:t>
      </w:r>
      <w:r w:rsidRPr="007F1451">
        <w:rPr>
          <w:b/>
          <w:bCs/>
        </w:rPr>
        <w:t>276-7</w:t>
      </w:r>
      <w:r w:rsidRPr="00897E87">
        <w:t>, Definitions and word usage, for definition and requirements).</w:t>
      </w:r>
    </w:p>
    <w:p w:rsidR="00897E87" w:rsidRPr="00897E87" w:rsidRDefault="00897E87" w:rsidP="006A4E43">
      <w:pPr>
        <w:ind w:firstLine="720"/>
        <w:jc w:val="both"/>
      </w:pPr>
      <w:r w:rsidRPr="007F1451">
        <w:rPr>
          <w:b/>
          <w:bCs/>
        </w:rPr>
        <w:t>(10) </w:t>
      </w:r>
      <w:r w:rsidRPr="00897E87">
        <w:t>Signs (see § </w:t>
      </w:r>
      <w:r w:rsidRPr="007F1451">
        <w:rPr>
          <w:b/>
          <w:bCs/>
        </w:rPr>
        <w:t>276-16G</w:t>
      </w:r>
      <w:r w:rsidRPr="00897E87">
        <w:t> </w:t>
      </w:r>
      <w:proofErr w:type="spellStart"/>
      <w:r w:rsidRPr="00897E87">
        <w:t>hereinbelow</w:t>
      </w:r>
      <w:proofErr w:type="spellEnd"/>
      <w:r w:rsidRPr="00897E87">
        <w:t xml:space="preserve"> and § </w:t>
      </w:r>
      <w:r w:rsidRPr="007F1451">
        <w:rPr>
          <w:b/>
          <w:bCs/>
        </w:rPr>
        <w:t>276-40</w:t>
      </w:r>
      <w:r w:rsidRPr="00897E87">
        <w:t>, requirements for signs).</w:t>
      </w:r>
    </w:p>
    <w:p w:rsidR="00897E87" w:rsidRPr="00897E87" w:rsidRDefault="00897E87" w:rsidP="006A4E43">
      <w:pPr>
        <w:ind w:left="720"/>
        <w:jc w:val="both"/>
      </w:pPr>
      <w:r w:rsidRPr="007F1451">
        <w:rPr>
          <w:b/>
          <w:bCs/>
        </w:rPr>
        <w:t>(11)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897E87" w:rsidRPr="00897E87" w:rsidRDefault="00897E87" w:rsidP="006A4E43">
      <w:pPr>
        <w:ind w:firstLine="720"/>
        <w:jc w:val="both"/>
      </w:pPr>
      <w:r w:rsidRPr="007F1451">
        <w:rPr>
          <w:b/>
          <w:bCs/>
        </w:rPr>
        <w:t>(12) </w:t>
      </w:r>
      <w:r w:rsidRPr="00897E87">
        <w:t>Solar energy systems (see Article </w:t>
      </w:r>
      <w:r w:rsidRPr="007F1451">
        <w:rPr>
          <w:b/>
          <w:bCs/>
        </w:rPr>
        <w:t>XII</w:t>
      </w:r>
      <w:r w:rsidRPr="00897E87">
        <w:t>).</w:t>
      </w:r>
    </w:p>
    <w:p w:rsidR="00897E87" w:rsidRDefault="00897E87" w:rsidP="006A4E43">
      <w:pPr>
        <w:ind w:left="720"/>
        <w:jc w:val="both"/>
        <w:rPr>
          <w:ins w:id="145" w:author="rtbelasco" w:date="2018-11-28T20:45:00Z"/>
        </w:rPr>
      </w:pPr>
      <w:r w:rsidRPr="007F1451">
        <w:rPr>
          <w:b/>
          <w:bCs/>
        </w:rPr>
        <w:t>(13) </w:t>
      </w:r>
      <w:r w:rsidRPr="00897E87">
        <w:t>For lots which abut the City's canals or bayside waterways, boat slips for the tie-up of private boats owned and/or used by the residents of the premises and/or rented to other private individuals on a contractual basis. All boats shall be licensed as required with the appropriate agencies.</w:t>
      </w:r>
    </w:p>
    <w:p w:rsidR="007946A8" w:rsidRDefault="00F97FAE">
      <w:pPr>
        <w:jc w:val="both"/>
        <w:rPr>
          <w:ins w:id="146" w:author="rtbelasco" w:date="2018-11-28T20:45:00Z"/>
          <w:b/>
          <w:bCs/>
        </w:rPr>
        <w:pPrChange w:id="147" w:author="rtbelasco" w:date="2018-11-28T20:45:00Z">
          <w:pPr>
            <w:ind w:left="720"/>
            <w:jc w:val="both"/>
          </w:pPr>
        </w:pPrChange>
      </w:pPr>
      <w:ins w:id="148" w:author="rtbelasco" w:date="2018-11-28T20:45:00Z">
        <w:r>
          <w:rPr>
            <w:b/>
            <w:bCs/>
          </w:rPr>
          <w:t>D. Permitted Conditional Uses</w:t>
        </w:r>
      </w:ins>
      <w:ins w:id="149" w:author="rtbelasco" w:date="2018-11-28T20:53:00Z">
        <w:r w:rsidR="00D5179A">
          <w:rPr>
            <w:b/>
            <w:bCs/>
          </w:rPr>
          <w:t>.</w:t>
        </w:r>
      </w:ins>
    </w:p>
    <w:p w:rsidR="007946A8" w:rsidRDefault="00F97FAE">
      <w:pPr>
        <w:ind w:left="720"/>
        <w:jc w:val="both"/>
        <w:rPr>
          <w:ins w:id="150" w:author="rtbelasco" w:date="2018-11-28T20:48:00Z"/>
        </w:rPr>
        <w:pPrChange w:id="151" w:author="rtbelasco" w:date="2018-11-28T20:46:00Z">
          <w:pPr>
            <w:ind w:firstLine="720"/>
            <w:jc w:val="both"/>
          </w:pPr>
        </w:pPrChange>
      </w:pPr>
      <w:ins w:id="152" w:author="rtbelasco" w:date="2018-11-28T20:45:00Z">
        <w:r w:rsidRPr="007F1451">
          <w:rPr>
            <w:b/>
            <w:bCs/>
          </w:rPr>
          <w:t>(</w:t>
        </w:r>
      </w:ins>
      <w:ins w:id="153" w:author="rtbelasco" w:date="2018-11-28T20:46:00Z">
        <w:r>
          <w:rPr>
            <w:b/>
            <w:bCs/>
          </w:rPr>
          <w:t>1</w:t>
        </w:r>
      </w:ins>
      <w:ins w:id="154" w:author="rtbelasco" w:date="2018-11-28T20:45:00Z">
        <w:r w:rsidRPr="007F1451">
          <w:rPr>
            <w:b/>
            <w:bCs/>
          </w:rPr>
          <w:t>) </w:t>
        </w:r>
        <w:r w:rsidRPr="00897E87">
          <w:t>Single-family semidetached (duplex) dwelling units (see § </w:t>
        </w:r>
        <w:r w:rsidRPr="007F1451">
          <w:rPr>
            <w:b/>
            <w:bCs/>
          </w:rPr>
          <w:t>276-7</w:t>
        </w:r>
        <w:r w:rsidRPr="00897E87">
          <w:t>, Definitions)</w:t>
        </w:r>
      </w:ins>
      <w:ins w:id="155" w:author="rtbelasco" w:date="2018-12-03T17:38:00Z">
        <w:r w:rsidR="00982DFE">
          <w:t xml:space="preserve"> located on 50’ x 100’ lots</w:t>
        </w:r>
      </w:ins>
      <w:ins w:id="156" w:author="rtbelasco" w:date="2018-11-28T20:46:00Z">
        <w:r>
          <w:t>,</w:t>
        </w:r>
        <w:r w:rsidRPr="00F97FAE">
          <w:t xml:space="preserve"> </w:t>
        </w:r>
        <w:r w:rsidRPr="00897E87">
          <w:t>provided that they are designed so as to appear as though they were a detached single-family dwelling, as defined in § </w:t>
        </w:r>
        <w:r w:rsidRPr="007F1451">
          <w:rPr>
            <w:b/>
            <w:bCs/>
          </w:rPr>
          <w:t>276-7</w:t>
        </w:r>
        <w:r w:rsidRPr="00897E87">
          <w:t>, and provided further that they comply with the bulk requirements for dupl</w:t>
        </w:r>
        <w:r>
          <w:t xml:space="preserve">exes in the R-2 Zoning District </w:t>
        </w:r>
      </w:ins>
      <w:ins w:id="157" w:author="rtbelasco" w:date="2018-11-28T20:47:00Z">
        <w:r>
          <w:t>conditioned upon</w:t>
        </w:r>
      </w:ins>
      <w:ins w:id="158" w:author="rtbelasco" w:date="2018-11-28T20:46:00Z">
        <w:r>
          <w:t xml:space="preserve"> the </w:t>
        </w:r>
      </w:ins>
      <w:ins w:id="159" w:author="rtbelasco" w:date="2018-11-28T20:47:00Z">
        <w:r>
          <w:t xml:space="preserve">area and yard requirements set forth </w:t>
        </w:r>
      </w:ins>
      <w:ins w:id="160" w:author="rtbelasco" w:date="2018-11-28T20:48:00Z">
        <w:r>
          <w:t>with</w:t>
        </w:r>
      </w:ins>
      <w:ins w:id="161" w:author="rtbelasco" w:date="2018-11-28T20:47:00Z">
        <w:r>
          <w:t xml:space="preserve">in </w:t>
        </w:r>
        <w:r w:rsidR="00B51D1E" w:rsidRPr="00B51D1E">
          <w:rPr>
            <w:b/>
            <w:rPrChange w:id="162" w:author="rtbelasco" w:date="2018-11-28T20:54:00Z">
              <w:rPr/>
            </w:rPrChange>
          </w:rPr>
          <w:t>§276-16(F)</w:t>
        </w:r>
      </w:ins>
      <w:ins w:id="163" w:author="rtbelasco" w:date="2018-11-28T20:48:00Z">
        <w:r>
          <w:t xml:space="preserve">, and </w:t>
        </w:r>
      </w:ins>
      <w:ins w:id="164" w:author="rtbelasco" w:date="2018-12-03T17:40:00Z">
        <w:r w:rsidR="00982DFE">
          <w:t>the following area and bulk requirements and design standards</w:t>
        </w:r>
      </w:ins>
      <w:ins w:id="165" w:author="rtbelasco" w:date="2018-11-28T20:48:00Z">
        <w:r>
          <w:t>:</w:t>
        </w:r>
      </w:ins>
    </w:p>
    <w:p w:rsidR="007946A8" w:rsidRDefault="00F97FAE">
      <w:pPr>
        <w:ind w:left="1440"/>
        <w:jc w:val="both"/>
        <w:rPr>
          <w:ins w:id="166" w:author="rtbelasco" w:date="2018-12-03T18:11:00Z"/>
          <w:b/>
          <w:bCs/>
        </w:rPr>
        <w:pPrChange w:id="167" w:author="rtbelasco" w:date="2018-11-28T20:50:00Z">
          <w:pPr>
            <w:ind w:firstLine="720"/>
            <w:jc w:val="both"/>
          </w:pPr>
        </w:pPrChange>
      </w:pPr>
      <w:ins w:id="168" w:author="rtbelasco" w:date="2018-11-28T20:49:00Z">
        <w:r>
          <w:rPr>
            <w:b/>
            <w:bCs/>
          </w:rPr>
          <w:t>(</w:t>
        </w:r>
      </w:ins>
      <w:ins w:id="169" w:author="rtbelasco" w:date="2018-12-03T16:59:00Z">
        <w:r w:rsidR="00042CF0">
          <w:rPr>
            <w:b/>
            <w:bCs/>
          </w:rPr>
          <w:t>a</w:t>
        </w:r>
      </w:ins>
      <w:ins w:id="170" w:author="rtbelasco" w:date="2018-11-28T20:49:00Z">
        <w:r>
          <w:rPr>
            <w:b/>
            <w:bCs/>
          </w:rPr>
          <w:t xml:space="preserve">) </w:t>
        </w:r>
      </w:ins>
      <w:ins w:id="171" w:author="rtbelasco" w:date="2018-12-03T18:11:00Z">
        <w:r w:rsidR="00CF6529">
          <w:rPr>
            <w:b/>
            <w:bCs/>
          </w:rPr>
          <w:t>Area and Bulk Requirements:</w:t>
        </w:r>
      </w:ins>
    </w:p>
    <w:p w:rsidR="007946A8" w:rsidRDefault="00CF6529">
      <w:pPr>
        <w:ind w:left="1440"/>
        <w:jc w:val="both"/>
        <w:rPr>
          <w:ins w:id="172" w:author="rtbelasco" w:date="2018-12-03T18:11:00Z"/>
          <w:bCs/>
        </w:rPr>
        <w:pPrChange w:id="173" w:author="rtbelasco" w:date="2018-11-28T20:50:00Z">
          <w:pPr>
            <w:ind w:firstLine="720"/>
            <w:jc w:val="both"/>
          </w:pPr>
        </w:pPrChange>
      </w:pPr>
      <w:ins w:id="174" w:author="rtbelasco" w:date="2018-12-03T18:11:00Z">
        <w:r>
          <w:rPr>
            <w:b/>
            <w:bCs/>
          </w:rPr>
          <w:tab/>
          <w:t>(1)</w:t>
        </w:r>
        <w:r>
          <w:rPr>
            <w:bCs/>
          </w:rPr>
          <w:t xml:space="preserve"> Lot Area: 5,000 sq. ft.</w:t>
        </w:r>
      </w:ins>
    </w:p>
    <w:p w:rsidR="007946A8" w:rsidRDefault="00CF6529">
      <w:pPr>
        <w:ind w:left="1440"/>
        <w:jc w:val="both"/>
        <w:rPr>
          <w:ins w:id="175" w:author="rtbelasco" w:date="2018-12-03T18:12:00Z"/>
          <w:bCs/>
        </w:rPr>
        <w:pPrChange w:id="176" w:author="rtbelasco" w:date="2018-11-28T20:50:00Z">
          <w:pPr>
            <w:ind w:firstLine="720"/>
            <w:jc w:val="both"/>
          </w:pPr>
        </w:pPrChange>
      </w:pPr>
      <w:ins w:id="177" w:author="rtbelasco" w:date="2018-12-03T18:11:00Z">
        <w:r>
          <w:rPr>
            <w:b/>
            <w:bCs/>
          </w:rPr>
          <w:tab/>
        </w:r>
      </w:ins>
      <w:ins w:id="178" w:author="rtbelasco" w:date="2018-12-03T18:12:00Z">
        <w:r>
          <w:rPr>
            <w:b/>
            <w:bCs/>
          </w:rPr>
          <w:t>(2)</w:t>
        </w:r>
        <w:r>
          <w:rPr>
            <w:bCs/>
          </w:rPr>
          <w:t xml:space="preserve"> Lot Frontage: 50 ft.</w:t>
        </w:r>
      </w:ins>
    </w:p>
    <w:p w:rsidR="007946A8" w:rsidRDefault="00CF6529">
      <w:pPr>
        <w:ind w:left="1440"/>
        <w:jc w:val="both"/>
        <w:rPr>
          <w:ins w:id="179" w:author="rtbelasco" w:date="2018-12-03T18:12:00Z"/>
          <w:bCs/>
        </w:rPr>
        <w:pPrChange w:id="180" w:author="rtbelasco" w:date="2018-11-28T20:50:00Z">
          <w:pPr>
            <w:ind w:firstLine="720"/>
            <w:jc w:val="both"/>
          </w:pPr>
        </w:pPrChange>
      </w:pPr>
      <w:ins w:id="181" w:author="rtbelasco" w:date="2018-12-03T18:12:00Z">
        <w:r>
          <w:rPr>
            <w:b/>
            <w:bCs/>
          </w:rPr>
          <w:tab/>
          <w:t>(3)</w:t>
        </w:r>
        <w:r>
          <w:rPr>
            <w:bCs/>
          </w:rPr>
          <w:t xml:space="preserve"> Lot Width: 50 ft.</w:t>
        </w:r>
      </w:ins>
    </w:p>
    <w:p w:rsidR="007946A8" w:rsidRDefault="00CF6529">
      <w:pPr>
        <w:ind w:left="1440"/>
        <w:jc w:val="both"/>
        <w:rPr>
          <w:ins w:id="182" w:author="rtbelasco" w:date="2018-12-03T18:12:00Z"/>
          <w:bCs/>
        </w:rPr>
        <w:pPrChange w:id="183" w:author="rtbelasco" w:date="2018-11-28T20:50:00Z">
          <w:pPr>
            <w:ind w:firstLine="720"/>
            <w:jc w:val="both"/>
          </w:pPr>
        </w:pPrChange>
      </w:pPr>
      <w:ins w:id="184" w:author="rtbelasco" w:date="2018-12-03T18:12:00Z">
        <w:r>
          <w:rPr>
            <w:b/>
            <w:bCs/>
          </w:rPr>
          <w:tab/>
          <w:t>(4)</w:t>
        </w:r>
        <w:r>
          <w:rPr>
            <w:bCs/>
          </w:rPr>
          <w:t xml:space="preserve"> Lot Depth: 100 ft.</w:t>
        </w:r>
      </w:ins>
    </w:p>
    <w:p w:rsidR="007946A8" w:rsidRDefault="00CF6529">
      <w:pPr>
        <w:ind w:left="1440"/>
        <w:jc w:val="both"/>
        <w:rPr>
          <w:ins w:id="185" w:author="rtbelasco" w:date="2018-12-03T18:12:00Z"/>
          <w:bCs/>
        </w:rPr>
        <w:pPrChange w:id="186" w:author="rtbelasco" w:date="2018-11-28T20:50:00Z">
          <w:pPr>
            <w:ind w:firstLine="720"/>
            <w:jc w:val="both"/>
          </w:pPr>
        </w:pPrChange>
      </w:pPr>
      <w:ins w:id="187" w:author="rtbelasco" w:date="2018-12-03T18:12:00Z">
        <w:r>
          <w:rPr>
            <w:b/>
            <w:bCs/>
          </w:rPr>
          <w:tab/>
          <w:t>(5)</w:t>
        </w:r>
        <w:r>
          <w:rPr>
            <w:bCs/>
          </w:rPr>
          <w:t xml:space="preserve"> Side Yard (each): 6 ft.</w:t>
        </w:r>
      </w:ins>
    </w:p>
    <w:p w:rsidR="007946A8" w:rsidRDefault="00CF6529">
      <w:pPr>
        <w:ind w:left="1440"/>
        <w:jc w:val="both"/>
        <w:rPr>
          <w:ins w:id="188" w:author="rtbelasco" w:date="2018-12-03T18:13:00Z"/>
          <w:bCs/>
        </w:rPr>
        <w:pPrChange w:id="189" w:author="rtbelasco" w:date="2018-11-28T20:50:00Z">
          <w:pPr>
            <w:ind w:firstLine="720"/>
            <w:jc w:val="both"/>
          </w:pPr>
        </w:pPrChange>
      </w:pPr>
      <w:ins w:id="190" w:author="rtbelasco" w:date="2018-12-03T18:13:00Z">
        <w:r>
          <w:rPr>
            <w:b/>
            <w:bCs/>
          </w:rPr>
          <w:tab/>
          <w:t>(6)</w:t>
        </w:r>
        <w:r>
          <w:rPr>
            <w:bCs/>
          </w:rPr>
          <w:t xml:space="preserve"> Front Yard:</w:t>
        </w:r>
      </w:ins>
      <w:ins w:id="191" w:author="rtbelasco" w:date="2018-12-03T18:14:00Z">
        <w:r>
          <w:rPr>
            <w:bCs/>
          </w:rPr>
          <w:t xml:space="preserve"> 10 ft.</w:t>
        </w:r>
      </w:ins>
    </w:p>
    <w:p w:rsidR="007946A8" w:rsidRDefault="00CF6529">
      <w:pPr>
        <w:ind w:left="1440"/>
        <w:jc w:val="both"/>
        <w:rPr>
          <w:ins w:id="192" w:author="rtbelasco" w:date="2018-12-03T18:14:00Z"/>
          <w:bCs/>
        </w:rPr>
        <w:pPrChange w:id="193" w:author="rtbelasco" w:date="2018-11-28T20:50:00Z">
          <w:pPr>
            <w:ind w:firstLine="720"/>
            <w:jc w:val="both"/>
          </w:pPr>
        </w:pPrChange>
      </w:pPr>
      <w:ins w:id="194" w:author="rtbelasco" w:date="2018-12-03T18:14:00Z">
        <w:r>
          <w:rPr>
            <w:b/>
            <w:bCs/>
          </w:rPr>
          <w:tab/>
          <w:t xml:space="preserve">(7) </w:t>
        </w:r>
        <w:r>
          <w:rPr>
            <w:bCs/>
          </w:rPr>
          <w:t>Rear Yard: 10 ft.</w:t>
        </w:r>
      </w:ins>
    </w:p>
    <w:p w:rsidR="007946A8" w:rsidRDefault="00CF6529">
      <w:pPr>
        <w:ind w:left="1440"/>
        <w:jc w:val="both"/>
        <w:rPr>
          <w:ins w:id="195" w:author="rtbelasco" w:date="2018-12-03T18:14:00Z"/>
          <w:bCs/>
        </w:rPr>
        <w:pPrChange w:id="196" w:author="rtbelasco" w:date="2018-11-28T20:50:00Z">
          <w:pPr>
            <w:ind w:firstLine="720"/>
            <w:jc w:val="both"/>
          </w:pPr>
        </w:pPrChange>
      </w:pPr>
      <w:ins w:id="197" w:author="rtbelasco" w:date="2018-12-03T18:14:00Z">
        <w:r>
          <w:rPr>
            <w:b/>
            <w:bCs/>
          </w:rPr>
          <w:tab/>
          <w:t>(8)</w:t>
        </w:r>
        <w:r>
          <w:rPr>
            <w:bCs/>
          </w:rPr>
          <w:t xml:space="preserve"> Maximum Building Coverage: 70%</w:t>
        </w:r>
      </w:ins>
    </w:p>
    <w:p w:rsidR="007946A8" w:rsidRDefault="00CF6529">
      <w:pPr>
        <w:ind w:left="1440"/>
        <w:jc w:val="both"/>
        <w:rPr>
          <w:ins w:id="198" w:author="rtbelasco" w:date="2018-12-03T18:11:00Z"/>
          <w:bCs/>
          <w:rPrChange w:id="199" w:author="rtbelasco" w:date="2018-12-03T18:14:00Z">
            <w:rPr>
              <w:ins w:id="200" w:author="rtbelasco" w:date="2018-12-03T18:11:00Z"/>
              <w:b/>
              <w:bCs/>
            </w:rPr>
          </w:rPrChange>
        </w:rPr>
        <w:pPrChange w:id="201" w:author="rtbelasco" w:date="2018-11-28T20:50:00Z">
          <w:pPr>
            <w:ind w:firstLine="720"/>
            <w:jc w:val="both"/>
          </w:pPr>
        </w:pPrChange>
      </w:pPr>
      <w:ins w:id="202" w:author="rtbelasco" w:date="2018-12-03T18:14:00Z">
        <w:r>
          <w:rPr>
            <w:b/>
            <w:bCs/>
          </w:rPr>
          <w:tab/>
          <w:t>(9)</w:t>
        </w:r>
        <w:r>
          <w:rPr>
            <w:bCs/>
          </w:rPr>
          <w:t xml:space="preserve"> Maximum </w:t>
        </w:r>
      </w:ins>
      <w:ins w:id="203" w:author="rtbelasco" w:date="2018-12-03T18:15:00Z">
        <w:r>
          <w:rPr>
            <w:bCs/>
          </w:rPr>
          <w:t>Impervious Lot Coverage: 80%</w:t>
        </w:r>
      </w:ins>
    </w:p>
    <w:p w:rsidR="007946A8" w:rsidRDefault="00CF6529">
      <w:pPr>
        <w:ind w:left="1440"/>
        <w:jc w:val="both"/>
        <w:rPr>
          <w:ins w:id="204" w:author="rtbelasco" w:date="2018-11-28T20:50:00Z"/>
          <w:bCs/>
        </w:rPr>
        <w:pPrChange w:id="205" w:author="rtbelasco" w:date="2018-11-28T20:50:00Z">
          <w:pPr>
            <w:ind w:firstLine="720"/>
            <w:jc w:val="both"/>
          </w:pPr>
        </w:pPrChange>
      </w:pPr>
      <w:ins w:id="206" w:author="rtbelasco" w:date="2018-12-03T18:11:00Z">
        <w:r>
          <w:rPr>
            <w:b/>
            <w:bCs/>
          </w:rPr>
          <w:t xml:space="preserve">(b) </w:t>
        </w:r>
      </w:ins>
      <w:ins w:id="207" w:author="rtbelasco" w:date="2018-11-28T20:49:00Z">
        <w:r w:rsidR="00F97FAE">
          <w:rPr>
            <w:bCs/>
          </w:rPr>
          <w:t xml:space="preserve">Development </w:t>
        </w:r>
      </w:ins>
      <w:ins w:id="208" w:author="rtbelasco" w:date="2018-11-28T20:50:00Z">
        <w:r w:rsidR="00F97FAE">
          <w:rPr>
            <w:bCs/>
          </w:rPr>
          <w:t>shall be limited to two (2) habitable residential floors above base flood elevation.</w:t>
        </w:r>
      </w:ins>
    </w:p>
    <w:p w:rsidR="007946A8" w:rsidRDefault="00CF6529">
      <w:pPr>
        <w:ind w:left="1440"/>
        <w:jc w:val="both"/>
        <w:rPr>
          <w:ins w:id="209" w:author="rtbelasco" w:date="2018-11-28T20:50:00Z"/>
          <w:bCs/>
        </w:rPr>
        <w:pPrChange w:id="210" w:author="rtbelasco" w:date="2018-11-28T20:50:00Z">
          <w:pPr>
            <w:ind w:firstLine="720"/>
            <w:jc w:val="both"/>
          </w:pPr>
        </w:pPrChange>
      </w:pPr>
      <w:ins w:id="211" w:author="rtbelasco" w:date="2018-11-28T20:50:00Z">
        <w:r>
          <w:rPr>
            <w:b/>
            <w:bCs/>
          </w:rPr>
          <w:t>(c</w:t>
        </w:r>
        <w:r w:rsidR="00F97FAE">
          <w:rPr>
            <w:b/>
            <w:bCs/>
          </w:rPr>
          <w:t xml:space="preserve">) </w:t>
        </w:r>
        <w:r w:rsidR="00F97FAE">
          <w:rPr>
            <w:bCs/>
          </w:rPr>
          <w:t>All development shall provide a minimum 5 to 12 roof pitch.</w:t>
        </w:r>
      </w:ins>
    </w:p>
    <w:p w:rsidR="007946A8" w:rsidRDefault="00CF6529">
      <w:pPr>
        <w:ind w:left="1440"/>
        <w:jc w:val="both"/>
        <w:rPr>
          <w:ins w:id="212" w:author="rtbelasco" w:date="2018-11-28T20:52:00Z"/>
          <w:bCs/>
        </w:rPr>
        <w:pPrChange w:id="213" w:author="rtbelasco" w:date="2018-11-28T20:50:00Z">
          <w:pPr>
            <w:ind w:firstLine="720"/>
            <w:jc w:val="both"/>
          </w:pPr>
        </w:pPrChange>
      </w:pPr>
      <w:ins w:id="214" w:author="rtbelasco" w:date="2018-11-28T20:50:00Z">
        <w:r>
          <w:rPr>
            <w:b/>
            <w:bCs/>
          </w:rPr>
          <w:t>(d</w:t>
        </w:r>
        <w:r w:rsidR="00F97FAE">
          <w:rPr>
            <w:b/>
            <w:bCs/>
          </w:rPr>
          <w:t xml:space="preserve">) </w:t>
        </w:r>
        <w:r w:rsidR="00D5179A">
          <w:rPr>
            <w:bCs/>
          </w:rPr>
          <w:t xml:space="preserve">Two-family structures must maintain traditional seashore style development and they should be designed in order to appear as though it were a detached single family dwelling unit, as </w:t>
        </w:r>
      </w:ins>
      <w:ins w:id="215" w:author="rtbelasco" w:date="2018-11-28T20:51:00Z">
        <w:r w:rsidR="00D5179A">
          <w:rPr>
            <w:bCs/>
          </w:rPr>
          <w:t>define</w:t>
        </w:r>
      </w:ins>
      <w:ins w:id="216" w:author="rtbelasco" w:date="2018-11-28T20:50:00Z">
        <w:r w:rsidR="00D5179A">
          <w:rPr>
            <w:bCs/>
          </w:rPr>
          <w:t xml:space="preserve">d in </w:t>
        </w:r>
      </w:ins>
      <w:ins w:id="217" w:author="rtbelasco" w:date="2018-11-28T20:51:00Z">
        <w:r w:rsidR="00D5179A" w:rsidRPr="00897E87">
          <w:t>§ </w:t>
        </w:r>
        <w:r w:rsidR="00D5179A" w:rsidRPr="007F1451">
          <w:rPr>
            <w:b/>
            <w:bCs/>
          </w:rPr>
          <w:t>276-7</w:t>
        </w:r>
        <w:r w:rsidR="00D5179A">
          <w:rPr>
            <w:bCs/>
          </w:rPr>
          <w:t>, presenting only one (1) entrance to the structure on the street side of the building, presenting an a</w:t>
        </w:r>
      </w:ins>
      <w:ins w:id="218" w:author="rtbelasco" w:date="2018-11-28T20:52:00Z">
        <w:r w:rsidR="00D5179A">
          <w:rPr>
            <w:bCs/>
          </w:rPr>
          <w:t>symmetrical front façade and off-set decks, in the event decks are included in the design.</w:t>
        </w:r>
      </w:ins>
    </w:p>
    <w:p w:rsidR="007946A8" w:rsidRDefault="00CF6529">
      <w:pPr>
        <w:ind w:left="1440"/>
        <w:jc w:val="both"/>
        <w:rPr>
          <w:ins w:id="219" w:author="rtbelasco" w:date="2018-11-28T20:45:00Z"/>
        </w:rPr>
        <w:pPrChange w:id="220" w:author="rtbelasco" w:date="2018-11-28T20:50:00Z">
          <w:pPr>
            <w:ind w:firstLine="720"/>
            <w:jc w:val="both"/>
          </w:pPr>
        </w:pPrChange>
      </w:pPr>
      <w:ins w:id="221" w:author="rtbelasco" w:date="2018-11-28T20:52:00Z">
        <w:r>
          <w:rPr>
            <w:b/>
            <w:bCs/>
          </w:rPr>
          <w:t>(e</w:t>
        </w:r>
        <w:r w:rsidR="00D5179A">
          <w:rPr>
            <w:b/>
            <w:bCs/>
          </w:rPr>
          <w:t xml:space="preserve">) </w:t>
        </w:r>
        <w:r w:rsidR="00D5179A">
          <w:rPr>
            <w:bCs/>
          </w:rPr>
          <w:t xml:space="preserve">Corner lots, as defined </w:t>
        </w:r>
        <w:r w:rsidR="00D5179A" w:rsidRPr="00897E87">
          <w:t>§ </w:t>
        </w:r>
        <w:r w:rsidR="00D5179A" w:rsidRPr="007F1451">
          <w:rPr>
            <w:b/>
            <w:bCs/>
          </w:rPr>
          <w:t>276-7</w:t>
        </w:r>
      </w:ins>
      <w:ins w:id="222" w:author="rtbelasco" w:date="2018-11-28T20:53:00Z">
        <w:r w:rsidR="00D5179A">
          <w:rPr>
            <w:bCs/>
          </w:rPr>
          <w:t>, may have an entrance located and facing each street frontage.</w:t>
        </w:r>
      </w:ins>
    </w:p>
    <w:p w:rsidR="007946A8" w:rsidRDefault="00F97FAE">
      <w:pPr>
        <w:ind w:left="720"/>
        <w:jc w:val="both"/>
        <w:rPr>
          <w:ins w:id="223" w:author="rtbelasco" w:date="2018-11-28T20:49:00Z"/>
        </w:rPr>
        <w:pPrChange w:id="224" w:author="rtbelasco" w:date="2018-11-28T20:46:00Z">
          <w:pPr>
            <w:ind w:firstLine="720"/>
            <w:jc w:val="both"/>
          </w:pPr>
        </w:pPrChange>
      </w:pPr>
      <w:ins w:id="225" w:author="rtbelasco" w:date="2018-11-28T20:45:00Z">
        <w:r>
          <w:rPr>
            <w:b/>
            <w:bCs/>
          </w:rPr>
          <w:t>(2</w:t>
        </w:r>
        <w:r w:rsidRPr="007F1451">
          <w:rPr>
            <w:b/>
            <w:bCs/>
          </w:rPr>
          <w:t>) </w:t>
        </w:r>
        <w:r w:rsidRPr="00897E87">
          <w:t>Two-family stacked (multistory) dwelling units (see § </w:t>
        </w:r>
        <w:r w:rsidRPr="007F1451">
          <w:rPr>
            <w:b/>
            <w:bCs/>
          </w:rPr>
          <w:t>276-7</w:t>
        </w:r>
        <w:r w:rsidRPr="00897E87">
          <w:t>, Definitions)</w:t>
        </w:r>
      </w:ins>
      <w:ins w:id="226" w:author="rtbelasco" w:date="2018-12-03T17:38:00Z">
        <w:r w:rsidR="00982DFE">
          <w:t xml:space="preserve"> located on 50’ x 100’ lots</w:t>
        </w:r>
      </w:ins>
      <w:ins w:id="227" w:author="rtbelasco" w:date="2018-11-28T20:46:00Z">
        <w:r>
          <w:t xml:space="preserve">, </w:t>
        </w:r>
        <w:r w:rsidRPr="00897E87">
          <w:t>provided that they are designed so as to appear as though they were a detached single-family dwelling, as defined in § </w:t>
        </w:r>
        <w:r w:rsidRPr="007F1451">
          <w:rPr>
            <w:b/>
            <w:bCs/>
          </w:rPr>
          <w:t>276-7</w:t>
        </w:r>
        <w:r w:rsidRPr="00897E87">
          <w:t>, and provided further that they comply with the bulk requirements for duplexes in the R-2 Zoning District</w:t>
        </w:r>
      </w:ins>
      <w:ins w:id="228" w:author="rtbelasco" w:date="2018-11-28T20:48:00Z">
        <w:r>
          <w:t xml:space="preserve"> conditioned upon the area and yard requirements set forth within </w:t>
        </w:r>
        <w:r w:rsidR="00B51D1E" w:rsidRPr="00B51D1E">
          <w:rPr>
            <w:b/>
            <w:rPrChange w:id="229" w:author="rtbelasco" w:date="2018-11-28T20:54:00Z">
              <w:rPr/>
            </w:rPrChange>
          </w:rPr>
          <w:t>§276-16(F)</w:t>
        </w:r>
        <w:r w:rsidR="00982DFE">
          <w:t xml:space="preserve">, and the following area and bulk requirements and </w:t>
        </w:r>
        <w:r>
          <w:t>design standards:</w:t>
        </w:r>
      </w:ins>
    </w:p>
    <w:p w:rsidR="00CF6529" w:rsidRDefault="00D5179A" w:rsidP="00CF6529">
      <w:pPr>
        <w:ind w:left="1440"/>
        <w:jc w:val="both"/>
        <w:rPr>
          <w:ins w:id="230" w:author="rtbelasco" w:date="2018-12-03T18:15:00Z"/>
          <w:b/>
          <w:bCs/>
        </w:rPr>
      </w:pPr>
      <w:ins w:id="231" w:author="rtbelasco" w:date="2018-11-28T20:53:00Z">
        <w:r>
          <w:rPr>
            <w:b/>
            <w:bCs/>
          </w:rPr>
          <w:t>(</w:t>
        </w:r>
      </w:ins>
      <w:ins w:id="232" w:author="rtbelasco" w:date="2018-12-03T16:59:00Z">
        <w:r w:rsidR="00042CF0">
          <w:rPr>
            <w:b/>
            <w:bCs/>
          </w:rPr>
          <w:t>a</w:t>
        </w:r>
      </w:ins>
      <w:ins w:id="233" w:author="rtbelasco" w:date="2018-11-28T20:53:00Z">
        <w:r>
          <w:rPr>
            <w:b/>
            <w:bCs/>
          </w:rPr>
          <w:t>)</w:t>
        </w:r>
      </w:ins>
      <w:ins w:id="234" w:author="rtbelasco" w:date="2018-12-03T18:15:00Z">
        <w:r w:rsidR="00CF6529">
          <w:rPr>
            <w:b/>
            <w:bCs/>
          </w:rPr>
          <w:t xml:space="preserve"> Area and Bulk Requirements:</w:t>
        </w:r>
      </w:ins>
    </w:p>
    <w:p w:rsidR="00CF6529" w:rsidRDefault="00CF6529" w:rsidP="00CF6529">
      <w:pPr>
        <w:ind w:left="1440"/>
        <w:jc w:val="both"/>
        <w:rPr>
          <w:ins w:id="235" w:author="rtbelasco" w:date="2018-12-03T18:15:00Z"/>
          <w:bCs/>
        </w:rPr>
      </w:pPr>
      <w:ins w:id="236" w:author="rtbelasco" w:date="2018-12-03T18:15:00Z">
        <w:r>
          <w:rPr>
            <w:b/>
            <w:bCs/>
          </w:rPr>
          <w:tab/>
          <w:t>(1)</w:t>
        </w:r>
        <w:r>
          <w:rPr>
            <w:bCs/>
          </w:rPr>
          <w:t xml:space="preserve"> Lot Area: 5,000 sq. ft.</w:t>
        </w:r>
      </w:ins>
    </w:p>
    <w:p w:rsidR="00CF6529" w:rsidRDefault="00CF6529" w:rsidP="00CF6529">
      <w:pPr>
        <w:ind w:left="1440"/>
        <w:jc w:val="both"/>
        <w:rPr>
          <w:ins w:id="237" w:author="rtbelasco" w:date="2018-12-03T18:15:00Z"/>
          <w:bCs/>
        </w:rPr>
      </w:pPr>
      <w:ins w:id="238" w:author="rtbelasco" w:date="2018-12-03T18:15:00Z">
        <w:r>
          <w:rPr>
            <w:b/>
            <w:bCs/>
          </w:rPr>
          <w:tab/>
          <w:t>(2)</w:t>
        </w:r>
        <w:r>
          <w:rPr>
            <w:bCs/>
          </w:rPr>
          <w:t xml:space="preserve"> Lot Frontage: 50 ft.</w:t>
        </w:r>
      </w:ins>
    </w:p>
    <w:p w:rsidR="00CF6529" w:rsidRDefault="00CF6529" w:rsidP="00CF6529">
      <w:pPr>
        <w:ind w:left="1440"/>
        <w:jc w:val="both"/>
        <w:rPr>
          <w:ins w:id="239" w:author="rtbelasco" w:date="2018-12-03T18:15:00Z"/>
          <w:bCs/>
        </w:rPr>
      </w:pPr>
      <w:ins w:id="240" w:author="rtbelasco" w:date="2018-12-03T18:15:00Z">
        <w:r>
          <w:rPr>
            <w:b/>
            <w:bCs/>
          </w:rPr>
          <w:tab/>
          <w:t>(3)</w:t>
        </w:r>
        <w:r>
          <w:rPr>
            <w:bCs/>
          </w:rPr>
          <w:t xml:space="preserve"> Lot Width: 50 ft.</w:t>
        </w:r>
      </w:ins>
    </w:p>
    <w:p w:rsidR="00CF6529" w:rsidRDefault="00CF6529" w:rsidP="00CF6529">
      <w:pPr>
        <w:ind w:left="1440"/>
        <w:jc w:val="both"/>
        <w:rPr>
          <w:ins w:id="241" w:author="rtbelasco" w:date="2018-12-03T18:15:00Z"/>
          <w:bCs/>
        </w:rPr>
      </w:pPr>
      <w:ins w:id="242" w:author="rtbelasco" w:date="2018-12-03T18:15:00Z">
        <w:r>
          <w:rPr>
            <w:b/>
            <w:bCs/>
          </w:rPr>
          <w:tab/>
          <w:t>(4)</w:t>
        </w:r>
        <w:r>
          <w:rPr>
            <w:bCs/>
          </w:rPr>
          <w:t xml:space="preserve"> Lot Depth: 100 ft.</w:t>
        </w:r>
      </w:ins>
    </w:p>
    <w:p w:rsidR="00CF6529" w:rsidRDefault="00CF6529" w:rsidP="00CF6529">
      <w:pPr>
        <w:ind w:left="1440"/>
        <w:jc w:val="both"/>
        <w:rPr>
          <w:ins w:id="243" w:author="rtbelasco" w:date="2018-12-03T18:15:00Z"/>
          <w:bCs/>
        </w:rPr>
      </w:pPr>
      <w:ins w:id="244" w:author="rtbelasco" w:date="2018-12-03T18:15:00Z">
        <w:r>
          <w:rPr>
            <w:b/>
            <w:bCs/>
          </w:rPr>
          <w:tab/>
          <w:t>(5)</w:t>
        </w:r>
        <w:r>
          <w:rPr>
            <w:bCs/>
          </w:rPr>
          <w:t xml:space="preserve"> Side Yard (each): 6 ft.</w:t>
        </w:r>
      </w:ins>
    </w:p>
    <w:p w:rsidR="00CF6529" w:rsidRDefault="00CF6529" w:rsidP="00CF6529">
      <w:pPr>
        <w:ind w:left="1440"/>
        <w:jc w:val="both"/>
        <w:rPr>
          <w:ins w:id="245" w:author="rtbelasco" w:date="2018-12-03T18:15:00Z"/>
          <w:bCs/>
        </w:rPr>
      </w:pPr>
      <w:ins w:id="246" w:author="rtbelasco" w:date="2018-12-03T18:15:00Z">
        <w:r>
          <w:rPr>
            <w:b/>
            <w:bCs/>
          </w:rPr>
          <w:tab/>
          <w:t>(6)</w:t>
        </w:r>
        <w:r>
          <w:rPr>
            <w:bCs/>
          </w:rPr>
          <w:t xml:space="preserve"> Front Yard: 10 ft.</w:t>
        </w:r>
      </w:ins>
    </w:p>
    <w:p w:rsidR="00CF6529" w:rsidRDefault="00CF6529" w:rsidP="00CF6529">
      <w:pPr>
        <w:ind w:left="1440"/>
        <w:jc w:val="both"/>
        <w:rPr>
          <w:ins w:id="247" w:author="rtbelasco" w:date="2018-12-03T18:15:00Z"/>
          <w:bCs/>
        </w:rPr>
      </w:pPr>
      <w:ins w:id="248" w:author="rtbelasco" w:date="2018-12-03T18:15:00Z">
        <w:r>
          <w:rPr>
            <w:b/>
            <w:bCs/>
          </w:rPr>
          <w:tab/>
          <w:t xml:space="preserve">(7) </w:t>
        </w:r>
        <w:r>
          <w:rPr>
            <w:bCs/>
          </w:rPr>
          <w:t>Rear Yard: 10 ft.</w:t>
        </w:r>
      </w:ins>
    </w:p>
    <w:p w:rsidR="00CF6529" w:rsidRDefault="00CF6529" w:rsidP="00CF6529">
      <w:pPr>
        <w:ind w:left="1440"/>
        <w:jc w:val="both"/>
        <w:rPr>
          <w:ins w:id="249" w:author="rtbelasco" w:date="2018-12-03T18:15:00Z"/>
          <w:bCs/>
        </w:rPr>
      </w:pPr>
      <w:ins w:id="250" w:author="rtbelasco" w:date="2018-12-03T18:15:00Z">
        <w:r>
          <w:rPr>
            <w:b/>
            <w:bCs/>
          </w:rPr>
          <w:tab/>
          <w:t>(8)</w:t>
        </w:r>
        <w:r>
          <w:rPr>
            <w:bCs/>
          </w:rPr>
          <w:t xml:space="preserve"> Maximum Building Coverage: 70%</w:t>
        </w:r>
      </w:ins>
    </w:p>
    <w:p w:rsidR="00CF6529" w:rsidRPr="00042239" w:rsidRDefault="00CF6529" w:rsidP="00CF6529">
      <w:pPr>
        <w:ind w:left="1440"/>
        <w:jc w:val="both"/>
        <w:rPr>
          <w:ins w:id="251" w:author="rtbelasco" w:date="2018-12-03T18:15:00Z"/>
          <w:bCs/>
        </w:rPr>
      </w:pPr>
      <w:ins w:id="252" w:author="rtbelasco" w:date="2018-12-03T18:15:00Z">
        <w:r>
          <w:rPr>
            <w:b/>
            <w:bCs/>
          </w:rPr>
          <w:tab/>
          <w:t>(9)</w:t>
        </w:r>
        <w:r>
          <w:rPr>
            <w:bCs/>
          </w:rPr>
          <w:t xml:space="preserve"> Maximum Impervious Lot Coverage: 80%</w:t>
        </w:r>
      </w:ins>
    </w:p>
    <w:p w:rsidR="00D5179A" w:rsidRDefault="00B51D1E" w:rsidP="00D5179A">
      <w:pPr>
        <w:ind w:left="1440"/>
        <w:jc w:val="both"/>
        <w:rPr>
          <w:ins w:id="253" w:author="rtbelasco" w:date="2018-11-28T20:53:00Z"/>
          <w:bCs/>
        </w:rPr>
      </w:pPr>
      <w:ins w:id="254" w:author="rtbelasco" w:date="2018-12-03T18:15:00Z">
        <w:r w:rsidRPr="00B51D1E">
          <w:rPr>
            <w:b/>
            <w:bCs/>
            <w:rPrChange w:id="255" w:author="rtbelasco" w:date="2018-12-03T18:15:00Z">
              <w:rPr>
                <w:bCs/>
              </w:rPr>
            </w:rPrChange>
          </w:rPr>
          <w:t>(b)</w:t>
        </w:r>
        <w:r w:rsidR="00CF6529">
          <w:rPr>
            <w:bCs/>
          </w:rPr>
          <w:t xml:space="preserve"> </w:t>
        </w:r>
      </w:ins>
      <w:ins w:id="256" w:author="rtbelasco" w:date="2018-11-28T20:53:00Z">
        <w:r w:rsidR="00D5179A">
          <w:rPr>
            <w:bCs/>
          </w:rPr>
          <w:t>Development shall be limited to two (2) habitable residential floors above base flood elevation.</w:t>
        </w:r>
      </w:ins>
    </w:p>
    <w:p w:rsidR="00D5179A" w:rsidRDefault="00CF6529" w:rsidP="00D5179A">
      <w:pPr>
        <w:ind w:left="1440"/>
        <w:jc w:val="both"/>
        <w:rPr>
          <w:ins w:id="257" w:author="rtbelasco" w:date="2018-11-28T20:53:00Z"/>
          <w:bCs/>
        </w:rPr>
      </w:pPr>
      <w:ins w:id="258" w:author="rtbelasco" w:date="2018-11-28T20:53:00Z">
        <w:r>
          <w:rPr>
            <w:b/>
            <w:bCs/>
          </w:rPr>
          <w:t>(c</w:t>
        </w:r>
        <w:r w:rsidR="00D5179A">
          <w:rPr>
            <w:b/>
            <w:bCs/>
          </w:rPr>
          <w:t xml:space="preserve">) </w:t>
        </w:r>
        <w:r w:rsidR="00D5179A">
          <w:rPr>
            <w:bCs/>
          </w:rPr>
          <w:t>All development shall provide a minimum 5 to 12 roof pitch.</w:t>
        </w:r>
      </w:ins>
    </w:p>
    <w:p w:rsidR="00D5179A" w:rsidRDefault="00CF6529" w:rsidP="00D5179A">
      <w:pPr>
        <w:ind w:left="1440"/>
        <w:jc w:val="both"/>
        <w:rPr>
          <w:ins w:id="259" w:author="rtbelasco" w:date="2018-11-28T20:53:00Z"/>
          <w:bCs/>
        </w:rPr>
      </w:pPr>
      <w:ins w:id="260" w:author="rtbelasco" w:date="2018-11-28T20:53:00Z">
        <w:r>
          <w:rPr>
            <w:b/>
            <w:bCs/>
          </w:rPr>
          <w:t>(d</w:t>
        </w:r>
        <w:r w:rsidR="00D5179A">
          <w:rPr>
            <w:b/>
            <w:bCs/>
          </w:rPr>
          <w:t xml:space="preserve">) </w:t>
        </w:r>
        <w:r w:rsidR="00D5179A">
          <w:rPr>
            <w:bCs/>
          </w:rPr>
          <w:t xml:space="preserve">Two-family structures must maintain traditional seashore style development and they should be designed in order to appear as though it were a detached single family dwelling unit, as defined in </w:t>
        </w:r>
        <w:r w:rsidR="00D5179A" w:rsidRPr="00897E87">
          <w:t>§ </w:t>
        </w:r>
        <w:r w:rsidR="00D5179A" w:rsidRPr="007F1451">
          <w:rPr>
            <w:b/>
            <w:bCs/>
          </w:rPr>
          <w:t>276-7</w:t>
        </w:r>
        <w:r w:rsidR="00D5179A">
          <w:rPr>
            <w:bCs/>
          </w:rPr>
          <w:t>, presenting only one (1) entrance to the structure on the street side of the building, presenting an asymmetrical front façade and off-set decks, in the event decks are included in the design.</w:t>
        </w:r>
      </w:ins>
    </w:p>
    <w:p w:rsidR="00D5179A" w:rsidRPr="00D5179A" w:rsidRDefault="00042CF0" w:rsidP="00D5179A">
      <w:pPr>
        <w:ind w:left="1440"/>
        <w:jc w:val="both"/>
        <w:rPr>
          <w:ins w:id="261" w:author="rtbelasco" w:date="2018-11-28T20:53:00Z"/>
        </w:rPr>
      </w:pPr>
      <w:ins w:id="262" w:author="rtbelasco" w:date="2018-11-28T20:53:00Z">
        <w:r>
          <w:rPr>
            <w:b/>
            <w:bCs/>
          </w:rPr>
          <w:t>(</w:t>
        </w:r>
      </w:ins>
      <w:ins w:id="263" w:author="rtbelasco" w:date="2018-12-03T18:16:00Z">
        <w:r w:rsidR="00CF6529">
          <w:rPr>
            <w:b/>
            <w:bCs/>
          </w:rPr>
          <w:t>e</w:t>
        </w:r>
      </w:ins>
      <w:bookmarkStart w:id="264" w:name="_GoBack"/>
      <w:bookmarkEnd w:id="264"/>
      <w:ins w:id="265" w:author="rtbelasco" w:date="2018-11-28T20:53:00Z">
        <w:r w:rsidR="00D5179A">
          <w:rPr>
            <w:b/>
            <w:bCs/>
          </w:rPr>
          <w:t xml:space="preserve">) </w:t>
        </w:r>
        <w:r w:rsidR="00D5179A">
          <w:rPr>
            <w:bCs/>
          </w:rPr>
          <w:t xml:space="preserve">Corner lots, as defined </w:t>
        </w:r>
        <w:r w:rsidR="00D5179A" w:rsidRPr="00897E87">
          <w:t>§ </w:t>
        </w:r>
        <w:r w:rsidR="00D5179A" w:rsidRPr="007F1451">
          <w:rPr>
            <w:b/>
            <w:bCs/>
          </w:rPr>
          <w:t>276-7</w:t>
        </w:r>
        <w:r w:rsidR="00D5179A">
          <w:rPr>
            <w:bCs/>
          </w:rPr>
          <w:t>, may have an entrance located and facing each street frontage.</w:t>
        </w:r>
      </w:ins>
    </w:p>
    <w:p w:rsidR="00897E87" w:rsidRPr="00897E87" w:rsidRDefault="00F97FAE" w:rsidP="00897E87">
      <w:pPr>
        <w:jc w:val="both"/>
      </w:pPr>
      <w:ins w:id="266" w:author="rtbelasco" w:date="2018-11-28T20:45:00Z">
        <w:r>
          <w:rPr>
            <w:b/>
            <w:bCs/>
          </w:rPr>
          <w:t>E</w:t>
        </w:r>
      </w:ins>
      <w:r w:rsidR="00897E87" w:rsidRPr="007F1451">
        <w:rPr>
          <w:b/>
          <w:bCs/>
        </w:rPr>
        <w:t>. </w:t>
      </w:r>
      <w:r w:rsidR="00897E87" w:rsidRPr="00897E87">
        <w:t>Maximum building height. No building height shall exceed 36 feet in height from the base flood elevation (BFE) or three stories, whichever is less, except as allowed as follows:</w:t>
      </w:r>
    </w:p>
    <w:p w:rsidR="00897E87" w:rsidRPr="00897E87" w:rsidRDefault="00897E87" w:rsidP="006A4E43">
      <w:pPr>
        <w:ind w:firstLine="720"/>
        <w:jc w:val="both"/>
      </w:pPr>
      <w:r w:rsidRPr="007F1451">
        <w:rPr>
          <w:b/>
          <w:bCs/>
        </w:rPr>
        <w:t>(1) </w:t>
      </w:r>
      <w:r w:rsidRPr="00897E87">
        <w:t>Height limits.</w:t>
      </w:r>
    </w:p>
    <w:p w:rsidR="00897E87" w:rsidRPr="00897E87" w:rsidRDefault="00897E87" w:rsidP="006A4E43">
      <w:pPr>
        <w:ind w:left="1440"/>
        <w:jc w:val="both"/>
      </w:pPr>
      <w:r w:rsidRPr="007F1451">
        <w:rPr>
          <w:b/>
          <w:bCs/>
        </w:rPr>
        <w:t>(a) </w:t>
      </w:r>
      <w:r w:rsidRPr="00897E87">
        <w:t>The following structures may be erected above the heights prescribed by this chapter, but in no case shall the height of any of these appurtenances exceed a height equal to 10% more than the maximum height permitted for the particular use in the zoning district:</w:t>
      </w:r>
    </w:p>
    <w:p w:rsidR="00897E87" w:rsidRPr="00897E87" w:rsidRDefault="00897E87" w:rsidP="006A4E43">
      <w:pPr>
        <w:ind w:left="2160"/>
        <w:jc w:val="both"/>
      </w:pPr>
      <w:r w:rsidRPr="007F1451">
        <w:rPr>
          <w:b/>
          <w:bCs/>
        </w:rPr>
        <w:t>[1] </w:t>
      </w:r>
      <w:r w:rsidRPr="00897E87">
        <w:t>Mechanical rooms and other roof structures for the housing of stairways, tanks, ventilating fans, HVAC equipment or similar equipment</w:t>
      </w:r>
      <w:ins w:id="267" w:author="rtbelasco" w:date="2018-11-29T01:37:00Z">
        <w:r w:rsidR="00D747B2">
          <w:t>, including elevator equipment rooms,</w:t>
        </w:r>
      </w:ins>
      <w:r w:rsidRPr="00897E87">
        <w:t xml:space="preserve"> required to operate and maintain the building.</w:t>
      </w:r>
    </w:p>
    <w:p w:rsidR="00897E87" w:rsidRPr="00897E87" w:rsidRDefault="00897E87" w:rsidP="006A4E43">
      <w:pPr>
        <w:ind w:left="1440" w:firstLine="720"/>
        <w:jc w:val="both"/>
      </w:pPr>
      <w:r w:rsidRPr="007F1451">
        <w:rPr>
          <w:b/>
          <w:bCs/>
        </w:rPr>
        <w:t>[2] </w:t>
      </w:r>
      <w:r w:rsidRPr="00897E87">
        <w:t>Skylights, spires, cupolas, flagpoles, chimneys or similar structures.</w:t>
      </w:r>
    </w:p>
    <w:p w:rsidR="00897E87" w:rsidRPr="00897E87" w:rsidDel="00D747B2" w:rsidRDefault="00D747B2" w:rsidP="006A4E43">
      <w:pPr>
        <w:ind w:left="2160"/>
        <w:jc w:val="both"/>
        <w:rPr>
          <w:del w:id="268" w:author="rtbelasco" w:date="2018-11-29T01:38:00Z"/>
        </w:rPr>
      </w:pPr>
      <w:ins w:id="269" w:author="rtbelasco" w:date="2018-11-29T01:38:00Z">
        <w:r w:rsidRPr="007F1451" w:rsidDel="00D747B2">
          <w:rPr>
            <w:b/>
            <w:bCs/>
          </w:rPr>
          <w:t xml:space="preserve"> </w:t>
        </w:r>
      </w:ins>
      <w:del w:id="270" w:author="rtbelasco" w:date="2018-11-29T01:38:00Z">
        <w:r w:rsidR="00897E87" w:rsidRPr="007F1451" w:rsidDel="00D747B2">
          <w:rPr>
            <w:b/>
            <w:bCs/>
          </w:rPr>
          <w:delText>[3] </w:delText>
        </w:r>
        <w:r w:rsidR="00897E87" w:rsidRPr="00897E87" w:rsidDel="00D747B2">
          <w:delText>Safety enclosures of rooftop areas of hotels and motels used for sundecks and other recreational purposes.</w:delText>
        </w:r>
      </w:del>
    </w:p>
    <w:p w:rsidR="00897E87" w:rsidRPr="00897E87" w:rsidRDefault="00897E87" w:rsidP="006A4E43">
      <w:pPr>
        <w:ind w:left="1440"/>
        <w:jc w:val="both"/>
      </w:pPr>
      <w:r w:rsidRPr="007F1451">
        <w:rPr>
          <w:b/>
          <w:bCs/>
        </w:rPr>
        <w:t>(b) </w:t>
      </w:r>
      <w:r w:rsidRPr="00897E87">
        <w:t xml:space="preserve">Cellular telephone antennas and/or associated equipment are expressly excluded </w:t>
      </w:r>
      <w:r w:rsidR="006A4E43">
        <w:t>f</w:t>
      </w:r>
      <w:r w:rsidRPr="00897E87">
        <w:t>rom this provision.</w:t>
      </w:r>
    </w:p>
    <w:p w:rsidR="00897E87" w:rsidRPr="00897E87" w:rsidRDefault="00897E87" w:rsidP="006A4E43">
      <w:pPr>
        <w:ind w:left="720"/>
        <w:jc w:val="both"/>
      </w:pPr>
      <w:r w:rsidRPr="007F1451">
        <w:rPr>
          <w:b/>
          <w:bCs/>
        </w:rPr>
        <w:t>(2) </w:t>
      </w:r>
      <w:r w:rsidRPr="00897E87">
        <w:t>All development on undersized lots shall have a reduced maximum building height in accordance with the schedules set forth in § </w:t>
      </w:r>
      <w:r w:rsidRPr="007F1451">
        <w:rPr>
          <w:b/>
          <w:bCs/>
        </w:rPr>
        <w:t>276-34B(9)</w:t>
      </w:r>
      <w:r w:rsidRPr="00897E87">
        <w:t>.</w:t>
      </w:r>
    </w:p>
    <w:p w:rsidR="00897E87" w:rsidRPr="00897E87" w:rsidRDefault="00F97FAE" w:rsidP="00897E87">
      <w:pPr>
        <w:jc w:val="both"/>
      </w:pPr>
      <w:ins w:id="271" w:author="rtbelasco" w:date="2018-11-28T20:45:00Z">
        <w:r>
          <w:rPr>
            <w:b/>
            <w:bCs/>
          </w:rPr>
          <w:t>F</w:t>
        </w:r>
      </w:ins>
      <w:del w:id="272" w:author="rtbelasco" w:date="2018-11-28T20:45:00Z">
        <w:r w:rsidR="00897E87" w:rsidRPr="007F1451" w:rsidDel="00F97FAE">
          <w:rPr>
            <w:b/>
            <w:bCs/>
          </w:rPr>
          <w:delText>E</w:delText>
        </w:r>
      </w:del>
      <w:r w:rsidR="00897E87" w:rsidRPr="007F1451">
        <w:rPr>
          <w:b/>
          <w:bCs/>
        </w:rPr>
        <w:t>. </w:t>
      </w:r>
      <w:r w:rsidR="00897E87" w:rsidRPr="00897E87">
        <w:t>Area and yard requirements.</w:t>
      </w:r>
    </w:p>
    <w:tbl>
      <w:tblPr>
        <w:tblW w:w="10020" w:type="dxa"/>
        <w:tblInd w:w="15" w:type="dxa"/>
        <w:tblCellMar>
          <w:top w:w="15" w:type="dxa"/>
          <w:left w:w="15" w:type="dxa"/>
          <w:bottom w:w="15" w:type="dxa"/>
          <w:right w:w="15" w:type="dxa"/>
        </w:tblCellMar>
        <w:tblLook w:val="04A0"/>
      </w:tblPr>
      <w:tblGrid>
        <w:gridCol w:w="140"/>
        <w:gridCol w:w="264"/>
        <w:gridCol w:w="3471"/>
        <w:gridCol w:w="2101"/>
        <w:gridCol w:w="2594"/>
        <w:gridCol w:w="1450"/>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Detached Single-Family Dwellings</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2-Family and Semidetached Dwellings</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Places of Worship</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1, 2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r w:rsidRPr="00897E87">
              <w:rPr>
                <w:vertAlign w:val="superscript"/>
              </w:rPr>
              <w:t>1, 2, 3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r w:rsidRPr="00897E87">
              <w:rPr>
                <w:vertAlign w:val="superscript"/>
              </w:rPr>
              <w:t>1, 2, 3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 (all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impervious lot coverage (all buildings and impermeable surfaces)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5"/>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Existing stairs and porches may be replaced with identical stairs and porches regardless of the setback requirements of the district in which the subject property is located. For new construction/reconstruction of open porches, stairs and/or steps, they must meet applicable zoning requirements and shall require a zoning and/or construction permit where required, as applicable, in order to permit construction in this regard.</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Eaves, cornices or overhangs more than 10 feet above lot grade may project into yard setback areas a maximum of 24 inches. In order to create an aesthetically pleasing building facade along the side of a building which fronts a street, bay windows or other architectural detailing more than 10 feet above lot grade may extend into the front yard setback a maximum of 24 inche</w:t>
            </w:r>
            <w:r w:rsidR="00A4666A">
              <w:t>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3</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For renovations and/or additions to existing structures only, open porches, stairs and/or steps providing access to the first floor only shall be permitted to extend an additional three feet into the required front yard setback distance but must be set back a distance of four feet from all street and property lines. For new construction/reconstruction of open porches, stairs and/or steps, they must meet applicable zoning requirements and shall require a zoning and/or construction permit, where required, as applicable in order to permit construction in this regard.</w:t>
            </w:r>
          </w:p>
        </w:tc>
      </w:tr>
    </w:tbl>
    <w:p w:rsidR="00897E87" w:rsidRPr="00897E87" w:rsidRDefault="00897E87" w:rsidP="006A4E43">
      <w:pPr>
        <w:ind w:left="720" w:firstLine="720"/>
        <w:jc w:val="both"/>
      </w:pPr>
      <w:r w:rsidRPr="007F1451">
        <w:rPr>
          <w:b/>
          <w:bCs/>
        </w:rPr>
        <w:t>(1) </w:t>
      </w:r>
      <w:r w:rsidRPr="00897E87">
        <w:t>Exceptions to area and yard requirements.</w:t>
      </w:r>
    </w:p>
    <w:p w:rsidR="00897E87" w:rsidRPr="00897E87" w:rsidRDefault="00897E87" w:rsidP="006A4E43">
      <w:pPr>
        <w:ind w:left="2160"/>
        <w:jc w:val="both"/>
      </w:pPr>
      <w:r w:rsidRPr="007F1451">
        <w:rPr>
          <w:b/>
          <w:bCs/>
        </w:rPr>
        <w:t>(a) </w:t>
      </w:r>
      <w:r w:rsidRPr="00897E87">
        <w:t>In R-2 Zoning District</w:t>
      </w:r>
      <w:del w:id="273" w:author="rtbelasco" w:date="2018-11-29T00:54:00Z">
        <w:r w:rsidRPr="00897E87" w:rsidDel="00235FBC">
          <w:delText>s</w:delText>
        </w:r>
      </w:del>
      <w:r w:rsidRPr="00897E87">
        <w:t xml:space="preserve">, the following lot depths shall be permitted as exceptions to the lot depth requirement of 100 feet </w:t>
      </w:r>
      <w:ins w:id="274" w:author="rtbelasco" w:date="2018-11-29T00:54:00Z">
        <w:r w:rsidR="00235FBC">
          <w:t xml:space="preserve">and shall be permitted as exceptions to the lot area requirement </w:t>
        </w:r>
      </w:ins>
      <w:r w:rsidRPr="00897E87">
        <w:t>in that zoning district:</w:t>
      </w:r>
    </w:p>
    <w:p w:rsidR="00897E87" w:rsidRPr="00897E87" w:rsidRDefault="00897E87" w:rsidP="006A4E43">
      <w:pPr>
        <w:ind w:left="2880"/>
        <w:jc w:val="both"/>
      </w:pPr>
      <w:r w:rsidRPr="007F1451">
        <w:rPr>
          <w:b/>
          <w:bCs/>
        </w:rPr>
        <w:t>[1] </w:t>
      </w:r>
      <w:r w:rsidRPr="00897E87">
        <w:t xml:space="preserve">In Blocks </w:t>
      </w:r>
      <w:del w:id="275" w:author="rtbelasco" w:date="2018-11-29T01:25:00Z">
        <w:r w:rsidRPr="00897E87" w:rsidDel="007421AB">
          <w:delText>114, 89 and 64</w:delText>
        </w:r>
      </w:del>
      <w:ins w:id="276" w:author="rtbelasco" w:date="2018-11-29T01:25:00Z">
        <w:r w:rsidR="007421AB">
          <w:t>64, Block 114 and Block 114.01</w:t>
        </w:r>
      </w:ins>
      <w:r w:rsidRPr="00897E87">
        <w:t>, the minimum lot depth requirement shall be 80 feet</w:t>
      </w:r>
      <w:ins w:id="277" w:author="rtbelasco" w:date="2018-11-29T01:25:00Z">
        <w:r w:rsidR="007421AB">
          <w:t>.</w:t>
        </w:r>
      </w:ins>
      <w:r w:rsidRPr="00897E87">
        <w:t xml:space="preserve"> </w:t>
      </w:r>
      <w:del w:id="278" w:author="rtbelasco" w:date="2018-11-29T01:25:00Z">
        <w:r w:rsidRPr="00897E87" w:rsidDel="007421AB">
          <w:delText>for all even-numbered lots and 90 feet for all odd-numbered lots.</w:delText>
        </w:r>
      </w:del>
      <w:ins w:id="279" w:author="rtbelasco" w:date="2018-11-29T01:25:00Z">
        <w:r w:rsidR="007421AB">
          <w:t xml:space="preserve"> In Block 89 the minimum lot depth shall be 65 feet.</w:t>
        </w:r>
      </w:ins>
    </w:p>
    <w:p w:rsidR="00897E87" w:rsidRPr="00897E87" w:rsidRDefault="00897E87" w:rsidP="006A4E43">
      <w:pPr>
        <w:ind w:left="2880"/>
        <w:jc w:val="both"/>
      </w:pPr>
      <w:r w:rsidRPr="007F1451">
        <w:rPr>
          <w:b/>
          <w:bCs/>
        </w:rPr>
        <w:t>[2] </w:t>
      </w:r>
      <w:r w:rsidRPr="00897E87">
        <w:t>In Block 115, the minimum lot depth shall be 90 feet for even-numbered lots, 85 feet for odd-numbered lots 19 through 39, and 60 feet for odd-numbered lots 1 through 17.</w:t>
      </w:r>
    </w:p>
    <w:p w:rsidR="00897E87" w:rsidRPr="00897E87" w:rsidRDefault="00897E87" w:rsidP="006A4E43">
      <w:pPr>
        <w:ind w:left="2880"/>
        <w:jc w:val="both"/>
      </w:pPr>
      <w:r w:rsidRPr="007F1451">
        <w:rPr>
          <w:b/>
          <w:bCs/>
        </w:rPr>
        <w:t>[3] </w:t>
      </w:r>
      <w:r w:rsidRPr="00897E87">
        <w:t>In Block 117, the minimum lot depth required shall be 90 feet</w:t>
      </w:r>
      <w:ins w:id="280" w:author="rtbelasco" w:date="2018-11-29T01:26:00Z">
        <w:r w:rsidR="007421AB">
          <w:t>.</w:t>
        </w:r>
      </w:ins>
      <w:r w:rsidRPr="00897E87">
        <w:t xml:space="preserve"> </w:t>
      </w:r>
      <w:del w:id="281" w:author="rtbelasco" w:date="2018-11-29T01:26:00Z">
        <w:r w:rsidRPr="00897E87" w:rsidDel="007421AB">
          <w:delText>for odd-numbered lots, 83 feet for even-numbered lots 2 through 28, and 98 feet for odd-numbered lots 30 through 40.</w:delText>
        </w:r>
      </w:del>
      <w:ins w:id="282" w:author="rtbelasco" w:date="2018-11-29T01:26:00Z">
        <w:r w:rsidR="007421AB">
          <w:t>In Block 117.01, Lots 1-9, the minimum lot depth requirement shall be 88 feet.</w:t>
        </w:r>
      </w:ins>
    </w:p>
    <w:p w:rsidR="00897E87" w:rsidRPr="00897E87" w:rsidRDefault="00897E87" w:rsidP="006A4E43">
      <w:pPr>
        <w:ind w:left="2880"/>
        <w:jc w:val="both"/>
      </w:pPr>
      <w:r w:rsidRPr="007F1451">
        <w:rPr>
          <w:b/>
          <w:bCs/>
        </w:rPr>
        <w:t>[4] </w:t>
      </w:r>
      <w:r w:rsidRPr="00897E87">
        <w:t xml:space="preserve">In Block 90, the minimum lot depth requirement shall be </w:t>
      </w:r>
      <w:del w:id="283" w:author="rtbelasco" w:date="2018-11-29T01:26:00Z">
        <w:r w:rsidRPr="00897E87" w:rsidDel="007421AB">
          <w:delText xml:space="preserve">90 </w:delText>
        </w:r>
      </w:del>
      <w:ins w:id="284" w:author="rtbelasco" w:date="2018-11-29T01:26:00Z">
        <w:r w:rsidR="007421AB">
          <w:t>6</w:t>
        </w:r>
        <w:r w:rsidR="007421AB" w:rsidRPr="00897E87">
          <w:t xml:space="preserve">0 </w:t>
        </w:r>
      </w:ins>
      <w:r w:rsidRPr="00897E87">
        <w:t>feet</w:t>
      </w:r>
      <w:ins w:id="285" w:author="rtbelasco" w:date="2018-11-29T01:26:00Z">
        <w:r w:rsidR="007421AB">
          <w:t>.</w:t>
        </w:r>
      </w:ins>
      <w:del w:id="286" w:author="rtbelasco" w:date="2018-11-29T01:26:00Z">
        <w:r w:rsidRPr="00897E87" w:rsidDel="007421AB">
          <w:delText xml:space="preserve"> for even-numbered lots, 85 feet for odd-numbered lots 1 through 9, and 60 feet for odd-numbered lots 11 through 39.</w:delText>
        </w:r>
      </w:del>
    </w:p>
    <w:p w:rsidR="00897E87" w:rsidRPr="00897E87" w:rsidRDefault="00897E87" w:rsidP="006A4E43">
      <w:pPr>
        <w:ind w:left="2880"/>
        <w:jc w:val="both"/>
      </w:pPr>
      <w:r w:rsidRPr="007F1451">
        <w:rPr>
          <w:b/>
          <w:bCs/>
        </w:rPr>
        <w:t>[5] </w:t>
      </w:r>
      <w:r w:rsidRPr="00897E87">
        <w:t>In Block 92</w:t>
      </w:r>
      <w:ins w:id="287" w:author="rtbelasco" w:date="2018-11-29T01:26:00Z">
        <w:r w:rsidR="007421AB">
          <w:t>.01</w:t>
        </w:r>
      </w:ins>
      <w:r w:rsidRPr="00897E87">
        <w:t xml:space="preserve">, the minimum lot depth requirement shall be </w:t>
      </w:r>
      <w:del w:id="288" w:author="rtbelasco" w:date="2018-11-29T01:27:00Z">
        <w:r w:rsidRPr="00897E87" w:rsidDel="007421AB">
          <w:delText>77</w:delText>
        </w:r>
      </w:del>
      <w:ins w:id="289" w:author="rtbelasco" w:date="2018-11-29T01:27:00Z">
        <w:r w:rsidR="007421AB">
          <w:t>50</w:t>
        </w:r>
      </w:ins>
      <w:r w:rsidRPr="00897E87">
        <w:t xml:space="preserve"> feet</w:t>
      </w:r>
      <w:ins w:id="290" w:author="rtbelasco" w:date="2018-11-29T01:27:00Z">
        <w:r w:rsidR="007421AB">
          <w:t>.</w:t>
        </w:r>
      </w:ins>
      <w:del w:id="291" w:author="rtbelasco" w:date="2018-11-29T01:27:00Z">
        <w:r w:rsidRPr="00897E87" w:rsidDel="007421AB">
          <w:delText xml:space="preserve"> for even lots 8 through 40 and 63 feet for Lots 1 through 6 and Lots 1.01 and 2.01.</w:delText>
        </w:r>
      </w:del>
    </w:p>
    <w:p w:rsidR="00897E87" w:rsidRPr="00897E87" w:rsidRDefault="00897E87" w:rsidP="006A4E43">
      <w:pPr>
        <w:ind w:left="2880"/>
        <w:jc w:val="both"/>
      </w:pPr>
      <w:r w:rsidRPr="007F1451">
        <w:rPr>
          <w:b/>
          <w:bCs/>
        </w:rPr>
        <w:t>[6] </w:t>
      </w:r>
      <w:r w:rsidRPr="00897E87">
        <w:t xml:space="preserve">In Block 64, </w:t>
      </w:r>
      <w:del w:id="292" w:author="rtbelasco" w:date="2018-11-29T01:27:00Z">
        <w:r w:rsidRPr="00897E87" w:rsidDel="007421AB">
          <w:delText>the minimum lot depth requirement shall be 60 feet for even-numbered lots 8 and 10.</w:delText>
        </w:r>
      </w:del>
      <w:ins w:id="293" w:author="rtbelasco" w:date="2018-11-29T01:27:00Z">
        <w:r w:rsidR="007421AB">
          <w:t>In Block 118.02, the minimum lot depth requirement shall be 88 feet.  In Block 118.03, the minimum lot depth requirement shall be 60 feet.</w:t>
        </w:r>
      </w:ins>
    </w:p>
    <w:p w:rsidR="00897E87" w:rsidRPr="00897E87" w:rsidRDefault="00897E87" w:rsidP="006A4E43">
      <w:pPr>
        <w:ind w:left="2880"/>
        <w:jc w:val="both"/>
      </w:pPr>
      <w:r w:rsidRPr="007F1451">
        <w:rPr>
          <w:b/>
          <w:bCs/>
        </w:rPr>
        <w:t>[7] </w:t>
      </w:r>
      <w:r w:rsidRPr="00897E87">
        <w:t>In Blocks 119.02, 120.02 and 121.02, the minimum lot depth requirement shall be 88 feet.</w:t>
      </w:r>
    </w:p>
    <w:p w:rsidR="00897E87" w:rsidRPr="00897E87" w:rsidRDefault="00897E87" w:rsidP="006A4E43">
      <w:pPr>
        <w:ind w:left="2880"/>
        <w:jc w:val="both"/>
      </w:pPr>
      <w:r w:rsidRPr="007F1451">
        <w:rPr>
          <w:b/>
          <w:bCs/>
        </w:rPr>
        <w:t>[8] </w:t>
      </w:r>
      <w:r w:rsidRPr="00897E87">
        <w:t>In Blocks 119.03, 120.03 and 121.03</w:t>
      </w:r>
      <w:del w:id="294" w:author="rtbelasco" w:date="2018-11-29T01:28:00Z">
        <w:r w:rsidRPr="00897E87" w:rsidDel="00AF0E94">
          <w:delText>2</w:delText>
        </w:r>
      </w:del>
      <w:r w:rsidRPr="00897E87">
        <w:t>, the minimum lot depth requirement shall be 60 feet.</w:t>
      </w:r>
    </w:p>
    <w:p w:rsidR="00897E87" w:rsidRPr="00897E87" w:rsidRDefault="00F97FAE" w:rsidP="00897E87">
      <w:pPr>
        <w:jc w:val="both"/>
      </w:pPr>
      <w:ins w:id="295" w:author="rtbelasco" w:date="2018-11-28T20:45:00Z">
        <w:r>
          <w:rPr>
            <w:b/>
            <w:bCs/>
          </w:rPr>
          <w:t>G</w:t>
        </w:r>
      </w:ins>
      <w:del w:id="296" w:author="rtbelasco" w:date="2018-11-28T20:45:00Z">
        <w:r w:rsidR="00897E87" w:rsidRPr="007F1451" w:rsidDel="00F97FAE">
          <w:rPr>
            <w:b/>
            <w:bCs/>
          </w:rPr>
          <w:delText>F</w:delText>
        </w:r>
      </w:del>
      <w:r w:rsidR="00897E87" w:rsidRPr="007F1451">
        <w:rPr>
          <w:b/>
          <w:bCs/>
        </w:rPr>
        <w:t>. </w:t>
      </w:r>
      <w:r w:rsidR="00897E87" w:rsidRPr="00897E87">
        <w:t>Minimum off-street parking. Each individual use shall provide parking spaces according to the following minimum provisions:</w:t>
      </w:r>
    </w:p>
    <w:p w:rsidR="00897E87" w:rsidRPr="00897E87" w:rsidRDefault="00897E87" w:rsidP="006A4E43">
      <w:pPr>
        <w:ind w:left="720"/>
        <w:jc w:val="both"/>
      </w:pPr>
      <w:r w:rsidRPr="007F1451">
        <w:rPr>
          <w:b/>
          <w:bCs/>
        </w:rPr>
        <w:t>(1) </w:t>
      </w:r>
      <w:r w:rsidRPr="00897E87">
        <w:t>All dwelling units described in this chapter shall provide parking spaces in accordance with the standards established by the New Jersey Residential Site Improvement Standards (RSIS) (N.J.S.A. 5:21-1 et seq.). RSIS standards include parking requirements for residential uses based on unit (bedroom) size. If the applicant/developer does not specify the number of bedrooms per dwelling unit, then each dwelling unit shall be subject to the RSIS parking space requirements for a four-bedroom dwelling unit.</w:t>
      </w:r>
    </w:p>
    <w:p w:rsidR="00897E87" w:rsidRPr="00897E87" w:rsidRDefault="00897E87" w:rsidP="006A4E43">
      <w:pPr>
        <w:ind w:left="720"/>
        <w:jc w:val="both"/>
      </w:pPr>
      <w:r w:rsidRPr="007F1451">
        <w:rPr>
          <w:b/>
          <w:bCs/>
        </w:rPr>
        <w:t>(2) </w:t>
      </w:r>
      <w:r w:rsidRPr="00897E87">
        <w:t>Places of worship shall provide one space per every three permanent seats. (One seat shall be considered 22 inches in calculating the capacity of pews or benches.)</w:t>
      </w:r>
    </w:p>
    <w:p w:rsidR="00897E87" w:rsidRPr="00897E87" w:rsidRDefault="00897E87" w:rsidP="006A4E43">
      <w:pPr>
        <w:ind w:firstLine="720"/>
        <w:jc w:val="both"/>
      </w:pPr>
      <w:r w:rsidRPr="007F1451">
        <w:rPr>
          <w:b/>
          <w:bCs/>
        </w:rPr>
        <w:t>(3) </w:t>
      </w:r>
      <w:r w:rsidRPr="00897E87">
        <w:t>See § </w:t>
      </w:r>
      <w:r w:rsidRPr="007F1451">
        <w:rPr>
          <w:b/>
          <w:bCs/>
        </w:rPr>
        <w:t>276-35</w:t>
      </w:r>
      <w:r w:rsidRPr="00897E87">
        <w:t> (Off-street parking, loading areas and driveways) for additional standards.</w:t>
      </w:r>
    </w:p>
    <w:p w:rsidR="00897E87" w:rsidRPr="00897E87" w:rsidRDefault="00F97FAE" w:rsidP="00897E87">
      <w:pPr>
        <w:jc w:val="both"/>
      </w:pPr>
      <w:ins w:id="297" w:author="rtbelasco" w:date="2018-11-28T20:45:00Z">
        <w:r>
          <w:rPr>
            <w:b/>
            <w:bCs/>
          </w:rPr>
          <w:t>H</w:t>
        </w:r>
      </w:ins>
      <w:del w:id="298" w:author="rtbelasco" w:date="2018-11-28T20:45:00Z">
        <w:r w:rsidR="00897E87" w:rsidRPr="007F1451" w:rsidDel="00F97FAE">
          <w:rPr>
            <w:b/>
            <w:bCs/>
          </w:rPr>
          <w:delText>G</w:delText>
        </w:r>
      </w:del>
      <w:r w:rsidR="00897E87" w:rsidRPr="007F1451">
        <w:rPr>
          <w:b/>
          <w:bCs/>
        </w:rPr>
        <w:t>. </w:t>
      </w:r>
      <w:r w:rsidR="00897E87" w:rsidRPr="00897E87">
        <w:t>Signs.</w:t>
      </w:r>
    </w:p>
    <w:p w:rsidR="00897E87" w:rsidRPr="00897E87" w:rsidRDefault="00897E87" w:rsidP="006A4E43">
      <w:pPr>
        <w:ind w:left="720"/>
        <w:jc w:val="both"/>
      </w:pPr>
      <w:r w:rsidRPr="007F1451">
        <w:rPr>
          <w:b/>
          <w:bCs/>
        </w:rPr>
        <w:t>(1)</w:t>
      </w:r>
      <w:r w:rsidR="006A4E43">
        <w:rPr>
          <w:b/>
          <w:bCs/>
        </w:rPr>
        <w:t xml:space="preserve"> </w:t>
      </w:r>
      <w:r w:rsidRPr="00897E87">
        <w:t>Residential dwelling units: only information and direction signs as defined in § </w:t>
      </w:r>
      <w:r w:rsidRPr="007F1451">
        <w:rPr>
          <w:b/>
          <w:bCs/>
        </w:rPr>
        <w:t>276-40A(5)</w:t>
      </w:r>
      <w:r w:rsidRPr="00897E87">
        <w:t>(requirements for signs).</w:t>
      </w:r>
    </w:p>
    <w:p w:rsidR="00897E87" w:rsidRPr="00897E87" w:rsidRDefault="00897E87" w:rsidP="006A4E43">
      <w:pPr>
        <w:ind w:left="720"/>
        <w:jc w:val="both"/>
      </w:pPr>
      <w:r w:rsidRPr="007F1451">
        <w:rPr>
          <w:b/>
          <w:bCs/>
        </w:rPr>
        <w:t>(2) </w:t>
      </w:r>
      <w:r w:rsidRPr="00897E87">
        <w:t>Places of worship: one freestanding sign not exceeding 15 square feet in area, 10 feet in height and set back at least five feet from all street and property lines, plus one attached sign not exceeding 25 square feet.</w:t>
      </w:r>
    </w:p>
    <w:p w:rsidR="00897E87" w:rsidRPr="00897E87" w:rsidRDefault="00897E87" w:rsidP="006A4E43">
      <w:pPr>
        <w:ind w:firstLine="720"/>
        <w:jc w:val="both"/>
      </w:pPr>
      <w:r w:rsidRPr="007F1451">
        <w:rPr>
          <w:b/>
          <w:bCs/>
        </w:rPr>
        <w:t>(3) </w:t>
      </w:r>
      <w:r w:rsidRPr="00897E87">
        <w:t>See § </w:t>
      </w:r>
      <w:r w:rsidRPr="007F1451">
        <w:rPr>
          <w:b/>
          <w:bCs/>
        </w:rPr>
        <w:t>276-40</w:t>
      </w:r>
      <w:r w:rsidRPr="00897E87">
        <w:t> (requirements for signs) for additional standards.</w:t>
      </w:r>
    </w:p>
    <w:p w:rsidR="00897E87" w:rsidRPr="00897E87" w:rsidRDefault="00897E87" w:rsidP="00897E87">
      <w:pPr>
        <w:jc w:val="both"/>
        <w:rPr>
          <w:b/>
          <w:bCs/>
        </w:rPr>
      </w:pPr>
      <w:r w:rsidRPr="007F1451">
        <w:t>§ 276-17</w:t>
      </w:r>
      <w:r w:rsidR="006A4E43">
        <w:t xml:space="preserve"> </w:t>
      </w:r>
      <w:r w:rsidRPr="007F1451">
        <w:rPr>
          <w:b/>
          <w:bCs/>
        </w:rPr>
        <w:t>GA Garden Apartment.</w:t>
      </w:r>
    </w:p>
    <w:p w:rsidR="00897E87" w:rsidRPr="00897E87" w:rsidRDefault="00897E87" w:rsidP="00897E87">
      <w:pPr>
        <w:jc w:val="both"/>
      </w:pPr>
      <w:r w:rsidRPr="007F1451">
        <w:rPr>
          <w:b/>
          <w:bCs/>
        </w:rPr>
        <w:t>A. </w:t>
      </w:r>
      <w:r w:rsidRPr="00897E87">
        <w:t>Principal permitted uses on the land and in buildings:</w:t>
      </w:r>
    </w:p>
    <w:p w:rsidR="00897E87" w:rsidRPr="00897E87" w:rsidRDefault="00897E87" w:rsidP="00A4666A">
      <w:pPr>
        <w:ind w:left="720"/>
        <w:jc w:val="both"/>
      </w:pPr>
      <w:r w:rsidRPr="007F1451">
        <w:rPr>
          <w:b/>
          <w:bCs/>
        </w:rPr>
        <w:t>(1) </w:t>
      </w:r>
      <w:r w:rsidRPr="00897E87">
        <w:t>Garden apartments. For the purposes of this section, "garden apartment" is defined to mean: a multifamily structure designed to resemble (and conform to bulk requirements for) a townhouse, except that dwelling units in garden apartments may be placed in a horizontal configuration (i.e., one dwelling unit above the other, for a maximum of one first floor unit and one second floor unit).</w:t>
      </w:r>
    </w:p>
    <w:p w:rsidR="00897E87" w:rsidRPr="00897E87" w:rsidRDefault="00897E87" w:rsidP="00A4666A">
      <w:pPr>
        <w:ind w:left="1440"/>
        <w:jc w:val="both"/>
      </w:pPr>
      <w:r w:rsidRPr="007F1451">
        <w:rPr>
          <w:b/>
          <w:bCs/>
        </w:rPr>
        <w:t>(a) </w:t>
      </w:r>
      <w:r w:rsidRPr="00897E87">
        <w:t>Individual garden apartment buildings shall contain not fewer than three and not more than eight pairs of stacked dwelling units. Each such dwelling unit shall have an independent means of ingress and egress as well as individual sleeping, full-service cooking, sanitary and general living facilities (all internal to the unit).</w:t>
      </w:r>
    </w:p>
    <w:p w:rsidR="00897E87" w:rsidRPr="00897E87" w:rsidRDefault="00897E87" w:rsidP="00A4666A">
      <w:pPr>
        <w:ind w:left="1440"/>
        <w:jc w:val="both"/>
      </w:pPr>
      <w:r w:rsidRPr="007F1451">
        <w:rPr>
          <w:b/>
          <w:bCs/>
        </w:rPr>
        <w:t>(b) </w:t>
      </w:r>
      <w:r w:rsidRPr="00897E87">
        <w:t>Each garden apartment dwelling unit shall be a minimum of 600 square feet and a minimum of 24 feet wide.</w:t>
      </w:r>
    </w:p>
    <w:p w:rsidR="00897E87" w:rsidRPr="00897E87" w:rsidRDefault="00897E87" w:rsidP="00A4666A">
      <w:pPr>
        <w:ind w:left="1440"/>
        <w:jc w:val="both"/>
      </w:pPr>
      <w:r w:rsidRPr="007F1451">
        <w:rPr>
          <w:b/>
          <w:bCs/>
        </w:rPr>
        <w:t>(c)</w:t>
      </w:r>
      <w:r w:rsidR="00A4666A">
        <w:rPr>
          <w:b/>
          <w:bCs/>
        </w:rPr>
        <w:t xml:space="preserve"> </w:t>
      </w:r>
      <w:r w:rsidRPr="00897E87">
        <w:t>Exterior (end) lots shall be a minimum 36 feet wide in order to contain a twenty-four-foot-wide unit and a twelve-foot-wide side yard setback, which shall be used as a driveway. In the alternative, exterior lots may be 24 feet wide, provided that an additional twelve-foot side yard setback (under some form of common ownership) is maintained. Garages and off-street parking for garden apartment buildings shall be accessed from the rear of the building, which shall be accessible from a loop road employing common end-unit driveways.</w:t>
      </w:r>
    </w:p>
    <w:p w:rsidR="00897E87" w:rsidRPr="00897E87" w:rsidRDefault="00897E87" w:rsidP="00A4666A">
      <w:pPr>
        <w:ind w:left="1440"/>
        <w:jc w:val="both"/>
      </w:pPr>
      <w:r w:rsidRPr="007F1451">
        <w:rPr>
          <w:b/>
          <w:bCs/>
        </w:rPr>
        <w:t>(d) </w:t>
      </w:r>
      <w:r w:rsidRPr="00897E87">
        <w:t>No garden apartment building in the GA Zoning District shall be constructed unless the development is part of an approved site plan and unless the following minimum standards are met, in addition to other applicable requirements of this chapter.</w:t>
      </w:r>
    </w:p>
    <w:p w:rsidR="00897E87" w:rsidRPr="00897E87" w:rsidRDefault="00897E87" w:rsidP="00A4666A">
      <w:pPr>
        <w:ind w:left="720"/>
        <w:jc w:val="both"/>
      </w:pPr>
      <w:r w:rsidRPr="007F1451">
        <w:rPr>
          <w:b/>
          <w:bCs/>
        </w:rPr>
        <w:t>(2) </w:t>
      </w:r>
      <w:r w:rsidRPr="00897E87">
        <w:t>Public playgrounds, public conservation areas, public parks, public open space and public purpose uses.</w:t>
      </w:r>
    </w:p>
    <w:p w:rsidR="00897E87" w:rsidRPr="00897E87" w:rsidRDefault="00897E87" w:rsidP="00A4666A">
      <w:pPr>
        <w:ind w:left="720"/>
        <w:jc w:val="both"/>
      </w:pPr>
      <w:r w:rsidRPr="007F1451">
        <w:rPr>
          <w:b/>
          <w:bCs/>
        </w:rPr>
        <w:t>(3) </w:t>
      </w:r>
      <w:r w:rsidRPr="00897E87">
        <w:t>Community residences for the developmentally disabled, community shelters for victims of domestic violence, community residences for the terminally ill, and community residences for persons with head injuries, and all other entities which may in the future be set forth in N.J.S.A. 40:55D-66.1 and N.J.S.A. 40:55D-66.2; and the requirements for all of those residences shall be the same as for § </w:t>
      </w:r>
      <w:r w:rsidRPr="007F1451">
        <w:rPr>
          <w:b/>
          <w:bCs/>
        </w:rPr>
        <w:t>276-15</w:t>
      </w:r>
      <w:r w:rsidRPr="00897E87">
        <w:t> within this zone.</w:t>
      </w:r>
    </w:p>
    <w:p w:rsidR="00897E87" w:rsidRPr="00897E87" w:rsidRDefault="00897E87" w:rsidP="00897E87">
      <w:pPr>
        <w:jc w:val="both"/>
      </w:pPr>
      <w:r w:rsidRPr="007F1451">
        <w:rPr>
          <w:b/>
          <w:bCs/>
        </w:rPr>
        <w:t>B. </w:t>
      </w:r>
      <w:r w:rsidRPr="00897E87">
        <w:t>Conditional uses permitted:</w:t>
      </w:r>
    </w:p>
    <w:p w:rsidR="00897E87" w:rsidRPr="00897E87" w:rsidRDefault="00897E87" w:rsidP="00A4666A">
      <w:pPr>
        <w:ind w:left="720"/>
        <w:jc w:val="both"/>
      </w:pPr>
      <w:r w:rsidRPr="007F1451">
        <w:rPr>
          <w:b/>
          <w:bCs/>
        </w:rPr>
        <w:t>(1) </w:t>
      </w:r>
      <w:r w:rsidRPr="00897E87">
        <w:t>Public utilities' central substations (see § </w:t>
      </w:r>
      <w:r w:rsidRPr="007F1451">
        <w:rPr>
          <w:b/>
          <w:bCs/>
        </w:rPr>
        <w:t>276-7</w:t>
      </w:r>
      <w:r w:rsidRPr="00897E87">
        <w:t> of Article </w:t>
      </w:r>
      <w:r w:rsidRPr="007F1451">
        <w:rPr>
          <w:b/>
          <w:bCs/>
        </w:rPr>
        <w:t>II</w:t>
      </w:r>
      <w:r w:rsidRPr="00897E87">
        <w:t> for definition), subject to the following:</w:t>
      </w:r>
    </w:p>
    <w:p w:rsidR="00897E87" w:rsidRPr="00897E87" w:rsidRDefault="00897E87" w:rsidP="00A4666A">
      <w:pPr>
        <w:ind w:left="1440"/>
        <w:jc w:val="both"/>
      </w:pPr>
      <w:r w:rsidRPr="007F1451">
        <w:rPr>
          <w:b/>
          <w:bCs/>
        </w:rPr>
        <w:t>(a) </w:t>
      </w:r>
      <w:r w:rsidRPr="00897E87">
        <w:t>The proposed installation in a specific location must be necessary for the satisfactory provision of service by the utility to the neighborhood or area in which the particular use is located.</w:t>
      </w:r>
    </w:p>
    <w:p w:rsidR="00897E87" w:rsidRPr="00897E87" w:rsidRDefault="00897E87" w:rsidP="00A4666A">
      <w:pPr>
        <w:ind w:left="1440"/>
        <w:jc w:val="both"/>
      </w:pPr>
      <w:r w:rsidRPr="007F1451">
        <w:rPr>
          <w:b/>
          <w:bCs/>
        </w:rPr>
        <w:t>(b) </w:t>
      </w:r>
      <w:r w:rsidRPr="00897E87">
        <w:t>The design of any structure in connection with such facility must not adversely affect the safe, comfortable enjoyment of property rights in the surrounding area.</w:t>
      </w:r>
    </w:p>
    <w:p w:rsidR="00897E87" w:rsidRPr="00897E87" w:rsidRDefault="00897E87" w:rsidP="00A4666A">
      <w:pPr>
        <w:ind w:left="1440"/>
        <w:jc w:val="both"/>
      </w:pPr>
      <w:r w:rsidRPr="007F1451">
        <w:rPr>
          <w:b/>
          <w:bCs/>
        </w:rPr>
        <w:t>(c) </w:t>
      </w:r>
      <w:r w:rsidRPr="00897E87">
        <w:t>Adequate fencing and other safety devices shall be provided and shall be installed in accordance with the applicable requirements of the New Jersey Board of Public Utilities and/or other applicable codes.</w:t>
      </w:r>
    </w:p>
    <w:p w:rsidR="00897E87" w:rsidRPr="00897E87" w:rsidRDefault="00897E87" w:rsidP="00A4666A">
      <w:pPr>
        <w:ind w:left="1440"/>
        <w:jc w:val="both"/>
      </w:pPr>
      <w:r w:rsidRPr="007F1451">
        <w:rPr>
          <w:b/>
          <w:bCs/>
        </w:rPr>
        <w:t>(d) </w:t>
      </w:r>
      <w:r w:rsidRPr="00897E87">
        <w:t>Site landscaping shall be provided in sufficient quantity and placement in order to create a visual buffer from all public rights-of-way or adjacent properties.</w:t>
      </w:r>
    </w:p>
    <w:p w:rsidR="00897E87" w:rsidRPr="00897E87" w:rsidRDefault="00897E87" w:rsidP="00A4666A">
      <w:pPr>
        <w:ind w:left="720" w:firstLine="720"/>
        <w:jc w:val="both"/>
      </w:pPr>
      <w:r w:rsidRPr="007F1451">
        <w:rPr>
          <w:b/>
          <w:bCs/>
        </w:rPr>
        <w:t>(e) </w:t>
      </w:r>
      <w:r w:rsidRPr="00897E87">
        <w:t>Off-street parking shall be provided as determined by the needs of the facility.</w:t>
      </w:r>
    </w:p>
    <w:p w:rsidR="00897E87" w:rsidRPr="00897E87" w:rsidRDefault="00897E87" w:rsidP="00A4666A">
      <w:pPr>
        <w:ind w:left="720"/>
        <w:jc w:val="both"/>
      </w:pPr>
      <w:r w:rsidRPr="007F1451">
        <w:rPr>
          <w:b/>
          <w:bCs/>
        </w:rPr>
        <w:t>(2) </w:t>
      </w:r>
      <w:r w:rsidRPr="00897E87">
        <w:t>Senior citizen housing as conditional uses under N.J.S.A. 40:55D-67 (see § </w:t>
      </w:r>
      <w:r w:rsidRPr="007F1451">
        <w:rPr>
          <w:b/>
          <w:bCs/>
        </w:rPr>
        <w:t>276-46</w:t>
      </w:r>
      <w:r w:rsidRPr="00897E87">
        <w:t> for standards).</w:t>
      </w:r>
    </w:p>
    <w:p w:rsidR="00897E87" w:rsidRPr="00897E87" w:rsidRDefault="00897E87" w:rsidP="00897E87">
      <w:pPr>
        <w:jc w:val="both"/>
      </w:pPr>
      <w:r w:rsidRPr="007F1451">
        <w:rPr>
          <w:b/>
          <w:bCs/>
        </w:rPr>
        <w:t>C. </w:t>
      </w:r>
      <w:r w:rsidRPr="00897E87">
        <w:t>Accessory uses permitted:</w:t>
      </w:r>
    </w:p>
    <w:p w:rsidR="00897E87" w:rsidRPr="00897E87" w:rsidRDefault="00897E87" w:rsidP="00A4666A">
      <w:pPr>
        <w:ind w:firstLine="720"/>
        <w:jc w:val="both"/>
      </w:pPr>
      <w:r w:rsidRPr="007F1451">
        <w:rPr>
          <w:b/>
          <w:bCs/>
        </w:rPr>
        <w:t>(1) </w:t>
      </w:r>
      <w:r w:rsidRPr="00897E87">
        <w:t>Noncommercial recreational facilities.</w:t>
      </w:r>
    </w:p>
    <w:p w:rsidR="00897E87" w:rsidRPr="00897E87" w:rsidRDefault="00897E87" w:rsidP="00A4666A">
      <w:pPr>
        <w:ind w:left="720"/>
        <w:jc w:val="both"/>
      </w:pPr>
      <w:r w:rsidRPr="007F1451">
        <w:rPr>
          <w:b/>
          <w:bCs/>
        </w:rPr>
        <w:t>(2) </w:t>
      </w:r>
      <w:r w:rsidRPr="00897E87">
        <w:t>Off-street parking and private garages (see below and § </w:t>
      </w:r>
      <w:r w:rsidRPr="007F1451">
        <w:rPr>
          <w:b/>
          <w:bCs/>
        </w:rPr>
        <w:t>276-35</w:t>
      </w:r>
      <w:r w:rsidRPr="00897E87">
        <w:t>, Off-street parking, loading areas and driveways). Integrated garages and off-street parking for garden apartment buildings shall be accessed from the rear of the principal building, which shall be accessible from a loop road employing common end-unit driveways. Detached garages to the garden apartment principal structure, on the same lot/parcel, shall require the front of the garage to be set back a minimum of 20 feet from the front facade of the principal structure, not exceeding 15 feet in height, and altogether not exceeding 400 square feet in gross floor area.</w:t>
      </w:r>
    </w:p>
    <w:p w:rsidR="00897E87" w:rsidRPr="00897E87" w:rsidRDefault="00897E87" w:rsidP="00A4666A">
      <w:pPr>
        <w:ind w:left="720"/>
        <w:jc w:val="both"/>
      </w:pPr>
      <w:r w:rsidRPr="007F1451">
        <w:rPr>
          <w:b/>
          <w:bCs/>
        </w:rPr>
        <w:t>(3) </w:t>
      </w:r>
      <w:r w:rsidRPr="00897E87">
        <w:t>Private residential sheds for the storage of objects by the residents of the property, on the same lot/parcel, each not exceeding 15 feet in height from grade/ground elevation, and altogether not exceeding 150 square feet in gross floor area. All residential sheds must be anchored in accordance with § </w:t>
      </w:r>
      <w:r w:rsidRPr="007F1451">
        <w:rPr>
          <w:b/>
          <w:bCs/>
        </w:rPr>
        <w:t>276-51B(6)(a)</w:t>
      </w:r>
      <w:r w:rsidRPr="00897E87">
        <w:t> to prevent flotation, collapse, or lateral movement of the structure. Private residential sheds may not encroach into the front yard required for the residential use in the zoning district in which it is located.</w:t>
      </w:r>
    </w:p>
    <w:p w:rsidR="00897E87" w:rsidRPr="00897E87" w:rsidRDefault="00897E87" w:rsidP="00A4666A">
      <w:pPr>
        <w:ind w:firstLine="720"/>
        <w:jc w:val="both"/>
      </w:pPr>
      <w:r w:rsidRPr="007F1451">
        <w:rPr>
          <w:b/>
          <w:bCs/>
        </w:rPr>
        <w:t>(4) </w:t>
      </w:r>
      <w:r w:rsidRPr="00897E87">
        <w:t>Fences and walls (see § </w:t>
      </w:r>
      <w:r w:rsidRPr="007F1451">
        <w:rPr>
          <w:b/>
          <w:bCs/>
        </w:rPr>
        <w:t>276-30</w:t>
      </w:r>
      <w:r w:rsidRPr="00897E87">
        <w:t>, Fences, walls and sight triangles).</w:t>
      </w:r>
    </w:p>
    <w:p w:rsidR="00897E87" w:rsidRPr="00897E87" w:rsidRDefault="00897E87" w:rsidP="00A4666A">
      <w:pPr>
        <w:ind w:left="720"/>
        <w:jc w:val="both"/>
      </w:pPr>
      <w:r w:rsidRPr="007F1451">
        <w:rPr>
          <w:b/>
          <w:bCs/>
        </w:rPr>
        <w:t>(5) </w:t>
      </w:r>
      <w:r w:rsidRPr="00897E87">
        <w:t>Air-conditioning/HVAC compressor units and emergency electrical generators are not permitted in the front yard of any principal structure and/or lot. Air-conditioning/HVAC compressor units and emergency electrical generators are part and parcel and are a part of the principal structure located on the property and, as such, are not permitted within the side yard and rear yard setbacks of the property.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chapter are exempt from this regulation.</w:t>
      </w:r>
    </w:p>
    <w:p w:rsidR="00897E87" w:rsidRPr="00897E87" w:rsidRDefault="00897E87" w:rsidP="00A4666A">
      <w:pPr>
        <w:ind w:firstLine="720"/>
        <w:jc w:val="both"/>
      </w:pPr>
      <w:r w:rsidRPr="007F1451">
        <w:rPr>
          <w:b/>
          <w:bCs/>
        </w:rPr>
        <w:t>(6) </w:t>
      </w:r>
      <w:r w:rsidRPr="00897E87">
        <w:t>Signs (see § </w:t>
      </w:r>
      <w:r w:rsidRPr="007F1451">
        <w:rPr>
          <w:b/>
          <w:bCs/>
        </w:rPr>
        <w:t>276-17I</w:t>
      </w:r>
      <w:r w:rsidRPr="00897E87">
        <w:t> </w:t>
      </w:r>
      <w:proofErr w:type="spellStart"/>
      <w:r w:rsidRPr="00897E87">
        <w:t>hereinbelow</w:t>
      </w:r>
      <w:proofErr w:type="spellEnd"/>
      <w:r w:rsidRPr="00897E87">
        <w:t xml:space="preserve"> and § </w:t>
      </w:r>
      <w:r w:rsidRPr="007F1451">
        <w:rPr>
          <w:b/>
          <w:bCs/>
        </w:rPr>
        <w:t>276-40</w:t>
      </w:r>
      <w:r w:rsidRPr="00897E87">
        <w:t>, requirements for signs).</w:t>
      </w:r>
    </w:p>
    <w:p w:rsidR="00897E87" w:rsidRPr="00897E87" w:rsidRDefault="00897E87" w:rsidP="00A4666A">
      <w:pPr>
        <w:ind w:left="720"/>
        <w:jc w:val="both"/>
      </w:pPr>
      <w:r w:rsidRPr="007F1451">
        <w:rPr>
          <w:b/>
          <w:bCs/>
        </w:rPr>
        <w:t>(7)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w:t>
      </w:r>
    </w:p>
    <w:p w:rsidR="00897E87" w:rsidRPr="00897E87" w:rsidRDefault="00897E87" w:rsidP="00A4666A">
      <w:pPr>
        <w:ind w:left="720"/>
        <w:jc w:val="both"/>
      </w:pPr>
      <w:r w:rsidRPr="007F1451">
        <w:rPr>
          <w:b/>
          <w:bCs/>
        </w:rPr>
        <w:t>(8) </w:t>
      </w:r>
      <w:r w:rsidRPr="00897E87">
        <w:t>Public utility lines for the transportation, distribution, or control of water, electricity, gas, oil, steam, CATV and telephone communications, and their supporting members, other than buildings or structures, shall not be required to be located on a lot, nor shall this chapter be interpreted as to prohibit the use of a property in any zone for the above uses. All public utility lines shall be located in the utility strip if paralleling the street and shall be installed underground as practical as possible.</w:t>
      </w:r>
    </w:p>
    <w:p w:rsidR="00897E87" w:rsidRPr="00897E87" w:rsidRDefault="00897E87" w:rsidP="00A4666A">
      <w:pPr>
        <w:ind w:left="720"/>
        <w:jc w:val="both"/>
      </w:pPr>
      <w:r w:rsidRPr="007F1451">
        <w:rPr>
          <w:b/>
          <w:bCs/>
        </w:rPr>
        <w:t>(9) </w:t>
      </w:r>
      <w:r w:rsidRPr="00897E87">
        <w:t>Handicapped access to residences. A ramp to provide handicapped access to single-family detached dwellings, twin or two-family dwelling units, duplexes and semidetached dwelling units may encroach into the front, side or rear yard required for the residential use in the zoning district in which it is located, provided:</w:t>
      </w:r>
    </w:p>
    <w:p w:rsidR="00897E87" w:rsidRPr="00897E87" w:rsidRDefault="00897E87" w:rsidP="00A4666A">
      <w:pPr>
        <w:ind w:left="1440"/>
        <w:jc w:val="both"/>
      </w:pPr>
      <w:r w:rsidRPr="007F1451">
        <w:rPr>
          <w:b/>
          <w:bCs/>
        </w:rPr>
        <w:t>(a) </w:t>
      </w:r>
      <w:r w:rsidRPr="00897E87">
        <w:t>The intrusion shall be into the front yard only if it is impossible to provide handicapped access to the side or rear of the residential premises.</w:t>
      </w:r>
    </w:p>
    <w:p w:rsidR="00897E87" w:rsidRPr="00897E87" w:rsidRDefault="00897E87" w:rsidP="00A4666A">
      <w:pPr>
        <w:ind w:left="720" w:firstLine="720"/>
        <w:jc w:val="both"/>
      </w:pPr>
      <w:r w:rsidRPr="007F1451">
        <w:rPr>
          <w:b/>
          <w:bCs/>
        </w:rPr>
        <w:t>(b) </w:t>
      </w:r>
      <w:r w:rsidRPr="00897E87">
        <w:t>A handicapped person resides or will reside in the dwelling.</w:t>
      </w:r>
    </w:p>
    <w:p w:rsidR="00897E87" w:rsidRPr="00897E87" w:rsidRDefault="00897E87" w:rsidP="00A4666A">
      <w:pPr>
        <w:ind w:left="1440"/>
        <w:jc w:val="both"/>
      </w:pPr>
      <w:r w:rsidRPr="007F1451">
        <w:rPr>
          <w:b/>
          <w:bCs/>
        </w:rPr>
        <w:t>(c) </w:t>
      </w:r>
      <w:r w:rsidRPr="00897E87">
        <w:t>The intrusion into the front, side or rear yard shall not be allowed any closer than five feet to the applicable property line.</w:t>
      </w:r>
    </w:p>
    <w:p w:rsidR="00897E87" w:rsidRPr="00897E87" w:rsidRDefault="00897E87" w:rsidP="00A4666A">
      <w:pPr>
        <w:ind w:left="1440"/>
        <w:jc w:val="both"/>
      </w:pPr>
      <w:r w:rsidRPr="007F1451">
        <w:rPr>
          <w:b/>
          <w:bCs/>
        </w:rPr>
        <w:t>(d) </w:t>
      </w:r>
      <w:r w:rsidRPr="00897E87">
        <w:t>The applicant for handicapped access ramp approval shall demonstrate to the Zoning Officer that there is no other way than that proposed to construct a handicapped ramp so as not to protrude into the front, side or rear yard.</w:t>
      </w:r>
    </w:p>
    <w:p w:rsidR="00897E87" w:rsidRPr="00897E87" w:rsidRDefault="00897E87" w:rsidP="00A4666A">
      <w:pPr>
        <w:ind w:left="1440"/>
        <w:jc w:val="both"/>
      </w:pPr>
      <w:r w:rsidRPr="007F1451">
        <w:rPr>
          <w:b/>
          <w:bCs/>
        </w:rPr>
        <w:t>(e) </w:t>
      </w:r>
      <w:r w:rsidRPr="00897E87">
        <w:t>The ramp shall be constructed so as to comply with all applicable construction standards as to size, slope and other details.</w:t>
      </w:r>
    </w:p>
    <w:p w:rsidR="00897E87" w:rsidRPr="00897E87" w:rsidRDefault="00897E87" w:rsidP="00A4666A">
      <w:pPr>
        <w:ind w:left="1440"/>
        <w:jc w:val="both"/>
      </w:pPr>
      <w:r w:rsidRPr="007F1451">
        <w:rPr>
          <w:b/>
          <w:bCs/>
        </w:rPr>
        <w:t>(f) </w:t>
      </w:r>
      <w:r w:rsidRPr="00897E87">
        <w:t>The foregoing approval shall only be permitted in conjunction with residential housing defined in the Zoning Ordinance as single-family detached, twin or two-family, duplex, or semidetached. No such approval shall be granted in connection with any other type of housing, and no such approval shall be granted in any case with regard to commercially used property.</w:t>
      </w:r>
    </w:p>
    <w:p w:rsidR="00897E87" w:rsidRPr="00897E87" w:rsidRDefault="00897E87" w:rsidP="00A4666A">
      <w:pPr>
        <w:ind w:left="1440"/>
        <w:jc w:val="both"/>
      </w:pPr>
      <w:r w:rsidRPr="007F1451">
        <w:rPr>
          <w:b/>
          <w:bCs/>
        </w:rPr>
        <w:t>(g) </w:t>
      </w:r>
      <w:r w:rsidRPr="00897E87">
        <w:t>A certification from the Zoning Officer shall be required indicating compliance with all the aforesaid requirements before a construction permit may be issued for the proposed ramp.</w:t>
      </w:r>
    </w:p>
    <w:p w:rsidR="00897E87" w:rsidRPr="00897E87" w:rsidRDefault="00897E87" w:rsidP="00A4666A">
      <w:pPr>
        <w:ind w:left="720"/>
        <w:jc w:val="both"/>
      </w:pPr>
      <w:r w:rsidRPr="007F1451">
        <w:rPr>
          <w:b/>
          <w:bCs/>
        </w:rPr>
        <w:t>(10)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 right-of-way. Dwelling units shall have access to a master television antenna system, and individual units may not erect individual external television antennas and/or satellite dish antennas.</w:t>
      </w:r>
    </w:p>
    <w:p w:rsidR="00897E87" w:rsidRPr="00897E87" w:rsidRDefault="00897E87" w:rsidP="00A4666A">
      <w:pPr>
        <w:ind w:firstLine="720"/>
        <w:jc w:val="both"/>
      </w:pPr>
      <w:r w:rsidRPr="007F1451">
        <w:rPr>
          <w:b/>
          <w:bCs/>
        </w:rPr>
        <w:t>(11) </w:t>
      </w:r>
      <w:r w:rsidRPr="00897E87">
        <w:t>Home occupations (see § </w:t>
      </w:r>
      <w:r w:rsidRPr="007F1451">
        <w:rPr>
          <w:b/>
          <w:bCs/>
        </w:rPr>
        <w:t>276-7</w:t>
      </w:r>
      <w:r w:rsidRPr="00897E87">
        <w:t> for definitions and requirements).</w:t>
      </w:r>
    </w:p>
    <w:p w:rsidR="00897E87" w:rsidRPr="00897E87" w:rsidRDefault="00897E87" w:rsidP="00A4666A">
      <w:pPr>
        <w:ind w:firstLine="720"/>
        <w:jc w:val="both"/>
      </w:pPr>
      <w:r w:rsidRPr="007F1451">
        <w:rPr>
          <w:b/>
          <w:bCs/>
        </w:rPr>
        <w:t>(12) </w:t>
      </w:r>
      <w:r w:rsidRPr="00897E87">
        <w:t>Solar energy systems (see Article </w:t>
      </w:r>
      <w:r w:rsidRPr="007F1451">
        <w:rPr>
          <w:b/>
          <w:bCs/>
        </w:rPr>
        <w:t>XII</w:t>
      </w:r>
      <w:r w:rsidRPr="00897E87">
        <w:t>).</w:t>
      </w:r>
    </w:p>
    <w:p w:rsidR="00A4666A" w:rsidRDefault="00A4666A" w:rsidP="00897E87">
      <w:pPr>
        <w:jc w:val="both"/>
        <w:rPr>
          <w:b/>
          <w:bCs/>
        </w:rPr>
      </w:pPr>
    </w:p>
    <w:p w:rsidR="00897E87" w:rsidRPr="00897E87" w:rsidRDefault="00897E87" w:rsidP="00897E87">
      <w:pPr>
        <w:jc w:val="both"/>
      </w:pPr>
      <w:r w:rsidRPr="007F1451">
        <w:rPr>
          <w:b/>
          <w:bCs/>
        </w:rPr>
        <w:t>D. </w:t>
      </w:r>
      <w:r w:rsidRPr="00897E87">
        <w:t xml:space="preserve">Maximum building height: </w:t>
      </w:r>
      <w:proofErr w:type="gramStart"/>
      <w:r w:rsidRPr="00897E87">
        <w:t>36 feet in height from the base flood elevation (BFE) or three stories</w:t>
      </w:r>
      <w:proofErr w:type="gramEnd"/>
      <w:r w:rsidRPr="00897E87">
        <w:t xml:space="preserve">, </w:t>
      </w:r>
      <w:proofErr w:type="gramStart"/>
      <w:r w:rsidRPr="00897E87">
        <w:t>whichever is less</w:t>
      </w:r>
      <w:proofErr w:type="gramEnd"/>
      <w:r w:rsidRPr="00897E87">
        <w:t>.</w:t>
      </w:r>
    </w:p>
    <w:p w:rsidR="00897E87" w:rsidRPr="00897E87" w:rsidRDefault="00897E87" w:rsidP="00A4666A">
      <w:pPr>
        <w:ind w:left="720" w:firstLine="45"/>
        <w:jc w:val="both"/>
      </w:pPr>
      <w:r w:rsidRPr="007F1451">
        <w:rPr>
          <w:b/>
          <w:bCs/>
        </w:rPr>
        <w:t>(1) </w:t>
      </w:r>
      <w:r w:rsidRPr="00897E87">
        <w:t>The following structures may be erected above the heights prescribed by this chapter, but in no case shall the height of any of these appurtenances exceed a height equal to 10% more than the maximum height permitted for the particular use in the zoning district:</w:t>
      </w:r>
    </w:p>
    <w:p w:rsidR="00897E87" w:rsidRPr="00897E87" w:rsidRDefault="00897E87" w:rsidP="00A4666A">
      <w:pPr>
        <w:ind w:left="1440"/>
        <w:jc w:val="both"/>
      </w:pPr>
      <w:r w:rsidRPr="007F1451">
        <w:rPr>
          <w:b/>
          <w:bCs/>
        </w:rPr>
        <w:t>(a) </w:t>
      </w:r>
      <w:r w:rsidRPr="00897E87">
        <w:t>Mechanical rooms and other roof structures for the housing of stairways, tanks, ventilating fans, air-conditioning HVAC equipment or similar equipment required to operate and maintain the building.</w:t>
      </w:r>
    </w:p>
    <w:p w:rsidR="00897E87" w:rsidRPr="00897E87" w:rsidRDefault="00A4666A" w:rsidP="00A4666A">
      <w:pPr>
        <w:ind w:left="1440"/>
        <w:jc w:val="both"/>
      </w:pPr>
      <w:r>
        <w:rPr>
          <w:b/>
          <w:bCs/>
        </w:rPr>
        <w:t xml:space="preserve">(b) </w:t>
      </w:r>
      <w:r w:rsidR="00897E87" w:rsidRPr="00897E87">
        <w:t>Skylights, spires, cupolas, flagpoles, chimneys or similar structures; safety enclosures of rooftop areas of hotels and motels used for sundecks and other recreational purposes.</w:t>
      </w:r>
    </w:p>
    <w:p w:rsidR="00897E87" w:rsidRPr="00897E87" w:rsidRDefault="00897E87" w:rsidP="00A4666A">
      <w:pPr>
        <w:ind w:left="720"/>
        <w:jc w:val="both"/>
      </w:pPr>
      <w:r w:rsidRPr="007F1451">
        <w:rPr>
          <w:b/>
          <w:bCs/>
        </w:rPr>
        <w:t>(2) </w:t>
      </w:r>
      <w:r w:rsidRPr="00897E87">
        <w:t>Cellular telephone antennas and/or associated equipment are expressly excluded from this provision.</w:t>
      </w:r>
    </w:p>
    <w:p w:rsidR="00897E87" w:rsidRPr="00897E87" w:rsidRDefault="00897E87" w:rsidP="00897E87">
      <w:pPr>
        <w:jc w:val="both"/>
      </w:pPr>
      <w:r w:rsidRPr="007F1451">
        <w:rPr>
          <w:b/>
          <w:bCs/>
        </w:rPr>
        <w:t>E. </w:t>
      </w:r>
      <w:r w:rsidRPr="00897E87">
        <w:t>Area and distance requirements.</w:t>
      </w:r>
    </w:p>
    <w:tbl>
      <w:tblPr>
        <w:tblW w:w="10020" w:type="dxa"/>
        <w:tblInd w:w="15" w:type="dxa"/>
        <w:tblCellMar>
          <w:top w:w="15" w:type="dxa"/>
          <w:left w:w="15" w:type="dxa"/>
          <w:bottom w:w="15" w:type="dxa"/>
          <w:right w:w="15" w:type="dxa"/>
        </w:tblCellMar>
        <w:tblLook w:val="04A0"/>
      </w:tblPr>
      <w:tblGrid>
        <w:gridCol w:w="140"/>
        <w:gridCol w:w="1303"/>
        <w:gridCol w:w="898"/>
        <w:gridCol w:w="3478"/>
        <w:gridCol w:w="4201"/>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r w:rsidRPr="00897E87">
              <w:rPr>
                <w:vertAlign w:val="superscript"/>
              </w:rPr>
              <w:t>1, 2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Residential density (dwelling units per gross acre of land</w:t>
            </w:r>
            <w:r w:rsidRPr="00897E87">
              <w:rPr>
                <w:vertAlign w:val="superscript"/>
              </w:rPr>
              <w:t>3</w:t>
            </w:r>
            <w:r w:rsidRPr="00897E87">
              <w: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4</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 1/2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impervious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separation between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of building on public street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of building on private street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of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of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Total minimum separation between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The sum of 2 abutting distances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height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35 feet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All portions of the tract not utilized by buildings or paved surfaces shall be landscaped, utilizing combinations such as landscaped fencing, shrubbery, lawn area, ground cover, rock formations, contours, existing foliage, and the planting of conifers and/or deciduous trees native to the area, in order to either maintain or reestablish the tone of the vegetation in the area and lessen the visual impact of the structures and paved areas.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No building or addition constructed thereon shall be constructed under this subsection on a lot less than 30 feet wide without variance relief.</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3</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Excluding any land covered with water.</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4</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The corner of a building offset more than 20° from a line drawn parallel to another building shall be considered a "side" of the building.</w:t>
            </w:r>
          </w:p>
        </w:tc>
      </w:tr>
    </w:tbl>
    <w:p w:rsidR="00897E87" w:rsidRPr="00897E87" w:rsidRDefault="00897E87" w:rsidP="00897E87">
      <w:pPr>
        <w:jc w:val="both"/>
      </w:pPr>
      <w:r w:rsidRPr="007F1451">
        <w:rPr>
          <w:b/>
          <w:bCs/>
        </w:rPr>
        <w:t>F. </w:t>
      </w:r>
      <w:r w:rsidRPr="00897E87">
        <w:t xml:space="preserve">Special design standards applicable to the GA Zoning District. The following building design standards and treatment are the minimum required in the GA Zoning District. Such standards shall apply to all development in this zoning district. While specific </w:t>
      </w:r>
      <w:proofErr w:type="spellStart"/>
      <w:r w:rsidRPr="00897E87">
        <w:t>themeing</w:t>
      </w:r>
      <w:proofErr w:type="spellEnd"/>
      <w:r w:rsidRPr="00897E87">
        <w:t xml:space="preserve"> for development in the GA Zoning District is not recommended, designers are strongly encouraged to recognize the historic setting of North Wildwood as a seashore resort when designing the proposed development. It is required that the following regulations shall be treated as design elements for each new development subject to "c" variance relief or conditional use standards subject to "d" variance relief should requirements not be met.</w:t>
      </w:r>
    </w:p>
    <w:p w:rsidR="00897E87" w:rsidRPr="00897E87" w:rsidRDefault="00897E87" w:rsidP="00897E87">
      <w:pPr>
        <w:jc w:val="both"/>
      </w:pPr>
      <w:r w:rsidRPr="007F1451">
        <w:rPr>
          <w:b/>
          <w:bCs/>
        </w:rPr>
        <w:t>(1) </w:t>
      </w:r>
    </w:p>
    <w:p w:rsidR="00897E87" w:rsidRPr="00897E87" w:rsidRDefault="00897E87" w:rsidP="00897E87">
      <w:pPr>
        <w:jc w:val="both"/>
      </w:pPr>
      <w:r w:rsidRPr="00897E87">
        <w:t>Each building and complex of buildings shall be designed and architecturally treated to provide attractiveness to the development as a whole, the individual buildings and units therein and to complement, where appropriate, adjacent land uses. Variations in design and treatment in the form of the orientation of buildings to the natural features of the site, their relationship to other buildings both on and adjacent to the site, and from such features as varied unit widths, differentiation of exterior materials, changing rooflines and roof designs, variation in building and unit height, changing of window types, shutters, doors, porches and exterior colors, is required. To facilitate such design and treatment:</w:t>
      </w:r>
    </w:p>
    <w:p w:rsidR="00897E87" w:rsidRPr="00897E87" w:rsidRDefault="00897E87" w:rsidP="00A4666A">
      <w:pPr>
        <w:ind w:left="720"/>
        <w:jc w:val="both"/>
      </w:pPr>
      <w:r w:rsidRPr="007F1451">
        <w:rPr>
          <w:b/>
          <w:bCs/>
        </w:rPr>
        <w:t>(a) </w:t>
      </w:r>
      <w:r w:rsidRPr="00897E87">
        <w:t>Exterior building architecture shall coordinate form, materials, color and detailing to achieve design harmony and continuity for all building elevations, both within a single structure and between separate structures, as well as between the development and the surrounding neighborhood.</w:t>
      </w:r>
    </w:p>
    <w:p w:rsidR="00897E87" w:rsidRPr="00897E87" w:rsidRDefault="00897E87" w:rsidP="00A4666A">
      <w:pPr>
        <w:ind w:left="720"/>
        <w:jc w:val="both"/>
      </w:pPr>
      <w:r w:rsidRPr="007F1451">
        <w:rPr>
          <w:b/>
          <w:bCs/>
        </w:rPr>
        <w:t>(b) </w:t>
      </w:r>
      <w:r w:rsidRPr="00897E87">
        <w:t>While the level of finish for secondary (side and rear) facades need not be as detailed as the front (primary) elevation, large expanses of uninterrupted wall space are prohibited. The use of regularly spaced windows, building articulation and/or architectural adornments is required to maximize building aesthetics.</w:t>
      </w:r>
    </w:p>
    <w:p w:rsidR="00897E87" w:rsidRPr="00897E87" w:rsidRDefault="00897E87" w:rsidP="00A4666A">
      <w:pPr>
        <w:ind w:left="720"/>
        <w:jc w:val="both"/>
      </w:pPr>
      <w:r w:rsidRPr="007F1451">
        <w:rPr>
          <w:b/>
          <w:bCs/>
        </w:rPr>
        <w:t>(c) </w:t>
      </w:r>
      <w:r w:rsidRPr="00897E87">
        <w:t>Colors shall be neutral, earth-tone or traditional palates in order to provide a visual harmony with the surrounding environment. More-vibrant colors may be used for accent purposes.</w:t>
      </w:r>
    </w:p>
    <w:p w:rsidR="00897E87" w:rsidRPr="00897E87" w:rsidRDefault="00897E87" w:rsidP="00A4666A">
      <w:pPr>
        <w:ind w:left="720"/>
        <w:jc w:val="both"/>
      </w:pPr>
      <w:r w:rsidRPr="007F1451">
        <w:rPr>
          <w:b/>
          <w:bCs/>
        </w:rPr>
        <w:t>(d) </w:t>
      </w:r>
      <w:r w:rsidRPr="00897E87">
        <w:t>While buildings may functionally have entrances on the interior of the development, all buildings that front a public street right-of-way shall be designed to give the appearance that their primary (front) elevation faces such right-of-way.</w:t>
      </w:r>
    </w:p>
    <w:p w:rsidR="00897E87" w:rsidRPr="00897E87" w:rsidRDefault="00897E87" w:rsidP="00A4666A">
      <w:pPr>
        <w:ind w:left="720"/>
        <w:jc w:val="both"/>
      </w:pPr>
      <w:r w:rsidRPr="007F1451">
        <w:rPr>
          <w:b/>
          <w:bCs/>
        </w:rPr>
        <w:t>(e) </w:t>
      </w:r>
      <w:r w:rsidRPr="00897E87">
        <w:t>Except where used for architectural accent or ornamental purposes, the use of exterior insulation finish systems (EIFS), smooth-faced concrete block (CMU), stucco or stucco-like products (</w:t>
      </w:r>
      <w:proofErr w:type="spellStart"/>
      <w:r w:rsidRPr="00897E87">
        <w:t>Dryvit</w:t>
      </w:r>
      <w:proofErr w:type="spellEnd"/>
      <w:r w:rsidRPr="00897E87">
        <w:t xml:space="preserve"> or similar) and </w:t>
      </w:r>
      <w:proofErr w:type="spellStart"/>
      <w:r w:rsidRPr="00897E87">
        <w:t>barnboard</w:t>
      </w:r>
      <w:proofErr w:type="spellEnd"/>
      <w:r w:rsidRPr="00897E87">
        <w:t xml:space="preserve"> (T-111) is prohibited.</w:t>
      </w:r>
    </w:p>
    <w:p w:rsidR="00897E87" w:rsidRPr="00897E87" w:rsidRDefault="00897E87" w:rsidP="00A4666A">
      <w:pPr>
        <w:ind w:left="720"/>
        <w:jc w:val="both"/>
      </w:pPr>
      <w:r w:rsidRPr="007F1451">
        <w:rPr>
          <w:b/>
          <w:bCs/>
        </w:rPr>
        <w:t>(f) </w:t>
      </w:r>
      <w:r w:rsidRPr="00897E87">
        <w:t>The incorporation of traditional covered front porches and balconies that maximize waterfront views is encouraged. Such elements should be sufficiently sized to accommodate comfortable outdoor seating.</w:t>
      </w:r>
    </w:p>
    <w:p w:rsidR="00897E87" w:rsidRPr="00897E87" w:rsidRDefault="00897E87" w:rsidP="00A4666A">
      <w:pPr>
        <w:ind w:left="720"/>
        <w:jc w:val="both"/>
      </w:pPr>
      <w:r w:rsidRPr="007F1451">
        <w:rPr>
          <w:b/>
          <w:bCs/>
        </w:rPr>
        <w:t>(g) </w:t>
      </w:r>
      <w:r w:rsidRPr="00897E87">
        <w:t>Except where used for architectural accent or ornamental purposes, the use of prefabricated steel panels and standing-seam metal roofs is prohibited.</w:t>
      </w:r>
    </w:p>
    <w:p w:rsidR="00897E87" w:rsidRPr="00897E87" w:rsidRDefault="00897E87" w:rsidP="00A4666A">
      <w:pPr>
        <w:ind w:left="720"/>
        <w:jc w:val="both"/>
      </w:pPr>
      <w:r w:rsidRPr="007F1451">
        <w:rPr>
          <w:b/>
          <w:bCs/>
        </w:rPr>
        <w:t>(h) </w:t>
      </w:r>
      <w:r w:rsidRPr="00897E87">
        <w:t>While buildings may be constructed on pilings, exterior foundation walls shall surround all buildings from grade to the start of the siding material.</w:t>
      </w:r>
    </w:p>
    <w:p w:rsidR="00897E87" w:rsidRPr="00897E87" w:rsidRDefault="00897E87" w:rsidP="00A4666A">
      <w:pPr>
        <w:ind w:left="720" w:firstLine="720"/>
        <w:jc w:val="both"/>
      </w:pPr>
      <w:proofErr w:type="spellStart"/>
      <w:r w:rsidRPr="007F1451">
        <w:rPr>
          <w:b/>
          <w:bCs/>
        </w:rPr>
        <w:t>i</w:t>
      </w:r>
      <w:proofErr w:type="spellEnd"/>
      <w:r w:rsidRPr="007F1451">
        <w:rPr>
          <w:b/>
          <w:bCs/>
        </w:rPr>
        <w:t>) </w:t>
      </w:r>
      <w:r w:rsidRPr="00897E87">
        <w:t>Foundation walls, whether structural or not, shall be treated with latticework, brickwork, stucco or organic or manufactured stone to a height of two feet from finished grade. Above two feet, foundations shall be finished with the same materials and in the same architectural fashion as the balance of the subject elevation.</w:t>
      </w:r>
    </w:p>
    <w:p w:rsidR="00897E87" w:rsidRPr="00897E87" w:rsidRDefault="00897E87" w:rsidP="00897E87">
      <w:pPr>
        <w:jc w:val="both"/>
      </w:pPr>
      <w:r w:rsidRPr="007F1451">
        <w:rPr>
          <w:b/>
          <w:bCs/>
        </w:rPr>
        <w:t>G. </w:t>
      </w:r>
      <w:r w:rsidRPr="00897E87">
        <w:t>Minimum off-street parking. Each individual use shall provide parking spaces according to the following minimum provisions:</w:t>
      </w:r>
    </w:p>
    <w:p w:rsidR="00897E87" w:rsidRPr="00897E87" w:rsidRDefault="00897E87" w:rsidP="00A4666A">
      <w:pPr>
        <w:ind w:left="720"/>
        <w:jc w:val="both"/>
      </w:pPr>
      <w:r w:rsidRPr="007F1451">
        <w:rPr>
          <w:b/>
          <w:bCs/>
        </w:rPr>
        <w:t>(1)</w:t>
      </w:r>
      <w:r w:rsidR="00A4666A">
        <w:rPr>
          <w:b/>
          <w:bCs/>
        </w:rPr>
        <w:t xml:space="preserve"> </w:t>
      </w:r>
      <w:r w:rsidRPr="00897E87">
        <w:t>Garden apartment units shall provide parking spaces in accordance with the standards established by the New Jersey Residential Site Improvement Standards (RSIS) (N.J.S.A. 5:21-1 et seq.). RSIS standards include parking requirements for residential uses based on unit (bedroom) size. If the applicant does not specify the number of bedrooms per dwelling unit, then each dwelling unit shall be subject to the RSIS parking space requirements for a four-bedroom dwelling unit. Each one-car garage space and the driveway leading to the garage space shall together be considered one parking space, provided that the driveway is dimensioned to park a car off-street in accordance with the definition of "parking space" in § </w:t>
      </w:r>
      <w:r w:rsidRPr="007F1451">
        <w:rPr>
          <w:b/>
          <w:bCs/>
        </w:rPr>
        <w:t>276-7</w:t>
      </w:r>
      <w:r w:rsidRPr="00897E87">
        <w:t> of this chapter.</w:t>
      </w:r>
    </w:p>
    <w:p w:rsidR="00897E87" w:rsidRPr="00897E87" w:rsidRDefault="00897E87" w:rsidP="00A4666A">
      <w:pPr>
        <w:ind w:firstLine="720"/>
        <w:jc w:val="both"/>
      </w:pPr>
      <w:r w:rsidRPr="007F1451">
        <w:rPr>
          <w:b/>
          <w:bCs/>
        </w:rPr>
        <w:t>(2) </w:t>
      </w:r>
      <w:r w:rsidRPr="00897E87">
        <w:t>See § </w:t>
      </w:r>
      <w:r w:rsidRPr="007F1451">
        <w:rPr>
          <w:b/>
          <w:bCs/>
        </w:rPr>
        <w:t>276-35</w:t>
      </w:r>
      <w:r w:rsidRPr="00897E87">
        <w:t> for additional standards.</w:t>
      </w:r>
    </w:p>
    <w:p w:rsidR="00897E87" w:rsidRPr="00897E87" w:rsidRDefault="00897E87" w:rsidP="00897E87">
      <w:pPr>
        <w:jc w:val="both"/>
      </w:pPr>
      <w:r w:rsidRPr="007F1451">
        <w:rPr>
          <w:b/>
          <w:bCs/>
        </w:rPr>
        <w:t>H. </w:t>
      </w:r>
      <w:r w:rsidRPr="00897E87">
        <w:t>Trash, garbage and recycling pickup stations.</w:t>
      </w:r>
    </w:p>
    <w:p w:rsidR="00897E87" w:rsidRPr="00897E87" w:rsidRDefault="00897E87" w:rsidP="00A4666A">
      <w:pPr>
        <w:ind w:left="720"/>
        <w:jc w:val="both"/>
      </w:pPr>
      <w:r w:rsidRPr="007F1451">
        <w:rPr>
          <w:b/>
          <w:bCs/>
        </w:rPr>
        <w:t>(1)</w:t>
      </w:r>
      <w:r w:rsidR="00A4666A">
        <w:rPr>
          <w:b/>
          <w:bCs/>
        </w:rPr>
        <w:t xml:space="preserve"> </w:t>
      </w:r>
      <w:r w:rsidRPr="00897E87">
        <w:t>Adequate trash, garbage and recycling pickup stations shall be provided within a totally enclosed container located in a manner to be obscured from view from parking areas, streets and adjacent residential uses by a fence, wall, planting or combination of the three. At least one recycling area shall be provided within the development. Recycling, trash and garbage loading and unloading areas shall take place on site but not in the public/street right-of-way.</w:t>
      </w:r>
    </w:p>
    <w:p w:rsidR="00897E87" w:rsidRPr="00897E87" w:rsidRDefault="00897E87" w:rsidP="00A4666A">
      <w:pPr>
        <w:ind w:left="720"/>
        <w:jc w:val="both"/>
      </w:pPr>
      <w:r w:rsidRPr="007F1451">
        <w:rPr>
          <w:b/>
          <w:bCs/>
        </w:rPr>
        <w:t>(2) </w:t>
      </w:r>
      <w:r w:rsidRPr="00897E87">
        <w:t>There shall be included in any new development an indoor or outdoor recycling area for the collection and storage of residentially generated recyclable materials. The dimensions of the recycling area shall be sufficient to accommodate recycling bins or containers which are of adequate size and number and which are consistent with anticipated usage and with current methods of collection in the area in which the project is located. The dimensions of the recycling area and the bins or containers shall be determined in consultation with the City Recycling Coordinator and shall be consistent with the district recycling plan adopted pursuant to Section 3 of P.L. 1987, c. 102 (N.J.S.A. 13:1E-99.13).</w:t>
      </w:r>
    </w:p>
    <w:p w:rsidR="00897E87" w:rsidRPr="00897E87" w:rsidRDefault="00897E87" w:rsidP="00A4666A">
      <w:pPr>
        <w:ind w:left="720"/>
        <w:jc w:val="both"/>
      </w:pPr>
      <w:r w:rsidRPr="007F1451">
        <w:rPr>
          <w:b/>
          <w:bCs/>
        </w:rPr>
        <w:t>(3) </w:t>
      </w:r>
      <w:r w:rsidRPr="00897E87">
        <w:t>The recycling area shall be conveniently located for the residential disposition of source-separated recyclable materials, preferably near, but clearly separated from, a refuse dumpster.</w:t>
      </w:r>
    </w:p>
    <w:p w:rsidR="00897E87" w:rsidRPr="00897E87" w:rsidRDefault="00897E87" w:rsidP="00A4666A">
      <w:pPr>
        <w:ind w:left="720"/>
        <w:jc w:val="both"/>
      </w:pPr>
      <w:r w:rsidRPr="007F1451">
        <w:rPr>
          <w:b/>
          <w:bCs/>
        </w:rPr>
        <w:t>(4) </w:t>
      </w:r>
      <w:r w:rsidRPr="00897E87">
        <w:t>The recycling area shall be well lit and shall be safely and easily accessible by recycling personnel and vehicles. Collection vehicles shall be able to access the recycling area without interference from parked cars or other obstacles. Reasonable measures shall be taken to protect the recycling area and the bins or containers placed therein against theft of recyclable materials, bins or containers.</w:t>
      </w:r>
    </w:p>
    <w:p w:rsidR="00897E87" w:rsidRPr="00897E87" w:rsidRDefault="00897E87" w:rsidP="00A4666A">
      <w:pPr>
        <w:ind w:left="720"/>
        <w:jc w:val="both"/>
      </w:pPr>
      <w:r w:rsidRPr="007F1451">
        <w:rPr>
          <w:b/>
          <w:bCs/>
        </w:rPr>
        <w:t>(5) </w:t>
      </w:r>
      <w:r w:rsidRPr="00897E87">
        <w:t>The recycling area or the bins or containers placed therein shall be designed so as to provide protection against adverse environmental conditions which might render the collected materials unmarketable. Any bins or containers which are used for the collection of recyclable paper or cardboard, and which are located in an outdoor recycling area, shall be equipped with a lid, or otherwise covered, so as to keep the paper or cardboard dry.</w:t>
      </w:r>
    </w:p>
    <w:p w:rsidR="00897E87" w:rsidRPr="00897E87" w:rsidRDefault="00897E87" w:rsidP="00A4666A">
      <w:pPr>
        <w:ind w:left="720"/>
        <w:jc w:val="both"/>
      </w:pPr>
      <w:r w:rsidRPr="007F1451">
        <w:rPr>
          <w:b/>
          <w:bCs/>
        </w:rPr>
        <w:t>(6) </w:t>
      </w:r>
      <w:r w:rsidRPr="00897E87">
        <w:t>Signs clearly identifying the recycling area and the materials accepted therein shall be posted adjacent to all points of access to the recycling area. Individual bins or containers shall be equipped with signs indicating the materials to be placed therein.</w:t>
      </w:r>
    </w:p>
    <w:p w:rsidR="00897E87" w:rsidRPr="00897E87" w:rsidRDefault="00897E87" w:rsidP="00A4666A">
      <w:pPr>
        <w:ind w:left="720"/>
        <w:jc w:val="both"/>
      </w:pPr>
      <w:r w:rsidRPr="007F1451">
        <w:rPr>
          <w:b/>
          <w:bCs/>
        </w:rPr>
        <w:t>(7) </w:t>
      </w:r>
      <w:r w:rsidRPr="00897E87">
        <w:t>Landscaping and/or fencing, at least six feet in height, shall be provided around any outdoor recycling area and shall be developed in an aesthetically pleasing manner.</w:t>
      </w:r>
    </w:p>
    <w:p w:rsidR="00897E87" w:rsidRPr="00897E87" w:rsidRDefault="00897E87" w:rsidP="00897E87">
      <w:pPr>
        <w:jc w:val="both"/>
      </w:pPr>
      <w:r w:rsidRPr="007F1451">
        <w:rPr>
          <w:b/>
          <w:bCs/>
        </w:rPr>
        <w:t>I. </w:t>
      </w:r>
      <w:r w:rsidRPr="00897E87">
        <w:t>Permitted signs.</w:t>
      </w:r>
    </w:p>
    <w:p w:rsidR="00897E87" w:rsidRPr="00897E87" w:rsidRDefault="00897E87" w:rsidP="00A4666A">
      <w:pPr>
        <w:ind w:left="720"/>
        <w:jc w:val="both"/>
      </w:pPr>
      <w:r w:rsidRPr="007F1451">
        <w:rPr>
          <w:b/>
          <w:bCs/>
        </w:rPr>
        <w:t>(1) </w:t>
      </w:r>
      <w:r w:rsidRPr="00897E87">
        <w:t>Each garden apartment development may have one sign along each public street which the tract in question abuts, provided there exists at least 250 feet of unbroken frontage. Such signs shall not exceed 10 feet in height, shall be set back from the street rights-of-way, shall not encroach into any sight triangle easement and shall be set back from driveways at least 10 feet, shall be set back from any property line a minimum of 50 feet, shall not exceed an area of 25 square feet, and shall be used only to display the development's name.</w:t>
      </w:r>
    </w:p>
    <w:p w:rsidR="00897E87" w:rsidRPr="00897E87" w:rsidRDefault="00897E87" w:rsidP="00A4666A">
      <w:pPr>
        <w:ind w:left="720"/>
        <w:jc w:val="both"/>
      </w:pPr>
      <w:r w:rsidRPr="007F1451">
        <w:rPr>
          <w:b/>
          <w:bCs/>
        </w:rPr>
        <w:t>(2) </w:t>
      </w:r>
      <w:r w:rsidRPr="00897E87">
        <w:t>Individual garden apartment dwelling units: only information and direction signs as defined in § </w:t>
      </w:r>
      <w:r w:rsidRPr="007F1451">
        <w:rPr>
          <w:b/>
          <w:bCs/>
        </w:rPr>
        <w:t>276-40A(5)</w:t>
      </w:r>
      <w:r w:rsidRPr="00897E87">
        <w:t> (requirements for signs).</w:t>
      </w:r>
    </w:p>
    <w:p w:rsidR="00897E87" w:rsidRPr="00897E87" w:rsidRDefault="00897E87" w:rsidP="00A4666A">
      <w:pPr>
        <w:ind w:left="720"/>
        <w:jc w:val="both"/>
      </w:pPr>
      <w:r w:rsidRPr="007F1451">
        <w:rPr>
          <w:b/>
          <w:bCs/>
        </w:rPr>
        <w:t>(3) </w:t>
      </w:r>
      <w:r w:rsidRPr="00897E87">
        <w:t>See § </w:t>
      </w:r>
      <w:r w:rsidRPr="007F1451">
        <w:rPr>
          <w:b/>
          <w:bCs/>
        </w:rPr>
        <w:t>276-40</w:t>
      </w:r>
      <w:r w:rsidRPr="00897E87">
        <w:t> (requirements for signs) for additional standards.</w:t>
      </w:r>
    </w:p>
    <w:p w:rsidR="00897E87" w:rsidRPr="00897E87" w:rsidRDefault="00897E87" w:rsidP="00897E87">
      <w:pPr>
        <w:jc w:val="both"/>
      </w:pPr>
      <w:r w:rsidRPr="007F1451">
        <w:rPr>
          <w:b/>
          <w:bCs/>
        </w:rPr>
        <w:t>J. </w:t>
      </w:r>
      <w:r w:rsidRPr="00897E87">
        <w:t>Open space requirements. Land area equal to a minimum of 10% of the tract of land proposed for residential development shall not be covered with buildings or streets and shall be set aside for landscape purposes.</w:t>
      </w:r>
    </w:p>
    <w:p w:rsidR="00897E87" w:rsidRPr="00897E87" w:rsidRDefault="00897E87" w:rsidP="00897E87">
      <w:pPr>
        <w:jc w:val="both"/>
        <w:rPr>
          <w:b/>
          <w:bCs/>
        </w:rPr>
      </w:pPr>
      <w:r w:rsidRPr="007F1451">
        <w:t>§ 276-18</w:t>
      </w:r>
      <w:r w:rsidRPr="007F1451">
        <w:rPr>
          <w:b/>
          <w:bCs/>
        </w:rPr>
        <w:t>RR-1 Resort Residential 1.</w:t>
      </w:r>
    </w:p>
    <w:p w:rsidR="00897E87" w:rsidRPr="00897E87" w:rsidRDefault="00897E87" w:rsidP="00897E87">
      <w:pPr>
        <w:jc w:val="both"/>
      </w:pPr>
      <w:r w:rsidRPr="007F1451">
        <w:rPr>
          <w:b/>
          <w:bCs/>
        </w:rPr>
        <w:t>A. </w:t>
      </w:r>
      <w:r w:rsidRPr="00897E87">
        <w:t>Principal permitted uses on the land and in buildings:</w:t>
      </w:r>
    </w:p>
    <w:p w:rsidR="00897E87" w:rsidRPr="00897E87" w:rsidRDefault="00897E87" w:rsidP="00A4666A">
      <w:pPr>
        <w:ind w:firstLine="720"/>
        <w:jc w:val="both"/>
      </w:pPr>
      <w:r w:rsidRPr="007F1451">
        <w:rPr>
          <w:b/>
          <w:bCs/>
        </w:rPr>
        <w:t>(1) </w:t>
      </w:r>
      <w:r w:rsidRPr="00897E87">
        <w:t>Option I, detached single-family home construction:</w:t>
      </w:r>
    </w:p>
    <w:p w:rsidR="00897E87" w:rsidRPr="00897E87" w:rsidRDefault="00897E87" w:rsidP="00A4666A">
      <w:pPr>
        <w:ind w:left="720" w:firstLine="720"/>
        <w:jc w:val="both"/>
      </w:pPr>
      <w:r w:rsidRPr="007F1451">
        <w:rPr>
          <w:b/>
          <w:bCs/>
        </w:rPr>
        <w:t>(a) </w:t>
      </w:r>
      <w:r w:rsidRPr="00897E87">
        <w:t>Detached single-family homes.</w:t>
      </w:r>
    </w:p>
    <w:p w:rsidR="00897E87" w:rsidRPr="00897E87" w:rsidRDefault="00897E87" w:rsidP="00A4666A">
      <w:pPr>
        <w:ind w:left="1440"/>
        <w:jc w:val="both"/>
      </w:pPr>
      <w:r w:rsidRPr="007F1451">
        <w:rPr>
          <w:b/>
          <w:bCs/>
        </w:rPr>
        <w:t>(b) </w:t>
      </w:r>
      <w:r w:rsidRPr="00897E87">
        <w:t>Community residences for the developmentally disabled, community shelters for victims of domestic violence, community residences for the terminally ill, and community residences for persons with head injuries, and all other entities which may in the future be set forth in N.J.S.A. 40:55D-66.1 and N.J.S.A. 40:55D-66.2; and the requirements for all of those residences shall be the same as for single-family residences within this zone.</w:t>
      </w:r>
    </w:p>
    <w:p w:rsidR="00897E87" w:rsidRPr="00897E87" w:rsidRDefault="00897E87" w:rsidP="00A4666A">
      <w:pPr>
        <w:ind w:left="1440"/>
        <w:jc w:val="both"/>
      </w:pPr>
      <w:r w:rsidRPr="007F1451">
        <w:rPr>
          <w:b/>
          <w:bCs/>
        </w:rPr>
        <w:t>(c) </w:t>
      </w:r>
      <w:r w:rsidRPr="00897E87">
        <w:t>Public playgrounds, public conservation areas, public parks, public open space and public purpose uses.</w:t>
      </w:r>
    </w:p>
    <w:p w:rsidR="00897E87" w:rsidRPr="00897E87" w:rsidRDefault="00897E87" w:rsidP="00A4666A">
      <w:pPr>
        <w:ind w:left="720"/>
        <w:jc w:val="both"/>
      </w:pPr>
      <w:r w:rsidRPr="007F1451">
        <w:rPr>
          <w:b/>
          <w:bCs/>
        </w:rPr>
        <w:t>(2) </w:t>
      </w:r>
      <w:r w:rsidRPr="00897E87">
        <w:t>Option II. In the alternative to the construction of detached single-family homes, a developer may develop the entire RR-1 Zone with mid-rise apartments, positioning the building location to take full advantage of the view of the bay and Hereford Inlet.</w:t>
      </w:r>
    </w:p>
    <w:p w:rsidR="00897E87" w:rsidRPr="00897E87" w:rsidRDefault="00897E87" w:rsidP="00A4666A">
      <w:pPr>
        <w:ind w:left="720" w:firstLine="720"/>
        <w:jc w:val="both"/>
      </w:pPr>
      <w:r w:rsidRPr="007F1451">
        <w:rPr>
          <w:b/>
          <w:bCs/>
        </w:rPr>
        <w:t>(a) </w:t>
      </w:r>
      <w:r w:rsidRPr="00897E87">
        <w:t>Mid-rise apartment buildings.</w:t>
      </w:r>
    </w:p>
    <w:p w:rsidR="00897E87" w:rsidRPr="00897E87" w:rsidRDefault="00897E87" w:rsidP="00A4666A">
      <w:pPr>
        <w:ind w:left="1440"/>
        <w:jc w:val="both"/>
      </w:pPr>
      <w:r w:rsidRPr="007F1451">
        <w:rPr>
          <w:b/>
          <w:bCs/>
        </w:rPr>
        <w:t>(b) </w:t>
      </w:r>
      <w:r w:rsidRPr="00897E87">
        <w:t>Community residences for the developmentally disabled and community shelters for victims of domestic violence, subject to standards and requirements for single-family dwelling units located within the same district; however, where such residence or shelter houses more than six persons, excluding resident staff, such use shall be deemed a conditional use under N.J.S.A. 40:55D-67 and subject to the standards in § </w:t>
      </w:r>
      <w:r w:rsidRPr="007F1451">
        <w:rPr>
          <w:b/>
          <w:bCs/>
        </w:rPr>
        <w:t>276-46</w:t>
      </w:r>
      <w:r w:rsidRPr="00897E87">
        <w:t>.</w:t>
      </w:r>
    </w:p>
    <w:p w:rsidR="00897E87" w:rsidRPr="00897E87" w:rsidRDefault="00897E87" w:rsidP="00A4666A">
      <w:pPr>
        <w:ind w:left="1440"/>
        <w:jc w:val="both"/>
      </w:pPr>
      <w:r w:rsidRPr="007F1451">
        <w:rPr>
          <w:b/>
          <w:bCs/>
        </w:rPr>
        <w:t>(c) </w:t>
      </w:r>
      <w:r w:rsidRPr="00897E87">
        <w:t>Public playgrounds, public conservation areas, public parks, public open space and public purpose uses.</w:t>
      </w:r>
    </w:p>
    <w:p w:rsidR="00897E87" w:rsidRPr="00897E87" w:rsidRDefault="00897E87" w:rsidP="00A4666A">
      <w:pPr>
        <w:ind w:firstLine="720"/>
        <w:jc w:val="both"/>
      </w:pPr>
      <w:r w:rsidRPr="007F1451">
        <w:rPr>
          <w:b/>
          <w:bCs/>
        </w:rPr>
        <w:t>(3) </w:t>
      </w:r>
      <w:r w:rsidRPr="00897E87">
        <w:t>Public utilities' central substations (see § </w:t>
      </w:r>
      <w:r w:rsidRPr="007F1451">
        <w:rPr>
          <w:b/>
          <w:bCs/>
        </w:rPr>
        <w:t>276-7</w:t>
      </w:r>
      <w:r w:rsidRPr="00897E87">
        <w:t> for definition), subject to the following:</w:t>
      </w:r>
    </w:p>
    <w:p w:rsidR="00897E87" w:rsidRPr="00897E87" w:rsidRDefault="00897E87" w:rsidP="00A4666A">
      <w:pPr>
        <w:ind w:left="1440"/>
        <w:jc w:val="both"/>
      </w:pPr>
      <w:r w:rsidRPr="007F1451">
        <w:rPr>
          <w:b/>
          <w:bCs/>
        </w:rPr>
        <w:t>(a)</w:t>
      </w:r>
      <w:r w:rsidR="00A4666A">
        <w:rPr>
          <w:b/>
          <w:bCs/>
        </w:rPr>
        <w:t xml:space="preserve"> </w:t>
      </w:r>
      <w:r w:rsidRPr="00897E87">
        <w:t>The proposed installation in a specific location must be necessary for the satisfactory provision of service by the utility to the neighborhood or area in which the particular use is located.</w:t>
      </w:r>
    </w:p>
    <w:p w:rsidR="00897E87" w:rsidRPr="00897E87" w:rsidRDefault="00897E87" w:rsidP="00A4666A">
      <w:pPr>
        <w:ind w:left="1440"/>
        <w:jc w:val="both"/>
      </w:pPr>
      <w:r w:rsidRPr="007F1451">
        <w:rPr>
          <w:b/>
          <w:bCs/>
        </w:rPr>
        <w:t>(b) </w:t>
      </w:r>
      <w:r w:rsidRPr="00897E87">
        <w:t>The design of any structure in connection with such facility must not adversely affect the safe, comfortable enjoyment of property rights in the surrounding area.</w:t>
      </w:r>
    </w:p>
    <w:p w:rsidR="00897E87" w:rsidRPr="00897E87" w:rsidRDefault="00897E87" w:rsidP="00A4666A">
      <w:pPr>
        <w:ind w:left="1440"/>
        <w:jc w:val="both"/>
      </w:pPr>
      <w:r w:rsidRPr="007F1451">
        <w:rPr>
          <w:b/>
          <w:bCs/>
        </w:rPr>
        <w:t>(c) </w:t>
      </w:r>
      <w:r w:rsidRPr="00897E87">
        <w:t>Adequate fencing and other safety devices shall be provided and shall be installed in accordance with the applicable requirements of the New Jersey Board of Public Utilities and/or other applicable codes.</w:t>
      </w:r>
    </w:p>
    <w:p w:rsidR="00897E87" w:rsidRPr="00897E87" w:rsidRDefault="00897E87" w:rsidP="00A4666A">
      <w:pPr>
        <w:ind w:left="1440"/>
        <w:jc w:val="both"/>
      </w:pPr>
      <w:r w:rsidRPr="007F1451">
        <w:rPr>
          <w:b/>
          <w:bCs/>
        </w:rPr>
        <w:t>(d) </w:t>
      </w:r>
      <w:r w:rsidRPr="00897E87">
        <w:t>Site landscaping shall be provided in sufficient quantity and placement in order to create a visual buffer from all public rights-of-way or adjacent properties.</w:t>
      </w:r>
    </w:p>
    <w:p w:rsidR="00897E87" w:rsidRDefault="00897E87" w:rsidP="00A4666A">
      <w:pPr>
        <w:ind w:left="1440"/>
        <w:jc w:val="both"/>
        <w:rPr>
          <w:ins w:id="299" w:author="rtbelasco" w:date="2018-11-29T01:20:00Z"/>
        </w:rPr>
      </w:pPr>
      <w:r w:rsidRPr="007F1451">
        <w:rPr>
          <w:b/>
          <w:bCs/>
        </w:rPr>
        <w:t>(e) </w:t>
      </w:r>
      <w:r w:rsidRPr="00897E87">
        <w:t>Off-street parking shall be provided as determined by the needs of the facility.</w:t>
      </w:r>
    </w:p>
    <w:p w:rsidR="007946A8" w:rsidRDefault="00005C1F">
      <w:pPr>
        <w:ind w:left="720"/>
        <w:jc w:val="both"/>
        <w:pPrChange w:id="300" w:author="rtbelasco" w:date="2018-11-29T01:20:00Z">
          <w:pPr>
            <w:ind w:left="1440"/>
            <w:jc w:val="both"/>
          </w:pPr>
        </w:pPrChange>
      </w:pPr>
      <w:ins w:id="301" w:author="rtbelasco" w:date="2018-11-29T01:20:00Z">
        <w:r>
          <w:rPr>
            <w:b/>
            <w:bCs/>
          </w:rPr>
          <w:t>(4)</w:t>
        </w:r>
        <w:r>
          <w:rPr>
            <w:bCs/>
          </w:rPr>
          <w:t xml:space="preserve"> </w:t>
        </w:r>
        <w:r>
          <w:t>Wireless antennas provided that new antennas utilize co-location or are installed on existing structures.</w:t>
        </w:r>
      </w:ins>
    </w:p>
    <w:p w:rsidR="00897E87" w:rsidRPr="00897E87" w:rsidRDefault="00897E87" w:rsidP="00897E87">
      <w:pPr>
        <w:jc w:val="both"/>
      </w:pPr>
      <w:r w:rsidRPr="007F1451">
        <w:rPr>
          <w:b/>
          <w:bCs/>
        </w:rPr>
        <w:t>B. </w:t>
      </w:r>
      <w:r w:rsidRPr="00897E87">
        <w:t>Accessory structures and uses permitted:</w:t>
      </w:r>
    </w:p>
    <w:p w:rsidR="00897E87" w:rsidRPr="00897E87" w:rsidRDefault="00897E87" w:rsidP="00A4666A">
      <w:pPr>
        <w:ind w:firstLine="720"/>
        <w:jc w:val="both"/>
      </w:pPr>
      <w:r w:rsidRPr="007F1451">
        <w:rPr>
          <w:b/>
          <w:bCs/>
        </w:rPr>
        <w:t>(1) </w:t>
      </w:r>
      <w:r w:rsidRPr="00897E87">
        <w:t>Option I: detached single-family home construction:</w:t>
      </w:r>
    </w:p>
    <w:p w:rsidR="00897E87" w:rsidRPr="00897E87" w:rsidRDefault="00897E87" w:rsidP="00A4666A">
      <w:pPr>
        <w:ind w:left="1440"/>
        <w:jc w:val="both"/>
      </w:pPr>
      <w:r w:rsidRPr="007F1451">
        <w:rPr>
          <w:b/>
          <w:bCs/>
        </w:rPr>
        <w:t>(a) </w:t>
      </w:r>
      <w:r w:rsidRPr="00897E87">
        <w:t>Private residential swimming pools (see § </w:t>
      </w:r>
      <w:r w:rsidRPr="007F1451">
        <w:rPr>
          <w:b/>
          <w:bCs/>
        </w:rPr>
        <w:t>276-42</w:t>
      </w:r>
      <w:r w:rsidRPr="00897E87">
        <w:t>, Swimming pools, for standards) and other usual recreational facilities, on the same lot/parcel, customarily associated with residential dwelling units.</w:t>
      </w:r>
    </w:p>
    <w:p w:rsidR="00897E87" w:rsidRPr="00897E87" w:rsidRDefault="00897E87" w:rsidP="00A4666A">
      <w:pPr>
        <w:ind w:left="1440"/>
        <w:jc w:val="both"/>
      </w:pPr>
      <w:r w:rsidRPr="007F1451">
        <w:rPr>
          <w:b/>
          <w:bCs/>
        </w:rPr>
        <w:t>(b) </w:t>
      </w:r>
      <w:r w:rsidRPr="00897E87">
        <w:t>Private residential sheds for the storage of objects by the residents of the property, on the same lot/parcel, each not exceeding 15 feet in height from grade/ground elevation, and altogether not exceeding 150 square feet in gross floor area. All residential sheds must be anchored in accordance with § </w:t>
      </w:r>
      <w:r w:rsidRPr="007F1451">
        <w:rPr>
          <w:b/>
          <w:bCs/>
        </w:rPr>
        <w:t>276-51B(6)(a)</w:t>
      </w:r>
      <w:r w:rsidRPr="00897E87">
        <w:t> to prevent flotation, collapse, or lateral movement of the structure. Private residential sheds may not encroach into the front yard required for the residential use in the zoning district in which they are located.</w:t>
      </w:r>
    </w:p>
    <w:p w:rsidR="00897E87" w:rsidRPr="00897E87" w:rsidRDefault="00897E87" w:rsidP="00A4666A">
      <w:pPr>
        <w:ind w:left="1440"/>
        <w:jc w:val="both"/>
      </w:pPr>
      <w:r w:rsidRPr="007F1451">
        <w:rPr>
          <w:b/>
          <w:bCs/>
        </w:rPr>
        <w:t>(c)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w:t>
      </w:r>
    </w:p>
    <w:p w:rsidR="00897E87" w:rsidRPr="00897E87" w:rsidRDefault="00897E87" w:rsidP="00A4666A">
      <w:pPr>
        <w:ind w:left="1440"/>
        <w:jc w:val="both"/>
      </w:pPr>
      <w:r w:rsidRPr="007F1451">
        <w:rPr>
          <w:b/>
          <w:bCs/>
        </w:rPr>
        <w:t>(d) </w:t>
      </w:r>
      <w:r w:rsidRPr="00897E87">
        <w:t>Public utility lines for the transportation, distribution, or control of water, electricity, gas, oil, steam, CATV and telephone communications, and their supporting members, other than buildings or structures, shall not be required to be located on a lot, nor shall this chapter be interpreted as to prohibit the use of a property in any zone for the above uses. All public utility lines shall be located in the utility strip if paralleling the street and shall be installed underground as practical as possible.</w:t>
      </w:r>
    </w:p>
    <w:p w:rsidR="00897E87" w:rsidRPr="00897E87" w:rsidRDefault="00897E87" w:rsidP="00A4666A">
      <w:pPr>
        <w:ind w:left="1440"/>
        <w:jc w:val="both"/>
      </w:pPr>
      <w:r w:rsidRPr="007F1451">
        <w:rPr>
          <w:b/>
          <w:bCs/>
        </w:rPr>
        <w:t>(e) </w:t>
      </w:r>
      <w:r w:rsidRPr="00897E87">
        <w:t>Off-street parking and private garages (see § </w:t>
      </w:r>
      <w:r w:rsidRPr="007F1451">
        <w:rPr>
          <w:b/>
          <w:bCs/>
        </w:rPr>
        <w:t>276-35</w:t>
      </w:r>
      <w:r w:rsidRPr="00897E87">
        <w:t>, Off-street parking, loading areas and driveways). Detached garages to the principal structure shall require the front of the garage, on the same lot/parcel, to be set back a minimum of 20 feet from the front facade of the principal structure, not exceeding 15 feet in height, and altogether not exceeding 400 square feet in gross floor area.</w:t>
      </w:r>
    </w:p>
    <w:p w:rsidR="00897E87" w:rsidRPr="00897E87" w:rsidRDefault="00897E87" w:rsidP="00A4666A">
      <w:pPr>
        <w:ind w:left="1440"/>
        <w:jc w:val="both"/>
      </w:pPr>
      <w:r w:rsidRPr="007F1451">
        <w:rPr>
          <w:b/>
          <w:bCs/>
        </w:rPr>
        <w:t>(f) </w:t>
      </w:r>
      <w:r w:rsidRPr="00897E87">
        <w:t>Handicapped access to residences. A ramp to provide handicapped access to single-family detached dwellings, twin or two-family dwelling units, duplexes and semidetached dwelling units may encroach into the front, side or rear yard required for the residential use in the zoning district in which it is located, provided:</w:t>
      </w:r>
    </w:p>
    <w:p w:rsidR="00897E87" w:rsidRPr="00897E87" w:rsidRDefault="00897E87" w:rsidP="00A4666A">
      <w:pPr>
        <w:ind w:left="2160"/>
        <w:jc w:val="both"/>
      </w:pPr>
      <w:r w:rsidRPr="007F1451">
        <w:rPr>
          <w:b/>
          <w:bCs/>
        </w:rPr>
        <w:t>[1] </w:t>
      </w:r>
      <w:r w:rsidRPr="00897E87">
        <w:t>The intrusion shall be into the front yard only if it is impossible to provide handicapped access to the side or rear of the residential premises.</w:t>
      </w:r>
    </w:p>
    <w:p w:rsidR="00897E87" w:rsidRPr="00897E87" w:rsidRDefault="00897E87" w:rsidP="00A4666A">
      <w:pPr>
        <w:ind w:left="1440" w:firstLine="720"/>
        <w:jc w:val="both"/>
      </w:pPr>
      <w:r w:rsidRPr="007F1451">
        <w:rPr>
          <w:b/>
          <w:bCs/>
        </w:rPr>
        <w:t>[2] </w:t>
      </w:r>
      <w:r w:rsidRPr="00897E87">
        <w:t>A handicapped person resides or will reside in the dwelling.</w:t>
      </w:r>
    </w:p>
    <w:p w:rsidR="00897E87" w:rsidRPr="00897E87" w:rsidRDefault="00897E87" w:rsidP="00A4666A">
      <w:pPr>
        <w:ind w:left="2160"/>
        <w:jc w:val="both"/>
      </w:pPr>
      <w:r w:rsidRPr="007F1451">
        <w:rPr>
          <w:b/>
          <w:bCs/>
        </w:rPr>
        <w:t>[3] </w:t>
      </w:r>
      <w:r w:rsidRPr="00897E87">
        <w:t>The intrusion into the front, side or rear yard shall not be allowed any closer than five feet to the applicable property line.</w:t>
      </w:r>
    </w:p>
    <w:p w:rsidR="00897E87" w:rsidRPr="00897E87" w:rsidRDefault="00897E87" w:rsidP="00A4666A">
      <w:pPr>
        <w:ind w:left="2160"/>
        <w:jc w:val="both"/>
      </w:pPr>
      <w:r w:rsidRPr="007F1451">
        <w:rPr>
          <w:b/>
          <w:bCs/>
        </w:rPr>
        <w:t>[4] </w:t>
      </w:r>
      <w:r w:rsidRPr="00897E87">
        <w:t>The applicant for handicapped access ramp approval shall demonstrate to the Zoning Officer that there is no other way than that proposed to construct a handicapped ramp so as not to protrude into the front, side or rear yard.</w:t>
      </w:r>
    </w:p>
    <w:p w:rsidR="00897E87" w:rsidRPr="00897E87" w:rsidRDefault="00897E87" w:rsidP="00A4666A">
      <w:pPr>
        <w:ind w:left="2160"/>
        <w:jc w:val="both"/>
      </w:pPr>
      <w:r w:rsidRPr="007F1451">
        <w:rPr>
          <w:b/>
          <w:bCs/>
        </w:rPr>
        <w:t>[5] </w:t>
      </w:r>
      <w:r w:rsidRPr="00897E87">
        <w:t>The ramp shall be constructed so as to comply with all applicable construction standards as to size, slope and other details.</w:t>
      </w:r>
    </w:p>
    <w:p w:rsidR="00897E87" w:rsidRPr="00897E87" w:rsidRDefault="00897E87" w:rsidP="00A4666A">
      <w:pPr>
        <w:ind w:left="2160"/>
        <w:jc w:val="both"/>
      </w:pPr>
      <w:r w:rsidRPr="007F1451">
        <w:rPr>
          <w:b/>
          <w:bCs/>
        </w:rPr>
        <w:t>[6] </w:t>
      </w:r>
      <w:r w:rsidRPr="00897E87">
        <w:t>The foregoing approval shall only be permitted in conjunction with residential housing defined in the Zoning Ordinance as single-family detached, twin or two-family, duplex, or semidetached. No such approval shall be granted in connection with any other type of housing, and no such approval shall be granted in any case with regard to commercially used property.</w:t>
      </w:r>
    </w:p>
    <w:p w:rsidR="00897E87" w:rsidRPr="00897E87" w:rsidRDefault="00897E87" w:rsidP="00A4666A">
      <w:pPr>
        <w:ind w:left="2160"/>
        <w:jc w:val="both"/>
      </w:pPr>
      <w:r w:rsidRPr="007F1451">
        <w:rPr>
          <w:b/>
          <w:bCs/>
        </w:rPr>
        <w:t>[7] </w:t>
      </w:r>
      <w:r w:rsidRPr="00897E87">
        <w:t>A certification from the Zoning Officer shall be required indicating compliance with all the aforesaid requirements before a construction permit may be issued for the proposed ramp.</w:t>
      </w:r>
    </w:p>
    <w:p w:rsidR="00897E87" w:rsidRPr="00897E87" w:rsidRDefault="00897E87" w:rsidP="00A4666A">
      <w:pPr>
        <w:ind w:left="1440"/>
        <w:jc w:val="both"/>
      </w:pPr>
      <w:r w:rsidRPr="007F1451">
        <w:rPr>
          <w:b/>
          <w:bCs/>
        </w:rPr>
        <w:t>(g) </w:t>
      </w:r>
      <w:r w:rsidRPr="00897E87">
        <w:t>Centralized refuse and recycling areas, as referenced in § </w:t>
      </w:r>
      <w:r w:rsidRPr="007F1451">
        <w:rPr>
          <w:b/>
          <w:bCs/>
        </w:rPr>
        <w:t>276-18G</w:t>
      </w:r>
      <w:r w:rsidRPr="00897E87">
        <w:t> </w:t>
      </w:r>
      <w:proofErr w:type="spellStart"/>
      <w:r w:rsidRPr="00897E87">
        <w:t>hereinbelow</w:t>
      </w:r>
      <w:proofErr w:type="spellEnd"/>
      <w:r w:rsidRPr="00897E87">
        <w:t>. Adequate trash and garbage pickup stations shall be provided within a totally enclosed container located in a manner to be obscured from view from parking areas, streets and adjacent residential uses by a fence, wall, planting or combination of all three. At least one recycling area shall be provided in accordance with the provisions of § </w:t>
      </w:r>
      <w:r w:rsidRPr="007F1451">
        <w:rPr>
          <w:b/>
          <w:bCs/>
        </w:rPr>
        <w:t>276-48H</w:t>
      </w:r>
      <w:r w:rsidRPr="00897E87">
        <w:t>. Recycling, trash and garbage loading and unloading areas shall take place on site but not in the public/street right-of-way.</w:t>
      </w:r>
    </w:p>
    <w:p w:rsidR="00897E87" w:rsidRPr="00897E87" w:rsidRDefault="00897E87" w:rsidP="00A4666A">
      <w:pPr>
        <w:ind w:left="720" w:firstLine="720"/>
        <w:jc w:val="both"/>
      </w:pPr>
      <w:r w:rsidRPr="007F1451">
        <w:rPr>
          <w:b/>
          <w:bCs/>
        </w:rPr>
        <w:t>(h) </w:t>
      </w:r>
      <w:r w:rsidRPr="00897E87">
        <w:t>Fences and walls (see § </w:t>
      </w:r>
      <w:r w:rsidRPr="007F1451">
        <w:rPr>
          <w:b/>
          <w:bCs/>
        </w:rPr>
        <w:t>276-30</w:t>
      </w:r>
      <w:r w:rsidRPr="00897E87">
        <w:t>, Fences, walls and sight triangles).</w:t>
      </w:r>
    </w:p>
    <w:p w:rsidR="00897E87" w:rsidRPr="00897E87" w:rsidRDefault="00897E87" w:rsidP="00A4666A">
      <w:pPr>
        <w:ind w:left="720" w:firstLine="720"/>
        <w:jc w:val="both"/>
      </w:pPr>
      <w:r w:rsidRPr="007F1451">
        <w:rPr>
          <w:b/>
          <w:bCs/>
        </w:rPr>
        <w:t>(</w:t>
      </w:r>
      <w:proofErr w:type="spellStart"/>
      <w:r w:rsidRPr="007F1451">
        <w:rPr>
          <w:b/>
          <w:bCs/>
        </w:rPr>
        <w:t>i</w:t>
      </w:r>
      <w:proofErr w:type="spellEnd"/>
      <w:r w:rsidRPr="007F1451">
        <w:rPr>
          <w:b/>
          <w:bCs/>
        </w:rPr>
        <w:t>) </w:t>
      </w:r>
      <w:r w:rsidRPr="00897E87">
        <w:t>Home occupations (see § </w:t>
      </w:r>
      <w:r w:rsidRPr="007F1451">
        <w:rPr>
          <w:b/>
          <w:bCs/>
        </w:rPr>
        <w:t>276-7</w:t>
      </w:r>
      <w:r w:rsidRPr="00897E87">
        <w:t> for definition and requirements).</w:t>
      </w:r>
    </w:p>
    <w:p w:rsidR="00897E87" w:rsidRPr="00897E87" w:rsidRDefault="00897E87" w:rsidP="00A4666A">
      <w:pPr>
        <w:ind w:left="720" w:firstLine="720"/>
        <w:jc w:val="both"/>
      </w:pPr>
      <w:r w:rsidRPr="007F1451">
        <w:rPr>
          <w:b/>
          <w:bCs/>
        </w:rPr>
        <w:t>(j) </w:t>
      </w:r>
      <w:r w:rsidRPr="00897E87">
        <w:t>Signs (see § </w:t>
      </w:r>
      <w:r w:rsidRPr="007F1451">
        <w:rPr>
          <w:b/>
          <w:bCs/>
        </w:rPr>
        <w:t>276-40</w:t>
      </w:r>
      <w:r w:rsidRPr="00897E87">
        <w:t>, requirements for signs).</w:t>
      </w:r>
    </w:p>
    <w:p w:rsidR="00897E87" w:rsidRPr="00897E87" w:rsidRDefault="00897E87" w:rsidP="00A4666A">
      <w:pPr>
        <w:ind w:left="1440"/>
        <w:jc w:val="both"/>
      </w:pPr>
      <w:r w:rsidRPr="007F1451">
        <w:rPr>
          <w:b/>
          <w:bCs/>
        </w:rPr>
        <w:t>(k)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897E87" w:rsidRPr="00897E87" w:rsidRDefault="00897E87" w:rsidP="00A4666A">
      <w:pPr>
        <w:ind w:left="720" w:firstLine="720"/>
        <w:jc w:val="both"/>
      </w:pPr>
      <w:r w:rsidRPr="007F1451">
        <w:rPr>
          <w:b/>
          <w:bCs/>
        </w:rPr>
        <w:t>(l) </w:t>
      </w:r>
      <w:r w:rsidRPr="00897E87">
        <w:t>Solar energy systems (see Article </w:t>
      </w:r>
      <w:r w:rsidRPr="007F1451">
        <w:rPr>
          <w:b/>
          <w:bCs/>
        </w:rPr>
        <w:t>XII</w:t>
      </w:r>
      <w:r w:rsidRPr="00897E87">
        <w:t>).</w:t>
      </w:r>
    </w:p>
    <w:p w:rsidR="00897E87" w:rsidRPr="00897E87" w:rsidRDefault="00897E87" w:rsidP="00A4666A">
      <w:pPr>
        <w:ind w:firstLine="720"/>
        <w:jc w:val="both"/>
      </w:pPr>
      <w:r w:rsidRPr="007F1451">
        <w:rPr>
          <w:b/>
          <w:bCs/>
        </w:rPr>
        <w:t>(2) </w:t>
      </w:r>
      <w:r w:rsidRPr="00897E87">
        <w:t>Option II development:</w:t>
      </w:r>
    </w:p>
    <w:p w:rsidR="00897E87" w:rsidRPr="00897E87" w:rsidRDefault="00897E87" w:rsidP="00A4666A">
      <w:pPr>
        <w:ind w:left="720" w:firstLine="720"/>
        <w:jc w:val="both"/>
      </w:pPr>
      <w:r w:rsidRPr="007F1451">
        <w:rPr>
          <w:b/>
          <w:bCs/>
        </w:rPr>
        <w:t>(a) </w:t>
      </w:r>
      <w:r w:rsidRPr="00897E87">
        <w:t>Usual noncommercial recreational facilities.</w:t>
      </w:r>
    </w:p>
    <w:p w:rsidR="00897E87" w:rsidRPr="00897E87" w:rsidRDefault="00897E87" w:rsidP="00A4666A">
      <w:pPr>
        <w:ind w:left="1440"/>
        <w:jc w:val="both"/>
      </w:pPr>
      <w:r w:rsidRPr="007F1451">
        <w:rPr>
          <w:b/>
          <w:bCs/>
        </w:rPr>
        <w:t>(b) </w:t>
      </w:r>
      <w:r w:rsidRPr="00897E87">
        <w:t>Boats on trailers, motor homes and campers, to be parked or stored only for 30 days or more, and shall be located in a designated storage lot only as part of and on-site of the development. Should the proposed development consist of a number of development stages, the Planning Board may require that acreage proportionate in size to the remote storage lot and/or development stage being considered for final approval be set aside simultaneously with the granting of final approval for that particular stage, even though these lands may be located in a different section of the overall development. If parked or stored in a storage lot, such trailers/campers shall not be located forward of the front facade of the structure. The dimensions of boats on trailers, motor homes and campers shall not be counted in determining total building coverage, and they shall not be used for temporary or permanent living quarters for five days or more while situated on the lot.</w:t>
      </w:r>
    </w:p>
    <w:p w:rsidR="00897E87" w:rsidRPr="00897E87" w:rsidRDefault="00897E87" w:rsidP="00A4666A">
      <w:pPr>
        <w:ind w:left="1440"/>
        <w:jc w:val="both"/>
      </w:pPr>
      <w:r w:rsidRPr="007F1451">
        <w:rPr>
          <w:b/>
          <w:bCs/>
        </w:rPr>
        <w:t>(c)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w:t>
      </w:r>
    </w:p>
    <w:p w:rsidR="00897E87" w:rsidRPr="00897E87" w:rsidRDefault="00897E87" w:rsidP="00A4666A">
      <w:pPr>
        <w:ind w:left="1440"/>
        <w:jc w:val="both"/>
      </w:pPr>
      <w:r w:rsidRPr="007F1451">
        <w:rPr>
          <w:b/>
          <w:bCs/>
        </w:rPr>
        <w:t>(d) </w:t>
      </w:r>
      <w:r w:rsidRPr="00897E87">
        <w:t>Public utility lines for the transportation, distribution, or control of water, electricity, gas, oil, steam, CATV and telephone communications, and their supporting members, other than buildings or structures, shall not be required to be located on a lot, nor shall this chapter be interpreted as to prohibit the use of a property in any zone for the above uses. All public utility lines shall be located in the utility strip if paralleling the street and shall be installed underground as practical as possible.</w:t>
      </w:r>
    </w:p>
    <w:p w:rsidR="00897E87" w:rsidRPr="00897E87" w:rsidRDefault="00897E87" w:rsidP="00A4666A">
      <w:pPr>
        <w:ind w:left="1440"/>
        <w:jc w:val="both"/>
      </w:pPr>
      <w:r w:rsidRPr="007F1451">
        <w:rPr>
          <w:b/>
          <w:bCs/>
        </w:rPr>
        <w:t>(e) </w:t>
      </w:r>
      <w:r w:rsidRPr="00897E87">
        <w:t>Off-street parking and private garages (see § </w:t>
      </w:r>
      <w:r w:rsidRPr="007F1451">
        <w:rPr>
          <w:b/>
          <w:bCs/>
        </w:rPr>
        <w:t>276-35</w:t>
      </w:r>
      <w:r w:rsidRPr="00897E87">
        <w:t>, Off-street parking, loading areas and driveways). Detached or separate garages to the principal structure shall require the front of the garage to be set back a minimum of 20 feet from the front facade of the principal structure, on the same lot/parcel. Should the proposed development consist of a number of off-street parking areas, detached garages and/or development stages, the Planning Board may require that acreage proportionate in size to the stage being considered for final approval be set aside simultaneously with the granting of final approval for that particular stage, even though these lands may be located in a different section of the overall development.</w:t>
      </w:r>
    </w:p>
    <w:p w:rsidR="00897E87" w:rsidRPr="00897E87" w:rsidRDefault="00897E87" w:rsidP="00A4666A">
      <w:pPr>
        <w:ind w:left="1440"/>
        <w:jc w:val="both"/>
      </w:pPr>
      <w:r w:rsidRPr="007F1451">
        <w:rPr>
          <w:b/>
          <w:bCs/>
        </w:rPr>
        <w:t>(f) </w:t>
      </w:r>
      <w:r w:rsidRPr="00897E87">
        <w:t>Refuse and recycling areas. Adequate trash and garbage pickup stations shall be provided within a totally enclosed container located in a manner to be obscured from view from parking areas, streets and adjacent residential uses by a fence, wall, planting or combination of all three. At least one recycling area shall be provided in accordance with the provisions of § </w:t>
      </w:r>
      <w:r w:rsidRPr="007F1451">
        <w:rPr>
          <w:b/>
          <w:bCs/>
        </w:rPr>
        <w:t>276-48</w:t>
      </w:r>
      <w:r w:rsidRPr="00897E87">
        <w:t>. Recycling, trash and garbage loading and unloading areas shall take place on site but not in the public/street right-of-way. See § </w:t>
      </w:r>
      <w:r w:rsidRPr="007F1451">
        <w:rPr>
          <w:b/>
          <w:bCs/>
        </w:rPr>
        <w:t>276-44</w:t>
      </w:r>
      <w:r w:rsidRPr="00897E87">
        <w:t> for additional standards.</w:t>
      </w:r>
    </w:p>
    <w:p w:rsidR="00897E87" w:rsidRPr="00897E87" w:rsidRDefault="00897E87" w:rsidP="00A4666A">
      <w:pPr>
        <w:ind w:left="720" w:firstLine="720"/>
        <w:jc w:val="both"/>
      </w:pPr>
      <w:r w:rsidRPr="007F1451">
        <w:rPr>
          <w:b/>
          <w:bCs/>
        </w:rPr>
        <w:t>(g) </w:t>
      </w:r>
      <w:r w:rsidRPr="00897E87">
        <w:t>Fences and walls (see § </w:t>
      </w:r>
      <w:r w:rsidRPr="007F1451">
        <w:rPr>
          <w:b/>
          <w:bCs/>
        </w:rPr>
        <w:t>276-30</w:t>
      </w:r>
      <w:r w:rsidRPr="00897E87">
        <w:t>, Fences, walls and sight triangles).</w:t>
      </w:r>
    </w:p>
    <w:p w:rsidR="00897E87" w:rsidRPr="00897E87" w:rsidRDefault="00897E87" w:rsidP="00A4666A">
      <w:pPr>
        <w:ind w:left="1440"/>
        <w:jc w:val="both"/>
      </w:pPr>
      <w:r w:rsidRPr="007F1451">
        <w:rPr>
          <w:b/>
          <w:bCs/>
        </w:rPr>
        <w:t>(h) </w:t>
      </w:r>
      <w:r w:rsidRPr="00897E87">
        <w:t>Private residential sheds for the storage of objects by the residents of the property, each not exceeding 15 feet in height from grade/ground elevation, and altogether not exceeding 150 square feet in gross floor area. All residential sheds must be anchored in accordance with § </w:t>
      </w:r>
      <w:r w:rsidRPr="007F1451">
        <w:rPr>
          <w:b/>
          <w:bCs/>
        </w:rPr>
        <w:t>276-51B(6)(a)</w:t>
      </w:r>
      <w:r w:rsidRPr="00897E87">
        <w:t> to prevent flotation, collapse, or lateral movement of the structure. Private residential sheds may not encroach into the front yard required for the residential use in the zoning district in which it is located.</w:t>
      </w:r>
    </w:p>
    <w:p w:rsidR="00897E87" w:rsidRPr="00897E87" w:rsidRDefault="00897E87" w:rsidP="00A4666A">
      <w:pPr>
        <w:ind w:left="720" w:firstLine="720"/>
        <w:jc w:val="both"/>
      </w:pPr>
      <w:r w:rsidRPr="007F1451">
        <w:rPr>
          <w:b/>
          <w:bCs/>
        </w:rPr>
        <w:t>(</w:t>
      </w:r>
      <w:proofErr w:type="spellStart"/>
      <w:r w:rsidRPr="007F1451">
        <w:rPr>
          <w:b/>
          <w:bCs/>
        </w:rPr>
        <w:t>i</w:t>
      </w:r>
      <w:proofErr w:type="spellEnd"/>
      <w:r w:rsidRPr="007F1451">
        <w:rPr>
          <w:b/>
          <w:bCs/>
        </w:rPr>
        <w:t>) </w:t>
      </w:r>
      <w:r w:rsidRPr="00897E87">
        <w:t>Signs (see § </w:t>
      </w:r>
      <w:r w:rsidRPr="007F1451">
        <w:rPr>
          <w:b/>
          <w:bCs/>
        </w:rPr>
        <w:t>276-40</w:t>
      </w:r>
      <w:r w:rsidRPr="00897E87">
        <w:t>, requirements for signs).</w:t>
      </w:r>
    </w:p>
    <w:p w:rsidR="00897E87" w:rsidRPr="00897E87" w:rsidRDefault="00897E87" w:rsidP="00A4666A">
      <w:pPr>
        <w:ind w:left="1440"/>
        <w:jc w:val="both"/>
      </w:pPr>
      <w:r w:rsidRPr="007F1451">
        <w:rPr>
          <w:b/>
          <w:bCs/>
        </w:rPr>
        <w:t>(j)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897E87" w:rsidRPr="00897E87" w:rsidRDefault="00897E87" w:rsidP="00A4666A">
      <w:pPr>
        <w:ind w:left="720" w:firstLine="720"/>
        <w:jc w:val="both"/>
      </w:pPr>
      <w:r w:rsidRPr="007F1451">
        <w:rPr>
          <w:b/>
          <w:bCs/>
        </w:rPr>
        <w:t>(k) </w:t>
      </w:r>
      <w:r w:rsidRPr="00897E87">
        <w:t>Solar energy systems (see Article </w:t>
      </w:r>
      <w:r w:rsidRPr="007F1451">
        <w:rPr>
          <w:b/>
          <w:bCs/>
        </w:rPr>
        <w:t>XII</w:t>
      </w:r>
      <w:r w:rsidRPr="00897E87">
        <w:t>).</w:t>
      </w:r>
    </w:p>
    <w:p w:rsidR="00897E87" w:rsidRPr="00897E87" w:rsidRDefault="00897E87" w:rsidP="00897E87">
      <w:pPr>
        <w:jc w:val="both"/>
      </w:pPr>
      <w:r w:rsidRPr="007F1451">
        <w:rPr>
          <w:b/>
          <w:bCs/>
        </w:rPr>
        <w:t>C. </w:t>
      </w:r>
      <w:r w:rsidRPr="00897E87">
        <w:t>Maximum building height.</w:t>
      </w:r>
    </w:p>
    <w:p w:rsidR="00897E87" w:rsidRPr="00897E87" w:rsidRDefault="00897E87" w:rsidP="00A4666A">
      <w:pPr>
        <w:ind w:left="720"/>
        <w:jc w:val="both"/>
      </w:pPr>
      <w:r w:rsidRPr="007F1451">
        <w:rPr>
          <w:b/>
          <w:bCs/>
        </w:rPr>
        <w:t>(1) </w:t>
      </w:r>
      <w:r w:rsidRPr="00897E87">
        <w:t xml:space="preserve">Option I, detached single-family home construction; maximum building height. No building height shall exceed 36 feet in height from the base flood elevation (BFE) or three </w:t>
      </w:r>
      <w:proofErr w:type="gramStart"/>
      <w:r w:rsidRPr="00897E87">
        <w:t>stories,</w:t>
      </w:r>
      <w:proofErr w:type="gramEnd"/>
      <w:r w:rsidRPr="00897E87">
        <w:t xml:space="preserve"> whichever is less, except as follows:</w:t>
      </w:r>
    </w:p>
    <w:p w:rsidR="00897E87" w:rsidRPr="00897E87" w:rsidRDefault="00897E87" w:rsidP="00A4666A">
      <w:pPr>
        <w:ind w:left="720" w:firstLine="720"/>
        <w:jc w:val="both"/>
      </w:pPr>
      <w:r w:rsidRPr="007F1451">
        <w:rPr>
          <w:b/>
          <w:bCs/>
        </w:rPr>
        <w:t>(a) </w:t>
      </w:r>
      <w:r w:rsidRPr="00897E87">
        <w:t>Height limits.</w:t>
      </w:r>
    </w:p>
    <w:p w:rsidR="00897E87" w:rsidRPr="00897E87" w:rsidRDefault="00897E87" w:rsidP="00A4666A">
      <w:pPr>
        <w:ind w:left="2160"/>
        <w:jc w:val="both"/>
      </w:pPr>
      <w:r w:rsidRPr="007F1451">
        <w:rPr>
          <w:b/>
          <w:bCs/>
        </w:rPr>
        <w:t>[1] </w:t>
      </w:r>
      <w:r w:rsidRPr="00897E87">
        <w:t>The following structures may be erected above the heights prescribed by this section, but in no case shall the height of any of these appurtenances exceed a height equal to 10% more than the maximum height permitted for the particular use in this zoning district:</w:t>
      </w:r>
    </w:p>
    <w:p w:rsidR="00897E87" w:rsidRPr="00897E87" w:rsidRDefault="00897E87" w:rsidP="00A4666A">
      <w:pPr>
        <w:ind w:left="2880"/>
        <w:jc w:val="both"/>
      </w:pPr>
      <w:r w:rsidRPr="007F1451">
        <w:rPr>
          <w:b/>
          <w:bCs/>
        </w:rPr>
        <w:t>[a] </w:t>
      </w:r>
      <w:r w:rsidRPr="00897E87">
        <w:t xml:space="preserve">Mechanical rooms and other roof structures for the housing of stairways, tanks, ventilating fans, HVAC equipment or similar equipment required </w:t>
      </w:r>
      <w:proofErr w:type="gramStart"/>
      <w:r w:rsidRPr="00897E87">
        <w:t>to operate and maintain</w:t>
      </w:r>
      <w:proofErr w:type="gramEnd"/>
      <w:r w:rsidRPr="00897E87">
        <w:t xml:space="preserve"> the building.</w:t>
      </w:r>
    </w:p>
    <w:p w:rsidR="00897E87" w:rsidRPr="00897E87" w:rsidRDefault="00897E87" w:rsidP="00A4666A">
      <w:pPr>
        <w:ind w:left="2160" w:firstLine="720"/>
        <w:jc w:val="both"/>
      </w:pPr>
      <w:r w:rsidRPr="007F1451">
        <w:rPr>
          <w:b/>
          <w:bCs/>
        </w:rPr>
        <w:t>[b] </w:t>
      </w:r>
      <w:r w:rsidRPr="00897E87">
        <w:t>Skylights, spires, cupolas, flagpoles, chimneys or similar structures.</w:t>
      </w:r>
    </w:p>
    <w:p w:rsidR="00897E87" w:rsidRPr="00897E87" w:rsidRDefault="00897E87" w:rsidP="00A4666A">
      <w:pPr>
        <w:ind w:left="2880"/>
        <w:jc w:val="both"/>
      </w:pPr>
      <w:r w:rsidRPr="007F1451">
        <w:rPr>
          <w:b/>
          <w:bCs/>
        </w:rPr>
        <w:t>[c] </w:t>
      </w:r>
      <w:r w:rsidRPr="00897E87">
        <w:t>Safety enclosures of rooftop areas used for sundecks and other recreational purposes.</w:t>
      </w:r>
    </w:p>
    <w:p w:rsidR="00897E87" w:rsidRPr="00897E87" w:rsidRDefault="00897E87" w:rsidP="00A4666A">
      <w:pPr>
        <w:ind w:left="2160"/>
        <w:jc w:val="both"/>
      </w:pPr>
      <w:r w:rsidRPr="007F1451">
        <w:rPr>
          <w:b/>
          <w:bCs/>
        </w:rPr>
        <w:t>[2] </w:t>
      </w:r>
      <w:r w:rsidRPr="00897E87">
        <w:t>Cellular telephone antennas and/or associated equipment are expressly excluded from this provision.</w:t>
      </w:r>
    </w:p>
    <w:p w:rsidR="00897E87" w:rsidRPr="00897E87" w:rsidRDefault="00897E87" w:rsidP="00A4666A">
      <w:pPr>
        <w:ind w:left="720"/>
        <w:jc w:val="both"/>
      </w:pPr>
      <w:r w:rsidRPr="007F1451">
        <w:rPr>
          <w:b/>
          <w:bCs/>
        </w:rPr>
        <w:t>(2) </w:t>
      </w:r>
      <w:r w:rsidRPr="00897E87">
        <w:t xml:space="preserve">Option II. No building height shall exceed 65 feet in height from the base flood elevation (BFE) or six </w:t>
      </w:r>
      <w:proofErr w:type="gramStart"/>
      <w:r w:rsidRPr="00897E87">
        <w:t>stories,</w:t>
      </w:r>
      <w:proofErr w:type="gramEnd"/>
      <w:r w:rsidRPr="00897E87">
        <w:t xml:space="preserve"> whichever is less, except as follows:</w:t>
      </w:r>
    </w:p>
    <w:p w:rsidR="00897E87" w:rsidRPr="00897E87" w:rsidRDefault="00897E87" w:rsidP="00A4666A">
      <w:pPr>
        <w:ind w:left="720" w:firstLine="720"/>
        <w:jc w:val="both"/>
      </w:pPr>
      <w:r w:rsidRPr="007F1451">
        <w:rPr>
          <w:b/>
          <w:bCs/>
        </w:rPr>
        <w:t>(a) </w:t>
      </w:r>
      <w:r w:rsidRPr="00897E87">
        <w:t>Height limits.</w:t>
      </w:r>
    </w:p>
    <w:p w:rsidR="00897E87" w:rsidRPr="00897E87" w:rsidRDefault="00897E87" w:rsidP="00A4666A">
      <w:pPr>
        <w:ind w:left="2160"/>
        <w:jc w:val="both"/>
      </w:pPr>
      <w:r w:rsidRPr="007F1451">
        <w:rPr>
          <w:b/>
          <w:bCs/>
        </w:rPr>
        <w:t>[1] </w:t>
      </w:r>
      <w:r w:rsidRPr="00897E87">
        <w:t>The following structures may be erected above the heights prescribed by this chapter, but in no case shall the height of any of these appurtenances exceed a height equal to 10% more than the maximum height permitted for the particular use in this zoning district:</w:t>
      </w:r>
    </w:p>
    <w:p w:rsidR="00897E87" w:rsidRPr="00897E87" w:rsidRDefault="00897E87" w:rsidP="00A4666A">
      <w:pPr>
        <w:ind w:left="2880"/>
        <w:jc w:val="both"/>
      </w:pPr>
      <w:r w:rsidRPr="007F1451">
        <w:rPr>
          <w:b/>
          <w:bCs/>
        </w:rPr>
        <w:t>[a] </w:t>
      </w:r>
      <w:r w:rsidRPr="00897E87">
        <w:t xml:space="preserve">Mechanical rooms and other roof structures for the housing of stairways, tanks, ventilating fans, HVAC equipment or similar equipment required </w:t>
      </w:r>
      <w:proofErr w:type="gramStart"/>
      <w:r w:rsidRPr="00897E87">
        <w:t>to operate and maintain</w:t>
      </w:r>
      <w:proofErr w:type="gramEnd"/>
      <w:r w:rsidRPr="00897E87">
        <w:t xml:space="preserve"> the building.</w:t>
      </w:r>
    </w:p>
    <w:p w:rsidR="00897E87" w:rsidRPr="00897E87" w:rsidRDefault="00897E87" w:rsidP="00A4666A">
      <w:pPr>
        <w:ind w:left="2160" w:firstLine="720"/>
        <w:jc w:val="both"/>
      </w:pPr>
      <w:r w:rsidRPr="007F1451">
        <w:rPr>
          <w:b/>
          <w:bCs/>
        </w:rPr>
        <w:t>[b] </w:t>
      </w:r>
      <w:r w:rsidRPr="00897E87">
        <w:t>Skylights, spires, cupolas, flagpoles, chimneys or similar structures.</w:t>
      </w:r>
    </w:p>
    <w:p w:rsidR="00897E87" w:rsidRPr="00897E87" w:rsidRDefault="00897E87" w:rsidP="00A4666A">
      <w:pPr>
        <w:ind w:left="2880"/>
        <w:jc w:val="both"/>
      </w:pPr>
      <w:r w:rsidRPr="007F1451">
        <w:rPr>
          <w:b/>
          <w:bCs/>
        </w:rPr>
        <w:t>[c] </w:t>
      </w:r>
      <w:r w:rsidRPr="00897E87">
        <w:t>Safety enclosures of rooftop areas used for sundecks and other recreational purposes.</w:t>
      </w:r>
    </w:p>
    <w:p w:rsidR="00897E87" w:rsidRPr="00897E87" w:rsidRDefault="00897E87" w:rsidP="00A4666A">
      <w:pPr>
        <w:ind w:left="2160"/>
        <w:jc w:val="both"/>
      </w:pPr>
      <w:r w:rsidRPr="007F1451">
        <w:rPr>
          <w:b/>
          <w:bCs/>
        </w:rPr>
        <w:t>[2] </w:t>
      </w:r>
      <w:r w:rsidRPr="00897E87">
        <w:t>Cellular telephone antennas and/or associated equipment are expressly excluded from this provision.</w:t>
      </w:r>
    </w:p>
    <w:p w:rsidR="00897E87" w:rsidRPr="00897E87" w:rsidRDefault="00897E87" w:rsidP="00897E87">
      <w:pPr>
        <w:jc w:val="both"/>
      </w:pPr>
      <w:r w:rsidRPr="007F1451">
        <w:rPr>
          <w:b/>
          <w:bCs/>
        </w:rPr>
        <w:t>D. </w:t>
      </w:r>
      <w:r w:rsidRPr="00897E87">
        <w:t>Area and yard requirements.</w:t>
      </w:r>
    </w:p>
    <w:tbl>
      <w:tblPr>
        <w:tblW w:w="10020" w:type="dxa"/>
        <w:tblInd w:w="15" w:type="dxa"/>
        <w:tblCellMar>
          <w:top w:w="15" w:type="dxa"/>
          <w:left w:w="15" w:type="dxa"/>
          <w:bottom w:w="15" w:type="dxa"/>
          <w:right w:w="15" w:type="dxa"/>
        </w:tblCellMar>
        <w:tblLook w:val="04A0"/>
      </w:tblPr>
      <w:tblGrid>
        <w:gridCol w:w="140"/>
        <w:gridCol w:w="277"/>
        <w:gridCol w:w="4407"/>
        <w:gridCol w:w="1519"/>
        <w:gridCol w:w="3677"/>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Option I</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Option II</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7,500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19.445 acres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75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75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number of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number of units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96</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apartment size (including balconies and common interior areas)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1,800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1,2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distance from property line to building: 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r w:rsidRPr="00897E87">
              <w:rPr>
                <w:vertAlign w:val="superscript"/>
              </w:rPr>
              <w:t>1, 2, 3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distance from property line to building: 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r w:rsidRPr="00897E87">
              <w:rPr>
                <w:vertAlign w:val="superscript"/>
              </w:rPr>
              <w:t>1, 2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distance from property line to building: 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 of principal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impervious lot coverage (all buildings and impermeable surfaces)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Existing stairs and porches may be replaced with identical stairs and porches regardless of the setback requirements of the district in which the subject property is located. For new construction/reconstruction of open porches, stairs and/or steps, they must meet applicable zoning requirements and shall require a zoning and/or construction permit as applicable, in order to permit construction in this regard.</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Eaves, cornices or overhangs more than 10 feet above lot grade may project into yard setback areas a maximum of 12 inches. In order to create an aesthetically pleasing building facade along the side of a building which fronts a street, bay windows or other architectural detailing more than 10 feet above lot grade may extend into the front yard setback a maximum of 12 inches.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3</w:t>
            </w: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For renovations and/or additions to existing structures only, open porches, stairs and/or steps providing access to the first floor only shall be permitted to extend an additional three feet into the required front yard setback distance but must be set back a distance of four feet from all street and property lines. For new construction/reconstruction of open porches, stairs and/or steps, they must meet applicable zoning requirements and shall require a zoning and/or construction permit, as applicable, in order to permit construction in this regard.</w:t>
            </w:r>
          </w:p>
        </w:tc>
      </w:tr>
    </w:tbl>
    <w:p w:rsidR="00897E87" w:rsidRPr="00897E87" w:rsidRDefault="00897E87" w:rsidP="00897E87">
      <w:pPr>
        <w:jc w:val="both"/>
      </w:pPr>
      <w:r w:rsidRPr="007F1451">
        <w:rPr>
          <w:b/>
          <w:bCs/>
        </w:rPr>
        <w:t>E. </w:t>
      </w:r>
      <w:r w:rsidRPr="00897E87">
        <w:t>Minimum off-street parking. Each individual use shall provide parking spaces according to the following minimum provisions:</w:t>
      </w:r>
    </w:p>
    <w:p w:rsidR="00897E87" w:rsidRPr="00897E87" w:rsidRDefault="00897E87" w:rsidP="00DC201B">
      <w:pPr>
        <w:ind w:firstLine="720"/>
        <w:jc w:val="both"/>
      </w:pPr>
      <w:r w:rsidRPr="007F1451">
        <w:rPr>
          <w:b/>
          <w:bCs/>
        </w:rPr>
        <w:t>(1) </w:t>
      </w:r>
      <w:r w:rsidRPr="00897E87">
        <w:t>Option I, detached single-family home construction:</w:t>
      </w:r>
    </w:p>
    <w:p w:rsidR="00897E87" w:rsidRPr="00897E87" w:rsidRDefault="00897E87" w:rsidP="00DC201B">
      <w:pPr>
        <w:ind w:left="1440"/>
        <w:jc w:val="both"/>
      </w:pPr>
      <w:r w:rsidRPr="007F1451">
        <w:rPr>
          <w:b/>
          <w:bCs/>
        </w:rPr>
        <w:t>(a) </w:t>
      </w:r>
      <w:r w:rsidRPr="00897E87">
        <w:t>Detached single-family dwelling units shall provide parking spaces in accordance with the standards established by the New Jersey Residential Site Improvement Standards (RSIS) (N.J.S.A. 5:21-1 et seq.). RSIS standards include parking requirements for residential uses based on unit (bedroom) size. If the applicant does not specify the number of bedrooms per dwelling unit, then each dwelling unit shall be subject to the RSIS parking space requirements for a four-bedroom dwelling unit.</w:t>
      </w:r>
    </w:p>
    <w:p w:rsidR="00897E87" w:rsidRPr="00897E87" w:rsidRDefault="00897E87" w:rsidP="00DC201B">
      <w:pPr>
        <w:ind w:left="1440"/>
        <w:jc w:val="both"/>
      </w:pPr>
      <w:r w:rsidRPr="007F1451">
        <w:rPr>
          <w:b/>
          <w:bCs/>
        </w:rPr>
        <w:t>(b) </w:t>
      </w:r>
      <w:r w:rsidRPr="00897E87">
        <w:t>Detached single-family dwelling units are permissible to have stacked parking, where motor vehicles are parked one in front of the other and require, when fully utilized, the moving of one vehicle to allow the removal of another, is prohibited, except in the instance of residential units where two spaces are provided for a particular dwelling unit. Stacked parking is not permitted within an enclosed garage where vehicles must exit the site by backing out into the street. A car may be stacked in front of the garage if there is a minimum of 20 feet from the garage to the property line.</w:t>
      </w:r>
    </w:p>
    <w:p w:rsidR="00897E87" w:rsidRPr="00897E87" w:rsidRDefault="00897E87" w:rsidP="00DC201B">
      <w:pPr>
        <w:ind w:left="1440"/>
        <w:jc w:val="both"/>
      </w:pPr>
      <w:r w:rsidRPr="007F1451">
        <w:rPr>
          <w:b/>
          <w:bCs/>
        </w:rPr>
        <w:t>(c) </w:t>
      </w:r>
      <w:r w:rsidRPr="00897E87">
        <w:t>See § </w:t>
      </w:r>
      <w:r w:rsidRPr="007F1451">
        <w:rPr>
          <w:b/>
          <w:bCs/>
        </w:rPr>
        <w:t>276-35</w:t>
      </w:r>
      <w:r w:rsidRPr="00897E87">
        <w:t> (Off-street parking, loading areas and driveways) for additional standards.</w:t>
      </w:r>
    </w:p>
    <w:p w:rsidR="00897E87" w:rsidRPr="00897E87" w:rsidRDefault="00897E87" w:rsidP="00DC201B">
      <w:pPr>
        <w:ind w:left="720"/>
        <w:jc w:val="both"/>
      </w:pPr>
      <w:r w:rsidRPr="007F1451">
        <w:rPr>
          <w:b/>
          <w:bCs/>
        </w:rPr>
        <w:t>(2) </w:t>
      </w:r>
      <w:r w:rsidRPr="00897E87">
        <w:t>Option II. Minimum parking: 2.5 spaces per unit. See § </w:t>
      </w:r>
      <w:r w:rsidRPr="007F1451">
        <w:rPr>
          <w:b/>
          <w:bCs/>
        </w:rPr>
        <w:t>276-35</w:t>
      </w:r>
      <w:r w:rsidRPr="00897E87">
        <w:t> (Off-street parking, loading areas and driveways) for additional standards.</w:t>
      </w:r>
    </w:p>
    <w:p w:rsidR="00897E87" w:rsidRPr="00897E87" w:rsidRDefault="00897E87" w:rsidP="00897E87">
      <w:pPr>
        <w:jc w:val="both"/>
      </w:pPr>
      <w:r w:rsidRPr="007F1451">
        <w:rPr>
          <w:b/>
          <w:bCs/>
        </w:rPr>
        <w:t>F. </w:t>
      </w:r>
      <w:r w:rsidRPr="00897E87">
        <w:t>Signs.</w:t>
      </w:r>
    </w:p>
    <w:p w:rsidR="00897E87" w:rsidRPr="00897E87" w:rsidRDefault="00897E87" w:rsidP="00DC201B">
      <w:pPr>
        <w:ind w:firstLine="720"/>
        <w:jc w:val="both"/>
      </w:pPr>
      <w:r w:rsidRPr="007F1451">
        <w:rPr>
          <w:b/>
          <w:bCs/>
        </w:rPr>
        <w:t>(1) </w:t>
      </w:r>
      <w:r w:rsidRPr="00897E87">
        <w:t>Option I, detached single-family home construction:</w:t>
      </w:r>
    </w:p>
    <w:p w:rsidR="00897E87" w:rsidRPr="00897E87" w:rsidRDefault="00897E87" w:rsidP="00DC201B">
      <w:pPr>
        <w:ind w:left="1440"/>
        <w:jc w:val="both"/>
      </w:pPr>
      <w:r w:rsidRPr="007F1451">
        <w:rPr>
          <w:b/>
          <w:bCs/>
        </w:rPr>
        <w:t>(a) </w:t>
      </w:r>
      <w:r w:rsidRPr="00897E87">
        <w:t>Residential dwelling units: only information and direction signs as defined in § </w:t>
      </w:r>
      <w:r w:rsidRPr="007F1451">
        <w:rPr>
          <w:b/>
          <w:bCs/>
        </w:rPr>
        <w:t>276-40A(5)</w:t>
      </w:r>
      <w:r w:rsidRPr="00897E87">
        <w:t>(requirements for signs).</w:t>
      </w:r>
    </w:p>
    <w:p w:rsidR="00897E87" w:rsidRPr="00897E87" w:rsidRDefault="00897E87" w:rsidP="00DC201B">
      <w:pPr>
        <w:ind w:left="720" w:firstLine="720"/>
        <w:jc w:val="both"/>
      </w:pPr>
      <w:r w:rsidRPr="007F1451">
        <w:rPr>
          <w:b/>
          <w:bCs/>
        </w:rPr>
        <w:t>(b) </w:t>
      </w:r>
      <w:r w:rsidRPr="00897E87">
        <w:t>See § </w:t>
      </w:r>
      <w:r w:rsidRPr="007F1451">
        <w:rPr>
          <w:b/>
          <w:bCs/>
        </w:rPr>
        <w:t>276-40</w:t>
      </w:r>
      <w:r w:rsidRPr="00897E87">
        <w:t> (requirements for signs) for additional standards.</w:t>
      </w:r>
    </w:p>
    <w:p w:rsidR="00897E87" w:rsidRPr="00897E87" w:rsidRDefault="00897E87" w:rsidP="00DC201B">
      <w:pPr>
        <w:ind w:firstLine="720"/>
        <w:jc w:val="both"/>
      </w:pPr>
      <w:r w:rsidRPr="007F1451">
        <w:rPr>
          <w:b/>
          <w:bCs/>
        </w:rPr>
        <w:t>(2) </w:t>
      </w:r>
      <w:r w:rsidRPr="00897E87">
        <w:t>Option II:</w:t>
      </w:r>
    </w:p>
    <w:p w:rsidR="00897E87" w:rsidRPr="00897E87" w:rsidRDefault="00897E87" w:rsidP="00DC201B">
      <w:pPr>
        <w:ind w:left="1440"/>
        <w:jc w:val="both"/>
      </w:pPr>
      <w:r w:rsidRPr="007F1451">
        <w:rPr>
          <w:b/>
          <w:bCs/>
        </w:rPr>
        <w:t>(a) </w:t>
      </w:r>
      <w:r w:rsidRPr="00897E87">
        <w:t>The development may have one sign along each public street which the tract abuts. Such signs shall not exceed 10 feet in height, shall be set back from the street right-of-way and driveways at least 10 feet, shall be set back from any property line a minimum of 50 feet, shall not exceed an area of 25 square feet and shall be used to display the development's name.</w:t>
      </w:r>
    </w:p>
    <w:p w:rsidR="00897E87" w:rsidRPr="00897E87" w:rsidRDefault="00897E87" w:rsidP="00DC201B">
      <w:pPr>
        <w:ind w:left="720" w:firstLine="720"/>
        <w:jc w:val="both"/>
      </w:pPr>
      <w:r w:rsidRPr="007F1451">
        <w:rPr>
          <w:b/>
          <w:bCs/>
        </w:rPr>
        <w:t>(b) </w:t>
      </w:r>
      <w:r w:rsidRPr="00897E87">
        <w:t>See § </w:t>
      </w:r>
      <w:r w:rsidRPr="007F1451">
        <w:rPr>
          <w:b/>
          <w:bCs/>
        </w:rPr>
        <w:t>276-40</w:t>
      </w:r>
      <w:r w:rsidRPr="00897E87">
        <w:t> for additional standards.</w:t>
      </w:r>
    </w:p>
    <w:p w:rsidR="00897E87" w:rsidRPr="00897E87" w:rsidRDefault="00897E87" w:rsidP="00897E87">
      <w:pPr>
        <w:jc w:val="both"/>
      </w:pPr>
      <w:r w:rsidRPr="007F1451">
        <w:rPr>
          <w:b/>
          <w:bCs/>
        </w:rPr>
        <w:t>G. </w:t>
      </w:r>
      <w:r w:rsidRPr="00897E87">
        <w:t>Additional requirements for Option II development.</w:t>
      </w:r>
    </w:p>
    <w:p w:rsidR="00897E87" w:rsidRPr="00897E87" w:rsidRDefault="00897E87" w:rsidP="00DC201B">
      <w:pPr>
        <w:ind w:left="720"/>
        <w:jc w:val="both"/>
      </w:pPr>
      <w:r w:rsidRPr="007F1451">
        <w:rPr>
          <w:b/>
          <w:bCs/>
        </w:rPr>
        <w:t>(1) </w:t>
      </w:r>
      <w:r w:rsidRPr="00897E87">
        <w:t>All portions of the tract not utilized by buildings or paved surfaces shall be landscaped, utilizing combinations such as landscaped fencing, shrubbery, lawn area, ground cover, rock formations, contours, existing foliage, and the planting of conifers and/or deciduous trees native to the area, in order to either maintain or reestablish the tone of the vegetation in the area and lessen the visual impact of the structures and paved areas.</w:t>
      </w:r>
    </w:p>
    <w:p w:rsidR="00897E87" w:rsidRPr="00897E87" w:rsidRDefault="00897E87" w:rsidP="00DC201B">
      <w:pPr>
        <w:ind w:left="720"/>
        <w:jc w:val="both"/>
      </w:pPr>
      <w:r w:rsidRPr="007F1451">
        <w:rPr>
          <w:b/>
          <w:bCs/>
        </w:rPr>
        <w:t>(2) </w:t>
      </w:r>
      <w:r w:rsidRPr="00897E87">
        <w:t>Adequate trash and garbage pickup stations shall be provided within a totally enclosed container located in a manner to be obscured from view from parking areas, streets and adjacent residential uses by a fence, wall, planting or combination of all three. At least one recycling area shall be provided. Recycling, trash and garbage loading and unloading areas shall take place on site but not in the public/street right-of-way.</w:t>
      </w:r>
    </w:p>
    <w:p w:rsidR="00897E87" w:rsidRPr="00897E87" w:rsidRDefault="00897E87" w:rsidP="00DC201B">
      <w:pPr>
        <w:ind w:left="1440"/>
        <w:jc w:val="both"/>
      </w:pPr>
      <w:r w:rsidRPr="007F1451">
        <w:rPr>
          <w:b/>
          <w:bCs/>
        </w:rPr>
        <w:t>(a) </w:t>
      </w:r>
      <w:r w:rsidRPr="00897E87">
        <w:t>There shall be included in any new development an indoor or outdoor recycling area for the collection and storage of residentially generated recyclable materials. The dimensions of the recycling area shall be sufficient to accommodate recycling bins or containers which are of adequate size and number and which are consistent with anticipated usage and with current methods of collection in the area in which the project is located. The dimensions of the recycling area and the bins or containers shall be determined in consultation with the City Recycling Coordinator and shall be consistent with the District Recycling Plan adopted pursuant to Section 3 of P.L. 1987, c. 102 (N.J.S.A. 13:1E-99.13).</w:t>
      </w:r>
    </w:p>
    <w:p w:rsidR="00897E87" w:rsidRPr="00897E87" w:rsidRDefault="00897E87" w:rsidP="00DC201B">
      <w:pPr>
        <w:ind w:left="1440"/>
        <w:jc w:val="both"/>
      </w:pPr>
      <w:r w:rsidRPr="007F1451">
        <w:rPr>
          <w:b/>
          <w:bCs/>
        </w:rPr>
        <w:t>(b) </w:t>
      </w:r>
      <w:r w:rsidRPr="00897E87">
        <w:t>The recycling area shall be conveniently located for the residential disposition of source-separated recyclable materials, preferably near, but clearly separated from, a refuse dumpster.</w:t>
      </w:r>
    </w:p>
    <w:p w:rsidR="00897E87" w:rsidRPr="00897E87" w:rsidRDefault="00897E87" w:rsidP="00DC201B">
      <w:pPr>
        <w:ind w:left="1440"/>
        <w:jc w:val="both"/>
      </w:pPr>
      <w:r w:rsidRPr="007F1451">
        <w:rPr>
          <w:b/>
          <w:bCs/>
        </w:rPr>
        <w:t>(c) </w:t>
      </w:r>
      <w:r w:rsidRPr="00897E87">
        <w:t>The recycling area shall be well lit and shall be safely and easily accessible by recycling personnel and vehicles. Collection vehicles shall be able to access the recycling area without interference from parked cars or other obstacles. Reasonable measures shall be taken to protect the recycling area and the bins or containers placed therein against theft of recyclable materials, bins or containers.</w:t>
      </w:r>
    </w:p>
    <w:p w:rsidR="00897E87" w:rsidRPr="00897E87" w:rsidRDefault="00897E87" w:rsidP="00DC201B">
      <w:pPr>
        <w:ind w:left="1440"/>
        <w:jc w:val="both"/>
      </w:pPr>
      <w:r w:rsidRPr="007F1451">
        <w:rPr>
          <w:b/>
          <w:bCs/>
        </w:rPr>
        <w:t>(d) </w:t>
      </w:r>
      <w:r w:rsidRPr="00897E87">
        <w:t>The recycling area or the bins or containers placed therein shall be designed so as to provide protection against adverse environmental conditions which might render the collected materials unmarketable. Any bins or containers which are used for the collection of recyclable paper or cardboard and which are located in an outdoor recycling area shall be equipped with a lid, or otherwise covered, so as to keep the paper or cardboard dry.</w:t>
      </w:r>
    </w:p>
    <w:p w:rsidR="00897E87" w:rsidRPr="00897E87" w:rsidRDefault="00897E87" w:rsidP="00DC201B">
      <w:pPr>
        <w:ind w:left="1440"/>
        <w:jc w:val="both"/>
      </w:pPr>
      <w:r w:rsidRPr="007F1451">
        <w:rPr>
          <w:b/>
          <w:bCs/>
        </w:rPr>
        <w:t>(e) </w:t>
      </w:r>
      <w:r w:rsidRPr="00897E87">
        <w:t>Signs clearly identifying the recycling area and the materials accepted therein shall be posted adjacent to all points of access to the recycling area. Individual bins or containers shall be equipped with signs indicating the materials to be placed therein.</w:t>
      </w:r>
    </w:p>
    <w:p w:rsidR="00897E87" w:rsidRPr="00897E87" w:rsidRDefault="00897E87" w:rsidP="00DC201B">
      <w:pPr>
        <w:ind w:left="1440"/>
        <w:jc w:val="both"/>
      </w:pPr>
      <w:r w:rsidRPr="007F1451">
        <w:rPr>
          <w:b/>
          <w:bCs/>
        </w:rPr>
        <w:t>(f) </w:t>
      </w:r>
      <w:r w:rsidRPr="00897E87">
        <w:t>Landscaping and/or fencing, at least six feet in height, shall be provided around any outdoor recycling area and shall be developed in an aesthetically pleasing manner.</w:t>
      </w:r>
    </w:p>
    <w:p w:rsidR="00897E87" w:rsidRPr="00DC201B" w:rsidRDefault="00897E87" w:rsidP="00DC201B">
      <w:pPr>
        <w:ind w:left="1440"/>
        <w:jc w:val="both"/>
      </w:pPr>
      <w:r w:rsidRPr="007F1451">
        <w:rPr>
          <w:b/>
          <w:bCs/>
        </w:rPr>
        <w:t>(g) </w:t>
      </w:r>
      <w:r w:rsidRPr="00897E87">
        <w:t>Recycling, trash and garbage loading and unloading areas shall be marked with yellow cross-striping pavement markings and marked with signage as "No Parking or Standing Zones" if adjacent to automobile traffic or parking areas.</w:t>
      </w:r>
    </w:p>
    <w:p w:rsidR="00897E87" w:rsidRPr="00897E87" w:rsidRDefault="00897E87" w:rsidP="00897E87">
      <w:pPr>
        <w:jc w:val="both"/>
        <w:rPr>
          <w:b/>
          <w:bCs/>
        </w:rPr>
      </w:pPr>
      <w:r w:rsidRPr="007F1451">
        <w:t>§ 276-18.1</w:t>
      </w:r>
      <w:r w:rsidRPr="007F1451">
        <w:rPr>
          <w:b/>
          <w:bCs/>
        </w:rPr>
        <w:t>RR-2 Resort Residential.</w:t>
      </w:r>
    </w:p>
    <w:p w:rsidR="00897E87" w:rsidRPr="00897E87" w:rsidRDefault="00897E87" w:rsidP="00897E87">
      <w:pPr>
        <w:jc w:val="both"/>
      </w:pPr>
      <w:r w:rsidRPr="007F1451">
        <w:rPr>
          <w:b/>
          <w:bCs/>
        </w:rPr>
        <w:t>A. </w:t>
      </w:r>
      <w:r w:rsidRPr="00897E87">
        <w:t>Purpose statement.</w:t>
      </w:r>
    </w:p>
    <w:p w:rsidR="00897E87" w:rsidRPr="00897E87" w:rsidRDefault="00897E87" w:rsidP="00DC201B">
      <w:pPr>
        <w:ind w:left="720"/>
        <w:jc w:val="both"/>
      </w:pPr>
      <w:r w:rsidRPr="007F1451">
        <w:rPr>
          <w:b/>
          <w:bCs/>
        </w:rPr>
        <w:t>(1)</w:t>
      </w:r>
      <w:r w:rsidR="00DC201B">
        <w:rPr>
          <w:b/>
          <w:bCs/>
        </w:rPr>
        <w:t xml:space="preserve"> </w:t>
      </w:r>
      <w:r w:rsidRPr="00897E87">
        <w:t>At the time the regulations for the Planned Commercial Development Zoning District were instituted, the land uses in this section of the City included a former waterfront bar/restaurant in need of renovation, a condominium complex under construction and vacant land. It was assumed that former PCD regulations would serve as a catalyst for the commercial redevelopment of this section of the City. At the time of the planning for the Master Plan, the Pointe at Moore's Inlet condominium project had been completed on the former site of the bar/restaurant, but construction on the referenced condominium complex had been abandoned. Therefore, there is no need for the Planned Commercial Development Zoning District. The RR-2 Zoning District was part of the former PCD Zoning District, and the RR-2 Zoning District regulations set forth herein reflect current development within the RR-2 Zoning District, with the intent that future development within the RR-2 Zoning District be consistent with and complementary to current development.</w:t>
      </w:r>
    </w:p>
    <w:p w:rsidR="00897E87" w:rsidRPr="00897E87" w:rsidRDefault="00897E87" w:rsidP="00DC201B">
      <w:pPr>
        <w:ind w:left="720"/>
        <w:jc w:val="both"/>
      </w:pPr>
      <w:r w:rsidRPr="007F1451">
        <w:rPr>
          <w:b/>
          <w:bCs/>
        </w:rPr>
        <w:t>(2) </w:t>
      </w:r>
      <w:r w:rsidRPr="00897E87">
        <w:t>The zone boundary lines for the RR-2 Zoning District are to be modified to reflect current parcel geometry.</w:t>
      </w:r>
    </w:p>
    <w:p w:rsidR="00897E87" w:rsidRPr="00897E87" w:rsidRDefault="00897E87" w:rsidP="00897E87">
      <w:pPr>
        <w:jc w:val="both"/>
      </w:pPr>
      <w:r w:rsidRPr="007F1451">
        <w:rPr>
          <w:b/>
          <w:bCs/>
        </w:rPr>
        <w:t>B. </w:t>
      </w:r>
      <w:r w:rsidRPr="00897E87">
        <w:t>Principal permitted uses on the land and in buildings:</w:t>
      </w:r>
    </w:p>
    <w:p w:rsidR="00897E87" w:rsidRPr="00897E87" w:rsidRDefault="00897E87" w:rsidP="00DC201B">
      <w:pPr>
        <w:ind w:firstLine="720"/>
        <w:jc w:val="both"/>
      </w:pPr>
      <w:r w:rsidRPr="007F1451">
        <w:rPr>
          <w:b/>
          <w:bCs/>
        </w:rPr>
        <w:t>(1) </w:t>
      </w:r>
      <w:r w:rsidRPr="00897E87">
        <w:t>Apartments (see § </w:t>
      </w:r>
      <w:r w:rsidRPr="007F1451">
        <w:rPr>
          <w:b/>
          <w:bCs/>
        </w:rPr>
        <w:t>276-48</w:t>
      </w:r>
      <w:r w:rsidRPr="00897E87">
        <w:t> for additional standards).</w:t>
      </w:r>
    </w:p>
    <w:p w:rsidR="00897E87" w:rsidRPr="00897E87" w:rsidRDefault="00897E87" w:rsidP="00DC201B">
      <w:pPr>
        <w:ind w:firstLine="720"/>
        <w:jc w:val="both"/>
      </w:pPr>
      <w:r w:rsidRPr="007F1451">
        <w:rPr>
          <w:b/>
          <w:bCs/>
        </w:rPr>
        <w:t>(2) </w:t>
      </w:r>
      <w:r w:rsidRPr="00897E87">
        <w:t xml:space="preserve">Nonresidential uses, limited to those </w:t>
      </w:r>
      <w:proofErr w:type="spellStart"/>
      <w:r w:rsidRPr="00897E87">
        <w:t>hereinbelow</w:t>
      </w:r>
      <w:proofErr w:type="spellEnd"/>
      <w:r w:rsidRPr="00897E87">
        <w:t>:</w:t>
      </w:r>
    </w:p>
    <w:p w:rsidR="00897E87" w:rsidRPr="00897E87" w:rsidRDefault="00897E87" w:rsidP="00DC201B">
      <w:pPr>
        <w:ind w:left="1440"/>
        <w:jc w:val="both"/>
      </w:pPr>
      <w:r w:rsidRPr="007F1451">
        <w:rPr>
          <w:b/>
          <w:bCs/>
        </w:rPr>
        <w:t>(a) </w:t>
      </w:r>
      <w:r w:rsidRPr="00897E87">
        <w:t>Regionally oriented service activities, defined as uses designed to provide for the needs of the citizens and visitors to the Wildwoods. Examples include: hair and nail salons, barber- and beauty shops; day spas and similar personal services; tailor and shoe repair shops; retail dry cleaners (no commercial cleaning on premises); general appliance repair; upholstery/furniture repair; and like and similar activities.</w:t>
      </w:r>
    </w:p>
    <w:p w:rsidR="00897E87" w:rsidRPr="00897E87" w:rsidRDefault="00897E87" w:rsidP="00DC201B">
      <w:pPr>
        <w:ind w:left="1440"/>
        <w:jc w:val="both"/>
      </w:pPr>
      <w:r w:rsidRPr="007F1451">
        <w:rPr>
          <w:b/>
          <w:bCs/>
        </w:rPr>
        <w:t>(b) </w:t>
      </w:r>
      <w:r w:rsidRPr="00897E87">
        <w:t>Professional, legal, tax, real estate, administrative, contracting, construction, property management and consulting services offices, including medical and dental complexes; additionally, administrative offices and related facilities as may be necessary and convenient to the provision of municipal, county, state or federal governmental services.</w:t>
      </w:r>
    </w:p>
    <w:p w:rsidR="00897E87" w:rsidRPr="00897E87" w:rsidRDefault="00897E87" w:rsidP="00DC201B">
      <w:pPr>
        <w:ind w:left="1440"/>
        <w:jc w:val="both"/>
      </w:pPr>
      <w:r w:rsidRPr="007F1451">
        <w:rPr>
          <w:b/>
          <w:bCs/>
        </w:rPr>
        <w:t>(c) </w:t>
      </w:r>
      <w:r w:rsidRPr="00897E87">
        <w:t>Specialized entertainment venues, such as theaters, arenas, performing arts centers, movie theaters, amphitheaters, aquariums, museums (cultural or popular) and other like and similar attractions.</w:t>
      </w:r>
    </w:p>
    <w:p w:rsidR="00897E87" w:rsidRPr="00897E87" w:rsidRDefault="00897E87" w:rsidP="00DC201B">
      <w:pPr>
        <w:ind w:left="1440"/>
        <w:jc w:val="both"/>
      </w:pPr>
      <w:r w:rsidRPr="007F1451">
        <w:rPr>
          <w:b/>
          <w:bCs/>
        </w:rPr>
        <w:t>(d) </w:t>
      </w:r>
      <w:r w:rsidRPr="00897E87">
        <w:t>Eating and drinking establishments, including restaurants, defined as nonalcoholic-beverage-served restaurants with sit-down table service, drive-in restaurants, fast-food restaurants and specialty food outlets; including those with drive-up window service for take-out fare.</w:t>
      </w:r>
    </w:p>
    <w:p w:rsidR="00897E87" w:rsidRPr="00897E87" w:rsidRDefault="00897E87" w:rsidP="00DC201B">
      <w:pPr>
        <w:ind w:left="1440"/>
        <w:jc w:val="both"/>
      </w:pPr>
      <w:r w:rsidRPr="007F1451">
        <w:rPr>
          <w:b/>
          <w:bCs/>
        </w:rPr>
        <w:t>(e) </w:t>
      </w:r>
      <w:r w:rsidRPr="00897E87">
        <w:t>Commercial parking facilities owned and/or operated by the City of North Wildwood (see § </w:t>
      </w:r>
      <w:r w:rsidRPr="007F1451">
        <w:rPr>
          <w:b/>
          <w:bCs/>
        </w:rPr>
        <w:t>276-35</w:t>
      </w:r>
      <w:r w:rsidRPr="00897E87">
        <w:t> for standards).</w:t>
      </w:r>
    </w:p>
    <w:p w:rsidR="00897E87" w:rsidRPr="00897E87" w:rsidRDefault="00897E87" w:rsidP="00DC201B">
      <w:pPr>
        <w:ind w:left="1440"/>
        <w:jc w:val="both"/>
      </w:pPr>
      <w:r w:rsidRPr="007F1451">
        <w:rPr>
          <w:b/>
          <w:bCs/>
        </w:rPr>
        <w:t>(f) </w:t>
      </w:r>
      <w:r w:rsidRPr="00897E87">
        <w:t>Regionally oriented commercial activities, defined as uses designed to provide for the needs of the citizens and visitors to the Wildwoods. Examples include: pharmacies (with drive-through); convenience stores without fuel-dispensing facilities; general retail, dry-goods, stores; package liquor stores (with drive-through); sporting goods stores, including bicycle sale, rental and repair; pet stores; toy stores and bookstores; financial institutions with drive-through facilities, such as banks and loan offices; video rental and sales (with drive-through); and like and similar activities.</w:t>
      </w:r>
    </w:p>
    <w:p w:rsidR="00897E87" w:rsidRPr="00897E87" w:rsidRDefault="00897E87" w:rsidP="00897E87">
      <w:pPr>
        <w:jc w:val="both"/>
      </w:pPr>
      <w:r w:rsidRPr="007F1451">
        <w:rPr>
          <w:b/>
          <w:bCs/>
        </w:rPr>
        <w:t>C. </w:t>
      </w:r>
      <w:r w:rsidRPr="00897E87">
        <w:t>Accessory uses permitted:</w:t>
      </w:r>
    </w:p>
    <w:p w:rsidR="00897E87" w:rsidRPr="00897E87" w:rsidRDefault="00897E87" w:rsidP="00DC201B">
      <w:pPr>
        <w:ind w:firstLine="720"/>
        <w:jc w:val="both"/>
      </w:pPr>
      <w:r w:rsidRPr="007F1451">
        <w:rPr>
          <w:b/>
          <w:bCs/>
        </w:rPr>
        <w:t>(1)</w:t>
      </w:r>
      <w:r w:rsidR="00DC201B">
        <w:rPr>
          <w:b/>
          <w:bCs/>
        </w:rPr>
        <w:t xml:space="preserve"> </w:t>
      </w:r>
      <w:r w:rsidRPr="00897E87">
        <w:t>Garages and storage buildings.</w:t>
      </w:r>
    </w:p>
    <w:p w:rsidR="00897E87" w:rsidRPr="00897E87" w:rsidRDefault="00897E87" w:rsidP="00DC201B">
      <w:pPr>
        <w:ind w:firstLine="720"/>
        <w:jc w:val="both"/>
      </w:pPr>
      <w:r w:rsidRPr="007F1451">
        <w:rPr>
          <w:b/>
          <w:bCs/>
        </w:rPr>
        <w:t>(2) </w:t>
      </w:r>
      <w:r w:rsidRPr="00897E87">
        <w:t>Off-street parking (see § </w:t>
      </w:r>
      <w:r w:rsidRPr="007F1451">
        <w:rPr>
          <w:b/>
          <w:bCs/>
        </w:rPr>
        <w:t>276-35</w:t>
      </w:r>
      <w:r w:rsidRPr="00897E87">
        <w:t>).</w:t>
      </w:r>
    </w:p>
    <w:p w:rsidR="00897E87" w:rsidRPr="00897E87" w:rsidRDefault="00897E87" w:rsidP="00DC201B">
      <w:pPr>
        <w:ind w:firstLine="720"/>
        <w:jc w:val="both"/>
      </w:pPr>
      <w:r w:rsidRPr="007F1451">
        <w:rPr>
          <w:b/>
          <w:bCs/>
        </w:rPr>
        <w:t>(3) </w:t>
      </w:r>
      <w:r w:rsidRPr="00897E87">
        <w:t>Fences and walls (see § </w:t>
      </w:r>
      <w:r w:rsidRPr="007F1451">
        <w:rPr>
          <w:b/>
          <w:bCs/>
        </w:rPr>
        <w:t>276-30</w:t>
      </w:r>
      <w:r w:rsidRPr="00897E87">
        <w:t>).</w:t>
      </w:r>
    </w:p>
    <w:p w:rsidR="00897E87" w:rsidRPr="00897E87" w:rsidRDefault="00897E87" w:rsidP="00DC201B">
      <w:pPr>
        <w:ind w:firstLine="720"/>
        <w:jc w:val="both"/>
      </w:pPr>
      <w:r w:rsidRPr="007F1451">
        <w:rPr>
          <w:b/>
          <w:bCs/>
        </w:rPr>
        <w:t>(4) </w:t>
      </w:r>
      <w:r w:rsidRPr="00897E87">
        <w:t>Signs (see § </w:t>
      </w:r>
      <w:r w:rsidRPr="007F1451">
        <w:rPr>
          <w:b/>
          <w:bCs/>
        </w:rPr>
        <w:t>276-40</w:t>
      </w:r>
      <w:r w:rsidRPr="00897E87">
        <w:t>).</w:t>
      </w:r>
    </w:p>
    <w:p w:rsidR="00897E87" w:rsidRPr="00897E87" w:rsidRDefault="00897E87" w:rsidP="00DC201B">
      <w:pPr>
        <w:ind w:left="720"/>
        <w:jc w:val="both"/>
      </w:pPr>
      <w:r w:rsidRPr="007F1451">
        <w:rPr>
          <w:b/>
          <w:bCs/>
        </w:rPr>
        <w:t>(5) </w:t>
      </w:r>
      <w:r w:rsidRPr="00897E87">
        <w:t>Temporary construction trailers and one sign not exceeding 50 square feet, advertising the prime contractor, subcontractor(s), architect, financing institution and similar data for the period of construction, beginning with the issuance of a construction permit and concluding with a certificate of occupancy or one year, whichever is less, provided said trailer(s) and sign are on the site where construction is taking place and are set back at least 10 feet from all street and lot lines.</w:t>
      </w:r>
    </w:p>
    <w:p w:rsidR="00897E87" w:rsidRPr="00897E87" w:rsidRDefault="00897E87" w:rsidP="00DC201B">
      <w:pPr>
        <w:ind w:left="720"/>
        <w:jc w:val="both"/>
      </w:pPr>
      <w:r w:rsidRPr="007F1451">
        <w:rPr>
          <w:b/>
          <w:bCs/>
        </w:rPr>
        <w:t>(6)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 right-of-way.</w:t>
      </w:r>
    </w:p>
    <w:p w:rsidR="00897E87" w:rsidRPr="00897E87" w:rsidRDefault="00897E87" w:rsidP="00DC201B">
      <w:pPr>
        <w:ind w:left="720"/>
        <w:jc w:val="both"/>
      </w:pPr>
      <w:r w:rsidRPr="007F1451">
        <w:rPr>
          <w:b/>
          <w:bCs/>
        </w:rPr>
        <w:t>(7)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w:t>
      </w:r>
      <w:r w:rsidR="00DC201B">
        <w:t>es are referenced in Appendix A.</w:t>
      </w:r>
    </w:p>
    <w:p w:rsidR="00897E87" w:rsidRPr="00897E87" w:rsidRDefault="00897E87" w:rsidP="00897E87">
      <w:pPr>
        <w:jc w:val="both"/>
        <w:rPr>
          <w:i/>
          <w:iCs/>
        </w:rPr>
      </w:pPr>
    </w:p>
    <w:p w:rsidR="00897E87" w:rsidRPr="00897E87" w:rsidRDefault="00897E87" w:rsidP="00DC201B">
      <w:pPr>
        <w:ind w:left="720"/>
        <w:jc w:val="both"/>
      </w:pPr>
      <w:r w:rsidRPr="007F1451">
        <w:rPr>
          <w:b/>
          <w:bCs/>
        </w:rPr>
        <w:t>(8) </w:t>
      </w:r>
      <w:r w:rsidRPr="00897E87">
        <w:t>Christmas tree sale. The annual sale of Christmas trees is permitted between December 1 and December 25, inclusive.</w:t>
      </w:r>
    </w:p>
    <w:p w:rsidR="00897E87" w:rsidRPr="00897E87" w:rsidRDefault="00897E87" w:rsidP="00DC201B">
      <w:pPr>
        <w:ind w:left="720"/>
        <w:jc w:val="both"/>
      </w:pPr>
      <w:r w:rsidRPr="007F1451">
        <w:rPr>
          <w:b/>
          <w:bCs/>
        </w:rPr>
        <w:t>(9) </w:t>
      </w:r>
      <w:r w:rsidRPr="00897E87">
        <w:t>Public election voting places. The provisions of this chapter shall not be construed as to interfere with the temporary use of any property as a voting place in connection with a municipal or other public election.</w:t>
      </w:r>
    </w:p>
    <w:p w:rsidR="00897E87" w:rsidRPr="00897E87" w:rsidRDefault="00897E87" w:rsidP="00DC201B">
      <w:pPr>
        <w:ind w:left="720"/>
        <w:jc w:val="both"/>
      </w:pPr>
      <w:r w:rsidRPr="007F1451">
        <w:rPr>
          <w:b/>
          <w:bCs/>
        </w:rPr>
        <w:t>(10) </w:t>
      </w:r>
      <w:r w:rsidRPr="00897E87">
        <w:t>Outdoor dining areas with tables on the sidewalk in front of or on the side of a non-automobile-oriented restaurant's premises. Outdoor dining areas shall take place on site but not be located in the public sidewalk and/or public street right-of-way for food markets and specialty food outlets, excluding those with window-service for take-out fare. Examples include: delicatessens; bakeries; candy stores; ice cream stores; meat and/or seafood markets or take-out restaurants; food markets; non-automobile-oriented restaurants, defined as nonalcoholic-beverage-served restaurants with sit-down table service which exclude drive-in facilities and/or fast-food restaurants. Outside tables and seats may be situated outside of the building on the parcel/lot but not in the public street right-of-way. No operation of a business in the RR-2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DC201B">
      <w:pPr>
        <w:ind w:left="1440"/>
        <w:jc w:val="both"/>
      </w:pPr>
      <w:r w:rsidRPr="007F1451">
        <w:rPr>
          <w:b/>
          <w:bCs/>
        </w:rPr>
        <w:t>(a) </w:t>
      </w:r>
      <w:r w:rsidRPr="00897E87">
        <w:t>The hours of operation of outdoor dining areas shall be limited to the hours of operation of the associated restaurant. In no event shall the hours of operation go past 3:00 a.m.</w:t>
      </w:r>
    </w:p>
    <w:p w:rsidR="00897E87" w:rsidRPr="00897E87" w:rsidRDefault="00897E87" w:rsidP="00DC201B">
      <w:pPr>
        <w:ind w:left="1440"/>
        <w:jc w:val="both"/>
      </w:pPr>
      <w:r w:rsidRPr="007F1451">
        <w:rPr>
          <w:b/>
          <w:bCs/>
        </w:rPr>
        <w:t>(b) </w:t>
      </w:r>
      <w:r w:rsidRPr="00897E87">
        <w:t>Outdoor dining is separate from a sidewalk cafe, as it is defined as any part of a food establishment located outdoors.</w:t>
      </w:r>
    </w:p>
    <w:p w:rsidR="00897E87" w:rsidRPr="00897E87" w:rsidRDefault="00897E87" w:rsidP="00DC201B">
      <w:pPr>
        <w:ind w:left="1440"/>
        <w:jc w:val="both"/>
      </w:pPr>
      <w:r w:rsidRPr="007F1451">
        <w:rPr>
          <w:b/>
          <w:bCs/>
        </w:rPr>
        <w:t>(c) </w:t>
      </w:r>
      <w:r w:rsidRPr="00897E87">
        <w:t>Adequate lighting shall be provided to promote safe passage of pedestrians and for patrons.</w:t>
      </w:r>
    </w:p>
    <w:p w:rsidR="00897E87" w:rsidRPr="00897E87" w:rsidRDefault="00897E87" w:rsidP="00DC201B">
      <w:pPr>
        <w:ind w:left="1440"/>
        <w:jc w:val="both"/>
      </w:pPr>
      <w:r w:rsidRPr="007F1451">
        <w:rPr>
          <w:b/>
          <w:bCs/>
        </w:rPr>
        <w:t>(d) </w:t>
      </w:r>
      <w:r w:rsidRPr="00897E87">
        <w:t>Awnings and/or umbrellas may be used in conjunction with the outdoor dining areas. Awnings shall be adequately secured. Awnings, including supporting structures, must be within the property line. The bottom of the awning shall be seven feet from the ground.</w:t>
      </w:r>
    </w:p>
    <w:p w:rsidR="00897E87" w:rsidRPr="00DC201B" w:rsidRDefault="00897E87" w:rsidP="00DC201B">
      <w:pPr>
        <w:ind w:firstLine="720"/>
        <w:jc w:val="both"/>
      </w:pPr>
      <w:r w:rsidRPr="007F1451">
        <w:rPr>
          <w:b/>
          <w:bCs/>
        </w:rPr>
        <w:t>(11) </w:t>
      </w:r>
      <w:r w:rsidRPr="00897E87">
        <w:t>Solar energy systems (see Article </w:t>
      </w:r>
      <w:r w:rsidRPr="007F1451">
        <w:rPr>
          <w:b/>
          <w:bCs/>
        </w:rPr>
        <w:t>XII</w:t>
      </w:r>
      <w:r w:rsidRPr="00897E87">
        <w:t>).</w:t>
      </w:r>
    </w:p>
    <w:p w:rsidR="00897E87" w:rsidRPr="00897E87" w:rsidRDefault="00897E87" w:rsidP="00897E87">
      <w:pPr>
        <w:jc w:val="both"/>
      </w:pPr>
      <w:r w:rsidRPr="007F1451">
        <w:rPr>
          <w:b/>
          <w:bCs/>
        </w:rPr>
        <w:t>D. </w:t>
      </w:r>
      <w:r w:rsidRPr="00897E87">
        <w:t>Maximum building height.</w:t>
      </w:r>
    </w:p>
    <w:p w:rsidR="00897E87" w:rsidRPr="00897E87" w:rsidRDefault="00897E87" w:rsidP="00DC201B">
      <w:pPr>
        <w:ind w:left="720"/>
        <w:jc w:val="both"/>
      </w:pPr>
      <w:r w:rsidRPr="007F1451">
        <w:rPr>
          <w:b/>
          <w:bCs/>
        </w:rPr>
        <w:t>(1) </w:t>
      </w:r>
      <w:r w:rsidRPr="00897E87">
        <w:t>No building shall exceed 55 feet in height from the base flood elevation (BFE) or five stories, whichever is less, except as provided in § </w:t>
      </w:r>
      <w:r w:rsidRPr="007F1451">
        <w:rPr>
          <w:b/>
          <w:bCs/>
        </w:rPr>
        <w:t>276-47</w:t>
      </w:r>
      <w:r w:rsidRPr="00897E87">
        <w:t> of this chapter. The following structures may be erected above the heights prescribed by this chapter, but in no case shall the height of any of these appurtenances exceed a height equal to 10% more than the maximum height permitted for the particular use in the zoning district:</w:t>
      </w:r>
    </w:p>
    <w:p w:rsidR="00897E87" w:rsidRPr="00897E87" w:rsidRDefault="00897E87" w:rsidP="00DC201B">
      <w:pPr>
        <w:ind w:left="1440"/>
        <w:jc w:val="both"/>
      </w:pPr>
      <w:r w:rsidRPr="007F1451">
        <w:rPr>
          <w:b/>
          <w:bCs/>
        </w:rPr>
        <w:t>(a) </w:t>
      </w:r>
      <w:r w:rsidRPr="00897E87">
        <w:t>Mechanical rooms and other roof structures for the housing of stairways, tanks, ventilating fans, HVAC equipment or similar equipment required to operate and maintain the building.</w:t>
      </w:r>
    </w:p>
    <w:p w:rsidR="00897E87" w:rsidRPr="00897E87" w:rsidRDefault="00897E87" w:rsidP="00DC201B">
      <w:pPr>
        <w:ind w:left="720" w:firstLine="720"/>
        <w:jc w:val="both"/>
      </w:pPr>
      <w:r w:rsidRPr="007F1451">
        <w:rPr>
          <w:b/>
          <w:bCs/>
        </w:rPr>
        <w:t>(b) </w:t>
      </w:r>
      <w:r w:rsidRPr="00897E87">
        <w:t>Skylights, spires, cupolas, flagpoles, chimneys or similar structures.</w:t>
      </w:r>
    </w:p>
    <w:p w:rsidR="00897E87" w:rsidRPr="00DC201B" w:rsidRDefault="00897E87" w:rsidP="00DC201B">
      <w:pPr>
        <w:ind w:left="1440"/>
        <w:jc w:val="both"/>
      </w:pPr>
      <w:r w:rsidRPr="007F1451">
        <w:rPr>
          <w:b/>
          <w:bCs/>
        </w:rPr>
        <w:t>(c) </w:t>
      </w:r>
      <w:r w:rsidRPr="00897E87">
        <w:t>Safety enclosures of rooftop areas of hotels and motels used for sundecks and other recreational purposes.</w:t>
      </w:r>
      <w:r w:rsidR="00DC201B">
        <w:tab/>
      </w:r>
    </w:p>
    <w:p w:rsidR="00897E87" w:rsidRPr="00897E87" w:rsidRDefault="00897E87" w:rsidP="00DC201B">
      <w:pPr>
        <w:ind w:left="720"/>
        <w:jc w:val="both"/>
      </w:pPr>
      <w:r w:rsidRPr="007F1451">
        <w:rPr>
          <w:b/>
          <w:bCs/>
        </w:rPr>
        <w:t>(2) </w:t>
      </w:r>
      <w:r w:rsidRPr="00897E87">
        <w:t>Cellular telephone antennas and/or associated equipment are expressly excluded from this provision.</w:t>
      </w:r>
    </w:p>
    <w:p w:rsidR="00897E87" w:rsidRPr="00897E87" w:rsidRDefault="00DC201B" w:rsidP="00897E87">
      <w:pPr>
        <w:jc w:val="both"/>
      </w:pPr>
      <w:r>
        <w:rPr>
          <w:b/>
          <w:bCs/>
        </w:rPr>
        <w:t xml:space="preserve">E. </w:t>
      </w:r>
      <w:r w:rsidR="00897E87" w:rsidRPr="00897E87">
        <w:t>Area and yard requirements.</w:t>
      </w:r>
    </w:p>
    <w:tbl>
      <w:tblPr>
        <w:tblW w:w="10020" w:type="dxa"/>
        <w:tblInd w:w="15" w:type="dxa"/>
        <w:tblCellMar>
          <w:top w:w="15" w:type="dxa"/>
          <w:left w:w="15" w:type="dxa"/>
          <w:bottom w:w="15" w:type="dxa"/>
          <w:right w:w="15" w:type="dxa"/>
        </w:tblCellMar>
        <w:tblLook w:val="04A0"/>
      </w:tblPr>
      <w:tblGrid>
        <w:gridCol w:w="141"/>
        <w:gridCol w:w="302"/>
        <w:gridCol w:w="5800"/>
        <w:gridCol w:w="3777"/>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5,000 square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Residential density (apartments)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 dwelling unit per 1,250 square feet of lot area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Setbacks,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 of principal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7421AB"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del w:id="302" w:author="rtbelasco" w:date="2018-11-29T01:24:00Z">
              <w:r w:rsidRPr="00897E87" w:rsidDel="00D162AB">
                <w:delText>Maximum building coverage (all buildings)</w:delText>
              </w:r>
            </w:del>
            <w:ins w:id="303" w:author="rtbelasco" w:date="2018-11-29T01:24:00Z">
              <w:r w:rsidR="00D162AB">
                <w:t>Maximum Lot (Impervious) Coverage</w:t>
              </w:r>
            </w:ins>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NOTES: The number of apartments permitted is equal to one dwelling unit per 1,250 square feet of lot area. Commercial uses shall be limited to the first floor only.</w:t>
            </w:r>
          </w:p>
        </w:tc>
      </w:tr>
    </w:tbl>
    <w:p w:rsidR="00897E87" w:rsidRPr="00897E87" w:rsidRDefault="00897E87" w:rsidP="00897E87">
      <w:pPr>
        <w:jc w:val="both"/>
      </w:pPr>
      <w:r w:rsidRPr="007F1451">
        <w:rPr>
          <w:b/>
          <w:bCs/>
        </w:rPr>
        <w:t>F. </w:t>
      </w:r>
      <w:r w:rsidRPr="00897E87">
        <w:t>General requirements.</w:t>
      </w:r>
    </w:p>
    <w:p w:rsidR="00897E87" w:rsidRPr="00897E87" w:rsidRDefault="00897E87" w:rsidP="00DC201B">
      <w:pPr>
        <w:ind w:left="720"/>
        <w:jc w:val="both"/>
      </w:pPr>
      <w:r w:rsidRPr="007F1451">
        <w:rPr>
          <w:b/>
          <w:bCs/>
        </w:rPr>
        <w:t>(1) </w:t>
      </w:r>
      <w:r w:rsidRPr="00897E87">
        <w:t>Merchandise, products, equipment or similar materials or objects can be displayed or stored outside so long as the merchandise, products, equipment or similar materials or objects shall be located/installed in such a manner that they do not interfere with or are not located in the sidewalk area to prevent free travel of pedestrians. No operation of a business in the RR-2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DC201B">
      <w:pPr>
        <w:ind w:left="720"/>
        <w:jc w:val="both"/>
      </w:pPr>
      <w:r w:rsidRPr="007F1451">
        <w:rPr>
          <w:b/>
          <w:bCs/>
        </w:rPr>
        <w:t>(2) </w:t>
      </w:r>
      <w:r w:rsidRPr="00897E87">
        <w:t>All areas not utilized for buildings, parking, loading, access aisles and driveways or pedestrian walkways shall be suitably landscaped with shrubs, ground cover, seeded or similar plantings and maintained in good condition. Landscaping shall be provided in the front yard area and shall be reasonably distributed throughout the entire front yard area. Suggested plant species are referenced in Appendix A</w:t>
      </w:r>
      <w:proofErr w:type="gramStart"/>
      <w:r w:rsidRPr="00897E87">
        <w:t>.</w:t>
      </w:r>
      <w:r w:rsidRPr="007F1451">
        <w:rPr>
          <w:b/>
          <w:bCs/>
          <w:vertAlign w:val="superscript"/>
        </w:rPr>
        <w:t>[</w:t>
      </w:r>
      <w:proofErr w:type="gramEnd"/>
      <w:r w:rsidRPr="007F1451">
        <w:rPr>
          <w:b/>
          <w:bCs/>
          <w:vertAlign w:val="superscript"/>
        </w:rPr>
        <w:t>3]</w:t>
      </w:r>
    </w:p>
    <w:p w:rsidR="00897E87" w:rsidRPr="00897E87" w:rsidRDefault="00897E87" w:rsidP="00DC201B">
      <w:pPr>
        <w:ind w:left="720"/>
        <w:jc w:val="both"/>
      </w:pPr>
      <w:r w:rsidRPr="007F1451">
        <w:rPr>
          <w:b/>
          <w:bCs/>
        </w:rPr>
        <w:t>(3) </w:t>
      </w:r>
      <w:r w:rsidRPr="00897E87">
        <w:t>Any principal building may contain more than one use and/or organization, provided that the total building coverage of the combined activities does not exceed the maximum building coverage herein specified, and, further, that each activity occupies a minimum gross floor area of 500 square feet.</w:t>
      </w:r>
    </w:p>
    <w:p w:rsidR="00897E87" w:rsidRPr="00897E87" w:rsidRDefault="00897E87" w:rsidP="00DC201B">
      <w:pPr>
        <w:ind w:left="720"/>
        <w:jc w:val="both"/>
      </w:pPr>
      <w:r w:rsidRPr="007F1451">
        <w:rPr>
          <w:b/>
          <w:bCs/>
        </w:rPr>
        <w:t>(4) </w:t>
      </w:r>
      <w:r w:rsidRPr="00897E87">
        <w:t>All buildings shall be compatibly designed and shall blend with the overall architectural scheme of the development, whether constructed all at one time or in stages over a period of time. All building walls facing any street or residential district line shall be suitably finished for aesthetic purposes.</w:t>
      </w:r>
    </w:p>
    <w:p w:rsidR="00897E87" w:rsidRPr="00897E87" w:rsidRDefault="00897E87" w:rsidP="00DC201B">
      <w:pPr>
        <w:ind w:left="720"/>
        <w:jc w:val="both"/>
      </w:pPr>
      <w:r w:rsidRPr="007F1451">
        <w:rPr>
          <w:b/>
          <w:bCs/>
        </w:rPr>
        <w:t>(5)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t>
      </w:r>
    </w:p>
    <w:p w:rsidR="00897E87" w:rsidRPr="00897E87" w:rsidRDefault="00897E87" w:rsidP="00DC201B">
      <w:pPr>
        <w:ind w:left="720"/>
        <w:jc w:val="both"/>
      </w:pPr>
      <w:r w:rsidRPr="007F1451">
        <w:rPr>
          <w:b/>
          <w:bCs/>
        </w:rPr>
        <w:t>(6)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897E87">
      <w:pPr>
        <w:jc w:val="both"/>
      </w:pPr>
      <w:r w:rsidRPr="007F1451">
        <w:rPr>
          <w:b/>
          <w:bCs/>
        </w:rPr>
        <w:t>G. </w:t>
      </w:r>
      <w:r w:rsidRPr="00897E87">
        <w:t>Minimum off-street parking.</w:t>
      </w:r>
    </w:p>
    <w:p w:rsidR="00897E87" w:rsidRPr="00897E87" w:rsidRDefault="00897E87" w:rsidP="00DC201B">
      <w:pPr>
        <w:ind w:left="720"/>
        <w:jc w:val="both"/>
      </w:pPr>
      <w:r w:rsidRPr="007F1451">
        <w:rPr>
          <w:b/>
          <w:bCs/>
        </w:rPr>
        <w:t>(1) </w:t>
      </w:r>
      <w:r w:rsidRPr="00897E87">
        <w:t>Apartments shall provide parking spaces in accordance with the standards established by the New Jersey Residential Site Improvement Standards (RSIS) (N.J.S.A. 5:21-1 et seq.). RSIS standards include parking requirements for residential uses based on unit (bedroom) size. If the applicant/developer does not specify the number of bedrooms per dwelling unit, then each dwelling unit shall be subject to the RSIS parking space requirements for a four-bedroom dwelling unit.</w:t>
      </w:r>
    </w:p>
    <w:p w:rsidR="00897E87" w:rsidRPr="00897E87" w:rsidRDefault="00897E87" w:rsidP="00DC201B">
      <w:pPr>
        <w:ind w:left="720"/>
        <w:jc w:val="both"/>
      </w:pPr>
      <w:r w:rsidRPr="007F1451">
        <w:rPr>
          <w:b/>
          <w:bCs/>
        </w:rPr>
        <w:t>(2) </w:t>
      </w:r>
      <w:r w:rsidRPr="00897E87">
        <w:t>Retail and service activities shall provide parking at the ratio of one space per 200 square feet of gross floor area.</w:t>
      </w:r>
    </w:p>
    <w:p w:rsidR="00897E87" w:rsidRPr="00897E87" w:rsidRDefault="00897E87" w:rsidP="00DC201B">
      <w:pPr>
        <w:ind w:left="720"/>
        <w:jc w:val="both"/>
      </w:pPr>
      <w:r w:rsidRPr="007F1451">
        <w:rPr>
          <w:b/>
          <w:bCs/>
        </w:rPr>
        <w:t>(3) </w:t>
      </w:r>
      <w:r w:rsidRPr="00897E87">
        <w:t>Banks and offices shall provide parking at the ratio of one space per 200 square feet of gross floor area. Additionally, drive-in banks shall provide room for at least eight automobiles per drive-in window and/or lane for queuing purposes. No queuing of vehicles shall be allowed within the street and/or public right-of-way.</w:t>
      </w:r>
    </w:p>
    <w:p w:rsidR="00897E87" w:rsidRPr="00897E87" w:rsidRDefault="00897E87" w:rsidP="00DC201B">
      <w:pPr>
        <w:ind w:left="720"/>
        <w:jc w:val="both"/>
      </w:pPr>
      <w:r w:rsidRPr="007F1451">
        <w:rPr>
          <w:b/>
          <w:bCs/>
        </w:rPr>
        <w:t>(4) </w:t>
      </w:r>
      <w:r w:rsidRPr="00897E87">
        <w:t>Eating and drinking establishments, including restaurants, shall provide a minimum of one parking space for every six seats. If an eating and drinking establishment, including a restaurant, is ancillary to an apartment complex having more than 40 rooms, the eating and drinking establishment, including a restaurant, shall provide parking at one space for every 10 seats in addition to the parking required for the apartments.</w:t>
      </w:r>
    </w:p>
    <w:p w:rsidR="00897E87" w:rsidRPr="00897E87" w:rsidRDefault="00897E87" w:rsidP="00DC201B">
      <w:pPr>
        <w:ind w:firstLine="720"/>
        <w:jc w:val="both"/>
      </w:pPr>
      <w:r w:rsidRPr="007F1451">
        <w:rPr>
          <w:b/>
          <w:bCs/>
        </w:rPr>
        <w:t>(5) </w:t>
      </w:r>
      <w:r w:rsidRPr="00897E87">
        <w:t>See § </w:t>
      </w:r>
      <w:r w:rsidRPr="007F1451">
        <w:rPr>
          <w:b/>
          <w:bCs/>
        </w:rPr>
        <w:t>276-35</w:t>
      </w:r>
      <w:r w:rsidRPr="00897E87">
        <w:t> for additional standards.</w:t>
      </w:r>
    </w:p>
    <w:p w:rsidR="00897E87" w:rsidRPr="00897E87" w:rsidRDefault="00897E87" w:rsidP="00897E87">
      <w:pPr>
        <w:jc w:val="both"/>
      </w:pPr>
      <w:r w:rsidRPr="007F1451">
        <w:rPr>
          <w:b/>
          <w:bCs/>
        </w:rPr>
        <w:t>H. </w:t>
      </w:r>
      <w:r w:rsidRPr="00897E87">
        <w:t>Minimum off-street loading; trash and garbage locations.</w:t>
      </w:r>
    </w:p>
    <w:p w:rsidR="00897E87" w:rsidRPr="00897E87" w:rsidRDefault="00897E87" w:rsidP="00DC201B">
      <w:pPr>
        <w:ind w:left="720"/>
        <w:jc w:val="both"/>
      </w:pPr>
      <w:r w:rsidRPr="007F1451">
        <w:rPr>
          <w:b/>
          <w:bCs/>
        </w:rPr>
        <w:t>(1) </w:t>
      </w:r>
      <w:r w:rsidRPr="00897E87">
        <w:t>The need for, location and design of off-street loading and unloading areas shall be considered and determined at the time of site plan review. Off-street loading and unloading areas shall take place on site but not in the public street right-of-way.</w:t>
      </w:r>
    </w:p>
    <w:p w:rsidR="00897E87" w:rsidRPr="00897E87" w:rsidRDefault="00897E87" w:rsidP="00DC201B">
      <w:pPr>
        <w:ind w:left="720"/>
        <w:jc w:val="both"/>
      </w:pPr>
      <w:r w:rsidRPr="007F1451">
        <w:rPr>
          <w:b/>
          <w:bCs/>
        </w:rPr>
        <w:t>(2) </w:t>
      </w:r>
      <w:r w:rsidRPr="00897E87">
        <w:t>The need for, location and design of trash and garbage locations shall be considered and determined at the time of site plan review. Recycling, trash and garbage loading and unloading areas shall take place on site but not in the public/street right-of-way.</w:t>
      </w:r>
    </w:p>
    <w:p w:rsidR="00897E87" w:rsidRPr="00897E87" w:rsidRDefault="00897E87" w:rsidP="00DC201B">
      <w:pPr>
        <w:ind w:left="720"/>
        <w:jc w:val="both"/>
      </w:pPr>
      <w:r w:rsidRPr="007F1451">
        <w:rPr>
          <w:b/>
          <w:bCs/>
        </w:rPr>
        <w:t>(3) </w:t>
      </w:r>
      <w:r w:rsidRPr="00897E87">
        <w: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be suitably screened from view if located outside a building.</w:t>
      </w:r>
    </w:p>
    <w:p w:rsidR="00897E87" w:rsidRPr="00897E87" w:rsidRDefault="00897E87" w:rsidP="00DC201B">
      <w:pPr>
        <w:ind w:left="720"/>
        <w:jc w:val="both"/>
      </w:pPr>
      <w:r w:rsidRPr="007F1451">
        <w:rPr>
          <w:b/>
          <w:bCs/>
        </w:rPr>
        <w:t>(4) </w:t>
      </w:r>
      <w:r w:rsidRPr="00897E87">
        <w:t>Recycling, trash and garbage loading and unloading areas shall be marked with yellow cross-striping pavement markings and marked with signage as "No Parking or Standing Zones" if adjacent to automobile traffic or parking areas.</w:t>
      </w:r>
    </w:p>
    <w:p w:rsidR="00897E87" w:rsidRPr="00897E87" w:rsidRDefault="00897E87" w:rsidP="00897E87">
      <w:pPr>
        <w:jc w:val="both"/>
      </w:pPr>
      <w:r w:rsidRPr="007F1451">
        <w:rPr>
          <w:b/>
          <w:bCs/>
        </w:rPr>
        <w:t>I. </w:t>
      </w:r>
      <w:r w:rsidRPr="00897E87">
        <w:t>Permitted signs.</w:t>
      </w:r>
    </w:p>
    <w:p w:rsidR="00897E87" w:rsidRPr="00897E87" w:rsidRDefault="00897E87" w:rsidP="00DC201B">
      <w:pPr>
        <w:ind w:left="720"/>
        <w:jc w:val="both"/>
      </w:pPr>
      <w:r w:rsidRPr="007F1451">
        <w:rPr>
          <w:b/>
          <w:bCs/>
        </w:rPr>
        <w:t>(1) </w:t>
      </w:r>
      <w:r w:rsidRPr="00897E87">
        <w:t>Apartments shall be permitted signing as specifically approved by the Board based upon the specific needs of the proposed development.</w:t>
      </w:r>
    </w:p>
    <w:p w:rsidR="00897E87" w:rsidRPr="00897E87" w:rsidRDefault="00897E87" w:rsidP="00DC201B">
      <w:pPr>
        <w:ind w:left="720"/>
        <w:jc w:val="both"/>
      </w:pPr>
      <w:r w:rsidRPr="007F1451">
        <w:rPr>
          <w:b/>
          <w:bCs/>
        </w:rPr>
        <w:t>(2) </w:t>
      </w:r>
      <w:r w:rsidRPr="00897E87">
        <w:t>Each commercial area may have one freestanding sign along each road which the tract in question abuts, provided there exists at least 200 feet of unbroken frontage. Such sign shall not exceed a height of 25 feet, shall be set back from the street rights-of-way and driveways at least 50 feet, shall be set back from any property line a minimum of 100 feet, shall not exceed an area of 150 square feet, and shall be used only to display the commercial area name and/or individual store/use name.</w:t>
      </w:r>
    </w:p>
    <w:p w:rsidR="00897E87" w:rsidRPr="00897E87" w:rsidRDefault="00897E87" w:rsidP="00DC201B">
      <w:pPr>
        <w:ind w:left="720"/>
        <w:jc w:val="both"/>
      </w:pPr>
      <w:r w:rsidRPr="007F1451">
        <w:rPr>
          <w:b/>
          <w:bCs/>
        </w:rPr>
        <w:t>(3) </w:t>
      </w:r>
      <w:r w:rsidRPr="00897E87">
        <w:t>Signage for commercial area and/or individual store/use name(s) shall be consolidated to one location wherever possible.</w:t>
      </w:r>
    </w:p>
    <w:p w:rsidR="00897E87" w:rsidRPr="00897E87" w:rsidRDefault="00897E87" w:rsidP="00DC201B">
      <w:pPr>
        <w:ind w:left="1440"/>
        <w:jc w:val="both"/>
      </w:pPr>
      <w:r w:rsidRPr="007F1451">
        <w:rPr>
          <w:b/>
          <w:bCs/>
        </w:rPr>
        <w:t>(a) </w:t>
      </w:r>
      <w:r w:rsidRPr="00897E87">
        <w:t>Where uses share a common walkway, each use served by the walkway may have one additional sign, which shall be either attached flat against the building or be suspended in perpendicular fashion from the roof over the common walkway. Suspended signs shall be no closer than eight feet at their lowest point to the finished grade level below them. No such sign shall exceed 10 square feet in area.</w:t>
      </w:r>
    </w:p>
    <w:p w:rsidR="00897E87" w:rsidRPr="00897E87" w:rsidRDefault="00897E87" w:rsidP="00DC201B">
      <w:pPr>
        <w:ind w:left="720"/>
        <w:jc w:val="both"/>
      </w:pPr>
      <w:r w:rsidRPr="007F1451">
        <w:rPr>
          <w:b/>
          <w:bCs/>
        </w:rPr>
        <w:t>(4) </w:t>
      </w:r>
      <w:r w:rsidRPr="00897E87">
        <w:t>All signs in a commercial area shall conform in character with all other signs in the complex and shall blend with the overall architectural scheme of the commercial area.</w:t>
      </w:r>
    </w:p>
    <w:p w:rsidR="00897E87" w:rsidRPr="00897E87" w:rsidRDefault="00897E87" w:rsidP="00DC201B">
      <w:pPr>
        <w:ind w:firstLine="720"/>
        <w:jc w:val="both"/>
      </w:pPr>
      <w:r w:rsidRPr="007F1451">
        <w:rPr>
          <w:b/>
          <w:bCs/>
        </w:rPr>
        <w:t>(5) </w:t>
      </w:r>
      <w:r w:rsidRPr="00897E87">
        <w:t>See § </w:t>
      </w:r>
      <w:r w:rsidRPr="007F1451">
        <w:rPr>
          <w:b/>
          <w:bCs/>
        </w:rPr>
        <w:t>276-40</w:t>
      </w:r>
      <w:r w:rsidRPr="00897E87">
        <w:t> for additional standards.</w:t>
      </w:r>
    </w:p>
    <w:p w:rsidR="00897E87" w:rsidRPr="00897E87" w:rsidRDefault="00897E87" w:rsidP="00897E87">
      <w:pPr>
        <w:jc w:val="both"/>
        <w:rPr>
          <w:b/>
          <w:bCs/>
        </w:rPr>
      </w:pPr>
      <w:r w:rsidRPr="007F1451">
        <w:t>§ 276-19</w:t>
      </w:r>
      <w:r w:rsidRPr="007F1451">
        <w:rPr>
          <w:b/>
          <w:bCs/>
        </w:rPr>
        <w:t>TH Townhouse Residential.</w:t>
      </w:r>
    </w:p>
    <w:p w:rsidR="00897E87" w:rsidRPr="00897E87" w:rsidRDefault="00897E87" w:rsidP="00897E87">
      <w:pPr>
        <w:jc w:val="both"/>
      </w:pPr>
      <w:r w:rsidRPr="007F1451">
        <w:rPr>
          <w:b/>
          <w:bCs/>
        </w:rPr>
        <w:t>A. </w:t>
      </w:r>
      <w:r w:rsidRPr="00897E87">
        <w:t>Principal permitted uses on the land and in buildings:</w:t>
      </w:r>
    </w:p>
    <w:p w:rsidR="00897E87" w:rsidRPr="00897E87" w:rsidRDefault="00897E87" w:rsidP="00DC201B">
      <w:pPr>
        <w:ind w:firstLine="720"/>
        <w:jc w:val="both"/>
      </w:pPr>
      <w:r w:rsidRPr="007F1451">
        <w:rPr>
          <w:b/>
          <w:bCs/>
        </w:rPr>
        <w:t>(1)</w:t>
      </w:r>
      <w:r w:rsidR="00DC201B">
        <w:rPr>
          <w:b/>
          <w:bCs/>
        </w:rPr>
        <w:t xml:space="preserve"> </w:t>
      </w:r>
      <w:r w:rsidRPr="00897E87">
        <w:t>Apartments (see § </w:t>
      </w:r>
      <w:r w:rsidRPr="007F1451">
        <w:rPr>
          <w:b/>
          <w:bCs/>
        </w:rPr>
        <w:t>276-48</w:t>
      </w:r>
      <w:r w:rsidRPr="00897E87">
        <w:t> for additional standards).</w:t>
      </w:r>
    </w:p>
    <w:p w:rsidR="00897E87" w:rsidRPr="00897E87" w:rsidRDefault="00897E87" w:rsidP="00DC201B">
      <w:pPr>
        <w:ind w:firstLine="720"/>
        <w:jc w:val="both"/>
      </w:pPr>
      <w:r w:rsidRPr="007F1451">
        <w:rPr>
          <w:b/>
          <w:bCs/>
        </w:rPr>
        <w:t>(2) </w:t>
      </w:r>
      <w:r w:rsidRPr="00897E87">
        <w:t>Townhouses (see § </w:t>
      </w:r>
      <w:r w:rsidRPr="007F1451">
        <w:rPr>
          <w:b/>
          <w:bCs/>
        </w:rPr>
        <w:t>276-48</w:t>
      </w:r>
      <w:r w:rsidRPr="00897E87">
        <w:t> for additional standards).</w:t>
      </w:r>
    </w:p>
    <w:p w:rsidR="00897E87" w:rsidRPr="00897E87" w:rsidRDefault="00897E87" w:rsidP="00DC201B">
      <w:pPr>
        <w:ind w:left="720"/>
        <w:jc w:val="both"/>
      </w:pPr>
      <w:r w:rsidRPr="007F1451">
        <w:rPr>
          <w:b/>
          <w:bCs/>
        </w:rPr>
        <w:t>(3) </w:t>
      </w:r>
      <w:r w:rsidRPr="00897E87">
        <w:t>Public playgrounds, public conservation areas, public parks, public open space and public purpose uses.</w:t>
      </w:r>
    </w:p>
    <w:p w:rsidR="00897E87" w:rsidRPr="00897E87" w:rsidRDefault="00897E87" w:rsidP="00DC201B">
      <w:pPr>
        <w:ind w:left="720"/>
        <w:jc w:val="both"/>
      </w:pPr>
      <w:r w:rsidRPr="007F1451">
        <w:rPr>
          <w:b/>
          <w:bCs/>
        </w:rPr>
        <w:t>(4) </w:t>
      </w:r>
      <w:r w:rsidRPr="00897E87">
        <w:t>Senior citizen housing as conditional uses under N.J.S.A. 40:55D-67 (see § </w:t>
      </w:r>
      <w:r w:rsidRPr="007F1451">
        <w:rPr>
          <w:b/>
          <w:bCs/>
        </w:rPr>
        <w:t>276-46</w:t>
      </w:r>
      <w:r w:rsidRPr="00897E87">
        <w:t> for standards).</w:t>
      </w:r>
    </w:p>
    <w:p w:rsidR="00897E87" w:rsidRPr="00897E87" w:rsidRDefault="00897E87" w:rsidP="00897E87">
      <w:pPr>
        <w:jc w:val="both"/>
      </w:pPr>
      <w:r w:rsidRPr="007F1451">
        <w:rPr>
          <w:b/>
          <w:bCs/>
        </w:rPr>
        <w:t>B. </w:t>
      </w:r>
      <w:r w:rsidRPr="00897E87">
        <w:t>Accessory uses permitted:</w:t>
      </w:r>
    </w:p>
    <w:p w:rsidR="00897E87" w:rsidRPr="00897E87" w:rsidRDefault="00897E87" w:rsidP="00DC201B">
      <w:pPr>
        <w:ind w:firstLine="720"/>
        <w:jc w:val="both"/>
      </w:pPr>
      <w:r w:rsidRPr="007F1451">
        <w:rPr>
          <w:b/>
          <w:bCs/>
        </w:rPr>
        <w:t>(1) </w:t>
      </w:r>
      <w:r w:rsidRPr="00897E87">
        <w:t>Usual noncommercial recreational facilities.</w:t>
      </w:r>
    </w:p>
    <w:p w:rsidR="00897E87" w:rsidRPr="00897E87" w:rsidRDefault="00897E87" w:rsidP="00DC201B">
      <w:pPr>
        <w:ind w:firstLine="720"/>
        <w:jc w:val="both"/>
      </w:pPr>
      <w:r w:rsidRPr="007F1451">
        <w:rPr>
          <w:b/>
          <w:bCs/>
        </w:rPr>
        <w:t>(2) </w:t>
      </w:r>
      <w:r w:rsidRPr="00897E87">
        <w:t>Off-street parking and private garages (see Subsection </w:t>
      </w:r>
      <w:r w:rsidRPr="007F1451">
        <w:rPr>
          <w:b/>
          <w:bCs/>
        </w:rPr>
        <w:t>F</w:t>
      </w:r>
      <w:r w:rsidRPr="00897E87">
        <w:t> below and § </w:t>
      </w:r>
      <w:r w:rsidRPr="007F1451">
        <w:rPr>
          <w:b/>
          <w:bCs/>
        </w:rPr>
        <w:t>276-35</w:t>
      </w:r>
      <w:r w:rsidRPr="00897E87">
        <w:t>).</w:t>
      </w:r>
    </w:p>
    <w:p w:rsidR="00897E87" w:rsidRPr="00897E87" w:rsidRDefault="00897E87" w:rsidP="00DC201B">
      <w:pPr>
        <w:ind w:firstLine="720"/>
        <w:jc w:val="both"/>
      </w:pPr>
      <w:r w:rsidRPr="007F1451">
        <w:rPr>
          <w:b/>
          <w:bCs/>
        </w:rPr>
        <w:t>(3) </w:t>
      </w:r>
      <w:r w:rsidRPr="00897E87">
        <w:t>Fences and walls (see § </w:t>
      </w:r>
      <w:r w:rsidRPr="007F1451">
        <w:rPr>
          <w:b/>
          <w:bCs/>
        </w:rPr>
        <w:t>276-30</w:t>
      </w:r>
      <w:r w:rsidRPr="00897E87">
        <w:t>).</w:t>
      </w:r>
    </w:p>
    <w:p w:rsidR="00897E87" w:rsidRPr="00897E87" w:rsidRDefault="00897E87" w:rsidP="00DC201B">
      <w:pPr>
        <w:ind w:left="720"/>
        <w:jc w:val="both"/>
      </w:pPr>
      <w:r w:rsidRPr="007F1451">
        <w:rPr>
          <w:b/>
          <w:bCs/>
        </w:rPr>
        <w:t>(4) </w:t>
      </w:r>
      <w:r w:rsidRPr="00897E87">
        <w:t>Private residential sheds for the storage of objects by the residents of the property, each not exceeding 15 feet in height from grade/ground elevation, and altogether not exceeding 150 square feet in gross floor area. All residential sheds must be anchored in accordance with § </w:t>
      </w:r>
      <w:r w:rsidRPr="007F1451">
        <w:rPr>
          <w:b/>
          <w:bCs/>
        </w:rPr>
        <w:t>276-51B(6)(</w:t>
      </w:r>
      <w:proofErr w:type="gramStart"/>
      <w:r w:rsidRPr="007F1451">
        <w:rPr>
          <w:b/>
          <w:bCs/>
        </w:rPr>
        <w:t>a)</w:t>
      </w:r>
      <w:r w:rsidRPr="00897E87">
        <w:t>to</w:t>
      </w:r>
      <w:proofErr w:type="gramEnd"/>
      <w:r w:rsidRPr="00897E87">
        <w:t xml:space="preserve"> prevent flotation, collapse, or lateral movement of the structure. Private residential sheds may not encroach into the front yard required for the residential use in the zoning district in which they are located.</w:t>
      </w:r>
    </w:p>
    <w:p w:rsidR="00897E87" w:rsidRPr="00897E87" w:rsidRDefault="00897E87" w:rsidP="00DC201B">
      <w:pPr>
        <w:ind w:firstLine="720"/>
        <w:jc w:val="both"/>
      </w:pPr>
      <w:r w:rsidRPr="007F1451">
        <w:rPr>
          <w:b/>
          <w:bCs/>
        </w:rPr>
        <w:t>(5) </w:t>
      </w:r>
      <w:r w:rsidRPr="00897E87">
        <w:t>Signs (see Subsection </w:t>
      </w:r>
      <w:r w:rsidRPr="007F1451">
        <w:rPr>
          <w:b/>
          <w:bCs/>
        </w:rPr>
        <w:t>H</w:t>
      </w:r>
      <w:r w:rsidRPr="00897E87">
        <w:t> below and § </w:t>
      </w:r>
      <w:r w:rsidRPr="007F1451">
        <w:rPr>
          <w:b/>
          <w:bCs/>
        </w:rPr>
        <w:t>276-40</w:t>
      </w:r>
      <w:r w:rsidRPr="00897E87">
        <w:t>).</w:t>
      </w:r>
    </w:p>
    <w:p w:rsidR="00897E87" w:rsidRPr="00897E87" w:rsidRDefault="00897E87" w:rsidP="00DC201B">
      <w:pPr>
        <w:ind w:left="720"/>
        <w:jc w:val="both"/>
      </w:pPr>
      <w:r w:rsidRPr="007F1451">
        <w:rPr>
          <w:b/>
          <w:bCs/>
        </w:rPr>
        <w:t>(6)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897E87" w:rsidRPr="00897E87" w:rsidRDefault="00897E87" w:rsidP="00897E87">
      <w:pPr>
        <w:jc w:val="both"/>
      </w:pPr>
      <w:r w:rsidRPr="007F1451">
        <w:rPr>
          <w:b/>
          <w:bCs/>
        </w:rPr>
        <w:t>C. </w:t>
      </w:r>
      <w:r w:rsidRPr="00897E87">
        <w:t>Maximum building height.</w:t>
      </w:r>
    </w:p>
    <w:p w:rsidR="00897E87" w:rsidRPr="00897E87" w:rsidRDefault="00897E87" w:rsidP="00DC201B">
      <w:pPr>
        <w:ind w:left="720"/>
        <w:jc w:val="both"/>
      </w:pPr>
      <w:r w:rsidRPr="007F1451">
        <w:rPr>
          <w:b/>
          <w:bCs/>
        </w:rPr>
        <w:t>(1) </w:t>
      </w:r>
      <w:r w:rsidRPr="00897E87">
        <w:t>No building height shall exceed 36 feet in height from the base flood elevation (BFE) or three stories, whichever is less, except that churches and schools shall not exceed 55 feet and except further as allowed in § </w:t>
      </w:r>
      <w:r w:rsidRPr="007F1451">
        <w:rPr>
          <w:b/>
          <w:bCs/>
        </w:rPr>
        <w:t>276-47</w:t>
      </w:r>
      <w:r w:rsidRPr="00897E87">
        <w:t> of this chapter. The following structures may be erected above the heights prescribed by this section, but in no case shall the height of any of these appurtenances exceed a height equal to 10% more than the maximum height permitted for the particular use at issue:</w:t>
      </w:r>
    </w:p>
    <w:p w:rsidR="00897E87" w:rsidRPr="00897E87" w:rsidRDefault="00897E87" w:rsidP="00DC201B">
      <w:pPr>
        <w:ind w:left="1440"/>
        <w:jc w:val="both"/>
      </w:pPr>
      <w:r w:rsidRPr="007F1451">
        <w:rPr>
          <w:b/>
          <w:bCs/>
        </w:rPr>
        <w:t>(a) </w:t>
      </w:r>
      <w:r w:rsidRPr="00897E87">
        <w:t>Mechanical rooms and other roof structures for the housing of stairways, tanks, ventilating fans, HVAC equipment or similar equipment required to operate and maintain the building.</w:t>
      </w:r>
    </w:p>
    <w:p w:rsidR="00897E87" w:rsidRPr="00897E87" w:rsidRDefault="00897E87" w:rsidP="00DC201B">
      <w:pPr>
        <w:ind w:left="720" w:firstLine="720"/>
        <w:jc w:val="both"/>
      </w:pPr>
      <w:r w:rsidRPr="007F1451">
        <w:rPr>
          <w:b/>
          <w:bCs/>
        </w:rPr>
        <w:t>(b) </w:t>
      </w:r>
      <w:r w:rsidRPr="00897E87">
        <w:t>Skylights, spires, cupolas, flagpoles, chimneys or similar structures.</w:t>
      </w:r>
    </w:p>
    <w:p w:rsidR="00897E87" w:rsidRPr="00897E87" w:rsidRDefault="00897E87" w:rsidP="00DC201B">
      <w:pPr>
        <w:ind w:left="1440"/>
        <w:jc w:val="both"/>
      </w:pPr>
      <w:r w:rsidRPr="007F1451">
        <w:rPr>
          <w:b/>
          <w:bCs/>
        </w:rPr>
        <w:t>(c) </w:t>
      </w:r>
      <w:r w:rsidRPr="00897E87">
        <w:t>Safety enclosures of rooftop areas of hotels and motels used for sundecks and other recreational purposes.</w:t>
      </w:r>
    </w:p>
    <w:p w:rsidR="00897E87" w:rsidRPr="00897E87" w:rsidRDefault="00897E87" w:rsidP="00DC201B">
      <w:pPr>
        <w:ind w:left="720"/>
        <w:jc w:val="both"/>
      </w:pPr>
      <w:r w:rsidRPr="007F1451">
        <w:rPr>
          <w:b/>
          <w:bCs/>
        </w:rPr>
        <w:t>(2) </w:t>
      </w:r>
      <w:r w:rsidRPr="00897E87">
        <w:t>Cellular telephone antennas and/or associated equipment are expressly excluded from this provision.</w:t>
      </w:r>
    </w:p>
    <w:p w:rsidR="00897E87" w:rsidRPr="00897E87" w:rsidRDefault="00897E87" w:rsidP="00DC201B">
      <w:pPr>
        <w:jc w:val="both"/>
      </w:pPr>
      <w:r w:rsidRPr="007F1451">
        <w:rPr>
          <w:b/>
          <w:bCs/>
        </w:rPr>
        <w:t>D. </w:t>
      </w:r>
      <w:r w:rsidRPr="00897E87">
        <w:t>Maximum number of dwelling units permitted. The maximum number of dwelling units permitted within the TH Townhouse Residential District shall be computed on the basis of 30 dwelling units per gross acre of land, excluding any land covered with water.</w:t>
      </w:r>
    </w:p>
    <w:p w:rsidR="00897E87" w:rsidRPr="00897E87" w:rsidRDefault="00897E87" w:rsidP="00897E87">
      <w:pPr>
        <w:jc w:val="both"/>
      </w:pPr>
      <w:r w:rsidRPr="007F1451">
        <w:rPr>
          <w:b/>
          <w:bCs/>
        </w:rPr>
        <w:t>E. </w:t>
      </w:r>
      <w:r w:rsidRPr="00897E87">
        <w:t>Area and distance requirements.</w:t>
      </w:r>
    </w:p>
    <w:p w:rsidR="00897E87" w:rsidRPr="00897E87" w:rsidRDefault="00897E87" w:rsidP="00DC201B">
      <w:pPr>
        <w:ind w:left="720"/>
        <w:jc w:val="both"/>
      </w:pPr>
      <w:r w:rsidRPr="007F1451">
        <w:rPr>
          <w:b/>
          <w:bCs/>
        </w:rPr>
        <w:t>(1) </w:t>
      </w:r>
      <w:r w:rsidRPr="00897E87">
        <w:t>The minimum tract size shall be one acre. A minimum of 200 feet of frontage on one street shall be required. Lot depth shall be a minimum of 200 feet.</w:t>
      </w:r>
    </w:p>
    <w:p w:rsidR="00897E87" w:rsidRPr="00897E87" w:rsidRDefault="00897E87" w:rsidP="00DC201B">
      <w:pPr>
        <w:ind w:left="720"/>
        <w:jc w:val="both"/>
      </w:pPr>
      <w:r w:rsidRPr="007F1451">
        <w:rPr>
          <w:b/>
          <w:bCs/>
        </w:rPr>
        <w:t>(2) </w:t>
      </w:r>
      <w:r w:rsidRPr="00897E87">
        <w:t>Minimum distances between townhouses and apartment buildings shall be measured horizontally in feet and shall be measured away from the front, side and rear of each building. The minimum distances shall be 10 feet for the front of a building on either a public or private street; 5 1/2 feet for the side of a building; and 30 feet for the rear of a building. No portion of any building shall be closer to any portion of any other building than the combined distances of the abutting requirements for each building, provided that the corner of a building offset more than a twenty-degree angle from a line drawn parallel to another building shall be considered a side of the building. In addition, no building shall be located closer than 10 feet from the right-of-way line of any public or private street, and no minimum distance is required between a building and any parking area.</w:t>
      </w:r>
    </w:p>
    <w:p w:rsidR="00897E87" w:rsidRPr="00897E87" w:rsidRDefault="00897E87" w:rsidP="00DC201B">
      <w:pPr>
        <w:ind w:firstLine="720"/>
        <w:jc w:val="both"/>
      </w:pPr>
      <w:r w:rsidRPr="007F1451">
        <w:rPr>
          <w:b/>
          <w:bCs/>
        </w:rPr>
        <w:t>(3) </w:t>
      </w:r>
      <w:r w:rsidRPr="00897E87">
        <w:t>Fee-simple lots shall meet the requirements specified in § </w:t>
      </w:r>
      <w:r w:rsidRPr="007F1451">
        <w:rPr>
          <w:b/>
          <w:bCs/>
        </w:rPr>
        <w:t>276-50</w:t>
      </w:r>
      <w:r w:rsidRPr="00897E87">
        <w:t> of this chapter.</w:t>
      </w:r>
    </w:p>
    <w:p w:rsidR="00897E87" w:rsidRPr="00897E87" w:rsidRDefault="00897E87" w:rsidP="00DC201B">
      <w:pPr>
        <w:ind w:left="720"/>
        <w:jc w:val="both"/>
      </w:pPr>
      <w:r w:rsidRPr="007F1451">
        <w:rPr>
          <w:b/>
          <w:bCs/>
        </w:rPr>
        <w:t>(4) </w:t>
      </w:r>
      <w:r w:rsidRPr="00897E87">
        <w:t>All portions of the tract not utilized by buildings or paved surfaces shall be landscaped, utilizing combinations such as landscaped fencing, shrubbery, lawn area, ground cover, rock formations, contours, existing foliage, and the planting of conifers and/or deciduous trees native to the area, in order to either maintain or reestablish the tone of the vegetation in the area and lessen the visual impact of the structures and paved areas.</w:t>
      </w:r>
    </w:p>
    <w:p w:rsidR="00897E87" w:rsidRPr="00897E87" w:rsidRDefault="00897E87" w:rsidP="00897E87">
      <w:pPr>
        <w:jc w:val="both"/>
      </w:pPr>
      <w:r w:rsidRPr="007F1451">
        <w:rPr>
          <w:b/>
          <w:bCs/>
        </w:rPr>
        <w:t>F. </w:t>
      </w:r>
      <w:r w:rsidRPr="00897E87">
        <w:t>Minimum off-street parking. Each individual use shall provide parking spaces according to the following minimum provisions:</w:t>
      </w:r>
    </w:p>
    <w:p w:rsidR="00897E87" w:rsidRPr="00897E87" w:rsidRDefault="00897E87" w:rsidP="00DC201B">
      <w:pPr>
        <w:ind w:left="720"/>
        <w:jc w:val="both"/>
      </w:pPr>
      <w:r w:rsidRPr="007F1451">
        <w:rPr>
          <w:b/>
          <w:bCs/>
        </w:rPr>
        <w:t>(1) </w:t>
      </w:r>
      <w:r w:rsidRPr="00897E87">
        <w:t>Townhouses and apartments shall provide 1 1/2 spaces for each dwelling unit consisting of one bedroom or less and two spaces for each dwelling unit consisting of more than one bedroom. Each one-car garage space and the driveway leading to the garage space shall together be considered one parking space, provided that the driveway is dimensioned to park a car off-street in accordance with the definition of "parking space" in Article </w:t>
      </w:r>
      <w:r w:rsidRPr="007F1451">
        <w:rPr>
          <w:b/>
          <w:bCs/>
        </w:rPr>
        <w:t>II</w:t>
      </w:r>
      <w:r w:rsidRPr="00897E87">
        <w:t> of this chapter.</w:t>
      </w:r>
    </w:p>
    <w:p w:rsidR="00897E87" w:rsidRPr="00897E87" w:rsidRDefault="00897E87" w:rsidP="00DC201B">
      <w:pPr>
        <w:ind w:firstLine="720"/>
        <w:jc w:val="both"/>
      </w:pPr>
      <w:r w:rsidRPr="007F1451">
        <w:rPr>
          <w:b/>
          <w:bCs/>
        </w:rPr>
        <w:t>(2) </w:t>
      </w:r>
      <w:r w:rsidRPr="00897E87">
        <w:t>See § </w:t>
      </w:r>
      <w:r w:rsidRPr="007F1451">
        <w:rPr>
          <w:b/>
          <w:bCs/>
        </w:rPr>
        <w:t>276-35</w:t>
      </w:r>
      <w:r w:rsidRPr="00897E87">
        <w:t> for additional standards.</w:t>
      </w:r>
    </w:p>
    <w:p w:rsidR="00897E87" w:rsidRPr="00897E87" w:rsidRDefault="00897E87" w:rsidP="00897E87">
      <w:pPr>
        <w:jc w:val="both"/>
      </w:pPr>
      <w:r w:rsidRPr="007F1451">
        <w:rPr>
          <w:b/>
          <w:bCs/>
        </w:rPr>
        <w:t>G. </w:t>
      </w:r>
      <w:r w:rsidRPr="00897E87">
        <w:t>Trash and garbage pickup stations. Adequate trash and garbage pickup stations shall be provided within a totally enclosed container located in a manner to be obscured from view from parking areas, streets and adjacent residential uses by a fence, wall, planting or combination of the three. At least one recycling area shall be provided in accordance with the provisions of § </w:t>
      </w:r>
      <w:r w:rsidRPr="007F1451">
        <w:rPr>
          <w:b/>
          <w:bCs/>
        </w:rPr>
        <w:t>276-48H</w:t>
      </w:r>
      <w:r w:rsidRPr="00897E87">
        <w:t>.</w:t>
      </w:r>
    </w:p>
    <w:p w:rsidR="00897E87" w:rsidRPr="00897E87" w:rsidRDefault="00897E87" w:rsidP="00897E87">
      <w:pPr>
        <w:jc w:val="both"/>
      </w:pPr>
      <w:r w:rsidRPr="007F1451">
        <w:rPr>
          <w:b/>
          <w:bCs/>
        </w:rPr>
        <w:t>H. </w:t>
      </w:r>
      <w:r w:rsidRPr="00897E87">
        <w:t>Permitted signs.</w:t>
      </w:r>
    </w:p>
    <w:p w:rsidR="00897E87" w:rsidRPr="00897E87" w:rsidRDefault="00897E87" w:rsidP="00DC201B">
      <w:pPr>
        <w:ind w:left="720"/>
        <w:jc w:val="both"/>
      </w:pPr>
      <w:r w:rsidRPr="007F1451">
        <w:rPr>
          <w:b/>
          <w:bCs/>
        </w:rPr>
        <w:t>(1) </w:t>
      </w:r>
      <w:r w:rsidRPr="00897E87">
        <w:t>Each TH development may have one sign along each public street which the tract in question abuts, provided there exists at least 250 feet of unbroken frontage. Such signs shall not exceed 10 feet in height, shall be set back from the street rights-of-way and driveways at least 10 feet, shall be set back from any property line a minimum of 50 feet, shall not exceed an area of 25 square feet, and shall be used to display the development's name.</w:t>
      </w:r>
    </w:p>
    <w:p w:rsidR="00897E87" w:rsidRPr="00897E87" w:rsidRDefault="00897E87" w:rsidP="00DC201B">
      <w:pPr>
        <w:ind w:firstLine="720"/>
        <w:jc w:val="both"/>
      </w:pPr>
      <w:r w:rsidRPr="007F1451">
        <w:rPr>
          <w:b/>
          <w:bCs/>
        </w:rPr>
        <w:t>(2) </w:t>
      </w:r>
      <w:r w:rsidRPr="00897E87">
        <w:t>See § </w:t>
      </w:r>
      <w:r w:rsidRPr="007F1451">
        <w:rPr>
          <w:b/>
          <w:bCs/>
        </w:rPr>
        <w:t>276-40</w:t>
      </w:r>
      <w:r w:rsidRPr="00897E87">
        <w:t> for additional standards.</w:t>
      </w:r>
    </w:p>
    <w:p w:rsidR="00897E87" w:rsidRPr="00897E87" w:rsidRDefault="00897E87" w:rsidP="00DC201B">
      <w:pPr>
        <w:jc w:val="both"/>
      </w:pPr>
      <w:r w:rsidRPr="007F1451">
        <w:rPr>
          <w:b/>
          <w:bCs/>
        </w:rPr>
        <w:t>I. </w:t>
      </w:r>
      <w:r w:rsidRPr="00897E87">
        <w:t>Open space requirements. Land area equal to a minimum of 10% of the tract of land proposed for residential development shall not be covered with buildings or streets and shall be set aside for landscape purposes. See § </w:t>
      </w:r>
      <w:r w:rsidRPr="007F1451">
        <w:rPr>
          <w:b/>
          <w:bCs/>
        </w:rPr>
        <w:t>276-17J</w:t>
      </w:r>
      <w:r w:rsidRPr="00897E87">
        <w:t> for other requirements.</w:t>
      </w:r>
    </w:p>
    <w:p w:rsidR="00897E87" w:rsidRPr="00897E87" w:rsidRDefault="00897E87" w:rsidP="00897E87">
      <w:pPr>
        <w:jc w:val="both"/>
        <w:rPr>
          <w:b/>
          <w:bCs/>
        </w:rPr>
      </w:pPr>
      <w:r w:rsidRPr="007F1451">
        <w:t>§ 276-20</w:t>
      </w:r>
      <w:r w:rsidRPr="007F1451">
        <w:rPr>
          <w:b/>
          <w:bCs/>
        </w:rPr>
        <w:t>CBD Central Business.</w:t>
      </w:r>
    </w:p>
    <w:p w:rsidR="00897E87" w:rsidRPr="00897E87" w:rsidRDefault="00897E87" w:rsidP="00897E87">
      <w:pPr>
        <w:jc w:val="both"/>
      </w:pPr>
      <w:r w:rsidRPr="007F1451">
        <w:rPr>
          <w:b/>
          <w:bCs/>
        </w:rPr>
        <w:t>A. </w:t>
      </w:r>
      <w:r w:rsidRPr="00897E87">
        <w:t>Purpose statement.</w:t>
      </w:r>
    </w:p>
    <w:p w:rsidR="00897E87" w:rsidRPr="00897E87" w:rsidRDefault="00897E87" w:rsidP="00DC201B">
      <w:pPr>
        <w:ind w:left="720"/>
        <w:jc w:val="both"/>
      </w:pPr>
      <w:r w:rsidRPr="007F1451">
        <w:rPr>
          <w:b/>
          <w:bCs/>
        </w:rPr>
        <w:t>(1) </w:t>
      </w:r>
      <w:r w:rsidRPr="00897E87">
        <w:t>The intent of the City's commercial zoning districts is to provide the variety of goods and services necessary to address the needs of the City's indigenous (year-round) residential base, its seasonal vacation homeowners and its tourist population.</w:t>
      </w:r>
    </w:p>
    <w:p w:rsidR="00897E87" w:rsidRPr="00897E87" w:rsidRDefault="00897E87" w:rsidP="00DC201B">
      <w:pPr>
        <w:ind w:left="720"/>
        <w:jc w:val="both"/>
      </w:pPr>
      <w:r w:rsidRPr="007F1451">
        <w:rPr>
          <w:b/>
          <w:bCs/>
        </w:rPr>
        <w:t>(2) </w:t>
      </w:r>
      <w:r w:rsidRPr="00897E87">
        <w:t xml:space="preserve">The purpose of the Central Business Zoning District is to provide for an appropriate mix of retail and service-oriented commercial, office and other uses, with supportive residential above, designed to strengthen and enhance the City's economic base, generate employment opportunities (including opportunities for City residents) and stimulate new tax </w:t>
      </w:r>
      <w:proofErr w:type="spellStart"/>
      <w:r w:rsidRPr="00897E87">
        <w:t>ratables</w:t>
      </w:r>
      <w:proofErr w:type="spellEnd"/>
      <w:r w:rsidRPr="00897E87">
        <w:t xml:space="preserve"> in a mixed-use community with a traditional urban fabric within the City's downtown commercial core.</w:t>
      </w:r>
    </w:p>
    <w:p w:rsidR="00897E87" w:rsidRPr="00897E87" w:rsidRDefault="00897E87" w:rsidP="00897E87">
      <w:pPr>
        <w:jc w:val="both"/>
      </w:pPr>
      <w:r w:rsidRPr="007F1451">
        <w:rPr>
          <w:b/>
          <w:bCs/>
        </w:rPr>
        <w:t>B. </w:t>
      </w:r>
      <w:r w:rsidRPr="00897E87">
        <w:t>Principal permitted uses and structures on the land and in buildings:</w:t>
      </w:r>
    </w:p>
    <w:p w:rsidR="00897E87" w:rsidRPr="00897E87" w:rsidRDefault="00897E87" w:rsidP="00DC201B">
      <w:pPr>
        <w:ind w:left="720"/>
        <w:jc w:val="both"/>
      </w:pPr>
      <w:r w:rsidRPr="007F1451">
        <w:rPr>
          <w:b/>
          <w:bCs/>
        </w:rPr>
        <w:t>(1) </w:t>
      </w:r>
      <w:r w:rsidRPr="00897E87">
        <w:t>General commercial activities: uses designed to provide for the routine needs of the citizens of North Wildwood. Examples include: pharmacies and drugstores without drive-through windows); convenience stores (without fuel-dispensing facilities); general retail, dry-goods, appliance, furniture, home improvement, paint and hardware stores; bait and tackle, fishing and boating supply; financial institutions, including associated bank drive-in facilities; arts, crafts, fabric, and hobby shops; sporting goods stores, including bicycle sale, rental and repair; other rental enterprises of small portable appliances and equipment; sale of household items; pet and grooming shops; toy stores; book shops and newspaper/magazine stores; antique, boutique, fabric, rug and tile, clothing, shoe, jewelry, gift and variety shops; video rental and sales; greeting card, stationery, and florist shops; upholstery shops; and like and similar activities.</w:t>
      </w:r>
    </w:p>
    <w:p w:rsidR="00897E87" w:rsidRPr="00897E87" w:rsidRDefault="00897E87" w:rsidP="00DC201B">
      <w:pPr>
        <w:ind w:left="720"/>
        <w:jc w:val="both"/>
      </w:pPr>
      <w:r w:rsidRPr="007F1451">
        <w:rPr>
          <w:b/>
          <w:bCs/>
        </w:rPr>
        <w:t>(2) </w:t>
      </w:r>
      <w:r w:rsidRPr="00897E87">
        <w:t xml:space="preserve">General personal/service activities: uses designed to provide for the routine needs of the citizens of North Wildwood. Examples include: hair and nail salons; barber- and beauty shops; day spas and similar personal services; tailor shops; retail dry cleaners (no commercial dry cleaning on premises); </w:t>
      </w:r>
      <w:proofErr w:type="spellStart"/>
      <w:r w:rsidRPr="00897E87">
        <w:t>laundromats</w:t>
      </w:r>
      <w:proofErr w:type="spellEnd"/>
      <w:r w:rsidRPr="00897E87">
        <w:t xml:space="preserve">; shoe repair; small appliance repair (excluding </w:t>
      </w:r>
      <w:proofErr w:type="spellStart"/>
      <w:r w:rsidRPr="00897E87">
        <w:t>nonportable</w:t>
      </w:r>
      <w:proofErr w:type="spellEnd"/>
      <w:r w:rsidRPr="00897E87">
        <w:t xml:space="preserve"> appliance, equipment or machine services or any other type of service which requires truck, van or trailer pickup or delivery of the equipment to be serviced); and like and similar activities.</w:t>
      </w:r>
    </w:p>
    <w:p w:rsidR="00897E87" w:rsidRPr="00897E87" w:rsidRDefault="00897E87" w:rsidP="00DC201B">
      <w:pPr>
        <w:ind w:left="720"/>
        <w:jc w:val="both"/>
      </w:pPr>
      <w:r w:rsidRPr="007F1451">
        <w:rPr>
          <w:b/>
          <w:bCs/>
        </w:rPr>
        <w:t>(3) </w:t>
      </w:r>
      <w:r w:rsidRPr="00897E87">
        <w:t>Grocery stores, food markets and specialty food outlets, excluding those with window service for take-out fare. Examples include, but are not limited to: delicatessens; bakeries; candy stores; ice cream stores; meat and/or seafood markets or take-out restaurants; food markets; non-automobile-oriented restaurants, defined as non-alcoholic-beverage-served restaurants with sit-down table service which exclude drive-in facilities and/or fast-food restaurants, provided that no other activities associated with other permitted principal uses are conducted as part of this use.</w:t>
      </w:r>
    </w:p>
    <w:p w:rsidR="00897E87" w:rsidRPr="00897E87" w:rsidRDefault="00897E87" w:rsidP="00DC201B">
      <w:pPr>
        <w:ind w:left="720"/>
        <w:jc w:val="both"/>
      </w:pPr>
      <w:r w:rsidRPr="007F1451">
        <w:rPr>
          <w:b/>
          <w:bCs/>
        </w:rPr>
        <w:t>(4) </w:t>
      </w:r>
      <w:r w:rsidRPr="00897E87">
        <w:t>Professional, legal, tax, real estate, administrative, contracting, construction, property management and consulting services offices, including medical and dental complexes; additionally, administrative offices and related facilities as may be necessary and convenient to the provision of municipal, county, state or federal governmental services.</w:t>
      </w:r>
    </w:p>
    <w:p w:rsidR="00897E87" w:rsidRPr="00897E87" w:rsidRDefault="00897E87" w:rsidP="00DC201B">
      <w:pPr>
        <w:ind w:firstLine="720"/>
        <w:jc w:val="both"/>
      </w:pPr>
      <w:r w:rsidRPr="007F1451">
        <w:rPr>
          <w:b/>
          <w:bCs/>
        </w:rPr>
        <w:t>(5) </w:t>
      </w:r>
      <w:r w:rsidRPr="00897E87">
        <w:t>Fraternal, social, educational or charitable facilities.</w:t>
      </w:r>
    </w:p>
    <w:p w:rsidR="00897E87" w:rsidRPr="00897E87" w:rsidRDefault="00897E87" w:rsidP="00DC201B">
      <w:pPr>
        <w:ind w:firstLine="720"/>
        <w:jc w:val="both"/>
      </w:pPr>
      <w:r w:rsidRPr="007F1451">
        <w:rPr>
          <w:b/>
          <w:bCs/>
        </w:rPr>
        <w:t>(6) </w:t>
      </w:r>
      <w:r w:rsidRPr="00897E87">
        <w:t>Commercial parking facilities.</w:t>
      </w:r>
    </w:p>
    <w:p w:rsidR="00897E87" w:rsidRPr="00897E87" w:rsidRDefault="00897E87" w:rsidP="00DC201B">
      <w:pPr>
        <w:ind w:left="720" w:firstLine="720"/>
        <w:jc w:val="both"/>
      </w:pPr>
      <w:r w:rsidRPr="007F1451">
        <w:rPr>
          <w:b/>
          <w:bCs/>
        </w:rPr>
        <w:t>(a) </w:t>
      </w:r>
      <w:r w:rsidRPr="00897E87">
        <w:t>Off-street parking shall be provided as determined by the needs of the facility.</w:t>
      </w:r>
    </w:p>
    <w:p w:rsidR="00897E87" w:rsidRPr="00897E87" w:rsidRDefault="00897E87" w:rsidP="00DC201B">
      <w:pPr>
        <w:ind w:left="1440"/>
        <w:jc w:val="both"/>
        <w:rPr>
          <w:i/>
          <w:iCs/>
        </w:rPr>
      </w:pPr>
      <w:r w:rsidRPr="007F1451">
        <w:rPr>
          <w:b/>
          <w:bCs/>
        </w:rPr>
        <w:t>(b) </w:t>
      </w:r>
      <w:r w:rsidRPr="00897E87">
        <w:t>Site landscaping shall be provided in sufficient quantity and placement in order to create a visual buffer from all public rights-of-way or adjacent properties. Suggested plant species are referenced in Appendix A.</w:t>
      </w:r>
    </w:p>
    <w:p w:rsidR="00897E87" w:rsidRPr="00897E87" w:rsidRDefault="00897E87" w:rsidP="00DC201B">
      <w:pPr>
        <w:ind w:left="720"/>
        <w:jc w:val="both"/>
      </w:pPr>
      <w:r w:rsidRPr="007F1451">
        <w:rPr>
          <w:b/>
          <w:bCs/>
        </w:rPr>
        <w:t>(7) </w:t>
      </w:r>
      <w:r w:rsidRPr="00897E87">
        <w:t>Public utilities' central substations (see § </w:t>
      </w:r>
      <w:r w:rsidRPr="007F1451">
        <w:rPr>
          <w:b/>
          <w:bCs/>
        </w:rPr>
        <w:t>276-7</w:t>
      </w:r>
      <w:r w:rsidRPr="00897E87">
        <w:t> for definition), subject to the following:</w:t>
      </w:r>
    </w:p>
    <w:p w:rsidR="00897E87" w:rsidRPr="00897E87" w:rsidRDefault="00897E87" w:rsidP="00DC201B">
      <w:pPr>
        <w:ind w:left="1440"/>
        <w:jc w:val="both"/>
      </w:pPr>
      <w:r w:rsidRPr="007F1451">
        <w:rPr>
          <w:b/>
          <w:bCs/>
        </w:rPr>
        <w:t>(a) </w:t>
      </w:r>
      <w:r w:rsidRPr="00897E87">
        <w:t>The proposed installation in a specific location must be necessary for the satisfactory provision of service by the utility to the neighborhood or area in which the particular use is located.</w:t>
      </w:r>
    </w:p>
    <w:p w:rsidR="00897E87" w:rsidRPr="00897E87" w:rsidRDefault="00897E87" w:rsidP="00DC201B">
      <w:pPr>
        <w:ind w:left="1440"/>
        <w:jc w:val="both"/>
      </w:pPr>
      <w:r w:rsidRPr="007F1451">
        <w:rPr>
          <w:b/>
          <w:bCs/>
        </w:rPr>
        <w:t>(b) </w:t>
      </w:r>
      <w:r w:rsidRPr="00897E87">
        <w:t>The design of any structure in connection with such facility must not adversely affect the safe, comfortable enjoyment of property rights in the surrounding area.</w:t>
      </w:r>
    </w:p>
    <w:p w:rsidR="00897E87" w:rsidRPr="00897E87" w:rsidRDefault="00897E87" w:rsidP="00DC201B">
      <w:pPr>
        <w:ind w:left="1440"/>
        <w:jc w:val="both"/>
      </w:pPr>
      <w:r w:rsidRPr="007F1451">
        <w:rPr>
          <w:b/>
          <w:bCs/>
        </w:rPr>
        <w:t>(c) </w:t>
      </w:r>
      <w:r w:rsidRPr="00897E87">
        <w:t>Adequate fencing and other safety devices shall be provided and shall be installed in accordance with the applicable requirements of the New Jersey Board of Public Utilities and/or other applicable codes.</w:t>
      </w:r>
    </w:p>
    <w:p w:rsidR="00897E87" w:rsidRPr="00897E87" w:rsidRDefault="00897E87" w:rsidP="00DC201B">
      <w:pPr>
        <w:ind w:left="1440"/>
        <w:jc w:val="both"/>
        <w:rPr>
          <w:i/>
          <w:iCs/>
        </w:rPr>
      </w:pPr>
      <w:r w:rsidRPr="007F1451">
        <w:rPr>
          <w:b/>
          <w:bCs/>
        </w:rPr>
        <w:t>(d) </w:t>
      </w:r>
      <w:r w:rsidRPr="00897E87">
        <w:t>Site landscaping shall be provided in sufficient quantity and placement in order to create a visual buffer from all public rights-of-way or adjacent properties. Suggested plant species are referenced in Appendix A.</w:t>
      </w:r>
    </w:p>
    <w:p w:rsidR="00897E87" w:rsidRPr="00897E87" w:rsidRDefault="00897E87" w:rsidP="00DC201B">
      <w:pPr>
        <w:ind w:left="720" w:firstLine="720"/>
        <w:jc w:val="both"/>
      </w:pPr>
      <w:r w:rsidRPr="007F1451">
        <w:rPr>
          <w:b/>
          <w:bCs/>
        </w:rPr>
        <w:t>(e) </w:t>
      </w:r>
      <w:r w:rsidRPr="00897E87">
        <w:t>Off-street parking shall be provided as determined by the needs of the facility.</w:t>
      </w:r>
    </w:p>
    <w:p w:rsidR="00897E87" w:rsidRPr="00897E87" w:rsidRDefault="00897E87" w:rsidP="00DC201B">
      <w:pPr>
        <w:ind w:firstLine="720"/>
        <w:jc w:val="both"/>
      </w:pPr>
      <w:r w:rsidRPr="007F1451">
        <w:rPr>
          <w:b/>
          <w:bCs/>
        </w:rPr>
        <w:t>(8) </w:t>
      </w:r>
      <w:r w:rsidRPr="00897E87">
        <w:t>Contractor's warehouse and offices, including material or design showrooms.</w:t>
      </w:r>
    </w:p>
    <w:p w:rsidR="00897E87" w:rsidRPr="00897E87" w:rsidRDefault="00897E87" w:rsidP="00DC201B">
      <w:pPr>
        <w:ind w:left="720"/>
        <w:jc w:val="both"/>
      </w:pPr>
      <w:r w:rsidRPr="007F1451">
        <w:rPr>
          <w:b/>
          <w:bCs/>
        </w:rPr>
        <w:t>(9) </w:t>
      </w:r>
      <w:r w:rsidRPr="00897E87">
        <w:t>Methadone clinic (see § </w:t>
      </w:r>
      <w:r w:rsidRPr="007F1451">
        <w:rPr>
          <w:b/>
          <w:bCs/>
        </w:rPr>
        <w:t>276-7</w:t>
      </w:r>
      <w:r w:rsidRPr="00897E87">
        <w:t> for definition); however, no methadone clinic shall be permitted in any of the drug-free zones that appear on and which are depicted on the Drug-Free Zone Map of the City of North Wildwood, which has been produced, approved and adopted pursuant to the authority contained in N.J.S.A. 2C:35-7 and 2C:35-7.1 and which is referred to in Chapter </w:t>
      </w:r>
      <w:r w:rsidRPr="007F1451">
        <w:rPr>
          <w:b/>
          <w:bCs/>
        </w:rPr>
        <w:t>214</w:t>
      </w:r>
      <w:r w:rsidRPr="00897E87">
        <w:t>, Drug-Free Zones, of the Code of the City of North Wildwood.</w:t>
      </w:r>
    </w:p>
    <w:p w:rsidR="00897E87" w:rsidRDefault="00897E87" w:rsidP="00DC201B">
      <w:pPr>
        <w:ind w:firstLine="720"/>
        <w:jc w:val="both"/>
        <w:rPr>
          <w:ins w:id="304" w:author="rtbelasco" w:date="2018-11-29T01:18:00Z"/>
        </w:rPr>
      </w:pPr>
      <w:r w:rsidRPr="007F1451">
        <w:rPr>
          <w:b/>
          <w:bCs/>
        </w:rPr>
        <w:t>(10) </w:t>
      </w:r>
      <w:r w:rsidRPr="00897E87">
        <w:t>Body art establishments (see § </w:t>
      </w:r>
      <w:r w:rsidRPr="007F1451">
        <w:rPr>
          <w:b/>
          <w:bCs/>
        </w:rPr>
        <w:t>276-7</w:t>
      </w:r>
      <w:r w:rsidRPr="00897E87">
        <w:t> for definition).</w:t>
      </w:r>
    </w:p>
    <w:p w:rsidR="007946A8" w:rsidRDefault="00B51D1E">
      <w:pPr>
        <w:ind w:left="720"/>
        <w:jc w:val="both"/>
        <w:pPrChange w:id="305" w:author="rtbelasco" w:date="2018-11-29T01:18:00Z">
          <w:pPr>
            <w:ind w:firstLine="720"/>
            <w:jc w:val="both"/>
          </w:pPr>
        </w:pPrChange>
      </w:pPr>
      <w:ins w:id="306" w:author="rtbelasco" w:date="2018-11-29T01:18:00Z">
        <w:r w:rsidRPr="00B51D1E">
          <w:rPr>
            <w:b/>
            <w:rPrChange w:id="307" w:author="rtbelasco" w:date="2018-11-29T01:18:00Z">
              <w:rPr/>
            </w:rPrChange>
          </w:rPr>
          <w:t>(11)</w:t>
        </w:r>
        <w:r w:rsidR="00005C1F">
          <w:t xml:space="preserve"> Wireless antennas provided that new antennas utilize co-location or are installed on existing structures.</w:t>
        </w:r>
      </w:ins>
    </w:p>
    <w:p w:rsidR="00897E87" w:rsidRPr="00897E87" w:rsidRDefault="00897E87" w:rsidP="00897E87">
      <w:pPr>
        <w:jc w:val="both"/>
      </w:pPr>
      <w:r w:rsidRPr="007F1451">
        <w:rPr>
          <w:b/>
          <w:bCs/>
        </w:rPr>
        <w:t>C. </w:t>
      </w:r>
      <w:r w:rsidRPr="00897E87">
        <w:t>Accessory uses permitted:</w:t>
      </w:r>
    </w:p>
    <w:p w:rsidR="00897E87" w:rsidRPr="00897E87" w:rsidRDefault="00897E87" w:rsidP="00DC201B">
      <w:pPr>
        <w:ind w:firstLine="720"/>
        <w:jc w:val="both"/>
      </w:pPr>
      <w:r w:rsidRPr="007F1451">
        <w:rPr>
          <w:b/>
          <w:bCs/>
        </w:rPr>
        <w:t>(1) </w:t>
      </w:r>
      <w:r w:rsidRPr="00897E87">
        <w:t>Off-street parking [see § </w:t>
      </w:r>
      <w:r w:rsidRPr="007F1451">
        <w:rPr>
          <w:b/>
          <w:bCs/>
        </w:rPr>
        <w:t>276-20F(10)</w:t>
      </w:r>
      <w:r w:rsidRPr="00897E87">
        <w:t xml:space="preserve"> as referenced </w:t>
      </w:r>
      <w:proofErr w:type="spellStart"/>
      <w:r w:rsidRPr="00897E87">
        <w:t>hereinbelow</w:t>
      </w:r>
      <w:proofErr w:type="spellEnd"/>
      <w:r w:rsidRPr="00897E87">
        <w:t xml:space="preserve"> and § </w:t>
      </w:r>
      <w:r w:rsidRPr="007F1451">
        <w:rPr>
          <w:b/>
          <w:bCs/>
        </w:rPr>
        <w:t>276-35</w:t>
      </w:r>
      <w:r w:rsidRPr="00897E87">
        <w:t>].</w:t>
      </w:r>
    </w:p>
    <w:p w:rsidR="00897E87" w:rsidRPr="00897E87" w:rsidRDefault="00897E87" w:rsidP="00DC201B">
      <w:pPr>
        <w:ind w:firstLine="720"/>
        <w:jc w:val="both"/>
      </w:pPr>
      <w:r w:rsidRPr="007F1451">
        <w:rPr>
          <w:b/>
          <w:bCs/>
        </w:rPr>
        <w:t>(2) </w:t>
      </w:r>
      <w:r w:rsidRPr="00897E87">
        <w:t>Fences and walls (see § </w:t>
      </w:r>
      <w:r w:rsidRPr="007F1451">
        <w:rPr>
          <w:b/>
          <w:bCs/>
        </w:rPr>
        <w:t>276-30</w:t>
      </w:r>
      <w:r w:rsidRPr="00897E87">
        <w:t>).</w:t>
      </w:r>
    </w:p>
    <w:p w:rsidR="00897E87" w:rsidRPr="00897E87" w:rsidRDefault="00897E87" w:rsidP="00DC201B">
      <w:pPr>
        <w:ind w:firstLine="720"/>
        <w:jc w:val="both"/>
      </w:pPr>
      <w:r w:rsidRPr="007F1451">
        <w:rPr>
          <w:b/>
          <w:bCs/>
        </w:rPr>
        <w:t>(3) </w:t>
      </w:r>
      <w:r w:rsidRPr="00897E87">
        <w:t>Signs [see § </w:t>
      </w:r>
      <w:r w:rsidRPr="007F1451">
        <w:rPr>
          <w:b/>
          <w:bCs/>
        </w:rPr>
        <w:t>276-20F(11)</w:t>
      </w:r>
      <w:r w:rsidRPr="00897E87">
        <w:t> </w:t>
      </w:r>
      <w:proofErr w:type="spellStart"/>
      <w:r w:rsidRPr="00897E87">
        <w:t>hereinbelow</w:t>
      </w:r>
      <w:proofErr w:type="spellEnd"/>
      <w:r w:rsidRPr="00897E87">
        <w:t xml:space="preserve"> and § </w:t>
      </w:r>
      <w:r w:rsidRPr="007F1451">
        <w:rPr>
          <w:b/>
          <w:bCs/>
        </w:rPr>
        <w:t>276-40</w:t>
      </w:r>
      <w:r w:rsidRPr="00897E87">
        <w:t>].</w:t>
      </w:r>
    </w:p>
    <w:p w:rsidR="00897E87" w:rsidRPr="00897E87" w:rsidRDefault="00897E87" w:rsidP="00DC201B">
      <w:pPr>
        <w:ind w:firstLine="720"/>
        <w:jc w:val="both"/>
      </w:pPr>
      <w:r w:rsidRPr="007F1451">
        <w:rPr>
          <w:b/>
          <w:bCs/>
        </w:rPr>
        <w:t>(4) </w:t>
      </w:r>
      <w:r w:rsidRPr="00897E87">
        <w:t>Garages and storage buildings on the same lot/parcel.</w:t>
      </w:r>
    </w:p>
    <w:p w:rsidR="00897E87" w:rsidRPr="00897E87" w:rsidRDefault="00897E87" w:rsidP="00DC201B">
      <w:pPr>
        <w:ind w:left="720"/>
        <w:jc w:val="both"/>
      </w:pPr>
      <w:r w:rsidRPr="007F1451">
        <w:rPr>
          <w:b/>
          <w:bCs/>
        </w:rPr>
        <w:t>(5)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011FB4" w:rsidRPr="00897E87" w:rsidRDefault="00897E87" w:rsidP="00011FB4">
      <w:pPr>
        <w:ind w:left="720"/>
        <w:jc w:val="both"/>
        <w:rPr>
          <w:i/>
          <w:iCs/>
        </w:rPr>
      </w:pPr>
      <w:r w:rsidRPr="007F1451">
        <w:rPr>
          <w:b/>
          <w:bCs/>
        </w:rPr>
        <w:t>(6)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species are referenced in Appendix A.</w:t>
      </w:r>
    </w:p>
    <w:p w:rsidR="00897E87" w:rsidRPr="00897E87" w:rsidRDefault="00897E87" w:rsidP="00011FB4">
      <w:pPr>
        <w:ind w:left="720"/>
        <w:jc w:val="both"/>
      </w:pPr>
      <w:r w:rsidRPr="007F1451">
        <w:rPr>
          <w:b/>
          <w:bCs/>
        </w:rPr>
        <w:t>(7) </w:t>
      </w:r>
      <w:r w:rsidRPr="00897E87">
        <w:t>Public utility lines. Public utility lines for the transportation and distribution and control of water, electricity, gas, oil, steam, telegraph and telephone communications, and their supporting members, other than buildings or structures, shall not be required to be located on a lot, nor shall this chapter be interpreted as to prohibit the use of a property in any zone for the above uses.</w:t>
      </w:r>
    </w:p>
    <w:p w:rsidR="00897E87" w:rsidRPr="00897E87" w:rsidRDefault="00897E87" w:rsidP="00011FB4">
      <w:pPr>
        <w:ind w:firstLine="720"/>
        <w:jc w:val="both"/>
      </w:pPr>
      <w:r w:rsidRPr="007F1451">
        <w:rPr>
          <w:b/>
          <w:bCs/>
        </w:rPr>
        <w:t>(8) </w:t>
      </w:r>
      <w:r w:rsidRPr="00897E87">
        <w:t>Solar energy systems (see § </w:t>
      </w:r>
      <w:r w:rsidRPr="007F1451">
        <w:rPr>
          <w:b/>
          <w:bCs/>
        </w:rPr>
        <w:t>276-76</w:t>
      </w:r>
      <w:r w:rsidRPr="00897E87">
        <w:t> through § </w:t>
      </w:r>
      <w:r w:rsidRPr="007F1451">
        <w:rPr>
          <w:b/>
          <w:bCs/>
        </w:rPr>
        <w:t>276-83</w:t>
      </w:r>
      <w:r w:rsidRPr="00897E87">
        <w:t>).</w:t>
      </w:r>
    </w:p>
    <w:p w:rsidR="00897E87" w:rsidRPr="00897E87" w:rsidRDefault="00897E87" w:rsidP="00011FB4">
      <w:pPr>
        <w:ind w:left="720"/>
        <w:jc w:val="both"/>
      </w:pPr>
      <w:r w:rsidRPr="007F1451">
        <w:rPr>
          <w:b/>
          <w:bCs/>
        </w:rPr>
        <w:t>(9) </w:t>
      </w:r>
      <w:r w:rsidRPr="00897E87">
        <w:t>Christmas tree sales. The annual sale of Christmas trees is permitted between December 1 and December 25, inclusive.</w:t>
      </w:r>
    </w:p>
    <w:p w:rsidR="00897E87" w:rsidRPr="00897E87" w:rsidRDefault="00897E87" w:rsidP="00011FB4">
      <w:pPr>
        <w:ind w:left="720"/>
        <w:jc w:val="both"/>
      </w:pPr>
      <w:r w:rsidRPr="007F1451">
        <w:rPr>
          <w:b/>
          <w:bCs/>
        </w:rPr>
        <w:t>(10) </w:t>
      </w:r>
      <w:r w:rsidRPr="00897E87">
        <w:t>Public election voting places. The provisions of this chapter shall not be construed as to interfere with the temporary use of any property as a voting place in connection with a municipal or other public election.</w:t>
      </w:r>
    </w:p>
    <w:p w:rsidR="00897E87" w:rsidRPr="00897E87" w:rsidRDefault="00897E87" w:rsidP="00011FB4">
      <w:pPr>
        <w:ind w:left="720"/>
        <w:jc w:val="both"/>
      </w:pPr>
      <w:r w:rsidRPr="007F1451">
        <w:rPr>
          <w:b/>
          <w:bCs/>
        </w:rPr>
        <w:t>(11) </w:t>
      </w:r>
      <w:r w:rsidRPr="00897E87">
        <w:t>Sidewalk cafe with tables on the sidewalk in front of or on the side of the non-automobile-oriented restaurant's premises. For food markets and specialty food outlets, excluding those with window service for take-out fare, sidewalk cafes shall take place on site but not be located in the public sidewalk and/or public street right-of-way. Examples include, but are not limited to: delicatessens; bakeries; candy stores; ice cream stores; meat and/or seafood markets or take-out restaurants; food markets; non-automobile-oriented restaurants, defined as non-alcoholic-beverage-service restaurants with sit-down table service which exclude drive-in facilities and/or fast-food-restaurants. Outside tables and seats may be situated outside of the building (except as referenced in the conditional uses section herein) on the parcel/lot but not in the public/street right-of-way. No operation of a business in the CBD Zoning District shall be located in such a way that less than five feet of paved sidewalk remains for use as the traveled way for pedestrians, nor shall any such operation of the business or outside tables and seats project or protrude into, on or above the required five-foot-wide pedestrian passageway.</w:t>
      </w:r>
    </w:p>
    <w:p w:rsidR="00897E87" w:rsidRPr="00897E87" w:rsidRDefault="00897E87" w:rsidP="00011FB4">
      <w:pPr>
        <w:ind w:left="1440"/>
        <w:jc w:val="both"/>
      </w:pPr>
      <w:r w:rsidRPr="007F1451">
        <w:rPr>
          <w:b/>
          <w:bCs/>
        </w:rPr>
        <w:t>(a) </w:t>
      </w:r>
      <w:r w:rsidRPr="00897E87">
        <w:t>The hours of operation of a sidewalk cafe shall be limited to the hours of operation of the associated restaurant. In no event shall the hours of operation go past 12:00 midnight.</w:t>
      </w:r>
    </w:p>
    <w:p w:rsidR="00897E87" w:rsidRPr="00897E87" w:rsidRDefault="00897E87" w:rsidP="00011FB4">
      <w:pPr>
        <w:ind w:left="1440"/>
        <w:jc w:val="both"/>
      </w:pPr>
      <w:r w:rsidRPr="007F1451">
        <w:rPr>
          <w:b/>
          <w:bCs/>
        </w:rPr>
        <w:t>(b) </w:t>
      </w:r>
      <w:r w:rsidRPr="00897E87">
        <w:t>Outdoor dining is separate from a sidewalk cafe, as it is defined as any part of a food establishment located outdoors.</w:t>
      </w:r>
      <w:ins w:id="308" w:author="rtbelasco" w:date="2018-11-28T17:05:00Z">
        <w:r w:rsidR="00730DF7">
          <w:t xml:space="preserve"> Outdoor dining is permitted </w:t>
        </w:r>
      </w:ins>
      <w:ins w:id="309" w:author="rtbelasco" w:date="2018-11-28T17:07:00Z">
        <w:r w:rsidR="00730DF7">
          <w:t xml:space="preserve">in locations </w:t>
        </w:r>
      </w:ins>
      <w:ins w:id="310" w:author="rtbelasco" w:date="2018-11-28T17:05:00Z">
        <w:r w:rsidR="00730DF7">
          <w:t xml:space="preserve">subject to the exclusive approval of the Mayor </w:t>
        </w:r>
      </w:ins>
      <w:ins w:id="311" w:author="rtbelasco" w:date="2018-11-28T17:06:00Z">
        <w:r w:rsidR="00730DF7">
          <w:t>and</w:t>
        </w:r>
      </w:ins>
      <w:ins w:id="312" w:author="rtbelasco" w:date="2018-11-28T17:05:00Z">
        <w:r w:rsidR="00730DF7">
          <w:t xml:space="preserve"> </w:t>
        </w:r>
      </w:ins>
      <w:ins w:id="313" w:author="rtbelasco" w:date="2018-11-28T17:06:00Z">
        <w:r w:rsidR="00730DF7">
          <w:t>Council.</w:t>
        </w:r>
      </w:ins>
      <w:ins w:id="314" w:author="rtbelasco" w:date="2018-11-28T17:28:00Z">
        <w:r w:rsidR="0004585F">
          <w:t xml:space="preserve">  The inclusion of outdoor dining will not require any additional parking based upon the number of permitted tables and/or permitted seats</w:t>
        </w:r>
      </w:ins>
      <w:ins w:id="315" w:author="rtbelasco" w:date="2018-11-28T21:02:00Z">
        <w:r w:rsidR="00C7712A">
          <w:t>.</w:t>
        </w:r>
      </w:ins>
    </w:p>
    <w:p w:rsidR="00897E87" w:rsidRPr="00897E87" w:rsidRDefault="00897E87" w:rsidP="00011FB4">
      <w:pPr>
        <w:ind w:left="1440"/>
        <w:jc w:val="both"/>
      </w:pPr>
      <w:r w:rsidRPr="007F1451">
        <w:rPr>
          <w:b/>
          <w:bCs/>
        </w:rPr>
        <w:t>(c) </w:t>
      </w:r>
      <w:r w:rsidRPr="00897E87">
        <w:t>Adequate lighting shall be provided to promote safe passage of pedestrians and for patrons.</w:t>
      </w:r>
    </w:p>
    <w:p w:rsidR="00897E87" w:rsidRDefault="00897E87" w:rsidP="00011FB4">
      <w:pPr>
        <w:ind w:left="1440"/>
        <w:jc w:val="both"/>
        <w:rPr>
          <w:ins w:id="316" w:author="rtbelasco" w:date="2018-11-28T17:05:00Z"/>
        </w:rPr>
      </w:pPr>
      <w:r w:rsidRPr="007F1451">
        <w:rPr>
          <w:b/>
          <w:bCs/>
        </w:rPr>
        <w:t>(d) </w:t>
      </w:r>
      <w:r w:rsidRPr="00897E87">
        <w:t>Awnings and/or umbrellas may be used in conjunction with the sidewalk cafe. Awnings shall be adequately secured. Awnings, including supporting structures, must be within the property line. The bottom of the awning shall be seven feet from the ground.</w:t>
      </w:r>
    </w:p>
    <w:p w:rsidR="00730DF7" w:rsidRPr="00730DF7" w:rsidRDefault="00730DF7" w:rsidP="00011FB4">
      <w:pPr>
        <w:ind w:left="1440"/>
        <w:jc w:val="both"/>
      </w:pPr>
      <w:ins w:id="317" w:author="rtbelasco" w:date="2018-11-28T17:05:00Z">
        <w:r>
          <w:rPr>
            <w:b/>
            <w:bCs/>
          </w:rPr>
          <w:t>(e)</w:t>
        </w:r>
      </w:ins>
      <w:ins w:id="318" w:author="rtbelasco" w:date="2018-11-28T17:06:00Z">
        <w:r>
          <w:rPr>
            <w:bCs/>
          </w:rPr>
          <w:t xml:space="preserve"> </w:t>
        </w:r>
        <w:proofErr w:type="spellStart"/>
        <w:r>
          <w:rPr>
            <w:bCs/>
          </w:rPr>
          <w:t>Parklets</w:t>
        </w:r>
        <w:proofErr w:type="spellEnd"/>
        <w:r>
          <w:rPr>
            <w:bCs/>
          </w:rPr>
          <w:t xml:space="preserve"> </w:t>
        </w:r>
      </w:ins>
      <w:ins w:id="319" w:author="rtbelasco" w:date="2018-11-28T17:09:00Z">
        <w:r>
          <w:rPr>
            <w:bCs/>
          </w:rPr>
          <w:t xml:space="preserve">shall be permitted in locations </w:t>
        </w:r>
      </w:ins>
      <w:ins w:id="320" w:author="rtbelasco" w:date="2018-11-28T17:10:00Z">
        <w:r>
          <w:rPr>
            <w:bCs/>
          </w:rPr>
          <w:t>subject to the exclusive approval of the Mayor and Council.</w:t>
        </w:r>
      </w:ins>
    </w:p>
    <w:p w:rsidR="00897E87" w:rsidRPr="00897E87" w:rsidRDefault="00897E87" w:rsidP="00011FB4">
      <w:pPr>
        <w:ind w:left="720"/>
        <w:jc w:val="both"/>
      </w:pPr>
      <w:r w:rsidRPr="007F1451">
        <w:rPr>
          <w:b/>
          <w:bCs/>
        </w:rPr>
        <w:t>(12) </w:t>
      </w:r>
      <w:r w:rsidRPr="00897E87">
        <w:t>Temporary construction trailers and one sign, not exceeding 50 cumulative square feet, advertising the prime contractor, subcontractor(s), architect, block and lot identifier data of the lot,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t>
      </w:r>
    </w:p>
    <w:p w:rsidR="00897E87" w:rsidRPr="00897E87" w:rsidRDefault="00897E87" w:rsidP="00897E87">
      <w:pPr>
        <w:jc w:val="both"/>
      </w:pPr>
      <w:r w:rsidRPr="007F1451">
        <w:rPr>
          <w:b/>
          <w:bCs/>
        </w:rPr>
        <w:t>D. </w:t>
      </w:r>
      <w:r w:rsidRPr="00897E87">
        <w:t>Maximum building height.</w:t>
      </w:r>
    </w:p>
    <w:p w:rsidR="00897E87" w:rsidRPr="00897E87" w:rsidRDefault="00897E87" w:rsidP="00011FB4">
      <w:pPr>
        <w:ind w:left="720"/>
        <w:jc w:val="both"/>
      </w:pPr>
      <w:r w:rsidRPr="007F1451">
        <w:rPr>
          <w:b/>
          <w:bCs/>
        </w:rPr>
        <w:t>(1) </w:t>
      </w:r>
      <w:r w:rsidRPr="00897E87">
        <w:t>No building height shall exceed 36 feet in height from the base flood elevation (BFE) or three stories, whichever is less, except as allowed in § </w:t>
      </w:r>
      <w:r w:rsidRPr="007F1451">
        <w:rPr>
          <w:b/>
          <w:bCs/>
        </w:rPr>
        <w:t>276-47</w:t>
      </w:r>
      <w:r w:rsidRPr="00897E87">
        <w:t>. The following structures may be erected above the heights prescribed by this chapter, but in no case shall the height of any of these appurtenances exceed a height equal to 10% more than the maximum height permitted for the particular use in this zoning district:</w:t>
      </w:r>
    </w:p>
    <w:p w:rsidR="00897E87" w:rsidRPr="00897E87" w:rsidRDefault="00897E87" w:rsidP="00011FB4">
      <w:pPr>
        <w:ind w:left="1440"/>
        <w:jc w:val="both"/>
      </w:pPr>
      <w:r w:rsidRPr="007F1451">
        <w:rPr>
          <w:b/>
          <w:bCs/>
        </w:rPr>
        <w:t>(a) </w:t>
      </w:r>
      <w:r w:rsidRPr="00897E87">
        <w:t>Mechanical rooms and other roof structures for the housing of stairways, tanks, ventilating fans, HVAC equipment or similar equipment required to operate and maintain the building.</w:t>
      </w:r>
    </w:p>
    <w:p w:rsidR="00897E87" w:rsidRPr="00897E87" w:rsidRDefault="00897E87" w:rsidP="00011FB4">
      <w:pPr>
        <w:ind w:left="720" w:firstLine="720"/>
        <w:jc w:val="both"/>
      </w:pPr>
      <w:r w:rsidRPr="007F1451">
        <w:rPr>
          <w:b/>
          <w:bCs/>
        </w:rPr>
        <w:t>(b) </w:t>
      </w:r>
      <w:r w:rsidRPr="00897E87">
        <w:t>Skylights, spires, cupolas, flagpoles, chimneys or similar structures.</w:t>
      </w:r>
    </w:p>
    <w:p w:rsidR="00897E87" w:rsidRPr="00897E87" w:rsidRDefault="00897E87" w:rsidP="00011FB4">
      <w:pPr>
        <w:ind w:left="1440"/>
        <w:jc w:val="both"/>
      </w:pPr>
      <w:r w:rsidRPr="007F1451">
        <w:rPr>
          <w:b/>
          <w:bCs/>
        </w:rPr>
        <w:t>(c) </w:t>
      </w:r>
      <w:r w:rsidRPr="00897E87">
        <w:t>Safety enclosures of rooftop areas of hotels and motels used for sundecks and other recreational purposes.</w:t>
      </w:r>
    </w:p>
    <w:p w:rsidR="00897E87" w:rsidRPr="00897E87" w:rsidRDefault="00897E87" w:rsidP="00011FB4">
      <w:pPr>
        <w:ind w:left="720"/>
        <w:jc w:val="both"/>
      </w:pPr>
      <w:r w:rsidRPr="007F1451">
        <w:rPr>
          <w:b/>
          <w:bCs/>
        </w:rPr>
        <w:t>(2) </w:t>
      </w:r>
      <w:r w:rsidRPr="00897E87">
        <w:t>Cellular telephone antennas and/or associated equipment are expressly excluded from this subsection.</w:t>
      </w:r>
    </w:p>
    <w:p w:rsidR="00897E87" w:rsidRPr="00897E87" w:rsidRDefault="00897E87" w:rsidP="00897E87">
      <w:pPr>
        <w:jc w:val="both"/>
      </w:pPr>
      <w:r w:rsidRPr="007F1451">
        <w:rPr>
          <w:b/>
          <w:bCs/>
        </w:rPr>
        <w:t>E. </w:t>
      </w:r>
      <w:r w:rsidRPr="00897E87">
        <w:t>Area and yard requirements.</w:t>
      </w:r>
    </w:p>
    <w:tbl>
      <w:tblPr>
        <w:tblW w:w="10020" w:type="dxa"/>
        <w:tblInd w:w="15" w:type="dxa"/>
        <w:tblCellMar>
          <w:top w:w="15" w:type="dxa"/>
          <w:left w:w="15" w:type="dxa"/>
          <w:bottom w:w="15" w:type="dxa"/>
          <w:right w:w="15" w:type="dxa"/>
        </w:tblCellMar>
        <w:tblLook w:val="04A0"/>
      </w:tblPr>
      <w:tblGrid>
        <w:gridCol w:w="140"/>
        <w:gridCol w:w="164"/>
        <w:gridCol w:w="1929"/>
        <w:gridCol w:w="7787"/>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 feet to the nearest interior property line, provided that 2 or more adjoining property owners agree to build to this standard and then only if access to the rear of the building is maintained via a service alley or shared parking</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bl>
    <w:p w:rsidR="00897E87" w:rsidRPr="00897E87" w:rsidRDefault="00897E87" w:rsidP="00897E87">
      <w:pPr>
        <w:jc w:val="both"/>
      </w:pPr>
      <w:r w:rsidRPr="007F1451">
        <w:rPr>
          <w:b/>
          <w:bCs/>
        </w:rPr>
        <w:t>F. </w:t>
      </w:r>
      <w:r w:rsidRPr="00897E87">
        <w:t>General requirements.</w:t>
      </w:r>
    </w:p>
    <w:p w:rsidR="00897E87" w:rsidRPr="00897E87" w:rsidRDefault="00897E87" w:rsidP="00011FB4">
      <w:pPr>
        <w:ind w:left="720"/>
        <w:jc w:val="both"/>
      </w:pPr>
      <w:r w:rsidRPr="007F1451">
        <w:rPr>
          <w:b/>
          <w:bCs/>
        </w:rPr>
        <w:t>(1) </w:t>
      </w:r>
      <w:r w:rsidRPr="00897E87">
        <w:t>Any principal building may contain more than one permitted use and/or organization, provided that the total building coverage of the combined activities does not exceed the maximum building coverage specified for the district and, further, that any building shall have a maximum of three permitted uses within it, and that each activity occupies a minimum gross floor area of 750 square feet for individual uses.</w:t>
      </w:r>
    </w:p>
    <w:p w:rsidR="00897E87" w:rsidRPr="00897E87" w:rsidRDefault="00897E87" w:rsidP="00011FB4">
      <w:pPr>
        <w:ind w:left="720"/>
        <w:jc w:val="both"/>
      </w:pPr>
      <w:r w:rsidRPr="007F1451">
        <w:rPr>
          <w:b/>
          <w:bCs/>
        </w:rPr>
        <w:t>(2) </w:t>
      </w:r>
      <w:r w:rsidRPr="00897E87">
        <w:t>All buildings on a single commercial site shall be compatibly designed, whether constructed all at one time or in stages over a period of time. No development in the CBD Zoning District shall be constructed unless the development is part of an approved site plan and unless the following minimum standards are met, in addition to other applicable requirements of this chapter.</w:t>
      </w:r>
    </w:p>
    <w:p w:rsidR="00897E87" w:rsidRPr="00897E87" w:rsidRDefault="00897E87" w:rsidP="00011FB4">
      <w:pPr>
        <w:ind w:left="720"/>
        <w:jc w:val="both"/>
      </w:pPr>
      <w:r w:rsidRPr="007F1451">
        <w:rPr>
          <w:b/>
          <w:bCs/>
        </w:rPr>
        <w:t>(3) </w:t>
      </w:r>
      <w:r w:rsidRPr="00897E87">
        <w:t>Merchandise may be displayed outside of the building (except as referenced in the conditional uses section herein) if attached to the building facade and/or on the parcel/lot but not in the public/street right-of-way. No merchandise used in connection with the operation of a business in the CBD Zoning District shall be located in such a way that less than five feet of paved sidewalk remains for the exclusive use of the traveled way for pedestrians, nor shall any such merchandise project or protrude into, on or above the required five-foot-wide pedestrian passageway.</w:t>
      </w:r>
    </w:p>
    <w:p w:rsidR="00897E87" w:rsidRPr="00897E87" w:rsidRDefault="00897E87" w:rsidP="00011FB4">
      <w:pPr>
        <w:ind w:firstLine="720"/>
        <w:jc w:val="both"/>
      </w:pPr>
      <w:r w:rsidRPr="007F1451">
        <w:rPr>
          <w:b/>
          <w:bCs/>
        </w:rPr>
        <w:t>(4) </w:t>
      </w:r>
      <w:r w:rsidRPr="00897E87">
        <w:t>All merchandise must be removed when the business is closed for operation.</w:t>
      </w:r>
    </w:p>
    <w:p w:rsidR="00897E87" w:rsidRPr="00897E87" w:rsidRDefault="00897E87" w:rsidP="00011FB4">
      <w:pPr>
        <w:ind w:left="720"/>
        <w:jc w:val="both"/>
      </w:pPr>
      <w:r w:rsidRPr="007F1451">
        <w:rPr>
          <w:b/>
          <w:bCs/>
        </w:rPr>
        <w:t>(5) </w:t>
      </w:r>
      <w:r w:rsidRPr="00897E87">
        <w:t>All areas not utilized for buildings, parking, loading, access aisles, driveways or pedestrian walkways shall be suitably landscaped with shrubs, ground cover, seeding or similar plantings and maintained in good condition. Suggested plant species are referenced in Appendix A.</w:t>
      </w:r>
      <w:r w:rsidRPr="007F1451">
        <w:rPr>
          <w:b/>
          <w:bCs/>
          <w:vertAlign w:val="superscript"/>
        </w:rPr>
        <w:t>[5]</w:t>
      </w:r>
      <w:r w:rsidRPr="00897E87">
        <w:t> Corner lots bordering street intersections shall adhere to the sight triangle provisions stated herein at § </w:t>
      </w:r>
      <w:r w:rsidRPr="007F1451">
        <w:rPr>
          <w:b/>
          <w:bCs/>
        </w:rPr>
        <w:t>276-30</w:t>
      </w:r>
      <w:r w:rsidRPr="00897E87">
        <w:t>.</w:t>
      </w:r>
    </w:p>
    <w:p w:rsidR="00897E87" w:rsidRPr="00897E87" w:rsidRDefault="00897E87" w:rsidP="00011FB4">
      <w:pPr>
        <w:ind w:left="720"/>
        <w:jc w:val="both"/>
      </w:pPr>
      <w:r w:rsidRPr="007F1451">
        <w:rPr>
          <w:b/>
          <w:bCs/>
        </w:rPr>
        <w:t>(6) </w:t>
      </w:r>
      <w:r w:rsidRPr="00897E87">
        <w:t>Each nonresidential use must include provisions for the collection, disposition and recycling of recyclable materials, as designated in the Municipal Recycling Ordinance</w:t>
      </w:r>
      <w:proofErr w:type="gramStart"/>
      <w:r w:rsidRPr="00897E87">
        <w:t>.</w:t>
      </w:r>
      <w:r w:rsidRPr="007F1451">
        <w:rPr>
          <w:b/>
          <w:bCs/>
          <w:vertAlign w:val="superscript"/>
        </w:rPr>
        <w:t>[</w:t>
      </w:r>
      <w:proofErr w:type="gramEnd"/>
      <w:r w:rsidRPr="007F1451">
        <w:rPr>
          <w:b/>
          <w:bCs/>
          <w:vertAlign w:val="superscript"/>
        </w:rPr>
        <w:t>6]</w:t>
      </w:r>
      <w:r w:rsidRPr="00897E87">
        <w:t> All recycling not stored within a building shall be stored within an enclosed container. All solid waste not stored within a building shall be stored within an enclosed container. The amount of recyclable and solid waste material generated weekly by each use shall be quantified and reviewed during site plan review to determine whether the storage area to contain a week's accumulation of material is adequate in size and location. The storage area shall be designed for commercial truck access for pickup of materials and be suitably screened from view if located outside a building.</w:t>
      </w:r>
    </w:p>
    <w:p w:rsidR="00897E87" w:rsidRPr="00897E87" w:rsidRDefault="00897E87" w:rsidP="00011FB4">
      <w:pPr>
        <w:ind w:left="720"/>
        <w:jc w:val="both"/>
      </w:pPr>
      <w:r w:rsidRPr="007F1451">
        <w:rPr>
          <w:b/>
          <w:bCs/>
        </w:rPr>
        <w:t>(7)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011FB4">
      <w:pPr>
        <w:ind w:left="720"/>
        <w:jc w:val="both"/>
      </w:pPr>
      <w:r w:rsidRPr="007F1451">
        <w:rPr>
          <w:b/>
          <w:bCs/>
        </w:rPr>
        <w:t>(8)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t>
      </w:r>
    </w:p>
    <w:p w:rsidR="00897E87" w:rsidRPr="00897E87" w:rsidRDefault="00897E87" w:rsidP="00011FB4">
      <w:pPr>
        <w:ind w:left="720"/>
        <w:jc w:val="both"/>
      </w:pPr>
      <w:r w:rsidRPr="007F1451">
        <w:rPr>
          <w:b/>
          <w:bCs/>
        </w:rPr>
        <w:t>(9) </w:t>
      </w:r>
      <w:r w:rsidRPr="00897E87">
        <w:t>Special design standards applicable to the CBD District. An attractive streetscape contributes positively to the visual impression of a community. It is the City's intention, therefore, to ensure that development located in the CBD District on New Jersey Avenue, 17th Avenue and Spruce Avenue supports a vibrant, human-scale environment along the City's main arteries. The following standards apply to all principal buildings in the CBD Zone on New Jersey Avenue, 17th Avenue and Spruce Avenue:</w:t>
      </w:r>
    </w:p>
    <w:p w:rsidR="00897E87" w:rsidRPr="00897E87" w:rsidRDefault="00897E87" w:rsidP="00011FB4">
      <w:pPr>
        <w:ind w:left="1440"/>
        <w:jc w:val="both"/>
      </w:pPr>
      <w:r w:rsidRPr="007F1451">
        <w:rPr>
          <w:b/>
          <w:bCs/>
        </w:rPr>
        <w:t>(a) </w:t>
      </w:r>
      <w:r w:rsidRPr="00897E87">
        <w:t>All buildings located on New Jersey Avenue shall be oriented to front towards and relate to New Jersey Avenue, both functionally and visually, as opposed to the intersecting side streets. For developments which include residential flats, the required lot depth of 100 feet must be taken from New Jersey Avenue; except that for developments having one residential unit, the lot depth may be taken off the side street.</w:t>
      </w:r>
    </w:p>
    <w:p w:rsidR="00897E87" w:rsidRPr="00897E87" w:rsidRDefault="00897E87" w:rsidP="00011FB4">
      <w:pPr>
        <w:ind w:left="1440"/>
        <w:jc w:val="both"/>
      </w:pPr>
      <w:r w:rsidRPr="007F1451">
        <w:rPr>
          <w:b/>
          <w:bCs/>
        </w:rPr>
        <w:t>(b) </w:t>
      </w:r>
      <w:r w:rsidRPr="00897E87">
        <w:t>All buildings located on New Jersey Avenue shall have entrance doors set back into an opening allowing for outward egress (for Fire Code purposes) without opening the entrance door onto the sidewalk and/or in the public/street right-of-way.</w:t>
      </w:r>
    </w:p>
    <w:p w:rsidR="00897E87" w:rsidRPr="00897E87" w:rsidRDefault="00897E87" w:rsidP="00011FB4">
      <w:pPr>
        <w:ind w:left="720" w:firstLine="720"/>
        <w:jc w:val="both"/>
      </w:pPr>
      <w:r w:rsidRPr="007F1451">
        <w:rPr>
          <w:b/>
          <w:bCs/>
        </w:rPr>
        <w:t>(c) </w:t>
      </w:r>
      <w:r w:rsidRPr="00897E87">
        <w:t>Large blank walls facing New Jersey Avenue are prohibited.</w:t>
      </w:r>
    </w:p>
    <w:p w:rsidR="00897E87" w:rsidRPr="00897E87" w:rsidRDefault="00897E87" w:rsidP="00011FB4">
      <w:pPr>
        <w:ind w:left="1440"/>
        <w:jc w:val="both"/>
      </w:pPr>
      <w:r w:rsidRPr="007F1451">
        <w:rPr>
          <w:b/>
          <w:bCs/>
        </w:rPr>
        <w:t>(d) </w:t>
      </w:r>
      <w:r w:rsidRPr="00897E87">
        <w:t>All commercial space shall have primary entrances accessed directly from the sidewalk on New Jersey Avenue. Sidewalks should extend from the building facade to the curb.</w:t>
      </w:r>
    </w:p>
    <w:p w:rsidR="00897E87" w:rsidRPr="00897E87" w:rsidRDefault="00897E87" w:rsidP="00011FB4">
      <w:pPr>
        <w:ind w:left="1440"/>
        <w:jc w:val="both"/>
      </w:pPr>
      <w:r w:rsidRPr="007F1451">
        <w:rPr>
          <w:b/>
          <w:bCs/>
        </w:rPr>
        <w:t>(e) </w:t>
      </w:r>
      <w:r w:rsidRPr="00897E87">
        <w:t>First-floor facades intended for retail use must face New Jersey Avenue with large, clear storefront glass areas to display the nature of the business and produce an interesting streetscape. Storefront windows may be either typical large, single panes or multiple smaller panes (approximately two square) separated by mullions.</w:t>
      </w:r>
    </w:p>
    <w:p w:rsidR="00897E87" w:rsidRPr="00897E87" w:rsidRDefault="00897E87" w:rsidP="00011FB4">
      <w:pPr>
        <w:ind w:left="1440"/>
        <w:jc w:val="both"/>
      </w:pPr>
      <w:r w:rsidRPr="007F1451">
        <w:rPr>
          <w:b/>
          <w:bCs/>
        </w:rPr>
        <w:t>(f) </w:t>
      </w:r>
      <w:r w:rsidRPr="00897E87">
        <w:t>In a multitenant building, each shop shall have its own shop front facing New Jersey Avenue. The shop fronts may either have identical designs to reinforce the building design or varied designs to express the different businesses. A shop front should be separated from the roofline or a second floor by a horizontal architectural element such as a sash, cornice, frieze, molding, etc.</w:t>
      </w:r>
    </w:p>
    <w:p w:rsidR="00897E87" w:rsidRPr="00897E87" w:rsidRDefault="00897E87" w:rsidP="00011FB4">
      <w:pPr>
        <w:ind w:left="720" w:firstLine="720"/>
        <w:jc w:val="both"/>
      </w:pPr>
      <w:r w:rsidRPr="007F1451">
        <w:rPr>
          <w:b/>
          <w:bCs/>
        </w:rPr>
        <w:t>(g) </w:t>
      </w:r>
      <w:r w:rsidRPr="00897E87">
        <w:t>There shall be no open stairways leading to the second floor off New Jersey Avenue.</w:t>
      </w:r>
    </w:p>
    <w:p w:rsidR="00897E87" w:rsidRPr="00897E87" w:rsidRDefault="00897E87" w:rsidP="00011FB4">
      <w:pPr>
        <w:ind w:left="720"/>
        <w:jc w:val="both"/>
      </w:pPr>
      <w:r w:rsidRPr="007F1451">
        <w:rPr>
          <w:b/>
          <w:bCs/>
        </w:rPr>
        <w:t>(10) </w:t>
      </w:r>
      <w:r w:rsidRPr="00897E87">
        <w:t>Minimum off-street parking. Each individual use shall provide parking spaces according to the following minimum provisions. Where a permitted use of land includes different specific activities with different specific parking requirements, the total number of required parking spaces shall be obtained by individually computing the parking requirements for each different activity and adding the resulting numbers together.</w:t>
      </w:r>
    </w:p>
    <w:p w:rsidR="00897E87" w:rsidRPr="00897E87" w:rsidRDefault="00897E87" w:rsidP="00011FB4">
      <w:pPr>
        <w:ind w:left="1440"/>
        <w:jc w:val="both"/>
      </w:pPr>
      <w:r w:rsidRPr="007F1451">
        <w:rPr>
          <w:b/>
          <w:bCs/>
        </w:rPr>
        <w:t>(a) </w:t>
      </w:r>
      <w:r w:rsidRPr="00897E87">
        <w:t>Permitted uses such as those uses listed in § </w:t>
      </w:r>
      <w:r w:rsidRPr="007F1451">
        <w:rPr>
          <w:b/>
          <w:bCs/>
        </w:rPr>
        <w:t>276-20B(1)</w:t>
      </w:r>
      <w:r w:rsidRPr="00897E87">
        <w:t>, </w:t>
      </w:r>
      <w:r w:rsidRPr="007F1451">
        <w:rPr>
          <w:b/>
          <w:bCs/>
        </w:rPr>
        <w:t>(2)</w:t>
      </w:r>
      <w:r w:rsidRPr="00897E87">
        <w:t>, </w:t>
      </w:r>
      <w:r w:rsidRPr="007F1451">
        <w:rPr>
          <w:b/>
          <w:bCs/>
        </w:rPr>
        <w:t>(5)</w:t>
      </w:r>
      <w:r w:rsidRPr="00897E87">
        <w:t> and </w:t>
      </w:r>
      <w:r w:rsidRPr="007F1451">
        <w:rPr>
          <w:b/>
          <w:bCs/>
        </w:rPr>
        <w:t>(6)</w:t>
      </w:r>
      <w:r w:rsidRPr="00897E87">
        <w:t> shall provide parking at the ratio of one space per 400 square feet of gross floor area. Additionally, drive-in banks shall provide room for at least eight automobiles per drive-in window for queuing purposes.</w:t>
      </w:r>
    </w:p>
    <w:p w:rsidR="00897E87" w:rsidRPr="00897E87" w:rsidRDefault="00897E87" w:rsidP="00011FB4">
      <w:pPr>
        <w:ind w:left="1440"/>
        <w:jc w:val="both"/>
      </w:pPr>
      <w:r w:rsidRPr="007F1451">
        <w:rPr>
          <w:b/>
          <w:bCs/>
        </w:rPr>
        <w:t>(b) </w:t>
      </w:r>
      <w:r w:rsidRPr="00897E87">
        <w:t>Permitted uses such as those uses listed in § </w:t>
      </w:r>
      <w:r w:rsidRPr="007F1451">
        <w:rPr>
          <w:b/>
          <w:bCs/>
        </w:rPr>
        <w:t>276-20B(3)</w:t>
      </w:r>
      <w:r w:rsidRPr="00897E87">
        <w:t> shall provide a minimum of one space for every six seats, but, in all cases, a sufficient number of spaces to prevent any parking along private driveways, fire lanes and aisles. Outdoor seating/dining areas intended for use during spring, summer and autumn months shall not be considered when calculating the number of parking spaces required by this subsection.</w:t>
      </w:r>
    </w:p>
    <w:p w:rsidR="00897E87" w:rsidRPr="00897E87" w:rsidRDefault="00897E87" w:rsidP="00011FB4">
      <w:pPr>
        <w:ind w:left="720" w:firstLine="720"/>
        <w:jc w:val="both"/>
      </w:pPr>
      <w:r w:rsidRPr="007F1451">
        <w:rPr>
          <w:b/>
          <w:bCs/>
        </w:rPr>
        <w:t>(c) </w:t>
      </w:r>
      <w:r w:rsidRPr="00897E87">
        <w:t>Residential uses shall provide parking in compliance with the NJRSIS.</w:t>
      </w:r>
    </w:p>
    <w:p w:rsidR="00897E87" w:rsidRPr="00897E87" w:rsidRDefault="00897E87" w:rsidP="00011FB4">
      <w:pPr>
        <w:ind w:left="720" w:firstLine="720"/>
        <w:jc w:val="both"/>
      </w:pPr>
      <w:r w:rsidRPr="007F1451">
        <w:rPr>
          <w:b/>
          <w:bCs/>
        </w:rPr>
        <w:t>(d) </w:t>
      </w:r>
      <w:r w:rsidRPr="00897E87">
        <w:t>Special parking standards applicable to the CBD District.</w:t>
      </w:r>
    </w:p>
    <w:p w:rsidR="00897E87" w:rsidRPr="00897E87" w:rsidRDefault="00897E87" w:rsidP="00011FB4">
      <w:pPr>
        <w:ind w:left="2160"/>
        <w:jc w:val="both"/>
      </w:pPr>
      <w:r w:rsidRPr="007F1451">
        <w:rPr>
          <w:b/>
          <w:bCs/>
        </w:rPr>
        <w:t>[1] </w:t>
      </w:r>
      <w:r w:rsidRPr="00897E87">
        <w:t>Credit shall be given on a 50% basis (rounded to the higher number) for on-street parking spaces towards the nonresidential component of a project's parking requirement [e.g., seven on-street spaces will get credit for four on-site spaces (7 x 50% = 3.5, and 3.5 rounded to the higher number is 4)]. The on-street spaces shall be directly adjacent to the subject property, be clearly indicated on the site plan, measure eight feet by 22 feet, and not interfere with loading or delivery operations, fire lanes, bikeways, bus stops, sight triangles, pedestrian crossings or driveways.</w:t>
      </w:r>
    </w:p>
    <w:p w:rsidR="00897E87" w:rsidRPr="00897E87" w:rsidRDefault="00897E87" w:rsidP="00011FB4">
      <w:pPr>
        <w:ind w:left="2160"/>
        <w:jc w:val="both"/>
      </w:pPr>
      <w:r w:rsidRPr="007F1451">
        <w:rPr>
          <w:b/>
          <w:bCs/>
        </w:rPr>
        <w:t>[2] </w:t>
      </w:r>
      <w:r w:rsidRPr="00897E87">
        <w:t>A developer may satisfy up to two spaces of nonresidential parking deficiency by contributing to a municipal parking capital improvement fund for the design, purchase, construction and maintenance of municipal parking lots. The developer shall make a contribution of $4,000 per deficient space. Full payment is required as a condition of the issuance of the first construction permit.</w:t>
      </w:r>
    </w:p>
    <w:p w:rsidR="00897E87" w:rsidRPr="00897E87" w:rsidRDefault="00897E87" w:rsidP="00011FB4">
      <w:pPr>
        <w:ind w:left="1440"/>
        <w:jc w:val="both"/>
      </w:pPr>
      <w:r w:rsidRPr="007F1451">
        <w:rPr>
          <w:b/>
          <w:bCs/>
        </w:rPr>
        <w:t>(e) </w:t>
      </w:r>
      <w:r w:rsidRPr="00897E87">
        <w:t>See § </w:t>
      </w:r>
      <w:r w:rsidRPr="007F1451">
        <w:rPr>
          <w:b/>
          <w:bCs/>
        </w:rPr>
        <w:t>276-35</w:t>
      </w:r>
      <w:r w:rsidRPr="00897E87">
        <w:t> for additional parking standards.</w:t>
      </w:r>
    </w:p>
    <w:p w:rsidR="00897E87" w:rsidRPr="00897E87" w:rsidRDefault="00897E87" w:rsidP="00011FB4">
      <w:pPr>
        <w:ind w:firstLine="720"/>
        <w:jc w:val="both"/>
      </w:pPr>
      <w:r w:rsidRPr="007F1451">
        <w:rPr>
          <w:b/>
          <w:bCs/>
        </w:rPr>
        <w:t>(11) </w:t>
      </w:r>
      <w:r w:rsidRPr="00897E87">
        <w:t>Permitted signs.</w:t>
      </w:r>
    </w:p>
    <w:p w:rsidR="00897E87" w:rsidRPr="00897E87" w:rsidRDefault="00897E87" w:rsidP="00011FB4">
      <w:pPr>
        <w:ind w:left="1440"/>
        <w:jc w:val="both"/>
      </w:pPr>
      <w:r w:rsidRPr="007F1451">
        <w:rPr>
          <w:b/>
          <w:bCs/>
        </w:rPr>
        <w:t>(a) </w:t>
      </w:r>
      <w:r w:rsidRPr="00897E87">
        <w:t>Each individual use in an individual building may have one pole-mounted sign not exceeding 150 square feet in size and may have one sign attached to the building not exceeding an area equivalent to 25% of the front facade of the business to which it is attached or 150 cumulative square feet, whichever is smaller. Where an individual activity has direct access from the outside, a sign not exceeding four square feet identifying the name of the activity may also be attached to the building at the entrance to the activity, exclusive of the cumulative sign square-foot requirement.</w:t>
      </w:r>
    </w:p>
    <w:p w:rsidR="00897E87" w:rsidRPr="00897E87" w:rsidRDefault="00897E87" w:rsidP="00011FB4">
      <w:pPr>
        <w:ind w:left="1440"/>
        <w:jc w:val="both"/>
      </w:pPr>
      <w:r w:rsidRPr="007F1451">
        <w:rPr>
          <w:b/>
          <w:bCs/>
        </w:rPr>
        <w:t>(b) </w:t>
      </w:r>
      <w:r w:rsidRPr="00897E87">
        <w:t xml:space="preserve">Where individual uses share a common walkway, each use served by the walkway may have one additional sign which shall be either attached flat against the building or be suspended in perpendicular fashion from the roof over the common walkway. Suspended signs over public sidewalk areas shall be no closer than eight feet at their lowest point to the finished grade level below them and shall not project past the </w:t>
      </w:r>
      <w:proofErr w:type="spellStart"/>
      <w:r w:rsidRPr="00897E87">
        <w:t>curbline</w:t>
      </w:r>
      <w:proofErr w:type="spellEnd"/>
      <w:r w:rsidRPr="00897E87">
        <w:t>. No such sign shall exceed 20 square feet in area.</w:t>
      </w:r>
    </w:p>
    <w:p w:rsidR="00897E87" w:rsidRPr="00897E87" w:rsidRDefault="00897E87" w:rsidP="00011FB4">
      <w:pPr>
        <w:ind w:left="1440"/>
        <w:jc w:val="both"/>
      </w:pPr>
      <w:r w:rsidRPr="007F1451">
        <w:rPr>
          <w:b/>
          <w:bCs/>
        </w:rPr>
        <w:t>(c) </w:t>
      </w:r>
      <w:r w:rsidRPr="00897E87">
        <w:t>Special signage standards applicable to the CBD District. All nonresidential signage shall be restricted to the New Jersey Avenue side of the building and to the first 30 feet on the side street, if applicable, measured from the front building wall. In this case, two building frontages, two signs are permitted.</w:t>
      </w:r>
    </w:p>
    <w:p w:rsidR="00897E87" w:rsidRPr="00897E87" w:rsidRDefault="00897E87" w:rsidP="00011FB4">
      <w:pPr>
        <w:ind w:left="1440"/>
        <w:jc w:val="both"/>
      </w:pPr>
      <w:r w:rsidRPr="007F1451">
        <w:rPr>
          <w:b/>
          <w:bCs/>
        </w:rPr>
        <w:t>(d) </w:t>
      </w:r>
      <w:r w:rsidRPr="00897E87">
        <w:t>Special signage standards applicable to the CBD District. "Open for business" window signs, if located in a storefront window, shall be excluded from the overall sign calculations as long as the sign does not exceed 10 square feet in area. Signs, typically the A-frame/sandwich-board style, ancillary to the permitted use shall be permitted on the sidewalk area, at the curb or against the building wall. The sign shall not exceed four square feet, identifying the name of the location, exclusive of the cumulative sign square-foot requirement. No operation of a business in the CBD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 Signs in this style shall be a maximum of eight square feet. All signs as permitted by this section must be removed when the business is closed for operation. On corner properties/street intersections, no handicapped sidewalk curbs ramps shall be blocked by said signs.</w:t>
      </w:r>
    </w:p>
    <w:p w:rsidR="00897E87" w:rsidRPr="00897E87" w:rsidRDefault="00897E87" w:rsidP="00011FB4">
      <w:pPr>
        <w:ind w:left="1440"/>
        <w:jc w:val="both"/>
      </w:pPr>
      <w:r w:rsidRPr="007F1451">
        <w:rPr>
          <w:b/>
          <w:bCs/>
        </w:rPr>
        <w:t>(e) </w:t>
      </w:r>
      <w:r w:rsidRPr="00897E87">
        <w:t>Temporary sign banners, such as "clearance," "sale," "end of year," etc., are permitted to be attached to the building facade so long as the banner is not posted for more than 10 calendar days.</w:t>
      </w:r>
    </w:p>
    <w:p w:rsidR="00897E87" w:rsidRPr="00897E87" w:rsidRDefault="00897E87" w:rsidP="00011FB4">
      <w:pPr>
        <w:ind w:left="1440"/>
        <w:jc w:val="both"/>
      </w:pPr>
      <w:r w:rsidRPr="007F1451">
        <w:rPr>
          <w:b/>
          <w:bCs/>
        </w:rPr>
        <w:t>(f) </w:t>
      </w:r>
      <w:r w:rsidRPr="00897E87">
        <w:t>All signs mounted to building facades over public sidewalk areas must be eight feet from grade elevation.</w:t>
      </w:r>
    </w:p>
    <w:p w:rsidR="00897E87" w:rsidRPr="00897E87" w:rsidRDefault="00897E87" w:rsidP="00011FB4">
      <w:pPr>
        <w:ind w:left="720" w:firstLine="720"/>
        <w:jc w:val="both"/>
      </w:pPr>
      <w:r w:rsidRPr="007F1451">
        <w:rPr>
          <w:b/>
          <w:bCs/>
        </w:rPr>
        <w:t>(g) </w:t>
      </w:r>
      <w:r w:rsidRPr="00897E87">
        <w:t>See § </w:t>
      </w:r>
      <w:r w:rsidRPr="007F1451">
        <w:rPr>
          <w:b/>
          <w:bCs/>
        </w:rPr>
        <w:t>276-40</w:t>
      </w:r>
      <w:r w:rsidRPr="00897E87">
        <w:t> for additional standards.</w:t>
      </w:r>
    </w:p>
    <w:p w:rsidR="00897E87" w:rsidRPr="00897E87" w:rsidRDefault="00897E87" w:rsidP="00011FB4">
      <w:pPr>
        <w:ind w:firstLine="720"/>
        <w:jc w:val="both"/>
      </w:pPr>
      <w:r w:rsidRPr="007F1451">
        <w:rPr>
          <w:b/>
          <w:bCs/>
        </w:rPr>
        <w:t>(12) </w:t>
      </w:r>
      <w:r w:rsidRPr="00897E87">
        <w:t>Minimum off-street loading; trash and garbage locations.</w:t>
      </w:r>
    </w:p>
    <w:p w:rsidR="00897E87" w:rsidRPr="00897E87" w:rsidRDefault="00897E87" w:rsidP="00011FB4">
      <w:pPr>
        <w:ind w:left="1440"/>
        <w:jc w:val="both"/>
      </w:pPr>
      <w:r w:rsidRPr="007F1451">
        <w:rPr>
          <w:b/>
          <w:bCs/>
        </w:rPr>
        <w:t>(a) </w:t>
      </w:r>
      <w:r w:rsidRPr="00897E87">
        <w:t>The need for, location and design of off-street loading and unloading areas shall be considered and determined at the time of site plan review. Off-street loading and unloading areas shall take place on site but not in the public/street right-of-way.</w:t>
      </w:r>
    </w:p>
    <w:p w:rsidR="00897E87" w:rsidRPr="00897E87" w:rsidRDefault="00897E87" w:rsidP="00011FB4">
      <w:pPr>
        <w:ind w:left="1440"/>
        <w:jc w:val="both"/>
      </w:pPr>
      <w:r w:rsidRPr="007F1451">
        <w:rPr>
          <w:b/>
          <w:bCs/>
        </w:rPr>
        <w:t>(b) </w:t>
      </w:r>
      <w:r w:rsidRPr="00897E87">
        <w:t>The need for, location and design of recycling, trash and garbage locations shall be considered and determined at the time of site plan review. Recycling, trash and garbage loading and unloading areas shall take place on site but not in the public/street right-of-way.</w:t>
      </w:r>
    </w:p>
    <w:p w:rsidR="00897E87" w:rsidRPr="00897E87" w:rsidRDefault="00897E87" w:rsidP="00897E87">
      <w:pPr>
        <w:jc w:val="both"/>
      </w:pPr>
      <w:r w:rsidRPr="007F1451">
        <w:rPr>
          <w:b/>
          <w:bCs/>
        </w:rPr>
        <w:t>G. </w:t>
      </w:r>
      <w:r w:rsidRPr="00897E87">
        <w:t>Conditional uses permitted.</w:t>
      </w:r>
    </w:p>
    <w:p w:rsidR="00897E87" w:rsidRPr="00897E87" w:rsidRDefault="00897E87" w:rsidP="00011FB4">
      <w:pPr>
        <w:ind w:left="720"/>
        <w:jc w:val="both"/>
      </w:pPr>
      <w:r w:rsidRPr="007F1451">
        <w:rPr>
          <w:b/>
          <w:bCs/>
        </w:rPr>
        <w:t>(1) </w:t>
      </w:r>
      <w:r w:rsidRPr="00897E87">
        <w:t>General conditional use standards. In addition to the conditional use standards detailed for each specific conditional use under § </w:t>
      </w:r>
      <w:r w:rsidRPr="007F1451">
        <w:rPr>
          <w:b/>
          <w:bCs/>
        </w:rPr>
        <w:t>276-20G</w:t>
      </w:r>
      <w:r w:rsidRPr="00897E87">
        <w:t>, all conditional uses shall:</w:t>
      </w:r>
    </w:p>
    <w:p w:rsidR="00897E87" w:rsidRPr="00897E87" w:rsidRDefault="00897E87" w:rsidP="00011FB4">
      <w:pPr>
        <w:ind w:left="1440"/>
        <w:jc w:val="both"/>
      </w:pPr>
      <w:r w:rsidRPr="007F1451">
        <w:rPr>
          <w:b/>
          <w:bCs/>
        </w:rPr>
        <w:t>(a) </w:t>
      </w:r>
      <w:r w:rsidRPr="00897E87">
        <w:t>Commercial uses shall abut and be oriented toward New Jersey, Spruce or 17th Avenue, as the case may be;</w:t>
      </w:r>
    </w:p>
    <w:p w:rsidR="00897E87" w:rsidRPr="00897E87" w:rsidRDefault="00897E87" w:rsidP="00011FB4">
      <w:pPr>
        <w:ind w:left="1440"/>
        <w:jc w:val="both"/>
      </w:pPr>
      <w:r w:rsidRPr="007F1451">
        <w:rPr>
          <w:b/>
          <w:bCs/>
        </w:rPr>
        <w:t>(b) </w:t>
      </w:r>
      <w:r w:rsidRPr="00897E87">
        <w:t>Commercial uses shall provide site landscaping of sufficient design and in sufficient quantity and placement in order to create a visual and noise buffer from abutting residential districts and uses;</w:t>
      </w:r>
    </w:p>
    <w:p w:rsidR="00897E87" w:rsidRPr="00897E87" w:rsidRDefault="00897E87" w:rsidP="00011FB4">
      <w:pPr>
        <w:ind w:left="1440"/>
        <w:jc w:val="both"/>
      </w:pPr>
      <w:r w:rsidRPr="007F1451">
        <w:rPr>
          <w:b/>
          <w:bCs/>
        </w:rPr>
        <w:t>(c) </w:t>
      </w:r>
      <w:r w:rsidRPr="00897E87">
        <w:t>Provide access drives at a minimum of 20 feet from all lot lines, street intersections and other driveways on the same lot; and</w:t>
      </w:r>
    </w:p>
    <w:p w:rsidR="00897E87" w:rsidRPr="00897E87" w:rsidRDefault="00897E87" w:rsidP="00011FB4">
      <w:pPr>
        <w:ind w:left="1440"/>
        <w:jc w:val="both"/>
      </w:pPr>
      <w:r w:rsidRPr="007F1451">
        <w:rPr>
          <w:b/>
          <w:bCs/>
        </w:rPr>
        <w:t>(d) </w:t>
      </w:r>
      <w:r w:rsidRPr="00897E87">
        <w:t>Comply with all other requirements of the chapter in general and the CBD District in particular, except where residential regulations apply for single- and two-family residential use as outlined in Subsection </w:t>
      </w:r>
      <w:r w:rsidRPr="007F1451">
        <w:rPr>
          <w:b/>
          <w:bCs/>
        </w:rPr>
        <w:t>G(2)(o)</w:t>
      </w:r>
      <w:r w:rsidRPr="00897E87">
        <w:t> below.</w:t>
      </w:r>
    </w:p>
    <w:p w:rsidR="00897E87" w:rsidRPr="00897E87" w:rsidRDefault="00897E87" w:rsidP="00011FB4">
      <w:pPr>
        <w:ind w:firstLine="720"/>
        <w:jc w:val="both"/>
      </w:pPr>
      <w:r w:rsidRPr="007F1451">
        <w:rPr>
          <w:b/>
          <w:bCs/>
        </w:rPr>
        <w:t>(2) </w:t>
      </w:r>
      <w:r w:rsidRPr="00897E87">
        <w:t>Conditional use categories and specific use standards.</w:t>
      </w:r>
    </w:p>
    <w:p w:rsidR="00897E87" w:rsidRPr="00897E87" w:rsidRDefault="00897E87" w:rsidP="00011FB4">
      <w:pPr>
        <w:ind w:left="1440"/>
        <w:jc w:val="both"/>
      </w:pPr>
      <w:r w:rsidRPr="007F1451">
        <w:rPr>
          <w:b/>
          <w:bCs/>
        </w:rPr>
        <w:t>(a) </w:t>
      </w:r>
      <w:r w:rsidRPr="00897E87">
        <w:t>Automobile-oriented general commercial activities: uses designed to provide for the routine needs of the citizens of North Wildwood which typically require patrons to drive to the location. Due to their very nature, such uses may be anticipated to generate large volumes of traffic and thereby, absent appropriate land use controls, have the potential to negatively impact the quiet enjoyment of the adjacent residential community. Examples include: pharmacies with drive-through windows; convenience stores with fuel-dispensing facilities; package liquor stores with drive-up window service; and like and similar activities.</w:t>
      </w:r>
    </w:p>
    <w:p w:rsidR="00897E87" w:rsidRPr="00897E87" w:rsidRDefault="00897E87" w:rsidP="00011FB4">
      <w:pPr>
        <w:ind w:left="1440"/>
        <w:jc w:val="both"/>
      </w:pPr>
      <w:r w:rsidRPr="007F1451">
        <w:rPr>
          <w:b/>
          <w:bCs/>
        </w:rPr>
        <w:t>(b) </w:t>
      </w:r>
      <w:r w:rsidRPr="00897E87">
        <w:t>Drive-in restaurants, fast-food restaurants and specialty food outlets with drive-up window service for take-out fare.</w:t>
      </w:r>
    </w:p>
    <w:p w:rsidR="00897E87" w:rsidRPr="00897E87" w:rsidRDefault="00897E87" w:rsidP="00011FB4">
      <w:pPr>
        <w:ind w:left="720" w:firstLine="720"/>
        <w:jc w:val="both"/>
      </w:pPr>
      <w:r w:rsidRPr="007F1451">
        <w:rPr>
          <w:b/>
          <w:bCs/>
        </w:rPr>
        <w:t>(c) </w:t>
      </w:r>
      <w:r w:rsidRPr="00897E87">
        <w:t>Bulk standards for conditional uses in § </w:t>
      </w:r>
      <w:r w:rsidRPr="007F1451">
        <w:rPr>
          <w:b/>
          <w:bCs/>
        </w:rPr>
        <w:t>276-20G(2)(a)</w:t>
      </w:r>
      <w:r w:rsidRPr="00897E87">
        <w:t> and </w:t>
      </w:r>
      <w:r w:rsidRPr="007F1451">
        <w:rPr>
          <w:b/>
          <w:bCs/>
        </w:rPr>
        <w:t>(b)</w:t>
      </w:r>
      <w:r w:rsidRPr="00897E87">
        <w:t>:</w:t>
      </w:r>
    </w:p>
    <w:tbl>
      <w:tblPr>
        <w:tblW w:w="9060" w:type="dxa"/>
        <w:tblInd w:w="15" w:type="dxa"/>
        <w:tblCellMar>
          <w:top w:w="15" w:type="dxa"/>
          <w:left w:w="15" w:type="dxa"/>
          <w:bottom w:w="15" w:type="dxa"/>
          <w:right w:w="15" w:type="dxa"/>
        </w:tblCellMar>
        <w:tblLook w:val="04A0"/>
      </w:tblPr>
      <w:tblGrid>
        <w:gridCol w:w="140"/>
        <w:gridCol w:w="161"/>
        <w:gridCol w:w="161"/>
        <w:gridCol w:w="1759"/>
        <w:gridCol w:w="6839"/>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The entire under-canopy and automobile queuing area of the drive-through element shall be considered part of the principal building. In such instances, multiple principal buildings shall be permitted. Should no canopy be proposed, the drive-through area shall be measured by the smallest projected, enclosed, 4-sided, regular (right-angled, straight-edged) geometric shape necessary to encompass the service and queuing components of the drive-through.</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setback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Abutting a residential zone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 treated with site landscaping of sufficient design and in sufficient quantity and placement to create a visual and noise buffer from abutting residential districts and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Abutting a residential zone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 treated with site landscaping of sufficient design and in sufficient quantity and placement to create a visual and noise buffer from abutting residential districts and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height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35 feet</w:t>
            </w:r>
          </w:p>
        </w:tc>
      </w:tr>
    </w:tbl>
    <w:p w:rsidR="00897E87" w:rsidRPr="00897E87" w:rsidRDefault="00897E87" w:rsidP="00011FB4">
      <w:pPr>
        <w:ind w:left="720" w:firstLine="720"/>
        <w:jc w:val="both"/>
      </w:pPr>
      <w:r w:rsidRPr="007F1451">
        <w:rPr>
          <w:b/>
          <w:bCs/>
        </w:rPr>
        <w:t>(d) </w:t>
      </w:r>
      <w:r w:rsidRPr="00897E87">
        <w:t>Additional standards for conditional uses in § </w:t>
      </w:r>
      <w:r w:rsidRPr="007F1451">
        <w:rPr>
          <w:b/>
          <w:bCs/>
        </w:rPr>
        <w:t>276-20G(2)(a)</w:t>
      </w:r>
      <w:r w:rsidRPr="00897E87">
        <w:t> and </w:t>
      </w:r>
      <w:r w:rsidRPr="007F1451">
        <w:rPr>
          <w:b/>
          <w:bCs/>
        </w:rPr>
        <w:t>(b)</w:t>
      </w:r>
      <w:r w:rsidRPr="00897E87">
        <w:t> hereinabove:</w:t>
      </w:r>
    </w:p>
    <w:p w:rsidR="00897E87" w:rsidRPr="00897E87" w:rsidRDefault="00897E87" w:rsidP="00011FB4">
      <w:pPr>
        <w:ind w:left="2160"/>
        <w:jc w:val="both"/>
      </w:pPr>
      <w:r w:rsidRPr="007F1451">
        <w:rPr>
          <w:b/>
          <w:bCs/>
        </w:rPr>
        <w:t>[1] </w:t>
      </w:r>
      <w:r w:rsidRPr="00897E87">
        <w:t>Automobile-oriented general commercial activities and drive-in restaurants, fast-food restaurants and specialty food outlets with window service for take-out fare are permitted one freestanding (pole) sign not exceeding 150 square feet in total surface area and one building-mounted sign not exceeding the lesser of 25% of the building facade on which it is mounted or 50 square feet. The pole sign shall be set back at least five feet from the property line. See § </w:t>
      </w:r>
      <w:r w:rsidRPr="007F1451">
        <w:rPr>
          <w:b/>
          <w:bCs/>
        </w:rPr>
        <w:t>276-20F(10)</w:t>
      </w:r>
      <w:r w:rsidRPr="00897E87">
        <w:t> and § </w:t>
      </w:r>
      <w:r w:rsidRPr="007F1451">
        <w:rPr>
          <w:b/>
          <w:bCs/>
        </w:rPr>
        <w:t>276-40</w:t>
      </w:r>
      <w:r w:rsidRPr="00897E87">
        <w:t> for additional standards.</w:t>
      </w:r>
    </w:p>
    <w:p w:rsidR="00897E87" w:rsidRPr="00897E87" w:rsidRDefault="00897E87" w:rsidP="00011FB4">
      <w:pPr>
        <w:ind w:left="2160"/>
        <w:jc w:val="both"/>
        <w:rPr>
          <w:i/>
          <w:iCs/>
        </w:rPr>
      </w:pPr>
      <w:r w:rsidRPr="007F1451">
        <w:rPr>
          <w:b/>
          <w:bCs/>
        </w:rPr>
        <w:t>[2] </w:t>
      </w:r>
      <w:r w:rsidRPr="00897E87">
        <w:t>Landscaping shall be provided in the front yard area and shall be reasonably distributed throughout the entire front yard area. Suggested plant species are referenced in Appendix A.</w:t>
      </w:r>
    </w:p>
    <w:p w:rsidR="00897E87" w:rsidRPr="00897E87" w:rsidRDefault="00897E87" w:rsidP="00011FB4">
      <w:pPr>
        <w:ind w:left="2160"/>
        <w:jc w:val="both"/>
      </w:pPr>
      <w:r w:rsidRPr="007F1451">
        <w:rPr>
          <w:b/>
          <w:bCs/>
        </w:rPr>
        <w:t>[3]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011FB4">
      <w:pPr>
        <w:ind w:left="2160"/>
        <w:jc w:val="both"/>
      </w:pPr>
      <w:r w:rsidRPr="007F1451">
        <w:rPr>
          <w:b/>
          <w:bCs/>
        </w:rPr>
        <w:t>[4]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t>
      </w:r>
    </w:p>
    <w:p w:rsidR="00897E87" w:rsidRPr="00897E87" w:rsidRDefault="00897E87" w:rsidP="00011FB4">
      <w:pPr>
        <w:ind w:left="1440" w:firstLine="720"/>
        <w:jc w:val="both"/>
      </w:pPr>
      <w:r w:rsidRPr="007F1451">
        <w:rPr>
          <w:b/>
          <w:bCs/>
        </w:rPr>
        <w:t>[5] </w:t>
      </w:r>
      <w:r w:rsidRPr="00897E87">
        <w:t>Minimum off-street loading; trash and garbage locations.</w:t>
      </w:r>
    </w:p>
    <w:p w:rsidR="00897E87" w:rsidRPr="00897E87" w:rsidRDefault="00897E87" w:rsidP="00011FB4">
      <w:pPr>
        <w:ind w:left="2880"/>
        <w:jc w:val="both"/>
      </w:pPr>
      <w:r w:rsidRPr="007F1451">
        <w:rPr>
          <w:b/>
          <w:bCs/>
        </w:rPr>
        <w:t>[a] </w:t>
      </w:r>
      <w:r w:rsidRPr="00897E87">
        <w:t>The need for, location and design of off-street loading and unloading areas shall be considered and determined at the time of site plan review. Off-street loading and unloading areas shall take place on site but not in the public/street right-of-way.</w:t>
      </w:r>
    </w:p>
    <w:p w:rsidR="00897E87" w:rsidRPr="00897E87" w:rsidRDefault="00897E87" w:rsidP="00011FB4">
      <w:pPr>
        <w:ind w:left="2880"/>
        <w:jc w:val="both"/>
      </w:pPr>
      <w:r w:rsidRPr="007F1451">
        <w:rPr>
          <w:b/>
          <w:bCs/>
        </w:rPr>
        <w:t>[b] </w:t>
      </w:r>
      <w:r w:rsidRPr="00897E87">
        <w:t>The need for, location and design of recycling, trash and garbage locations shall be considered and determined at the time of site plan review. Recycling, trash and garbage loading and unloading areas shall take place on site but not in the public/street right-of-way.</w:t>
      </w:r>
    </w:p>
    <w:p w:rsidR="00897E87" w:rsidRPr="00897E87" w:rsidRDefault="00897E87" w:rsidP="00011FB4">
      <w:pPr>
        <w:ind w:left="2160"/>
        <w:jc w:val="both"/>
      </w:pPr>
      <w:r w:rsidRPr="007F1451">
        <w:rPr>
          <w:b/>
          <w:bCs/>
        </w:rPr>
        <w:t>[6] </w:t>
      </w:r>
      <w:r w:rsidRPr="00897E87">
        <w:t>Automobile or marine service stations. Examples include: fueling stations, automobile, truck and boat (including personal watercraft) repair, auto-body repair and car washes, whether or not such uses are conducted on an individual bases or are combined within a single site.</w:t>
      </w:r>
    </w:p>
    <w:p w:rsidR="00897E87" w:rsidRPr="00897E87" w:rsidRDefault="00897E87" w:rsidP="00011FB4">
      <w:pPr>
        <w:ind w:left="2160"/>
        <w:jc w:val="both"/>
      </w:pPr>
      <w:r w:rsidRPr="007F1451">
        <w:rPr>
          <w:b/>
          <w:bCs/>
        </w:rPr>
        <w:t>[7] </w:t>
      </w:r>
      <w:r w:rsidRPr="00897E87">
        <w:t>Stand-alone car washes when not part of an automobile or marine service station.</w:t>
      </w:r>
    </w:p>
    <w:p w:rsidR="00897E87" w:rsidRPr="00897E87" w:rsidRDefault="00897E87" w:rsidP="00011FB4">
      <w:pPr>
        <w:ind w:left="1440" w:firstLine="720"/>
        <w:jc w:val="both"/>
      </w:pPr>
      <w:r w:rsidRPr="007F1451">
        <w:rPr>
          <w:b/>
          <w:bCs/>
        </w:rPr>
        <w:t>[8] </w:t>
      </w:r>
      <w:r w:rsidRPr="00897E87">
        <w:t>Bulk standards for conditional uses.</w:t>
      </w:r>
    </w:p>
    <w:tbl>
      <w:tblPr>
        <w:tblW w:w="8580" w:type="dxa"/>
        <w:tblInd w:w="15" w:type="dxa"/>
        <w:tblCellMar>
          <w:top w:w="15" w:type="dxa"/>
          <w:left w:w="15" w:type="dxa"/>
          <w:bottom w:w="15" w:type="dxa"/>
          <w:right w:w="15" w:type="dxa"/>
        </w:tblCellMar>
        <w:tblLook w:val="04A0"/>
      </w:tblPr>
      <w:tblGrid>
        <w:gridCol w:w="140"/>
        <w:gridCol w:w="151"/>
        <w:gridCol w:w="152"/>
        <w:gridCol w:w="2967"/>
        <w:gridCol w:w="5170"/>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The entire under-canopy area of the fuel pump islands shall be considered part of the principal building. In such instances, multiple principal buildings shall be permitted. Should no canopy be proposed, the fuel pump area shall be measured by the smallest projected, enclosed, 4-sided, regular (right-angled, straight-edged) geometric shape necessary to encompass each and every component of the fuel pump islands, including kiosks for motor oil, antifreeze and other for-sale items and trash receptacles.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Stand-alone car washes when not part of an automobile or marine service station</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Stand-alone car washes when not part of an automobile or marine service station</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Stand-alone car washes when not part of an automobile or marine service station</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setback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Abutting a residential zone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 treated with site landscaping of sufficient design and in sufficient quantity and placement to create a visual and noise buffer from abutting residential districts and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Stand-alone car washes when not part of an automobile or marine service station</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Stand-alone car washes when not part of an automobile or marine service station</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Abutting a residential zone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 treated with site landscaping of sufficient design and in sufficient quantity and placement to create a visual and noise buffer from abutting residential districts and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distance from (to ensure appropriate driveway widths)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Any firehouse, school, playground, place of worship, hospital, public building or institution</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Any other automobile or marine service station, or any component thereof</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distance between fuel pump islands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setback required between any building or driveway on a lot utilized for a service station and any residential use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r>
    </w:tbl>
    <w:p w:rsidR="00897E87" w:rsidRPr="00897E87" w:rsidRDefault="00897E87" w:rsidP="00011FB4">
      <w:pPr>
        <w:ind w:left="2160"/>
        <w:jc w:val="both"/>
      </w:pPr>
      <w:r w:rsidRPr="007F1451">
        <w:rPr>
          <w:b/>
          <w:bCs/>
        </w:rPr>
        <w:t>(e) </w:t>
      </w:r>
      <w:r w:rsidRPr="00897E87">
        <w:t>Additional standards for conditional uses in § </w:t>
      </w:r>
      <w:r w:rsidRPr="007F1451">
        <w:rPr>
          <w:b/>
          <w:bCs/>
        </w:rPr>
        <w:t>276-20G(2)(d)[6]</w:t>
      </w:r>
      <w:r w:rsidRPr="00897E87">
        <w:t> and </w:t>
      </w:r>
      <w:r w:rsidRPr="007F1451">
        <w:rPr>
          <w:b/>
          <w:bCs/>
        </w:rPr>
        <w:t>[7]</w:t>
      </w:r>
      <w:r w:rsidRPr="00897E87">
        <w:t> hereinabove:</w:t>
      </w:r>
    </w:p>
    <w:p w:rsidR="00897E87" w:rsidRPr="00897E87" w:rsidRDefault="00897E87" w:rsidP="00011FB4">
      <w:pPr>
        <w:ind w:left="2880"/>
        <w:jc w:val="both"/>
      </w:pPr>
      <w:r w:rsidRPr="007F1451">
        <w:rPr>
          <w:b/>
          <w:bCs/>
        </w:rPr>
        <w:t>[1] </w:t>
      </w:r>
      <w:r w:rsidRPr="00897E87">
        <w:t>With the exception of fuel and air pumps, all operations, including all appliances, pits, storage areas, garbage facilities and mechanical car washes, shall take place within an enclosed building. Open-air hand-drying of washed vehicles is permitted.</w:t>
      </w:r>
    </w:p>
    <w:p w:rsidR="00897E87" w:rsidRPr="00897E87" w:rsidRDefault="00897E87" w:rsidP="00011FB4">
      <w:pPr>
        <w:ind w:left="2880"/>
        <w:jc w:val="both"/>
      </w:pPr>
      <w:r w:rsidRPr="007F1451">
        <w:rPr>
          <w:b/>
          <w:bCs/>
        </w:rPr>
        <w:t>[2] </w:t>
      </w:r>
      <w:r w:rsidRPr="00897E87">
        <w:t>Outdoor storage of motor vehicles, boats or personal watercraft, or parts therefor, shall be limited to a fully enclosed, fully buffered yard area, it being the intent that no dismantled vehicles or parts shall be visible from any public right-of-way or adjacent property.</w:t>
      </w:r>
    </w:p>
    <w:p w:rsidR="00897E87" w:rsidRPr="00897E87" w:rsidRDefault="00897E87" w:rsidP="00011FB4">
      <w:pPr>
        <w:ind w:left="2880"/>
        <w:jc w:val="both"/>
      </w:pPr>
      <w:r w:rsidRPr="007F1451">
        <w:rPr>
          <w:b/>
          <w:bCs/>
        </w:rPr>
        <w:t>[3] </w:t>
      </w:r>
      <w:r w:rsidRPr="00897E87">
        <w:t>A vehicle awaiting repair or pickup from repair may be stored at any automobile or marine service station premises outside of a closed or roofed building or a fully enclosed, fully buffered yard area for a period of time not to exceed five days. No junk motor, boat or personal watercraft, or part thereof or part therefor, shall be permitted on the premises of any automobile or marine service station.</w:t>
      </w:r>
    </w:p>
    <w:p w:rsidR="00897E87" w:rsidRPr="00897E87" w:rsidRDefault="00897E87" w:rsidP="00011FB4">
      <w:pPr>
        <w:ind w:left="2880"/>
        <w:jc w:val="both"/>
      </w:pPr>
      <w:r w:rsidRPr="007F1451">
        <w:rPr>
          <w:b/>
          <w:bCs/>
        </w:rPr>
        <w:t>[4] </w:t>
      </w:r>
      <w:r w:rsidRPr="00897E87">
        <w:t>The exterior display (parking) of motor vehicles, trailers, boats, personal watercraft or related equipment, for sale, lease or storage, is prohibited.</w:t>
      </w:r>
    </w:p>
    <w:p w:rsidR="00897E87" w:rsidRPr="00897E87" w:rsidRDefault="00897E87" w:rsidP="00011FB4">
      <w:pPr>
        <w:ind w:left="2880"/>
        <w:jc w:val="both"/>
      </w:pPr>
      <w:r w:rsidRPr="007F1451">
        <w:rPr>
          <w:b/>
          <w:bCs/>
        </w:rPr>
        <w:t>[5] </w:t>
      </w:r>
      <w:r w:rsidRPr="00897E87">
        <w:t>Automobile or marine service stations shall provide at least six off-street parking spaces for the first repair area, five additional spaces for a second repair area, and three additional spaces for each repair area thereafter. Parking spaces shall be separated from the driveway and general apron areas which give access to the fuel pumps, air pumps and repair areas. No designated parking space shall obstruct access to such facilities. No parking shall be permitted on unpaved areas. Driveways shall be a minimum of 20 feet from all lot lines, street intersections and other driveways on the same lot/parcel.</w:t>
      </w:r>
    </w:p>
    <w:p w:rsidR="00897E87" w:rsidRPr="00897E87" w:rsidRDefault="00897E87" w:rsidP="00011FB4">
      <w:pPr>
        <w:ind w:left="2880"/>
        <w:jc w:val="both"/>
      </w:pPr>
      <w:r w:rsidRPr="007F1451">
        <w:rPr>
          <w:b/>
          <w:bCs/>
        </w:rPr>
        <w:t>[6] </w:t>
      </w:r>
      <w:r w:rsidRPr="00897E87">
        <w:t>Automobile or marine service stations are permitted one freestanding (pole) sign not exceeding 20 square feet in total surface area and one building-mounted sign not exceeding the lesser of 25% of the building facade on which it is mounted or 30 square feet. The pole sign shall be set back at least 10 feet from all rights-of-way and lot lines. See § </w:t>
      </w:r>
      <w:r w:rsidRPr="007F1451">
        <w:rPr>
          <w:b/>
          <w:bCs/>
        </w:rPr>
        <w:t>276-20F(11)</w:t>
      </w:r>
      <w:r w:rsidRPr="00897E87">
        <w:t> and § </w:t>
      </w:r>
      <w:r w:rsidRPr="007F1451">
        <w:rPr>
          <w:b/>
          <w:bCs/>
        </w:rPr>
        <w:t>276-40</w:t>
      </w:r>
      <w:r w:rsidRPr="00897E87">
        <w:t> for additional standards.</w:t>
      </w:r>
    </w:p>
    <w:p w:rsidR="00897E87" w:rsidRPr="00897E87" w:rsidRDefault="00897E87" w:rsidP="00011FB4">
      <w:pPr>
        <w:ind w:left="2880"/>
        <w:jc w:val="both"/>
      </w:pPr>
      <w:r w:rsidRPr="007F1451">
        <w:rPr>
          <w:b/>
          <w:bCs/>
        </w:rPr>
        <w:t>[7] </w:t>
      </w:r>
      <w:r w:rsidRPr="00897E87">
        <w:t>Landscaping shall be provided in the front yard area and shall be reasonably distributed throughout the entire front yard area. Suggested plant species are referenced in Appendix A</w:t>
      </w:r>
      <w:proofErr w:type="gramStart"/>
      <w:r w:rsidRPr="00897E87">
        <w:t>.</w:t>
      </w:r>
      <w:r w:rsidRPr="007F1451">
        <w:rPr>
          <w:b/>
          <w:bCs/>
          <w:vertAlign w:val="superscript"/>
        </w:rPr>
        <w:t>[</w:t>
      </w:r>
      <w:proofErr w:type="gramEnd"/>
      <w:r w:rsidRPr="007F1451">
        <w:rPr>
          <w:b/>
          <w:bCs/>
          <w:vertAlign w:val="superscript"/>
        </w:rPr>
        <w:t>8]</w:t>
      </w:r>
    </w:p>
    <w:p w:rsidR="00897E87" w:rsidRPr="00897E87" w:rsidRDefault="00897E87" w:rsidP="00011FB4">
      <w:pPr>
        <w:ind w:left="2880"/>
        <w:jc w:val="both"/>
      </w:pPr>
      <w:r w:rsidRPr="007F1451">
        <w:rPr>
          <w:b/>
          <w:bCs/>
        </w:rPr>
        <w:t>[8]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011FB4">
      <w:pPr>
        <w:ind w:left="2880"/>
        <w:jc w:val="both"/>
      </w:pPr>
      <w:r w:rsidRPr="007F1451">
        <w:rPr>
          <w:b/>
          <w:bCs/>
        </w:rPr>
        <w:t>[9] </w:t>
      </w:r>
      <w:r w:rsidRPr="00897E87">
        <w:t>Stand-alone car washes: in addition to the actual service stall (defined as areas for the actual washing, vacuuming, waxing or other servicing of the vehicle).</w:t>
      </w:r>
    </w:p>
    <w:p w:rsidR="00897E87" w:rsidRPr="00897E87" w:rsidRDefault="00897E87" w:rsidP="00011FB4">
      <w:pPr>
        <w:ind w:left="3600"/>
        <w:jc w:val="both"/>
      </w:pPr>
      <w:r w:rsidRPr="007F1451">
        <w:rPr>
          <w:b/>
          <w:bCs/>
        </w:rPr>
        <w:t>[a] </w:t>
      </w:r>
      <w:r w:rsidRPr="00897E87">
        <w:t>Mechanical car washes shall provide five queuing spaces before each service stall and one drying space after the washing stall. Manual car washes shall provide three queuing spaces before each service stall.</w:t>
      </w:r>
    </w:p>
    <w:p w:rsidR="00897E87" w:rsidRPr="00897E87" w:rsidRDefault="00897E87" w:rsidP="00011FB4">
      <w:pPr>
        <w:ind w:left="3600"/>
        <w:jc w:val="both"/>
      </w:pPr>
      <w:r w:rsidRPr="007F1451">
        <w:rPr>
          <w:b/>
          <w:bCs/>
        </w:rPr>
        <w:t>[b] </w:t>
      </w:r>
      <w:r w:rsidRPr="00897E87">
        <w:t>All vehicle entrances shall be from the rear of the building. All queuing shall be accommodated on the lot.</w:t>
      </w:r>
    </w:p>
    <w:p w:rsidR="00897E87" w:rsidRPr="00897E87" w:rsidRDefault="00897E87" w:rsidP="00011FB4">
      <w:pPr>
        <w:ind w:left="3600"/>
        <w:jc w:val="both"/>
      </w:pPr>
      <w:r w:rsidRPr="007F1451">
        <w:rPr>
          <w:b/>
          <w:bCs/>
        </w:rPr>
        <w:t>[c] </w:t>
      </w:r>
      <w:r w:rsidRPr="00897E87">
        <w:t>Entrance access driveways shall not be located within 300 feet of the intersection of any two street lines or within 10 feet of any lot line.</w:t>
      </w:r>
    </w:p>
    <w:p w:rsidR="00897E87" w:rsidRPr="00897E87" w:rsidRDefault="00897E87" w:rsidP="00011FB4">
      <w:pPr>
        <w:ind w:left="2160"/>
        <w:jc w:val="both"/>
      </w:pPr>
      <w:r w:rsidRPr="007F1451">
        <w:rPr>
          <w:b/>
          <w:bCs/>
        </w:rPr>
        <w:t>(f) </w:t>
      </w:r>
      <w:r w:rsidRPr="00897E87">
        <w:t>Specialized entertainment venues, such as theaters, arenas, performing arts centers, movie theaters, amphitheaters, aquariums, museums (cultural or popular) and other like and similar attractions.</w:t>
      </w:r>
    </w:p>
    <w:p w:rsidR="00897E87" w:rsidRPr="00897E87" w:rsidRDefault="00897E87" w:rsidP="00011FB4">
      <w:pPr>
        <w:ind w:left="2160"/>
        <w:jc w:val="both"/>
      </w:pPr>
      <w:r w:rsidRPr="007F1451">
        <w:rPr>
          <w:b/>
          <w:bCs/>
        </w:rPr>
        <w:t>(g) </w:t>
      </w:r>
      <w:r w:rsidRPr="00897E87">
        <w:t>Enclosed active, sports-oriented entertainment/recreation elements, such as fitness centers, swimming pools, bowling alleys, skating rinks, and other like and similar attractions, excluding amusement arcades.</w:t>
      </w:r>
    </w:p>
    <w:p w:rsidR="00897E87" w:rsidRPr="00897E87" w:rsidRDefault="00897E87" w:rsidP="00011FB4">
      <w:pPr>
        <w:ind w:left="2160"/>
        <w:jc w:val="both"/>
      </w:pPr>
      <w:r w:rsidRPr="007F1451">
        <w:rPr>
          <w:b/>
          <w:bCs/>
        </w:rPr>
        <w:t>(h) </w:t>
      </w:r>
      <w:r w:rsidRPr="00897E87">
        <w:t>Traditional open-air, active, sports-oriented entertainment/recreation elements, such as tennis courts and miniature golf courses.</w:t>
      </w:r>
    </w:p>
    <w:p w:rsidR="00897E87" w:rsidRPr="00897E87" w:rsidRDefault="00897E87" w:rsidP="00011FB4">
      <w:pPr>
        <w:ind w:left="2160"/>
        <w:jc w:val="both"/>
      </w:pPr>
      <w:r w:rsidRPr="007F1451">
        <w:rPr>
          <w:b/>
          <w:bCs/>
        </w:rPr>
        <w:t>(</w:t>
      </w:r>
      <w:proofErr w:type="spellStart"/>
      <w:r w:rsidRPr="007F1451">
        <w:rPr>
          <w:b/>
          <w:bCs/>
        </w:rPr>
        <w:t>i</w:t>
      </w:r>
      <w:proofErr w:type="spellEnd"/>
      <w:r w:rsidRPr="007F1451">
        <w:rPr>
          <w:b/>
          <w:bCs/>
        </w:rPr>
        <w:t>) </w:t>
      </w:r>
      <w:r w:rsidRPr="00897E87">
        <w:t>Assembly, bottling, compounding, fabrication, packaging, processing, production or repair of materials or products from previously prepared materials within a completely enclosed building wherein the activities conducted do not generate harmful or unpleasant dust, smoke, noise, odors, pollutants or recognized deleterious substances.</w:t>
      </w:r>
    </w:p>
    <w:p w:rsidR="00897E87" w:rsidRPr="00897E87" w:rsidRDefault="00897E87" w:rsidP="00011FB4">
      <w:pPr>
        <w:ind w:left="1440" w:firstLine="720"/>
        <w:jc w:val="both"/>
      </w:pPr>
      <w:r w:rsidRPr="007F1451">
        <w:rPr>
          <w:b/>
          <w:bCs/>
        </w:rPr>
        <w:t>(j) </w:t>
      </w:r>
      <w:r w:rsidRPr="00897E87">
        <w:t>Bulk standards for conditional uses.</w:t>
      </w:r>
    </w:p>
    <w:tbl>
      <w:tblPr>
        <w:tblW w:w="9060" w:type="dxa"/>
        <w:tblInd w:w="15" w:type="dxa"/>
        <w:tblCellMar>
          <w:top w:w="15" w:type="dxa"/>
          <w:left w:w="15" w:type="dxa"/>
          <w:bottom w:w="15" w:type="dxa"/>
          <w:right w:w="15" w:type="dxa"/>
        </w:tblCellMar>
        <w:tblLook w:val="04A0"/>
      </w:tblPr>
      <w:tblGrid>
        <w:gridCol w:w="140"/>
        <w:gridCol w:w="142"/>
        <w:gridCol w:w="143"/>
        <w:gridCol w:w="1939"/>
        <w:gridCol w:w="6696"/>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setback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For open-air miniature golf courses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 feet, and said side yard setbacks shall be suitably landscaped (Suggested plant species are referenced in Appendix 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Abutting a residential zone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 treated with site landscaping of sufficient design and in sufficient quantity and placement to create a visual and noise buffer from abutting residential districts and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Abutting a residential zone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 treated with site landscaping of sufficient design and in sufficient quantity and placement to create a visual and noise buffer from abutting residential districts and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bl>
    <w:p w:rsidR="00897E87" w:rsidRPr="00897E87" w:rsidRDefault="00897E87" w:rsidP="00011FB4">
      <w:pPr>
        <w:ind w:left="2160"/>
        <w:jc w:val="both"/>
      </w:pPr>
      <w:r w:rsidRPr="007F1451">
        <w:rPr>
          <w:b/>
          <w:bCs/>
        </w:rPr>
        <w:t>(k) </w:t>
      </w:r>
      <w:r w:rsidRPr="00897E87">
        <w:t>Additional standards for conditional uses in § </w:t>
      </w:r>
      <w:r w:rsidRPr="007F1451">
        <w:rPr>
          <w:b/>
          <w:bCs/>
        </w:rPr>
        <w:t>276-20G(2)(f)</w:t>
      </w:r>
      <w:r w:rsidRPr="00897E87">
        <w:t>, </w:t>
      </w:r>
      <w:r w:rsidRPr="007F1451">
        <w:rPr>
          <w:b/>
          <w:bCs/>
        </w:rPr>
        <w:t>(g)</w:t>
      </w:r>
      <w:r w:rsidRPr="00897E87">
        <w:t>, </w:t>
      </w:r>
      <w:r w:rsidRPr="007F1451">
        <w:rPr>
          <w:b/>
          <w:bCs/>
        </w:rPr>
        <w:t>(h)</w:t>
      </w:r>
      <w:r w:rsidRPr="00897E87">
        <w:t> and </w:t>
      </w:r>
      <w:r w:rsidRPr="007F1451">
        <w:rPr>
          <w:b/>
          <w:bCs/>
        </w:rPr>
        <w:t>(</w:t>
      </w:r>
      <w:proofErr w:type="spellStart"/>
      <w:r w:rsidRPr="007F1451">
        <w:rPr>
          <w:b/>
          <w:bCs/>
        </w:rPr>
        <w:t>i</w:t>
      </w:r>
      <w:proofErr w:type="spellEnd"/>
      <w:r w:rsidRPr="007F1451">
        <w:rPr>
          <w:b/>
          <w:bCs/>
        </w:rPr>
        <w:t>)</w:t>
      </w:r>
      <w:r w:rsidRPr="00897E87">
        <w:t> hereinabove:</w:t>
      </w:r>
    </w:p>
    <w:p w:rsidR="00897E87" w:rsidRPr="00897E87" w:rsidRDefault="00897E87" w:rsidP="00011FB4">
      <w:pPr>
        <w:ind w:left="2880"/>
        <w:jc w:val="both"/>
      </w:pPr>
      <w:r w:rsidRPr="007F1451">
        <w:rPr>
          <w:b/>
          <w:bCs/>
        </w:rPr>
        <w:t>[1] </w:t>
      </w:r>
      <w:r w:rsidRPr="00897E87">
        <w:t>Landscaping shall be provided in the front yard area and shall be reasonably distributed throughout the entire front yard area. Suggested plant species are referenced in Appendix A</w:t>
      </w:r>
      <w:proofErr w:type="gramStart"/>
      <w:r w:rsidRPr="00897E87">
        <w:t>.</w:t>
      </w:r>
      <w:r w:rsidRPr="007F1451">
        <w:rPr>
          <w:b/>
          <w:bCs/>
          <w:vertAlign w:val="superscript"/>
        </w:rPr>
        <w:t>[</w:t>
      </w:r>
      <w:proofErr w:type="gramEnd"/>
      <w:r w:rsidRPr="007F1451">
        <w:rPr>
          <w:b/>
          <w:bCs/>
          <w:vertAlign w:val="superscript"/>
        </w:rPr>
        <w:t>9]</w:t>
      </w:r>
    </w:p>
    <w:p w:rsidR="00897E87" w:rsidRPr="00897E87" w:rsidRDefault="00897E87" w:rsidP="00011FB4">
      <w:pPr>
        <w:ind w:left="2880"/>
        <w:jc w:val="both"/>
      </w:pPr>
      <w:r w:rsidRPr="007F1451">
        <w:rPr>
          <w:b/>
          <w:bCs/>
        </w:rPr>
        <w:t>[2]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to this regulation.</w:t>
      </w:r>
    </w:p>
    <w:p w:rsidR="00897E87" w:rsidRPr="00897E87" w:rsidRDefault="00897E87" w:rsidP="00011FB4">
      <w:pPr>
        <w:ind w:left="2880"/>
        <w:jc w:val="both"/>
      </w:pPr>
      <w:r w:rsidRPr="007F1451">
        <w:rPr>
          <w:b/>
          <w:bCs/>
        </w:rPr>
        <w:t>[3]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t>
      </w:r>
    </w:p>
    <w:p w:rsidR="00897E87" w:rsidRPr="00897E87" w:rsidRDefault="00897E87" w:rsidP="00011FB4">
      <w:pPr>
        <w:ind w:left="2160" w:firstLine="720"/>
        <w:jc w:val="both"/>
      </w:pPr>
      <w:r w:rsidRPr="007F1451">
        <w:rPr>
          <w:b/>
          <w:bCs/>
        </w:rPr>
        <w:t>[4] </w:t>
      </w:r>
      <w:r w:rsidRPr="00897E87">
        <w:t>Minimum off-street loading; trash and garbage locations.</w:t>
      </w:r>
    </w:p>
    <w:p w:rsidR="00897E87" w:rsidRPr="00897E87" w:rsidRDefault="00897E87" w:rsidP="00011FB4">
      <w:pPr>
        <w:ind w:left="3600"/>
        <w:jc w:val="both"/>
      </w:pPr>
      <w:r w:rsidRPr="007F1451">
        <w:rPr>
          <w:b/>
          <w:bCs/>
        </w:rPr>
        <w:t>[a] </w:t>
      </w:r>
      <w:r w:rsidRPr="00897E87">
        <w:t>The need for, location and design of off-street loading and unloading areas shall be considered and determined at the time of site plan review. Off-street loading and unloading areas shall take place on site but not in the public/street right-of-way.</w:t>
      </w:r>
    </w:p>
    <w:p w:rsidR="00897E87" w:rsidRPr="00897E87" w:rsidRDefault="00897E87" w:rsidP="00011FB4">
      <w:pPr>
        <w:ind w:left="3600"/>
        <w:jc w:val="both"/>
      </w:pPr>
      <w:r w:rsidRPr="007F1451">
        <w:rPr>
          <w:b/>
          <w:bCs/>
        </w:rPr>
        <w:t>[b] </w:t>
      </w:r>
      <w:r w:rsidRPr="00897E87">
        <w:t>The need for, location and design of recycling, trash and garbage locations shall be considered and determined at the time of site plan review. Recycling, trash and garbage loading and unloading areas shall take place on site but not in the public/street right-of-way.</w:t>
      </w:r>
    </w:p>
    <w:p w:rsidR="00897E87" w:rsidRPr="00897E87" w:rsidRDefault="00897E87" w:rsidP="00011FB4">
      <w:pPr>
        <w:ind w:left="2880"/>
        <w:jc w:val="both"/>
      </w:pPr>
      <w:r w:rsidRPr="007F1451">
        <w:rPr>
          <w:b/>
          <w:bCs/>
        </w:rPr>
        <w:t>[5] </w:t>
      </w:r>
      <w:r w:rsidRPr="00897E87">
        <w:t>Parking.</w:t>
      </w:r>
    </w:p>
    <w:p w:rsidR="00897E87" w:rsidRPr="00897E87" w:rsidRDefault="00897E87" w:rsidP="00011FB4">
      <w:pPr>
        <w:ind w:left="3600"/>
        <w:jc w:val="both"/>
      </w:pPr>
      <w:r w:rsidRPr="007F1451">
        <w:rPr>
          <w:b/>
          <w:bCs/>
        </w:rPr>
        <w:t>[a] </w:t>
      </w:r>
      <w:r w:rsidRPr="00897E87">
        <w:t>Specialized entertainment venues, such as theaters, arenas, performing arts centers, movie theaters, amphitheaters, aquariums, museums (cultural or popular), and other like and similar attractions shall provide one space for every four seats.</w:t>
      </w:r>
    </w:p>
    <w:p w:rsidR="00897E87" w:rsidRPr="00897E87" w:rsidRDefault="00897E87" w:rsidP="00011FB4">
      <w:pPr>
        <w:ind w:left="3600"/>
        <w:jc w:val="both"/>
      </w:pPr>
      <w:r w:rsidRPr="007F1451">
        <w:rPr>
          <w:b/>
          <w:bCs/>
        </w:rPr>
        <w:t>[b] </w:t>
      </w:r>
      <w:r w:rsidRPr="00897E87">
        <w:t>Traditional open-air, active, sports-oriented entertainment/recreation elements, such as tennis courts and miniature golf courses, shall provide one space per each hole, plus one space for each employee, but in all cases a sufficient number of spaces shall be provided to accommodate expected needs for any permitted recreational use.</w:t>
      </w:r>
    </w:p>
    <w:p w:rsidR="00897E87" w:rsidRPr="00897E87" w:rsidRDefault="00897E87" w:rsidP="00011FB4">
      <w:pPr>
        <w:ind w:left="3600"/>
        <w:jc w:val="both"/>
      </w:pPr>
      <w:r w:rsidRPr="007F1451">
        <w:rPr>
          <w:b/>
          <w:bCs/>
        </w:rPr>
        <w:t>[c] </w:t>
      </w:r>
      <w:r w:rsidRPr="00897E87">
        <w:t>Assembly, bottling, compounding, fabrication, packaging, processing, production or repair of materials or products facilities shall provide one space for every 1,000 square feet or fraction thereof of gross floor area used for inside storage, plus one space for every 700 square feet or fraction thereof of gross floor area used for repair or body work or manufacturing, plus one space for every 200 square feet or fraction thereof of gross floor area used for offices.</w:t>
      </w:r>
    </w:p>
    <w:p w:rsidR="00897E87" w:rsidRPr="00897E87" w:rsidRDefault="00897E87" w:rsidP="00011FB4">
      <w:pPr>
        <w:ind w:left="3600"/>
        <w:jc w:val="both"/>
      </w:pPr>
      <w:r w:rsidRPr="007F1451">
        <w:rPr>
          <w:b/>
          <w:bCs/>
        </w:rPr>
        <w:t>[d] </w:t>
      </w:r>
      <w:r w:rsidRPr="00897E87">
        <w:t>Drive-in restaurants, fast-food restaurants and specialty food outlets with drive-up window service for take-out fare shall provide a minimum of one space for every six seats, but in all cases, a sufficient number of spaces to prevent any parking along private driveways, fire lanes and aisles. Additionally, drive-up window service for take-out fare shall provide room for at least eight automobiles per drive-in window for queuing purposes. Outdoor seating/dining areas intended for use during spring, summer and autumn months shall not be considered when calculating the number of parking spaces required by this subsection.</w:t>
      </w:r>
    </w:p>
    <w:p w:rsidR="00897E87" w:rsidRPr="00897E87" w:rsidRDefault="00897E87" w:rsidP="00011FB4">
      <w:pPr>
        <w:ind w:left="3600"/>
        <w:jc w:val="both"/>
      </w:pPr>
      <w:r w:rsidRPr="007F1451">
        <w:rPr>
          <w:b/>
          <w:bCs/>
        </w:rPr>
        <w:t>[e] </w:t>
      </w:r>
      <w:r w:rsidRPr="00897E87">
        <w:t>Automobile-oriented general commercial activities, such as pharmacies with drive-through windows, convenience stores with fuel-dispensing facilities, package liquor stores with drive-up window service, and like and similar activities, shall provide parking at the ratio of one space per 400 square feet of gross floor area. Additionally, drive-up window service for take-out service shall provide room for at least eight automobiles per drive-in window for queuing purposes.</w:t>
      </w:r>
    </w:p>
    <w:p w:rsidR="00897E87" w:rsidRPr="00897E87" w:rsidRDefault="00897E87" w:rsidP="00011FB4">
      <w:pPr>
        <w:ind w:left="2160"/>
        <w:jc w:val="both"/>
      </w:pPr>
      <w:r w:rsidRPr="007F1451">
        <w:rPr>
          <w:b/>
          <w:bCs/>
        </w:rPr>
        <w:t>(l) </w:t>
      </w:r>
      <w:r w:rsidRPr="00897E87">
        <w:t>Child-care centers, as conditional uses.</w:t>
      </w:r>
    </w:p>
    <w:p w:rsidR="00897E87" w:rsidRPr="00897E87" w:rsidRDefault="00897E87" w:rsidP="00011FB4">
      <w:pPr>
        <w:ind w:left="2880"/>
        <w:jc w:val="both"/>
      </w:pPr>
      <w:r w:rsidRPr="007F1451">
        <w:rPr>
          <w:b/>
          <w:bCs/>
        </w:rPr>
        <w:t>[1] </w:t>
      </w:r>
      <w:r w:rsidRPr="00897E87">
        <w:t>No child-care center shall be developed or operated unless it first obtains, and maintains throughout the course of the operation, a valid license from the New Jersey Department of Children and Families.</w:t>
      </w:r>
    </w:p>
    <w:p w:rsidR="00897E87" w:rsidRPr="00897E87" w:rsidRDefault="00897E87" w:rsidP="00011FB4">
      <w:pPr>
        <w:ind w:left="2880"/>
        <w:jc w:val="both"/>
      </w:pPr>
      <w:r w:rsidRPr="007F1451">
        <w:rPr>
          <w:b/>
          <w:bCs/>
        </w:rPr>
        <w:t>[2] </w:t>
      </w:r>
      <w:r w:rsidRPr="00897E87">
        <w:t>Recommended bulk requirements. Unless stricter standards are required by the New Jersey Department of Children and Families, bulk requirements for such conditional use shall be the same as the bulk standards for permitted principal uses in the CBD Zoning District in § </w:t>
      </w:r>
      <w:r w:rsidRPr="007F1451">
        <w:rPr>
          <w:b/>
          <w:bCs/>
        </w:rPr>
        <w:t>276-20E</w:t>
      </w:r>
      <w:r w:rsidRPr="00897E87">
        <w:t> herein.</w:t>
      </w:r>
    </w:p>
    <w:p w:rsidR="00897E87" w:rsidRPr="00897E87" w:rsidRDefault="00897E87" w:rsidP="00011FB4">
      <w:pPr>
        <w:ind w:left="2160" w:firstLine="720"/>
        <w:jc w:val="both"/>
      </w:pPr>
      <w:r w:rsidRPr="007F1451">
        <w:rPr>
          <w:b/>
          <w:bCs/>
        </w:rPr>
        <w:t>[3] </w:t>
      </w:r>
      <w:r w:rsidRPr="00897E87">
        <w:t>No child-care center shall be developed or operated:</w:t>
      </w:r>
    </w:p>
    <w:p w:rsidR="00897E87" w:rsidRPr="00897E87" w:rsidRDefault="00897E87" w:rsidP="00011FB4">
      <w:pPr>
        <w:ind w:left="3600"/>
        <w:jc w:val="both"/>
      </w:pPr>
      <w:r w:rsidRPr="007F1451">
        <w:rPr>
          <w:b/>
          <w:bCs/>
        </w:rPr>
        <w:t>[a] </w:t>
      </w:r>
      <w:r w:rsidRPr="00897E87">
        <w:t xml:space="preserve">Without an appropriate </w:t>
      </w:r>
      <w:proofErr w:type="spellStart"/>
      <w:r w:rsidRPr="00897E87">
        <w:t>porte</w:t>
      </w:r>
      <w:proofErr w:type="spellEnd"/>
      <w:r w:rsidRPr="00897E87">
        <w:t xml:space="preserve"> </w:t>
      </w:r>
      <w:proofErr w:type="spellStart"/>
      <w:r w:rsidRPr="00897E87">
        <w:t>cochere</w:t>
      </w:r>
      <w:proofErr w:type="spellEnd"/>
      <w:r w:rsidRPr="00897E87">
        <w:t xml:space="preserve"> area wherein enrolled children may be picked up or dropped off in a secured environment which is clearly separated from general street traffic.</w:t>
      </w:r>
    </w:p>
    <w:p w:rsidR="00897E87" w:rsidRPr="00897E87" w:rsidRDefault="00897E87" w:rsidP="00011FB4">
      <w:pPr>
        <w:ind w:left="3600"/>
        <w:jc w:val="both"/>
      </w:pPr>
      <w:r w:rsidRPr="007F1451">
        <w:rPr>
          <w:b/>
          <w:bCs/>
        </w:rPr>
        <w:t>[b] </w:t>
      </w:r>
      <w:r w:rsidRPr="00897E87">
        <w:t>Without dedicated on-site parking for all employees at a ratio of one parking space per employee as well as one space for each four enrolled children in order to provide parking for parents wishing to observe the operations or meet with facility staff.</w:t>
      </w:r>
    </w:p>
    <w:p w:rsidR="00897E87" w:rsidRPr="00897E87" w:rsidRDefault="00897E87" w:rsidP="00011FB4">
      <w:pPr>
        <w:ind w:left="3600"/>
        <w:jc w:val="both"/>
      </w:pPr>
      <w:r w:rsidRPr="007F1451">
        <w:rPr>
          <w:b/>
          <w:bCs/>
        </w:rPr>
        <w:t>[c] </w:t>
      </w:r>
      <w:r w:rsidRPr="00897E87">
        <w:t>Without a dedicated, fenced area, no higher than four feet from grade, fully secured and age-appropriate lawn areas for outdoor recreation space for enrolled children of various age groups.</w:t>
      </w:r>
    </w:p>
    <w:p w:rsidR="00897E87" w:rsidRPr="00897E87" w:rsidRDefault="00897E87" w:rsidP="00011FB4">
      <w:pPr>
        <w:ind w:left="1440"/>
        <w:jc w:val="both"/>
      </w:pPr>
      <w:r w:rsidRPr="007F1451">
        <w:rPr>
          <w:b/>
          <w:bCs/>
        </w:rPr>
        <w:t>(m) </w:t>
      </w:r>
      <w:r w:rsidRPr="00897E87">
        <w:t>Adult businesses as conditional uses.</w:t>
      </w:r>
    </w:p>
    <w:p w:rsidR="00897E87" w:rsidRPr="00897E87" w:rsidRDefault="00897E87" w:rsidP="00011FB4">
      <w:pPr>
        <w:ind w:left="2160"/>
        <w:jc w:val="both"/>
      </w:pPr>
      <w:r w:rsidRPr="007F1451">
        <w:rPr>
          <w:b/>
          <w:bCs/>
        </w:rPr>
        <w:t>[1] </w:t>
      </w:r>
      <w:r w:rsidRPr="00897E87">
        <w:t>Family-friendly tourism is the life-blood of the local economy. Facilitating such an atmosphere is critical if the City is to retain its economic base. Any element which negatively impacts such atmosphere represents a detriment to the City's economic base and the welfare of the community. Adult businesses have a unique potential to negatively impact such atmosphere and therefore threaten the City's economic well-being. Adult business practices that engage in or otherwise promote obscenity are prohibited. Adult business practices which do not rise to the level of obscenity, as defined by the laws of the United States of America and the State of New Jersey, are conditional uses hereby regulated in such a way as to minimize their adverse effect on the community at large, including, but not limited to, potential negative impacts on the public health, safety or welfare, economic health, community mores and values.</w:t>
      </w:r>
    </w:p>
    <w:p w:rsidR="00897E87" w:rsidRPr="00897E87" w:rsidRDefault="00897E87" w:rsidP="00011FB4">
      <w:pPr>
        <w:ind w:left="2160"/>
        <w:jc w:val="both"/>
      </w:pPr>
      <w:r w:rsidRPr="007F1451">
        <w:rPr>
          <w:b/>
          <w:bCs/>
        </w:rPr>
        <w:t>[2] </w:t>
      </w:r>
      <w:r w:rsidRPr="00897E87">
        <w:t>Definitions. As used in this section, "adult businesses" shall have the definition that is set forth in § </w:t>
      </w:r>
      <w:r w:rsidRPr="007F1451">
        <w:rPr>
          <w:b/>
          <w:bCs/>
        </w:rPr>
        <w:t>276-46F</w:t>
      </w:r>
      <w:r w:rsidRPr="00897E87">
        <w:t>.</w:t>
      </w:r>
    </w:p>
    <w:p w:rsidR="00897E87" w:rsidRPr="00897E87" w:rsidRDefault="00897E87" w:rsidP="00011FB4">
      <w:pPr>
        <w:ind w:left="1440" w:firstLine="720"/>
        <w:jc w:val="both"/>
      </w:pPr>
      <w:r w:rsidRPr="007F1451">
        <w:rPr>
          <w:b/>
          <w:bCs/>
        </w:rPr>
        <w:t>[3] </w:t>
      </w:r>
      <w:r w:rsidRPr="00897E87">
        <w:t>Bulk standards for adult businesses as a conditional use.</w:t>
      </w:r>
    </w:p>
    <w:tbl>
      <w:tblPr>
        <w:tblW w:w="8580" w:type="dxa"/>
        <w:tblInd w:w="15" w:type="dxa"/>
        <w:tblCellMar>
          <w:top w:w="15" w:type="dxa"/>
          <w:left w:w="15" w:type="dxa"/>
          <w:bottom w:w="15" w:type="dxa"/>
          <w:right w:w="15" w:type="dxa"/>
        </w:tblCellMar>
        <w:tblLook w:val="04A0"/>
      </w:tblPr>
      <w:tblGrid>
        <w:gridCol w:w="141"/>
        <w:gridCol w:w="144"/>
        <w:gridCol w:w="144"/>
        <w:gridCol w:w="1867"/>
        <w:gridCol w:w="6284"/>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setback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 setback</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Abutting a residential zone or use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 treated with site landscaping of sufficient design and in sufficient quantity and placement to create a visual and noise buffer from abutting residential districts and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bl>
    <w:p w:rsidR="00897E87" w:rsidRPr="00897E87" w:rsidRDefault="00897E87" w:rsidP="00011FB4">
      <w:pPr>
        <w:ind w:left="2880"/>
        <w:jc w:val="both"/>
      </w:pPr>
      <w:r w:rsidRPr="007F1451">
        <w:rPr>
          <w:b/>
          <w:bCs/>
        </w:rPr>
        <w:t>[4] </w:t>
      </w:r>
      <w:r w:rsidRPr="00897E87">
        <w:t>General standards for adult businesses as a conditional use.</w:t>
      </w:r>
    </w:p>
    <w:p w:rsidR="00897E87" w:rsidRPr="00897E87" w:rsidRDefault="00897E87" w:rsidP="00011FB4">
      <w:pPr>
        <w:ind w:left="3600"/>
        <w:jc w:val="both"/>
      </w:pPr>
      <w:r w:rsidRPr="007F1451">
        <w:rPr>
          <w:b/>
          <w:bCs/>
        </w:rPr>
        <w:t>[a] </w:t>
      </w:r>
      <w:r w:rsidRPr="00897E87">
        <w:t>Adult businesses as conditional uses as referenced herein and as further defined in § </w:t>
      </w:r>
      <w:r w:rsidRPr="007F1451">
        <w:rPr>
          <w:b/>
          <w:bCs/>
        </w:rPr>
        <w:t>276-7</w:t>
      </w:r>
      <w:r w:rsidRPr="00897E87">
        <w:t> shall be subject to the following restrictions:</w:t>
      </w:r>
    </w:p>
    <w:p w:rsidR="00897E87" w:rsidRPr="00897E87" w:rsidRDefault="00897E87" w:rsidP="00011FB4">
      <w:pPr>
        <w:ind w:left="4320"/>
        <w:jc w:val="both"/>
      </w:pPr>
      <w:r w:rsidRPr="007F1451">
        <w:rPr>
          <w:b/>
          <w:bCs/>
        </w:rPr>
        <w:t>[</w:t>
      </w:r>
      <w:proofErr w:type="spellStart"/>
      <w:r w:rsidRPr="007F1451">
        <w:rPr>
          <w:b/>
          <w:bCs/>
        </w:rPr>
        <w:t>i</w:t>
      </w:r>
      <w:proofErr w:type="spellEnd"/>
      <w:r w:rsidRPr="007F1451">
        <w:rPr>
          <w:b/>
          <w:bCs/>
        </w:rPr>
        <w:t>] </w:t>
      </w:r>
      <w:r w:rsidRPr="00897E87">
        <w:t>No adult businesses as conditional uses as referenced herein shall be located within 1,000 feet of a firehouse, school, lands owned and/or used by a public or private school board, public playground and/or parks, church, place of worship, hospital, public building, housing or institution and youth center. Any adult business use shall be located in buildings no closer than 200 feet to any residential use or district.</w:t>
      </w:r>
    </w:p>
    <w:p w:rsidR="00897E87" w:rsidRPr="00897E87" w:rsidRDefault="00897E87" w:rsidP="00011FB4">
      <w:pPr>
        <w:ind w:left="4320"/>
        <w:jc w:val="both"/>
      </w:pPr>
      <w:r w:rsidRPr="007F1451">
        <w:rPr>
          <w:b/>
          <w:bCs/>
        </w:rPr>
        <w:t>[ii] </w:t>
      </w:r>
      <w:r w:rsidRPr="00897E87">
        <w:t>No two adult businesses shall be located within 600 feet of each other.</w:t>
      </w:r>
    </w:p>
    <w:p w:rsidR="00897E87" w:rsidRPr="00897E87" w:rsidRDefault="00897E87" w:rsidP="00011FB4">
      <w:pPr>
        <w:ind w:left="4320"/>
        <w:jc w:val="both"/>
      </w:pPr>
      <w:r w:rsidRPr="007F1451">
        <w:rPr>
          <w:b/>
          <w:bCs/>
        </w:rPr>
        <w:t>[iii] </w:t>
      </w:r>
      <w:r w:rsidRPr="00897E87">
        <w:t>The hours of operation shall be from 10:00 a.m. until 11:00 p.m., Monday through Saturday only.</w:t>
      </w:r>
    </w:p>
    <w:p w:rsidR="00897E87" w:rsidRPr="00897E87" w:rsidRDefault="00897E87" w:rsidP="00011FB4">
      <w:pPr>
        <w:ind w:left="4320"/>
        <w:jc w:val="both"/>
      </w:pPr>
      <w:r w:rsidRPr="007F1451">
        <w:rPr>
          <w:b/>
          <w:bCs/>
        </w:rPr>
        <w:t>[iv] </w:t>
      </w:r>
      <w:r w:rsidRPr="00897E87">
        <w:t>The interior of each room shall be lighted and designed in such a way that all parts of the same shall be readily visible to all store employees, such as but not limited to the sales clerk, manager, operator and/or customers moving freely within the building. No loudspeaker or sound equipment shall be used which will emit sound to the outside of the building.</w:t>
      </w:r>
    </w:p>
    <w:p w:rsidR="00897E87" w:rsidRPr="00897E87" w:rsidRDefault="00897E87" w:rsidP="00011FB4">
      <w:pPr>
        <w:ind w:left="3600"/>
        <w:jc w:val="both"/>
      </w:pPr>
      <w:r w:rsidRPr="007F1451">
        <w:rPr>
          <w:b/>
          <w:bCs/>
        </w:rPr>
        <w:t>[b] </w:t>
      </w:r>
      <w:r w:rsidRPr="00897E87">
        <w:t>It shall be unlawful to sell, offer for sale, or display obscene material in plain sight or from any public/street right-of-way with the naked eye of any person(s). The display of obscene material, merchandise or similar activities shall be performed in a fully enclosed building, and no merchandise shall be displayed outside of an enclosed building.</w:t>
      </w:r>
    </w:p>
    <w:p w:rsidR="00897E87" w:rsidRPr="00897E87" w:rsidRDefault="00897E87" w:rsidP="00011FB4">
      <w:pPr>
        <w:ind w:left="3600"/>
        <w:jc w:val="both"/>
      </w:pPr>
      <w:r w:rsidRPr="007F1451">
        <w:rPr>
          <w:b/>
          <w:bCs/>
        </w:rPr>
        <w:t>[c] </w:t>
      </w:r>
      <w:r w:rsidRPr="00897E87">
        <w:t>Adult businesses as conditional uses as referenced herein shall be permitted to have signs which shall be limited to lettering indicating the name, address, and general nature of the business only and shall conform in size to signs permitted within the CBD District. Advertisements and displays describing the goods or services operated within the adult business premises shall not be visible from the outside of the building, provided that the general nature of the business, such as the words "books," "motion pictures," "nightclub," "massage," "modeling studio" and similar words of general description, shall be permitted upon signs permitted hereunder. Each adult business as a conditional use as referenced herein in an individual building may have one sign attached to the building, not to exceed 30 square feet in area. Where an individual activity has direct access from the outside, a sign not exceeding four square feet identifying the name of the activity may also be attached to the building at the entrance to the activity. No signs for each adult business as a conditional use as referenced herein are permitted to be suspended over a public sidewalk.</w:t>
      </w:r>
    </w:p>
    <w:p w:rsidR="00897E87" w:rsidRPr="00897E87" w:rsidRDefault="00897E87" w:rsidP="00011FB4">
      <w:pPr>
        <w:ind w:left="3600"/>
        <w:jc w:val="both"/>
      </w:pPr>
      <w:r w:rsidRPr="007F1451">
        <w:rPr>
          <w:b/>
          <w:bCs/>
        </w:rPr>
        <w:t>[d] </w:t>
      </w:r>
      <w:r w:rsidRPr="00897E87">
        <w:t>Special signage standards applicable to the CBD District. All nonresidential signage shall be restricted to the New Jersey Avenue side of the front building wall.</w:t>
      </w:r>
    </w:p>
    <w:p w:rsidR="00897E87" w:rsidRPr="00897E87" w:rsidRDefault="00897E87" w:rsidP="00011FB4">
      <w:pPr>
        <w:ind w:left="3600"/>
        <w:jc w:val="both"/>
      </w:pPr>
      <w:r w:rsidRPr="007F1451">
        <w:rPr>
          <w:b/>
          <w:bCs/>
        </w:rPr>
        <w:t>[e] </w:t>
      </w:r>
      <w:r w:rsidRPr="00897E87">
        <w:t>The operator shall not display or sell any item depicting, graphically or in text, language, gestures or intent which, according to accepted standards of decency, is deemed lewd, obscene or offensive or is intended for adult audiences. Such items shall include, but are expressly not limited to, t-shirts, sweatshirts, hats or other pieces of clothing, statues, statuettes or figurines, pictures, posters, calendars or like or similar items.</w:t>
      </w:r>
    </w:p>
    <w:p w:rsidR="00897E87" w:rsidRPr="00897E87" w:rsidRDefault="00897E87" w:rsidP="00011FB4">
      <w:pPr>
        <w:ind w:left="3600"/>
        <w:jc w:val="both"/>
      </w:pPr>
      <w:r w:rsidRPr="007F1451">
        <w:rPr>
          <w:b/>
          <w:bCs/>
        </w:rPr>
        <w:t>[f] </w:t>
      </w:r>
      <w:r w:rsidRPr="00897E87">
        <w:t>A request by any municipal official to remove any item from display shall automatically constitute a violation of this subsection. The operator shall immediately comply with any such demand. Any breach of this provision shall be considered a material breach of the land use approvals, deeds, leases and other legal documents governing the use or operation of the subject premises. Such official shall have the right to demand removal of any such item on display. The operator shall immediately comply with such demand or shall face immediate closure, subject to all remedies available at law or in equity.</w:t>
      </w:r>
    </w:p>
    <w:p w:rsidR="00897E87" w:rsidRPr="00897E87" w:rsidRDefault="00897E87" w:rsidP="00011FB4">
      <w:pPr>
        <w:ind w:left="3600"/>
        <w:jc w:val="both"/>
      </w:pPr>
      <w:r w:rsidRPr="007F1451">
        <w:rPr>
          <w:b/>
          <w:bCs/>
        </w:rPr>
        <w:t>[g] </w:t>
      </w:r>
      <w:r w:rsidRPr="00897E87">
        <w:t>Adult businesses shall be operated solely within a fully enclosed building having not less than 600 square feet and not more than 900 square feet devoted to such use. The exterior of the business premises shall be so constructed, designed, or laid out so that no person outside the building can view the interior thereof. The doors and windows shall be kept closed, and adult products shall not be visible from the outside when the door is opened for the purpose of entering or exiting the business premises and/or in plain sight or from any public/street right-of-way with the naked eye of any person(s).</w:t>
      </w:r>
    </w:p>
    <w:p w:rsidR="00897E87" w:rsidRPr="00897E87" w:rsidRDefault="00897E87" w:rsidP="00011FB4">
      <w:pPr>
        <w:ind w:left="3600"/>
        <w:jc w:val="both"/>
      </w:pPr>
      <w:r w:rsidRPr="007F1451">
        <w:rPr>
          <w:b/>
          <w:bCs/>
        </w:rPr>
        <w:t>[h] </w:t>
      </w:r>
      <w:r w:rsidRPr="00897E87">
        <w:t>No additional uses shall be permitted within any building which operates an adult business.</w:t>
      </w:r>
    </w:p>
    <w:p w:rsidR="00011FB4" w:rsidRDefault="00897E87" w:rsidP="00011FB4">
      <w:pPr>
        <w:ind w:left="3600"/>
        <w:jc w:val="both"/>
      </w:pPr>
      <w:r w:rsidRPr="007F1451">
        <w:rPr>
          <w:b/>
          <w:bCs/>
        </w:rPr>
        <w:t>[</w:t>
      </w:r>
      <w:proofErr w:type="spellStart"/>
      <w:r w:rsidRPr="007F1451">
        <w:rPr>
          <w:b/>
          <w:bCs/>
        </w:rPr>
        <w:t>i</w:t>
      </w:r>
      <w:proofErr w:type="spellEnd"/>
      <w:r w:rsidRPr="007F1451">
        <w:rPr>
          <w:b/>
          <w:bCs/>
        </w:rPr>
        <w:t>]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011FB4" w:rsidRDefault="00897E87" w:rsidP="00011FB4">
      <w:pPr>
        <w:ind w:left="3600"/>
        <w:jc w:val="both"/>
      </w:pPr>
      <w:r w:rsidRPr="007F1451">
        <w:rPr>
          <w:b/>
          <w:bCs/>
        </w:rPr>
        <w:t>[j] </w:t>
      </w:r>
      <w:r w:rsidRPr="00897E87">
        <w:t>Any person or association of persons desiring to own or operate an adult business as a conditional use as referenced herein in the City of North Wildwood shall be required to file an application and obtain a mercantile license therefor and comply with all other City codes.</w:t>
      </w:r>
    </w:p>
    <w:p w:rsidR="00897E87" w:rsidRPr="00897E87" w:rsidRDefault="00897E87" w:rsidP="00011FB4">
      <w:pPr>
        <w:ind w:left="3600"/>
        <w:jc w:val="both"/>
      </w:pPr>
      <w:r w:rsidRPr="007F1451">
        <w:rPr>
          <w:b/>
          <w:bCs/>
        </w:rPr>
        <w:t>[k] </w:t>
      </w:r>
      <w:r w:rsidRPr="00897E87">
        <w:t>Off-street parking shall be provided in accordance with the following schedule:</w:t>
      </w:r>
    </w:p>
    <w:p w:rsidR="00897E87" w:rsidRPr="00897E87" w:rsidRDefault="00897E87" w:rsidP="00011FB4">
      <w:pPr>
        <w:ind w:left="2880" w:firstLine="720"/>
        <w:jc w:val="both"/>
      </w:pPr>
      <w:r w:rsidRPr="007F1451">
        <w:rPr>
          <w:b/>
          <w:bCs/>
        </w:rPr>
        <w:t>[</w:t>
      </w:r>
      <w:proofErr w:type="spellStart"/>
      <w:r w:rsidRPr="007F1451">
        <w:rPr>
          <w:b/>
          <w:bCs/>
        </w:rPr>
        <w:t>i</w:t>
      </w:r>
      <w:proofErr w:type="spellEnd"/>
      <w:r w:rsidRPr="007F1451">
        <w:rPr>
          <w:b/>
          <w:bCs/>
        </w:rPr>
        <w:t>] </w:t>
      </w:r>
      <w:r w:rsidRPr="00897E87">
        <w:t>One off-street parking space for each customer of the use.</w:t>
      </w:r>
    </w:p>
    <w:p w:rsidR="00897E87" w:rsidRPr="00897E87" w:rsidRDefault="00897E87" w:rsidP="00011FB4">
      <w:pPr>
        <w:ind w:left="2880" w:firstLine="720"/>
        <w:jc w:val="both"/>
      </w:pPr>
      <w:r w:rsidRPr="007F1451">
        <w:rPr>
          <w:b/>
          <w:bCs/>
        </w:rPr>
        <w:t>[ii] </w:t>
      </w:r>
      <w:r w:rsidRPr="00897E87">
        <w:t>One off-street parking space for each employee.</w:t>
      </w:r>
    </w:p>
    <w:p w:rsidR="00897E87" w:rsidRPr="00897E87" w:rsidDel="00442F28" w:rsidRDefault="00897E87" w:rsidP="00011FB4">
      <w:pPr>
        <w:ind w:left="1440" w:firstLine="720"/>
        <w:jc w:val="both"/>
        <w:rPr>
          <w:del w:id="321" w:author="rtbelasco" w:date="2018-11-28T16:53:00Z"/>
        </w:rPr>
      </w:pPr>
      <w:del w:id="322" w:author="rtbelasco" w:date="2018-11-28T16:53:00Z">
        <w:r w:rsidRPr="007F1451" w:rsidDel="00442F28">
          <w:rPr>
            <w:b/>
            <w:bCs/>
          </w:rPr>
          <w:delText>(n) </w:delText>
        </w:r>
        <w:r w:rsidRPr="00897E87" w:rsidDel="00442F28">
          <w:delText>Residential flats, as conditional uses.</w:delText>
        </w:r>
      </w:del>
    </w:p>
    <w:p w:rsidR="00897E87" w:rsidRPr="00897E87" w:rsidDel="00442F28" w:rsidRDefault="00897E87" w:rsidP="00011FB4">
      <w:pPr>
        <w:ind w:left="2880"/>
        <w:jc w:val="both"/>
        <w:rPr>
          <w:del w:id="323" w:author="rtbelasco" w:date="2018-11-28T16:53:00Z"/>
        </w:rPr>
      </w:pPr>
      <w:del w:id="324" w:author="rtbelasco" w:date="2018-11-28T16:53:00Z">
        <w:r w:rsidRPr="007F1451" w:rsidDel="00442F28">
          <w:rPr>
            <w:b/>
            <w:bCs/>
          </w:rPr>
          <w:delText>[1] </w:delText>
        </w:r>
        <w:r w:rsidRPr="00897E87" w:rsidDel="00442F28">
          <w:delText>No residential flats shall be developed or occupied unless they are above one of the following ground-floor permitted principal uses:</w:delText>
        </w:r>
      </w:del>
    </w:p>
    <w:p w:rsidR="00897E87" w:rsidRPr="00897E87" w:rsidDel="00442F28" w:rsidRDefault="00897E87" w:rsidP="00011FB4">
      <w:pPr>
        <w:ind w:left="2880" w:firstLine="720"/>
        <w:jc w:val="both"/>
        <w:rPr>
          <w:del w:id="325" w:author="rtbelasco" w:date="2018-11-28T16:53:00Z"/>
        </w:rPr>
      </w:pPr>
      <w:del w:id="326" w:author="rtbelasco" w:date="2018-11-28T16:53:00Z">
        <w:r w:rsidRPr="007F1451" w:rsidDel="00442F28">
          <w:rPr>
            <w:b/>
            <w:bCs/>
          </w:rPr>
          <w:delText>[a] </w:delText>
        </w:r>
        <w:r w:rsidRPr="00897E87" w:rsidDel="00442F28">
          <w:delText>General commercial activities;</w:delText>
        </w:r>
      </w:del>
    </w:p>
    <w:p w:rsidR="00897E87" w:rsidRPr="00897E87" w:rsidDel="00442F28" w:rsidRDefault="00897E87" w:rsidP="00011FB4">
      <w:pPr>
        <w:ind w:left="3600"/>
        <w:jc w:val="both"/>
        <w:rPr>
          <w:del w:id="327" w:author="rtbelasco" w:date="2018-11-28T16:53:00Z"/>
        </w:rPr>
      </w:pPr>
      <w:del w:id="328" w:author="rtbelasco" w:date="2018-11-28T16:53:00Z">
        <w:r w:rsidRPr="007F1451" w:rsidDel="00442F28">
          <w:rPr>
            <w:b/>
            <w:bCs/>
          </w:rPr>
          <w:delText>[b] </w:delText>
        </w:r>
        <w:r w:rsidRPr="00897E87" w:rsidDel="00442F28">
          <w:delText>General personal/service activities;</w:delText>
        </w:r>
      </w:del>
    </w:p>
    <w:p w:rsidR="00897E87" w:rsidRPr="00897E87" w:rsidDel="00442F28" w:rsidRDefault="00897E87" w:rsidP="00011FB4">
      <w:pPr>
        <w:ind w:left="2880" w:firstLine="720"/>
        <w:jc w:val="both"/>
        <w:rPr>
          <w:del w:id="329" w:author="rtbelasco" w:date="2018-11-28T16:53:00Z"/>
        </w:rPr>
      </w:pPr>
      <w:del w:id="330" w:author="rtbelasco" w:date="2018-11-28T16:53:00Z">
        <w:r w:rsidRPr="007F1451" w:rsidDel="00442F28">
          <w:rPr>
            <w:b/>
            <w:bCs/>
          </w:rPr>
          <w:delText>[c] </w:delText>
        </w:r>
        <w:r w:rsidRPr="00897E87" w:rsidDel="00442F28">
          <w:delText>Grocery and specialty food outlets other than restaurants;</w:delText>
        </w:r>
      </w:del>
    </w:p>
    <w:p w:rsidR="00897E87" w:rsidRPr="00897E87" w:rsidDel="00442F28" w:rsidRDefault="00897E87" w:rsidP="00011FB4">
      <w:pPr>
        <w:ind w:left="3600"/>
        <w:jc w:val="both"/>
        <w:rPr>
          <w:del w:id="331" w:author="rtbelasco" w:date="2018-11-28T16:53:00Z"/>
        </w:rPr>
      </w:pPr>
      <w:del w:id="332" w:author="rtbelasco" w:date="2018-11-28T16:53:00Z">
        <w:r w:rsidRPr="007F1451" w:rsidDel="00442F28">
          <w:rPr>
            <w:b/>
            <w:bCs/>
          </w:rPr>
          <w:delText>[d] </w:delText>
        </w:r>
        <w:r w:rsidRPr="00897E87" w:rsidDel="00442F28">
          <w:delText>Professional, administrative and consulting services offices, including medical and dental complexes;</w:delText>
        </w:r>
      </w:del>
    </w:p>
    <w:p w:rsidR="00897E87" w:rsidRPr="00897E87" w:rsidDel="00442F28" w:rsidRDefault="00897E87" w:rsidP="00011FB4">
      <w:pPr>
        <w:ind w:left="2880" w:firstLine="720"/>
        <w:jc w:val="both"/>
        <w:rPr>
          <w:del w:id="333" w:author="rtbelasco" w:date="2018-11-28T16:53:00Z"/>
        </w:rPr>
      </w:pPr>
      <w:del w:id="334" w:author="rtbelasco" w:date="2018-11-28T16:53:00Z">
        <w:r w:rsidRPr="007F1451" w:rsidDel="00442F28">
          <w:rPr>
            <w:b/>
            <w:bCs/>
          </w:rPr>
          <w:delText>[e] </w:delText>
        </w:r>
        <w:r w:rsidRPr="00897E87" w:rsidDel="00442F28">
          <w:delText>Child-care centers; or</w:delText>
        </w:r>
      </w:del>
    </w:p>
    <w:p w:rsidR="00897E87" w:rsidRPr="00897E87" w:rsidDel="00442F28" w:rsidRDefault="00897E87" w:rsidP="00011FB4">
      <w:pPr>
        <w:ind w:left="2880" w:firstLine="720"/>
        <w:jc w:val="both"/>
        <w:rPr>
          <w:del w:id="335" w:author="rtbelasco" w:date="2018-11-28T16:53:00Z"/>
        </w:rPr>
      </w:pPr>
      <w:del w:id="336" w:author="rtbelasco" w:date="2018-11-28T16:53:00Z">
        <w:r w:rsidRPr="007F1451" w:rsidDel="00442F28">
          <w:rPr>
            <w:b/>
            <w:bCs/>
          </w:rPr>
          <w:delText>[f] </w:delText>
        </w:r>
        <w:r w:rsidRPr="00897E87" w:rsidDel="00442F28">
          <w:delText>Fraternal, social, educational or charitable facilities.</w:delText>
        </w:r>
      </w:del>
    </w:p>
    <w:p w:rsidR="00897E87" w:rsidRPr="00897E87" w:rsidDel="00442F28" w:rsidRDefault="00897E87" w:rsidP="00011FB4">
      <w:pPr>
        <w:ind w:left="2880"/>
        <w:jc w:val="both"/>
        <w:rPr>
          <w:del w:id="337" w:author="rtbelasco" w:date="2018-11-28T16:53:00Z"/>
        </w:rPr>
      </w:pPr>
      <w:del w:id="338" w:author="rtbelasco" w:date="2018-11-28T16:53:00Z">
        <w:r w:rsidRPr="007F1451" w:rsidDel="00442F28">
          <w:rPr>
            <w:b/>
            <w:bCs/>
          </w:rPr>
          <w:delText>[2] </w:delText>
        </w:r>
        <w:r w:rsidRPr="00897E87" w:rsidDel="00442F28">
          <w:delText>Bulk requirements for residential flats shall be the same as the bulk requirements for the parent commercial development.</w:delText>
        </w:r>
      </w:del>
    </w:p>
    <w:p w:rsidR="00897E87" w:rsidRPr="00897E87" w:rsidDel="00442F28" w:rsidRDefault="00897E87" w:rsidP="00011FB4">
      <w:pPr>
        <w:ind w:left="2880"/>
        <w:jc w:val="both"/>
        <w:rPr>
          <w:del w:id="339" w:author="rtbelasco" w:date="2018-11-28T16:53:00Z"/>
        </w:rPr>
      </w:pPr>
      <w:del w:id="340" w:author="rtbelasco" w:date="2018-11-28T16:53:00Z">
        <w:r w:rsidRPr="007F1451" w:rsidDel="00442F28">
          <w:rPr>
            <w:b/>
            <w:bCs/>
          </w:rPr>
          <w:delText>[3] </w:delText>
        </w:r>
        <w:r w:rsidRPr="00897E87" w:rsidDel="00442F28">
          <w:delText>The total number of residential flats within a single development shall not exceed four, regardless of the number of ground-floor permitted uses developed.</w:delText>
        </w:r>
      </w:del>
    </w:p>
    <w:p w:rsidR="00897E87" w:rsidRPr="00897E87" w:rsidDel="00442F28" w:rsidRDefault="00897E87" w:rsidP="00011FB4">
      <w:pPr>
        <w:ind w:left="2880"/>
        <w:jc w:val="both"/>
        <w:rPr>
          <w:del w:id="341" w:author="rtbelasco" w:date="2018-11-28T16:53:00Z"/>
        </w:rPr>
      </w:pPr>
      <w:del w:id="342" w:author="rtbelasco" w:date="2018-11-28T16:53:00Z">
        <w:r w:rsidRPr="007F1451" w:rsidDel="00442F28">
          <w:rPr>
            <w:b/>
            <w:bCs/>
          </w:rPr>
          <w:delText>[4] </w:delText>
        </w:r>
        <w:r w:rsidRPr="00897E87" w:rsidDel="00442F28">
          <w:delText>The total gross floor area of all residential flats within a single development shall not exceed 60% of the total gross floor area of all commercial uses within such development.</w:delText>
        </w:r>
      </w:del>
    </w:p>
    <w:p w:rsidR="00897E87" w:rsidRPr="00897E87" w:rsidDel="00442F28" w:rsidRDefault="00897E87" w:rsidP="00011FB4">
      <w:pPr>
        <w:ind w:left="2880"/>
        <w:jc w:val="both"/>
        <w:rPr>
          <w:del w:id="343" w:author="rtbelasco" w:date="2018-11-28T16:53:00Z"/>
        </w:rPr>
      </w:pPr>
      <w:del w:id="344" w:author="rtbelasco" w:date="2018-11-28T16:53:00Z">
        <w:r w:rsidRPr="007F1451" w:rsidDel="00442F28">
          <w:rPr>
            <w:b/>
            <w:bCs/>
          </w:rPr>
          <w:delText>[5] </w:delText>
        </w:r>
        <w:r w:rsidRPr="00897E87" w:rsidDel="00442F28">
          <w:delText>Residential flats shall have a dedicated, independent means of ingress and egress, which shall be functionally separated from the commercial or other uses within the building. Access to all residential flats shall be in accordance with the International Building Code and the Americans with Disabilities Act.</w:delText>
        </w:r>
      </w:del>
    </w:p>
    <w:p w:rsidR="00897E87" w:rsidRPr="00897E87" w:rsidDel="00442F28" w:rsidRDefault="00897E87" w:rsidP="00011FB4">
      <w:pPr>
        <w:ind w:left="2880"/>
        <w:jc w:val="both"/>
        <w:rPr>
          <w:del w:id="345" w:author="rtbelasco" w:date="2018-11-28T16:53:00Z"/>
        </w:rPr>
      </w:pPr>
      <w:del w:id="346" w:author="rtbelasco" w:date="2018-11-28T16:53:00Z">
        <w:r w:rsidRPr="007F1451" w:rsidDel="00442F28">
          <w:rPr>
            <w:b/>
            <w:bCs/>
          </w:rPr>
          <w:delText>[6] </w:delText>
        </w:r>
        <w:r w:rsidRPr="00897E87" w:rsidDel="00442F28">
          <w:delText>Residential flats shall be functionally separated, by floor and by structural elements on a floor, from the commercial or other uses within the building;</w:delText>
        </w:r>
      </w:del>
    </w:p>
    <w:p w:rsidR="00897E87" w:rsidRPr="00897E87" w:rsidDel="00442F28" w:rsidRDefault="00897E87" w:rsidP="00011FB4">
      <w:pPr>
        <w:ind w:left="2880"/>
        <w:jc w:val="both"/>
        <w:rPr>
          <w:del w:id="347" w:author="rtbelasco" w:date="2018-11-28T16:53:00Z"/>
        </w:rPr>
      </w:pPr>
      <w:del w:id="348" w:author="rtbelasco" w:date="2018-11-28T16:53:00Z">
        <w:r w:rsidRPr="007F1451" w:rsidDel="00442F28">
          <w:rPr>
            <w:b/>
            <w:bCs/>
          </w:rPr>
          <w:delText>[7] </w:delText>
        </w:r>
        <w:r w:rsidRPr="00897E87" w:rsidDel="00442F28">
          <w:delText>Each residential flat shall have individual sleeping, full-service cooking, sanitary and general living facilities (all internal to the unit).</w:delText>
        </w:r>
      </w:del>
    </w:p>
    <w:p w:rsidR="00897E87" w:rsidRPr="00897E87" w:rsidDel="00442F28" w:rsidRDefault="00897E87" w:rsidP="00011FB4">
      <w:pPr>
        <w:ind w:left="2160" w:firstLine="720"/>
        <w:jc w:val="both"/>
        <w:rPr>
          <w:del w:id="349" w:author="rtbelasco" w:date="2018-11-28T16:53:00Z"/>
        </w:rPr>
      </w:pPr>
      <w:del w:id="350" w:author="rtbelasco" w:date="2018-11-28T16:53:00Z">
        <w:r w:rsidRPr="007F1451" w:rsidDel="00442F28">
          <w:rPr>
            <w:b/>
            <w:bCs/>
          </w:rPr>
          <w:delText>[8] </w:delText>
        </w:r>
        <w:r w:rsidRPr="00897E87" w:rsidDel="00442F28">
          <w:delText>Studio apartments are prohibited.</w:delText>
        </w:r>
      </w:del>
    </w:p>
    <w:p w:rsidR="00897E87" w:rsidRPr="00897E87" w:rsidDel="00442F28" w:rsidRDefault="00897E87" w:rsidP="00011FB4">
      <w:pPr>
        <w:ind w:left="2880"/>
        <w:jc w:val="both"/>
        <w:rPr>
          <w:del w:id="351" w:author="rtbelasco" w:date="2018-11-28T16:53:00Z"/>
        </w:rPr>
      </w:pPr>
      <w:del w:id="352" w:author="rtbelasco" w:date="2018-11-28T16:53:00Z">
        <w:r w:rsidRPr="007F1451" w:rsidDel="00442F28">
          <w:rPr>
            <w:b/>
            <w:bCs/>
          </w:rPr>
          <w:delText>[9] </w:delText>
        </w:r>
        <w:r w:rsidRPr="00897E87" w:rsidDel="00442F28">
          <w:delText>No individual residential flat shall contain less than 600 square feet or more than 1,500 square feet of net habitable floor area.</w:delText>
        </w:r>
      </w:del>
    </w:p>
    <w:p w:rsidR="00897E87" w:rsidRPr="00897E87" w:rsidDel="00442F28" w:rsidRDefault="00897E87" w:rsidP="00011FB4">
      <w:pPr>
        <w:ind w:left="2880"/>
        <w:jc w:val="both"/>
        <w:rPr>
          <w:del w:id="353" w:author="rtbelasco" w:date="2018-11-28T16:53:00Z"/>
        </w:rPr>
      </w:pPr>
      <w:del w:id="354" w:author="rtbelasco" w:date="2018-11-28T16:53:00Z">
        <w:r w:rsidRPr="007F1451" w:rsidDel="00442F28">
          <w:rPr>
            <w:b/>
            <w:bCs/>
          </w:rPr>
          <w:delText>[10] </w:delText>
        </w:r>
        <w:r w:rsidRPr="00897E87" w:rsidDel="00442F28">
          <w:delText>Off-street parking for residential flats shall conform with RSIS standards. Parking for residential flats shall be located with the off-street parking provided for the principal commercial uses on the subject lot, it being the intention that no separate or additional driveway or curb cut be required for the residential use.</w:delText>
        </w:r>
      </w:del>
    </w:p>
    <w:p w:rsidR="00897E87" w:rsidRPr="00897E87" w:rsidDel="00442F28" w:rsidRDefault="00897E87" w:rsidP="00011FB4">
      <w:pPr>
        <w:ind w:left="2880"/>
        <w:jc w:val="both"/>
        <w:rPr>
          <w:del w:id="355" w:author="rtbelasco" w:date="2018-11-28T16:53:00Z"/>
        </w:rPr>
      </w:pPr>
      <w:del w:id="356" w:author="rtbelasco" w:date="2018-11-28T16:53:00Z">
        <w:r w:rsidRPr="007F1451" w:rsidDel="00442F28">
          <w:rPr>
            <w:b/>
            <w:bCs/>
          </w:rPr>
          <w:delText>[11] </w:delText>
        </w:r>
        <w:r w:rsidRPr="00897E87" w:rsidDel="00442F28">
          <w:delText>HVAC condensers or compressors in buildings which contain residential flats shall be so located and adequately buffered so that the noise from such condensers or compressors does not interfere with the quiet enjoyment of the residential unit.</w:delText>
        </w:r>
      </w:del>
    </w:p>
    <w:p w:rsidR="00897E87" w:rsidRPr="00897E87" w:rsidRDefault="00897E87" w:rsidP="00011FB4">
      <w:pPr>
        <w:ind w:left="2880"/>
        <w:jc w:val="both"/>
      </w:pPr>
      <w:del w:id="357" w:author="rtbelasco" w:date="2018-11-28T16:53:00Z">
        <w:r w:rsidRPr="007F1451" w:rsidDel="00442F28">
          <w:rPr>
            <w:b/>
            <w:bCs/>
          </w:rPr>
          <w:delText>[12] </w:delText>
        </w:r>
        <w:r w:rsidRPr="00897E87" w:rsidDel="00442F28">
          <w:delText>The first building floor containing a residential flat shall step back a minimum of 10 feet from the front building line at the ground level. Above the first residential floor, the balance of the building shall step back an additional five feet from the lower floor building line (i.e., 15 feet from the front building line at the ground level). The area created by the setbacks may be used for open-air decks. Where such open-air decks are lower than the top-most floor of the building, such areas may be covered by retractable awnings, which shall not project beyond the building line of the deck which the awning covers. Where such open-air decks are at the top-most floor of the building, not more than 50% of such areas may be covered by a permanent roof, which shall not project beyond the building line of the deck which the roof covers. No such awning or roof shall have any side elements which can create a weathertight environment. Retractable side panels used to block wind or rain are permissible.</w:delText>
        </w:r>
      </w:del>
    </w:p>
    <w:p w:rsidR="00897E87" w:rsidRPr="00897E87" w:rsidRDefault="00897E87" w:rsidP="00011FB4">
      <w:pPr>
        <w:ind w:left="1440"/>
        <w:jc w:val="both"/>
      </w:pPr>
      <w:r w:rsidRPr="007F1451">
        <w:rPr>
          <w:b/>
          <w:bCs/>
        </w:rPr>
        <w:t>(o) </w:t>
      </w:r>
      <w:r w:rsidRPr="00897E87">
        <w:t>Single- and two-family residential.</w:t>
      </w:r>
    </w:p>
    <w:p w:rsidR="00897E87" w:rsidRPr="00897E87" w:rsidRDefault="00897E87" w:rsidP="00011FB4">
      <w:pPr>
        <w:ind w:left="2160"/>
        <w:jc w:val="both"/>
      </w:pPr>
      <w:r w:rsidRPr="007F1451">
        <w:rPr>
          <w:b/>
          <w:bCs/>
        </w:rPr>
        <w:t>[1] </w:t>
      </w:r>
      <w:r w:rsidRPr="00897E87">
        <w:t>Purpose. Although the purpose of the CBD as stated in the 2010 Master Plan is to provide for an appropriate mix of retail and service-oriented commercial, office and other uses, with supportive residential above, both the April 2013 and February 2014 Master Plan re-examinations recognized the continued lack of development on larger lots. The purpose of allowing single- and two-family residential as a conditional use in the CBD is to encourage development on unimproved vacant land, as well as to not exacerbate the surplus of ground floor commercial in the district. In order to minimize the potential conflict between commercial and residential uses, a whole block of frontage along New Jersey Avenue is required.</w:t>
      </w:r>
    </w:p>
    <w:p w:rsidR="00897E87" w:rsidRPr="00897E87" w:rsidRDefault="00897E87" w:rsidP="00011FB4">
      <w:pPr>
        <w:ind w:left="2160" w:firstLine="720"/>
        <w:jc w:val="both"/>
      </w:pPr>
      <w:r w:rsidRPr="007F1451">
        <w:rPr>
          <w:b/>
          <w:bCs/>
        </w:rPr>
        <w:t>[a] </w:t>
      </w:r>
      <w:r w:rsidRPr="00897E87">
        <w:t>Conditions.</w:t>
      </w:r>
    </w:p>
    <w:p w:rsidR="00897E87" w:rsidRPr="00897E87" w:rsidRDefault="00897E87" w:rsidP="00011FB4">
      <w:pPr>
        <w:ind w:left="2880" w:firstLine="720"/>
        <w:jc w:val="both"/>
      </w:pPr>
      <w:r w:rsidRPr="007F1451">
        <w:rPr>
          <w:b/>
          <w:bCs/>
        </w:rPr>
        <w:t>[</w:t>
      </w:r>
      <w:proofErr w:type="spellStart"/>
      <w:r w:rsidRPr="007F1451">
        <w:rPr>
          <w:b/>
          <w:bCs/>
        </w:rPr>
        <w:t>i</w:t>
      </w:r>
      <w:proofErr w:type="spellEnd"/>
      <w:r w:rsidRPr="007F1451">
        <w:rPr>
          <w:b/>
          <w:bCs/>
        </w:rPr>
        <w:t>] </w:t>
      </w:r>
      <w:r w:rsidRPr="00897E87">
        <w:t>Minimum lot area: 12,000 square feet.</w:t>
      </w:r>
    </w:p>
    <w:p w:rsidR="00897E87" w:rsidRPr="00897E87" w:rsidRDefault="00897E87" w:rsidP="00011FB4">
      <w:pPr>
        <w:ind w:left="2880" w:firstLine="720"/>
        <w:jc w:val="both"/>
      </w:pPr>
      <w:r w:rsidRPr="007F1451">
        <w:rPr>
          <w:b/>
          <w:bCs/>
        </w:rPr>
        <w:t>[ii] </w:t>
      </w:r>
      <w:r w:rsidRPr="00897E87">
        <w:t>Minimum lot frontage: 200 feet along New Jersey Avenue.</w:t>
      </w:r>
    </w:p>
    <w:p w:rsidR="00897E87" w:rsidRPr="00897E87" w:rsidRDefault="00897E87" w:rsidP="00011FB4">
      <w:pPr>
        <w:ind w:left="3600"/>
        <w:jc w:val="both"/>
      </w:pPr>
      <w:r w:rsidRPr="007F1451">
        <w:rPr>
          <w:b/>
          <w:bCs/>
        </w:rPr>
        <w:t>[iii] </w:t>
      </w:r>
      <w:r w:rsidRPr="00897E87">
        <w:t>Minimum lot depth: 60 feet from New Jersey Avenue.</w:t>
      </w:r>
    </w:p>
    <w:p w:rsidR="00897E87" w:rsidRPr="00897E87" w:rsidRDefault="00897E87" w:rsidP="00011FB4">
      <w:pPr>
        <w:ind w:left="3600"/>
        <w:jc w:val="both"/>
      </w:pPr>
      <w:r w:rsidRPr="007F1451">
        <w:rPr>
          <w:b/>
          <w:bCs/>
        </w:rPr>
        <w:t>[iv] </w:t>
      </w:r>
      <w:r w:rsidRPr="00897E87">
        <w:t>Parcel must have been vacant for a minimum of six years preceding the date of submittal of an application.</w:t>
      </w:r>
    </w:p>
    <w:p w:rsidR="00897E87" w:rsidRPr="00897E87" w:rsidRDefault="00897E87" w:rsidP="00011FB4">
      <w:pPr>
        <w:ind w:left="3600"/>
        <w:jc w:val="both"/>
      </w:pPr>
      <w:r w:rsidRPr="007F1451">
        <w:rPr>
          <w:b/>
          <w:bCs/>
        </w:rPr>
        <w:t>[v] </w:t>
      </w:r>
      <w:r w:rsidRPr="00897E87">
        <w:t>The entire two-hundred-foot frontage adjacent to New Jersey Avenue shall be developed with single- or two-family residential.</w:t>
      </w:r>
    </w:p>
    <w:p w:rsidR="00897E87" w:rsidRPr="00897E87" w:rsidRDefault="00897E87" w:rsidP="00011FB4">
      <w:pPr>
        <w:ind w:left="3600"/>
        <w:jc w:val="both"/>
      </w:pPr>
      <w:r w:rsidRPr="007F1451">
        <w:rPr>
          <w:b/>
          <w:bCs/>
        </w:rPr>
        <w:t>[vi] </w:t>
      </w:r>
      <w:r w:rsidRPr="00897E87">
        <w:t>Two-family use is only permitted immediately adjacent to New Jersey Avenue.</w:t>
      </w:r>
    </w:p>
    <w:p w:rsidR="00897E87" w:rsidRPr="00897E87" w:rsidRDefault="00897E87" w:rsidP="00011FB4">
      <w:pPr>
        <w:ind w:left="2880" w:firstLine="720"/>
        <w:jc w:val="both"/>
      </w:pPr>
      <w:r w:rsidRPr="007F1451">
        <w:rPr>
          <w:b/>
          <w:bCs/>
        </w:rPr>
        <w:t>[vii] </w:t>
      </w:r>
      <w:r w:rsidRPr="00897E87">
        <w:t>Lot depth shall be measured from the numbered street.</w:t>
      </w:r>
    </w:p>
    <w:p w:rsidR="00011FB4" w:rsidRDefault="00897E87" w:rsidP="00011FB4">
      <w:pPr>
        <w:ind w:left="3600"/>
        <w:jc w:val="both"/>
      </w:pPr>
      <w:r w:rsidRPr="007F1451">
        <w:rPr>
          <w:b/>
          <w:bCs/>
        </w:rPr>
        <w:t>[viii] </w:t>
      </w:r>
      <w:r w:rsidRPr="00897E87">
        <w:t>Requirements for both single- and two-family development shall comply with all the requirements of the R-2 Zoning District in § </w:t>
      </w:r>
      <w:r w:rsidRPr="007F1451">
        <w:rPr>
          <w:b/>
          <w:bCs/>
        </w:rPr>
        <w:t>276-16</w:t>
      </w:r>
      <w:r w:rsidRPr="00897E87">
        <w:t>.</w:t>
      </w:r>
      <w:r w:rsidR="00011FB4">
        <w:tab/>
      </w:r>
    </w:p>
    <w:p w:rsidR="00011FB4" w:rsidRDefault="00897E87" w:rsidP="00011FB4">
      <w:pPr>
        <w:ind w:left="3600"/>
        <w:jc w:val="both"/>
      </w:pPr>
      <w:r w:rsidRPr="007F1451">
        <w:rPr>
          <w:b/>
          <w:bCs/>
        </w:rPr>
        <w:t>[ix] </w:t>
      </w:r>
      <w:r w:rsidRPr="00897E87">
        <w:t xml:space="preserve">Curb cuts are not </w:t>
      </w:r>
      <w:r w:rsidR="00011FB4">
        <w:t>permitted on New Jersey Avenue.</w:t>
      </w:r>
    </w:p>
    <w:p w:rsidR="00011FB4" w:rsidRDefault="00897E87" w:rsidP="00011FB4">
      <w:pPr>
        <w:ind w:left="3600"/>
        <w:jc w:val="both"/>
      </w:pPr>
      <w:r w:rsidRPr="007F1451">
        <w:rPr>
          <w:b/>
          <w:bCs/>
        </w:rPr>
        <w:t>[x] </w:t>
      </w:r>
      <w:r w:rsidRPr="00897E87">
        <w:t>Buildings located on New Jersey Avenue may be functionally oriented toward the numbered streets, but, visually, the structure shall also orient to New Jersey Avenue. This may include doors, steps to the first floor only, varied roof lines, and architectural features suc</w:t>
      </w:r>
      <w:r w:rsidR="00011FB4">
        <w:t>h as bump outs and bay windows.</w:t>
      </w:r>
    </w:p>
    <w:p w:rsidR="00011FB4" w:rsidRDefault="00897E87" w:rsidP="00011FB4">
      <w:pPr>
        <w:ind w:left="3600"/>
        <w:jc w:val="both"/>
      </w:pPr>
      <w:r w:rsidRPr="007F1451">
        <w:rPr>
          <w:b/>
          <w:bCs/>
        </w:rPr>
        <w:t>[xi] </w:t>
      </w:r>
      <w:r w:rsidRPr="00897E87">
        <w:t>Large blank walls facing Ne</w:t>
      </w:r>
      <w:r w:rsidR="00011FB4">
        <w:t>w Jersey Avenue are prohibited.</w:t>
      </w:r>
    </w:p>
    <w:p w:rsidR="00011FB4" w:rsidRDefault="00897E87" w:rsidP="00011FB4">
      <w:pPr>
        <w:ind w:left="3600"/>
        <w:jc w:val="both"/>
      </w:pPr>
      <w:r w:rsidRPr="007F1451">
        <w:rPr>
          <w:b/>
          <w:bCs/>
        </w:rPr>
        <w:t>[xii] </w:t>
      </w:r>
      <w:r w:rsidRPr="00897E87">
        <w:t>All areas not utilized for structures, parking, walkways, patios or pavers shall be landscaped with shrubs, ground cover, seeding or similar plantings. All along New Jersey Avenue, a five-foot deep landscaped area with shrubs (minimum three feet in height when planted) is required from the sidewalk. All such areas shall include automatic/mechanical irrigation (with rain sensors to prevent nonessential watering) and shall b</w:t>
      </w:r>
      <w:r w:rsidR="00011FB4">
        <w:t>e maintained in good condition.</w:t>
      </w:r>
    </w:p>
    <w:p w:rsidR="00011FB4" w:rsidRDefault="00897E87" w:rsidP="00011FB4">
      <w:pPr>
        <w:ind w:left="3600"/>
        <w:jc w:val="both"/>
      </w:pPr>
      <w:r w:rsidRPr="007F1451">
        <w:rPr>
          <w:b/>
          <w:bCs/>
        </w:rPr>
        <w:t>[xiii] </w:t>
      </w:r>
      <w:r w:rsidRPr="00897E87">
        <w:t xml:space="preserve">Any fence along New Jersey Avenue, if installed, shall be set behind the five-foot </w:t>
      </w:r>
      <w:r w:rsidR="00011FB4">
        <w:t>landscaped area required above.</w:t>
      </w:r>
    </w:p>
    <w:p w:rsidR="00897E87" w:rsidRDefault="00897E87" w:rsidP="00011FB4">
      <w:pPr>
        <w:ind w:left="3600"/>
        <w:jc w:val="both"/>
        <w:rPr>
          <w:ins w:id="358" w:author="rtbelasco" w:date="2018-11-28T16:55:00Z"/>
        </w:rPr>
      </w:pPr>
      <w:r w:rsidRPr="007F1451">
        <w:rPr>
          <w:b/>
          <w:bCs/>
        </w:rPr>
        <w:t>[xiv] </w:t>
      </w:r>
      <w:r w:rsidRPr="00897E87">
        <w:t>Elevations that front New Jersey Avenue shall be submitted as part of the residential subdivision application.</w:t>
      </w:r>
    </w:p>
    <w:p w:rsidR="007946A8" w:rsidRDefault="00F92E58">
      <w:pPr>
        <w:ind w:left="2160"/>
        <w:jc w:val="both"/>
        <w:pPrChange w:id="359" w:author="rtbelasco" w:date="2018-11-28T16:56:00Z">
          <w:pPr>
            <w:ind w:left="3600"/>
            <w:jc w:val="both"/>
          </w:pPr>
        </w:pPrChange>
      </w:pPr>
      <w:ins w:id="360" w:author="rtbelasco" w:date="2018-11-28T16:55:00Z">
        <w:r>
          <w:rPr>
            <w:bCs/>
          </w:rPr>
          <w:t>[2]</w:t>
        </w:r>
      </w:ins>
      <w:ins w:id="361" w:author="rtbelasco" w:date="2018-11-28T16:56:00Z">
        <w:r>
          <w:rPr>
            <w:bCs/>
          </w:rPr>
          <w:t xml:space="preserve"> </w:t>
        </w:r>
        <w:r>
          <w:rPr>
            <w:rFonts w:ascii="Calibri" w:hAnsi="Calibri"/>
          </w:rPr>
          <w:t>Existing non-conforming residential structures that do not front directly onto New Jersey Avenue, but which are still located within the 100ft. CBD zone along New Jersey Avenue, are permitted to utilize the bulk standards of the CBD zone or, alternatively, the residential zone that directly abuts the CBD zone.” </w:t>
        </w:r>
      </w:ins>
    </w:p>
    <w:p w:rsidR="00897E87" w:rsidRPr="00897E87" w:rsidRDefault="00897E87" w:rsidP="00897E87">
      <w:pPr>
        <w:jc w:val="both"/>
        <w:rPr>
          <w:b/>
          <w:bCs/>
        </w:rPr>
      </w:pPr>
      <w:r w:rsidRPr="007F1451">
        <w:t>§ 276-20.1</w:t>
      </w:r>
      <w:r w:rsidRPr="007F1451">
        <w:rPr>
          <w:b/>
          <w:bCs/>
        </w:rPr>
        <w:t>OS Oceanside.</w:t>
      </w:r>
    </w:p>
    <w:p w:rsidR="00897E87" w:rsidRPr="00897E87" w:rsidRDefault="00897E87" w:rsidP="00897E87">
      <w:pPr>
        <w:jc w:val="both"/>
      </w:pPr>
      <w:r w:rsidRPr="007F1451">
        <w:rPr>
          <w:b/>
          <w:bCs/>
        </w:rPr>
        <w:t>A. </w:t>
      </w:r>
      <w:r w:rsidRPr="00897E87">
        <w:t>Purpose statement.</w:t>
      </w:r>
    </w:p>
    <w:p w:rsidR="00011FB4" w:rsidRDefault="00897E87" w:rsidP="00011FB4">
      <w:pPr>
        <w:ind w:left="720"/>
        <w:jc w:val="both"/>
      </w:pPr>
      <w:r w:rsidRPr="007F1451">
        <w:rPr>
          <w:b/>
          <w:bCs/>
        </w:rPr>
        <w:t>(1) </w:t>
      </w:r>
      <w:r w:rsidRPr="00897E87">
        <w:t>The purpose of the Oceanside (OS) Zoning District is to recognize the mixed-use nature of this section of the City by providing for residential, dining, lodging, recreation and entertainment uses in appropriate locations to support the City's tourist-oriented economy. The purpose of the OS Zoning District includes supporting and fostering the City's tourist economy. A critical component of such economy is the family-friendly atmosphere of the City tourism elements. As such, any element which negatively impacts such atmosphere represents a detriment to the economic health of the City and the welfare of the community.</w:t>
      </w:r>
    </w:p>
    <w:p w:rsidR="00897E87" w:rsidRPr="00897E87" w:rsidRDefault="00897E87" w:rsidP="00011FB4">
      <w:pPr>
        <w:ind w:left="720"/>
        <w:jc w:val="both"/>
      </w:pPr>
      <w:r w:rsidRPr="007F1451">
        <w:rPr>
          <w:b/>
          <w:bCs/>
        </w:rPr>
        <w:t>(2) </w:t>
      </w:r>
      <w:r w:rsidRPr="00897E87">
        <w:t>Consistent with the City's policies in the 2010 Comprehensive Master Plan Update ("Master Plan") to revise the City's zoning districts and regulations to reflect existing development patterns and land uses, the OS Zoning District includes a portion of the former R-1/OB-2 Zone.</w:t>
      </w:r>
    </w:p>
    <w:p w:rsidR="00897E87" w:rsidRPr="00897E87" w:rsidRDefault="00897E87" w:rsidP="00897E87">
      <w:pPr>
        <w:jc w:val="both"/>
      </w:pPr>
      <w:r w:rsidRPr="007F1451">
        <w:rPr>
          <w:b/>
          <w:bCs/>
        </w:rPr>
        <w:t>B. </w:t>
      </w:r>
      <w:r w:rsidRPr="00897E87">
        <w:t>Principal permitted uses on the land and in buildings:</w:t>
      </w:r>
    </w:p>
    <w:p w:rsidR="00011FB4" w:rsidRDefault="00897E87" w:rsidP="00011FB4">
      <w:pPr>
        <w:ind w:firstLine="720"/>
        <w:jc w:val="both"/>
      </w:pPr>
      <w:r w:rsidRPr="007F1451">
        <w:rPr>
          <w:b/>
          <w:bCs/>
        </w:rPr>
        <w:t>(1)</w:t>
      </w:r>
      <w:r w:rsidR="00011FB4">
        <w:rPr>
          <w:b/>
          <w:bCs/>
        </w:rPr>
        <w:t xml:space="preserve"> </w:t>
      </w:r>
      <w:r w:rsidRPr="00897E87">
        <w:t>Detached single-family dwelling units.</w:t>
      </w:r>
    </w:p>
    <w:p w:rsidR="00011FB4" w:rsidRDefault="00897E87" w:rsidP="00011FB4">
      <w:pPr>
        <w:ind w:firstLine="720"/>
        <w:jc w:val="both"/>
      </w:pPr>
      <w:r w:rsidRPr="007F1451">
        <w:rPr>
          <w:b/>
          <w:bCs/>
        </w:rPr>
        <w:t>(2) </w:t>
      </w:r>
      <w:r w:rsidRPr="00897E87">
        <w:t>Single-family semidetached (duplex) dwelling units (see § </w:t>
      </w:r>
      <w:r w:rsidRPr="007F1451">
        <w:rPr>
          <w:b/>
          <w:bCs/>
        </w:rPr>
        <w:t>276-7</w:t>
      </w:r>
      <w:r w:rsidR="00011FB4">
        <w:t>, Definitions).</w:t>
      </w:r>
    </w:p>
    <w:p w:rsidR="00011FB4" w:rsidRDefault="00897E87" w:rsidP="00011FB4">
      <w:pPr>
        <w:ind w:firstLine="720"/>
        <w:jc w:val="both"/>
      </w:pPr>
      <w:r w:rsidRPr="007F1451">
        <w:rPr>
          <w:b/>
          <w:bCs/>
        </w:rPr>
        <w:t>(3) </w:t>
      </w:r>
      <w:r w:rsidRPr="00897E87">
        <w:t>Two-family stacked (multistory) dwelling units (see § </w:t>
      </w:r>
      <w:r w:rsidRPr="007F1451">
        <w:rPr>
          <w:b/>
          <w:bCs/>
        </w:rPr>
        <w:t>276-7</w:t>
      </w:r>
      <w:r w:rsidR="00011FB4">
        <w:t>, Definitions).</w:t>
      </w:r>
    </w:p>
    <w:p w:rsidR="00011FB4" w:rsidRDefault="00897E87" w:rsidP="00011FB4">
      <w:pPr>
        <w:ind w:firstLine="720"/>
        <w:jc w:val="both"/>
      </w:pPr>
      <w:r w:rsidRPr="007F1451">
        <w:rPr>
          <w:b/>
          <w:bCs/>
        </w:rPr>
        <w:t>(4) </w:t>
      </w:r>
      <w:r w:rsidRPr="00897E87">
        <w:t>Triplex dwelling units (see § </w:t>
      </w:r>
      <w:r w:rsidRPr="007F1451">
        <w:rPr>
          <w:b/>
          <w:bCs/>
        </w:rPr>
        <w:t>276-7</w:t>
      </w:r>
      <w:r w:rsidR="00011FB4">
        <w:t>, Definitions).</w:t>
      </w:r>
    </w:p>
    <w:p w:rsidR="00011FB4" w:rsidRDefault="00897E87" w:rsidP="00011FB4">
      <w:pPr>
        <w:ind w:firstLine="720"/>
        <w:jc w:val="both"/>
      </w:pPr>
      <w:r w:rsidRPr="007F1451">
        <w:rPr>
          <w:b/>
          <w:bCs/>
        </w:rPr>
        <w:t>(5) </w:t>
      </w:r>
      <w:r w:rsidRPr="00897E87">
        <w:t>Be</w:t>
      </w:r>
      <w:r w:rsidR="00011FB4">
        <w:t>d-and-breakfast establishments.</w:t>
      </w:r>
    </w:p>
    <w:p w:rsidR="00897E87" w:rsidRPr="00897E87" w:rsidRDefault="00897E87" w:rsidP="00011FB4">
      <w:pPr>
        <w:ind w:firstLine="720"/>
        <w:jc w:val="both"/>
      </w:pPr>
      <w:r w:rsidRPr="007F1451">
        <w:rPr>
          <w:b/>
          <w:bCs/>
        </w:rPr>
        <w:t>(6) </w:t>
      </w:r>
      <w:r w:rsidRPr="00897E87">
        <w:t>Public parking lots.</w:t>
      </w:r>
    </w:p>
    <w:p w:rsidR="00897E87" w:rsidRPr="00897E87" w:rsidRDefault="00897E87" w:rsidP="00011FB4">
      <w:pPr>
        <w:ind w:left="720"/>
        <w:jc w:val="both"/>
      </w:pPr>
      <w:r w:rsidRPr="007F1451">
        <w:rPr>
          <w:b/>
          <w:bCs/>
        </w:rPr>
        <w:t>(7) </w:t>
      </w:r>
      <w:r w:rsidRPr="00897E87">
        <w:t>Retail sales of goods customarily required/desired by the City's tourist visitor base, including, but not limited to, beach accessory, bicycle and water-sport sales and rental (with bicycle repair); hobby and craft items; books; photographic and video items; seashore-related clothing and dry goods; antiques; artworks; toys; gifts; novelties, notions and variety items; jewelry; and like and similar items. Such use shall be construed to include sales or rental venues (storefronts) for off-site pickup or activity.</w:t>
      </w:r>
    </w:p>
    <w:p w:rsidR="00897E87" w:rsidRPr="00897E87" w:rsidRDefault="00897E87" w:rsidP="00011FB4">
      <w:pPr>
        <w:ind w:left="720"/>
        <w:jc w:val="both"/>
      </w:pPr>
      <w:r w:rsidRPr="007F1451">
        <w:rPr>
          <w:b/>
          <w:bCs/>
        </w:rPr>
        <w:t>(8) </w:t>
      </w:r>
      <w:r w:rsidRPr="00897E87">
        <w:t>Specialty food and beverage outlets, such as bakeries, candy stores, ice cream parlors and like and similar uses. Such establishments may be enclosed or open-air and serve in a dine-in or take-out manner.</w:t>
      </w:r>
    </w:p>
    <w:p w:rsidR="00897E87" w:rsidRPr="00897E87" w:rsidRDefault="00897E87" w:rsidP="00011FB4">
      <w:pPr>
        <w:ind w:left="720"/>
        <w:jc w:val="both"/>
      </w:pPr>
      <w:r w:rsidRPr="007F1451">
        <w:rPr>
          <w:b/>
          <w:bCs/>
        </w:rPr>
        <w:t>(9) </w:t>
      </w:r>
      <w:r w:rsidRPr="00897E87">
        <w:t>Enclosed or open-air, active, sports-oriented entertainment/recreation elements, such as tennis courts, fitness centers, swimming pools, surfing pools, waterparks, miniature golf courses, bowling alleys, skating rinks, batting cages, active recreation simulators, and other like and similar attractions, excluding amusement arcades.</w:t>
      </w:r>
    </w:p>
    <w:p w:rsidR="00897E87" w:rsidRPr="00897E87" w:rsidRDefault="00897E87" w:rsidP="00011FB4">
      <w:pPr>
        <w:ind w:left="720"/>
        <w:jc w:val="both"/>
      </w:pPr>
      <w:r w:rsidRPr="007F1451">
        <w:rPr>
          <w:b/>
          <w:bCs/>
        </w:rPr>
        <w:t>(10) </w:t>
      </w:r>
      <w:r w:rsidRPr="00897E87">
        <w:t>Retail sales of services customarily required/desired by the City's tourist visitor base, including, but not limited to, barber, beauty and nail services; specialized day spa services; and like and similar personal services.</w:t>
      </w:r>
    </w:p>
    <w:p w:rsidR="00897E87" w:rsidRPr="00897E87" w:rsidRDefault="00897E87" w:rsidP="00011FB4">
      <w:pPr>
        <w:ind w:left="720"/>
        <w:jc w:val="both"/>
      </w:pPr>
      <w:r w:rsidRPr="007F1451">
        <w:rPr>
          <w:b/>
          <w:bCs/>
        </w:rPr>
        <w:t>(11) </w:t>
      </w:r>
      <w:r w:rsidRPr="00897E87">
        <w:t>Specialized entertainment/recreation elements, such as theaters, arenas, amphitheaters, aquariums, museums (cultural or popular), themed attractions, and other like and similar attractions.</w:t>
      </w:r>
    </w:p>
    <w:p w:rsidR="00897E87" w:rsidRDefault="00897E87" w:rsidP="00011FB4">
      <w:pPr>
        <w:ind w:left="720"/>
        <w:jc w:val="both"/>
        <w:rPr>
          <w:ins w:id="362" w:author="rtbelasco" w:date="2018-11-29T01:17:00Z"/>
        </w:rPr>
      </w:pPr>
      <w:r w:rsidRPr="007F1451">
        <w:rPr>
          <w:b/>
          <w:bCs/>
        </w:rPr>
        <w:t>(12) </w:t>
      </w:r>
      <w:r w:rsidRPr="00897E87">
        <w:t>Publicly oriented tourist information centers, public safety stations for municipal service providers, public restrooms and other public purpose uses.</w:t>
      </w:r>
    </w:p>
    <w:p w:rsidR="00005C1F" w:rsidRPr="00005C1F" w:rsidRDefault="00005C1F" w:rsidP="00011FB4">
      <w:pPr>
        <w:ind w:left="720"/>
        <w:jc w:val="both"/>
      </w:pPr>
      <w:ins w:id="363" w:author="rtbelasco" w:date="2018-11-29T01:17:00Z">
        <w:r>
          <w:rPr>
            <w:b/>
            <w:bCs/>
          </w:rPr>
          <w:t>(13)</w:t>
        </w:r>
        <w:r>
          <w:rPr>
            <w:bCs/>
          </w:rPr>
          <w:t xml:space="preserve"> </w:t>
        </w:r>
        <w:r>
          <w:t>Wireless antennas provided that new antennas utilize co-location or are installed on existing structures.</w:t>
        </w:r>
      </w:ins>
    </w:p>
    <w:p w:rsidR="00897E87" w:rsidRPr="00897E87" w:rsidRDefault="00897E87" w:rsidP="00897E87">
      <w:pPr>
        <w:jc w:val="both"/>
      </w:pPr>
      <w:r w:rsidRPr="007F1451">
        <w:rPr>
          <w:b/>
          <w:bCs/>
        </w:rPr>
        <w:t>C. </w:t>
      </w:r>
      <w:r w:rsidRPr="00897E87">
        <w:t>Conditional uses permitted:</w:t>
      </w:r>
    </w:p>
    <w:p w:rsidR="00897E87" w:rsidRPr="00897E87" w:rsidRDefault="00897E87" w:rsidP="00011FB4">
      <w:pPr>
        <w:ind w:firstLine="720"/>
        <w:jc w:val="both"/>
      </w:pPr>
      <w:r w:rsidRPr="007F1451">
        <w:rPr>
          <w:b/>
          <w:bCs/>
        </w:rPr>
        <w:t>(1)</w:t>
      </w:r>
      <w:r w:rsidR="00011FB4">
        <w:rPr>
          <w:b/>
          <w:bCs/>
        </w:rPr>
        <w:t xml:space="preserve"> </w:t>
      </w:r>
      <w:r w:rsidRPr="00897E87">
        <w:t>Child-care centers.</w:t>
      </w:r>
    </w:p>
    <w:p w:rsidR="00897E87" w:rsidRPr="00897E87" w:rsidRDefault="00897E87" w:rsidP="00011FB4">
      <w:pPr>
        <w:ind w:left="1440"/>
        <w:jc w:val="both"/>
      </w:pPr>
      <w:r w:rsidRPr="007F1451">
        <w:rPr>
          <w:b/>
          <w:bCs/>
        </w:rPr>
        <w:t>(a) </w:t>
      </w:r>
      <w:r w:rsidRPr="00897E87">
        <w:t>No child-care center shall be developed or operated unless it first obtains, and maintains throughout the course of the operation, a valid license from the New Jersey Department of Children and Families.</w:t>
      </w:r>
    </w:p>
    <w:p w:rsidR="00897E87" w:rsidRPr="00897E87" w:rsidRDefault="00897E87" w:rsidP="00011FB4">
      <w:pPr>
        <w:ind w:left="1440"/>
        <w:jc w:val="both"/>
      </w:pPr>
      <w:r w:rsidRPr="007F1451">
        <w:rPr>
          <w:b/>
          <w:bCs/>
        </w:rPr>
        <w:t>(b) </w:t>
      </w:r>
      <w:r w:rsidRPr="00897E87">
        <w:t>Required bulk requirements. Unless stricter standards are required by the New Jersey Department of Children and Families, bulk requirements for such conditional use shall be the same as the bulk requirements for permitted principal uses in the CBD Zoning District, § </w:t>
      </w:r>
      <w:r w:rsidRPr="007F1451">
        <w:rPr>
          <w:b/>
          <w:bCs/>
        </w:rPr>
        <w:t>276-20E</w:t>
      </w:r>
      <w:r w:rsidRPr="00897E87">
        <w:t> referenced herein.</w:t>
      </w:r>
    </w:p>
    <w:p w:rsidR="00897E87" w:rsidRPr="00897E87" w:rsidRDefault="00897E87" w:rsidP="00011FB4">
      <w:pPr>
        <w:ind w:left="720" w:firstLine="720"/>
        <w:jc w:val="both"/>
      </w:pPr>
      <w:r w:rsidRPr="007F1451">
        <w:rPr>
          <w:b/>
          <w:bCs/>
        </w:rPr>
        <w:t>(c) </w:t>
      </w:r>
      <w:r w:rsidRPr="00897E87">
        <w:t>No child-care center shall be developed or operated:</w:t>
      </w:r>
    </w:p>
    <w:p w:rsidR="00897E87" w:rsidRPr="00897E87" w:rsidRDefault="00897E87" w:rsidP="00011FB4">
      <w:pPr>
        <w:ind w:left="2160"/>
        <w:jc w:val="both"/>
      </w:pPr>
      <w:r w:rsidRPr="007F1451">
        <w:rPr>
          <w:b/>
          <w:bCs/>
        </w:rPr>
        <w:t>[1] </w:t>
      </w:r>
      <w:r w:rsidRPr="00897E87">
        <w:t xml:space="preserve">Without an appropriate </w:t>
      </w:r>
      <w:proofErr w:type="spellStart"/>
      <w:r w:rsidRPr="00897E87">
        <w:t>porte</w:t>
      </w:r>
      <w:proofErr w:type="spellEnd"/>
      <w:r w:rsidRPr="00897E87">
        <w:t xml:space="preserve"> </w:t>
      </w:r>
      <w:proofErr w:type="spellStart"/>
      <w:r w:rsidRPr="00897E87">
        <w:t>cochere</w:t>
      </w:r>
      <w:proofErr w:type="spellEnd"/>
      <w:r w:rsidRPr="00897E87">
        <w:t xml:space="preserve"> area wherein enrolled children may be picked up or dropped off in a secured environment which is clearly separated from general street traffic.</w:t>
      </w:r>
    </w:p>
    <w:p w:rsidR="00897E87" w:rsidRPr="00897E87" w:rsidRDefault="00897E87" w:rsidP="00011FB4">
      <w:pPr>
        <w:ind w:left="2160"/>
        <w:jc w:val="both"/>
      </w:pPr>
      <w:r w:rsidRPr="007F1451">
        <w:rPr>
          <w:b/>
          <w:bCs/>
        </w:rPr>
        <w:t>[2] </w:t>
      </w:r>
      <w:r w:rsidRPr="00897E87">
        <w:t>Without dedicated on-site parking for all employees at a ratio of one parking space per employee as well as one space for each four enrolled children in order to provide parking for parents wishing to observe the operations or meet with facility staff.</w:t>
      </w:r>
    </w:p>
    <w:p w:rsidR="00897E87" w:rsidRPr="00897E87" w:rsidRDefault="00897E87" w:rsidP="00011FB4">
      <w:pPr>
        <w:ind w:left="2160"/>
        <w:jc w:val="both"/>
      </w:pPr>
      <w:r w:rsidRPr="007F1451">
        <w:rPr>
          <w:b/>
          <w:bCs/>
        </w:rPr>
        <w:t>[3] </w:t>
      </w:r>
      <w:r w:rsidRPr="00897E87">
        <w:t>Without a dedicated, fenced area, no higher than four feet from grade, fully secured and age-appropriate lawn areas for outdoor recreation space for enrolled children of various age groups.</w:t>
      </w:r>
    </w:p>
    <w:p w:rsidR="007946A8" w:rsidRDefault="00897E87">
      <w:pPr>
        <w:ind w:left="720"/>
        <w:jc w:val="both"/>
        <w:pPrChange w:id="364" w:author="rtbelasco" w:date="2018-11-28T21:33:00Z">
          <w:pPr>
            <w:ind w:firstLine="720"/>
            <w:jc w:val="both"/>
          </w:pPr>
        </w:pPrChange>
      </w:pPr>
      <w:r w:rsidRPr="007F1451">
        <w:rPr>
          <w:b/>
          <w:bCs/>
        </w:rPr>
        <w:t>(2) </w:t>
      </w:r>
      <w:r w:rsidRPr="00897E87">
        <w:t>Hotels and motels, as defined in § </w:t>
      </w:r>
      <w:r w:rsidRPr="007F1451">
        <w:rPr>
          <w:b/>
          <w:bCs/>
        </w:rPr>
        <w:t>276-7</w:t>
      </w:r>
      <w:ins w:id="365" w:author="rtbelasco" w:date="2018-11-28T21:41:00Z">
        <w:r w:rsidR="003D79BE">
          <w:rPr>
            <w:bCs/>
          </w:rPr>
          <w:t>, located exclusively along John F. Kennedy Boulevard between 2</w:t>
        </w:r>
        <w:r w:rsidR="00B51D1E" w:rsidRPr="00B51D1E">
          <w:rPr>
            <w:bCs/>
            <w:vertAlign w:val="superscript"/>
            <w:rPrChange w:id="366" w:author="rtbelasco" w:date="2018-11-28T21:41:00Z">
              <w:rPr>
                <w:bCs/>
              </w:rPr>
            </w:rPrChange>
          </w:rPr>
          <w:t>nd</w:t>
        </w:r>
        <w:r w:rsidR="003D79BE">
          <w:rPr>
            <w:bCs/>
          </w:rPr>
          <w:t xml:space="preserve"> Avenue and 15</w:t>
        </w:r>
        <w:r w:rsidR="00B51D1E" w:rsidRPr="00B51D1E">
          <w:rPr>
            <w:bCs/>
            <w:vertAlign w:val="superscript"/>
            <w:rPrChange w:id="367" w:author="rtbelasco" w:date="2018-11-28T21:41:00Z">
              <w:rPr>
                <w:bCs/>
              </w:rPr>
            </w:rPrChange>
          </w:rPr>
          <w:t>th</w:t>
        </w:r>
        <w:r w:rsidR="003D79BE">
          <w:rPr>
            <w:bCs/>
          </w:rPr>
          <w:t xml:space="preserve"> Avenue</w:t>
        </w:r>
      </w:ins>
      <w:r w:rsidRPr="00897E87">
        <w:t>.</w:t>
      </w:r>
      <w:ins w:id="368" w:author="rtbelasco" w:date="2018-11-28T21:33:00Z">
        <w:r w:rsidR="00ED0E4F">
          <w:t xml:space="preserve"> </w:t>
        </w:r>
        <w:r w:rsidR="00ED0E4F" w:rsidRPr="00897E87">
          <w:t>Where abutting the Boardwalk, the Boardwalk-level frontage shall consist of permitted principal or accessory uses which are oriented to and directly accessed from the Boardwalk.</w:t>
        </w:r>
      </w:ins>
    </w:p>
    <w:p w:rsidR="00897E87" w:rsidRPr="00897E87" w:rsidRDefault="00897E87" w:rsidP="00011FB4">
      <w:pPr>
        <w:ind w:left="720" w:firstLine="720"/>
        <w:jc w:val="both"/>
      </w:pPr>
      <w:r w:rsidRPr="007F1451">
        <w:rPr>
          <w:b/>
          <w:bCs/>
        </w:rPr>
        <w:t>(a) </w:t>
      </w:r>
      <w:r w:rsidRPr="00897E87">
        <w:t>Conditional use standards applicable to hotels and motels in the OS Zoning District:</w:t>
      </w:r>
    </w:p>
    <w:p w:rsidR="00897E87" w:rsidRPr="00897E87" w:rsidRDefault="00897E87" w:rsidP="00011FB4">
      <w:pPr>
        <w:ind w:left="2160"/>
        <w:jc w:val="both"/>
      </w:pPr>
      <w:r w:rsidRPr="007F1451">
        <w:rPr>
          <w:b/>
          <w:bCs/>
        </w:rPr>
        <w:t>[1] </w:t>
      </w:r>
      <w:r w:rsidRPr="00897E87">
        <w:t>Hotels and motels abutting the beach, Boardwalk or John F</w:t>
      </w:r>
      <w:r w:rsidR="00ED0E4F">
        <w:t>.</w:t>
      </w:r>
      <w:r w:rsidRPr="00897E87">
        <w:t xml:space="preserve"> Kennedy Avenue may rise to 60 feet in height from the base flood elevation (BFE).</w:t>
      </w:r>
    </w:p>
    <w:p w:rsidR="00897E87" w:rsidRPr="00897E87" w:rsidRDefault="00897E87" w:rsidP="00011FB4">
      <w:pPr>
        <w:ind w:left="2160"/>
        <w:jc w:val="both"/>
      </w:pPr>
      <w:r w:rsidRPr="007F1451">
        <w:rPr>
          <w:b/>
          <w:bCs/>
        </w:rPr>
        <w:t>[2] </w:t>
      </w:r>
      <w:r w:rsidRPr="00897E87">
        <w:t>The facades of hotels and motels abutting the beach, Boardwalk or John F. Kennedy Avenue shall consist of permitted principal or accessory uses and not back-of-the-house functions.</w:t>
      </w:r>
    </w:p>
    <w:p w:rsidR="007946A8" w:rsidRDefault="00897E87">
      <w:pPr>
        <w:ind w:left="720"/>
        <w:jc w:val="both"/>
        <w:pPrChange w:id="369" w:author="rtbelasco" w:date="2018-11-28T21:34:00Z">
          <w:pPr>
            <w:ind w:left="1440"/>
            <w:jc w:val="both"/>
          </w:pPr>
        </w:pPrChange>
      </w:pPr>
      <w:r w:rsidRPr="007F1451">
        <w:rPr>
          <w:b/>
          <w:bCs/>
        </w:rPr>
        <w:t>(3) </w:t>
      </w:r>
      <w:r w:rsidRPr="00897E87">
        <w:t>Restaurants, bars, (defined as an establishment serving alcoholic beverages but not food), taverns (defined as an establishment serving alcoholic beverages and cooked-to-order food which is prepared and served on the premises), lounges and poolside kiosks as part of a hotel or motel permitted as a conditional use in the zoning district, including those serving alcoholic beverages, provided that such alcohol service is not located on areas or yards fronting the beach, Boardwalk or John F. Kennedy Avenue Boardwalk and thereby falling under the requirements herein. Such establishments may be enclosed or open-air and serve in a dine-in or take-out manner.</w:t>
      </w:r>
    </w:p>
    <w:p w:rsidR="007946A8" w:rsidRDefault="00897E87">
      <w:pPr>
        <w:ind w:left="720"/>
        <w:jc w:val="both"/>
        <w:pPrChange w:id="370" w:author="rtbelasco" w:date="2018-11-28T21:34:00Z">
          <w:pPr>
            <w:ind w:left="1440"/>
            <w:jc w:val="both"/>
          </w:pPr>
        </w:pPrChange>
      </w:pPr>
      <w:r w:rsidRPr="007F1451">
        <w:rPr>
          <w:b/>
          <w:bCs/>
        </w:rPr>
        <w:t>(4) </w:t>
      </w:r>
      <w:r w:rsidRPr="00897E87">
        <w:t>Restaurants serving alcoholic beverages in the OS Zoning District. Restaurants serving alcoholic beverages shall be permitted in the OS Zoning District as conditional uses only, and only when the owner of the license complies with the following conditions and executes a written agreement with the City of North Wildwood agreeing to be bound by these conditions, unless or until same are vacated or modified:</w:t>
      </w:r>
    </w:p>
    <w:p w:rsidR="007946A8" w:rsidRDefault="00897E87">
      <w:pPr>
        <w:ind w:left="1440"/>
        <w:jc w:val="both"/>
        <w:pPrChange w:id="371" w:author="rtbelasco" w:date="2018-11-28T21:34:00Z">
          <w:pPr>
            <w:ind w:left="2160"/>
            <w:jc w:val="both"/>
          </w:pPr>
        </w:pPrChange>
      </w:pPr>
      <w:r w:rsidRPr="007F1451">
        <w:rPr>
          <w:b/>
          <w:bCs/>
        </w:rPr>
        <w:t>(a) </w:t>
      </w:r>
      <w:r w:rsidRPr="00897E87">
        <w:t>The restaurant must have a minimum of 100 seats for the service of meals.</w:t>
      </w:r>
    </w:p>
    <w:p w:rsidR="007946A8" w:rsidRDefault="00897E87">
      <w:pPr>
        <w:ind w:left="1440"/>
        <w:jc w:val="both"/>
        <w:pPrChange w:id="372" w:author="rtbelasco" w:date="2018-11-28T21:34:00Z">
          <w:pPr>
            <w:ind w:left="2160"/>
            <w:jc w:val="both"/>
          </w:pPr>
        </w:pPrChange>
      </w:pPr>
      <w:r w:rsidRPr="007F1451">
        <w:rPr>
          <w:b/>
          <w:bCs/>
        </w:rPr>
        <w:t>(b) </w:t>
      </w:r>
      <w:r w:rsidRPr="00897E87">
        <w:t>A patron may not remove alcoholic beverages from the restaurant premises at any time. No package good sales are permitted.</w:t>
      </w:r>
    </w:p>
    <w:p w:rsidR="007946A8" w:rsidRDefault="00897E87">
      <w:pPr>
        <w:ind w:left="1440"/>
        <w:jc w:val="both"/>
        <w:pPrChange w:id="373" w:author="rtbelasco" w:date="2018-11-28T21:34:00Z">
          <w:pPr>
            <w:ind w:left="2160"/>
            <w:jc w:val="both"/>
          </w:pPr>
        </w:pPrChange>
      </w:pPr>
      <w:r w:rsidRPr="007F1451">
        <w:rPr>
          <w:b/>
          <w:bCs/>
        </w:rPr>
        <w:t>(c) </w:t>
      </w:r>
      <w:r w:rsidRPr="00897E87">
        <w:t>The restaurant shall contain separate restroom facilities for men and women.</w:t>
      </w:r>
    </w:p>
    <w:p w:rsidR="007946A8" w:rsidRDefault="00897E87">
      <w:pPr>
        <w:ind w:left="1440"/>
        <w:jc w:val="both"/>
        <w:pPrChange w:id="374" w:author="rtbelasco" w:date="2018-11-28T21:34:00Z">
          <w:pPr>
            <w:ind w:left="2160"/>
            <w:jc w:val="both"/>
          </w:pPr>
        </w:pPrChange>
      </w:pPr>
      <w:r w:rsidRPr="007F1451">
        <w:rPr>
          <w:b/>
          <w:bCs/>
        </w:rPr>
        <w:t>(d) </w:t>
      </w:r>
      <w:r w:rsidRPr="00897E87">
        <w:t>The restaurant must be a full-service restaurant furnishing complete dinners with soup, salad, main entree, vegetables and dessert.</w:t>
      </w:r>
    </w:p>
    <w:p w:rsidR="007946A8" w:rsidRDefault="00897E87">
      <w:pPr>
        <w:ind w:left="1440"/>
        <w:jc w:val="both"/>
        <w:pPrChange w:id="375" w:author="rtbelasco" w:date="2018-11-28T21:34:00Z">
          <w:pPr>
            <w:ind w:left="2160"/>
            <w:jc w:val="both"/>
          </w:pPr>
        </w:pPrChange>
      </w:pPr>
      <w:r w:rsidRPr="007F1451">
        <w:rPr>
          <w:b/>
          <w:bCs/>
        </w:rPr>
        <w:t>(e) </w:t>
      </w:r>
      <w:r w:rsidRPr="00897E87">
        <w:t>The restaurant shall not use paper, plastic or other disposable plates, dishes, cups, containers, knives, forks, or spoons for the service or consumption of food or alcoholic beverages.</w:t>
      </w:r>
    </w:p>
    <w:p w:rsidR="007946A8" w:rsidRDefault="00897E87">
      <w:pPr>
        <w:ind w:left="1440"/>
        <w:jc w:val="both"/>
        <w:pPrChange w:id="376" w:author="rtbelasco" w:date="2018-11-28T21:34:00Z">
          <w:pPr>
            <w:ind w:left="2160"/>
            <w:jc w:val="both"/>
          </w:pPr>
        </w:pPrChange>
      </w:pPr>
      <w:r w:rsidRPr="007F1451">
        <w:rPr>
          <w:b/>
          <w:bCs/>
        </w:rPr>
        <w:t>(f) </w:t>
      </w:r>
      <w:r w:rsidRPr="00897E87">
        <w:t>Restaurants are permitted to have a separate customer waiting bar for the service of restaurant customers so long as the bar is within the confines of the restaurant. There shall be no exterior entrances to the bar, and the only means of access to the bar shall be first through the restaurant. The total number of seats at the bar shall not exceed 10% of the total number of seats in the restaurant for the service of meals.</w:t>
      </w:r>
    </w:p>
    <w:p w:rsidR="007946A8" w:rsidRDefault="00897E87">
      <w:pPr>
        <w:ind w:left="1440"/>
        <w:jc w:val="both"/>
        <w:pPrChange w:id="377" w:author="rtbelasco" w:date="2018-11-28T21:34:00Z">
          <w:pPr>
            <w:ind w:left="2160"/>
            <w:jc w:val="both"/>
          </w:pPr>
        </w:pPrChange>
      </w:pPr>
      <w:r w:rsidRPr="007F1451">
        <w:rPr>
          <w:b/>
          <w:bCs/>
        </w:rPr>
        <w:t>(g) </w:t>
      </w:r>
      <w:r w:rsidRPr="00897E87">
        <w:t>Sale of alcoholic beverages shall only be permitted between the hours of 10:00 a.m. and 1:00 a.m., prevailing time, and no consumption of alcoholic beverages shall be permitted within the restaurant after 1:30 a.m. and prior to 10:00 a.m., prevailing time.</w:t>
      </w:r>
    </w:p>
    <w:p w:rsidR="007946A8" w:rsidRDefault="00897E87">
      <w:pPr>
        <w:ind w:left="1440"/>
        <w:jc w:val="both"/>
        <w:pPrChange w:id="378" w:author="rtbelasco" w:date="2018-11-28T21:34:00Z">
          <w:pPr>
            <w:ind w:left="2160"/>
            <w:jc w:val="both"/>
          </w:pPr>
        </w:pPrChange>
      </w:pPr>
      <w:r w:rsidRPr="007F1451">
        <w:rPr>
          <w:b/>
          <w:bCs/>
        </w:rPr>
        <w:t>(h) </w:t>
      </w:r>
      <w:r w:rsidRPr="00897E87">
        <w:t>Live entertainment shall be limited to three musicians and three musical instruments played at one time, and the music shall be subdued background music, played low enough so as not to interfere with the patrons' dinner conversation.</w:t>
      </w:r>
    </w:p>
    <w:p w:rsidR="007946A8" w:rsidRDefault="00897E87">
      <w:pPr>
        <w:ind w:left="1440"/>
        <w:jc w:val="both"/>
        <w:pPrChange w:id="379" w:author="rtbelasco" w:date="2018-11-28T21:34:00Z">
          <w:pPr>
            <w:ind w:left="2160"/>
            <w:jc w:val="both"/>
          </w:pPr>
        </w:pPrChange>
      </w:pPr>
      <w:r w:rsidRPr="007F1451">
        <w:rPr>
          <w:b/>
          <w:bCs/>
        </w:rPr>
        <w:t>(</w:t>
      </w:r>
      <w:proofErr w:type="spellStart"/>
      <w:r w:rsidRPr="007F1451">
        <w:rPr>
          <w:b/>
          <w:bCs/>
        </w:rPr>
        <w:t>i</w:t>
      </w:r>
      <w:proofErr w:type="spellEnd"/>
      <w:r w:rsidRPr="007F1451">
        <w:rPr>
          <w:b/>
          <w:bCs/>
        </w:rPr>
        <w:t>) </w:t>
      </w:r>
      <w:r w:rsidRPr="00897E87">
        <w:t>No more than three restaurants serving alcoholic beverages shall be permitted in the OS Zoning District. Hotel/motel licenses are exempt from this total.</w:t>
      </w:r>
    </w:p>
    <w:p w:rsidR="007946A8" w:rsidRDefault="00897E87">
      <w:pPr>
        <w:ind w:left="1440"/>
        <w:jc w:val="both"/>
        <w:pPrChange w:id="380" w:author="rtbelasco" w:date="2018-11-28T21:34:00Z">
          <w:pPr>
            <w:ind w:left="2160"/>
            <w:jc w:val="both"/>
          </w:pPr>
        </w:pPrChange>
      </w:pPr>
      <w:r w:rsidRPr="007F1451">
        <w:rPr>
          <w:b/>
          <w:bCs/>
        </w:rPr>
        <w:t>(j) </w:t>
      </w:r>
      <w:r w:rsidRPr="00897E87">
        <w:t>All regulations of the Alcoholic Beverage Control Authority and all regulations contained in Chapter </w:t>
      </w:r>
      <w:r w:rsidRPr="007F1451">
        <w:rPr>
          <w:b/>
          <w:bCs/>
        </w:rPr>
        <w:t>114</w:t>
      </w:r>
      <w:r w:rsidRPr="00897E87">
        <w:t> of the Code of the City of North Wildwood, to the extent not inconsistent with these conditions, shall remain applicable to the restaurant.</w:t>
      </w:r>
    </w:p>
    <w:p w:rsidR="007946A8" w:rsidRDefault="00897E87">
      <w:pPr>
        <w:ind w:left="1440"/>
        <w:jc w:val="both"/>
        <w:pPrChange w:id="381" w:author="rtbelasco" w:date="2018-11-28T21:34:00Z">
          <w:pPr>
            <w:ind w:left="2160"/>
            <w:jc w:val="both"/>
          </w:pPr>
        </w:pPrChange>
      </w:pPr>
      <w:r w:rsidRPr="007F1451">
        <w:rPr>
          <w:b/>
          <w:bCs/>
        </w:rPr>
        <w:t>(k) </w:t>
      </w:r>
      <w:r w:rsidRPr="00897E87">
        <w:t>No signs encouraging or promoting the sale and consumption of alcoholic beverages shall be permitted on the premises, except that one sign of an area not to exceed 10 square feet, per side, may be placed upon the premises, which sign may only refer to alcoholic beverages in words associated with dinner, such as "dinner, wine and cocktails."</w:t>
      </w:r>
    </w:p>
    <w:p w:rsidR="007946A8" w:rsidRDefault="00897E87">
      <w:pPr>
        <w:ind w:left="1440"/>
        <w:jc w:val="both"/>
        <w:rPr>
          <w:del w:id="382" w:author="rtbelasco" w:date="2018-11-28T21:46:00Z"/>
        </w:rPr>
        <w:pPrChange w:id="383" w:author="rtbelasco" w:date="2018-11-28T21:47:00Z">
          <w:pPr>
            <w:ind w:left="2160"/>
            <w:jc w:val="both"/>
          </w:pPr>
        </w:pPrChange>
      </w:pPr>
      <w:r w:rsidRPr="007F1451">
        <w:rPr>
          <w:b/>
          <w:bCs/>
        </w:rPr>
        <w:t>(l) </w:t>
      </w:r>
      <w:r w:rsidRPr="00897E87">
        <w:t>Approval of the transfer of a liquor license to the OS Zoning District must be approved by the City Council after approval of the conditional use by the Planning Board</w:t>
      </w:r>
      <w:del w:id="384" w:author="rtbelasco" w:date="2018-11-28T17:23:00Z">
        <w:r w:rsidRPr="00897E87" w:rsidDel="002C059F">
          <w:delText xml:space="preserve"> or the Zoning Board of Adjustment, as the case may be</w:delText>
        </w:r>
      </w:del>
      <w:r w:rsidRPr="00897E87">
        <w:t xml:space="preserve">, which approval shall be subject to the approval of the transfer of the liquor </w:t>
      </w:r>
      <w:proofErr w:type="spellStart"/>
      <w:r w:rsidRPr="00897E87">
        <w:t>license.</w:t>
      </w:r>
    </w:p>
    <w:p w:rsidR="00897E87" w:rsidRPr="00897E87" w:rsidRDefault="00897E87" w:rsidP="00897E87">
      <w:pPr>
        <w:jc w:val="both"/>
      </w:pPr>
      <w:r w:rsidRPr="007F1451">
        <w:rPr>
          <w:b/>
          <w:bCs/>
        </w:rPr>
        <w:t>D</w:t>
      </w:r>
      <w:proofErr w:type="spellEnd"/>
      <w:r w:rsidRPr="007F1451">
        <w:rPr>
          <w:b/>
          <w:bCs/>
        </w:rPr>
        <w:t>. </w:t>
      </w:r>
      <w:r w:rsidRPr="00897E87">
        <w:t>Accessory structures and accessory uses permitted:</w:t>
      </w:r>
    </w:p>
    <w:p w:rsidR="00897E87" w:rsidRPr="00897E87" w:rsidRDefault="00897E87" w:rsidP="00011FB4">
      <w:pPr>
        <w:ind w:left="720"/>
        <w:jc w:val="both"/>
      </w:pPr>
      <w:r w:rsidRPr="007F1451">
        <w:rPr>
          <w:b/>
          <w:bCs/>
        </w:rPr>
        <w:t>(1) </w:t>
      </w:r>
      <w:r w:rsidRPr="00897E87">
        <w:t>Such ancillary uses as are normal and customary to a permitted principal use in a family-oriented, seashore environment, including, but not limited to, tennis courts, fitness centers, swimming pools, bathhouses and changing areas.</w:t>
      </w:r>
    </w:p>
    <w:p w:rsidR="00897E87" w:rsidRPr="00897E87" w:rsidRDefault="00897E87" w:rsidP="00011FB4">
      <w:pPr>
        <w:ind w:left="720"/>
        <w:jc w:val="both"/>
      </w:pPr>
      <w:r w:rsidRPr="007F1451">
        <w:rPr>
          <w:b/>
          <w:bCs/>
        </w:rPr>
        <w:t>(2) </w:t>
      </w:r>
      <w:r w:rsidRPr="00897E87">
        <w:t>Off-street parking (see § </w:t>
      </w:r>
      <w:r w:rsidRPr="007F1451">
        <w:rPr>
          <w:b/>
          <w:bCs/>
        </w:rPr>
        <w:t>276-20.1H</w:t>
      </w:r>
      <w:r w:rsidRPr="00897E87">
        <w:t> </w:t>
      </w:r>
      <w:proofErr w:type="spellStart"/>
      <w:r w:rsidRPr="00897E87">
        <w:t>hereinbelow</w:t>
      </w:r>
      <w:proofErr w:type="spellEnd"/>
      <w:r w:rsidRPr="00897E87">
        <w:t xml:space="preserve"> and § </w:t>
      </w:r>
      <w:r w:rsidRPr="007F1451">
        <w:rPr>
          <w:b/>
          <w:bCs/>
        </w:rPr>
        <w:t>276-35</w:t>
      </w:r>
      <w:r w:rsidRPr="00897E87">
        <w:t>).</w:t>
      </w:r>
    </w:p>
    <w:p w:rsidR="00897E87" w:rsidRPr="00897E87" w:rsidRDefault="00897E87" w:rsidP="00011FB4">
      <w:pPr>
        <w:ind w:left="720"/>
        <w:jc w:val="both"/>
      </w:pPr>
      <w:r w:rsidRPr="007F1451">
        <w:rPr>
          <w:b/>
          <w:bCs/>
        </w:rPr>
        <w:t>(3) </w:t>
      </w:r>
      <w:r w:rsidRPr="00897E87">
        <w:t>Fences and walls (see § </w:t>
      </w:r>
      <w:r w:rsidRPr="007F1451">
        <w:rPr>
          <w:b/>
          <w:bCs/>
        </w:rPr>
        <w:t>276-30</w:t>
      </w:r>
      <w:r w:rsidRPr="00897E87">
        <w:t>).</w:t>
      </w:r>
    </w:p>
    <w:p w:rsidR="00897E87" w:rsidRPr="00897E87" w:rsidRDefault="00897E87" w:rsidP="00011FB4">
      <w:pPr>
        <w:ind w:left="720"/>
        <w:jc w:val="both"/>
      </w:pPr>
      <w:r w:rsidRPr="007F1451">
        <w:rPr>
          <w:b/>
          <w:bCs/>
        </w:rPr>
        <w:t>(4) </w:t>
      </w:r>
      <w:r w:rsidRPr="00897E87">
        <w:t>Signs (see § </w:t>
      </w:r>
      <w:r w:rsidRPr="007F1451">
        <w:rPr>
          <w:b/>
          <w:bCs/>
        </w:rPr>
        <w:t>276-20.1I</w:t>
      </w:r>
      <w:r w:rsidRPr="00897E87">
        <w:t> </w:t>
      </w:r>
      <w:proofErr w:type="spellStart"/>
      <w:r w:rsidRPr="00897E87">
        <w:t>hereinbelow</w:t>
      </w:r>
      <w:proofErr w:type="spellEnd"/>
      <w:r w:rsidRPr="00897E87">
        <w:t xml:space="preserve"> and § </w:t>
      </w:r>
      <w:r w:rsidRPr="007F1451">
        <w:rPr>
          <w:b/>
          <w:bCs/>
        </w:rPr>
        <w:t>276-40</w:t>
      </w:r>
      <w:r w:rsidRPr="00897E87">
        <w:t>).</w:t>
      </w:r>
    </w:p>
    <w:p w:rsidR="00897E87" w:rsidRPr="00897E87" w:rsidRDefault="00897E87" w:rsidP="00011FB4">
      <w:pPr>
        <w:ind w:left="720"/>
        <w:jc w:val="both"/>
      </w:pPr>
      <w:r w:rsidRPr="007F1451">
        <w:rPr>
          <w:b/>
          <w:bCs/>
        </w:rPr>
        <w:t>(5) </w:t>
      </w:r>
      <w:r w:rsidRPr="00897E87">
        <w:t>Garages and storage buildings.</w:t>
      </w:r>
    </w:p>
    <w:p w:rsidR="00897E87" w:rsidRPr="00897E87" w:rsidRDefault="00897E87" w:rsidP="00011FB4">
      <w:pPr>
        <w:ind w:left="720"/>
        <w:jc w:val="both"/>
      </w:pPr>
      <w:r w:rsidRPr="007F1451">
        <w:rPr>
          <w:b/>
          <w:bCs/>
        </w:rPr>
        <w:t>(6) </w:t>
      </w:r>
      <w:r w:rsidRPr="00897E87">
        <w:t>Home occupations (see § </w:t>
      </w:r>
      <w:r w:rsidRPr="007F1451">
        <w:rPr>
          <w:b/>
          <w:bCs/>
        </w:rPr>
        <w:t>276-7</w:t>
      </w:r>
      <w:r w:rsidRPr="00897E87">
        <w:t> for definitions and requirements).</w:t>
      </w:r>
    </w:p>
    <w:p w:rsidR="00897E87" w:rsidRPr="00897E87" w:rsidRDefault="00897E87" w:rsidP="00011FB4">
      <w:pPr>
        <w:ind w:left="720"/>
        <w:jc w:val="both"/>
      </w:pPr>
      <w:r w:rsidRPr="007F1451">
        <w:rPr>
          <w:b/>
          <w:bCs/>
        </w:rPr>
        <w:t>(7)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 right-of-way.</w:t>
      </w:r>
    </w:p>
    <w:p w:rsidR="00897E87" w:rsidRPr="00011FB4" w:rsidRDefault="00897E87" w:rsidP="00011FB4">
      <w:pPr>
        <w:ind w:left="720"/>
        <w:jc w:val="both"/>
      </w:pPr>
      <w:r w:rsidRPr="007F1451">
        <w:rPr>
          <w:b/>
          <w:bCs/>
        </w:rPr>
        <w:t>(8) </w:t>
      </w:r>
      <w:r w:rsidRPr="00897E87">
        <w:t>Public utility cabinet(s) not exceeding three feet in height, with adequate landscaping screening as necessary and not located in a sight triangle easement at street corner intersections. It is recommended that public utility cabinet(s) be located underground in watertight vaults. Suggested plant species are referenced in Appendix A</w:t>
      </w:r>
      <w:proofErr w:type="gramStart"/>
      <w:r w:rsidRPr="00897E87">
        <w:t>.</w:t>
      </w:r>
      <w:r w:rsidRPr="007F1451">
        <w:rPr>
          <w:b/>
          <w:bCs/>
          <w:vertAlign w:val="superscript"/>
        </w:rPr>
        <w:t>[</w:t>
      </w:r>
      <w:proofErr w:type="gramEnd"/>
      <w:r w:rsidRPr="007F1451">
        <w:rPr>
          <w:b/>
          <w:bCs/>
          <w:vertAlign w:val="superscript"/>
        </w:rPr>
        <w:t>1]</w:t>
      </w:r>
    </w:p>
    <w:p w:rsidR="00897E87" w:rsidRPr="00897E87" w:rsidRDefault="00897E87" w:rsidP="00011FB4">
      <w:pPr>
        <w:ind w:left="720"/>
        <w:jc w:val="both"/>
      </w:pPr>
      <w:r w:rsidRPr="007F1451">
        <w:rPr>
          <w:b/>
          <w:bCs/>
        </w:rPr>
        <w:t>(9) </w:t>
      </w:r>
      <w:r w:rsidRPr="00897E87">
        <w:t>Automated teller machines (ATMs), provided that, if accessed from the exterior of a building, such machines shall be installed within the wall of the building, it being the intent not to permit freestanding exterior ATM kiosks. ATM kiosks wholly located and accessed from the interior of a building are permitted.</w:t>
      </w:r>
    </w:p>
    <w:p w:rsidR="00897E87" w:rsidRPr="00897E87" w:rsidRDefault="00897E87" w:rsidP="00011FB4">
      <w:pPr>
        <w:ind w:left="720"/>
        <w:jc w:val="both"/>
      </w:pPr>
      <w:r w:rsidRPr="007F1451">
        <w:rPr>
          <w:b/>
          <w:bCs/>
        </w:rPr>
        <w:t>(10) </w:t>
      </w:r>
      <w:r w:rsidRPr="00897E87">
        <w:t>Christmas tree sales. The annual sale of Christmas trees is permitted between December 1 and December 25, inclusive.</w:t>
      </w:r>
    </w:p>
    <w:p w:rsidR="00897E87" w:rsidRPr="00897E87" w:rsidRDefault="00897E87" w:rsidP="00011FB4">
      <w:pPr>
        <w:ind w:left="720"/>
        <w:jc w:val="both"/>
      </w:pPr>
      <w:r w:rsidRPr="007F1451">
        <w:rPr>
          <w:b/>
          <w:bCs/>
        </w:rPr>
        <w:t>(11) </w:t>
      </w:r>
      <w:r w:rsidRPr="00897E87">
        <w:t>Public election voting places. The provisions of this chapter shall not be construed as to interfere with the temporary use of any property as a voting place in connection with a municipal or other public election.</w:t>
      </w:r>
    </w:p>
    <w:p w:rsidR="00897E87" w:rsidRPr="00897E87" w:rsidRDefault="00897E87" w:rsidP="00011FB4">
      <w:pPr>
        <w:ind w:left="720"/>
        <w:jc w:val="both"/>
      </w:pPr>
      <w:r w:rsidRPr="007F1451">
        <w:rPr>
          <w:b/>
          <w:bCs/>
        </w:rPr>
        <w:t>(12) </w:t>
      </w:r>
      <w:r w:rsidRPr="00897E87">
        <w:t>Outdoor dining areas with tables on the sidewalk in front of or on the side of the permitted and conditional use premises. Outdoor dining areas shall take place on site but not be located in the public sidewalk and/or public/street right-of-way for the premises</w:t>
      </w:r>
      <w:ins w:id="385" w:author="rtbelasco" w:date="2018-11-28T21:38:00Z">
        <w:r w:rsidR="00ED0E4F">
          <w:t>, unless approved by Mayor and Council</w:t>
        </w:r>
      </w:ins>
      <w:r w:rsidRPr="00897E87">
        <w:t>. Outside tables and seats may be situated outside of the building on the parcel/lot but not in the public/street right-of-way</w:t>
      </w:r>
      <w:ins w:id="386" w:author="rtbelasco" w:date="2018-11-28T21:38:00Z">
        <w:r w:rsidR="00ED0E4F">
          <w:t>, unless approved by Mayor and Council</w:t>
        </w:r>
      </w:ins>
      <w:r w:rsidRPr="00897E87">
        <w:t>. No operation of a business in the OS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ins w:id="387" w:author="rtbelasco" w:date="2018-11-28T21:38:00Z">
        <w:r w:rsidR="00ED0E4F">
          <w:t>, unless approved by Mayor and Council</w:t>
        </w:r>
      </w:ins>
      <w:r w:rsidRPr="00897E87">
        <w:t>.</w:t>
      </w:r>
    </w:p>
    <w:p w:rsidR="00897E87" w:rsidRPr="00897E87" w:rsidRDefault="00897E87" w:rsidP="00972B17">
      <w:pPr>
        <w:ind w:left="1440"/>
        <w:jc w:val="both"/>
      </w:pPr>
      <w:r w:rsidRPr="007F1451">
        <w:rPr>
          <w:b/>
          <w:bCs/>
        </w:rPr>
        <w:t>(a) </w:t>
      </w:r>
      <w:r w:rsidRPr="00897E87">
        <w:t>The hours of operation of outdoor dining areas shall be limited to the hours of operation of the associated restaurant. In no event shall the hours of operation go past 3:00 a.m.</w:t>
      </w:r>
    </w:p>
    <w:p w:rsidR="00ED0E4F" w:rsidRDefault="00897E87" w:rsidP="00ED0E4F">
      <w:pPr>
        <w:ind w:left="1440"/>
        <w:jc w:val="both"/>
        <w:rPr>
          <w:ins w:id="388" w:author="rtbelasco" w:date="2018-11-28T21:39:00Z"/>
        </w:rPr>
      </w:pPr>
      <w:r w:rsidRPr="007F1451">
        <w:rPr>
          <w:b/>
          <w:bCs/>
        </w:rPr>
        <w:t>(b) </w:t>
      </w:r>
      <w:r w:rsidRPr="00897E87">
        <w:t>Outdoor dining is separate from a sidewalk cafe, as it is defined as any part of a food establishment located outdoors.</w:t>
      </w:r>
      <w:ins w:id="389" w:author="rtbelasco" w:date="2018-11-28T21:39:00Z">
        <w:r w:rsidR="00ED0E4F">
          <w:t xml:space="preserve">  </w:t>
        </w:r>
        <w:r w:rsidR="00ED0E4F" w:rsidRPr="0004032A">
          <w:t>Outdoor dining is permitted in locations subject to the exclusive approval of the Mayor and Council.  The inclusion of outdoor dining will not require any additional parking based upon the number of permitted tables and/or permitted seats.</w:t>
        </w:r>
      </w:ins>
    </w:p>
    <w:p w:rsidR="00897E87" w:rsidRPr="00897E87" w:rsidRDefault="00ED0E4F" w:rsidP="00ED0E4F">
      <w:pPr>
        <w:ind w:left="1440"/>
        <w:jc w:val="both"/>
      </w:pPr>
      <w:ins w:id="390" w:author="rtbelasco" w:date="2018-11-28T21:39:00Z">
        <w:r>
          <w:rPr>
            <w:b/>
            <w:bCs/>
          </w:rPr>
          <w:t xml:space="preserve">(c) </w:t>
        </w:r>
        <w:proofErr w:type="spellStart"/>
        <w:r>
          <w:rPr>
            <w:bCs/>
          </w:rPr>
          <w:t>Parklets</w:t>
        </w:r>
        <w:proofErr w:type="spellEnd"/>
        <w:r>
          <w:rPr>
            <w:bCs/>
          </w:rPr>
          <w:t xml:space="preserve"> shall be permitted in locations subject to the exclusive approval of the Mayor and Council.</w:t>
        </w:r>
      </w:ins>
    </w:p>
    <w:p w:rsidR="00897E87" w:rsidRPr="00897E87" w:rsidRDefault="00897E87" w:rsidP="00972B17">
      <w:pPr>
        <w:ind w:left="1440"/>
        <w:jc w:val="both"/>
      </w:pPr>
      <w:r w:rsidRPr="007F1451">
        <w:rPr>
          <w:b/>
          <w:bCs/>
        </w:rPr>
        <w:t>(</w:t>
      </w:r>
      <w:del w:id="391" w:author="rtbelasco" w:date="2018-11-28T21:39:00Z">
        <w:r w:rsidRPr="007F1451" w:rsidDel="00ED0E4F">
          <w:rPr>
            <w:b/>
            <w:bCs/>
          </w:rPr>
          <w:delText>c</w:delText>
        </w:r>
      </w:del>
      <w:ins w:id="392" w:author="rtbelasco" w:date="2018-11-28T21:39:00Z">
        <w:r w:rsidR="00ED0E4F">
          <w:rPr>
            <w:b/>
            <w:bCs/>
          </w:rPr>
          <w:t>d</w:t>
        </w:r>
      </w:ins>
      <w:r w:rsidRPr="007F1451">
        <w:rPr>
          <w:b/>
          <w:bCs/>
        </w:rPr>
        <w:t>) </w:t>
      </w:r>
      <w:r w:rsidRPr="00897E87">
        <w:t>Adequate lighting shall be provided to promote safe passage of pedestrians and for patrons.</w:t>
      </w:r>
    </w:p>
    <w:p w:rsidR="00897E87" w:rsidRPr="00897E87" w:rsidRDefault="00897E87" w:rsidP="00972B17">
      <w:pPr>
        <w:ind w:left="1440"/>
        <w:jc w:val="both"/>
      </w:pPr>
      <w:r w:rsidRPr="007F1451">
        <w:rPr>
          <w:b/>
          <w:bCs/>
        </w:rPr>
        <w:t>(</w:t>
      </w:r>
      <w:ins w:id="393" w:author="rtbelasco" w:date="2018-11-28T21:39:00Z">
        <w:r w:rsidR="00ED0E4F">
          <w:rPr>
            <w:b/>
            <w:bCs/>
          </w:rPr>
          <w:t>e</w:t>
        </w:r>
      </w:ins>
      <w:del w:id="394" w:author="rtbelasco" w:date="2018-11-28T21:39:00Z">
        <w:r w:rsidRPr="007F1451" w:rsidDel="00ED0E4F">
          <w:rPr>
            <w:b/>
            <w:bCs/>
          </w:rPr>
          <w:delText>d</w:delText>
        </w:r>
      </w:del>
      <w:r w:rsidRPr="007F1451">
        <w:rPr>
          <w:b/>
          <w:bCs/>
        </w:rPr>
        <w:t>) </w:t>
      </w:r>
      <w:r w:rsidRPr="00897E87">
        <w:t>Awnings and/or umbrellas may be used in conjunction with the outdoor dining areas. Awnings shall be adequately secured. Awnings, including supporting structures, must be within the property line. The bottom of the awning shall be seven feet from the ground.</w:t>
      </w:r>
    </w:p>
    <w:p w:rsidR="00897E87" w:rsidRPr="00897E87" w:rsidRDefault="00897E87" w:rsidP="00972B17">
      <w:pPr>
        <w:ind w:left="720"/>
        <w:jc w:val="both"/>
      </w:pPr>
      <w:r w:rsidRPr="007F1451">
        <w:rPr>
          <w:b/>
          <w:bCs/>
        </w:rPr>
        <w:t>(13) </w:t>
      </w:r>
      <w:r w:rsidRPr="00897E87">
        <w:t>Solar energy systems (see Article </w:t>
      </w:r>
      <w:r w:rsidRPr="007F1451">
        <w:rPr>
          <w:b/>
          <w:bCs/>
        </w:rPr>
        <w:t>XII</w:t>
      </w:r>
      <w:r w:rsidRPr="00897E87">
        <w:t>).</w:t>
      </w:r>
    </w:p>
    <w:p w:rsidR="00897E87" w:rsidRPr="00897E87" w:rsidRDefault="00897E87" w:rsidP="00972B17">
      <w:pPr>
        <w:ind w:left="720"/>
        <w:jc w:val="both"/>
      </w:pPr>
      <w:r w:rsidRPr="007F1451">
        <w:rPr>
          <w:b/>
          <w:bCs/>
        </w:rPr>
        <w:t>(14) </w:t>
      </w:r>
      <w:r w:rsidRPr="00897E87">
        <w:t>Temporary construction trailers and one sign, not exceeding 50 cumulative square feet, advertising the prime contractor, subcontractor(s), architect,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t>
      </w:r>
    </w:p>
    <w:p w:rsidR="00897E87" w:rsidRPr="00897E87" w:rsidRDefault="00897E87" w:rsidP="00897E87">
      <w:pPr>
        <w:jc w:val="both"/>
      </w:pPr>
      <w:r w:rsidRPr="007F1451">
        <w:rPr>
          <w:b/>
          <w:bCs/>
        </w:rPr>
        <w:t>E. </w:t>
      </w:r>
      <w:r w:rsidRPr="00897E87">
        <w:t>Area and yard requirements; building height limitations.</w:t>
      </w:r>
    </w:p>
    <w:p w:rsidR="00897E87" w:rsidRPr="00897E87" w:rsidRDefault="00897E87" w:rsidP="00897E87">
      <w:pPr>
        <w:jc w:val="both"/>
      </w:pPr>
    </w:p>
    <w:tbl>
      <w:tblPr>
        <w:tblW w:w="10020" w:type="dxa"/>
        <w:tblInd w:w="15" w:type="dxa"/>
        <w:tblCellMar>
          <w:top w:w="15" w:type="dxa"/>
          <w:left w:w="15" w:type="dxa"/>
          <w:bottom w:w="15" w:type="dxa"/>
          <w:right w:w="15" w:type="dxa"/>
        </w:tblCellMar>
        <w:tblLook w:val="04A0"/>
      </w:tblPr>
      <w:tblGrid>
        <w:gridCol w:w="140"/>
        <w:gridCol w:w="149"/>
        <w:gridCol w:w="2834"/>
        <w:gridCol w:w="1388"/>
        <w:gridCol w:w="2707"/>
        <w:gridCol w:w="1041"/>
        <w:gridCol w:w="1761"/>
      </w:tblGrid>
      <w:tr w:rsidR="00897E87" w:rsidRPr="00897E87">
        <w:trPr>
          <w:tblHeader/>
        </w:trPr>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rPr>
          <w:tblHeader/>
        </w:trPr>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Residential Uses</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r>
      <w:tr w:rsidR="00897E87" w:rsidRPr="00897E87">
        <w:trPr>
          <w:tblHeader/>
        </w:trPr>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Single-Family Detached</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Single-Family Semidetached (Duplex) and 2-Family Stacked (Multistory)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Triplex</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Nonresidential Uses</w:t>
            </w:r>
          </w:p>
        </w:tc>
      </w:tr>
      <w:tr w:rsidR="00897E87" w:rsidRPr="00897E87">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Setbacks</w:t>
            </w:r>
            <w:r w:rsidRPr="00897E87">
              <w:rPr>
                <w:vertAlign w:val="superscript"/>
              </w:rPr>
              <w:t>1</w:t>
            </w:r>
            <w:r w:rsidRPr="00897E87">
              <w:t> (except where abutting the beach, Boardwalk or J.F.K. Avenue)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r w:rsidRPr="00897E87">
              <w:rPr>
                <w:vertAlign w:val="superscript"/>
              </w:rPr>
              <w:t>3</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r w:rsidRPr="00897E87">
              <w:rPr>
                <w:vertAlign w:val="superscript"/>
              </w:rPr>
              <w:t>2, 4</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r w:rsidRPr="00897E87">
              <w:rPr>
                <w:vertAlign w:val="superscript"/>
              </w:rPr>
              <w:t>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Beach/Boardwalk</w:t>
            </w:r>
            <w:r w:rsidRPr="00897E87">
              <w:rPr>
                <w:vertAlign w:val="superscript"/>
              </w:rPr>
              <w:t>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J.F.K. Avenue</w:t>
            </w:r>
            <w:r w:rsidRPr="00897E87">
              <w:rPr>
                <w:vertAlign w:val="superscript"/>
              </w:rPr>
              <w:t>5</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impervious lot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 (No accessory building shall abut the beach or J.F.K. Avenue)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gridSpan w:val="4"/>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p w:rsidR="00897E87" w:rsidRPr="00897E87" w:rsidRDefault="00897E87" w:rsidP="00897E87">
            <w:pPr>
              <w:jc w:val="both"/>
            </w:pPr>
            <w:r w:rsidRPr="00897E87">
              <w:rPr>
                <w:b/>
                <w:bCs/>
              </w:rPr>
              <w:t>Conditional Uses</w:t>
            </w:r>
          </w:p>
          <w:p w:rsidR="00897E87" w:rsidRPr="00897E87" w:rsidRDefault="00897E87" w:rsidP="00897E87">
            <w:pPr>
              <w:jc w:val="both"/>
            </w:pPr>
            <w:r w:rsidRPr="00897E87">
              <w:rPr>
                <w:b/>
                <w:bCs/>
              </w:rPr>
              <w:t>Hotels and Motels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area</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street frontage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 (absolute)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6"/>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At-grade setbacks (subject to the building envelope restrictions established herein)</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Beach frontage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Base flood elevation to 15 feet from BFE: 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Boardwalk frontage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Base flood elevation to 15 feet from Boardwalk level: 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J.F.K. Avenue frontage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Numbered avenue</w:t>
            </w:r>
            <w:r w:rsidRPr="00897E87">
              <w:rPr>
                <w:vertAlign w:val="superscript"/>
              </w:rPr>
              <w:t>6</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Base flood elevation to 48 feet from BFE: 8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Surf Avenue or Ocean Avenue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Base flood elevation to 48 feet from BFE: 8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Eastern and western yards (when not abutting the beach, Boardwalk, Surf, Ocean or J.F.K. Avenue)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height, detached single-family dwelling units; single-family semidetached (duplex) dwelling units; two-family stacked (duplex) dwelling units; triplex dwelling units</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No building height shall exceed 36 feet in height from the base flood elevation (BFE) or three stories, whichever is less, except that churches and schools shall not exceed 55 feet and except further as allowed in § </w:t>
            </w:r>
            <w:r w:rsidRPr="007F1451">
              <w:rPr>
                <w:b/>
                <w:bCs/>
              </w:rPr>
              <w:t>276-47</w:t>
            </w:r>
            <w:r w:rsidRPr="00897E87">
              <w:t> of this chapter. The following structures may be erected above the heights prescribed by this section, but in no case shall the height of any of these appurtenances exceed a height equal to 10% more than the maximum height permitted for the particular use at issue:</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(a)</w:t>
            </w:r>
          </w:p>
        </w:tc>
        <w:tc>
          <w:tcPr>
            <w:tcW w:w="0" w:type="auto"/>
            <w:gridSpan w:val="3"/>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Mechanical rooms and other roof structures for the housing of stairways, tanks, ventilating fans, HVAC equipment or similar equipment required to operate and maintain the building.</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(b)</w:t>
            </w:r>
          </w:p>
        </w:tc>
        <w:tc>
          <w:tcPr>
            <w:tcW w:w="0" w:type="auto"/>
            <w:gridSpan w:val="3"/>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Skylights, spires, cupolas, flagpoles, chimneys or similar structures.</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(c)</w:t>
            </w:r>
          </w:p>
        </w:tc>
        <w:tc>
          <w:tcPr>
            <w:tcW w:w="0" w:type="auto"/>
            <w:gridSpan w:val="3"/>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Safety enclosures of rooftop areas of hotels and motels used for sundecks and other recreational purposes.</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gridSpan w:val="4"/>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Cellular telephone antennas and/or associated equipment are expressly excluded from this provision.</w:t>
            </w:r>
          </w:p>
        </w:tc>
      </w:tr>
      <w:tr w:rsidR="00897E87" w:rsidRPr="00897E87">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Maximum building height (subject to the building envelope restrictions established herein), conditional uses, hotels and motels</w:t>
            </w:r>
          </w:p>
        </w:tc>
        <w:tc>
          <w:tcPr>
            <w:tcW w:w="0" w:type="auto"/>
            <w:gridSpan w:val="4"/>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60 feet. Fully screened mechanical rooms or other roof structures for the housing of stairways, tanks, ventilating fans, air-conditioning or similar equipment required to operate and maintain the building; telecommunications antennas, satellite dishes and related systems; skylights, spires, cupolas, flagpoles, chimneys or similar architectural features may be erected above the heights prescribed herein to a maximum of 20% of such heights, provided that the screening is found acceptable by the Planning Board</w:t>
            </w:r>
            <w:del w:id="395" w:author="rtbelasco" w:date="2018-11-28T17:23:00Z">
              <w:r w:rsidRPr="00897E87" w:rsidDel="002C059F">
                <w:delText xml:space="preserve"> or Zoning Board of Adjustment, as the case may be</w:delText>
              </w:r>
            </w:del>
            <w:r w:rsidRPr="00897E87">
              <w:t>.</w:t>
            </w:r>
          </w:p>
          <w:p w:rsidR="00897E87" w:rsidRPr="00897E87" w:rsidRDefault="00897E87" w:rsidP="002C059F">
            <w:pPr>
              <w:jc w:val="both"/>
            </w:pPr>
            <w:r w:rsidRPr="00897E87">
              <w:t xml:space="preserve">Similarly, project identification signage may be erected above the heights prescribed herein to a maximum of 10% of such heights, provided that, at the sole discretion of the Planning Board </w:t>
            </w:r>
            <w:del w:id="396" w:author="rtbelasco" w:date="2018-11-28T17:23:00Z">
              <w:r w:rsidRPr="00897E87" w:rsidDel="002C059F">
                <w:delText>or Zoning Board of Adjustment, as the case may be</w:delText>
              </w:r>
            </w:del>
            <w:r w:rsidRPr="00897E87">
              <w:t>, such signage contributes to the iconographic architectural identity of the project.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6"/>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Building envelope (in addition to the at-grade setbacks established herein)</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Any portion of a structure abutting the beach or Boardwalk</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 from the beach/Boardwalk level</w:t>
            </w:r>
          </w:p>
          <w:p w:rsidR="00897E87" w:rsidRPr="00897E87" w:rsidRDefault="00897E87" w:rsidP="00897E87">
            <w:pPr>
              <w:jc w:val="both"/>
            </w:pPr>
            <w:r w:rsidRPr="00897E87">
              <w:t>Thereafter, the structure shall step back 2 feet of horizontal distance from the westerly vertical plane of the beach/Boardwalk for every 1 foot of building height until it intersects its maximum building height or a lower portion of the building envelope.</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Any portion of a structure abutting J.F.K. Avenue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No building envelope restriction</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Any portion of a structure abutting a numbered avenue</w:t>
            </w:r>
            <w:r w:rsidRPr="00897E87">
              <w:rPr>
                <w:vertAlign w:val="superscript"/>
              </w:rPr>
              <w:t>6</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In addition to the building envelope established by the beach, Boardwalk, Surf/J.F.K. or eastern/western yard building height restrictions, step backs are required, at a minimum, at the 48-foot level (provided the structure, or portion thereof, reaches such heights)</w:t>
            </w:r>
            <w:r w:rsidRPr="00897E87">
              <w:rPr>
                <w:vertAlign w:val="superscript"/>
              </w:rPr>
              <w:t>7</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Any portion of a structure abutting Surf Avenue or Ocean Avenue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48 feet from base flood elevation</w:t>
            </w:r>
          </w:p>
          <w:p w:rsidR="00897E87" w:rsidRPr="00897E87" w:rsidRDefault="00897E87" w:rsidP="00897E87">
            <w:pPr>
              <w:jc w:val="both"/>
            </w:pPr>
            <w:r w:rsidRPr="00897E87">
              <w:t>Thereafter, the structure shall step back at a 30° angle from the vertical plane of the structure until it intersects with its maximum building height or a lower portion of the building envelope.</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Eastern and western yards (when not abutting the beach, Boardwalk, Surf, Ocean or J.F.K. Avenue)</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No building envelope restriction.</w:t>
            </w:r>
          </w:p>
        </w:tc>
      </w:tr>
    </w:tbl>
    <w:p w:rsidR="00897E87" w:rsidRPr="00897E87" w:rsidRDefault="00897E87" w:rsidP="00897E87">
      <w:pPr>
        <w:jc w:val="both"/>
        <w:rPr>
          <w:vanish/>
        </w:rPr>
      </w:pPr>
    </w:p>
    <w:tbl>
      <w:tblPr>
        <w:tblW w:w="10020" w:type="dxa"/>
        <w:tblInd w:w="15" w:type="dxa"/>
        <w:tblCellMar>
          <w:top w:w="15" w:type="dxa"/>
          <w:left w:w="15" w:type="dxa"/>
          <w:bottom w:w="15" w:type="dxa"/>
          <w:right w:w="15" w:type="dxa"/>
        </w:tblCellMar>
        <w:tblLook w:val="04A0"/>
      </w:tblPr>
      <w:tblGrid>
        <w:gridCol w:w="140"/>
        <w:gridCol w:w="191"/>
        <w:gridCol w:w="9689"/>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For the purposes of this section, setbacks shall be clear, unoccupied and unobstructed space measured at right angles between a lot line and the building envelope and shall extend from grade to sky, except for the permitted encroachments detailed in § </w:t>
            </w:r>
            <w:r w:rsidRPr="007F1451">
              <w:rPr>
                <w:b/>
                <w:bCs/>
              </w:rPr>
              <w:t>276-20.1F</w:t>
            </w:r>
            <w:r w:rsidRPr="00897E87">
              <w:t> herein, provided that such encroachments do not inhibit the free flow of pedestrian traffic.</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Existing stairs and porches may be replaced with identical stairs and porches regardless of the setback requirements herein.</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Zero feet where adjoining structures are constructed with a common party wall, provided that access to the rear of each side of the structure is maintained via a service alley, and further provided that the parking requirements for each use are maintained via a shared parking or similar arrangement.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4</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For renovations and/or additions to existing structures only, open porches, stairs and/or steps providing access to the first floor only shall be permitted to extend an additional three feet into the required front yard setback distance but must be set back a distance of four feet from all street and property lines. For new construction/reconstruction of open porches, stairs and/or steps, they must meet applicable zoning requirements and shall require a zoning and/or construction permit, as applicable, in order to permit construction in this regard.</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5</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Regardless of whether front, side or rear yard.</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6</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E.g., 24th Avenue, regardless of whether the elevation is a front, side or rear yard.</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7</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Specific step backs are not dictated but shall be appropriate to the architecture of the project. However, a minimum step back equal to the at-grade setback is recommended, unless it can be demonstrated, to the Board's satisfaction, that a step back of less than the at-grade setback provides a more-appropriate design in light of the visual impact from grade, the degree of shadow impact and the totality of the aesthetics of the building. Deviations from such minimum shall be considered a variance. Such articulation need not be on the same horizontal plane and should be designed to provide differentiation and interest to the structure's massing.</w:t>
            </w:r>
          </w:p>
        </w:tc>
      </w:tr>
    </w:tbl>
    <w:p w:rsidR="00897E87" w:rsidRPr="00897E87" w:rsidRDefault="00897E87" w:rsidP="00897E87">
      <w:pPr>
        <w:jc w:val="both"/>
      </w:pPr>
      <w:r w:rsidRPr="007F1451">
        <w:rPr>
          <w:b/>
          <w:bCs/>
        </w:rPr>
        <w:t>F. </w:t>
      </w:r>
      <w:r w:rsidRPr="00897E87">
        <w:t>Design standards. The following design standards shall be considered by the Planning Board</w:t>
      </w:r>
      <w:del w:id="397" w:author="rtbelasco" w:date="2018-11-28T17:24:00Z">
        <w:r w:rsidRPr="00897E87" w:rsidDel="002C059F">
          <w:delText xml:space="preserve"> or Zoning Board of Adjustment, as the case may be</w:delText>
        </w:r>
      </w:del>
      <w:r w:rsidRPr="00897E87">
        <w:t>, at the time of site plan review in order to enhance the City's tourist economic base while creating an attractive and inviting pedestrian-scaled environment in the OS Zoning District. Such standards shall apply to all development in the zone, regardless of whether such development is for a permitted use or a conditional use, as described herein. While this chapter does not mandate a specific theme for a development in the OS Zoning District, designers are strongly encouraged to recognize the historic setting of North Wildwood as a family-oriented seashore resort when selecting a design theme. The following regulations shall be treated as design elements subject to variance relief.</w:t>
      </w:r>
    </w:p>
    <w:p w:rsidR="00897E87" w:rsidRPr="00897E87" w:rsidRDefault="00897E87" w:rsidP="00972B17">
      <w:pPr>
        <w:ind w:left="720"/>
        <w:jc w:val="both"/>
      </w:pPr>
      <w:r w:rsidRPr="007F1451">
        <w:rPr>
          <w:b/>
          <w:bCs/>
        </w:rPr>
        <w:t>(1) </w:t>
      </w:r>
      <w:r w:rsidRPr="00897E87">
        <w:t>The entirety of all building elevations fronting the beach, Boardwalk, a numbered avenue (e.g., 24th Avenue) Surf, Ocean or J.F.K. Avenue, regardless of building height, shall be considered a front yard and primary elevation, with facades and appurtenances treated accordingly.</w:t>
      </w:r>
    </w:p>
    <w:p w:rsidR="00897E87" w:rsidRPr="00897E87" w:rsidRDefault="00897E87" w:rsidP="00972B17">
      <w:pPr>
        <w:ind w:left="720"/>
        <w:jc w:val="both"/>
      </w:pPr>
      <w:r w:rsidRPr="007F1451">
        <w:rPr>
          <w:b/>
          <w:bCs/>
        </w:rPr>
        <w:t>(2) </w:t>
      </w:r>
      <w:r w:rsidRPr="00897E87">
        <w:t>Western and eastern elevations of all buildings which do not front the beach, Boardwalk, a numbered avenue, Surf, Ocean or J.F.K. Avenue, when visible from a public right-of-way, including the Boardwalk (i.e., above the height of adjacent buildings, whether present or prospective), shall be considered a front yard and primary elevation, with facades and appurtenances treated accordingly. All building elevations, including those of accessory buildings, shall coordinate form, materials, color and detailing to achieve design harmony and continuity.</w:t>
      </w:r>
    </w:p>
    <w:p w:rsidR="00897E87" w:rsidRPr="00897E87" w:rsidRDefault="00897E87" w:rsidP="00972B17">
      <w:pPr>
        <w:ind w:left="720"/>
        <w:jc w:val="both"/>
      </w:pPr>
      <w:r w:rsidRPr="007F1451">
        <w:rPr>
          <w:b/>
          <w:bCs/>
        </w:rPr>
        <w:t>(3) </w:t>
      </w:r>
      <w:r w:rsidRPr="00897E87">
        <w:t>In considering facade treatment, the applicant/developer is encouraged to include a combination of rich detailing, texture, shadow lines and color. Such treatment may include, but need not be limited to:</w:t>
      </w:r>
    </w:p>
    <w:p w:rsidR="00897E87" w:rsidRPr="00897E87" w:rsidRDefault="00897E87" w:rsidP="00972B17">
      <w:pPr>
        <w:ind w:left="1440"/>
        <w:jc w:val="both"/>
      </w:pPr>
      <w:r w:rsidRPr="007F1451">
        <w:rPr>
          <w:b/>
          <w:bCs/>
        </w:rPr>
        <w:t>(a) </w:t>
      </w:r>
      <w:r w:rsidRPr="00897E87">
        <w:t>Awnings and canopies.</w:t>
      </w:r>
    </w:p>
    <w:p w:rsidR="00897E87" w:rsidRPr="00897E87" w:rsidRDefault="00897E87" w:rsidP="00972B17">
      <w:pPr>
        <w:ind w:left="1440"/>
        <w:jc w:val="both"/>
      </w:pPr>
      <w:r w:rsidRPr="007F1451">
        <w:rPr>
          <w:b/>
          <w:bCs/>
        </w:rPr>
        <w:t>(b) </w:t>
      </w:r>
      <w:r w:rsidRPr="00897E87">
        <w:t>Building articulation.</w:t>
      </w:r>
    </w:p>
    <w:p w:rsidR="00897E87" w:rsidRPr="00897E87" w:rsidRDefault="00897E87" w:rsidP="00972B17">
      <w:pPr>
        <w:ind w:left="1440"/>
        <w:jc w:val="both"/>
      </w:pPr>
      <w:r w:rsidRPr="007F1451">
        <w:rPr>
          <w:b/>
          <w:bCs/>
        </w:rPr>
        <w:t>(c) </w:t>
      </w:r>
      <w:r w:rsidRPr="00897E87">
        <w:t>Coping, fascia, soffits and architectural filigree.</w:t>
      </w:r>
    </w:p>
    <w:p w:rsidR="00972B17" w:rsidRDefault="00897E87" w:rsidP="00972B17">
      <w:pPr>
        <w:ind w:left="1440"/>
        <w:jc w:val="both"/>
      </w:pPr>
      <w:r w:rsidRPr="007F1451">
        <w:rPr>
          <w:b/>
          <w:bCs/>
        </w:rPr>
        <w:t>(d) </w:t>
      </w:r>
      <w:r w:rsidRPr="00897E87">
        <w:t>Signage.</w:t>
      </w:r>
    </w:p>
    <w:p w:rsidR="00897E87" w:rsidRPr="00897E87" w:rsidRDefault="00897E87" w:rsidP="00972B17">
      <w:pPr>
        <w:ind w:left="1440"/>
        <w:jc w:val="both"/>
      </w:pPr>
      <w:r w:rsidRPr="007F1451">
        <w:rPr>
          <w:b/>
          <w:bCs/>
        </w:rPr>
        <w:t>(e) </w:t>
      </w:r>
      <w:r w:rsidRPr="00897E87">
        <w:t>Use of color, light and shadows.</w:t>
      </w:r>
    </w:p>
    <w:p w:rsidR="00972B17" w:rsidRDefault="00897E87" w:rsidP="00972B17">
      <w:pPr>
        <w:ind w:left="1440"/>
        <w:jc w:val="both"/>
      </w:pPr>
      <w:r w:rsidRPr="007F1451">
        <w:rPr>
          <w:b/>
          <w:bCs/>
        </w:rPr>
        <w:t>(f) </w:t>
      </w:r>
      <w:r w:rsidRPr="00897E87">
        <w:t>Other aesthetic features consistent with the Design Guidelines for the Wildwoods Boardwalk (Appendix XX), as applicable</w:t>
      </w:r>
      <w:proofErr w:type="gramStart"/>
      <w:r w:rsidRPr="00897E87">
        <w:t>.</w:t>
      </w:r>
      <w:r w:rsidRPr="007F1451">
        <w:rPr>
          <w:b/>
          <w:bCs/>
          <w:vertAlign w:val="superscript"/>
        </w:rPr>
        <w:t>[</w:t>
      </w:r>
      <w:proofErr w:type="gramEnd"/>
      <w:r w:rsidRPr="007F1451">
        <w:rPr>
          <w:b/>
          <w:bCs/>
          <w:vertAlign w:val="superscript"/>
        </w:rPr>
        <w:t>2]</w:t>
      </w:r>
    </w:p>
    <w:p w:rsidR="00897E87" w:rsidRPr="00897E87" w:rsidRDefault="00897E87" w:rsidP="00972B17">
      <w:pPr>
        <w:ind w:left="720"/>
        <w:jc w:val="both"/>
      </w:pPr>
      <w:r w:rsidRPr="007F1451">
        <w:rPr>
          <w:b/>
          <w:bCs/>
        </w:rPr>
        <w:t>(4) </w:t>
      </w:r>
      <w:r w:rsidRPr="00897E87">
        <w:t>The above notwithstanding, the main entrance to a development in the OS Zoning District need only be located on a single elevation, with facades and appurtenances treated accordingly.</w:t>
      </w:r>
    </w:p>
    <w:p w:rsidR="00897E87" w:rsidRPr="00897E87" w:rsidRDefault="00897E87" w:rsidP="00972B17">
      <w:pPr>
        <w:ind w:left="720"/>
        <w:jc w:val="both"/>
      </w:pPr>
      <w:r w:rsidRPr="007F1451">
        <w:rPr>
          <w:b/>
          <w:bCs/>
        </w:rPr>
        <w:t>(5) </w:t>
      </w:r>
      <w:r w:rsidRPr="00897E87">
        <w:t>In order to create an attractive and inviting pedestrian-scaled environment in the OS Zoning District, long runs of blank, unarticulated or unadorned walls, at the pedestrian level or above, are prohibited. Designers are encouraged to include both horizontal and vertical building articulation, combinations of windows (faux or real), architectural detailing and ornamentation to create an attractive and exciting design on all building facades. In furtherance of this requirement:</w:t>
      </w:r>
    </w:p>
    <w:p w:rsidR="00897E87" w:rsidRPr="00897E87" w:rsidRDefault="00897E87" w:rsidP="00972B17">
      <w:pPr>
        <w:ind w:left="1440"/>
        <w:jc w:val="both"/>
      </w:pPr>
      <w:r w:rsidRPr="007F1451">
        <w:rPr>
          <w:b/>
          <w:bCs/>
        </w:rPr>
        <w:t>(a) </w:t>
      </w:r>
      <w:r w:rsidRPr="00897E87">
        <w:t>No exterior building wall shall have an uninterrupted horizontal run along a single plane for more than 50 linear feet, and no exterior building wall shall have an uninterrupted vertical run for more than 24 feet. The intent of this regulation may be achieved via structural or ornamental treatment.</w:t>
      </w:r>
    </w:p>
    <w:p w:rsidR="00897E87" w:rsidRPr="00897E87" w:rsidRDefault="00897E87" w:rsidP="00972B17">
      <w:pPr>
        <w:ind w:left="1440"/>
        <w:jc w:val="both"/>
      </w:pPr>
      <w:r w:rsidRPr="007F1451">
        <w:rPr>
          <w:b/>
          <w:bCs/>
        </w:rPr>
        <w:t>(b) </w:t>
      </w:r>
      <w:r w:rsidRPr="00897E87">
        <w:t>Horizontal articulation of rooflines is strongly encouraged.</w:t>
      </w:r>
    </w:p>
    <w:p w:rsidR="00897E87" w:rsidRPr="00897E87" w:rsidRDefault="00897E87" w:rsidP="00972B17">
      <w:pPr>
        <w:ind w:left="1440"/>
        <w:jc w:val="both"/>
      </w:pPr>
      <w:r w:rsidRPr="007F1451">
        <w:rPr>
          <w:b/>
          <w:bCs/>
        </w:rPr>
        <w:t>(c) </w:t>
      </w:r>
      <w:r w:rsidRPr="00897E87">
        <w:t>While glass elements are permitted as architectural features, blank walls and the use of glass curtain wall construction are prohibited.</w:t>
      </w:r>
    </w:p>
    <w:p w:rsidR="00897E87" w:rsidRPr="00897E87" w:rsidRDefault="00897E87" w:rsidP="00972B17">
      <w:pPr>
        <w:ind w:left="1440"/>
        <w:jc w:val="both"/>
      </w:pPr>
      <w:r w:rsidRPr="007F1451">
        <w:rPr>
          <w:b/>
          <w:bCs/>
        </w:rPr>
        <w:t>(d) </w:t>
      </w:r>
      <w:r w:rsidRPr="00897E87">
        <w:t>Where the exterior wall(s) of a building abut an adjacent residential use, the facade shall be heavily landscaped and buffered from such residential use.</w:t>
      </w:r>
    </w:p>
    <w:p w:rsidR="00897E87" w:rsidRPr="00897E87" w:rsidRDefault="00897E87" w:rsidP="00972B17">
      <w:pPr>
        <w:ind w:left="1440"/>
        <w:jc w:val="both"/>
      </w:pPr>
      <w:r w:rsidRPr="007F1451">
        <w:rPr>
          <w:b/>
          <w:bCs/>
        </w:rPr>
        <w:t>(e) </w:t>
      </w:r>
      <w:r w:rsidRPr="00897E87">
        <w:t>It is the City's intention not to permit traditional, open parking decks wherein parked vehicles are visible to the public from any right-of-way. Window-like cutouts and/or other architectural elements are required so as to resemble hotel/motel units while providing for garage ventilation as necessary.</w:t>
      </w:r>
    </w:p>
    <w:p w:rsidR="00897E87" w:rsidRPr="00897E87" w:rsidRDefault="00897E87" w:rsidP="00972B17">
      <w:pPr>
        <w:ind w:left="1440"/>
        <w:jc w:val="both"/>
      </w:pPr>
      <w:r w:rsidRPr="007F1451">
        <w:rPr>
          <w:b/>
          <w:bCs/>
        </w:rPr>
        <w:t>(f) </w:t>
      </w:r>
      <w:r w:rsidRPr="00897E87">
        <w:t>Beach/Boardwalk frontage. In order to maximize the vibrancy of this significant frontage:</w:t>
      </w:r>
    </w:p>
    <w:p w:rsidR="00897E87" w:rsidRPr="00897E87" w:rsidRDefault="00897E87" w:rsidP="00972B17">
      <w:pPr>
        <w:ind w:left="2160"/>
        <w:jc w:val="both"/>
      </w:pPr>
      <w:r w:rsidRPr="007F1451">
        <w:rPr>
          <w:b/>
          <w:bCs/>
        </w:rPr>
        <w:t>[1] </w:t>
      </w:r>
      <w:r w:rsidRPr="00897E87">
        <w:t xml:space="preserve">The entire beach/Boardwalk frontage of a development shall be devoted to active permitted principal uses, including, but not limited to, retail and/or food and beverage uses or </w:t>
      </w:r>
      <w:proofErr w:type="spellStart"/>
      <w:r w:rsidRPr="00897E87">
        <w:t>accessways</w:t>
      </w:r>
      <w:proofErr w:type="spellEnd"/>
      <w:r w:rsidRPr="00897E87">
        <w:t xml:space="preserve"> to a hotel/motel lobby and registration area, if applicable.</w:t>
      </w:r>
    </w:p>
    <w:p w:rsidR="00897E87" w:rsidRPr="00897E87" w:rsidRDefault="00897E87" w:rsidP="00972B17">
      <w:pPr>
        <w:ind w:left="2160"/>
        <w:jc w:val="both"/>
      </w:pPr>
      <w:r w:rsidRPr="007F1451">
        <w:rPr>
          <w:b/>
          <w:bCs/>
        </w:rPr>
        <w:t>[2] </w:t>
      </w:r>
      <w:r w:rsidRPr="00897E87">
        <w:t>Such beach/Boardwalk frontage shall include clear storefront glass (which may be tinted) areas to display the nature of the use within and produce an interesting pedestrian streetscape. Such windows may be either typical large, single panes or multiple smaller panes separated by mullions.</w:t>
      </w:r>
    </w:p>
    <w:p w:rsidR="00897E87" w:rsidRPr="00897E87" w:rsidRDefault="00897E87" w:rsidP="00972B17">
      <w:pPr>
        <w:ind w:left="2160"/>
        <w:jc w:val="both"/>
      </w:pPr>
      <w:r w:rsidRPr="007F1451">
        <w:rPr>
          <w:b/>
          <w:bCs/>
        </w:rPr>
        <w:t>[3] </w:t>
      </w:r>
      <w:r w:rsidRPr="00897E87">
        <w:t>Each individual use shall be oriented to and have its own independent entryway from the beach/Boardwalk. Frontages may either have identical designs to reinforce the overall design of the building or varied designs to express individual uses.</w:t>
      </w:r>
    </w:p>
    <w:p w:rsidR="00897E87" w:rsidRPr="00897E87" w:rsidRDefault="00897E87" w:rsidP="00972B17">
      <w:pPr>
        <w:ind w:left="2160"/>
        <w:jc w:val="both"/>
      </w:pPr>
      <w:r w:rsidRPr="007F1451">
        <w:rPr>
          <w:b/>
          <w:bCs/>
        </w:rPr>
        <w:t>[4] </w:t>
      </w:r>
      <w:r w:rsidRPr="00897E87">
        <w:t>Only restaurants, permitted retail and commercial uses, banquet or dining rooms, conference rooms, swimming pools and like and similar amenities shall be located along the fifteen-foot-high, zero-setback portion of the facade described in § </w:t>
      </w:r>
      <w:r w:rsidRPr="007F1451">
        <w:rPr>
          <w:b/>
          <w:bCs/>
        </w:rPr>
        <w:t>276-20.1E</w:t>
      </w:r>
      <w:r w:rsidRPr="00897E87">
        <w:t>hereinabove, it being the intention to buffer lodging units from the boisterous environment of the beach/Boardwalk.</w:t>
      </w:r>
    </w:p>
    <w:p w:rsidR="00897E87" w:rsidRPr="00897E87" w:rsidRDefault="00897E87" w:rsidP="00972B17">
      <w:pPr>
        <w:ind w:left="1440"/>
        <w:jc w:val="both"/>
      </w:pPr>
      <w:r w:rsidRPr="007F1451">
        <w:rPr>
          <w:b/>
          <w:bCs/>
        </w:rPr>
        <w:t>(g) </w:t>
      </w:r>
      <w:r w:rsidRPr="00897E87">
        <w:t>Awnings and canopies servicing beach/Boardwalk-level commercial space may extend into the beach or Boardwalk right-of-way no further than four inches from the face of the building at Boardwalk level.</w:t>
      </w:r>
    </w:p>
    <w:p w:rsidR="00897E87" w:rsidRPr="00897E87" w:rsidRDefault="00897E87" w:rsidP="00972B17">
      <w:pPr>
        <w:ind w:left="720" w:firstLine="720"/>
        <w:jc w:val="both"/>
      </w:pPr>
      <w:r w:rsidRPr="007F1451">
        <w:rPr>
          <w:b/>
          <w:bCs/>
        </w:rPr>
        <w:t>(h) </w:t>
      </w:r>
      <w:r w:rsidRPr="00897E87">
        <w:t>Street frontages.</w:t>
      </w:r>
    </w:p>
    <w:p w:rsidR="00897E87" w:rsidRPr="00897E87" w:rsidRDefault="00897E87" w:rsidP="00972B17">
      <w:pPr>
        <w:ind w:left="2160"/>
        <w:jc w:val="both"/>
      </w:pPr>
      <w:r w:rsidRPr="007F1451">
        <w:rPr>
          <w:b/>
          <w:bCs/>
        </w:rPr>
        <w:t>[1] </w:t>
      </w:r>
      <w:r w:rsidRPr="00897E87">
        <w:t xml:space="preserve">With the exception of ground-floor garage entry- and </w:t>
      </w:r>
      <w:proofErr w:type="spellStart"/>
      <w:r w:rsidRPr="00897E87">
        <w:t>exitways</w:t>
      </w:r>
      <w:proofErr w:type="spellEnd"/>
      <w:r w:rsidRPr="00897E87">
        <w:t>, the ground-floor frontage of all structures within the zone abutting a numbered avenue, Surf Avenue, Ocean Avenue or J.F.K. Avenue shall be devoted to active uses or shall be designed as a decorative streetscape with such treatment and features as may be required to provide a sense of excitement and vibrancy along an otherwise lifeless facade.</w:t>
      </w:r>
    </w:p>
    <w:p w:rsidR="00897E87" w:rsidRPr="00897E87" w:rsidRDefault="00897E87" w:rsidP="00972B17">
      <w:pPr>
        <w:ind w:left="2160"/>
        <w:jc w:val="both"/>
      </w:pPr>
      <w:r w:rsidRPr="007F1451">
        <w:rPr>
          <w:b/>
          <w:bCs/>
        </w:rPr>
        <w:t>[2] </w:t>
      </w:r>
      <w:r w:rsidRPr="00897E87">
        <w:t>Excessive building runs on the same plane at the ground-floor level shall be avoided. A combination of building articulation, facade differentiation and other architectural treatments shall be required to provide the illusion of active uses (e.g., storefronts).</w:t>
      </w:r>
    </w:p>
    <w:p w:rsidR="00897E87" w:rsidRPr="00897E87" w:rsidRDefault="00897E87" w:rsidP="00972B17">
      <w:pPr>
        <w:ind w:left="2160"/>
        <w:jc w:val="both"/>
      </w:pPr>
      <w:r w:rsidRPr="007F1451">
        <w:rPr>
          <w:b/>
          <w:bCs/>
        </w:rPr>
        <w:t>[3] </w:t>
      </w:r>
      <w:r w:rsidRPr="00897E87">
        <w:t>Where designed as an active use, such ground-floor frontage shall include clear storefront glass areas to display the nature of the use within. Such windows may be either typical large, single panes or multiple smaller panes separated by mullions.</w:t>
      </w:r>
    </w:p>
    <w:p w:rsidR="00897E87" w:rsidRPr="00897E87" w:rsidRDefault="00897E87" w:rsidP="00972B17">
      <w:pPr>
        <w:ind w:left="2160"/>
        <w:jc w:val="both"/>
      </w:pPr>
      <w:r w:rsidRPr="007F1451">
        <w:rPr>
          <w:b/>
          <w:bCs/>
        </w:rPr>
        <w:t>[4] </w:t>
      </w:r>
      <w:r w:rsidRPr="00897E87">
        <w:t>Each individual use shall have its own independent entryway from the right-of-way. Frontage may either have identical designs to reinforce the overall design of the building or varied designs to express individual uses.</w:t>
      </w:r>
    </w:p>
    <w:p w:rsidR="00897E87" w:rsidRPr="00897E87" w:rsidRDefault="00897E87" w:rsidP="00972B17">
      <w:pPr>
        <w:ind w:left="2160"/>
        <w:jc w:val="both"/>
      </w:pPr>
      <w:r w:rsidRPr="007F1451">
        <w:rPr>
          <w:b/>
          <w:bCs/>
        </w:rPr>
        <w:t>[5] </w:t>
      </w:r>
      <w:r w:rsidRPr="00897E87">
        <w:t>With the exception of the decorative streetscape treatments described herein, sidewalks shall extend from the building facade to the curb.</w:t>
      </w:r>
    </w:p>
    <w:p w:rsidR="00897E87" w:rsidRPr="00897E87" w:rsidRDefault="00897E87" w:rsidP="00972B17">
      <w:pPr>
        <w:ind w:left="2160"/>
        <w:jc w:val="both"/>
      </w:pPr>
      <w:r w:rsidRPr="007F1451">
        <w:rPr>
          <w:b/>
          <w:bCs/>
        </w:rPr>
        <w:t>[6] </w:t>
      </w:r>
      <w:r w:rsidRPr="00897E87">
        <w:t>For the purposes of this section, setbacks shall be clear, unoccupied and unobstructed space measured at right angles between a lot line and the building envelope and shall extend from grade to sky, except for the following permitted encroachments, provided that such encroachments do not inhibit the free flow of pedestrian traffic:</w:t>
      </w:r>
    </w:p>
    <w:p w:rsidR="00897E87" w:rsidRPr="00897E87" w:rsidRDefault="00897E87" w:rsidP="00972B17">
      <w:pPr>
        <w:ind w:left="2880"/>
        <w:jc w:val="both"/>
      </w:pPr>
      <w:r w:rsidRPr="007F1451">
        <w:rPr>
          <w:b/>
          <w:bCs/>
        </w:rPr>
        <w:t>[a] </w:t>
      </w:r>
      <w:r w:rsidRPr="00897E87">
        <w:t>Such permitted encroachments shall apply to at-grade setbacks and to the stair-step setbacks associated with maximum building height.</w:t>
      </w:r>
    </w:p>
    <w:p w:rsidR="00897E87" w:rsidRPr="00897E87" w:rsidRDefault="00897E87" w:rsidP="00972B17">
      <w:pPr>
        <w:ind w:left="2880"/>
        <w:jc w:val="both"/>
      </w:pPr>
      <w:r w:rsidRPr="007F1451">
        <w:rPr>
          <w:b/>
          <w:bCs/>
        </w:rPr>
        <w:t>[b] </w:t>
      </w:r>
      <w:r w:rsidRPr="00897E87">
        <w:t>Setbacks shall be construed as minimum distances. Greater setbacks are permitted, provided that the specific distances and design relate to the architecture of the subject building elevation, and further provided that the setback area is heavily treated with a combination of elements designated by an asterisk (*). Setbacks shall not apply to vacated rights-of-way.</w:t>
      </w:r>
    </w:p>
    <w:p w:rsidR="00897E87" w:rsidRPr="00897E87" w:rsidRDefault="00897E87" w:rsidP="00972B17">
      <w:pPr>
        <w:ind w:left="2880"/>
        <w:jc w:val="both"/>
      </w:pPr>
      <w:r w:rsidRPr="007F1451">
        <w:rPr>
          <w:b/>
          <w:bCs/>
        </w:rPr>
        <w:t>[c] </w:t>
      </w:r>
      <w:r w:rsidRPr="00897E87">
        <w:t>Awnings and canopies servicing street-level commercial space may extend into a public right-of-way at a distance approved by the Planning Board</w:t>
      </w:r>
      <w:del w:id="398" w:author="rtbelasco" w:date="2018-11-28T17:13:00Z">
        <w:r w:rsidRPr="00897E87" w:rsidDel="00730DF7">
          <w:delText xml:space="preserve"> or Zoning Board of Adjustment</w:delText>
        </w:r>
      </w:del>
      <w:r w:rsidRPr="00897E87">
        <w:t>, as applicable.</w:t>
      </w:r>
    </w:p>
    <w:p w:rsidR="00897E87" w:rsidRPr="00897E87" w:rsidRDefault="00897E87" w:rsidP="00972B17">
      <w:pPr>
        <w:ind w:left="3600"/>
        <w:jc w:val="both"/>
      </w:pPr>
      <w:r w:rsidRPr="007F1451">
        <w:rPr>
          <w:b/>
          <w:bCs/>
        </w:rPr>
        <w:t>[</w:t>
      </w:r>
      <w:proofErr w:type="spellStart"/>
      <w:r w:rsidRPr="007F1451">
        <w:rPr>
          <w:b/>
          <w:bCs/>
        </w:rPr>
        <w:t>i</w:t>
      </w:r>
      <w:proofErr w:type="spellEnd"/>
      <w:r w:rsidRPr="007F1451">
        <w:rPr>
          <w:b/>
          <w:bCs/>
        </w:rPr>
        <w:t>] </w:t>
      </w:r>
      <w:r w:rsidRPr="00897E87">
        <w:t xml:space="preserve">Awnings, canopies* and </w:t>
      </w:r>
      <w:proofErr w:type="spellStart"/>
      <w:r w:rsidRPr="00897E87">
        <w:t>porte</w:t>
      </w:r>
      <w:proofErr w:type="spellEnd"/>
      <w:r w:rsidRPr="00897E87">
        <w:t xml:space="preserve"> </w:t>
      </w:r>
      <w:proofErr w:type="spellStart"/>
      <w:r w:rsidRPr="00897E87">
        <w:t>cocheres</w:t>
      </w:r>
      <w:proofErr w:type="spellEnd"/>
      <w:proofErr w:type="gramStart"/>
      <w:r w:rsidRPr="00897E87">
        <w:t>.*</w:t>
      </w:r>
      <w:proofErr w:type="gramEnd"/>
    </w:p>
    <w:p w:rsidR="00897E87" w:rsidRPr="00897E87" w:rsidRDefault="00897E87" w:rsidP="00972B17">
      <w:pPr>
        <w:ind w:left="3600"/>
        <w:jc w:val="both"/>
      </w:pPr>
      <w:r w:rsidRPr="007F1451">
        <w:rPr>
          <w:b/>
          <w:bCs/>
        </w:rPr>
        <w:t>[ii] </w:t>
      </w:r>
      <w:r w:rsidRPr="00897E87">
        <w:t>Ornamental architectural features.*</w:t>
      </w:r>
    </w:p>
    <w:p w:rsidR="00897E87" w:rsidRPr="00897E87" w:rsidRDefault="00897E87" w:rsidP="00972B17">
      <w:pPr>
        <w:ind w:left="3600"/>
        <w:jc w:val="both"/>
      </w:pPr>
      <w:r w:rsidRPr="007F1451">
        <w:rPr>
          <w:b/>
          <w:bCs/>
        </w:rPr>
        <w:t>[iii] </w:t>
      </w:r>
      <w:r w:rsidRPr="00897E87">
        <w:t>Flag/banner poles.</w:t>
      </w:r>
    </w:p>
    <w:p w:rsidR="00897E87" w:rsidRPr="00897E87" w:rsidRDefault="00897E87" w:rsidP="00972B17">
      <w:pPr>
        <w:ind w:left="3600"/>
        <w:jc w:val="both"/>
      </w:pPr>
      <w:proofErr w:type="gramStart"/>
      <w:r w:rsidRPr="007F1451">
        <w:rPr>
          <w:b/>
          <w:bCs/>
        </w:rPr>
        <w:t>[iv] </w:t>
      </w:r>
      <w:r w:rsidRPr="00897E87">
        <w:t>Pedestrian walkways, breezeways and atria.</w:t>
      </w:r>
      <w:proofErr w:type="gramEnd"/>
    </w:p>
    <w:p w:rsidR="00897E87" w:rsidRPr="00897E87" w:rsidRDefault="00897E87" w:rsidP="00972B17">
      <w:pPr>
        <w:ind w:left="3600"/>
        <w:jc w:val="both"/>
      </w:pPr>
      <w:r w:rsidRPr="007F1451">
        <w:rPr>
          <w:b/>
          <w:bCs/>
        </w:rPr>
        <w:t>[v] </w:t>
      </w:r>
      <w:r w:rsidRPr="00897E87">
        <w:t>Bicycle racks,* benches,* trash receptacles* and other street furniture.*</w:t>
      </w:r>
    </w:p>
    <w:p w:rsidR="00897E87" w:rsidRPr="00897E87" w:rsidRDefault="00897E87" w:rsidP="00972B17">
      <w:pPr>
        <w:ind w:left="3600"/>
        <w:jc w:val="both"/>
      </w:pPr>
      <w:r w:rsidRPr="007F1451">
        <w:rPr>
          <w:b/>
          <w:bCs/>
        </w:rPr>
        <w:t>[vi] </w:t>
      </w:r>
      <w:r w:rsidRPr="00897E87">
        <w:t>Parking areas and access drives thereto.</w:t>
      </w:r>
    </w:p>
    <w:p w:rsidR="00897E87" w:rsidRPr="00897E87" w:rsidRDefault="00897E87" w:rsidP="00972B17">
      <w:pPr>
        <w:ind w:left="3600"/>
        <w:jc w:val="both"/>
      </w:pPr>
      <w:r w:rsidRPr="007F1451">
        <w:rPr>
          <w:b/>
          <w:bCs/>
        </w:rPr>
        <w:t>[vii] </w:t>
      </w:r>
      <w:r w:rsidRPr="00897E87">
        <w:t>Tables for alfresco dining.*</w:t>
      </w:r>
    </w:p>
    <w:p w:rsidR="00897E87" w:rsidRPr="00897E87" w:rsidRDefault="00897E87" w:rsidP="00972B17">
      <w:pPr>
        <w:ind w:left="3600"/>
        <w:jc w:val="both"/>
      </w:pPr>
      <w:r w:rsidRPr="007F1451">
        <w:rPr>
          <w:b/>
          <w:bCs/>
        </w:rPr>
        <w:t>[viii] </w:t>
      </w:r>
      <w:r w:rsidRPr="00897E87">
        <w:t>Signage and lighting.</w:t>
      </w:r>
    </w:p>
    <w:p w:rsidR="00897E87" w:rsidRPr="00897E87" w:rsidRDefault="00897E87" w:rsidP="00972B17">
      <w:pPr>
        <w:ind w:left="3600"/>
        <w:jc w:val="both"/>
      </w:pPr>
      <w:r w:rsidRPr="007F1451">
        <w:rPr>
          <w:b/>
          <w:bCs/>
        </w:rPr>
        <w:t>[ix] </w:t>
      </w:r>
      <w:r w:rsidRPr="00897E87">
        <w:t>Fences and landscaping.*</w:t>
      </w:r>
    </w:p>
    <w:p w:rsidR="00897E87" w:rsidRPr="00897E87" w:rsidRDefault="00897E87" w:rsidP="00972B17">
      <w:pPr>
        <w:ind w:left="720" w:firstLine="720"/>
        <w:jc w:val="both"/>
      </w:pPr>
      <w:r w:rsidRPr="007F1451">
        <w:rPr>
          <w:b/>
          <w:bCs/>
        </w:rPr>
        <w:t>(</w:t>
      </w:r>
      <w:proofErr w:type="spellStart"/>
      <w:r w:rsidRPr="007F1451">
        <w:rPr>
          <w:b/>
          <w:bCs/>
        </w:rPr>
        <w:t>i</w:t>
      </w:r>
      <w:proofErr w:type="spellEnd"/>
      <w:r w:rsidRPr="007F1451">
        <w:rPr>
          <w:b/>
          <w:bCs/>
        </w:rPr>
        <w:t>) </w:t>
      </w:r>
      <w:r w:rsidRPr="00897E87">
        <w:t>Screening.</w:t>
      </w:r>
    </w:p>
    <w:p w:rsidR="00897E87" w:rsidRPr="00897E87" w:rsidRDefault="00897E87" w:rsidP="00972B17">
      <w:pPr>
        <w:ind w:left="2160"/>
        <w:jc w:val="both"/>
      </w:pPr>
      <w:r w:rsidRPr="007F1451">
        <w:rPr>
          <w:b/>
          <w:bCs/>
        </w:rPr>
        <w:t>[1] </w:t>
      </w:r>
      <w:r w:rsidRPr="00897E87">
        <w:t>Delivery and loading areas, mechanical equipment, garbage and recycling storage and similar back-of-the-house functions shall be enclosed within the building to the extent practicable. Otherwise, such functions shall be screened so as not to be visible from any public right-of-way or adjacent property.</w:t>
      </w:r>
    </w:p>
    <w:p w:rsidR="00897E87" w:rsidRPr="00897E87" w:rsidRDefault="00897E87" w:rsidP="00972B17">
      <w:pPr>
        <w:ind w:left="2160"/>
        <w:jc w:val="both"/>
      </w:pPr>
      <w:r w:rsidRPr="007F1451">
        <w:rPr>
          <w:b/>
          <w:bCs/>
        </w:rPr>
        <w:t>[2] </w:t>
      </w:r>
      <w:r w:rsidRPr="00897E87">
        <w:t>All solid waste not stored within a building shall be stored within an enclosed container.</w:t>
      </w:r>
    </w:p>
    <w:p w:rsidR="00897E87" w:rsidRPr="00897E87" w:rsidRDefault="00897E87" w:rsidP="00972B17">
      <w:pPr>
        <w:ind w:left="2160"/>
        <w:jc w:val="both"/>
      </w:pPr>
      <w:r w:rsidRPr="007F1451">
        <w:rPr>
          <w:b/>
          <w:bCs/>
        </w:rPr>
        <w:t>[3] </w:t>
      </w:r>
      <w:r w:rsidRPr="00897E87">
        <w:t>Pergolas, trellises or other screening above parked vehicles is required where exposed flat roofs are used as parking decks and for mechanical and related items.</w:t>
      </w:r>
    </w:p>
    <w:p w:rsidR="00897E87" w:rsidRPr="00897E87" w:rsidRDefault="00897E87" w:rsidP="00972B17">
      <w:pPr>
        <w:ind w:left="2160"/>
        <w:jc w:val="both"/>
      </w:pPr>
      <w:r w:rsidRPr="007F1451">
        <w:rPr>
          <w:b/>
          <w:bCs/>
        </w:rPr>
        <w:t>[4] </w:t>
      </w:r>
      <w:r w:rsidRPr="00897E87">
        <w:t>With the exception of miniature golf courses or similar outdoor sporting venues, no merchandise, products, equipment or similar materials or objects shall be displayed or stored outside.</w:t>
      </w:r>
    </w:p>
    <w:p w:rsidR="00897E87" w:rsidRPr="00897E87" w:rsidRDefault="00897E87" w:rsidP="00972B17">
      <w:pPr>
        <w:ind w:firstLine="720"/>
        <w:jc w:val="both"/>
      </w:pPr>
      <w:r w:rsidRPr="007F1451">
        <w:rPr>
          <w:b/>
          <w:bCs/>
        </w:rPr>
        <w:t>(6) </w:t>
      </w:r>
      <w:r w:rsidRPr="00897E87">
        <w:t>For hotels and motels, the following standards are applicable:</w:t>
      </w:r>
    </w:p>
    <w:p w:rsidR="00897E87" w:rsidRPr="00897E87" w:rsidRDefault="00897E87" w:rsidP="00972B17">
      <w:pPr>
        <w:ind w:left="1440"/>
        <w:jc w:val="both"/>
      </w:pPr>
      <w:r w:rsidRPr="007F1451">
        <w:rPr>
          <w:b/>
          <w:bCs/>
        </w:rPr>
        <w:t>(a) </w:t>
      </w:r>
      <w:r w:rsidRPr="00897E87">
        <w:t>The public lobby, registration (check-in) and information station (front desk) serving a hotel and/or motel in the OS Zoning District may have its public entrances on any building elevation, regardless of whether such entrance fronts a numbered avenue, Surf, Ocean or J.F.K. Avenue or the western or eastern (if not fronting the beach or Boardwalk) facade of the building. Additionally, hotels and motels fronting the beach or Boardwalk shall be designed with direct access to the lobby and registration area from the beach or Boardwalk.</w:t>
      </w:r>
    </w:p>
    <w:p w:rsidR="00897E87" w:rsidRPr="00897E87" w:rsidRDefault="00897E87" w:rsidP="00972B17">
      <w:pPr>
        <w:ind w:left="1440"/>
        <w:jc w:val="both"/>
      </w:pPr>
      <w:r w:rsidRPr="007F1451">
        <w:rPr>
          <w:b/>
          <w:bCs/>
        </w:rPr>
        <w:t>(b) </w:t>
      </w:r>
      <w:r w:rsidRPr="00897E87">
        <w:t>Delivery and loading areas, mechanical equipment, garbage and recycling storage and similar back-of-the-house functions shall be enclosed within the building and shall be screened so as not to be visible from any public right-of-way or adjacent property.</w:t>
      </w:r>
    </w:p>
    <w:p w:rsidR="00897E87" w:rsidRPr="00897E87" w:rsidRDefault="00897E87" w:rsidP="00972B17">
      <w:pPr>
        <w:ind w:left="1440"/>
        <w:jc w:val="both"/>
      </w:pPr>
      <w:r w:rsidRPr="007F1451">
        <w:rPr>
          <w:b/>
          <w:bCs/>
        </w:rPr>
        <w:t>(c) </w:t>
      </w:r>
      <w:r w:rsidRPr="00897E87">
        <w:t>Each hotel or motel dwelling unit shall provide a minimum of 250 square feet of net habitable floor area for each unit containing one sleeping room and one bathroom and 350 square feet of net habitable floor area for each unit containing one sleeping room, one bathroom and cooking facilities. There shall be a residency limitation on all guests of 30 days, provided that the residency limitation shall not apply to an employee living on the premises.</w:t>
      </w:r>
    </w:p>
    <w:p w:rsidR="00897E87" w:rsidRPr="00897E87" w:rsidRDefault="00897E87" w:rsidP="00972B17">
      <w:pPr>
        <w:ind w:left="1440"/>
        <w:jc w:val="both"/>
      </w:pPr>
      <w:r w:rsidRPr="007F1451">
        <w:rPr>
          <w:b/>
          <w:bCs/>
        </w:rPr>
        <w:t>(d) </w:t>
      </w:r>
      <w:r w:rsidRPr="00897E87">
        <w:t>A permanent on-site superintendent's apartment or living quarters shall be permitted within a hotel or motel and shall be included in the calculation of the permitted density and the number of units with cooking facilities.</w:t>
      </w:r>
    </w:p>
    <w:p w:rsidR="00897E87" w:rsidRPr="00897E87" w:rsidRDefault="00897E87" w:rsidP="00972B17">
      <w:pPr>
        <w:jc w:val="both"/>
      </w:pPr>
      <w:r w:rsidRPr="007F1451">
        <w:rPr>
          <w:b/>
          <w:bCs/>
        </w:rPr>
        <w:t>(7) </w:t>
      </w:r>
      <w:r w:rsidRPr="00897E87">
        <w:t>Special standards for residential buildings.</w:t>
      </w:r>
    </w:p>
    <w:p w:rsidR="00897E87" w:rsidRPr="00897E87" w:rsidRDefault="00897E87" w:rsidP="00972B17">
      <w:pPr>
        <w:ind w:left="720" w:firstLine="720"/>
        <w:jc w:val="both"/>
      </w:pPr>
      <w:r w:rsidRPr="007F1451">
        <w:rPr>
          <w:b/>
          <w:bCs/>
        </w:rPr>
        <w:t>(a) </w:t>
      </w:r>
      <w:r w:rsidRPr="00897E87">
        <w:t>Dwelling units shall be a minimum of 20 feet wide.</w:t>
      </w:r>
    </w:p>
    <w:p w:rsidR="00897E87" w:rsidRPr="00897E87" w:rsidRDefault="00897E87" w:rsidP="00972B17">
      <w:pPr>
        <w:ind w:left="1440"/>
        <w:jc w:val="both"/>
      </w:pPr>
      <w:r w:rsidRPr="007F1451">
        <w:rPr>
          <w:b/>
          <w:bCs/>
        </w:rPr>
        <w:t>(b) </w:t>
      </w:r>
      <w:r w:rsidRPr="00897E87">
        <w:t xml:space="preserve">The front facade of every unit on the same building level must be offset by a minimum of five feet from the neighboring unit. All side walls of a building must contain </w:t>
      </w:r>
      <w:proofErr w:type="spellStart"/>
      <w:r w:rsidRPr="00897E87">
        <w:t>bumpouts</w:t>
      </w:r>
      <w:proofErr w:type="spellEnd"/>
      <w:r w:rsidRPr="00897E87">
        <w:t xml:space="preserve"> of at least two feet and no more than five feet for at least 30% of the length of the wall and no more than 50% of the length of the wall, but no single </w:t>
      </w:r>
      <w:proofErr w:type="spellStart"/>
      <w:r w:rsidRPr="00897E87">
        <w:t>bumpout</w:t>
      </w:r>
      <w:proofErr w:type="spellEnd"/>
      <w:r w:rsidRPr="00897E87">
        <w:t xml:space="preserve"> shall exceed 12 feet in length.</w:t>
      </w:r>
    </w:p>
    <w:p w:rsidR="00897E87" w:rsidRPr="00897E87" w:rsidRDefault="00897E87" w:rsidP="00972B17">
      <w:pPr>
        <w:ind w:left="1440"/>
        <w:jc w:val="both"/>
      </w:pPr>
      <w:r w:rsidRPr="007F1451">
        <w:rPr>
          <w:b/>
          <w:bCs/>
        </w:rPr>
        <w:t>(c) </w:t>
      </w:r>
      <w:r w:rsidRPr="00897E87">
        <w:t>There shall be no exterior open stairways. Open steps are permitted to access the first floor only.</w:t>
      </w:r>
    </w:p>
    <w:p w:rsidR="00897E87" w:rsidRPr="00897E87" w:rsidRDefault="00897E87" w:rsidP="00972B17">
      <w:pPr>
        <w:ind w:left="1440"/>
        <w:jc w:val="both"/>
      </w:pPr>
      <w:r w:rsidRPr="007F1451">
        <w:rPr>
          <w:b/>
          <w:bCs/>
        </w:rPr>
        <w:t>(d) </w:t>
      </w:r>
      <w:r w:rsidRPr="00897E87">
        <w:t>All exposed framing members of decks shall be painted or covered to match the building facade.</w:t>
      </w:r>
    </w:p>
    <w:p w:rsidR="00897E87" w:rsidRPr="00897E87" w:rsidRDefault="00897E87" w:rsidP="00972B17">
      <w:pPr>
        <w:ind w:firstLine="720"/>
        <w:jc w:val="both"/>
      </w:pPr>
      <w:r w:rsidRPr="007F1451">
        <w:rPr>
          <w:b/>
          <w:bCs/>
        </w:rPr>
        <w:t>(8) </w:t>
      </w:r>
      <w:r w:rsidRPr="00897E87">
        <w:t>Public parking lots.</w:t>
      </w:r>
    </w:p>
    <w:p w:rsidR="00897E87" w:rsidRPr="00897E87" w:rsidRDefault="00897E87" w:rsidP="00972B17">
      <w:pPr>
        <w:ind w:left="1440"/>
        <w:jc w:val="both"/>
      </w:pPr>
      <w:r w:rsidRPr="007F1451">
        <w:rPr>
          <w:b/>
          <w:bCs/>
        </w:rPr>
        <w:t>(a) </w:t>
      </w:r>
      <w:r w:rsidRPr="00897E87">
        <w:t>Public parking lots shall be no closer than six feet to any lot line, and said area shall be suitably landscaped. Landscaped islands, triangles or strips planted with shrubbery and trees shall be distributed throughout the parking lot in order to break the view of rows of parked cars but in a manner not impairing visibility.</w:t>
      </w:r>
    </w:p>
    <w:p w:rsidR="00897E87" w:rsidRPr="00897E87" w:rsidRDefault="00897E87" w:rsidP="00972B17">
      <w:pPr>
        <w:ind w:left="1440"/>
        <w:jc w:val="both"/>
      </w:pPr>
      <w:r w:rsidRPr="007F1451">
        <w:rPr>
          <w:b/>
          <w:bCs/>
        </w:rPr>
        <w:t>(b) </w:t>
      </w:r>
      <w:r w:rsidRPr="00897E87">
        <w:t xml:space="preserve">Any public parking lot open for business after dark will be illuminated with lamps and lighting fixtures with shielding to prevent light spillage into adjacent residential uses, which must emit a minimum of one </w:t>
      </w:r>
      <w:proofErr w:type="spellStart"/>
      <w:r w:rsidRPr="00897E87">
        <w:t>footcandle</w:t>
      </w:r>
      <w:proofErr w:type="spellEnd"/>
      <w:r w:rsidRPr="00897E87">
        <w:t xml:space="preserve"> between the hours of 1/2 hour after sunset to 1/2 hour before sunrise, except when the parking lot is empty.</w:t>
      </w:r>
    </w:p>
    <w:p w:rsidR="00897E87" w:rsidRPr="00897E87" w:rsidRDefault="00897E87" w:rsidP="00972B17">
      <w:pPr>
        <w:ind w:left="1440"/>
        <w:jc w:val="both"/>
      </w:pPr>
      <w:r w:rsidRPr="007F1451">
        <w:rPr>
          <w:b/>
          <w:bCs/>
        </w:rPr>
        <w:t>(c) </w:t>
      </w:r>
      <w:r w:rsidRPr="00897E87">
        <w:t>All paid public parking lots shall be paved with macadam or concrete with striped parking spaces no less than nine feet by 18 feet. The parking lot surface shall be maintained in a clean and level fashion.</w:t>
      </w:r>
    </w:p>
    <w:p w:rsidR="00897E87" w:rsidRPr="00897E87" w:rsidRDefault="00897E87" w:rsidP="00972B17">
      <w:pPr>
        <w:ind w:left="1440"/>
        <w:jc w:val="both"/>
      </w:pPr>
      <w:r w:rsidRPr="007F1451">
        <w:rPr>
          <w:b/>
          <w:bCs/>
        </w:rPr>
        <w:t>(d) </w:t>
      </w:r>
      <w:r w:rsidRPr="00897E87">
        <w:t>Public parking lots shall be licensed by the City of North Wildwood and conform to applicable codes of the City.</w:t>
      </w:r>
    </w:p>
    <w:p w:rsidR="00897E87" w:rsidRPr="00897E87" w:rsidRDefault="00897E87" w:rsidP="00897E87">
      <w:pPr>
        <w:jc w:val="both"/>
      </w:pPr>
      <w:r w:rsidRPr="007F1451">
        <w:rPr>
          <w:b/>
          <w:bCs/>
        </w:rPr>
        <w:t>G. </w:t>
      </w:r>
      <w:r w:rsidRPr="00897E87">
        <w:t>General requirements.</w:t>
      </w:r>
    </w:p>
    <w:p w:rsidR="00897E87" w:rsidRPr="00897E87" w:rsidRDefault="00897E87" w:rsidP="00972B17">
      <w:pPr>
        <w:ind w:left="720"/>
        <w:jc w:val="both"/>
      </w:pPr>
      <w:r w:rsidRPr="007F1451">
        <w:rPr>
          <w:b/>
          <w:bCs/>
        </w:rPr>
        <w:t>(1) </w:t>
      </w:r>
      <w:r w:rsidRPr="00897E87">
        <w:t>All buildings on a single site shall be compatibly designed, whether constructed all at one time or in stages over a period of time. All building walls facing any street or residential district line shall be suitably finished for aesthetic purposes. No building wall, except for hotels/motels, that faces a street shall exceed 70 feet in length along said street.</w:t>
      </w:r>
    </w:p>
    <w:p w:rsidR="00897E87" w:rsidRPr="00897E87" w:rsidRDefault="00897E87" w:rsidP="00972B17">
      <w:pPr>
        <w:ind w:left="720"/>
        <w:jc w:val="both"/>
      </w:pPr>
      <w:r w:rsidRPr="007F1451">
        <w:rPr>
          <w:b/>
          <w:bCs/>
        </w:rPr>
        <w:t>(2) </w:t>
      </w:r>
      <w:r w:rsidRPr="00897E87">
        <w:t>Merchandise, products, equipment or similar materials or objects can be displayed or stored outside so long as the merchandise, products, equipment or similar materials or objects shall be located/installed in such a manner that they do not interfere with and are not located in the sidewalk area to prevent free travel of pedestrians. No operation of a business in the OS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972B17">
      <w:pPr>
        <w:ind w:left="720"/>
        <w:jc w:val="both"/>
      </w:pPr>
      <w:r w:rsidRPr="007F1451">
        <w:rPr>
          <w:b/>
          <w:bCs/>
        </w:rPr>
        <w:t>(3) </w:t>
      </w:r>
      <w:r w:rsidRPr="00897E87">
        <w:t>Bicycle racks shall be located on the business site, with a minimum capacity of seven bicycles. No locking mechanisms need to be provided. The racks shall be located/installed in such a manner that they do not interfere with and are not located in the public/street right-of-way and/or sidewalk area.</w:t>
      </w:r>
    </w:p>
    <w:p w:rsidR="00897E87" w:rsidRPr="00897E87" w:rsidRDefault="00897E87" w:rsidP="00972B17">
      <w:pPr>
        <w:ind w:left="720"/>
        <w:jc w:val="both"/>
      </w:pPr>
      <w:r w:rsidRPr="007F1451">
        <w:rPr>
          <w:b/>
          <w:bCs/>
        </w:rPr>
        <w:t>(4)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972B17">
      <w:pPr>
        <w:ind w:left="720"/>
        <w:jc w:val="both"/>
      </w:pPr>
      <w:r w:rsidRPr="007F1451">
        <w:rPr>
          <w:b/>
          <w:bCs/>
        </w:rPr>
        <w:t>(5) </w:t>
      </w:r>
      <w:r w:rsidRPr="00897E87">
        <w:t>No building or addition constructed thereon shall be constructed under this subsection on a lot less than 30 feet wide without variance relief.</w:t>
      </w:r>
    </w:p>
    <w:p w:rsidR="00897E87" w:rsidRPr="00897E87" w:rsidRDefault="00897E87" w:rsidP="00972B17">
      <w:pPr>
        <w:ind w:left="720"/>
        <w:jc w:val="both"/>
      </w:pPr>
      <w:r w:rsidRPr="007F1451">
        <w:rPr>
          <w:b/>
          <w:bCs/>
        </w:rPr>
        <w:t>(6) </w:t>
      </w:r>
      <w:r w:rsidRPr="00897E87">
        <w:t>All areas not utilized for buildings, parking, loading, access aisles and driveways or pedestrian walkways shall be suitably landscaped with shrubs, ground cover, seeded or similar plantings and maintained in good condition. Landscaping shall be provided in the front yard area and shall be reasonably distributed throughout the entire front yard area. Suggested plant species are referenced in Appendix A</w:t>
      </w:r>
      <w:proofErr w:type="gramStart"/>
      <w:r w:rsidRPr="00897E87">
        <w:t>.</w:t>
      </w:r>
      <w:r w:rsidRPr="007F1451">
        <w:rPr>
          <w:b/>
          <w:bCs/>
          <w:vertAlign w:val="superscript"/>
        </w:rPr>
        <w:t>[</w:t>
      </w:r>
      <w:proofErr w:type="gramEnd"/>
      <w:r w:rsidRPr="007F1451">
        <w:rPr>
          <w:b/>
          <w:bCs/>
          <w:vertAlign w:val="superscript"/>
        </w:rPr>
        <w:t>3]</w:t>
      </w:r>
    </w:p>
    <w:p w:rsidR="00897E87" w:rsidRPr="00897E87" w:rsidRDefault="00897E87" w:rsidP="00897E87">
      <w:pPr>
        <w:jc w:val="both"/>
      </w:pPr>
      <w:r w:rsidRPr="007F1451">
        <w:rPr>
          <w:b/>
          <w:bCs/>
        </w:rPr>
        <w:t>H. </w:t>
      </w:r>
      <w:r w:rsidRPr="00897E87">
        <w:t>Minimum off-street parking. Each individual use shall provide parking spaces according to the following minimum provisions. Where a permitted use of land includes different specific activities with different specific parking requirements, individually computing the parking requirements for each different activity and adding the resulting numbers together shall obtain the total number of required parking spaces.</w:t>
      </w:r>
    </w:p>
    <w:p w:rsidR="00897E87" w:rsidRPr="00897E87" w:rsidRDefault="00897E87" w:rsidP="00972B17">
      <w:pPr>
        <w:ind w:left="720"/>
        <w:jc w:val="both"/>
      </w:pPr>
      <w:r w:rsidRPr="007F1451">
        <w:rPr>
          <w:b/>
          <w:bCs/>
        </w:rPr>
        <w:t>(1) </w:t>
      </w:r>
      <w:r w:rsidRPr="00897E87">
        <w:t>Residential uses referenced herein at § </w:t>
      </w:r>
      <w:r w:rsidRPr="007F1451">
        <w:rPr>
          <w:b/>
          <w:bCs/>
        </w:rPr>
        <w:t>276-20.1B</w:t>
      </w:r>
      <w:r w:rsidRPr="00897E87">
        <w:t> shall provide parking spaces in accordance with the standards established by the New Jersey Residential Site Improvement Standards (RSIS) (N.J.S.A. 5:21-1 et seq.). RSIS standards include parking requirements for residential uses based on unit (bedroom) size. If the applicant/developer does not specify the number of bedrooms per dwelling unit, then each dwelling unit shall be subject to the RSIS parking space requirements for a four-bedroom dwelling unit.</w:t>
      </w:r>
    </w:p>
    <w:p w:rsidR="00897E87" w:rsidRPr="00897E87" w:rsidRDefault="00897E87" w:rsidP="00972B17">
      <w:pPr>
        <w:ind w:left="720"/>
        <w:jc w:val="both"/>
      </w:pPr>
      <w:r w:rsidRPr="007F1451">
        <w:rPr>
          <w:b/>
          <w:bCs/>
        </w:rPr>
        <w:t>(2) </w:t>
      </w:r>
      <w:r w:rsidRPr="00897E87">
        <w:t>Bed-and-breakfast establishments shall provide one space per sleeping room, plus two spaces for the permanent living quarters of the owner.</w:t>
      </w:r>
    </w:p>
    <w:p w:rsidR="00897E87" w:rsidRPr="00897E87" w:rsidRDefault="00897E87" w:rsidP="00972B17">
      <w:pPr>
        <w:ind w:firstLine="720"/>
        <w:jc w:val="both"/>
      </w:pPr>
      <w:r w:rsidRPr="007F1451">
        <w:rPr>
          <w:b/>
          <w:bCs/>
        </w:rPr>
        <w:t>(3) </w:t>
      </w:r>
      <w:r w:rsidRPr="00897E87">
        <w:t>Public parking lots: as determined by site plan review.</w:t>
      </w:r>
    </w:p>
    <w:p w:rsidR="00897E87" w:rsidRPr="00897E87" w:rsidRDefault="00897E87" w:rsidP="00972B17">
      <w:pPr>
        <w:ind w:left="720"/>
        <w:jc w:val="both"/>
      </w:pPr>
      <w:r w:rsidRPr="007F1451">
        <w:rPr>
          <w:b/>
          <w:bCs/>
        </w:rPr>
        <w:t>(4) </w:t>
      </w:r>
      <w:r w:rsidRPr="00897E87">
        <w:t>Permitted uses such as those uses listed in § </w:t>
      </w:r>
      <w:r w:rsidRPr="007F1451">
        <w:rPr>
          <w:b/>
          <w:bCs/>
        </w:rPr>
        <w:t>276-20.1B(6)</w:t>
      </w:r>
      <w:r w:rsidRPr="00897E87">
        <w:t>, </w:t>
      </w:r>
      <w:r w:rsidRPr="007F1451">
        <w:rPr>
          <w:b/>
          <w:bCs/>
        </w:rPr>
        <w:t>(7)</w:t>
      </w:r>
      <w:r w:rsidRPr="00897E87">
        <w:t>, </w:t>
      </w:r>
      <w:r w:rsidRPr="007F1451">
        <w:rPr>
          <w:b/>
          <w:bCs/>
        </w:rPr>
        <w:t>(8)</w:t>
      </w:r>
      <w:r w:rsidRPr="00897E87">
        <w:t>, </w:t>
      </w:r>
      <w:r w:rsidRPr="007F1451">
        <w:rPr>
          <w:b/>
          <w:bCs/>
        </w:rPr>
        <w:t>(10)</w:t>
      </w:r>
      <w:r w:rsidRPr="00897E87">
        <w:t> and </w:t>
      </w:r>
      <w:r w:rsidRPr="007F1451">
        <w:rPr>
          <w:b/>
          <w:bCs/>
        </w:rPr>
        <w:t>(11)</w:t>
      </w:r>
      <w:r w:rsidRPr="00897E87">
        <w:t> shall provide parking at the ratio of one space per 400 square feet of gross floor area.</w:t>
      </w:r>
    </w:p>
    <w:p w:rsidR="00972B17" w:rsidRDefault="00897E87" w:rsidP="00972B17">
      <w:pPr>
        <w:ind w:left="720"/>
        <w:jc w:val="both"/>
      </w:pPr>
      <w:r w:rsidRPr="007F1451">
        <w:rPr>
          <w:b/>
          <w:bCs/>
        </w:rPr>
        <w:t>(5) </w:t>
      </w:r>
      <w:r w:rsidRPr="00897E87">
        <w:t>Enclosed or open-air, active, sports-oriented entertainment/recreation elements, such as tennis courts, fitness centers, swimming pools, surfing pools, waterparks, miniature golf courses, bowling alleys, skating rinks, batting cages, active recreation simulators, and other like and similar attractions, shall provide one space per 250 square feet of gross floor area, plus one space for each employee, but in all cases a sufficient number of spaces shall be provided to accommodate expected needs for any permitted recreational use.</w:t>
      </w:r>
    </w:p>
    <w:p w:rsidR="00897E87" w:rsidRPr="00897E87" w:rsidRDefault="00897E87" w:rsidP="00972B17">
      <w:pPr>
        <w:ind w:firstLine="720"/>
        <w:jc w:val="both"/>
      </w:pPr>
      <w:r w:rsidRPr="007F1451">
        <w:rPr>
          <w:b/>
          <w:bCs/>
        </w:rPr>
        <w:t>(6) </w:t>
      </w:r>
      <w:r w:rsidRPr="00897E87">
        <w:t>Hotels and motels shall provide parking as follows:</w:t>
      </w:r>
    </w:p>
    <w:tbl>
      <w:tblPr>
        <w:tblW w:w="9540" w:type="dxa"/>
        <w:tblInd w:w="15" w:type="dxa"/>
        <w:tblCellMar>
          <w:top w:w="15" w:type="dxa"/>
          <w:left w:w="15" w:type="dxa"/>
          <w:bottom w:w="15" w:type="dxa"/>
          <w:right w:w="15" w:type="dxa"/>
        </w:tblCellMar>
        <w:tblLook w:val="04A0"/>
      </w:tblPr>
      <w:tblGrid>
        <w:gridCol w:w="219"/>
        <w:gridCol w:w="4356"/>
        <w:gridCol w:w="4965"/>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Room Size</w:t>
            </w:r>
          </w:p>
          <w:p w:rsidR="00897E87" w:rsidRPr="00897E87" w:rsidRDefault="00897E87" w:rsidP="00897E87">
            <w:pPr>
              <w:jc w:val="both"/>
            </w:pPr>
            <w:r w:rsidRPr="00897E87">
              <w:rPr>
                <w:b/>
                <w:bCs/>
              </w:rPr>
              <w:t>(square feet)</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Parking Spaces</w:t>
            </w:r>
          </w:p>
          <w:p w:rsidR="00897E87" w:rsidRPr="00897E87" w:rsidRDefault="00897E87" w:rsidP="00897E87">
            <w:pPr>
              <w:jc w:val="both"/>
            </w:pPr>
            <w:r w:rsidRPr="00897E87">
              <w:rPr>
                <w:b/>
                <w:bCs/>
              </w:rPr>
              <w:t>(per unit)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Under 375</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1.1</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376 to 800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801 to 1,250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Over 1,250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Plus 1 space for every 10 seats provided in an ancillary restaurant</w:t>
            </w:r>
          </w:p>
        </w:tc>
      </w:tr>
    </w:tbl>
    <w:p w:rsidR="00897E87" w:rsidRPr="00897E87" w:rsidRDefault="00897E87" w:rsidP="00972B17">
      <w:pPr>
        <w:ind w:left="1440"/>
        <w:jc w:val="both"/>
      </w:pPr>
      <w:r w:rsidRPr="007F1451">
        <w:rPr>
          <w:b/>
          <w:bCs/>
        </w:rPr>
        <w:t>(a) </w:t>
      </w:r>
      <w:r w:rsidRPr="00897E87">
        <w:t>Freestanding parking garages or storage sheds are not permitted as part of a motel development. Accordingly, all garages and storage structures shall be physically attached to the motel. It is the City's intention not to permit traditional, open parking decks wherein parked vehicles are visible to the public from any right-of-way. Window-like cutouts and/or other architectural elements are required so as to resemble hotel/motel units while providing for garage ventilation as necessary. Parking garages may be attached by way of an enclosed walkway, which may be elevated or at grade. Off-site parking lots can be located off-site from the motel development within the block hosting the subject property and the block frontage facing the subject property.</w:t>
      </w:r>
    </w:p>
    <w:p w:rsidR="00897E87" w:rsidRPr="00897E87" w:rsidRDefault="00897E87" w:rsidP="00972B17">
      <w:pPr>
        <w:ind w:left="1440"/>
        <w:jc w:val="both"/>
      </w:pPr>
      <w:r w:rsidRPr="007F1451">
        <w:rPr>
          <w:b/>
          <w:bCs/>
        </w:rPr>
        <w:t>(b) </w:t>
      </w:r>
      <w:r w:rsidRPr="00897E87">
        <w:t>Restaurants, bars and/or taverns associated with a hotel or motel shall provide a minimum of one space for every six seats, but in all cases a sufficient number of spaces to prevent any parking along private driveways, fire lanes and aisles. Outdoor seating/dining areas intended for use during spring, summer and autumn months shall not be considered when calculating the number of parking spaces required by this subsection.</w:t>
      </w:r>
    </w:p>
    <w:p w:rsidR="00897E87" w:rsidRPr="00897E87" w:rsidRDefault="00897E87" w:rsidP="00972B17">
      <w:pPr>
        <w:ind w:left="720" w:firstLine="720"/>
        <w:jc w:val="both"/>
      </w:pPr>
      <w:r w:rsidRPr="007F1451">
        <w:rPr>
          <w:b/>
          <w:bCs/>
        </w:rPr>
        <w:t>(c) </w:t>
      </w:r>
      <w:r w:rsidRPr="00897E87">
        <w:t>For the purpose of this section:</w:t>
      </w:r>
    </w:p>
    <w:p w:rsidR="00897E87" w:rsidRPr="00897E87" w:rsidRDefault="00897E87" w:rsidP="00972B17">
      <w:pPr>
        <w:ind w:left="2160"/>
        <w:jc w:val="both"/>
      </w:pPr>
      <w:r w:rsidRPr="007F1451">
        <w:rPr>
          <w:b/>
          <w:bCs/>
        </w:rPr>
        <w:t>[1] </w:t>
      </w:r>
      <w:r w:rsidRPr="00897E87">
        <w:t>The term "block hosting the subject property" shall mean the entirety of the block on which the property proposing the expansion of multifamily development units is located; and</w:t>
      </w:r>
    </w:p>
    <w:p w:rsidR="00897E87" w:rsidRPr="00897E87" w:rsidRDefault="00897E87" w:rsidP="00972B17">
      <w:pPr>
        <w:ind w:left="2160"/>
        <w:jc w:val="both"/>
      </w:pPr>
      <w:r w:rsidRPr="007F1451">
        <w:rPr>
          <w:b/>
          <w:bCs/>
        </w:rPr>
        <w:t>[2] </w:t>
      </w:r>
      <w:r w:rsidRPr="00897E87">
        <w:t>The term "block frontage facing the subject property" shall mean the (typically 1/2) portion of the block across the street from the subject property between intersecting streets.</w:t>
      </w:r>
    </w:p>
    <w:p w:rsidR="00897E87" w:rsidRPr="00897E87" w:rsidRDefault="00897E87" w:rsidP="00972B17">
      <w:pPr>
        <w:ind w:left="720"/>
        <w:jc w:val="both"/>
      </w:pPr>
      <w:r w:rsidRPr="007F1451">
        <w:rPr>
          <w:b/>
          <w:bCs/>
        </w:rPr>
        <w:t>(7) </w:t>
      </w:r>
      <w:r w:rsidRPr="00897E87">
        <w:t>Child-care centers shall provide parking at a ratio of one parking space per employee, plus one additional parking space for every eight children. Adequate spaces shall be provided for the loading and unloading of children, which shall take place on site and not in the public right-of-way.</w:t>
      </w:r>
    </w:p>
    <w:p w:rsidR="00897E87" w:rsidRPr="00897E87" w:rsidRDefault="00897E87" w:rsidP="00972B17">
      <w:pPr>
        <w:ind w:left="720"/>
        <w:jc w:val="both"/>
      </w:pPr>
      <w:r w:rsidRPr="007F1451">
        <w:rPr>
          <w:b/>
          <w:bCs/>
        </w:rPr>
        <w:t>(8) </w:t>
      </w:r>
      <w:r w:rsidRPr="00897E87">
        <w:t>Outdoor seating/dining areas intended for use during spring, summer and autumn months shall not be considered when calculating the number of parking spaces required by this subsection.</w:t>
      </w:r>
    </w:p>
    <w:p w:rsidR="00897E87" w:rsidRPr="00897E87" w:rsidRDefault="00897E87" w:rsidP="00972B17">
      <w:pPr>
        <w:ind w:left="720"/>
        <w:jc w:val="both"/>
      </w:pPr>
      <w:r w:rsidRPr="007F1451">
        <w:rPr>
          <w:b/>
          <w:bCs/>
        </w:rPr>
        <w:t>(9) </w:t>
      </w:r>
      <w:r w:rsidRPr="00897E87">
        <w:t>Shared parking use of open parking lots with other permitted uses of the OS Zoning District is highly encouraged.</w:t>
      </w:r>
    </w:p>
    <w:p w:rsidR="00897E87" w:rsidRPr="00897E87" w:rsidRDefault="00897E87" w:rsidP="00972B17">
      <w:pPr>
        <w:ind w:firstLine="720"/>
        <w:jc w:val="both"/>
      </w:pPr>
      <w:r w:rsidRPr="007F1451">
        <w:rPr>
          <w:b/>
          <w:bCs/>
        </w:rPr>
        <w:t>(10) </w:t>
      </w:r>
      <w:r w:rsidRPr="00897E87">
        <w:t>See § </w:t>
      </w:r>
      <w:r w:rsidRPr="007F1451">
        <w:rPr>
          <w:b/>
          <w:bCs/>
        </w:rPr>
        <w:t>276-35</w:t>
      </w:r>
      <w:r w:rsidRPr="00897E87">
        <w:t> (requirements for parking) for additional standards.</w:t>
      </w:r>
    </w:p>
    <w:p w:rsidR="00897E87" w:rsidRPr="00897E87" w:rsidRDefault="00897E87" w:rsidP="00897E87">
      <w:pPr>
        <w:jc w:val="both"/>
      </w:pPr>
      <w:r w:rsidRPr="007F1451">
        <w:rPr>
          <w:b/>
          <w:bCs/>
        </w:rPr>
        <w:t>I. </w:t>
      </w:r>
      <w:r w:rsidRPr="00897E87">
        <w:t>Permitted signs.</w:t>
      </w:r>
    </w:p>
    <w:p w:rsidR="00897E87" w:rsidRPr="00897E87" w:rsidRDefault="00897E87" w:rsidP="00972B17">
      <w:pPr>
        <w:ind w:left="720"/>
        <w:jc w:val="both"/>
      </w:pPr>
      <w:r w:rsidRPr="007F1451">
        <w:rPr>
          <w:b/>
          <w:bCs/>
        </w:rPr>
        <w:t>(1) </w:t>
      </w:r>
      <w:r w:rsidRPr="00897E87">
        <w:t>General signage standards. The following design standards shall be considered by the Planning Board</w:t>
      </w:r>
      <w:del w:id="399" w:author="rtbelasco" w:date="2018-11-28T17:13:00Z">
        <w:r w:rsidRPr="00897E87" w:rsidDel="00730DF7">
          <w:delText xml:space="preserve"> or Zoning Board of Adjustment</w:delText>
        </w:r>
      </w:del>
      <w:r w:rsidRPr="00897E87">
        <w:t>, as the case may be, at the time of site plan review:</w:t>
      </w:r>
    </w:p>
    <w:p w:rsidR="00897E87" w:rsidRPr="00897E87" w:rsidRDefault="00897E87" w:rsidP="00972B17">
      <w:pPr>
        <w:ind w:left="1440"/>
        <w:jc w:val="both"/>
      </w:pPr>
      <w:r w:rsidRPr="007F1451">
        <w:rPr>
          <w:b/>
          <w:bCs/>
        </w:rPr>
        <w:t>(a) </w:t>
      </w:r>
      <w:r w:rsidRPr="00897E87">
        <w:t>While not located on the Boardwalk, the signage section of the Design Guidelines for the Wildwoods Boardwalk (Appendix XX and referenced and incorporated herein)</w:t>
      </w:r>
      <w:r w:rsidRPr="007F1451">
        <w:rPr>
          <w:b/>
          <w:bCs/>
          <w:vertAlign w:val="superscript"/>
        </w:rPr>
        <w:t>[4]</w:t>
      </w:r>
      <w:r w:rsidRPr="00897E87">
        <w:t xml:space="preserve"> shall serve as the philosophical underpinnings for the standards for signage in the OS Zoning District, with specific standards established accordingly </w:t>
      </w:r>
      <w:proofErr w:type="spellStart"/>
      <w:r w:rsidRPr="00897E87">
        <w:t>hereinbelow</w:t>
      </w:r>
      <w:proofErr w:type="spellEnd"/>
      <w:r w:rsidRPr="00897E87">
        <w:t>. All exterior signs shall identify uses, activities or functions of the development on which the sign is located. No advertising of any product, use or activity outside of the development shall be permitted.</w:t>
      </w:r>
    </w:p>
    <w:p w:rsidR="00897E87" w:rsidRPr="00897E87" w:rsidRDefault="00897E87" w:rsidP="00972B17">
      <w:pPr>
        <w:ind w:left="1440"/>
        <w:jc w:val="both"/>
      </w:pPr>
      <w:r w:rsidRPr="007F1451">
        <w:rPr>
          <w:b/>
          <w:bCs/>
        </w:rPr>
        <w:t>(b) </w:t>
      </w:r>
      <w:r w:rsidRPr="00897E87">
        <w:t>Signage for similar project elements shall be coordinated and similarly themed to provide a unifying style. All signs for individual uses shall conform in character with all other signs in the complex and shall blend with the overall architectural scheme of the district.</w:t>
      </w:r>
    </w:p>
    <w:p w:rsidR="00897E87" w:rsidRPr="00897E87" w:rsidRDefault="00897E87" w:rsidP="00972B17">
      <w:pPr>
        <w:ind w:left="1440"/>
        <w:jc w:val="both"/>
      </w:pPr>
      <w:r w:rsidRPr="007F1451">
        <w:rPr>
          <w:b/>
          <w:bCs/>
        </w:rPr>
        <w:t>(c) </w:t>
      </w:r>
      <w:r w:rsidRPr="00897E87">
        <w:t>This regulation shall not be construed to mean that all signs must be identical or to prohibit unique sign designs where necessary and appropriate, but rather that, absent specific justification (i.e., branding/</w:t>
      </w:r>
      <w:proofErr w:type="spellStart"/>
      <w:r w:rsidRPr="00897E87">
        <w:t>themeing</w:t>
      </w:r>
      <w:proofErr w:type="spellEnd"/>
      <w:r w:rsidRPr="00897E87">
        <w:t xml:space="preserve"> requirements for themed retail outlets or food and beverage outlets), sign design shall be complimentary and consistent.</w:t>
      </w:r>
    </w:p>
    <w:p w:rsidR="00897E87" w:rsidRPr="00897E87" w:rsidRDefault="00897E87" w:rsidP="00972B17">
      <w:pPr>
        <w:ind w:left="1440"/>
        <w:jc w:val="both"/>
      </w:pPr>
      <w:r w:rsidRPr="007F1451">
        <w:rPr>
          <w:b/>
          <w:bCs/>
        </w:rPr>
        <w:t>(d) </w:t>
      </w:r>
      <w:r w:rsidRPr="00897E87">
        <w:t>No vacant signs or sign boxes shall be permitted. Where vacancies occur, corresponding signage shall be immediately replaced with general development or other appropriate signage. Similarly, any sign which falls into a state of disrepair shall immediately be repaired or replaced.</w:t>
      </w:r>
    </w:p>
    <w:p w:rsidR="00897E87" w:rsidRPr="00897E87" w:rsidRDefault="00897E87" w:rsidP="00972B17">
      <w:pPr>
        <w:ind w:left="1440"/>
        <w:jc w:val="both"/>
      </w:pPr>
      <w:r w:rsidRPr="007F1451">
        <w:rPr>
          <w:b/>
          <w:bCs/>
        </w:rPr>
        <w:t>(e) </w:t>
      </w:r>
      <w:r w:rsidRPr="00897E87">
        <w:t>This regulation shall not be construed to include intentional removal of sign faces in the off-season, which is a typical practice along the Wildwoods Boardwalk. However, upon any such intentional removal, an aesthetically treated replacement panel shall be employed so as not to leave a visibly vacant sign box.</w:t>
      </w:r>
    </w:p>
    <w:p w:rsidR="00897E87" w:rsidRPr="00897E87" w:rsidRDefault="00897E87" w:rsidP="00972B17">
      <w:pPr>
        <w:ind w:left="1440"/>
        <w:jc w:val="both"/>
      </w:pPr>
      <w:r w:rsidRPr="007F1451">
        <w:rPr>
          <w:b/>
          <w:bCs/>
        </w:rPr>
        <w:t>(f) </w:t>
      </w:r>
      <w:r w:rsidRPr="00897E87">
        <w:t xml:space="preserve">All signs must be professionally designed and constructed. Homemade-type plywood, </w:t>
      </w:r>
      <w:proofErr w:type="spellStart"/>
      <w:r w:rsidRPr="00897E87">
        <w:t>coroplast</w:t>
      </w:r>
      <w:proofErr w:type="spellEnd"/>
      <w:r w:rsidRPr="00897E87">
        <w:t xml:space="preserve"> or cardboard signs or home-computer-generated-type signs are expressly prohibited.</w:t>
      </w:r>
    </w:p>
    <w:p w:rsidR="00897E87" w:rsidRPr="00897E87" w:rsidRDefault="00897E87" w:rsidP="00972B17">
      <w:pPr>
        <w:ind w:left="1440"/>
        <w:jc w:val="both"/>
      </w:pPr>
      <w:r w:rsidRPr="007F1451">
        <w:rPr>
          <w:b/>
          <w:bCs/>
        </w:rPr>
        <w:t>(g) </w:t>
      </w:r>
      <w:r w:rsidRPr="00897E87">
        <w:t>Sign lighting shall be appropriate for the type and style of sign proposed and may include LED, neon or other illumination. Similarly, the use of neon lighting or similar material to create sculptural logo or iconographic images is encouraged.</w:t>
      </w:r>
    </w:p>
    <w:p w:rsidR="00897E87" w:rsidRPr="00897E87" w:rsidRDefault="00897E87" w:rsidP="00972B17">
      <w:pPr>
        <w:ind w:left="1440"/>
        <w:jc w:val="both"/>
      </w:pPr>
      <w:r w:rsidRPr="007F1451">
        <w:rPr>
          <w:b/>
          <w:bCs/>
        </w:rPr>
        <w:t>(h) </w:t>
      </w:r>
      <w:r w:rsidRPr="00897E87">
        <w:t>No restrictions are established for interior project signage (defined as the interior wall area of a project, whether within an enclosed structure or on the inward-facing frontage of a structure internal to a project.). Developers are encouraged to establish a creative interior sign package consistent with the type and scope of project proposed.</w:t>
      </w:r>
    </w:p>
    <w:p w:rsidR="00897E87" w:rsidRPr="00897E87" w:rsidRDefault="00897E87" w:rsidP="00972B17">
      <w:pPr>
        <w:ind w:left="720"/>
        <w:jc w:val="both"/>
      </w:pPr>
      <w:r w:rsidRPr="007F1451">
        <w:rPr>
          <w:b/>
          <w:bCs/>
        </w:rPr>
        <w:t>(2) </w:t>
      </w:r>
      <w:r w:rsidRPr="00897E87">
        <w:t>Project identification signage. Each individual use in an individual building may have one sign attached to the building not exceeding an area equivalent to 25% of the front facade of the business to which it is attached or 150 cumulative square feet, whichever is smaller. Where an individual activity has direct access from the outside, a sign not exceeding four square feet identifying the name of the activity may also be attached to the building at the entrance to the activity, exclusive of the cumulative sign square-foot requirement.</w:t>
      </w:r>
    </w:p>
    <w:p w:rsidR="00897E87" w:rsidRPr="00897E87" w:rsidRDefault="00897E87" w:rsidP="00972B17">
      <w:pPr>
        <w:ind w:firstLine="720"/>
        <w:jc w:val="both"/>
      </w:pPr>
      <w:r w:rsidRPr="007F1451">
        <w:rPr>
          <w:b/>
          <w:bCs/>
        </w:rPr>
        <w:t>(3) </w:t>
      </w:r>
      <w:r w:rsidRPr="00897E87">
        <w:t>See § </w:t>
      </w:r>
      <w:r w:rsidRPr="007F1451">
        <w:rPr>
          <w:b/>
          <w:bCs/>
        </w:rPr>
        <w:t>276-40</w:t>
      </w:r>
      <w:r w:rsidRPr="00897E87">
        <w:t> (requirements for signs) for additional standards.</w:t>
      </w:r>
    </w:p>
    <w:p w:rsidR="00897E87" w:rsidRPr="00897E87" w:rsidRDefault="00897E87" w:rsidP="00897E87">
      <w:pPr>
        <w:jc w:val="both"/>
      </w:pPr>
      <w:r w:rsidRPr="007F1451">
        <w:rPr>
          <w:b/>
          <w:bCs/>
        </w:rPr>
        <w:t>J. </w:t>
      </w:r>
      <w:r w:rsidRPr="00897E87">
        <w:t>Minimum off-street loading; trash, recycling and garbage locations.</w:t>
      </w:r>
    </w:p>
    <w:p w:rsidR="00897E87" w:rsidRPr="00897E87" w:rsidRDefault="00897E87" w:rsidP="00972B17">
      <w:pPr>
        <w:ind w:left="720"/>
        <w:jc w:val="both"/>
      </w:pPr>
      <w:r w:rsidRPr="007F1451">
        <w:rPr>
          <w:b/>
          <w:bCs/>
        </w:rPr>
        <w:t>(1) </w:t>
      </w:r>
      <w:r w:rsidRPr="00897E87">
        <w:t>The need for, location and design of off-street loading and unloading areas shall be considered and determined at the time of site plan review. Off-street loading and unloading areas shall take place on site but not in the public/street right-of-way.</w:t>
      </w:r>
    </w:p>
    <w:p w:rsidR="00897E87" w:rsidRPr="00897E87" w:rsidRDefault="00897E87" w:rsidP="00972B17">
      <w:pPr>
        <w:ind w:left="720"/>
        <w:jc w:val="both"/>
      </w:pPr>
      <w:r w:rsidRPr="007F1451">
        <w:rPr>
          <w:b/>
          <w:bCs/>
        </w:rPr>
        <w:t>(2) </w:t>
      </w:r>
      <w:r w:rsidRPr="00897E87">
        <w:t>The need for, location and design of trash and garbage locations shall be considered and determined at the time of site plan review. Recycling, trash and garbage loading and unloading areas shall take place on site but not in the public/street right-of-way. All solid waste not stored within a building shall be stored within an enclosed container.</w:t>
      </w:r>
    </w:p>
    <w:p w:rsidR="00897E87" w:rsidRPr="00897E87" w:rsidRDefault="00897E87" w:rsidP="00972B17">
      <w:pPr>
        <w:ind w:left="720"/>
        <w:jc w:val="both"/>
      </w:pPr>
      <w:r w:rsidRPr="007F1451">
        <w:rPr>
          <w:b/>
          <w:bCs/>
        </w:rPr>
        <w:t>(3) </w:t>
      </w:r>
      <w:r w:rsidRPr="00897E87">
        <w: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be suitably screened from view if located outside a building.</w:t>
      </w:r>
    </w:p>
    <w:p w:rsidR="00897E87" w:rsidRPr="00897E87" w:rsidRDefault="00897E87" w:rsidP="00972B17">
      <w:pPr>
        <w:ind w:left="720"/>
        <w:jc w:val="both"/>
      </w:pPr>
      <w:r w:rsidRPr="007F1451">
        <w:rPr>
          <w:b/>
          <w:bCs/>
        </w:rPr>
        <w:t>(4) </w:t>
      </w:r>
      <w:r w:rsidRPr="00897E87">
        <w:t>Recycling, trash and garbage loading and unloading areas shall be marked with yellow cross-striping pavement markings and marked with signage as "No Parking or Standing Zones" if adjacent to automobile traffic or parking areas.</w:t>
      </w:r>
    </w:p>
    <w:p w:rsidR="00897E87" w:rsidRPr="00897E87" w:rsidRDefault="00897E87" w:rsidP="00972B17">
      <w:pPr>
        <w:ind w:left="720"/>
        <w:jc w:val="both"/>
      </w:pPr>
      <w:r w:rsidRPr="007F1451">
        <w:rPr>
          <w:b/>
          <w:bCs/>
        </w:rPr>
        <w:t>(5) </w:t>
      </w:r>
      <w:r w:rsidRPr="00897E87">
        <w:t>For hotels/motels, delivery and loading areas, mechanical equipment, garbage and recycling storage and similar back-of-the-house functions shall be enclosed within the building and shall be screened so as not to be visible from any public right-of-way or adjacent property.</w:t>
      </w:r>
    </w:p>
    <w:p w:rsidR="00897E87" w:rsidRPr="00897E87" w:rsidRDefault="00897E87" w:rsidP="00897E87">
      <w:pPr>
        <w:jc w:val="both"/>
        <w:rPr>
          <w:b/>
          <w:bCs/>
        </w:rPr>
      </w:pPr>
      <w:r w:rsidRPr="007F1451">
        <w:t>§ 276-21</w:t>
      </w:r>
      <w:r w:rsidRPr="007F1451">
        <w:rPr>
          <w:b/>
          <w:bCs/>
        </w:rPr>
        <w:t>SC Shopping Center.</w:t>
      </w:r>
    </w:p>
    <w:p w:rsidR="00897E87" w:rsidRPr="00897E87" w:rsidRDefault="00897E87" w:rsidP="00897E87">
      <w:pPr>
        <w:jc w:val="both"/>
      </w:pPr>
      <w:r w:rsidRPr="007F1451">
        <w:rPr>
          <w:b/>
          <w:bCs/>
        </w:rPr>
        <w:t>A. </w:t>
      </w:r>
      <w:r w:rsidRPr="00897E87">
        <w:t>Purpose statement.</w:t>
      </w:r>
    </w:p>
    <w:p w:rsidR="00897E87" w:rsidRPr="00897E87" w:rsidRDefault="00897E87" w:rsidP="00972B17">
      <w:pPr>
        <w:ind w:left="720"/>
        <w:jc w:val="both"/>
      </w:pPr>
      <w:r w:rsidRPr="007F1451">
        <w:rPr>
          <w:b/>
          <w:bCs/>
        </w:rPr>
        <w:t>(1)</w:t>
      </w:r>
      <w:r w:rsidR="00972B17">
        <w:rPr>
          <w:b/>
          <w:bCs/>
        </w:rPr>
        <w:t xml:space="preserve"> </w:t>
      </w:r>
      <w:r w:rsidRPr="00897E87">
        <w:t>The purpose of the Shopping Center Zone is to provide for an appropriate mix of retail-oriented commercial, office and other uses designed to support the needs of the residents and businesses of the City of North Wildwood as well as those of the Wildwoods in general.</w:t>
      </w:r>
    </w:p>
    <w:p w:rsidR="00897E87" w:rsidRPr="00897E87" w:rsidRDefault="00897E87" w:rsidP="00972B17">
      <w:pPr>
        <w:ind w:left="720"/>
        <w:jc w:val="both"/>
      </w:pPr>
      <w:r w:rsidRPr="007F1451">
        <w:rPr>
          <w:b/>
          <w:bCs/>
        </w:rPr>
        <w:t>(2) </w:t>
      </w:r>
      <w:r w:rsidRPr="00897E87">
        <w:t>The zone boundary lines for the SC Zoning District are to be modified to reflect current parcel geometry.</w:t>
      </w:r>
    </w:p>
    <w:p w:rsidR="00897E87" w:rsidRPr="00897E87" w:rsidRDefault="00897E87" w:rsidP="00897E87">
      <w:pPr>
        <w:jc w:val="both"/>
      </w:pPr>
      <w:r w:rsidRPr="007F1451">
        <w:rPr>
          <w:b/>
          <w:bCs/>
        </w:rPr>
        <w:t>B. </w:t>
      </w:r>
      <w:r w:rsidRPr="00897E87">
        <w:t>Principal permitted uses on the land and in buildings:</w:t>
      </w:r>
    </w:p>
    <w:p w:rsidR="00897E87" w:rsidRPr="00897E87" w:rsidRDefault="00897E87" w:rsidP="00972B17">
      <w:pPr>
        <w:ind w:left="720"/>
        <w:jc w:val="both"/>
      </w:pPr>
      <w:r w:rsidRPr="007F1451">
        <w:rPr>
          <w:b/>
          <w:bCs/>
        </w:rPr>
        <w:t>(1) </w:t>
      </w:r>
      <w:r w:rsidRPr="00897E87">
        <w:t>Regionally oriented commercial activities, defined as uses designed to provide for the needs of the citizens and visitors to the Wildwoods. Examples include: supermarkets; pharmacies (with drive-through); convenience stores with or without fuel-dispensing facilities; general retail, dry-goods stores; package liquor stores (with drive-through); "big-box" retail, appliance, furniture or home improvement stores; department stores; "chain"/franchise hobby stores, sporting goods stores, including bicycle sale, rental and repair, pet stores, toy stores and bookstores; financial institutions with drive-through facilities, such as banks and loan offices; video rental and sales (with drive-through); and like and similar activities.</w:t>
      </w:r>
    </w:p>
    <w:p w:rsidR="00897E87" w:rsidRPr="00897E87" w:rsidRDefault="00897E87" w:rsidP="00972B17">
      <w:pPr>
        <w:ind w:left="720"/>
        <w:jc w:val="both"/>
      </w:pPr>
      <w:r w:rsidRPr="007F1451">
        <w:rPr>
          <w:b/>
          <w:bCs/>
        </w:rPr>
        <w:t>(2) </w:t>
      </w:r>
      <w:r w:rsidRPr="00897E87">
        <w:t>Regionally oriented service activities, defined as uses designed to provide for the needs of the citizens and visitors to the Wildwoods. Examples include; hair and nail salons, barber- and beauty shops; day spas and similar personal services; tailor and shoe repair shops; retail dry cleaners (no commercial cleaning on the premises); general appliance repair; upholstery/furniture repair; and like and similar activities.</w:t>
      </w:r>
    </w:p>
    <w:p w:rsidR="00897E87" w:rsidRPr="00897E87" w:rsidRDefault="00897E87" w:rsidP="00972B17">
      <w:pPr>
        <w:ind w:left="720"/>
        <w:jc w:val="both"/>
      </w:pPr>
      <w:r w:rsidRPr="007F1451">
        <w:rPr>
          <w:b/>
          <w:bCs/>
        </w:rPr>
        <w:t>(3) </w:t>
      </w:r>
      <w:r w:rsidRPr="00897E87">
        <w:t>Grocery and specialty food stores. Examples include: bakeries, candy stores, and meat or seafood markets.</w:t>
      </w:r>
    </w:p>
    <w:p w:rsidR="00897E87" w:rsidRPr="00897E87" w:rsidRDefault="00897E87" w:rsidP="00972B17">
      <w:pPr>
        <w:ind w:left="720"/>
        <w:jc w:val="both"/>
      </w:pPr>
      <w:r w:rsidRPr="007F1451">
        <w:rPr>
          <w:b/>
          <w:bCs/>
        </w:rPr>
        <w:t>(4) </w:t>
      </w:r>
      <w:r w:rsidRPr="00897E87">
        <w:t>Professional, legal, tax, real estate, administrative, contracting, construction, property management and consulting services offices, including medical and dental complexes; additionally, administrative offices and related facilities as may be necessary and convenient to the provision of municipal, county, state or federal governmental services.</w:t>
      </w:r>
    </w:p>
    <w:p w:rsidR="00897E87" w:rsidRPr="00897E87" w:rsidRDefault="00897E87" w:rsidP="00972B17">
      <w:pPr>
        <w:ind w:left="720"/>
        <w:jc w:val="both"/>
      </w:pPr>
      <w:r w:rsidRPr="007F1451">
        <w:rPr>
          <w:b/>
          <w:bCs/>
        </w:rPr>
        <w:t>(5) </w:t>
      </w:r>
      <w:r w:rsidRPr="00897E87">
        <w:t>Eating and drinking establishments, including restaurants, defined as non-alcoholic-beverage-served restaurants with sit-down table service, drive-in restaurants, fast-food restaurants and specialty food outlets, including those with drive-up window service for take-out fare.</w:t>
      </w:r>
    </w:p>
    <w:p w:rsidR="00897E87" w:rsidRPr="00897E87" w:rsidRDefault="00897E87" w:rsidP="00972B17">
      <w:pPr>
        <w:ind w:firstLine="720"/>
        <w:jc w:val="both"/>
      </w:pPr>
      <w:r w:rsidRPr="007F1451">
        <w:rPr>
          <w:b/>
          <w:bCs/>
        </w:rPr>
        <w:t>(6) </w:t>
      </w:r>
      <w:r w:rsidRPr="00897E87">
        <w:t>Commercial parking facilities owned and/or operated by the City of North Wildwood.</w:t>
      </w:r>
    </w:p>
    <w:p w:rsidR="00897E87" w:rsidRPr="00897E87" w:rsidRDefault="00897E87" w:rsidP="00972B17">
      <w:pPr>
        <w:ind w:left="720"/>
        <w:jc w:val="both"/>
      </w:pPr>
      <w:r w:rsidRPr="007F1451">
        <w:rPr>
          <w:b/>
          <w:bCs/>
        </w:rPr>
        <w:t>(7) </w:t>
      </w:r>
      <w:r w:rsidRPr="00897E87">
        <w:t>Specialized entertainment venues, such as theaters, arenas, performing arts centers, movie theaters, amphitheaters, aquariums, museums (cultural or popular), and other like and similar attractions.</w:t>
      </w:r>
    </w:p>
    <w:p w:rsidR="00897E87" w:rsidRPr="00897E87" w:rsidRDefault="00897E87" w:rsidP="00972B17">
      <w:pPr>
        <w:ind w:firstLine="720"/>
        <w:jc w:val="both"/>
      </w:pPr>
      <w:r w:rsidRPr="007F1451">
        <w:rPr>
          <w:b/>
          <w:bCs/>
        </w:rPr>
        <w:t>(8) </w:t>
      </w:r>
      <w:r w:rsidRPr="00897E87">
        <w:t>Public utilities' central substations (see § </w:t>
      </w:r>
      <w:r w:rsidRPr="007F1451">
        <w:rPr>
          <w:b/>
          <w:bCs/>
        </w:rPr>
        <w:t>276-7</w:t>
      </w:r>
      <w:r w:rsidRPr="00897E87">
        <w:t> for definition), subject to the following:</w:t>
      </w:r>
    </w:p>
    <w:p w:rsidR="00897E87" w:rsidRPr="00897E87" w:rsidRDefault="00897E87" w:rsidP="00972B17">
      <w:pPr>
        <w:ind w:left="1440"/>
        <w:jc w:val="both"/>
      </w:pPr>
      <w:r w:rsidRPr="007F1451">
        <w:rPr>
          <w:b/>
          <w:bCs/>
        </w:rPr>
        <w:t>(a) </w:t>
      </w:r>
      <w:r w:rsidRPr="00897E87">
        <w:t>The proposed installation in a specific location must be necessary for the satisfactory provision of service by the utility to the neighborhood or area in which the particular use is located.</w:t>
      </w:r>
    </w:p>
    <w:p w:rsidR="00897E87" w:rsidRPr="00897E87" w:rsidRDefault="00897E87" w:rsidP="00972B17">
      <w:pPr>
        <w:ind w:left="1440"/>
        <w:jc w:val="both"/>
      </w:pPr>
      <w:r w:rsidRPr="007F1451">
        <w:rPr>
          <w:b/>
          <w:bCs/>
        </w:rPr>
        <w:t>(b) </w:t>
      </w:r>
      <w:r w:rsidRPr="00897E87">
        <w:t>The design of any structure in connection with such facility must not adversely affect the safe, comfortable enjoyment of property rights in the surrounding area.</w:t>
      </w:r>
    </w:p>
    <w:p w:rsidR="00897E87" w:rsidRPr="00897E87" w:rsidRDefault="00897E87" w:rsidP="00972B17">
      <w:pPr>
        <w:ind w:left="1440"/>
        <w:jc w:val="both"/>
      </w:pPr>
      <w:r w:rsidRPr="007F1451">
        <w:rPr>
          <w:b/>
          <w:bCs/>
        </w:rPr>
        <w:t>(c) </w:t>
      </w:r>
      <w:r w:rsidRPr="00897E87">
        <w:t>Adequate fencing and other safety devices shall be provided and shall be installed in accordance with the applicable requirements of the New Jersey Board of Public Utilities and/or other applicable codes.</w:t>
      </w:r>
    </w:p>
    <w:p w:rsidR="00897E87" w:rsidRPr="00897E87" w:rsidRDefault="00897E87" w:rsidP="00972B17">
      <w:pPr>
        <w:ind w:left="1440"/>
        <w:jc w:val="both"/>
      </w:pPr>
      <w:r w:rsidRPr="007F1451">
        <w:rPr>
          <w:b/>
          <w:bCs/>
        </w:rPr>
        <w:t>(d) </w:t>
      </w:r>
      <w:r w:rsidRPr="00897E87">
        <w:t>Site landscaping shall be provided in sufficient quantity and placement in order to create a visual buffer from all public rights-of-way or adjacent properties. Suggested plant species are referenced in Appendix A</w:t>
      </w:r>
      <w:proofErr w:type="gramStart"/>
      <w:r w:rsidRPr="00897E87">
        <w:t>.</w:t>
      </w:r>
      <w:r w:rsidRPr="007F1451">
        <w:rPr>
          <w:b/>
          <w:bCs/>
          <w:vertAlign w:val="superscript"/>
        </w:rPr>
        <w:t>[</w:t>
      </w:r>
      <w:proofErr w:type="gramEnd"/>
      <w:r w:rsidRPr="007F1451">
        <w:rPr>
          <w:b/>
          <w:bCs/>
          <w:vertAlign w:val="superscript"/>
        </w:rPr>
        <w:t>1]</w:t>
      </w:r>
    </w:p>
    <w:p w:rsidR="00897E87" w:rsidRDefault="00897E87" w:rsidP="00972B17">
      <w:pPr>
        <w:ind w:left="720" w:firstLine="720"/>
        <w:jc w:val="both"/>
        <w:rPr>
          <w:ins w:id="400" w:author="rtbelasco" w:date="2018-11-29T01:20:00Z"/>
        </w:rPr>
      </w:pPr>
      <w:r w:rsidRPr="007F1451">
        <w:rPr>
          <w:b/>
          <w:bCs/>
        </w:rPr>
        <w:t>(e) </w:t>
      </w:r>
      <w:r w:rsidRPr="00897E87">
        <w:t>Off-street parking shall be provided as determined by the needs of the facility.</w:t>
      </w:r>
    </w:p>
    <w:p w:rsidR="007946A8" w:rsidRDefault="00005C1F">
      <w:pPr>
        <w:ind w:left="720"/>
        <w:jc w:val="both"/>
        <w:pPrChange w:id="401" w:author="rtbelasco" w:date="2018-11-29T01:20:00Z">
          <w:pPr>
            <w:ind w:left="720" w:firstLine="720"/>
            <w:jc w:val="both"/>
          </w:pPr>
        </w:pPrChange>
      </w:pPr>
      <w:ins w:id="402" w:author="rtbelasco" w:date="2018-11-29T01:20:00Z">
        <w:r>
          <w:rPr>
            <w:b/>
            <w:bCs/>
          </w:rPr>
          <w:t xml:space="preserve">(9) </w:t>
        </w:r>
        <w:r>
          <w:t>Wireless antennas provided that new antennas utilize co-location or are installed on existing structures.</w:t>
        </w:r>
      </w:ins>
    </w:p>
    <w:p w:rsidR="00897E87" w:rsidRPr="00897E87" w:rsidRDefault="00897E87" w:rsidP="00897E87">
      <w:pPr>
        <w:jc w:val="both"/>
      </w:pPr>
      <w:r w:rsidRPr="007F1451">
        <w:rPr>
          <w:b/>
          <w:bCs/>
        </w:rPr>
        <w:t>C. </w:t>
      </w:r>
      <w:r w:rsidRPr="00897E87">
        <w:t>Accessory uses permitted:</w:t>
      </w:r>
    </w:p>
    <w:p w:rsidR="00897E87" w:rsidRPr="00897E87" w:rsidRDefault="00897E87" w:rsidP="00972B17">
      <w:pPr>
        <w:ind w:left="720"/>
        <w:jc w:val="both"/>
      </w:pPr>
      <w:r w:rsidRPr="007F1451">
        <w:rPr>
          <w:b/>
          <w:bCs/>
        </w:rPr>
        <w:t>(1) </w:t>
      </w:r>
      <w:r w:rsidRPr="00897E87">
        <w:t>Off-street parking.</w:t>
      </w:r>
    </w:p>
    <w:p w:rsidR="00897E87" w:rsidRPr="00897E87" w:rsidRDefault="00897E87" w:rsidP="00972B17">
      <w:pPr>
        <w:ind w:left="720"/>
        <w:jc w:val="both"/>
      </w:pPr>
      <w:r w:rsidRPr="007F1451">
        <w:rPr>
          <w:b/>
          <w:bCs/>
        </w:rPr>
        <w:t>(2) </w:t>
      </w:r>
      <w:r w:rsidRPr="00897E87">
        <w:t>Fences and walls.</w:t>
      </w:r>
    </w:p>
    <w:p w:rsidR="00897E87" w:rsidRPr="00897E87" w:rsidRDefault="00897E87" w:rsidP="00972B17">
      <w:pPr>
        <w:ind w:left="720"/>
        <w:jc w:val="both"/>
      </w:pPr>
      <w:r w:rsidRPr="007F1451">
        <w:rPr>
          <w:b/>
          <w:bCs/>
        </w:rPr>
        <w:t>(3) </w:t>
      </w:r>
      <w:r w:rsidRPr="00897E87">
        <w:t>Signs.</w:t>
      </w:r>
    </w:p>
    <w:p w:rsidR="00897E87" w:rsidRPr="00897E87" w:rsidRDefault="00897E87" w:rsidP="00972B17">
      <w:pPr>
        <w:ind w:left="720"/>
        <w:jc w:val="both"/>
      </w:pPr>
      <w:r w:rsidRPr="007F1451">
        <w:rPr>
          <w:b/>
          <w:bCs/>
        </w:rPr>
        <w:t>(4) </w:t>
      </w:r>
      <w:r w:rsidRPr="00897E87">
        <w:t>Garages and storage buildings.</w:t>
      </w:r>
    </w:p>
    <w:p w:rsidR="00897E87" w:rsidRPr="00897E87" w:rsidRDefault="00897E87" w:rsidP="00972B17">
      <w:pPr>
        <w:ind w:left="720"/>
        <w:jc w:val="both"/>
      </w:pPr>
      <w:r w:rsidRPr="007F1451">
        <w:rPr>
          <w:b/>
          <w:bCs/>
        </w:rPr>
        <w:t>(5)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897E87" w:rsidRPr="00897E87" w:rsidRDefault="00897E87" w:rsidP="00972B17">
      <w:pPr>
        <w:ind w:left="720"/>
        <w:jc w:val="both"/>
      </w:pPr>
      <w:r w:rsidRPr="007F1451">
        <w:rPr>
          <w:b/>
          <w:bCs/>
        </w:rPr>
        <w:t>(6) </w:t>
      </w:r>
      <w:r w:rsidRPr="00897E87">
        <w:t>Temporary construction trailers and one sign not exceeding 50 square feet, advertising the prime contractor, subcontractor(s), architect,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t>
      </w:r>
    </w:p>
    <w:p w:rsidR="00897E87" w:rsidRPr="00897E87" w:rsidRDefault="00897E87" w:rsidP="00972B17">
      <w:pPr>
        <w:ind w:left="720"/>
        <w:jc w:val="both"/>
      </w:pPr>
      <w:r w:rsidRPr="007F1451">
        <w:rPr>
          <w:b/>
          <w:bCs/>
        </w:rPr>
        <w:t>(7)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species are referenced in Appendix A</w:t>
      </w:r>
      <w:proofErr w:type="gramStart"/>
      <w:r w:rsidRPr="00897E87">
        <w:t>.</w:t>
      </w:r>
      <w:r w:rsidRPr="007F1451">
        <w:rPr>
          <w:b/>
          <w:bCs/>
          <w:vertAlign w:val="superscript"/>
        </w:rPr>
        <w:t>[</w:t>
      </w:r>
      <w:proofErr w:type="gramEnd"/>
      <w:r w:rsidRPr="007F1451">
        <w:rPr>
          <w:b/>
          <w:bCs/>
          <w:vertAlign w:val="superscript"/>
        </w:rPr>
        <w:t>2]</w:t>
      </w:r>
    </w:p>
    <w:p w:rsidR="00897E87" w:rsidRPr="00897E87" w:rsidRDefault="00897E87" w:rsidP="00972B17">
      <w:pPr>
        <w:ind w:left="720"/>
        <w:jc w:val="both"/>
      </w:pPr>
      <w:r w:rsidRPr="007F1451">
        <w:rPr>
          <w:b/>
          <w:bCs/>
        </w:rPr>
        <w:t>(8) </w:t>
      </w:r>
      <w:r w:rsidRPr="00897E87">
        <w:t>Solar energy systems (see § </w:t>
      </w:r>
      <w:r w:rsidRPr="007F1451">
        <w:rPr>
          <w:b/>
          <w:bCs/>
        </w:rPr>
        <w:t>276-76</w:t>
      </w:r>
      <w:r w:rsidRPr="00897E87">
        <w:t> through § </w:t>
      </w:r>
      <w:r w:rsidRPr="007F1451">
        <w:rPr>
          <w:b/>
          <w:bCs/>
        </w:rPr>
        <w:t>276-83</w:t>
      </w:r>
      <w:r w:rsidRPr="00897E87">
        <w:t>).</w:t>
      </w:r>
    </w:p>
    <w:p w:rsidR="00897E87" w:rsidRPr="00897E87" w:rsidRDefault="00897E87" w:rsidP="00972B17">
      <w:pPr>
        <w:ind w:left="720"/>
        <w:jc w:val="both"/>
      </w:pPr>
      <w:r w:rsidRPr="007F1451">
        <w:rPr>
          <w:b/>
          <w:bCs/>
        </w:rPr>
        <w:t>(9) </w:t>
      </w:r>
      <w:r w:rsidRPr="00897E87">
        <w:t>Christmas tree sales. The annual sale of Christmas trees is permitted between December 1 and December 25, inclusive.</w:t>
      </w:r>
    </w:p>
    <w:p w:rsidR="00897E87" w:rsidRPr="00897E87" w:rsidRDefault="00897E87" w:rsidP="00972B17">
      <w:pPr>
        <w:ind w:left="720"/>
        <w:jc w:val="both"/>
      </w:pPr>
      <w:r w:rsidRPr="007F1451">
        <w:rPr>
          <w:b/>
          <w:bCs/>
        </w:rPr>
        <w:t>(10) </w:t>
      </w:r>
      <w:r w:rsidRPr="00897E87">
        <w:t>Public election voting places. The provisions of this chapter shall not be construed as to interfere with the temporary use of any property as a voting place in connection with a municipal or other public election.</w:t>
      </w:r>
    </w:p>
    <w:p w:rsidR="00897E87" w:rsidRPr="00897E87" w:rsidRDefault="00897E87" w:rsidP="00972B17">
      <w:pPr>
        <w:ind w:left="720"/>
        <w:jc w:val="both"/>
      </w:pPr>
      <w:r w:rsidRPr="007F1451">
        <w:rPr>
          <w:b/>
          <w:bCs/>
        </w:rPr>
        <w:t>(11) </w:t>
      </w:r>
      <w:r w:rsidRPr="00897E87">
        <w:t>Outdoor dining areas with tables on the sidewalk in front of or on the side of the non-automobile-oriented restaurant's premises. Outdoor dining areas shall take place on site but not be located in the public sidewalk and/or public street right-of-way for food markets and specialty food outlets, excluding those with window service for take-out fare. Examples include: delicatessens; bakeries; candy stores; ice cream stores; meat and/or seafood markets or take-out restaurants; food markets; non-automobile-oriented restaurants, defined as non-alcoholic-beverage-served restaurants with sit-down table service which exclude drive-in facilities and/or fast-food restaurants. Outside tables and seats may be situated outside of the building on the parcel/lot but not in the public/street right-of-way. No operation of a business in the SC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972B17">
      <w:pPr>
        <w:ind w:left="1440"/>
        <w:jc w:val="both"/>
      </w:pPr>
      <w:r w:rsidRPr="007F1451">
        <w:rPr>
          <w:b/>
          <w:bCs/>
        </w:rPr>
        <w:t>(a) </w:t>
      </w:r>
      <w:r w:rsidRPr="00897E87">
        <w:t>The hours of operation of outdoor dining areas shall be limited to the hours of operation of the associated restaurant. In no event shall hours of operation go past 12:00 midnight.</w:t>
      </w:r>
    </w:p>
    <w:p w:rsidR="00897E87" w:rsidRPr="00897E87" w:rsidRDefault="00897E87" w:rsidP="00972B17">
      <w:pPr>
        <w:ind w:left="1440"/>
        <w:jc w:val="both"/>
      </w:pPr>
      <w:r w:rsidRPr="007F1451">
        <w:rPr>
          <w:b/>
          <w:bCs/>
        </w:rPr>
        <w:t>(b) </w:t>
      </w:r>
      <w:r w:rsidRPr="00897E87">
        <w:t>Outdoor dining is separate from a sidewalk cafe, as it is defined as any part of a food establishment located outdoors.</w:t>
      </w:r>
    </w:p>
    <w:p w:rsidR="00897E87" w:rsidRPr="00897E87" w:rsidRDefault="00897E87" w:rsidP="00972B17">
      <w:pPr>
        <w:ind w:left="1440"/>
        <w:jc w:val="both"/>
      </w:pPr>
      <w:r w:rsidRPr="007F1451">
        <w:rPr>
          <w:b/>
          <w:bCs/>
        </w:rPr>
        <w:t>(c) </w:t>
      </w:r>
      <w:r w:rsidRPr="00897E87">
        <w:t>Adequate lighting shall be provided to promote safe passage of pedestrians and for patrons.</w:t>
      </w:r>
    </w:p>
    <w:p w:rsidR="00897E87" w:rsidRPr="00897E87" w:rsidRDefault="00897E87" w:rsidP="00972B17">
      <w:pPr>
        <w:ind w:left="1440"/>
        <w:jc w:val="both"/>
      </w:pPr>
      <w:r w:rsidRPr="007F1451">
        <w:rPr>
          <w:b/>
          <w:bCs/>
        </w:rPr>
        <w:t>(d) </w:t>
      </w:r>
      <w:r w:rsidRPr="00897E87">
        <w:t>Awnings and/or umbrellas may be used in conjunction with the outdoor dining areas. Awnings shall be adequately secured. Awnings, including supporting structures, must be within the property line. The bottom of the awning shall be seven feet from the ground.</w:t>
      </w:r>
    </w:p>
    <w:p w:rsidR="00897E87" w:rsidRPr="00897E87" w:rsidRDefault="00897E87" w:rsidP="00897E87">
      <w:pPr>
        <w:jc w:val="both"/>
      </w:pPr>
      <w:r w:rsidRPr="007F1451">
        <w:rPr>
          <w:b/>
          <w:bCs/>
        </w:rPr>
        <w:t>D. </w:t>
      </w:r>
      <w:r w:rsidRPr="00897E87">
        <w:t>Maximum building height. No building height shall exceed 36 feet in height from the base flood elevation (BFE) and a maximum of 2 1/2 stories, except as allowed in § </w:t>
      </w:r>
      <w:r w:rsidRPr="007F1451">
        <w:rPr>
          <w:b/>
          <w:bCs/>
        </w:rPr>
        <w:t>276-47</w:t>
      </w:r>
      <w:r w:rsidRPr="00897E87">
        <w:t>.</w:t>
      </w:r>
    </w:p>
    <w:p w:rsidR="00897E87" w:rsidRPr="00897E87" w:rsidRDefault="00897E87" w:rsidP="00972B17">
      <w:pPr>
        <w:ind w:left="720"/>
        <w:jc w:val="both"/>
      </w:pPr>
      <w:r w:rsidRPr="007F1451">
        <w:rPr>
          <w:b/>
          <w:bCs/>
        </w:rPr>
        <w:t>(1) </w:t>
      </w:r>
      <w:r w:rsidRPr="00897E87">
        <w:t>The following structures may be erected above the heights prescribed by this chapter, but in no case shall the height of any of these appurtenances exceed a height equal to 10% more than the maximum height permitted for the particular use in the zoning district:</w:t>
      </w:r>
    </w:p>
    <w:p w:rsidR="00897E87" w:rsidRPr="00897E87" w:rsidRDefault="00897E87" w:rsidP="00972B17">
      <w:pPr>
        <w:ind w:left="1440"/>
        <w:jc w:val="both"/>
      </w:pPr>
      <w:r w:rsidRPr="007F1451">
        <w:rPr>
          <w:b/>
          <w:bCs/>
        </w:rPr>
        <w:t>(a) </w:t>
      </w:r>
      <w:r w:rsidRPr="00897E87">
        <w:t>Mechanical rooms and other roof structures for the housing of stairways, tanks, ventilating fans, HVAC equipment or similar equipment required to operate and maintain the building.</w:t>
      </w:r>
    </w:p>
    <w:p w:rsidR="00897E87" w:rsidRPr="00897E87" w:rsidRDefault="00897E87" w:rsidP="00972B17">
      <w:pPr>
        <w:ind w:left="720" w:firstLine="720"/>
        <w:jc w:val="both"/>
      </w:pPr>
      <w:r w:rsidRPr="007F1451">
        <w:rPr>
          <w:b/>
          <w:bCs/>
        </w:rPr>
        <w:t>(b) </w:t>
      </w:r>
      <w:r w:rsidRPr="00897E87">
        <w:t>Skylights, spires, cupolas, flagpoles, chimneys or similar structures.</w:t>
      </w:r>
    </w:p>
    <w:p w:rsidR="00897E87" w:rsidRPr="00897E87" w:rsidRDefault="00897E87" w:rsidP="00972B17">
      <w:pPr>
        <w:ind w:left="1440"/>
        <w:jc w:val="both"/>
      </w:pPr>
      <w:r w:rsidRPr="007F1451">
        <w:rPr>
          <w:b/>
          <w:bCs/>
        </w:rPr>
        <w:t>(c) </w:t>
      </w:r>
      <w:r w:rsidRPr="00897E87">
        <w:t>Safety enclosures of rooftop areas of hotels and motels used for sundecks and other recreational purposes.</w:t>
      </w:r>
    </w:p>
    <w:p w:rsidR="00897E87" w:rsidRPr="00897E87" w:rsidRDefault="00897E87" w:rsidP="00972B17">
      <w:pPr>
        <w:ind w:left="720"/>
        <w:jc w:val="both"/>
      </w:pPr>
      <w:r w:rsidRPr="007F1451">
        <w:rPr>
          <w:b/>
          <w:bCs/>
        </w:rPr>
        <w:t>(2) </w:t>
      </w:r>
      <w:r w:rsidRPr="00897E87">
        <w:t>Cellular telephone antennas and/or associated equipment are expressly excluded from this provision.</w:t>
      </w:r>
    </w:p>
    <w:p w:rsidR="00897E87" w:rsidRPr="00897E87" w:rsidRDefault="00897E87" w:rsidP="00897E87">
      <w:pPr>
        <w:jc w:val="both"/>
      </w:pPr>
      <w:r w:rsidRPr="007F1451">
        <w:rPr>
          <w:b/>
          <w:bCs/>
        </w:rPr>
        <w:t>E. </w:t>
      </w:r>
      <w:r w:rsidRPr="00897E87">
        <w:t>Area and yard requirements.</w:t>
      </w:r>
    </w:p>
    <w:tbl>
      <w:tblPr>
        <w:tblW w:w="10020" w:type="dxa"/>
        <w:tblInd w:w="15" w:type="dxa"/>
        <w:tblCellMar>
          <w:top w:w="15" w:type="dxa"/>
          <w:left w:w="15" w:type="dxa"/>
          <w:bottom w:w="15" w:type="dxa"/>
          <w:right w:w="15" w:type="dxa"/>
        </w:tblCellMar>
        <w:tblLook w:val="04A0"/>
      </w:tblPr>
      <w:tblGrid>
        <w:gridCol w:w="219"/>
        <w:gridCol w:w="378"/>
        <w:gridCol w:w="6613"/>
        <w:gridCol w:w="2810"/>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Shopping Centers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Floor area ratio</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0.75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Impervious lot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75%</w:t>
            </w:r>
          </w:p>
        </w:tc>
      </w:tr>
    </w:tbl>
    <w:p w:rsidR="00897E87" w:rsidRPr="00897E87" w:rsidRDefault="00897E87" w:rsidP="00897E87">
      <w:pPr>
        <w:jc w:val="both"/>
      </w:pPr>
      <w:r w:rsidRPr="007F1451">
        <w:rPr>
          <w:b/>
          <w:bCs/>
        </w:rPr>
        <w:t>F. </w:t>
      </w:r>
      <w:r w:rsidRPr="00897E87">
        <w:t>General requirements.</w:t>
      </w:r>
    </w:p>
    <w:p w:rsidR="00897E87" w:rsidRPr="00897E87" w:rsidRDefault="00897E87" w:rsidP="00972B17">
      <w:pPr>
        <w:ind w:left="720"/>
        <w:jc w:val="both"/>
      </w:pPr>
      <w:r w:rsidRPr="007F1451">
        <w:rPr>
          <w:b/>
          <w:bCs/>
        </w:rPr>
        <w:t>(1) </w:t>
      </w:r>
      <w:r w:rsidRPr="00897E87">
        <w:t>Any principal building may contain more than one permitted use and/or organization, provided that the total building coverage of the combined activities does not exceed the maximum building coverage specified for the district and, further, that each activity occupies a minimum gross floor area of 500 square feet for shopping center uses.</w:t>
      </w:r>
    </w:p>
    <w:p w:rsidR="00897E87" w:rsidRPr="00897E87" w:rsidRDefault="00897E87" w:rsidP="00972B17">
      <w:pPr>
        <w:ind w:left="720"/>
        <w:jc w:val="both"/>
      </w:pPr>
      <w:r w:rsidRPr="007F1451">
        <w:rPr>
          <w:b/>
          <w:bCs/>
        </w:rPr>
        <w:t>(2) </w:t>
      </w:r>
      <w:r w:rsidRPr="00897E87">
        <w:t>More than one principal building shall be permitted in shopping centers only. All buildings shall be separated by a minimum of 20 feet, provided such separation is to be used solely for pedestrian circulation. All buildings shall be separated by a minimum of 50 feet where any part of such separation is to be used for parking or vehicular circulation; however, the separation requirements should not be construed to prohibit covered pedestrian walkways when the roof or covering of such walkway extends between the buildings. Pedestrian circulation zones shall be marked with yellow cross-striping pavement markings and marked with signage such as "No Parking or Standing Zones" if adjacent to automobile traffic or parking areas.</w:t>
      </w:r>
    </w:p>
    <w:p w:rsidR="00897E87" w:rsidRPr="00897E87" w:rsidRDefault="00897E87" w:rsidP="00972B17">
      <w:pPr>
        <w:ind w:left="720"/>
        <w:jc w:val="both"/>
      </w:pPr>
      <w:r w:rsidRPr="007F1451">
        <w:rPr>
          <w:b/>
          <w:bCs/>
        </w:rPr>
        <w:t>(3) </w:t>
      </w:r>
      <w:r w:rsidRPr="00897E87">
        <w:t>All buildings on a single commercial site shall be compatibly designed, whether constructed all at one time or in stages over a period of time. All building walls facing any street or residential district line shall be suitably finished for aesthetic purposes.</w:t>
      </w:r>
    </w:p>
    <w:p w:rsidR="00897E87" w:rsidRPr="00897E87" w:rsidRDefault="00897E87" w:rsidP="00972B17">
      <w:pPr>
        <w:ind w:left="720"/>
        <w:jc w:val="both"/>
      </w:pPr>
      <w:r w:rsidRPr="007F1451">
        <w:rPr>
          <w:b/>
          <w:bCs/>
        </w:rPr>
        <w:t>(4) </w:t>
      </w:r>
      <w:r w:rsidRPr="00897E87">
        <w:t>Merchandise, products, equipment or similar materials or objects can be displayed or stored outside so long as the merchandise, products, equipment or similar materials or objects shall be located/installed in such a manner that they do not interfere with or are not located in the sidewalk area so as to prevent free travel of pedestrians. No operation of a business in the SC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972B17">
      <w:pPr>
        <w:ind w:left="720"/>
        <w:jc w:val="both"/>
      </w:pPr>
      <w:r w:rsidRPr="007F1451">
        <w:rPr>
          <w:b/>
          <w:bCs/>
        </w:rPr>
        <w:t>(5) </w:t>
      </w:r>
      <w:r w:rsidRPr="00897E87">
        <w:t>All areas not utilized for buildings, parking, loading, access aisles, driveways or pedestrian walkways shall be suitably landscaped with shrubs, ground cover, seeding or similar plantings and maintained in good condition. Suggested plant species are referenced in Appendix A</w:t>
      </w:r>
      <w:proofErr w:type="gramStart"/>
      <w:r w:rsidRPr="00897E87">
        <w:t>.</w:t>
      </w:r>
      <w:r w:rsidRPr="007F1451">
        <w:rPr>
          <w:b/>
          <w:bCs/>
          <w:vertAlign w:val="superscript"/>
        </w:rPr>
        <w:t>[</w:t>
      </w:r>
      <w:proofErr w:type="gramEnd"/>
      <w:r w:rsidRPr="007F1451">
        <w:rPr>
          <w:b/>
          <w:bCs/>
          <w:vertAlign w:val="superscript"/>
        </w:rPr>
        <w:t>4]</w:t>
      </w:r>
    </w:p>
    <w:p w:rsidR="00897E87" w:rsidRPr="00897E87" w:rsidRDefault="00897E87" w:rsidP="00972B17">
      <w:pPr>
        <w:ind w:left="720"/>
        <w:jc w:val="both"/>
      </w:pPr>
      <w:r w:rsidRPr="007F1451">
        <w:rPr>
          <w:b/>
          <w:bCs/>
        </w:rPr>
        <w:t>(6)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972B17">
      <w:pPr>
        <w:ind w:left="720"/>
        <w:jc w:val="both"/>
      </w:pPr>
      <w:r w:rsidRPr="007F1451">
        <w:rPr>
          <w:b/>
          <w:bCs/>
        </w:rPr>
        <w:t>(7) </w:t>
      </w:r>
      <w:r w:rsidRPr="00897E87">
        <w:t>Landscaping shall be provided in the front yard area and shall be reasonably distributed throughout the entire front yard area. Suggested plant species are referenced in Appendix A</w:t>
      </w:r>
      <w:proofErr w:type="gramStart"/>
      <w:r w:rsidRPr="00897E87">
        <w:t>.</w:t>
      </w:r>
      <w:r w:rsidRPr="007F1451">
        <w:rPr>
          <w:b/>
          <w:bCs/>
          <w:vertAlign w:val="superscript"/>
        </w:rPr>
        <w:t>[</w:t>
      </w:r>
      <w:proofErr w:type="gramEnd"/>
      <w:r w:rsidRPr="007F1451">
        <w:rPr>
          <w:b/>
          <w:bCs/>
          <w:vertAlign w:val="superscript"/>
        </w:rPr>
        <w:t>5]</w:t>
      </w:r>
    </w:p>
    <w:p w:rsidR="00897E87" w:rsidRPr="00897E87" w:rsidRDefault="00897E87" w:rsidP="00972B17">
      <w:pPr>
        <w:ind w:left="720"/>
        <w:jc w:val="both"/>
      </w:pPr>
      <w:r w:rsidRPr="007F1451">
        <w:rPr>
          <w:b/>
          <w:bCs/>
        </w:rPr>
        <w:t>(8)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 street right-of-way and/or sidewalk area.</w:t>
      </w:r>
    </w:p>
    <w:p w:rsidR="00897E87" w:rsidRPr="00897E87" w:rsidRDefault="00897E87" w:rsidP="00897E87">
      <w:pPr>
        <w:jc w:val="both"/>
      </w:pPr>
      <w:r w:rsidRPr="007F1451">
        <w:rPr>
          <w:b/>
          <w:bCs/>
        </w:rPr>
        <w:t>G. </w:t>
      </w:r>
      <w:r w:rsidRPr="00897E87">
        <w:t>Minimum off-street parking.</w:t>
      </w:r>
    </w:p>
    <w:p w:rsidR="00897E87" w:rsidRPr="00897E87" w:rsidRDefault="00897E87" w:rsidP="00972B17">
      <w:pPr>
        <w:ind w:left="720"/>
        <w:jc w:val="both"/>
      </w:pPr>
      <w:r w:rsidRPr="007F1451">
        <w:rPr>
          <w:b/>
          <w:bCs/>
        </w:rPr>
        <w:t>(1) </w:t>
      </w:r>
      <w:r w:rsidRPr="00897E87">
        <w:t>Shopping centers shall provide parking at the ratio of one space per 200 square feet of gross floor area.</w:t>
      </w:r>
    </w:p>
    <w:p w:rsidR="00897E87" w:rsidRPr="00897E87" w:rsidRDefault="00897E87" w:rsidP="00972B17">
      <w:pPr>
        <w:ind w:firstLine="720"/>
        <w:jc w:val="both"/>
      </w:pPr>
      <w:r w:rsidRPr="007F1451">
        <w:rPr>
          <w:b/>
          <w:bCs/>
        </w:rPr>
        <w:t>(2) </w:t>
      </w:r>
      <w:r w:rsidRPr="00897E87">
        <w:t>See § </w:t>
      </w:r>
      <w:r w:rsidRPr="007F1451">
        <w:rPr>
          <w:b/>
          <w:bCs/>
        </w:rPr>
        <w:t>276-35</w:t>
      </w:r>
      <w:r w:rsidRPr="00897E87">
        <w:t> for additional standards.</w:t>
      </w:r>
    </w:p>
    <w:p w:rsidR="00897E87" w:rsidRPr="00897E87" w:rsidRDefault="00897E87" w:rsidP="00897E87">
      <w:pPr>
        <w:jc w:val="both"/>
      </w:pPr>
      <w:r w:rsidRPr="007F1451">
        <w:rPr>
          <w:b/>
          <w:bCs/>
        </w:rPr>
        <w:t>H. </w:t>
      </w:r>
      <w:r w:rsidRPr="00897E87">
        <w:t>Permitted signs.</w:t>
      </w:r>
    </w:p>
    <w:p w:rsidR="00897E87" w:rsidRPr="00897E87" w:rsidRDefault="00897E87" w:rsidP="00972B17">
      <w:pPr>
        <w:ind w:left="720"/>
        <w:jc w:val="both"/>
      </w:pPr>
      <w:r w:rsidRPr="007F1451">
        <w:rPr>
          <w:b/>
          <w:bCs/>
        </w:rPr>
        <w:t>(1) </w:t>
      </w:r>
      <w:r w:rsidRPr="00897E87">
        <w:t>Each shopping center may have one freestanding sign along each road which the tract in question abuts, provided there exists at least 200 feet of unbroken frontage. Such sign shall not exceed a height of 25 feet, shall be set back from the street rights-of-way and driveways at least 50 feet, shall be set back from any property line a minimum of 100 feet, shall not exceed an area of 150 square feet, and shall be used only to display the shopping center's name and/or individual store/use name(s).</w:t>
      </w:r>
    </w:p>
    <w:p w:rsidR="00897E87" w:rsidRPr="00897E87" w:rsidRDefault="00897E87" w:rsidP="00972B17">
      <w:pPr>
        <w:ind w:left="720"/>
        <w:jc w:val="both"/>
      </w:pPr>
      <w:r w:rsidRPr="007F1451">
        <w:rPr>
          <w:b/>
          <w:bCs/>
        </w:rPr>
        <w:t>(2) </w:t>
      </w:r>
      <w:r w:rsidRPr="00897E87">
        <w:t>Signage for shopping center and/or individual store/use name(s) shall be consolidated to one location wherever possible. Where uses share a common walkway, each use served by the walkway may have one additional sign, which shall be either attached flat against the building or be suspended in perpendicular fashion from the roof over the common walkway. Suspended signs shall be no closer than eight feet at their lowest point to the finished grade level below them. No such sign shall exceed 10 square feet in area.</w:t>
      </w:r>
    </w:p>
    <w:p w:rsidR="00897E87" w:rsidRPr="00897E87" w:rsidRDefault="00897E87" w:rsidP="00972B17">
      <w:pPr>
        <w:ind w:left="720"/>
        <w:jc w:val="both"/>
      </w:pPr>
      <w:r w:rsidRPr="007F1451">
        <w:rPr>
          <w:b/>
          <w:bCs/>
        </w:rPr>
        <w:t>(3) </w:t>
      </w:r>
      <w:r w:rsidRPr="00897E87">
        <w:t>All signs in a shopping center shall conform in character with all other signs in the complex and shall blend with the overall architectural scheme of the shopping center.</w:t>
      </w:r>
    </w:p>
    <w:p w:rsidR="00897E87" w:rsidRPr="00897E87" w:rsidRDefault="00897E87" w:rsidP="00972B17">
      <w:pPr>
        <w:ind w:left="720"/>
        <w:jc w:val="both"/>
      </w:pPr>
      <w:r w:rsidRPr="007F1451">
        <w:rPr>
          <w:b/>
          <w:bCs/>
        </w:rPr>
        <w:t>(4) </w:t>
      </w:r>
      <w:r w:rsidRPr="00897E87">
        <w:t>See § </w:t>
      </w:r>
      <w:r w:rsidRPr="007F1451">
        <w:rPr>
          <w:b/>
          <w:bCs/>
        </w:rPr>
        <w:t>276-40</w:t>
      </w:r>
      <w:r w:rsidRPr="00897E87">
        <w:t> for additional standards.</w:t>
      </w:r>
    </w:p>
    <w:p w:rsidR="00897E87" w:rsidRPr="00897E87" w:rsidRDefault="00897E87" w:rsidP="00897E87">
      <w:pPr>
        <w:jc w:val="both"/>
      </w:pPr>
      <w:r w:rsidRPr="007F1451">
        <w:rPr>
          <w:b/>
          <w:bCs/>
        </w:rPr>
        <w:t>I. </w:t>
      </w:r>
      <w:r w:rsidRPr="00897E87">
        <w:t>Minimum off-street loading; trash and garbage locations.</w:t>
      </w:r>
    </w:p>
    <w:p w:rsidR="00897E87" w:rsidRPr="00897E87" w:rsidRDefault="00897E87" w:rsidP="00972B17">
      <w:pPr>
        <w:ind w:left="720"/>
        <w:jc w:val="both"/>
      </w:pPr>
      <w:r w:rsidRPr="007F1451">
        <w:rPr>
          <w:b/>
          <w:bCs/>
        </w:rPr>
        <w:t>(1) </w:t>
      </w:r>
      <w:r w:rsidRPr="00897E87">
        <w:t>The need for, location and design of off-street loading and unloading areas shall be considered and determined at the time of site plan review. Off-street loading and unloading areas shall take place on site but not in the public street right-of-way.</w:t>
      </w:r>
    </w:p>
    <w:p w:rsidR="00897E87" w:rsidRPr="00897E87" w:rsidRDefault="00897E87" w:rsidP="00972B17">
      <w:pPr>
        <w:ind w:left="720"/>
        <w:jc w:val="both"/>
      </w:pPr>
      <w:r w:rsidRPr="007F1451">
        <w:rPr>
          <w:b/>
          <w:bCs/>
        </w:rPr>
        <w:t>(2) </w:t>
      </w:r>
      <w:r w:rsidRPr="00897E87">
        <w:t>The need for, location and design of trash and garbage locations shall be considered and determined at the time of site plan review. Recycling, trash and garbage loading and unloading areas shall take place on site but not in the public street right-of-way.</w:t>
      </w:r>
    </w:p>
    <w:p w:rsidR="00897E87" w:rsidRPr="00897E87" w:rsidRDefault="00897E87" w:rsidP="00972B17">
      <w:pPr>
        <w:ind w:left="720"/>
        <w:jc w:val="both"/>
      </w:pPr>
      <w:r w:rsidRPr="007F1451">
        <w:rPr>
          <w:b/>
          <w:bCs/>
        </w:rPr>
        <w:t>(3) </w:t>
      </w:r>
      <w:r w:rsidRPr="00897E87">
        <w: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be suitably screened from view if located outside a building. Recycling, trash and garbage loading and unloading areas shall be marked with yellow cross-striping pavement markings and marked with signage such as "No Parking or Standing Zones" if adjacent to automobile traffic or parking areas.</w:t>
      </w:r>
    </w:p>
    <w:p w:rsidR="00897E87" w:rsidRPr="00897E87" w:rsidRDefault="00897E87" w:rsidP="00897E87">
      <w:pPr>
        <w:jc w:val="both"/>
        <w:rPr>
          <w:b/>
          <w:bCs/>
        </w:rPr>
      </w:pPr>
      <w:r w:rsidRPr="007F1451">
        <w:t>§ 276-22</w:t>
      </w:r>
      <w:r w:rsidRPr="007F1451">
        <w:rPr>
          <w:b/>
          <w:bCs/>
        </w:rPr>
        <w:t>BB Bayside Business.</w:t>
      </w:r>
    </w:p>
    <w:p w:rsidR="00897E87" w:rsidRPr="00897E87" w:rsidRDefault="00897E87" w:rsidP="00897E87">
      <w:pPr>
        <w:jc w:val="both"/>
      </w:pPr>
      <w:r w:rsidRPr="007F1451">
        <w:rPr>
          <w:b/>
          <w:bCs/>
        </w:rPr>
        <w:t>A. </w:t>
      </w:r>
      <w:r w:rsidRPr="00897E87">
        <w:t>Purpose statement.</w:t>
      </w:r>
    </w:p>
    <w:p w:rsidR="00897E87" w:rsidRPr="00897E87" w:rsidRDefault="00897E87" w:rsidP="00972B17">
      <w:pPr>
        <w:ind w:left="720"/>
        <w:jc w:val="both"/>
      </w:pPr>
      <w:r w:rsidRPr="007F1451">
        <w:rPr>
          <w:b/>
          <w:bCs/>
        </w:rPr>
        <w:t>(1) </w:t>
      </w:r>
      <w:r w:rsidRPr="00897E87">
        <w:t>The purpose of the BB Bayside Business Zone is to provide for an appropriate mix of water-dependent uses designed to maximize the use of the City's bayside waterfront and to enhance the opportunities for economic development in the form of ecotourism in the City.</w:t>
      </w:r>
    </w:p>
    <w:p w:rsidR="00897E87" w:rsidRPr="00897E87" w:rsidRDefault="00897E87" w:rsidP="00972B17">
      <w:pPr>
        <w:ind w:left="720"/>
        <w:jc w:val="both"/>
      </w:pPr>
      <w:r w:rsidRPr="007F1451">
        <w:rPr>
          <w:b/>
          <w:bCs/>
        </w:rPr>
        <w:t>(2) </w:t>
      </w:r>
      <w:r w:rsidRPr="00897E87">
        <w:t>In addition to the regulations established herein, the expansion, extension, improvement or renovation of structures and properties of the BB Zoning District may be subject to the requirements of the Coastal Area Review Act (N.J.A.C. 7:7E-1.1 et seq.) (CAFRA) and the New Jersey Department of Environmental Protection Waterfront Development Regulations, as well as other relevant regulations of governmental agencies having jurisdiction over lands within the boundary of tidal waters.</w:t>
      </w:r>
    </w:p>
    <w:p w:rsidR="00897E87" w:rsidRPr="00897E87" w:rsidRDefault="00897E87" w:rsidP="00972B17">
      <w:pPr>
        <w:ind w:left="720"/>
        <w:jc w:val="both"/>
      </w:pPr>
      <w:r w:rsidRPr="007F1451">
        <w:rPr>
          <w:b/>
          <w:bCs/>
        </w:rPr>
        <w:t>(3) </w:t>
      </w:r>
      <w:r w:rsidRPr="00897E87">
        <w:t>The zone boundary lines for the Bayside Business (BB) Zoning District are to be modified to reflect current parcel geometry.</w:t>
      </w:r>
    </w:p>
    <w:p w:rsidR="00897E87" w:rsidRPr="00897E87" w:rsidRDefault="00897E87" w:rsidP="00897E87">
      <w:pPr>
        <w:jc w:val="both"/>
      </w:pPr>
      <w:r w:rsidRPr="007F1451">
        <w:rPr>
          <w:b/>
          <w:bCs/>
        </w:rPr>
        <w:t>B. </w:t>
      </w:r>
      <w:r w:rsidRPr="00897E87">
        <w:t>Principal permitted uses and structures on the land and in buildings:</w:t>
      </w:r>
    </w:p>
    <w:p w:rsidR="00897E87" w:rsidRPr="00897E87" w:rsidRDefault="00897E87" w:rsidP="00972B17">
      <w:pPr>
        <w:ind w:firstLine="720"/>
        <w:jc w:val="both"/>
      </w:pPr>
      <w:r w:rsidRPr="007F1451">
        <w:rPr>
          <w:b/>
          <w:bCs/>
        </w:rPr>
        <w:t>(1) </w:t>
      </w:r>
      <w:r w:rsidRPr="00897E87">
        <w:t>Water-dependent uses (as defined in § </w:t>
      </w:r>
      <w:r w:rsidRPr="007F1451">
        <w:rPr>
          <w:b/>
          <w:bCs/>
        </w:rPr>
        <w:t>276-7</w:t>
      </w:r>
      <w:r w:rsidRPr="00897E87">
        <w:t>).</w:t>
      </w:r>
    </w:p>
    <w:p w:rsidR="00897E87" w:rsidRPr="00897E87" w:rsidRDefault="00897E87" w:rsidP="00972B17">
      <w:pPr>
        <w:ind w:left="1440"/>
        <w:jc w:val="both"/>
      </w:pPr>
      <w:r w:rsidRPr="007F1451">
        <w:rPr>
          <w:b/>
          <w:bCs/>
        </w:rPr>
        <w:t>(a) </w:t>
      </w:r>
      <w:r w:rsidRPr="00897E87">
        <w:t>Development that cannot physically function without direct access to the body of water along which it is proposed. Uses, or portions of uses, that can function on sites not adjacent to the water are not considered water-dependent, regardless of the economic advantages that may be gained from a waterfront location. Maritime activity, commercial fishing, public waterfront recreation and marinas are examples of water-dependent uses, but only the portion of the development requiring direct access to the water is water-dependent. The test for water dependency shall assess both the need of the proposed use for access to the water and the capacity of the proposed water body to satisfy the requirements and absorb the impacts of the proposed use. A proposed use will not be considered water-dependent if either the use can function away from the water or if the water body proposed is unsuitable for the use. For example, in a maritime operation, a dock or quay and associated unloading area would be water-dependent, but an associated warehouse would not be water-dependent.</w:t>
      </w:r>
    </w:p>
    <w:p w:rsidR="00897E87" w:rsidRPr="00897E87" w:rsidRDefault="00897E87" w:rsidP="00972B17">
      <w:pPr>
        <w:ind w:left="1440"/>
        <w:jc w:val="both"/>
      </w:pPr>
      <w:r w:rsidRPr="007F1451">
        <w:rPr>
          <w:b/>
          <w:bCs/>
        </w:rPr>
        <w:t>(b) </w:t>
      </w:r>
      <w:r w:rsidRPr="00897E87">
        <w:t>Examples of water-dependent uses include, but are not limited to: docks; piers; marina activities requiring access to the water, such as launching, commissioning or decommissioning of new and/or used boats and/or watercraft; boat storage/repair; automobile parking for persons participating in a water-dependent activity; port activities requiring the loading and unloading of boats; residential uses limited to vessels designed and manufactured for such purpose, registered as a vessel by the State of New Jersey, provided that such vessels are able to navigate under their own power or by sail and are connected to municipal or otherwise approved water and sanitary infrastructure (portable sanitary facilities are expressly prohibited in meeting this test); and water-borne recreational activities.</w:t>
      </w:r>
    </w:p>
    <w:p w:rsidR="00897E87" w:rsidRPr="00897E87" w:rsidRDefault="00897E87" w:rsidP="00972B17">
      <w:pPr>
        <w:ind w:left="1440"/>
        <w:jc w:val="both"/>
      </w:pPr>
      <w:r w:rsidRPr="007F1451">
        <w:rPr>
          <w:b/>
          <w:bCs/>
        </w:rPr>
        <w:t>(c) </w:t>
      </w:r>
      <w:r w:rsidRPr="00897E87">
        <w:t>Examples of uses which are not water-dependent include but are not limited to: land-based housing; hotels and motels; warehousing; manufacturing facilities; automobile parking for persons not participating in a water-dependent activity; and non-water-borne recreational activities.</w:t>
      </w:r>
    </w:p>
    <w:p w:rsidR="00897E87" w:rsidRPr="00897E87" w:rsidRDefault="00897E87" w:rsidP="00972B17">
      <w:pPr>
        <w:ind w:firstLine="720"/>
        <w:jc w:val="both"/>
      </w:pPr>
      <w:r w:rsidRPr="007F1451">
        <w:rPr>
          <w:b/>
          <w:bCs/>
        </w:rPr>
        <w:t>(2) </w:t>
      </w:r>
      <w:r w:rsidRPr="00897E87">
        <w:t>Watercraft sales and rentals and ancillary uses commonly associated with such use.</w:t>
      </w:r>
    </w:p>
    <w:p w:rsidR="00897E87" w:rsidRPr="00897E87" w:rsidRDefault="00897E87" w:rsidP="00972B17">
      <w:pPr>
        <w:ind w:left="720"/>
        <w:jc w:val="both"/>
      </w:pPr>
      <w:r w:rsidRPr="007F1451">
        <w:rPr>
          <w:b/>
          <w:bCs/>
        </w:rPr>
        <w:t>(3) </w:t>
      </w:r>
      <w:r w:rsidRPr="00897E87">
        <w:t>Water-oriented uses (see § </w:t>
      </w:r>
      <w:r w:rsidRPr="007F1451">
        <w:rPr>
          <w:b/>
          <w:bCs/>
        </w:rPr>
        <w:t>276-7</w:t>
      </w:r>
      <w:r w:rsidRPr="00897E87">
        <w:t> for definition) as conditional uses under N.J.S.A. 40:55D-67, provided that the following conditional use facilities take full advantage of any waterfront location:</w:t>
      </w:r>
    </w:p>
    <w:p w:rsidR="00897E87" w:rsidRPr="00897E87" w:rsidRDefault="00897E87" w:rsidP="00972B17">
      <w:pPr>
        <w:ind w:left="720" w:firstLine="720"/>
        <w:jc w:val="both"/>
      </w:pPr>
      <w:r w:rsidRPr="007F1451">
        <w:rPr>
          <w:b/>
          <w:bCs/>
        </w:rPr>
        <w:t>(a) </w:t>
      </w:r>
      <w:r w:rsidRPr="00897E87">
        <w:t>Hotels and motels, (see § </w:t>
      </w:r>
      <w:r w:rsidRPr="007F1451">
        <w:rPr>
          <w:b/>
          <w:bCs/>
        </w:rPr>
        <w:t>276-7</w:t>
      </w:r>
      <w:r w:rsidRPr="00897E87">
        <w:t> for definition).</w:t>
      </w:r>
    </w:p>
    <w:p w:rsidR="00897E87" w:rsidRPr="00897E87" w:rsidRDefault="00897E87" w:rsidP="00972B17">
      <w:pPr>
        <w:ind w:left="1440"/>
        <w:jc w:val="both"/>
      </w:pPr>
      <w:r w:rsidRPr="007F1451">
        <w:rPr>
          <w:b/>
          <w:bCs/>
        </w:rPr>
        <w:t>(b) </w:t>
      </w:r>
      <w:r w:rsidRPr="00897E87">
        <w:t>Eating and drinking establishments, including restaurants and specialty food outlets (including those with window service for take-out fare), but excluding drive-in or fast-food restaurants.</w:t>
      </w:r>
    </w:p>
    <w:p w:rsidR="00897E87" w:rsidRPr="00897E87" w:rsidRDefault="00897E87" w:rsidP="00972B17">
      <w:pPr>
        <w:ind w:left="1440"/>
        <w:jc w:val="both"/>
      </w:pPr>
      <w:r w:rsidRPr="007F1451">
        <w:rPr>
          <w:b/>
          <w:bCs/>
        </w:rPr>
        <w:t>(c) </w:t>
      </w:r>
      <w:r w:rsidRPr="00897E87">
        <w:t>Bars (defined as an establishment serving alcoholic beverages, but not food) and taverns (defined as an establishment serving alcoholic beverages and cooked-to-order food which is prepared and served on the premises).</w:t>
      </w:r>
    </w:p>
    <w:p w:rsidR="00897E87" w:rsidRPr="00897E87" w:rsidRDefault="00897E87" w:rsidP="00972B17">
      <w:pPr>
        <w:ind w:left="1440"/>
        <w:jc w:val="both"/>
      </w:pPr>
      <w:r w:rsidRPr="007F1451">
        <w:rPr>
          <w:b/>
          <w:bCs/>
        </w:rPr>
        <w:t>(d) </w:t>
      </w:r>
      <w:r w:rsidRPr="00897E87">
        <w:t>Specialized entertainment venues, such as theaters, arenas, amphitheaters, aquariums, museums (cultural or popular), and other like and similar attractions.</w:t>
      </w:r>
    </w:p>
    <w:p w:rsidR="00897E87" w:rsidRPr="00897E87" w:rsidRDefault="00897E87" w:rsidP="00972B17">
      <w:pPr>
        <w:ind w:left="720" w:firstLine="720"/>
        <w:jc w:val="both"/>
      </w:pPr>
      <w:r w:rsidRPr="007F1451">
        <w:rPr>
          <w:b/>
          <w:bCs/>
        </w:rPr>
        <w:t>(e) </w:t>
      </w:r>
      <w:r w:rsidRPr="00897E87">
        <w:t>Public utilities' central substations (see § </w:t>
      </w:r>
      <w:r w:rsidRPr="007F1451">
        <w:rPr>
          <w:b/>
          <w:bCs/>
        </w:rPr>
        <w:t>276-7</w:t>
      </w:r>
      <w:r w:rsidRPr="00897E87">
        <w:t> for definition), subject to the following:</w:t>
      </w:r>
    </w:p>
    <w:p w:rsidR="00897E87" w:rsidRPr="00897E87" w:rsidRDefault="00897E87" w:rsidP="00972B17">
      <w:pPr>
        <w:ind w:left="2160"/>
        <w:jc w:val="both"/>
      </w:pPr>
      <w:r w:rsidRPr="007F1451">
        <w:rPr>
          <w:b/>
          <w:bCs/>
        </w:rPr>
        <w:t>[1] </w:t>
      </w:r>
      <w:r w:rsidRPr="00897E87">
        <w:t>The proposed installation in a specific location must be necessary for the satisfactory provision of service by the utility to the neighborhood or area in which the particular use is located;</w:t>
      </w:r>
    </w:p>
    <w:p w:rsidR="00897E87" w:rsidRPr="00897E87" w:rsidRDefault="00897E87" w:rsidP="00972B17">
      <w:pPr>
        <w:ind w:left="2160"/>
        <w:jc w:val="both"/>
      </w:pPr>
      <w:r w:rsidRPr="007F1451">
        <w:rPr>
          <w:b/>
          <w:bCs/>
        </w:rPr>
        <w:t>[2] </w:t>
      </w:r>
      <w:r w:rsidRPr="00897E87">
        <w:t>The design of any structure in connection with such facility must not adversely affect the safe, comfortable enjoyment of property rights in the surrounding area;</w:t>
      </w:r>
    </w:p>
    <w:p w:rsidR="00897E87" w:rsidRPr="00897E87" w:rsidRDefault="00897E87" w:rsidP="00972B17">
      <w:pPr>
        <w:ind w:left="2160"/>
        <w:jc w:val="both"/>
      </w:pPr>
      <w:r w:rsidRPr="007F1451">
        <w:rPr>
          <w:b/>
          <w:bCs/>
        </w:rPr>
        <w:t>[3] </w:t>
      </w:r>
      <w:r w:rsidRPr="00897E87">
        <w:t>Adequate fencing and other safety devices shall be provided and shall be installed in accordance with the applicable requirements of the New Jersey Board of Public Utilities and/or other applicable codes. Barbed-wire-topped fences or similar trespassing-deterrent devices are expressly discouraged; and</w:t>
      </w:r>
    </w:p>
    <w:p w:rsidR="00897E87" w:rsidRPr="00897E87" w:rsidRDefault="00897E87" w:rsidP="00972B17">
      <w:pPr>
        <w:ind w:left="1440" w:firstLine="720"/>
        <w:jc w:val="both"/>
      </w:pPr>
      <w:r w:rsidRPr="007F1451">
        <w:rPr>
          <w:b/>
          <w:bCs/>
        </w:rPr>
        <w:t>[4] </w:t>
      </w:r>
      <w:r w:rsidRPr="00897E87">
        <w:t>Off-street parking shall be provided as determined by the needs of the facility.</w:t>
      </w:r>
    </w:p>
    <w:p w:rsidR="00897E87" w:rsidRPr="00897E87" w:rsidRDefault="00897E87" w:rsidP="00972B17">
      <w:pPr>
        <w:ind w:left="720"/>
        <w:jc w:val="both"/>
      </w:pPr>
      <w:r w:rsidRPr="007F1451">
        <w:rPr>
          <w:b/>
          <w:bCs/>
        </w:rPr>
        <w:t>(4) </w:t>
      </w:r>
      <w:r w:rsidRPr="00897E87">
        <w:t>Age-restricted housing (see § </w:t>
      </w:r>
      <w:r w:rsidRPr="007F1451">
        <w:rPr>
          <w:b/>
          <w:bCs/>
        </w:rPr>
        <w:t>276-7</w:t>
      </w:r>
      <w:r w:rsidRPr="00897E87">
        <w:t> for definition).</w:t>
      </w:r>
    </w:p>
    <w:p w:rsidR="00897E87" w:rsidRPr="00897E87" w:rsidRDefault="00897E87" w:rsidP="00972B17">
      <w:pPr>
        <w:ind w:left="720"/>
        <w:jc w:val="both"/>
      </w:pPr>
      <w:r w:rsidRPr="007F1451">
        <w:rPr>
          <w:b/>
          <w:bCs/>
        </w:rPr>
        <w:t>(5) </w:t>
      </w:r>
      <w:r w:rsidRPr="00897E87">
        <w:t>New detached single-family dwelling units, single-family semidetached (duplex) dwelling units and two-family stacked (multistory) dwelling units will be permitted subject to the following area, yard, height and off-street parking standards:</w:t>
      </w:r>
    </w:p>
    <w:p w:rsidR="00897E87" w:rsidRPr="00897E87" w:rsidRDefault="00972B17" w:rsidP="00972B17">
      <w:pPr>
        <w:ind w:left="1440"/>
        <w:jc w:val="both"/>
      </w:pPr>
      <w:r w:rsidRPr="007F1451">
        <w:rPr>
          <w:b/>
          <w:bCs/>
        </w:rPr>
        <w:t xml:space="preserve"> </w:t>
      </w:r>
      <w:r w:rsidR="00897E87" w:rsidRPr="007F1451">
        <w:rPr>
          <w:b/>
          <w:bCs/>
        </w:rPr>
        <w:t>(a) </w:t>
      </w:r>
      <w:r w:rsidR="00897E87" w:rsidRPr="00897E87">
        <w:t>Area and yard requirements.</w:t>
      </w:r>
    </w:p>
    <w:tbl>
      <w:tblPr>
        <w:tblW w:w="9060" w:type="dxa"/>
        <w:tblInd w:w="15" w:type="dxa"/>
        <w:tblCellMar>
          <w:top w:w="15" w:type="dxa"/>
          <w:left w:w="15" w:type="dxa"/>
          <w:bottom w:w="15" w:type="dxa"/>
          <w:right w:w="15" w:type="dxa"/>
        </w:tblCellMar>
        <w:tblLook w:val="04A0"/>
      </w:tblPr>
      <w:tblGrid>
        <w:gridCol w:w="140"/>
        <w:gridCol w:w="1172"/>
        <w:gridCol w:w="962"/>
        <w:gridCol w:w="1703"/>
        <w:gridCol w:w="1845"/>
        <w:gridCol w:w="3238"/>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Detached Single-Family Dwellings</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Single-Family Semidetached (Duplex); Two-Family Stacked (Multistory)</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1, 2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r w:rsidRPr="00897E87">
              <w:rPr>
                <w:vertAlign w:val="superscript"/>
              </w:rPr>
              <w:t>1, 2, 3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r w:rsidRPr="00897E87">
              <w:rPr>
                <w:vertAlign w:val="superscript"/>
              </w:rPr>
              <w:t>1, 2, 3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 (all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impervious lot coverage (all buildings and impermeable surfaces)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5"/>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Existing stairs and porches may be replaced with identical stairs and porches regardless of the setback requirements of the district in which the subject property is located. For new construction/reconstruction of open porches, stairs and/or steps, they must meet applicable zoning requirements and shall require a zoning and/or construction permit where required, as applicable, in order to permit construction in this regard.</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Eaves, cornices or overhangs more than 10 feet above lot grade may project into yard setback areas a maximum of 24 inches. In order to create an aesthetically pleasing building facade along the side of a building which fronts a street, bay windows or other architectural detailing more than 10 feet above lot grade may extend into the front yard setback a maximum of 24 inches.</w:t>
            </w:r>
          </w:p>
        </w:tc>
      </w:tr>
    </w:tbl>
    <w:p w:rsidR="00897E87" w:rsidRPr="00897E87" w:rsidRDefault="00897E87" w:rsidP="00972B17">
      <w:pPr>
        <w:ind w:left="1440"/>
        <w:jc w:val="both"/>
      </w:pPr>
      <w:r w:rsidRPr="007F1451">
        <w:rPr>
          <w:b/>
          <w:bCs/>
        </w:rPr>
        <w:t>(b) </w:t>
      </w:r>
      <w:r w:rsidRPr="00897E87">
        <w:t>Maximum building height. No building height shall exceed 36 feet, or three stories, whichever is less, in height from the base flood elevation (BFE), except as allowed as follows:</w:t>
      </w:r>
    </w:p>
    <w:p w:rsidR="00897E87" w:rsidRPr="00897E87" w:rsidRDefault="00897E87" w:rsidP="00972B17">
      <w:pPr>
        <w:ind w:left="2160"/>
        <w:jc w:val="both"/>
      </w:pPr>
      <w:r w:rsidRPr="007F1451">
        <w:rPr>
          <w:b/>
          <w:bCs/>
        </w:rPr>
        <w:t>[1] </w:t>
      </w:r>
      <w:r w:rsidRPr="00897E87">
        <w:t>Height limits. The following structures may be erected above the heights prescribed by this chapter, but in no case shall the height of any of these appurtenances exceed a height equal to 10% more than the maximum height permitted for the particular use in the zoning district:</w:t>
      </w:r>
    </w:p>
    <w:p w:rsidR="00897E87" w:rsidRPr="00897E87" w:rsidRDefault="00897E87" w:rsidP="00972B17">
      <w:pPr>
        <w:ind w:left="2880"/>
        <w:jc w:val="both"/>
      </w:pPr>
      <w:r w:rsidRPr="007F1451">
        <w:rPr>
          <w:b/>
          <w:bCs/>
        </w:rPr>
        <w:t>[a] </w:t>
      </w:r>
      <w:r w:rsidRPr="00897E87">
        <w:t xml:space="preserve">Mechanical rooms and other roof structures for the housing of stairways, tanks, ventilating fans, HVAC equipment or similar equipment required </w:t>
      </w:r>
      <w:proofErr w:type="gramStart"/>
      <w:r w:rsidRPr="00897E87">
        <w:t>to operate and maintain</w:t>
      </w:r>
      <w:proofErr w:type="gramEnd"/>
      <w:r w:rsidRPr="00897E87">
        <w:t xml:space="preserve"> the building.</w:t>
      </w:r>
    </w:p>
    <w:p w:rsidR="00897E87" w:rsidRPr="00897E87" w:rsidRDefault="00897E87" w:rsidP="00972B17">
      <w:pPr>
        <w:ind w:left="2880"/>
        <w:jc w:val="both"/>
      </w:pPr>
      <w:r w:rsidRPr="007F1451">
        <w:rPr>
          <w:b/>
          <w:bCs/>
        </w:rPr>
        <w:t>[b] </w:t>
      </w:r>
      <w:r w:rsidRPr="00897E87">
        <w:t>Skylights, spires, cupolas, flagpoles, chimneys or similar structures.</w:t>
      </w:r>
    </w:p>
    <w:p w:rsidR="00897E87" w:rsidRPr="00897E87" w:rsidRDefault="00897E87" w:rsidP="00972B17">
      <w:pPr>
        <w:ind w:left="2880"/>
        <w:jc w:val="both"/>
      </w:pPr>
      <w:r w:rsidRPr="007F1451">
        <w:rPr>
          <w:b/>
          <w:bCs/>
        </w:rPr>
        <w:t>[c] </w:t>
      </w:r>
      <w:r w:rsidRPr="00897E87">
        <w:t>Safety enclosures of rooftop areas of hotels and motels used for sundecks and other recreational purposes.</w:t>
      </w:r>
    </w:p>
    <w:p w:rsidR="00972B17" w:rsidRDefault="00897E87" w:rsidP="00972B17">
      <w:pPr>
        <w:ind w:left="2160"/>
        <w:jc w:val="both"/>
      </w:pPr>
      <w:r w:rsidRPr="007F1451">
        <w:rPr>
          <w:b/>
          <w:bCs/>
        </w:rPr>
        <w:t>[2] </w:t>
      </w:r>
      <w:r w:rsidRPr="00897E87">
        <w:t>Cellular telephone antennas and/or associated equipment are expressly excluded from this provision.</w:t>
      </w:r>
    </w:p>
    <w:p w:rsidR="00897E87" w:rsidRPr="00897E87" w:rsidRDefault="00897E87" w:rsidP="00972B17">
      <w:pPr>
        <w:ind w:left="1440"/>
        <w:jc w:val="both"/>
      </w:pPr>
      <w:r w:rsidRPr="007F1451">
        <w:rPr>
          <w:b/>
          <w:bCs/>
        </w:rPr>
        <w:t>(c) </w:t>
      </w:r>
      <w:r w:rsidRPr="00897E87">
        <w:t>Minimum off-street parking. Each individual use shall provide parking spaces according to the following minimum provisions:</w:t>
      </w:r>
    </w:p>
    <w:p w:rsidR="00897E87" w:rsidRPr="00897E87" w:rsidRDefault="00897E87" w:rsidP="00972B17">
      <w:pPr>
        <w:ind w:left="2160"/>
        <w:jc w:val="both"/>
      </w:pPr>
      <w:r w:rsidRPr="007F1451">
        <w:rPr>
          <w:b/>
          <w:bCs/>
        </w:rPr>
        <w:t>[1] </w:t>
      </w:r>
      <w:r w:rsidRPr="00897E87">
        <w:t>All dwelling units described in this chapter shall provide parking spaces in accordance with the standards established by the New Jersey Residential Site Improvement Standards (RSIS) (N.J.S.A. 5:21-1 et seq.). RSIS standards include parking requirements for residential uses based on unit (bedroom) size. If the applicant/developer does not specify the number of bedrooms per dwelling unit, then each dwelling unit shall be subject to the RSIS parking space requirements for a four-bedroom dwelling unit.</w:t>
      </w:r>
    </w:p>
    <w:p w:rsidR="00897E87" w:rsidRPr="00897E87" w:rsidRDefault="00897E87" w:rsidP="00972B17">
      <w:pPr>
        <w:ind w:left="2160"/>
        <w:jc w:val="both"/>
      </w:pPr>
      <w:r w:rsidRPr="007F1451">
        <w:rPr>
          <w:b/>
          <w:bCs/>
        </w:rPr>
        <w:t>[2] </w:t>
      </w:r>
      <w:r w:rsidRPr="00897E87">
        <w:t>Places of worship shall provide one space per every three permanent seats. (One seat shall be considered 22 inches in calculating the capacity of pews or benches.)</w:t>
      </w:r>
    </w:p>
    <w:p w:rsidR="00005C1F" w:rsidRPr="00005C1F" w:rsidRDefault="00897E87" w:rsidP="00005C1F">
      <w:pPr>
        <w:ind w:left="2160"/>
        <w:jc w:val="both"/>
        <w:rPr>
          <w:b/>
          <w:bCs/>
          <w:vertAlign w:val="superscript"/>
          <w:rPrChange w:id="403" w:author="rtbelasco" w:date="2018-11-29T01:19:00Z">
            <w:rPr/>
          </w:rPrChange>
        </w:rPr>
      </w:pPr>
      <w:r w:rsidRPr="007F1451">
        <w:rPr>
          <w:b/>
          <w:bCs/>
        </w:rPr>
        <w:t>[3] </w:t>
      </w:r>
      <w:r w:rsidRPr="00897E87">
        <w:t>See § </w:t>
      </w:r>
      <w:r w:rsidRPr="007F1451">
        <w:rPr>
          <w:b/>
          <w:bCs/>
        </w:rPr>
        <w:t>276-35</w:t>
      </w:r>
      <w:r w:rsidRPr="00897E87">
        <w:t>, Off-street parking, loading areas and driveway, for additional standards</w:t>
      </w:r>
      <w:proofErr w:type="gramStart"/>
      <w:r w:rsidRPr="00897E87">
        <w:t>.</w:t>
      </w:r>
      <w:r w:rsidRPr="007F1451">
        <w:rPr>
          <w:b/>
          <w:bCs/>
          <w:vertAlign w:val="superscript"/>
        </w:rPr>
        <w:t>[</w:t>
      </w:r>
      <w:proofErr w:type="gramEnd"/>
      <w:r w:rsidRPr="007F1451">
        <w:rPr>
          <w:b/>
          <w:bCs/>
          <w:vertAlign w:val="superscript"/>
        </w:rPr>
        <w:t>1]</w:t>
      </w:r>
    </w:p>
    <w:p w:rsidR="007946A8" w:rsidRDefault="00005C1F">
      <w:pPr>
        <w:ind w:left="720"/>
        <w:jc w:val="both"/>
        <w:rPr>
          <w:ins w:id="404" w:author="rtbelasco" w:date="2018-11-29T01:19:00Z"/>
          <w:bCs/>
          <w:rPrChange w:id="405" w:author="rtbelasco" w:date="2018-11-29T01:19:00Z">
            <w:rPr>
              <w:ins w:id="406" w:author="rtbelasco" w:date="2018-11-29T01:19:00Z"/>
              <w:b/>
              <w:bCs/>
            </w:rPr>
          </w:rPrChange>
        </w:rPr>
        <w:pPrChange w:id="407" w:author="rtbelasco" w:date="2018-11-29T01:19:00Z">
          <w:pPr>
            <w:jc w:val="both"/>
          </w:pPr>
        </w:pPrChange>
      </w:pPr>
      <w:ins w:id="408" w:author="rtbelasco" w:date="2018-11-29T01:19:00Z">
        <w:r>
          <w:rPr>
            <w:b/>
            <w:bCs/>
          </w:rPr>
          <w:t xml:space="preserve">(6) </w:t>
        </w:r>
        <w:r>
          <w:t>Wireless antennas provided that new antennas utilize co-location or are installed on existing structures.</w:t>
        </w:r>
      </w:ins>
    </w:p>
    <w:p w:rsidR="00897E87" w:rsidRPr="00897E87" w:rsidRDefault="00897E87" w:rsidP="00897E87">
      <w:pPr>
        <w:jc w:val="both"/>
      </w:pPr>
      <w:r w:rsidRPr="007F1451">
        <w:rPr>
          <w:b/>
          <w:bCs/>
        </w:rPr>
        <w:t>C. </w:t>
      </w:r>
      <w:r w:rsidRPr="00897E87">
        <w:t>Accessory uses permitted:</w:t>
      </w:r>
    </w:p>
    <w:p w:rsidR="00897E87" w:rsidRPr="00897E87" w:rsidRDefault="00897E87" w:rsidP="00972B17">
      <w:pPr>
        <w:ind w:left="720"/>
        <w:jc w:val="both"/>
      </w:pPr>
      <w:r w:rsidRPr="007F1451">
        <w:rPr>
          <w:b/>
          <w:bCs/>
        </w:rPr>
        <w:t>(1) </w:t>
      </w:r>
      <w:r w:rsidRPr="00897E87">
        <w:t>Off-street parking.</w:t>
      </w:r>
    </w:p>
    <w:p w:rsidR="00897E87" w:rsidRPr="00897E87" w:rsidRDefault="00897E87" w:rsidP="00972B17">
      <w:pPr>
        <w:ind w:left="720"/>
        <w:jc w:val="both"/>
      </w:pPr>
      <w:r w:rsidRPr="007F1451">
        <w:rPr>
          <w:b/>
          <w:bCs/>
        </w:rPr>
        <w:t>(2) </w:t>
      </w:r>
      <w:r w:rsidRPr="00897E87">
        <w:t>Fences and walls.</w:t>
      </w:r>
    </w:p>
    <w:p w:rsidR="00897E87" w:rsidRPr="00897E87" w:rsidRDefault="00897E87" w:rsidP="00972B17">
      <w:pPr>
        <w:ind w:left="720"/>
        <w:jc w:val="both"/>
      </w:pPr>
      <w:r w:rsidRPr="007F1451">
        <w:rPr>
          <w:b/>
          <w:bCs/>
        </w:rPr>
        <w:t>(3) </w:t>
      </w:r>
      <w:r w:rsidRPr="00897E87">
        <w:t>Signs.</w:t>
      </w:r>
    </w:p>
    <w:p w:rsidR="00897E87" w:rsidRPr="00897E87" w:rsidRDefault="00897E87" w:rsidP="00972B17">
      <w:pPr>
        <w:ind w:left="720"/>
        <w:jc w:val="both"/>
      </w:pPr>
      <w:r w:rsidRPr="007F1451">
        <w:rPr>
          <w:b/>
          <w:bCs/>
        </w:rPr>
        <w:t>(4) </w:t>
      </w:r>
      <w:r w:rsidRPr="00897E87">
        <w:t>Off-street parking and private garages [see § </w:t>
      </w:r>
      <w:r w:rsidRPr="007F1451">
        <w:rPr>
          <w:b/>
          <w:bCs/>
        </w:rPr>
        <w:t>276-22G</w:t>
      </w:r>
      <w:r w:rsidRPr="00897E87">
        <w:t> </w:t>
      </w:r>
      <w:proofErr w:type="spellStart"/>
      <w:r w:rsidRPr="00897E87">
        <w:t>hereinbelow</w:t>
      </w:r>
      <w:proofErr w:type="spellEnd"/>
      <w:r w:rsidRPr="00897E87">
        <w:t xml:space="preserve"> and § </w:t>
      </w:r>
      <w:r w:rsidRPr="007F1451">
        <w:rPr>
          <w:b/>
          <w:bCs/>
        </w:rPr>
        <w:t>276-35</w:t>
      </w:r>
      <w:r w:rsidRPr="00897E87">
        <w:t> (Off-street parking, loading areas and driveways)]. Detached garages to the principal structure shall require the front of the garage to be set back a minimum of 20 feet from the front facade of the principal structure, not exceeding 15 feet in height, and altogether not exceeding 400 square feet in gross floor area.</w:t>
      </w:r>
    </w:p>
    <w:p w:rsidR="00897E87" w:rsidRPr="00897E87" w:rsidRDefault="00897E87" w:rsidP="00972B17">
      <w:pPr>
        <w:ind w:left="720"/>
        <w:jc w:val="both"/>
      </w:pPr>
      <w:r w:rsidRPr="007F1451">
        <w:rPr>
          <w:b/>
          <w:bCs/>
        </w:rPr>
        <w:t>(5)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897E87" w:rsidRPr="00897E87" w:rsidRDefault="00897E87" w:rsidP="00972B17">
      <w:pPr>
        <w:ind w:left="720"/>
        <w:jc w:val="both"/>
      </w:pPr>
      <w:r w:rsidRPr="007F1451">
        <w:rPr>
          <w:b/>
          <w:bCs/>
        </w:rPr>
        <w:t>(6) </w:t>
      </w:r>
      <w:r w:rsidRPr="00897E87">
        <w:t>Recreational facilities as are usual and customary to a permitted principal use.</w:t>
      </w:r>
    </w:p>
    <w:p w:rsidR="00897E87" w:rsidRPr="00897E87" w:rsidRDefault="00897E87" w:rsidP="00972B17">
      <w:pPr>
        <w:ind w:left="720"/>
        <w:jc w:val="both"/>
      </w:pPr>
      <w:r w:rsidRPr="007F1451">
        <w:rPr>
          <w:b/>
          <w:bCs/>
        </w:rPr>
        <w:t>(7) </w:t>
      </w:r>
      <w:r w:rsidRPr="00897E87">
        <w:t>Temporary construction trailers and one sign not exceeding 50 square feet advertising the prime contractor, subcontractor(s), architect,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t>
      </w:r>
    </w:p>
    <w:p w:rsidR="00897E87" w:rsidRPr="00897E87" w:rsidRDefault="00897E87" w:rsidP="00972B17">
      <w:pPr>
        <w:ind w:left="720"/>
        <w:jc w:val="both"/>
      </w:pPr>
      <w:r w:rsidRPr="007F1451">
        <w:rPr>
          <w:b/>
          <w:bCs/>
        </w:rPr>
        <w:t>(8) </w:t>
      </w:r>
      <w:r w:rsidRPr="00897E87">
        <w:t>For lots which abut the City's canals or bayside waterways, boat slips for the tie-up of private boats owned and/or used by the residents of the premises and/or rented to other private individuals on a contractual basis. All boats shall be licensed as required with the appropriate agencies.</w:t>
      </w:r>
    </w:p>
    <w:p w:rsidR="00897E87" w:rsidRPr="00897E87" w:rsidRDefault="00897E87" w:rsidP="00972B17">
      <w:pPr>
        <w:ind w:left="720"/>
        <w:jc w:val="both"/>
      </w:pPr>
      <w:r w:rsidRPr="007F1451">
        <w:rPr>
          <w:b/>
          <w:bCs/>
        </w:rPr>
        <w:t>(9)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species are referenced in Appendix A</w:t>
      </w:r>
      <w:proofErr w:type="gramStart"/>
      <w:r w:rsidRPr="00897E87">
        <w:t>.</w:t>
      </w:r>
      <w:r w:rsidRPr="007F1451">
        <w:rPr>
          <w:b/>
          <w:bCs/>
          <w:vertAlign w:val="superscript"/>
        </w:rPr>
        <w:t>[</w:t>
      </w:r>
      <w:proofErr w:type="gramEnd"/>
      <w:r w:rsidRPr="007F1451">
        <w:rPr>
          <w:b/>
          <w:bCs/>
          <w:vertAlign w:val="superscript"/>
        </w:rPr>
        <w:t>2]</w:t>
      </w:r>
    </w:p>
    <w:p w:rsidR="00897E87" w:rsidRPr="00897E87" w:rsidRDefault="00972B17" w:rsidP="00972B17">
      <w:pPr>
        <w:ind w:left="720"/>
        <w:jc w:val="both"/>
      </w:pPr>
      <w:r w:rsidRPr="007F1451">
        <w:rPr>
          <w:b/>
          <w:bCs/>
        </w:rPr>
        <w:t xml:space="preserve"> </w:t>
      </w:r>
      <w:r w:rsidR="00897E87" w:rsidRPr="007F1451">
        <w:rPr>
          <w:b/>
          <w:bCs/>
        </w:rPr>
        <w:t>(10) </w:t>
      </w:r>
      <w:r w:rsidR="00897E87"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972B17">
      <w:pPr>
        <w:ind w:left="720"/>
        <w:jc w:val="both"/>
      </w:pPr>
      <w:r w:rsidRPr="007F1451">
        <w:rPr>
          <w:b/>
          <w:bCs/>
        </w:rPr>
        <w:t>(11) </w:t>
      </w:r>
      <w:r w:rsidRPr="00897E87">
        <w:t>Solar energy systems (see Article </w:t>
      </w:r>
      <w:r w:rsidRPr="007F1451">
        <w:rPr>
          <w:b/>
          <w:bCs/>
        </w:rPr>
        <w:t>XII</w:t>
      </w:r>
      <w:r w:rsidRPr="00897E87">
        <w:t>).</w:t>
      </w:r>
    </w:p>
    <w:p w:rsidR="00897E87" w:rsidRPr="00897E87" w:rsidRDefault="00897E87" w:rsidP="00972B17">
      <w:pPr>
        <w:ind w:left="720"/>
        <w:jc w:val="both"/>
      </w:pPr>
      <w:r w:rsidRPr="007F1451">
        <w:rPr>
          <w:b/>
          <w:bCs/>
        </w:rPr>
        <w:t>(12) </w:t>
      </w:r>
      <w:r w:rsidRPr="00897E87">
        <w:t>Christmas tree sales. The annual sale of Christmas trees is permitted between December 1 and December 25, inclusive.</w:t>
      </w:r>
    </w:p>
    <w:p w:rsidR="00897E87" w:rsidRPr="00897E87" w:rsidRDefault="00897E87" w:rsidP="00972B17">
      <w:pPr>
        <w:ind w:left="720"/>
        <w:jc w:val="both"/>
      </w:pPr>
      <w:r w:rsidRPr="007F1451">
        <w:rPr>
          <w:b/>
          <w:bCs/>
        </w:rPr>
        <w:t>(13) </w:t>
      </w:r>
      <w:r w:rsidRPr="00897E87">
        <w:t>Public election voting places. The provisions of this chapter shall not be construed as to interfere with the temporary use of any property as a voting place in connection with a municipal or other public election.</w:t>
      </w:r>
    </w:p>
    <w:p w:rsidR="00897E87" w:rsidRPr="00897E87" w:rsidRDefault="00897E87" w:rsidP="00972B17">
      <w:pPr>
        <w:ind w:left="720"/>
        <w:jc w:val="both"/>
      </w:pPr>
      <w:r w:rsidRPr="007F1451">
        <w:rPr>
          <w:b/>
          <w:bCs/>
        </w:rPr>
        <w:t>(14) </w:t>
      </w:r>
      <w:r w:rsidRPr="00897E87">
        <w:t>Outdoor dining areas with tables on the water's edge of the property and/or sidewalk in front of or on the side of the non-automobile-oriented restaurants and specialty food outlets premises. Outdoor dining areas shall take place on site but not be located in the public sidewalk and/or public/street right-of-way for permitted uses</w:t>
      </w:r>
      <w:ins w:id="409" w:author="rtbelasco" w:date="2018-11-28T21:06:00Z">
        <w:r w:rsidR="00C7712A">
          <w:t>, unless approved by Mayor and Council</w:t>
        </w:r>
      </w:ins>
      <w:r w:rsidRPr="00897E87">
        <w:t>. Examples include: meat and/or seafood restaurants or take-out establishments; non-automobile-oriented restaurants, defined as non-alcoholic-beverage-served restaurants with sit-down table service which exclude drive-in facilities and/or fast-food restaurants. Outside tables and seats may be situated outside of the building on the parcel/lot, or on elevated and/or floating docks, but not in the public/street right-of-way</w:t>
      </w:r>
      <w:ins w:id="410" w:author="rtbelasco" w:date="2018-11-28T21:05:00Z">
        <w:r w:rsidR="00C7712A">
          <w:t>, unless approved by Mayor and Council</w:t>
        </w:r>
      </w:ins>
      <w:r w:rsidRPr="00897E87">
        <w:t>. No operation of a business in the BB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972B17">
      <w:pPr>
        <w:ind w:left="1440"/>
        <w:jc w:val="both"/>
      </w:pPr>
      <w:r w:rsidRPr="007F1451">
        <w:rPr>
          <w:b/>
          <w:bCs/>
        </w:rPr>
        <w:t>(a) </w:t>
      </w:r>
      <w:r w:rsidRPr="00897E87">
        <w:t>The hours of operation of outdoor dining areas shall be limited to the hours of operation of the associated restaurant. In no event shall hours of operation go past 12:00 midnight.</w:t>
      </w:r>
    </w:p>
    <w:p w:rsidR="00897E87" w:rsidRDefault="00897E87" w:rsidP="00972B17">
      <w:pPr>
        <w:ind w:left="1440"/>
        <w:jc w:val="both"/>
        <w:rPr>
          <w:ins w:id="411" w:author="rtbelasco" w:date="2018-11-28T21:04:00Z"/>
        </w:rPr>
      </w:pPr>
      <w:r w:rsidRPr="007F1451">
        <w:rPr>
          <w:b/>
          <w:bCs/>
        </w:rPr>
        <w:t>(b) </w:t>
      </w:r>
      <w:r w:rsidRPr="00897E87">
        <w:t>Outdoor dining is defined as any part of a food establishment located outdoors. See also § </w:t>
      </w:r>
      <w:r w:rsidRPr="007F1451">
        <w:rPr>
          <w:b/>
          <w:bCs/>
        </w:rPr>
        <w:t>276-22G</w:t>
      </w:r>
      <w:r w:rsidRPr="00897E87">
        <w:t>.</w:t>
      </w:r>
      <w:ins w:id="412" w:author="rtbelasco" w:date="2018-11-28T21:03:00Z">
        <w:r w:rsidR="00C7712A">
          <w:t xml:space="preserve">  </w:t>
        </w:r>
      </w:ins>
      <w:ins w:id="413" w:author="rtbelasco" w:date="2018-11-28T21:04:00Z">
        <w:r w:rsidR="00C7712A" w:rsidRPr="0004032A">
          <w:t>Outdoor dining is permitted in locations subject to the exclusive approval of the Mayor and Council.  The inclusion of outdoor dining will not require any additional parking based upon the number of permitted tables and/or permitted seats.</w:t>
        </w:r>
      </w:ins>
    </w:p>
    <w:p w:rsidR="00C7712A" w:rsidRPr="00C7712A" w:rsidRDefault="00C7712A" w:rsidP="00972B17">
      <w:pPr>
        <w:ind w:left="1440"/>
        <w:jc w:val="both"/>
      </w:pPr>
      <w:ins w:id="414" w:author="rtbelasco" w:date="2018-11-28T21:04:00Z">
        <w:r>
          <w:rPr>
            <w:b/>
            <w:bCs/>
          </w:rPr>
          <w:t xml:space="preserve">(c) </w:t>
        </w:r>
        <w:proofErr w:type="spellStart"/>
        <w:r>
          <w:rPr>
            <w:bCs/>
          </w:rPr>
          <w:t>Parklets</w:t>
        </w:r>
        <w:proofErr w:type="spellEnd"/>
        <w:r>
          <w:rPr>
            <w:bCs/>
          </w:rPr>
          <w:t xml:space="preserve"> shall be permitted in locations subject to the exclusive approval of the Mayor and Council.</w:t>
        </w:r>
      </w:ins>
    </w:p>
    <w:p w:rsidR="00897E87" w:rsidRPr="00897E87" w:rsidRDefault="00897E87" w:rsidP="00972B17">
      <w:pPr>
        <w:ind w:left="1440"/>
        <w:jc w:val="both"/>
      </w:pPr>
      <w:r w:rsidRPr="007F1451">
        <w:rPr>
          <w:b/>
          <w:bCs/>
        </w:rPr>
        <w:t>(</w:t>
      </w:r>
      <w:del w:id="415" w:author="rtbelasco" w:date="2018-11-28T21:04:00Z">
        <w:r w:rsidRPr="007F1451" w:rsidDel="00C7712A">
          <w:rPr>
            <w:b/>
            <w:bCs/>
          </w:rPr>
          <w:delText>c</w:delText>
        </w:r>
      </w:del>
      <w:ins w:id="416" w:author="rtbelasco" w:date="2018-11-28T21:04:00Z">
        <w:r w:rsidR="00C7712A">
          <w:rPr>
            <w:b/>
            <w:bCs/>
          </w:rPr>
          <w:t>d</w:t>
        </w:r>
      </w:ins>
      <w:r w:rsidRPr="007F1451">
        <w:rPr>
          <w:b/>
          <w:bCs/>
        </w:rPr>
        <w:t>) </w:t>
      </w:r>
      <w:r w:rsidRPr="00897E87">
        <w:t>Adequate lighting shall be provided to promote safe passage of pedestrians and for patrons.</w:t>
      </w:r>
    </w:p>
    <w:p w:rsidR="00897E87" w:rsidRPr="00897E87" w:rsidRDefault="00897E87" w:rsidP="00972B17">
      <w:pPr>
        <w:ind w:left="1440"/>
        <w:jc w:val="both"/>
      </w:pPr>
      <w:r w:rsidRPr="007F1451">
        <w:rPr>
          <w:b/>
          <w:bCs/>
        </w:rPr>
        <w:t>(</w:t>
      </w:r>
      <w:ins w:id="417" w:author="rtbelasco" w:date="2018-11-28T21:04:00Z">
        <w:r w:rsidR="00C7712A">
          <w:rPr>
            <w:b/>
            <w:bCs/>
          </w:rPr>
          <w:t>e</w:t>
        </w:r>
      </w:ins>
      <w:del w:id="418" w:author="rtbelasco" w:date="2018-11-28T21:04:00Z">
        <w:r w:rsidRPr="007F1451" w:rsidDel="00C7712A">
          <w:rPr>
            <w:b/>
            <w:bCs/>
          </w:rPr>
          <w:delText>d</w:delText>
        </w:r>
      </w:del>
      <w:r w:rsidRPr="007F1451">
        <w:rPr>
          <w:b/>
          <w:bCs/>
        </w:rPr>
        <w:t>) </w:t>
      </w:r>
      <w:r w:rsidRPr="00897E87">
        <w:t>Awnings and/or umbrellas may be used in conjunction with the outdoor dining areas. Awnings shall be adequately secured. Awnings, including supporting structures, must be within the property line. The bottom of the awning shall be seven feet from the ground.</w:t>
      </w:r>
    </w:p>
    <w:p w:rsidR="00897E87" w:rsidRPr="00897E87" w:rsidRDefault="00897E87" w:rsidP="00972B17">
      <w:pPr>
        <w:ind w:left="1440"/>
        <w:jc w:val="both"/>
      </w:pPr>
      <w:r w:rsidRPr="007F1451">
        <w:rPr>
          <w:b/>
          <w:bCs/>
        </w:rPr>
        <w:t>(</w:t>
      </w:r>
      <w:ins w:id="419" w:author="rtbelasco" w:date="2018-11-28T21:04:00Z">
        <w:r w:rsidR="00C7712A">
          <w:rPr>
            <w:b/>
            <w:bCs/>
          </w:rPr>
          <w:t>f</w:t>
        </w:r>
      </w:ins>
      <w:del w:id="420" w:author="rtbelasco" w:date="2018-11-28T21:04:00Z">
        <w:r w:rsidRPr="007F1451" w:rsidDel="00C7712A">
          <w:rPr>
            <w:b/>
            <w:bCs/>
          </w:rPr>
          <w:delText>e</w:delText>
        </w:r>
      </w:del>
      <w:r w:rsidRPr="007F1451">
        <w:rPr>
          <w:b/>
          <w:bCs/>
        </w:rPr>
        <w:t>) </w:t>
      </w:r>
      <w:r w:rsidRPr="00897E87">
        <w:t>Dockage for recreational boats is permitted, where legally part and parcel to the property. Adequate staff to assist in docking is required. Adequate dockage security is needed for eating, drinking establishments and bars to screen patrons below the minimum alcoholic beverage age entering the establishment from waterside dockage.</w:t>
      </w:r>
    </w:p>
    <w:p w:rsidR="00897E87" w:rsidRPr="00897E87" w:rsidRDefault="00897E87" w:rsidP="00897E87">
      <w:pPr>
        <w:jc w:val="both"/>
      </w:pPr>
      <w:r w:rsidRPr="007F1451">
        <w:rPr>
          <w:b/>
          <w:bCs/>
        </w:rPr>
        <w:t>D. </w:t>
      </w:r>
      <w:r w:rsidRPr="00897E87">
        <w:t xml:space="preserve">Maximum building height. Hotels and motels are permitted to a maximum building height of 65 feet from the base flood elevation (BFE) or six stories, whichever is less. No other permitted use shall have a building height that shall exceed 36 feet in height from the BFE or three </w:t>
      </w:r>
      <w:proofErr w:type="gramStart"/>
      <w:r w:rsidRPr="00897E87">
        <w:t>stories,</w:t>
      </w:r>
      <w:proofErr w:type="gramEnd"/>
      <w:r w:rsidRPr="00897E87">
        <w:t xml:space="preserve"> whichever is less, except as follows:</w:t>
      </w:r>
    </w:p>
    <w:p w:rsidR="00897E87" w:rsidRPr="00897E87" w:rsidRDefault="00897E87" w:rsidP="00972B17">
      <w:pPr>
        <w:ind w:left="720"/>
        <w:jc w:val="both"/>
      </w:pPr>
      <w:r w:rsidRPr="007F1451">
        <w:rPr>
          <w:b/>
          <w:bCs/>
        </w:rPr>
        <w:t>(1) </w:t>
      </w:r>
      <w:r w:rsidRPr="00897E87">
        <w:t>The following structures may be erected above the heights prescribed by this chapter, but in no case shall the height of any of these appurtenances exceed a height equal to 10% more than the maximum height permitted for the particular use in the zoning district:</w:t>
      </w:r>
    </w:p>
    <w:p w:rsidR="00897E87" w:rsidRPr="00897E87" w:rsidRDefault="00897E87" w:rsidP="00972B17">
      <w:pPr>
        <w:ind w:left="1440"/>
        <w:jc w:val="both"/>
      </w:pPr>
      <w:r w:rsidRPr="007F1451">
        <w:rPr>
          <w:b/>
          <w:bCs/>
        </w:rPr>
        <w:t>(a) </w:t>
      </w:r>
      <w:r w:rsidRPr="00897E87">
        <w:t>Mechanical rooms and other roof structures for the housing of stairways, tanks, ventilating fans, HVAC equipment or similar equipment required to operate and maintain the building.</w:t>
      </w:r>
    </w:p>
    <w:p w:rsidR="00897E87" w:rsidRPr="00897E87" w:rsidRDefault="00897E87" w:rsidP="00972B17">
      <w:pPr>
        <w:ind w:left="720" w:firstLine="720"/>
        <w:jc w:val="both"/>
      </w:pPr>
      <w:r w:rsidRPr="007F1451">
        <w:rPr>
          <w:b/>
          <w:bCs/>
        </w:rPr>
        <w:t>(b) </w:t>
      </w:r>
      <w:r w:rsidRPr="00897E87">
        <w:t>Skylights, spires, cupolas, flagpoles, chimneys or similar structures.</w:t>
      </w:r>
    </w:p>
    <w:p w:rsidR="00897E87" w:rsidRPr="00897E87" w:rsidRDefault="00897E87" w:rsidP="00972B17">
      <w:pPr>
        <w:ind w:left="1440"/>
        <w:jc w:val="both"/>
      </w:pPr>
      <w:r w:rsidRPr="007F1451">
        <w:rPr>
          <w:b/>
          <w:bCs/>
        </w:rPr>
        <w:t>(c) </w:t>
      </w:r>
      <w:r w:rsidRPr="00897E87">
        <w:t>Safety enclosures of rooftop areas of hotels and motels used for sundecks and other recreational purposes.</w:t>
      </w:r>
    </w:p>
    <w:p w:rsidR="00897E87" w:rsidRPr="00897E87" w:rsidRDefault="00897E87" w:rsidP="00972B17">
      <w:pPr>
        <w:ind w:left="720"/>
        <w:jc w:val="both"/>
      </w:pPr>
      <w:r w:rsidRPr="007F1451">
        <w:rPr>
          <w:b/>
          <w:bCs/>
        </w:rPr>
        <w:t>(2) </w:t>
      </w:r>
      <w:r w:rsidRPr="00897E87">
        <w:t>Cellular telephone antennas and/or associated equipment are expressly excluded from this provision.</w:t>
      </w:r>
    </w:p>
    <w:p w:rsidR="00897E87" w:rsidRPr="00897E87" w:rsidRDefault="00897E87" w:rsidP="00897E87">
      <w:pPr>
        <w:jc w:val="both"/>
      </w:pPr>
      <w:r w:rsidRPr="007F1451">
        <w:rPr>
          <w:b/>
          <w:bCs/>
        </w:rPr>
        <w:t>E. </w:t>
      </w:r>
      <w:r w:rsidRPr="00897E87">
        <w:t>Area and yard requirements.</w:t>
      </w:r>
    </w:p>
    <w:tbl>
      <w:tblPr>
        <w:tblW w:w="10020" w:type="dxa"/>
        <w:tblInd w:w="15" w:type="dxa"/>
        <w:tblCellMar>
          <w:top w:w="15" w:type="dxa"/>
          <w:left w:w="15" w:type="dxa"/>
          <w:bottom w:w="15" w:type="dxa"/>
          <w:right w:w="15" w:type="dxa"/>
        </w:tblCellMar>
        <w:tblLook w:val="04A0"/>
      </w:tblPr>
      <w:tblGrid>
        <w:gridCol w:w="140"/>
        <w:gridCol w:w="247"/>
        <w:gridCol w:w="6302"/>
        <w:gridCol w:w="3331"/>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r w:rsidRPr="00897E87">
              <w:rPr>
                <w:vertAlign w:val="superscript"/>
              </w:rPr>
              <w:t>1</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r w:rsidRPr="00897E87">
              <w:rPr>
                <w:vertAlign w:val="superscript"/>
              </w:rPr>
              <w:t>1</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75%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Floor area ratio</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0.75</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No building or addition constructed thereon shall be constructed under this subsection on a lot less than 30 feet wide without variance relief.</w:t>
            </w:r>
          </w:p>
        </w:tc>
      </w:tr>
    </w:tbl>
    <w:p w:rsidR="00897E87" w:rsidRPr="00897E87" w:rsidRDefault="00897E87" w:rsidP="00897E87">
      <w:pPr>
        <w:jc w:val="both"/>
      </w:pPr>
      <w:r w:rsidRPr="007F1451">
        <w:rPr>
          <w:b/>
          <w:bCs/>
        </w:rPr>
        <w:t>F. </w:t>
      </w:r>
      <w:r w:rsidRPr="00897E87">
        <w:t>General requirements.</w:t>
      </w:r>
    </w:p>
    <w:p w:rsidR="00897E87" w:rsidRPr="00897E87" w:rsidRDefault="00897E87" w:rsidP="00972B17">
      <w:pPr>
        <w:ind w:left="720"/>
        <w:jc w:val="both"/>
      </w:pPr>
      <w:r w:rsidRPr="007F1451">
        <w:rPr>
          <w:b/>
          <w:bCs/>
        </w:rPr>
        <w:t>(1) </w:t>
      </w:r>
      <w:r w:rsidRPr="00897E87">
        <w:t>Any principal building may contain more than one permitted use and/or organization, provided that the total building coverage of the combined activities does not exceed the maximum building coverage specified for the district and, further, that any building shall have a maximum of three permitted uses within it, and that each activity occupies a minimum gross floor area of 750 square feet for individual uses.</w:t>
      </w:r>
    </w:p>
    <w:p w:rsidR="00897E87" w:rsidRPr="00897E87" w:rsidRDefault="00897E87" w:rsidP="00972B17">
      <w:pPr>
        <w:ind w:left="720"/>
        <w:jc w:val="both"/>
      </w:pPr>
      <w:r w:rsidRPr="007F1451">
        <w:rPr>
          <w:b/>
          <w:bCs/>
        </w:rPr>
        <w:t>(2) </w:t>
      </w:r>
      <w:r w:rsidRPr="00897E87">
        <w:t>Merchandise, products, equipment or similar materials or objects can be displayed or stored outside so long as the merchandise, products, equipment or similar materials or objects shall be located/installed in such a manner that they do not interfere with or are not located in the sidewalk and/or sidewalk area to prevent free travel of pedestrians.</w:t>
      </w:r>
    </w:p>
    <w:p w:rsidR="00897E87" w:rsidRPr="00897E87" w:rsidRDefault="00897E87" w:rsidP="00972B17">
      <w:pPr>
        <w:ind w:left="720"/>
        <w:jc w:val="both"/>
      </w:pPr>
      <w:r w:rsidRPr="007F1451">
        <w:rPr>
          <w:b/>
          <w:bCs/>
        </w:rPr>
        <w:t>(3) </w:t>
      </w:r>
      <w:r w:rsidRPr="00897E87">
        <w:t>All areas not utilized for buildings, parking, loading, access aisles, driveways or pedestrian walkways shall be suitably landscaped with shrubs, ground cover, seeding or similar plantings and maintained in good condition. Suggested plant species are referenced in Appendix A</w:t>
      </w:r>
      <w:proofErr w:type="gramStart"/>
      <w:r w:rsidRPr="00897E87">
        <w:t>.</w:t>
      </w:r>
      <w:r w:rsidRPr="007F1451">
        <w:rPr>
          <w:b/>
          <w:bCs/>
          <w:vertAlign w:val="superscript"/>
        </w:rPr>
        <w:t>[</w:t>
      </w:r>
      <w:proofErr w:type="gramEnd"/>
      <w:r w:rsidRPr="007F1451">
        <w:rPr>
          <w:b/>
          <w:bCs/>
          <w:vertAlign w:val="superscript"/>
        </w:rPr>
        <w:t>3]</w:t>
      </w:r>
    </w:p>
    <w:p w:rsidR="00897E87" w:rsidRPr="00897E87" w:rsidRDefault="00897E87" w:rsidP="00972B17">
      <w:pPr>
        <w:ind w:left="720"/>
        <w:jc w:val="both"/>
      </w:pPr>
      <w:r w:rsidRPr="007F1451">
        <w:rPr>
          <w:b/>
          <w:bCs/>
        </w:rPr>
        <w:t>(4) </w:t>
      </w:r>
      <w:r w:rsidRPr="00897E87">
        <w:t>The conditional uses in the BB District shall be subject to review by the Planning Board for a determination of the appropriateness of the proposed use as it relates to existing adjoining uses and the community at large.</w:t>
      </w:r>
    </w:p>
    <w:p w:rsidR="00897E87" w:rsidRPr="00897E87" w:rsidRDefault="00897E87" w:rsidP="00972B17">
      <w:pPr>
        <w:ind w:left="720"/>
        <w:jc w:val="both"/>
      </w:pPr>
      <w:r w:rsidRPr="007F1451">
        <w:rPr>
          <w:b/>
          <w:bCs/>
        </w:rPr>
        <w:t>(5) </w:t>
      </w:r>
      <w:r w:rsidRPr="00897E87">
        <w:t>No use creating a nuisance as determined by the City under applicable codes and regulations shall be permitted.</w:t>
      </w:r>
    </w:p>
    <w:p w:rsidR="00897E87" w:rsidRPr="00897E87" w:rsidRDefault="00897E87" w:rsidP="00972B17">
      <w:pPr>
        <w:ind w:left="720"/>
        <w:jc w:val="both"/>
      </w:pPr>
      <w:r w:rsidRPr="007F1451">
        <w:rPr>
          <w:b/>
          <w:bCs/>
        </w:rPr>
        <w:t>(6)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972B17">
      <w:pPr>
        <w:ind w:left="720"/>
        <w:jc w:val="both"/>
      </w:pPr>
      <w:r w:rsidRPr="007F1451">
        <w:rPr>
          <w:b/>
          <w:bCs/>
        </w:rPr>
        <w:t>(7) </w:t>
      </w:r>
      <w:r w:rsidRPr="00897E87">
        <w:t>Landscaping shall be provided in the front yard area and shall be reasonably distributed throughout the entire front yard area. Suggested plant species are referenced in Appendix A</w:t>
      </w:r>
      <w:proofErr w:type="gramStart"/>
      <w:r w:rsidRPr="00897E87">
        <w:t>.</w:t>
      </w:r>
      <w:r w:rsidRPr="007F1451">
        <w:rPr>
          <w:b/>
          <w:bCs/>
          <w:vertAlign w:val="superscript"/>
        </w:rPr>
        <w:t>[</w:t>
      </w:r>
      <w:proofErr w:type="gramEnd"/>
      <w:r w:rsidRPr="007F1451">
        <w:rPr>
          <w:b/>
          <w:bCs/>
          <w:vertAlign w:val="superscript"/>
        </w:rPr>
        <w:t>4]</w:t>
      </w:r>
    </w:p>
    <w:p w:rsidR="00897E87" w:rsidRPr="00897E87" w:rsidRDefault="00897E87" w:rsidP="00972B17">
      <w:pPr>
        <w:ind w:left="720"/>
        <w:jc w:val="both"/>
      </w:pPr>
      <w:r w:rsidRPr="007F1451">
        <w:rPr>
          <w:b/>
          <w:bCs/>
        </w:rPr>
        <w:t>(8)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t>
      </w:r>
    </w:p>
    <w:p w:rsidR="00897E87" w:rsidRPr="00897E87" w:rsidRDefault="00897E87" w:rsidP="00897E87">
      <w:pPr>
        <w:jc w:val="both"/>
      </w:pPr>
      <w:r w:rsidRPr="007F1451">
        <w:rPr>
          <w:b/>
          <w:bCs/>
        </w:rPr>
        <w:t>G. </w:t>
      </w:r>
      <w:r w:rsidRPr="00897E87">
        <w:t>Minimum off-street parking. Each individual use shall provide parking spaces according to the following minimum provisions. Where a permitted use of land includes different specific activities with different specific parking requirements, the total number of required parking spaces shall be obtained by individually computing the parking requirements for each different activity and adding the resulting numbers together.</w:t>
      </w:r>
    </w:p>
    <w:p w:rsidR="00897E87" w:rsidRPr="00897E87" w:rsidRDefault="00897E87" w:rsidP="00972B17">
      <w:pPr>
        <w:ind w:left="720"/>
        <w:jc w:val="both"/>
      </w:pPr>
      <w:r w:rsidRPr="007F1451">
        <w:rPr>
          <w:b/>
          <w:bCs/>
        </w:rPr>
        <w:t>(1) </w:t>
      </w:r>
      <w:r w:rsidRPr="00897E87">
        <w:t>Water-dependent uses, watercraft sales and rentals and ancillary uses shall provide parking at the ratio of one space per 150 square feet of gross floor area.</w:t>
      </w:r>
    </w:p>
    <w:p w:rsidR="00897E87" w:rsidRPr="00897E87" w:rsidRDefault="00897E87" w:rsidP="00972B17">
      <w:pPr>
        <w:ind w:left="720"/>
        <w:jc w:val="both"/>
      </w:pPr>
      <w:r w:rsidRPr="007F1451">
        <w:rPr>
          <w:b/>
          <w:bCs/>
        </w:rPr>
        <w:t>(2) </w:t>
      </w:r>
      <w:r w:rsidRPr="00897E87">
        <w:t>Hotels and motels shall provide two spaces per room, plus one space for every 10 seats provided in ancillary restaurant and convention facilities.</w:t>
      </w:r>
    </w:p>
    <w:p w:rsidR="00897E87" w:rsidRPr="00897E87" w:rsidRDefault="00897E87" w:rsidP="00972B17">
      <w:pPr>
        <w:ind w:left="720"/>
        <w:jc w:val="both"/>
      </w:pPr>
      <w:r w:rsidRPr="007F1451">
        <w:rPr>
          <w:b/>
          <w:bCs/>
        </w:rPr>
        <w:t>(3) </w:t>
      </w:r>
      <w:r w:rsidRPr="00897E87">
        <w:t>Eating and</w:t>
      </w:r>
      <w:r w:rsidR="00972B17">
        <w:t xml:space="preserve"> </w:t>
      </w:r>
      <w:r w:rsidRPr="00897E87">
        <w:t>drinking establishments, including restaurants and specialty food outlets, bars and taverns shall provide a minimum of one space for every four seats, but in all cases a sufficient number of spaces to prevent any parking along public rights-of-way or private driveways, fire lanes and aisles.</w:t>
      </w:r>
    </w:p>
    <w:p w:rsidR="00897E87" w:rsidRPr="00897E87" w:rsidRDefault="00897E87" w:rsidP="00972B17">
      <w:pPr>
        <w:ind w:left="720"/>
        <w:jc w:val="both"/>
      </w:pPr>
      <w:r w:rsidRPr="007F1451">
        <w:rPr>
          <w:b/>
          <w:bCs/>
        </w:rPr>
        <w:t>(4) </w:t>
      </w:r>
      <w:r w:rsidRPr="00897E87">
        <w:t>Water-dependent uses and any other permitted uses shall provide parking as determined during site plan review.</w:t>
      </w:r>
    </w:p>
    <w:p w:rsidR="00897E87" w:rsidRPr="00897E87" w:rsidRDefault="00897E87" w:rsidP="00972B17">
      <w:pPr>
        <w:ind w:left="720"/>
        <w:jc w:val="both"/>
      </w:pPr>
      <w:r w:rsidRPr="007F1451">
        <w:rPr>
          <w:b/>
          <w:bCs/>
        </w:rPr>
        <w:t>(5) </w:t>
      </w:r>
      <w:r w:rsidRPr="00897E87">
        <w:t>Outdoor seating/dining areas intended for use during spring, summer and autumn months shall not be considered when calculating the number of parking spaces required by this subsection.</w:t>
      </w:r>
    </w:p>
    <w:p w:rsidR="00897E87" w:rsidRPr="00897E87" w:rsidRDefault="00897E87" w:rsidP="00972B17">
      <w:pPr>
        <w:ind w:left="720"/>
        <w:jc w:val="both"/>
      </w:pPr>
      <w:r w:rsidRPr="007F1451">
        <w:rPr>
          <w:b/>
          <w:bCs/>
        </w:rPr>
        <w:t>(6) </w:t>
      </w:r>
      <w:r w:rsidRPr="00897E87">
        <w:t>All residential dwelling units described in this chapter shall provide parking spaces in accordance with the standards established by the New Jersey Residential Site Improvement Standards (RSIS) (N.J.S.A. 5:21-1 et seq.). RSIS standards include parking requirements for residential uses based on unit (bedroom) size. If the applicant/developer does not specify the number of bedrooms per dwelling unit, then each dwelling unit shall be subject to the RSIS parking space requirements for a four-bedroom dwelling unit.</w:t>
      </w:r>
    </w:p>
    <w:p w:rsidR="00897E87" w:rsidRPr="00897E87" w:rsidRDefault="00897E87" w:rsidP="00972B17">
      <w:pPr>
        <w:ind w:left="720"/>
        <w:jc w:val="both"/>
      </w:pPr>
      <w:r w:rsidRPr="007F1451">
        <w:rPr>
          <w:b/>
          <w:bCs/>
        </w:rPr>
        <w:t>(7) </w:t>
      </w:r>
      <w:r w:rsidRPr="00897E87">
        <w:t>See § </w:t>
      </w:r>
      <w:r w:rsidRPr="007F1451">
        <w:rPr>
          <w:b/>
          <w:bCs/>
        </w:rPr>
        <w:t>276-35</w:t>
      </w:r>
      <w:r w:rsidRPr="00897E87">
        <w:t> for additional standards.</w:t>
      </w:r>
    </w:p>
    <w:p w:rsidR="00897E87" w:rsidRPr="00897E87" w:rsidRDefault="00897E87" w:rsidP="00897E87">
      <w:pPr>
        <w:jc w:val="both"/>
      </w:pPr>
      <w:r w:rsidRPr="007F1451">
        <w:rPr>
          <w:b/>
          <w:bCs/>
        </w:rPr>
        <w:t>H. </w:t>
      </w:r>
      <w:r w:rsidRPr="00897E87">
        <w:t>Permitted signs.</w:t>
      </w:r>
    </w:p>
    <w:p w:rsidR="00897E87" w:rsidRPr="00897E87" w:rsidRDefault="00897E87" w:rsidP="00972B17">
      <w:pPr>
        <w:ind w:left="720"/>
        <w:jc w:val="both"/>
      </w:pPr>
      <w:r w:rsidRPr="007F1451">
        <w:rPr>
          <w:b/>
          <w:bCs/>
        </w:rPr>
        <w:t>(1) </w:t>
      </w:r>
      <w:r w:rsidRPr="00897E87">
        <w:t>Each individual use in an individual building may have one primary sign attached to the building not exceeding an area equivalent to 5% of the first-floor portion of the front facade or 50 square feet, whichever is smaller. Each individual use may have one freestanding sign along each road on which the tract in question abuts. Such sign shall not exceed a height of 25 feet, shall be set back from the street rights-of-way and driveways at least five feet, or shall be set back from any property line a minimum of five feet, shall not exceed an area of 150 square feet, and shall be used only to display the individual activity name. Where an individual activity has direct access from the outside, a sign not exceeding four square feet identifying the name of the activity may also be attached to the building at the entrance to the activity.</w:t>
      </w:r>
    </w:p>
    <w:p w:rsidR="00897E87" w:rsidRPr="00897E87" w:rsidRDefault="00897E87" w:rsidP="00972B17">
      <w:pPr>
        <w:ind w:left="720"/>
        <w:jc w:val="both"/>
      </w:pPr>
      <w:r w:rsidRPr="007F1451">
        <w:rPr>
          <w:b/>
          <w:bCs/>
        </w:rPr>
        <w:t>(2) </w:t>
      </w:r>
      <w:r w:rsidRPr="00897E87">
        <w:t>Bars and taverns in an individual building may have one primary sign attached to the building not exceeding an area equivalent to 5% of the first-floor portion of the front facade or 50 square feet, whichever is smaller. Each individual use may have one freestanding sign along each road on which the tract in question abuts. Such sign shall not exceed a height of 25 feet, shall be set back from the street rights-of-way and driveways at least five feet, or shall be set back from any property line a minimum of five feet, shall not exceed an area of 150 square feet, and shall be used only to display the individual activity name. Where an individual activity has direct access from the outside, a sign not exceeding four square feet identifying the name of the activity may also be attached to the building at the entrance to the activity. Eating and drinking establishments, including restaurants and specialty food outlets, and bars and taverns shall have a total maximum of 500 square feet of signage on the property.</w:t>
      </w:r>
    </w:p>
    <w:p w:rsidR="00897E87" w:rsidRPr="00897E87" w:rsidRDefault="00897E87" w:rsidP="00972B17">
      <w:pPr>
        <w:ind w:left="720"/>
        <w:jc w:val="both"/>
      </w:pPr>
      <w:r w:rsidRPr="007F1451">
        <w:rPr>
          <w:b/>
          <w:bCs/>
        </w:rPr>
        <w:t>(3) </w:t>
      </w:r>
      <w:r w:rsidRPr="00897E87">
        <w:t>"Open for business" window signs, if located in a storefront window, shall be excluded from the overall sign calculations as long as the sign does not exceed 10 square feet in area. Signs, typically the A-frame/sandwich-board style, ancillary to the permitted use shall be permitted on the sidewalk area, at the curb or against the building wall. The sign shall not exceed four square feet, identifying the name of the location, exclusive of the cumulative sign square feet requirement. No operation of a business in the BB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 Signs in this style shall be a maximum of eight square feet. All signs as permitted by this subsection must be removed when the business is closed for operation. On corner properties/street intersections, no handicapped sidewalk curbs ramps shall be blocked by said signs.</w:t>
      </w:r>
    </w:p>
    <w:p w:rsidR="00897E87" w:rsidRPr="00897E87" w:rsidRDefault="00897E87" w:rsidP="00972B17">
      <w:pPr>
        <w:ind w:left="720"/>
        <w:jc w:val="both"/>
      </w:pPr>
      <w:r w:rsidRPr="007F1451">
        <w:rPr>
          <w:b/>
          <w:bCs/>
        </w:rPr>
        <w:t>(4) </w:t>
      </w:r>
      <w:r w:rsidRPr="00897E87">
        <w:t>Temporary sign banners, such as "clearance," "sale," "end of year," etc., are permitted to be attached to the building facade so long as the banner is not posted for more than 10 calendar days.</w:t>
      </w:r>
    </w:p>
    <w:p w:rsidR="00897E87" w:rsidRPr="00897E87" w:rsidRDefault="00897E87" w:rsidP="00972B17">
      <w:pPr>
        <w:ind w:left="720"/>
        <w:jc w:val="both"/>
      </w:pPr>
      <w:r w:rsidRPr="007F1451">
        <w:rPr>
          <w:b/>
          <w:bCs/>
        </w:rPr>
        <w:t>(5) </w:t>
      </w:r>
      <w:r w:rsidRPr="00897E87">
        <w:t>All signs on one property shall conform in character with all other signs in the complex and shall blend with the overall architectural scheme of the property.</w:t>
      </w:r>
    </w:p>
    <w:p w:rsidR="00897E87" w:rsidRPr="00897E87" w:rsidRDefault="00897E87" w:rsidP="00972B17">
      <w:pPr>
        <w:ind w:left="720"/>
        <w:jc w:val="both"/>
      </w:pPr>
      <w:r w:rsidRPr="007F1451">
        <w:rPr>
          <w:b/>
          <w:bCs/>
        </w:rPr>
        <w:t>(6) </w:t>
      </w:r>
      <w:r w:rsidRPr="00897E87">
        <w:t>All exterior signs shall identify uses, activities or functions of the development on which the sign is located. No advertising of any product, use or activity outside of the development is permitted.</w:t>
      </w:r>
    </w:p>
    <w:p w:rsidR="00897E87" w:rsidRPr="00897E87" w:rsidRDefault="00897E87" w:rsidP="00972B17">
      <w:pPr>
        <w:ind w:left="720"/>
        <w:jc w:val="both"/>
      </w:pPr>
      <w:r w:rsidRPr="007F1451">
        <w:rPr>
          <w:b/>
          <w:bCs/>
        </w:rPr>
        <w:t>(7) </w:t>
      </w:r>
      <w:r w:rsidRPr="00897E87">
        <w:t>Signage for similar project elements on one property shall be coordinated and similarly themed to provide a unifying style. All signs for individual uses shall conform in character with all other signs on the property. This regulation shall not be construed to mean that all signs must be identical or to prohibit unique sign designs where necessary and appropriate, but rather that, absent specific justification (i.e., branding/</w:t>
      </w:r>
      <w:proofErr w:type="spellStart"/>
      <w:r w:rsidRPr="00897E87">
        <w:t>themeing</w:t>
      </w:r>
      <w:proofErr w:type="spellEnd"/>
      <w:r w:rsidRPr="00897E87">
        <w:t xml:space="preserve"> requirements for themed retail outlets or food and beverage outlets), sign design shall be complementary and consistent.</w:t>
      </w:r>
    </w:p>
    <w:p w:rsidR="00897E87" w:rsidRPr="00897E87" w:rsidRDefault="00897E87" w:rsidP="00972B17">
      <w:pPr>
        <w:ind w:left="720"/>
        <w:jc w:val="both"/>
      </w:pPr>
      <w:r w:rsidRPr="007F1451">
        <w:rPr>
          <w:b/>
          <w:bCs/>
        </w:rPr>
        <w:t>(8) </w:t>
      </w:r>
      <w:r w:rsidRPr="00897E87">
        <w:t>No vacant signs or sign boxes shall be permitted. Where vacancies occur, corresponding signage shall be immediately replaced with general development or other appropriate signage. Similarly, any sign which falls into a state of disrepair shall immediately be repaired or replaced.</w:t>
      </w:r>
    </w:p>
    <w:p w:rsidR="00897E87" w:rsidRPr="00897E87" w:rsidRDefault="00897E87" w:rsidP="00972B17">
      <w:pPr>
        <w:ind w:left="720"/>
        <w:jc w:val="both"/>
      </w:pPr>
      <w:r w:rsidRPr="007F1451">
        <w:rPr>
          <w:b/>
          <w:bCs/>
        </w:rPr>
        <w:t>(9) </w:t>
      </w:r>
      <w:r w:rsidRPr="00897E87">
        <w:t xml:space="preserve">All signs must be professionally designed and constructed. Homemade-type plywood, </w:t>
      </w:r>
      <w:proofErr w:type="spellStart"/>
      <w:r w:rsidRPr="00897E87">
        <w:t>coroplast</w:t>
      </w:r>
      <w:proofErr w:type="spellEnd"/>
      <w:r w:rsidRPr="00897E87">
        <w:t xml:space="preserve"> or cardboard signs or home-computer-generated-type signs are expressly prohibited.</w:t>
      </w:r>
    </w:p>
    <w:p w:rsidR="00897E87" w:rsidRPr="00897E87" w:rsidRDefault="00897E87" w:rsidP="00972B17">
      <w:pPr>
        <w:ind w:left="720"/>
        <w:jc w:val="both"/>
      </w:pPr>
      <w:r w:rsidRPr="007F1451">
        <w:rPr>
          <w:b/>
          <w:bCs/>
        </w:rPr>
        <w:t>(10) </w:t>
      </w:r>
      <w:r w:rsidRPr="00897E87">
        <w:t>Sign lighting shall be appropriate for the type and style of sign proposed and may include LED, neon or other illumination. Similarly, the use of neon lighting or similar material to create sculptural logo or iconographic images is encouraged.</w:t>
      </w:r>
    </w:p>
    <w:p w:rsidR="00897E87" w:rsidRPr="00897E87" w:rsidRDefault="00897E87" w:rsidP="00972B17">
      <w:pPr>
        <w:ind w:left="720"/>
        <w:jc w:val="both"/>
      </w:pPr>
      <w:r w:rsidRPr="007F1451">
        <w:rPr>
          <w:b/>
          <w:bCs/>
        </w:rPr>
        <w:t>(11) </w:t>
      </w:r>
      <w:r w:rsidRPr="00897E87">
        <w:t>See § </w:t>
      </w:r>
      <w:r w:rsidRPr="007F1451">
        <w:rPr>
          <w:b/>
          <w:bCs/>
        </w:rPr>
        <w:t>276-40</w:t>
      </w:r>
      <w:r w:rsidRPr="00897E87">
        <w:t> for additional standards.</w:t>
      </w:r>
    </w:p>
    <w:p w:rsidR="00897E87" w:rsidRPr="00897E87" w:rsidRDefault="00897E87" w:rsidP="00897E87">
      <w:pPr>
        <w:jc w:val="both"/>
      </w:pPr>
      <w:r w:rsidRPr="007F1451">
        <w:rPr>
          <w:b/>
          <w:bCs/>
        </w:rPr>
        <w:t>I. </w:t>
      </w:r>
      <w:r w:rsidRPr="00897E87">
        <w:t>Minimum off-street loading; trash and garbage locations.</w:t>
      </w:r>
    </w:p>
    <w:p w:rsidR="00897E87" w:rsidRPr="00897E87" w:rsidRDefault="00897E87" w:rsidP="00F8613A">
      <w:pPr>
        <w:ind w:left="720"/>
        <w:jc w:val="both"/>
      </w:pPr>
      <w:r w:rsidRPr="007F1451">
        <w:rPr>
          <w:b/>
          <w:bCs/>
        </w:rPr>
        <w:t>(1) </w:t>
      </w:r>
      <w:r w:rsidRPr="00897E87">
        <w:t>The need for, location and design of off-street loading and unloading areas shall be considered and determined at the time of site plan review. Off-street loading and unloading areas shall take place on site but not in the public street right-of-way.</w:t>
      </w:r>
    </w:p>
    <w:p w:rsidR="00897E87" w:rsidRPr="00897E87" w:rsidRDefault="00897E87" w:rsidP="00F8613A">
      <w:pPr>
        <w:ind w:left="720"/>
        <w:jc w:val="both"/>
      </w:pPr>
      <w:r w:rsidRPr="007F1451">
        <w:rPr>
          <w:b/>
          <w:bCs/>
        </w:rPr>
        <w:t>(2) </w:t>
      </w:r>
      <w:r w:rsidRPr="00897E87">
        <w:t>The need for, location and design of trash and garbage locations shall be considered and determined at the time of site plan review. Recycling, trash and garbage loading and unloading areas shall take place on site but not in the public street right-of-way.</w:t>
      </w:r>
    </w:p>
    <w:p w:rsidR="00897E87" w:rsidRPr="00897E87" w:rsidRDefault="00897E87" w:rsidP="00F8613A">
      <w:pPr>
        <w:ind w:left="720"/>
        <w:jc w:val="both"/>
      </w:pPr>
      <w:r w:rsidRPr="007F1451">
        <w:rPr>
          <w:b/>
          <w:bCs/>
        </w:rPr>
        <w:t>(3) </w:t>
      </w:r>
      <w:r w:rsidRPr="00897E87">
        <w: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be suitably screened from view if located outside a building.</w:t>
      </w:r>
    </w:p>
    <w:p w:rsidR="00897E87" w:rsidRPr="00897E87" w:rsidRDefault="00897E87" w:rsidP="00F8613A">
      <w:pPr>
        <w:ind w:left="720"/>
        <w:jc w:val="both"/>
      </w:pPr>
      <w:r w:rsidRPr="007F1451">
        <w:rPr>
          <w:b/>
          <w:bCs/>
        </w:rPr>
        <w:t>(4) </w:t>
      </w:r>
      <w:r w:rsidRPr="00897E87">
        <w:t>Recycling, trash and garbage loading and unloading areas shall be marked with yellow cross-striping pavement markings and marked with signage and as "No Parking or Standing Zones" if adjacent to automobile traffic or parking areas.</w:t>
      </w:r>
    </w:p>
    <w:p w:rsidR="00897E87" w:rsidRPr="00897E87" w:rsidRDefault="00897E87" w:rsidP="00897E87">
      <w:pPr>
        <w:jc w:val="both"/>
        <w:rPr>
          <w:b/>
          <w:bCs/>
        </w:rPr>
      </w:pPr>
      <w:r w:rsidRPr="007F1451">
        <w:t>§ 276-23</w:t>
      </w:r>
      <w:r w:rsidRPr="007F1451">
        <w:rPr>
          <w:b/>
          <w:bCs/>
        </w:rPr>
        <w:t>D &amp; E Dining and Entertainment.</w:t>
      </w:r>
    </w:p>
    <w:p w:rsidR="00897E87" w:rsidRPr="00897E87" w:rsidRDefault="00897E87" w:rsidP="00897E87">
      <w:pPr>
        <w:jc w:val="both"/>
      </w:pPr>
      <w:r w:rsidRPr="007F1451">
        <w:rPr>
          <w:b/>
          <w:bCs/>
        </w:rPr>
        <w:t>A. </w:t>
      </w:r>
      <w:r w:rsidRPr="00897E87">
        <w:t>Purpose statement. The purpose of the Dining and Entertainment (D &amp; E) Zoning District is to revitalize the City's historic "Tavern District" by providing for a critical mass of restaurant, nightlife and such other entertainment-oriented amenities as are customary to such a district, as well as allowing residential above commercial in order to further support the success of the District.</w:t>
      </w:r>
    </w:p>
    <w:p w:rsidR="00897E87" w:rsidRPr="00897E87" w:rsidRDefault="00897E87" w:rsidP="00897E87">
      <w:pPr>
        <w:jc w:val="both"/>
      </w:pPr>
      <w:r w:rsidRPr="007F1451">
        <w:rPr>
          <w:b/>
          <w:bCs/>
        </w:rPr>
        <w:t>B. </w:t>
      </w:r>
      <w:r w:rsidRPr="00897E87">
        <w:t>Principal permitted uses on the land and in structures:</w:t>
      </w:r>
    </w:p>
    <w:p w:rsidR="00897E87" w:rsidRPr="00897E87" w:rsidRDefault="00897E87" w:rsidP="00F8613A">
      <w:pPr>
        <w:ind w:left="720"/>
        <w:jc w:val="both"/>
      </w:pPr>
      <w:r w:rsidRPr="007F1451">
        <w:rPr>
          <w:b/>
          <w:bCs/>
        </w:rPr>
        <w:t>(1) </w:t>
      </w:r>
      <w:r w:rsidRPr="00897E87">
        <w:t>Restaurants, including drive-in facilities and fast-food restaurants.</w:t>
      </w:r>
    </w:p>
    <w:p w:rsidR="00897E87" w:rsidRPr="00897E87" w:rsidRDefault="00897E87" w:rsidP="00F8613A">
      <w:pPr>
        <w:ind w:left="720"/>
        <w:jc w:val="both"/>
      </w:pPr>
      <w:r w:rsidRPr="007F1451">
        <w:rPr>
          <w:b/>
          <w:bCs/>
        </w:rPr>
        <w:t>(2) </w:t>
      </w:r>
      <w:r w:rsidRPr="00897E87">
        <w:t>Bars (defined as an establishment serving alcoholic beverages but not food) and taverns (defined as an establishment serving alcoholic beverages and cooked-to-order food which is prepared and served on the premises).</w:t>
      </w:r>
    </w:p>
    <w:p w:rsidR="00897E87" w:rsidRPr="00897E87" w:rsidRDefault="00897E87" w:rsidP="00F8613A">
      <w:pPr>
        <w:ind w:left="720"/>
        <w:jc w:val="both"/>
      </w:pPr>
      <w:r w:rsidRPr="007F1451">
        <w:rPr>
          <w:b/>
          <w:bCs/>
        </w:rPr>
        <w:t>(3) </w:t>
      </w:r>
      <w:r w:rsidRPr="00897E87">
        <w:t>Specialized entertainment venues, such as theaters, arenas, performing arts centers, movie theaters, amphitheaters, aquariums, museums (cultural or popular), and other like and similar attractions.</w:t>
      </w:r>
    </w:p>
    <w:p w:rsidR="00897E87" w:rsidRPr="00897E87" w:rsidRDefault="00897E87" w:rsidP="00F8613A">
      <w:pPr>
        <w:ind w:left="720"/>
        <w:jc w:val="both"/>
      </w:pPr>
      <w:r w:rsidRPr="007F1451">
        <w:rPr>
          <w:b/>
          <w:bCs/>
        </w:rPr>
        <w:t>(4) </w:t>
      </w:r>
      <w:r w:rsidRPr="00897E87">
        <w:t>Retail sales of goods customarily required/desired by the City's tourist visitor base, including, but not limited to, beach accessory, bicycle and water-sport sales and rental (with bicycle repair); hobby and craft items; books; photographic and video items; seashore-related clothing and dry goods; antiques; artworks; toys; gifts; novelties, notions and variety items; jewelry; and like and similar items. Such use shall be construed to include sales or rental venues (storefronts) for off-site pickup or activity.</w:t>
      </w:r>
    </w:p>
    <w:p w:rsidR="00897E87" w:rsidRPr="00897E87" w:rsidRDefault="00897E87" w:rsidP="00F8613A">
      <w:pPr>
        <w:ind w:left="720"/>
        <w:jc w:val="both"/>
      </w:pPr>
      <w:r w:rsidRPr="007F1451">
        <w:rPr>
          <w:b/>
          <w:bCs/>
        </w:rPr>
        <w:t>(5) </w:t>
      </w:r>
      <w:r w:rsidRPr="00897E87">
        <w:t>Retail sales of services customarily required/desired by the City's tourist visitor base, including, but not limited to, barber, beauty and nail services; specialized day spa services; and like and similar personal services.</w:t>
      </w:r>
    </w:p>
    <w:p w:rsidR="00897E87" w:rsidRPr="00897E87" w:rsidRDefault="00897E87" w:rsidP="00F8613A">
      <w:pPr>
        <w:ind w:left="720"/>
        <w:jc w:val="both"/>
      </w:pPr>
      <w:r w:rsidRPr="007F1451">
        <w:rPr>
          <w:b/>
          <w:bCs/>
        </w:rPr>
        <w:t>(6) </w:t>
      </w:r>
      <w:r w:rsidRPr="00897E87">
        <w:t>Specialty food and beverage outlets, such as bakeries, candy stores, ice cream parlors, and like and similar uses. Such establishments may be enclosed or open-air and serve in a dine-in or take-out manner.</w:t>
      </w:r>
    </w:p>
    <w:p w:rsidR="00897E87" w:rsidRPr="00897E87" w:rsidRDefault="00897E87" w:rsidP="00F8613A">
      <w:pPr>
        <w:ind w:left="720"/>
        <w:jc w:val="both"/>
      </w:pPr>
      <w:r w:rsidRPr="007F1451">
        <w:rPr>
          <w:b/>
          <w:bCs/>
        </w:rPr>
        <w:t>(7) </w:t>
      </w:r>
      <w:r w:rsidRPr="00897E87">
        <w:t>Administrative offices and related facilities as may be necessary and convenient to the provision of municipal, county, state or federal governmental services.</w:t>
      </w:r>
    </w:p>
    <w:p w:rsidR="00897E87" w:rsidRPr="00897E87" w:rsidRDefault="00897E87" w:rsidP="00F8613A">
      <w:pPr>
        <w:ind w:left="720"/>
        <w:jc w:val="both"/>
      </w:pPr>
      <w:r w:rsidRPr="007F1451">
        <w:rPr>
          <w:b/>
          <w:bCs/>
        </w:rPr>
        <w:t>(8) </w:t>
      </w:r>
      <w:r w:rsidRPr="00897E87">
        <w:t>Fraternal, social or charitable facilities.</w:t>
      </w:r>
    </w:p>
    <w:p w:rsidR="00897E87" w:rsidRPr="00897E87" w:rsidRDefault="00897E87" w:rsidP="00F8613A">
      <w:pPr>
        <w:ind w:left="720"/>
        <w:jc w:val="both"/>
      </w:pPr>
      <w:r w:rsidRPr="007F1451">
        <w:rPr>
          <w:b/>
          <w:bCs/>
        </w:rPr>
        <w:t>(9) </w:t>
      </w:r>
      <w:r w:rsidRPr="00897E87">
        <w:t>Commercial parking facilities owned and/or operated by the City of North Wildwood.</w:t>
      </w:r>
    </w:p>
    <w:p w:rsidR="00897E87" w:rsidRDefault="00897E87" w:rsidP="00F8613A">
      <w:pPr>
        <w:ind w:left="720"/>
        <w:jc w:val="both"/>
        <w:rPr>
          <w:ins w:id="421" w:author="rtbelasco" w:date="2018-11-29T01:18:00Z"/>
        </w:rPr>
      </w:pPr>
      <w:r w:rsidRPr="007F1451">
        <w:rPr>
          <w:b/>
          <w:bCs/>
        </w:rPr>
        <w:t>(10) </w:t>
      </w:r>
      <w:r w:rsidRPr="00897E87">
        <w:t>Residential flats, as conditional uses. Residential flats above ground-floor permitted principal uses only. Parking must follow the Residential Site Improvement Standards. All requirements of the CBD Central Business Zone for conditional residential use must be met.</w:t>
      </w:r>
    </w:p>
    <w:p w:rsidR="00005C1F" w:rsidRPr="00897E87" w:rsidRDefault="00005C1F" w:rsidP="00F8613A">
      <w:pPr>
        <w:ind w:left="720"/>
        <w:jc w:val="both"/>
      </w:pPr>
      <w:ins w:id="422" w:author="rtbelasco" w:date="2018-11-29T01:18:00Z">
        <w:r>
          <w:rPr>
            <w:b/>
            <w:bCs/>
          </w:rPr>
          <w:t xml:space="preserve">(11) </w:t>
        </w:r>
        <w:r>
          <w:t>Wireless antennas provided that new antennas utilize co-location or are installed on existing structures.</w:t>
        </w:r>
      </w:ins>
    </w:p>
    <w:p w:rsidR="00897E87" w:rsidRPr="00897E87" w:rsidRDefault="00897E87" w:rsidP="00897E87">
      <w:pPr>
        <w:jc w:val="both"/>
      </w:pPr>
      <w:r w:rsidRPr="007F1451">
        <w:rPr>
          <w:b/>
          <w:bCs/>
        </w:rPr>
        <w:t>C. </w:t>
      </w:r>
      <w:r w:rsidRPr="00897E87">
        <w:t>Accessory structures and uses permitted:</w:t>
      </w:r>
    </w:p>
    <w:p w:rsidR="00897E87" w:rsidRPr="00897E87" w:rsidRDefault="00897E87" w:rsidP="00F8613A">
      <w:pPr>
        <w:ind w:left="720"/>
        <w:jc w:val="both"/>
      </w:pPr>
      <w:r w:rsidRPr="007F1451">
        <w:rPr>
          <w:b/>
          <w:bCs/>
        </w:rPr>
        <w:t>(1) </w:t>
      </w:r>
      <w:r w:rsidRPr="00897E87">
        <w:t>Off-street parking (see § </w:t>
      </w:r>
      <w:r w:rsidRPr="007F1451">
        <w:rPr>
          <w:b/>
          <w:bCs/>
        </w:rPr>
        <w:t>276-23G</w:t>
      </w:r>
      <w:r w:rsidRPr="00897E87">
        <w:t> and § </w:t>
      </w:r>
      <w:r w:rsidRPr="007F1451">
        <w:rPr>
          <w:b/>
          <w:bCs/>
        </w:rPr>
        <w:t>276-35</w:t>
      </w:r>
      <w:r w:rsidRPr="00897E87">
        <w:t>).</w:t>
      </w:r>
    </w:p>
    <w:p w:rsidR="00897E87" w:rsidRPr="00897E87" w:rsidRDefault="00897E87" w:rsidP="00F8613A">
      <w:pPr>
        <w:ind w:left="720"/>
        <w:jc w:val="both"/>
      </w:pPr>
      <w:r w:rsidRPr="007F1451">
        <w:rPr>
          <w:b/>
          <w:bCs/>
        </w:rPr>
        <w:t>(2) </w:t>
      </w:r>
      <w:r w:rsidRPr="00897E87">
        <w:t>Fences and walls (see § </w:t>
      </w:r>
      <w:r w:rsidRPr="007F1451">
        <w:rPr>
          <w:b/>
          <w:bCs/>
        </w:rPr>
        <w:t>276-30</w:t>
      </w:r>
      <w:r w:rsidRPr="00897E87">
        <w:t>).</w:t>
      </w:r>
    </w:p>
    <w:p w:rsidR="00897E87" w:rsidRPr="00897E87" w:rsidRDefault="00897E87" w:rsidP="00F8613A">
      <w:pPr>
        <w:ind w:left="720"/>
        <w:jc w:val="both"/>
      </w:pPr>
      <w:r w:rsidRPr="007F1451">
        <w:rPr>
          <w:b/>
          <w:bCs/>
        </w:rPr>
        <w:t>(3) </w:t>
      </w:r>
      <w:r w:rsidRPr="00897E87">
        <w:t>Signs (see § </w:t>
      </w:r>
      <w:r w:rsidRPr="007F1451">
        <w:rPr>
          <w:b/>
          <w:bCs/>
        </w:rPr>
        <w:t>276-23H</w:t>
      </w:r>
      <w:r w:rsidRPr="00897E87">
        <w:t> and § </w:t>
      </w:r>
      <w:r w:rsidRPr="007F1451">
        <w:rPr>
          <w:b/>
          <w:bCs/>
        </w:rPr>
        <w:t>276-40</w:t>
      </w:r>
      <w:r w:rsidRPr="00897E87">
        <w:t>).</w:t>
      </w:r>
    </w:p>
    <w:p w:rsidR="00897E87" w:rsidRPr="00897E87" w:rsidRDefault="00897E87" w:rsidP="00F8613A">
      <w:pPr>
        <w:ind w:left="720"/>
        <w:jc w:val="both"/>
      </w:pPr>
      <w:r w:rsidRPr="007F1451">
        <w:rPr>
          <w:b/>
          <w:bCs/>
        </w:rPr>
        <w:t>(4) </w:t>
      </w:r>
      <w:r w:rsidRPr="00897E87">
        <w:t>Garages and storage buildings.</w:t>
      </w:r>
    </w:p>
    <w:p w:rsidR="00897E87" w:rsidRPr="00897E87" w:rsidRDefault="00897E87" w:rsidP="00F8613A">
      <w:pPr>
        <w:ind w:left="720"/>
        <w:jc w:val="both"/>
      </w:pPr>
      <w:r w:rsidRPr="007F1451">
        <w:rPr>
          <w:b/>
          <w:bCs/>
        </w:rPr>
        <w:t>(5) </w:t>
      </w:r>
      <w:r w:rsidRPr="00897E87">
        <w:t>Automated teller machines (ATMs), provided that, if accessed from the exterior of a building, such machines shall be installed within the wall of the building; it being the intent not to permit freestanding exterior ATM kiosks. ATM kiosks wholly located and accessed from the interior of a building are permitted.</w:t>
      </w:r>
    </w:p>
    <w:p w:rsidR="00897E87" w:rsidRPr="00897E87" w:rsidRDefault="00897E87" w:rsidP="00F8613A">
      <w:pPr>
        <w:ind w:left="720"/>
        <w:jc w:val="both"/>
      </w:pPr>
      <w:r w:rsidRPr="007F1451">
        <w:rPr>
          <w:b/>
          <w:bCs/>
        </w:rPr>
        <w:t>(6) </w:t>
      </w:r>
      <w:r w:rsidRPr="00897E87">
        <w:t>Satellite dish antennas. All satellite dish antennas shall be no larger than four feet in diameter, located on the principal structure, or as an accessory structure meeting accessory structure yard requirements stated below and located in the rear yard. For all practical purposes, satellite dish antennas shall not be seen from the front facade of the building or the street.</w:t>
      </w:r>
    </w:p>
    <w:p w:rsidR="00F8613A" w:rsidRDefault="00897E87" w:rsidP="00F8613A">
      <w:pPr>
        <w:ind w:left="720"/>
        <w:jc w:val="both"/>
        <w:rPr>
          <w:b/>
          <w:bCs/>
          <w:vertAlign w:val="superscript"/>
        </w:rPr>
      </w:pPr>
      <w:r w:rsidRPr="007F1451">
        <w:rPr>
          <w:b/>
          <w:bCs/>
        </w:rPr>
        <w:t>(7)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species are referenced in Appendix A</w:t>
      </w:r>
      <w:proofErr w:type="gramStart"/>
      <w:r w:rsidRPr="00897E87">
        <w:t>.</w:t>
      </w:r>
      <w:r w:rsidRPr="007F1451">
        <w:rPr>
          <w:b/>
          <w:bCs/>
          <w:vertAlign w:val="superscript"/>
        </w:rPr>
        <w:t>[</w:t>
      </w:r>
      <w:proofErr w:type="gramEnd"/>
      <w:r w:rsidRPr="007F1451">
        <w:rPr>
          <w:b/>
          <w:bCs/>
          <w:vertAlign w:val="superscript"/>
        </w:rPr>
        <w:t>2]</w:t>
      </w:r>
    </w:p>
    <w:p w:rsidR="00897E87" w:rsidRPr="00897E87" w:rsidRDefault="00897E87" w:rsidP="00F8613A">
      <w:pPr>
        <w:ind w:left="720"/>
        <w:jc w:val="both"/>
      </w:pPr>
      <w:r w:rsidRPr="007F1451">
        <w:rPr>
          <w:b/>
          <w:bCs/>
        </w:rPr>
        <w:t>(8) </w:t>
      </w:r>
      <w:r w:rsidRPr="00897E87">
        <w:t>Public utility lines. Public utility lines for the transportation and distribution and control of water, electricity, gas, oil, steam, telegraph and telephone communications, and their supporting members, other than buildings or structures, shall not be required to be located on a lot, nor shall this chapter be interpreted as to prohibit the use of a property in any zone for the above uses.</w:t>
      </w:r>
    </w:p>
    <w:p w:rsidR="00897E87" w:rsidRPr="00897E87" w:rsidRDefault="00897E87" w:rsidP="00F8613A">
      <w:pPr>
        <w:ind w:left="720"/>
        <w:jc w:val="both"/>
      </w:pPr>
      <w:r w:rsidRPr="007F1451">
        <w:rPr>
          <w:b/>
          <w:bCs/>
        </w:rPr>
        <w:t>(9) </w:t>
      </w:r>
      <w:r w:rsidRPr="00897E87">
        <w:t>Solar energy systems (see Article </w:t>
      </w:r>
      <w:r w:rsidRPr="007F1451">
        <w:rPr>
          <w:b/>
          <w:bCs/>
        </w:rPr>
        <w:t>XII</w:t>
      </w:r>
      <w:r w:rsidRPr="00897E87">
        <w:t>).</w:t>
      </w:r>
    </w:p>
    <w:p w:rsidR="00897E87" w:rsidRPr="00897E87" w:rsidRDefault="00897E87" w:rsidP="00F8613A">
      <w:pPr>
        <w:ind w:left="720"/>
        <w:jc w:val="both"/>
      </w:pPr>
      <w:r w:rsidRPr="007F1451">
        <w:rPr>
          <w:b/>
          <w:bCs/>
        </w:rPr>
        <w:t>(10) </w:t>
      </w:r>
      <w:r w:rsidRPr="00897E87">
        <w:t>Christmas tree sales. The annual sale of Christmas trees is permitted between December 1 and December 25, inclusive.</w:t>
      </w:r>
    </w:p>
    <w:p w:rsidR="00897E87" w:rsidRPr="00897E87" w:rsidRDefault="00897E87" w:rsidP="00F8613A">
      <w:pPr>
        <w:ind w:left="720"/>
        <w:jc w:val="both"/>
      </w:pPr>
      <w:r w:rsidRPr="007F1451">
        <w:rPr>
          <w:b/>
          <w:bCs/>
        </w:rPr>
        <w:t>(11) </w:t>
      </w:r>
      <w:r w:rsidRPr="00897E87">
        <w:t>Public election voting places. The provisions of this chapter shall not be construed as to interfere with the temporary use of any property as a voting place in connection with a municipal or other public election.</w:t>
      </w:r>
    </w:p>
    <w:p w:rsidR="00897E87" w:rsidRPr="00897E87" w:rsidRDefault="00897E87" w:rsidP="00F8613A">
      <w:pPr>
        <w:ind w:left="720"/>
        <w:jc w:val="both"/>
      </w:pPr>
      <w:r w:rsidRPr="007F1451">
        <w:rPr>
          <w:b/>
          <w:bCs/>
        </w:rPr>
        <w:t>(12) </w:t>
      </w:r>
      <w:r w:rsidRPr="00897E87">
        <w:t>Outdoor dining with tables on the sidewalk in front of or on the side of the non-automobile-oriented restaurant's premises. Outdoor dining shall take place on site but not be located in the public sidewalk and/or public/street right-of-way for food markets and specialty food outlets, excluding those with window service for take-out fare. Examples include: delicatessens; bakeries; candy stores; ice cream stores; meat and/or seafood markets or take-out restaurants; food markets; non-automobile-oriented restaurants, defined as non-alcoholic-beverage-served restaurants with sit-down table service which exclude drive-in facilities and/or fast-food restaurants</w:t>
      </w:r>
      <w:ins w:id="423" w:author="rtbelasco" w:date="2018-11-28T21:09:00Z">
        <w:r w:rsidR="00C7712A">
          <w:t>, unless approved by Mayor and Council</w:t>
        </w:r>
      </w:ins>
      <w:r w:rsidRPr="00897E87">
        <w:t>. Outside tables and seats may be situated outside of the building (except as referenced in the conditional uses section herein) on the parcel/lot but not in the public/street right-of-way</w:t>
      </w:r>
      <w:ins w:id="424" w:author="rtbelasco" w:date="2018-11-28T21:09:00Z">
        <w:r w:rsidR="00C7712A">
          <w:t>, unless approved by Mayor and Council</w:t>
        </w:r>
      </w:ins>
      <w:r w:rsidRPr="00897E87">
        <w:t>.</w:t>
      </w:r>
    </w:p>
    <w:p w:rsidR="00897E87" w:rsidRPr="00897E87" w:rsidRDefault="00897E87" w:rsidP="00F8613A">
      <w:pPr>
        <w:ind w:left="1440"/>
        <w:jc w:val="both"/>
      </w:pPr>
      <w:r w:rsidRPr="007F1451">
        <w:rPr>
          <w:b/>
          <w:bCs/>
        </w:rPr>
        <w:t>(a) </w:t>
      </w:r>
      <w:r w:rsidRPr="00897E87">
        <w:t>The hours of operation of outdoor dining shall be limited to the hours of operation of the associated restaurant. In no event shall the hours of operation go past 12:00 midnight.</w:t>
      </w:r>
    </w:p>
    <w:p w:rsidR="00897E87" w:rsidRPr="00897E87" w:rsidRDefault="00897E87" w:rsidP="00F8613A">
      <w:pPr>
        <w:ind w:left="1440"/>
        <w:jc w:val="both"/>
      </w:pPr>
      <w:r w:rsidRPr="007F1451">
        <w:rPr>
          <w:b/>
          <w:bCs/>
        </w:rPr>
        <w:t>(b) </w:t>
      </w:r>
      <w:r w:rsidRPr="00897E87">
        <w:t>Outdoor dining is a separate accessory use, as it is defined as any part of a food establishment located outdoors.</w:t>
      </w:r>
      <w:ins w:id="425" w:author="rtbelasco" w:date="2018-11-28T21:08:00Z">
        <w:r w:rsidR="00C7712A">
          <w:t xml:space="preserve">  </w:t>
        </w:r>
        <w:r w:rsidR="00C7712A" w:rsidRPr="0004032A">
          <w:t>Outdoor dining is permitted in locations subject to the exclusive approval of the Mayor and Council.  The inclusion of outdoor dining will not require any additional parking based upon the number of permitted tables and/or permitted seats.</w:t>
        </w:r>
      </w:ins>
    </w:p>
    <w:p w:rsidR="00897E87" w:rsidRPr="00897E87" w:rsidRDefault="00897E87" w:rsidP="00F8613A">
      <w:pPr>
        <w:ind w:left="1440"/>
        <w:jc w:val="both"/>
      </w:pPr>
      <w:r w:rsidRPr="007F1451">
        <w:rPr>
          <w:b/>
          <w:bCs/>
        </w:rPr>
        <w:t>(c) </w:t>
      </w:r>
      <w:r w:rsidRPr="00897E87">
        <w:t>Adequate lighting shall be provided to promote safe passage of pedestrians and for patrons.</w:t>
      </w:r>
    </w:p>
    <w:p w:rsidR="00897E87" w:rsidRDefault="00897E87" w:rsidP="00F8613A">
      <w:pPr>
        <w:ind w:left="1440"/>
        <w:jc w:val="both"/>
        <w:rPr>
          <w:ins w:id="426" w:author="rtbelasco" w:date="2018-11-28T21:09:00Z"/>
        </w:rPr>
      </w:pPr>
      <w:r w:rsidRPr="007F1451">
        <w:rPr>
          <w:b/>
          <w:bCs/>
        </w:rPr>
        <w:t>(d) </w:t>
      </w:r>
      <w:r w:rsidRPr="00897E87">
        <w:t>Awnings and/or umbrellas may be used in conjunction with the outdoor dining area. Awnings shall be adequately secured. Awnings, including supporting structures, must be within the property line. The bottom of the awning shall be seven feet from the ground.</w:t>
      </w:r>
    </w:p>
    <w:p w:rsidR="00C7712A" w:rsidRPr="00C7712A" w:rsidRDefault="00C7712A" w:rsidP="00F8613A">
      <w:pPr>
        <w:ind w:left="1440"/>
        <w:jc w:val="both"/>
      </w:pPr>
      <w:ins w:id="427" w:author="rtbelasco" w:date="2018-11-28T21:09:00Z">
        <w:r>
          <w:rPr>
            <w:b/>
            <w:bCs/>
          </w:rPr>
          <w:t>(e)</w:t>
        </w:r>
        <w:r>
          <w:rPr>
            <w:bCs/>
          </w:rPr>
          <w:t xml:space="preserve"> </w:t>
        </w:r>
        <w:proofErr w:type="spellStart"/>
        <w:r>
          <w:rPr>
            <w:bCs/>
          </w:rPr>
          <w:t>Parklets</w:t>
        </w:r>
        <w:proofErr w:type="spellEnd"/>
        <w:r>
          <w:rPr>
            <w:bCs/>
          </w:rPr>
          <w:t xml:space="preserve"> shall be permitted in locations subject to the exclusive approval of the Mayor and Council.</w:t>
        </w:r>
      </w:ins>
    </w:p>
    <w:p w:rsidR="00897E87" w:rsidRPr="00897E87" w:rsidRDefault="00897E87" w:rsidP="00F8613A">
      <w:pPr>
        <w:ind w:left="720"/>
        <w:jc w:val="both"/>
      </w:pPr>
      <w:r w:rsidRPr="007F1451">
        <w:rPr>
          <w:b/>
          <w:bCs/>
        </w:rPr>
        <w:t>(13) </w:t>
      </w:r>
      <w:r w:rsidRPr="00897E87">
        <w:t>Temporary construction trailers and one sign not exceeding 50 cumulative square feet advertising the prime contractor, subcontractor(s), architect,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t>
      </w:r>
    </w:p>
    <w:p w:rsidR="00897E87" w:rsidRPr="00897E87" w:rsidRDefault="00897E87" w:rsidP="00897E87">
      <w:pPr>
        <w:jc w:val="both"/>
      </w:pPr>
      <w:r w:rsidRPr="007F1451">
        <w:rPr>
          <w:b/>
          <w:bCs/>
        </w:rPr>
        <w:t>D. </w:t>
      </w:r>
      <w:r w:rsidRPr="00897E87">
        <w:t>Area and yard requirements applicable to the D &amp; E District.</w:t>
      </w:r>
    </w:p>
    <w:tbl>
      <w:tblPr>
        <w:tblW w:w="10020" w:type="dxa"/>
        <w:tblInd w:w="15" w:type="dxa"/>
        <w:tblCellMar>
          <w:top w:w="15" w:type="dxa"/>
          <w:left w:w="15" w:type="dxa"/>
          <w:bottom w:w="15" w:type="dxa"/>
          <w:right w:w="15" w:type="dxa"/>
        </w:tblCellMar>
        <w:tblLook w:val="04A0"/>
      </w:tblPr>
      <w:tblGrid>
        <w:gridCol w:w="140"/>
        <w:gridCol w:w="214"/>
        <w:gridCol w:w="3202"/>
        <w:gridCol w:w="6464"/>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setback</w:t>
            </w:r>
            <w:r w:rsidRPr="00897E87">
              <w:rPr>
                <w:vertAlign w:val="superscript"/>
              </w:rPr>
              <w:t>1</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r w:rsidRPr="00897E87">
              <w:rPr>
                <w:vertAlign w:val="superscript"/>
              </w:rPr>
              <w:t>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height</w:t>
            </w:r>
            <w:r w:rsidRPr="00897E87">
              <w:rPr>
                <w:vertAlign w:val="superscript"/>
              </w:rPr>
              <w:t>3</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36 feet in height from the base flood elevation (BFE) or three stories, whichever is less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coverage of principal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65%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(impervious)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center"/>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For the purposes of this section, setbacks shall be clear, unoccupied and unobstructed space measured at right angles between a lot line and the building envelope and shall extend from grade to sky, except for the permitted encroachments detailed in the design standards (§ </w:t>
            </w:r>
            <w:r w:rsidRPr="007F1451">
              <w:rPr>
                <w:b/>
                <w:bCs/>
              </w:rPr>
              <w:t>276-23F</w:t>
            </w:r>
            <w:r w:rsidRPr="00897E87">
              <w:t>hereinbelow), provided that such encroachments do not inhibit the free flow of pedestrian traffic. Setbacks shall be construed as minimum distances. Greater setbacks are permitted, provided that the specific distances and design relate to the architecture of the subject building elevation, and further provided that the setback area is heavily treated with a combination of elements detailed in the design standards (§ </w:t>
            </w:r>
            <w:r w:rsidRPr="007F1451">
              <w:rPr>
                <w:b/>
                <w:bCs/>
              </w:rPr>
              <w:t>276-23F</w:t>
            </w:r>
            <w:r w:rsidRPr="00897E87">
              <w:t> </w:t>
            </w:r>
            <w:proofErr w:type="spellStart"/>
            <w:r w:rsidRPr="00897E87">
              <w:t>hereinbelow</w:t>
            </w:r>
            <w:proofErr w:type="spellEnd"/>
            <w:r w:rsidRPr="00897E87">
              <w: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Zero-foot setback to the nearest interior property line, provided that two or more adjoining property owners agree to build to this standard, and then only if access to the rear of the building is maintained via a service alley or shared parking.</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3</w:t>
            </w: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Height limits. The following structures may be erected above the heights prescribed by this chapter, but in no case shall the height of any of these appurtenances exceed a height equal to 10% more than the maximum height permitted for the particular use in the zoning district: mechanical rooms and other roof structures for the housing of stairways, tanks, ventilating fans, HVAC equipment or similar equipment required to operate and maintain the building; skylights, spires, cupolas, flagpoles, chimneys or similar structures; and safety enclosures of rooftop areas of hotels and motels used for sundecks and other recreational purposes. Cellular telephone antennas and/or associated equipment are expressly excluded from this provision.</w:t>
            </w:r>
          </w:p>
        </w:tc>
      </w:tr>
    </w:tbl>
    <w:p w:rsidR="00897E87" w:rsidRPr="00897E87" w:rsidRDefault="00897E87" w:rsidP="00897E87">
      <w:pPr>
        <w:jc w:val="both"/>
      </w:pPr>
      <w:r w:rsidRPr="007F1451">
        <w:rPr>
          <w:b/>
          <w:bCs/>
        </w:rPr>
        <w:t>E. </w:t>
      </w:r>
      <w:r w:rsidRPr="00897E87">
        <w:t>General requirements applicable to the D &amp; E District.</w:t>
      </w:r>
    </w:p>
    <w:p w:rsidR="00897E87" w:rsidRPr="00897E87" w:rsidRDefault="00897E87" w:rsidP="00F8613A">
      <w:pPr>
        <w:ind w:left="720"/>
        <w:jc w:val="both"/>
      </w:pPr>
      <w:r w:rsidRPr="007F1451">
        <w:rPr>
          <w:b/>
          <w:bCs/>
        </w:rPr>
        <w:t>(1) </w:t>
      </w:r>
      <w:r w:rsidRPr="00897E87">
        <w:t>Any principal building may contain more than one permitted use, provided that the total building coverage of the combined activities does not exceed the maximum building coverage specified for the district and, further, that any building shall have a maximum of three permitted uses within it, and that each activity occupies a minimum gross floor area of 750 square feet for individual uses.</w:t>
      </w:r>
    </w:p>
    <w:p w:rsidR="00897E87" w:rsidRPr="00897E87" w:rsidRDefault="00897E87" w:rsidP="00F8613A">
      <w:pPr>
        <w:ind w:left="720"/>
        <w:jc w:val="both"/>
      </w:pPr>
      <w:r w:rsidRPr="007F1451">
        <w:rPr>
          <w:b/>
          <w:bCs/>
        </w:rPr>
        <w:t>(2) </w:t>
      </w:r>
      <w:r w:rsidRPr="00897E87">
        <w:t>All buildings on a single commercial site shall be compatibly designed, whether constructed all at one time or in stages over a period of time. All building walls facing any street or residential district line shall be suitably finished for aesthetic purposes.</w:t>
      </w:r>
    </w:p>
    <w:p w:rsidR="00897E87" w:rsidRPr="00897E87" w:rsidRDefault="00897E87" w:rsidP="00F8613A">
      <w:pPr>
        <w:ind w:left="720"/>
        <w:jc w:val="both"/>
      </w:pPr>
      <w:r w:rsidRPr="007F1451">
        <w:rPr>
          <w:b/>
          <w:bCs/>
        </w:rPr>
        <w:t>(3) </w:t>
      </w:r>
      <w:r w:rsidRPr="00897E87">
        <w:t xml:space="preserve">Large blank walls facing </w:t>
      </w:r>
      <w:proofErr w:type="spellStart"/>
      <w:r w:rsidRPr="00897E87">
        <w:t>Olde</w:t>
      </w:r>
      <w:proofErr w:type="spellEnd"/>
      <w:r w:rsidRPr="00897E87">
        <w:t xml:space="preserve"> New Jersey, New Jersey/Spruce Avenue(s) are prohibited.</w:t>
      </w:r>
    </w:p>
    <w:p w:rsidR="00897E87" w:rsidRPr="00897E87" w:rsidRDefault="00897E87" w:rsidP="00F8613A">
      <w:pPr>
        <w:ind w:left="720"/>
        <w:jc w:val="both"/>
      </w:pPr>
      <w:r w:rsidRPr="007F1451">
        <w:rPr>
          <w:b/>
          <w:bCs/>
        </w:rPr>
        <w:t>(4) </w:t>
      </w:r>
      <w:r w:rsidRPr="00897E87">
        <w:t>All buildings located in the district shall have entrance doors set back into an opening allowing for outward egress (for Fire Code purposes) without opening the entrance door onto the sidewalk and/or in the public/</w:t>
      </w:r>
      <w:proofErr w:type="spellStart"/>
      <w:r w:rsidRPr="00897E87">
        <w:t>steet</w:t>
      </w:r>
      <w:proofErr w:type="spellEnd"/>
      <w:r w:rsidRPr="00897E87">
        <w:t xml:space="preserve"> right-of-way.</w:t>
      </w:r>
    </w:p>
    <w:p w:rsidR="00897E87" w:rsidRPr="00897E87" w:rsidRDefault="00897E87" w:rsidP="00F8613A">
      <w:pPr>
        <w:ind w:left="720"/>
        <w:jc w:val="both"/>
      </w:pPr>
      <w:r w:rsidRPr="007F1451">
        <w:rPr>
          <w:b/>
          <w:bCs/>
        </w:rPr>
        <w:t>(5) </w:t>
      </w:r>
      <w:r w:rsidRPr="00897E87">
        <w:t>First-floor facades intended for retail use must face the street right-of-way with large, clear storefront glass areas to display the nature of the business and produce an interesting streetscape. Storefront windows may be either typical large, single panes or multiple smaller panes separated by mullions.</w:t>
      </w:r>
    </w:p>
    <w:p w:rsidR="00897E87" w:rsidRPr="00897E87" w:rsidRDefault="00897E87" w:rsidP="00F8613A">
      <w:pPr>
        <w:ind w:left="720"/>
        <w:jc w:val="both"/>
      </w:pPr>
      <w:r w:rsidRPr="007F1451">
        <w:rPr>
          <w:b/>
          <w:bCs/>
        </w:rPr>
        <w:t>(6) </w:t>
      </w:r>
      <w:r w:rsidRPr="00897E87">
        <w:t>Merchandise, products, equipment or similar materials or objects can be displayed or stored outside so long as the merchandise, products, equipment or similar materials or objects are not displayed within 10 feet of any street curb and shall be located/installed in such a manner that they do not interfere with the free travel of pedestrians. No operation of a business in the D &amp; E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 All merchandise must be removed when the business is closed for operation.</w:t>
      </w:r>
    </w:p>
    <w:p w:rsidR="00897E87" w:rsidRPr="00897E87" w:rsidRDefault="00897E87" w:rsidP="00F8613A">
      <w:pPr>
        <w:ind w:left="720"/>
        <w:jc w:val="both"/>
      </w:pPr>
      <w:r w:rsidRPr="007F1451">
        <w:rPr>
          <w:b/>
          <w:bCs/>
        </w:rPr>
        <w:t>(7) </w:t>
      </w:r>
      <w:r w:rsidRPr="00897E87">
        <w:t>Landscaping shall be provided in the front yard area and shall be reasonably distributed throughout the entire front yard area. All areas not utilized for buildings, parking, loading, access aisles, driveways or on pedestrian walkways shall be suitably landscaped with shrubs, ground cover, seeding or similar plantings and maintained in good condition. Suggested plant species are referenced in Appendix A</w:t>
      </w:r>
      <w:proofErr w:type="gramStart"/>
      <w:r w:rsidRPr="00897E87">
        <w:t>.</w:t>
      </w:r>
      <w:r w:rsidRPr="007F1451">
        <w:rPr>
          <w:b/>
          <w:bCs/>
          <w:vertAlign w:val="superscript"/>
        </w:rPr>
        <w:t>[</w:t>
      </w:r>
      <w:proofErr w:type="gramEnd"/>
      <w:r w:rsidRPr="007F1451">
        <w:rPr>
          <w:b/>
          <w:bCs/>
          <w:vertAlign w:val="superscript"/>
        </w:rPr>
        <w:t>3]</w:t>
      </w:r>
    </w:p>
    <w:p w:rsidR="00897E87" w:rsidRPr="00897E87" w:rsidRDefault="00897E87" w:rsidP="00F8613A">
      <w:pPr>
        <w:ind w:left="720"/>
        <w:jc w:val="both"/>
      </w:pPr>
      <w:r w:rsidRPr="007F1451">
        <w:rPr>
          <w:b/>
          <w:bCs/>
        </w:rPr>
        <w:t>(8)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F8613A">
      <w:pPr>
        <w:ind w:left="720"/>
        <w:jc w:val="both"/>
      </w:pPr>
      <w:r w:rsidRPr="007F1451">
        <w:rPr>
          <w:b/>
          <w:bCs/>
        </w:rPr>
        <w:t>(9)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t>
      </w:r>
    </w:p>
    <w:p w:rsidR="00897E87" w:rsidRPr="00897E87" w:rsidRDefault="00897E87" w:rsidP="00897E87">
      <w:pPr>
        <w:jc w:val="both"/>
      </w:pPr>
      <w:r w:rsidRPr="007F1451">
        <w:rPr>
          <w:b/>
          <w:bCs/>
        </w:rPr>
        <w:t>F. </w:t>
      </w:r>
      <w:r w:rsidRPr="00897E87">
        <w:t>Special design standards applicable to the D &amp; E District. The following design standards shall be considered by the Planning Board</w:t>
      </w:r>
      <w:del w:id="428" w:author="rtbelasco" w:date="2018-11-28T17:13:00Z">
        <w:r w:rsidRPr="00897E87" w:rsidDel="00730DF7">
          <w:delText xml:space="preserve"> or Zoning Board of Adjustment</w:delText>
        </w:r>
      </w:del>
      <w:r w:rsidRPr="00897E87">
        <w:t xml:space="preserve">, as the case may be, at the time of site plan review in order to enhance the City's tourist economic base while creating an attractive and inviting pedestrian-scaled environment in the D &amp; E Zoning District. Such standards shall apply to all development in this zoning district. While specific </w:t>
      </w:r>
      <w:proofErr w:type="spellStart"/>
      <w:r w:rsidRPr="00897E87">
        <w:t>themeing</w:t>
      </w:r>
      <w:proofErr w:type="spellEnd"/>
      <w:r w:rsidRPr="00897E87">
        <w:t xml:space="preserve"> for development in the D &amp; E Zoning District is not recommended, designers are strongly encouraged to recognize the historic setting of North Wildwood as a seashore resort when designing the proposed development. It is required that the following regulations shall be treated as design elements for each new development subject to "c" variance relief or conditional use standards subject to "d" variance relief should requirements not be met.</w:t>
      </w:r>
    </w:p>
    <w:p w:rsidR="00897E87" w:rsidRPr="00897E87" w:rsidRDefault="00897E87" w:rsidP="00F8613A">
      <w:pPr>
        <w:ind w:left="720"/>
        <w:jc w:val="both"/>
      </w:pPr>
      <w:r w:rsidRPr="007F1451">
        <w:rPr>
          <w:b/>
          <w:bCs/>
        </w:rPr>
        <w:t>(1) </w:t>
      </w:r>
      <w:r w:rsidRPr="00897E87">
        <w:t xml:space="preserve">The entirety of all building elevations fronting </w:t>
      </w:r>
      <w:proofErr w:type="spellStart"/>
      <w:r w:rsidRPr="00897E87">
        <w:t>Olde</w:t>
      </w:r>
      <w:proofErr w:type="spellEnd"/>
      <w:r w:rsidRPr="00897E87">
        <w:t xml:space="preserve"> New Jersey, New Jersey/Spruce, Walnut, Chestnut, 1st and/or or 2nd Avenue(s), regardless of building height, shall be considered a front yard and primary elevation, with facades and appurtenances treated accordingly. No exterior building wall shall have an uninterrupted horizontal run along a single plane for more than 25 linear feet, and no exterior building wall shall have an uninterrupted vertical run for more than 24 feet. The intent of this regulation may be achieved via structural or ornamental treatment.</w:t>
      </w:r>
    </w:p>
    <w:p w:rsidR="00897E87" w:rsidRPr="00897E87" w:rsidRDefault="00897E87" w:rsidP="00F8613A">
      <w:pPr>
        <w:ind w:left="720"/>
        <w:jc w:val="both"/>
      </w:pPr>
      <w:r w:rsidRPr="007F1451">
        <w:rPr>
          <w:b/>
          <w:bCs/>
        </w:rPr>
        <w:t>(2) </w:t>
      </w:r>
      <w:r w:rsidRPr="00897E87">
        <w:t xml:space="preserve">Building elevations which do not front </w:t>
      </w:r>
      <w:proofErr w:type="spellStart"/>
      <w:r w:rsidRPr="00897E87">
        <w:t>Olde</w:t>
      </w:r>
      <w:proofErr w:type="spellEnd"/>
      <w:r w:rsidRPr="00897E87">
        <w:t xml:space="preserve"> New Jersey, New Jersey/Spruce, Walnut, Chestnut, 1st and/or or 2nd Avenue(s), when adjacent to a parking lot or other open space and therefore visible from a public right-of-way, shall be considered a front yard and the primary elevation, with facades and appurtenances treated accordingly.</w:t>
      </w:r>
    </w:p>
    <w:p w:rsidR="00897E87" w:rsidRPr="00897E87" w:rsidRDefault="00897E87" w:rsidP="00F8613A">
      <w:pPr>
        <w:ind w:left="720"/>
        <w:jc w:val="both"/>
      </w:pPr>
      <w:r w:rsidRPr="007F1451">
        <w:rPr>
          <w:b/>
          <w:bCs/>
        </w:rPr>
        <w:t>(3) </w:t>
      </w:r>
      <w:r w:rsidRPr="00897E87">
        <w:t xml:space="preserve">All buildings located on </w:t>
      </w:r>
      <w:proofErr w:type="spellStart"/>
      <w:r w:rsidRPr="00897E87">
        <w:t>Olde</w:t>
      </w:r>
      <w:proofErr w:type="spellEnd"/>
      <w:r w:rsidRPr="00897E87">
        <w:t xml:space="preserve"> New Jersey and/or New Jersey/Spruce Avenue(s) shall be oriented to front toward and relate to such right-of-way both functionally and visually (as opposed to the intersecting side streets). Within this context, such buildings shall have primary entrances accessed directly from the sidewalk on </w:t>
      </w:r>
      <w:proofErr w:type="spellStart"/>
      <w:r w:rsidRPr="00897E87">
        <w:t>Olde</w:t>
      </w:r>
      <w:proofErr w:type="spellEnd"/>
      <w:r w:rsidRPr="00897E87">
        <w:t xml:space="preserve"> New Jersey and/or New Jersey/Spruce Avenue(s). Such sidewalks shall extend from the building facade to the curb.</w:t>
      </w:r>
    </w:p>
    <w:p w:rsidR="00897E87" w:rsidRPr="00897E87" w:rsidRDefault="00897E87" w:rsidP="00F8613A">
      <w:pPr>
        <w:ind w:left="720"/>
        <w:jc w:val="both"/>
      </w:pPr>
      <w:r w:rsidRPr="007F1451">
        <w:rPr>
          <w:b/>
          <w:bCs/>
        </w:rPr>
        <w:t>(4) </w:t>
      </w:r>
      <w:r w:rsidRPr="00897E87">
        <w:t xml:space="preserve">All building elevations shall coordinate form, materials, color and detailing to achieve design harmony and continuity. There shall be no open stairways leading to the second floor/story off </w:t>
      </w:r>
      <w:proofErr w:type="spellStart"/>
      <w:r w:rsidRPr="00897E87">
        <w:t>Olde</w:t>
      </w:r>
      <w:proofErr w:type="spellEnd"/>
      <w:r w:rsidRPr="00897E87">
        <w:t xml:space="preserve"> New Jersey and/or New Jersey/Spruce Avenue(s).</w:t>
      </w:r>
    </w:p>
    <w:p w:rsidR="00897E87" w:rsidRPr="00897E87" w:rsidRDefault="00897E87" w:rsidP="00F8613A">
      <w:pPr>
        <w:ind w:left="720"/>
        <w:jc w:val="both"/>
      </w:pPr>
      <w:r w:rsidRPr="007F1451">
        <w:rPr>
          <w:b/>
          <w:bCs/>
        </w:rPr>
        <w:t>(5) </w:t>
      </w:r>
      <w:r w:rsidRPr="00897E87">
        <w:t>In considering facade treatment, the developer/applicant is encouraged to include a combination of rich detailing, texture, shadow lines and color. Such treatment may include, but need not be limited to:</w:t>
      </w:r>
    </w:p>
    <w:p w:rsidR="00897E87" w:rsidRPr="00897E87" w:rsidRDefault="00897E87" w:rsidP="00F8613A">
      <w:pPr>
        <w:ind w:left="1440"/>
        <w:jc w:val="both"/>
      </w:pPr>
      <w:r w:rsidRPr="007F1451">
        <w:rPr>
          <w:b/>
          <w:bCs/>
        </w:rPr>
        <w:t>(a) </w:t>
      </w:r>
      <w:r w:rsidRPr="00897E87">
        <w:t>Awnings and canopies.</w:t>
      </w:r>
    </w:p>
    <w:p w:rsidR="00897E87" w:rsidRPr="00897E87" w:rsidRDefault="00897E87" w:rsidP="00F8613A">
      <w:pPr>
        <w:ind w:left="1440"/>
        <w:jc w:val="both"/>
      </w:pPr>
      <w:r w:rsidRPr="007F1451">
        <w:rPr>
          <w:b/>
          <w:bCs/>
        </w:rPr>
        <w:t>(b) </w:t>
      </w:r>
      <w:r w:rsidRPr="00897E87">
        <w:t>Building articulation.</w:t>
      </w:r>
    </w:p>
    <w:p w:rsidR="00897E87" w:rsidRPr="00897E87" w:rsidRDefault="00897E87" w:rsidP="00F8613A">
      <w:pPr>
        <w:ind w:left="1440"/>
        <w:jc w:val="both"/>
      </w:pPr>
      <w:r w:rsidRPr="007F1451">
        <w:rPr>
          <w:b/>
          <w:bCs/>
        </w:rPr>
        <w:t>(c) </w:t>
      </w:r>
      <w:r w:rsidRPr="00897E87">
        <w:t>Signage.</w:t>
      </w:r>
    </w:p>
    <w:p w:rsidR="00897E87" w:rsidRPr="00897E87" w:rsidRDefault="00897E87" w:rsidP="00F8613A">
      <w:pPr>
        <w:ind w:left="1440"/>
        <w:jc w:val="both"/>
      </w:pPr>
      <w:r w:rsidRPr="007F1451">
        <w:rPr>
          <w:b/>
          <w:bCs/>
        </w:rPr>
        <w:t>(d) </w:t>
      </w:r>
      <w:r w:rsidRPr="00897E87">
        <w:t>Coping, fascia, soffits and architectural filigree.</w:t>
      </w:r>
    </w:p>
    <w:p w:rsidR="00897E87" w:rsidRPr="00897E87" w:rsidRDefault="00897E87" w:rsidP="00F8613A">
      <w:pPr>
        <w:ind w:left="1440"/>
        <w:jc w:val="both"/>
      </w:pPr>
      <w:r w:rsidRPr="007F1451">
        <w:rPr>
          <w:b/>
          <w:bCs/>
        </w:rPr>
        <w:t>(e) </w:t>
      </w:r>
      <w:r w:rsidRPr="00897E87">
        <w:t>Use of color, light and shadows.</w:t>
      </w:r>
    </w:p>
    <w:p w:rsidR="00897E87" w:rsidRPr="00897E87" w:rsidRDefault="00897E87" w:rsidP="00F8613A">
      <w:pPr>
        <w:ind w:left="1440"/>
        <w:jc w:val="both"/>
      </w:pPr>
      <w:r w:rsidRPr="007F1451">
        <w:rPr>
          <w:b/>
          <w:bCs/>
        </w:rPr>
        <w:t>(f) </w:t>
      </w:r>
      <w:r w:rsidRPr="00897E87">
        <w:t>Other aesthetic features as applicable.</w:t>
      </w:r>
    </w:p>
    <w:p w:rsidR="00897E87" w:rsidRPr="00897E87" w:rsidRDefault="00897E87" w:rsidP="00F8613A">
      <w:pPr>
        <w:ind w:left="720"/>
        <w:jc w:val="both"/>
      </w:pPr>
      <w:r w:rsidRPr="007F1451">
        <w:rPr>
          <w:b/>
          <w:bCs/>
        </w:rPr>
        <w:t>(6) </w:t>
      </w:r>
      <w:r w:rsidRPr="00897E87">
        <w:t>The above notwithstanding, the main entrance to a development in the D &amp; E Zoning District need only be located on a single elevation, with facades and appurtenances treated accordingly.</w:t>
      </w:r>
    </w:p>
    <w:p w:rsidR="00897E87" w:rsidRPr="00897E87" w:rsidRDefault="00897E87" w:rsidP="00F8613A">
      <w:pPr>
        <w:ind w:left="720"/>
        <w:jc w:val="both"/>
      </w:pPr>
      <w:r w:rsidRPr="007F1451">
        <w:rPr>
          <w:b/>
          <w:bCs/>
        </w:rPr>
        <w:t>(7) </w:t>
      </w:r>
      <w:r w:rsidRPr="00897E87">
        <w:t>All areas not utilized for buildings, parking, loading, access aisles, driveways or pedestrian walkways shall be suitably landscaped with shrubs, ground cover, seeding or similar plantings. All such areas shall include automatic/mechanical irrigation (with rain sensors to prevent nonessential watering) and shall be maintained in good condition.</w:t>
      </w:r>
    </w:p>
    <w:p w:rsidR="00897E87" w:rsidRPr="00897E87" w:rsidRDefault="00897E87" w:rsidP="00F8613A">
      <w:pPr>
        <w:ind w:left="720"/>
        <w:jc w:val="both"/>
      </w:pPr>
      <w:r w:rsidRPr="007F1451">
        <w:rPr>
          <w:b/>
          <w:bCs/>
        </w:rPr>
        <w:t>(8) </w:t>
      </w:r>
      <w:r w:rsidRPr="00897E87">
        <w:t>First-floor facades shall be designed with large, clear storefront glass areas to display the nature of the business and produce an interesting streetscape. Storefront windows may be either typical large, single panes or multiple smaller panes separated by mullions.</w:t>
      </w:r>
    </w:p>
    <w:p w:rsidR="00897E87" w:rsidRPr="00897E87" w:rsidRDefault="00897E87" w:rsidP="00F8613A">
      <w:pPr>
        <w:ind w:left="720"/>
        <w:jc w:val="both"/>
      </w:pPr>
      <w:r w:rsidRPr="007F1451">
        <w:rPr>
          <w:b/>
          <w:bCs/>
        </w:rPr>
        <w:t>(9) </w:t>
      </w:r>
      <w:r w:rsidRPr="00897E87">
        <w:t>In a multitenant building, each commercial operation shall have its own frontage. Frontages may either have identical designs to reinforce the whole building design or varied designs to express the different businesses. Frontages should be separated from the roofline or a second floor by a horizontal architectural element such as a sash, cornice, frieze, molding or similar architectural element.</w:t>
      </w:r>
    </w:p>
    <w:p w:rsidR="00897E87" w:rsidRPr="00897E87" w:rsidRDefault="00897E87" w:rsidP="00F8613A">
      <w:pPr>
        <w:ind w:left="720"/>
        <w:jc w:val="both"/>
      </w:pPr>
      <w:r w:rsidRPr="007F1451">
        <w:rPr>
          <w:b/>
          <w:bCs/>
        </w:rPr>
        <w:t>(10) </w:t>
      </w:r>
      <w:r w:rsidRPr="00897E87">
        <w:t xml:space="preserve">Stairways (including Fire Code required stairs) leading to the second floor (or higher) of a building shall be enclosed and treated as part of the building's architecture if located on the building's frontage, it being the intent not to overwhelm the street frontage with unaesthetic open-stair structures. Stairways shall be accessed off the side yard and/or rear yards behind the building front facade. There shall be no open stairways leading to the second floor/story off </w:t>
      </w:r>
      <w:proofErr w:type="spellStart"/>
      <w:r w:rsidRPr="00897E87">
        <w:t>Olde</w:t>
      </w:r>
      <w:proofErr w:type="spellEnd"/>
      <w:r w:rsidRPr="00897E87">
        <w:t xml:space="preserve"> New Jersey and/or New Jersey/Spruce Avenue(s).</w:t>
      </w:r>
    </w:p>
    <w:p w:rsidR="00897E87" w:rsidRPr="00897E87" w:rsidRDefault="00897E87" w:rsidP="00F8613A">
      <w:pPr>
        <w:ind w:left="720"/>
        <w:jc w:val="both"/>
      </w:pPr>
      <w:r w:rsidRPr="007F1451">
        <w:rPr>
          <w:b/>
          <w:bCs/>
        </w:rPr>
        <w:t>(11) </w:t>
      </w:r>
      <w:r w:rsidRPr="00897E87">
        <w:t>Site landscaping shall be provided in sufficient quantity and placement in order to create a visual and noise buffer from abutting residential districts and uses.</w:t>
      </w:r>
    </w:p>
    <w:p w:rsidR="00897E87" w:rsidRPr="00897E87" w:rsidRDefault="00897E87" w:rsidP="00F8613A">
      <w:pPr>
        <w:ind w:left="720"/>
        <w:jc w:val="both"/>
      </w:pPr>
      <w:r w:rsidRPr="007F1451">
        <w:rPr>
          <w:b/>
          <w:bCs/>
        </w:rPr>
        <w:t>(12) </w:t>
      </w:r>
      <w:r w:rsidRPr="00897E87">
        <w:t>HVAC condensers or compressors in buildings abutting residential districts and uses shall be so located and adequately buffered so that the noise from such condensers or compressors does not interfere with the quiet enjoyment of the residential unit. HVAC compressor or condenser units are prohibited in all setback areas of the lot/parcel.</w:t>
      </w:r>
    </w:p>
    <w:p w:rsidR="00897E87" w:rsidRPr="00897E87" w:rsidRDefault="00897E87" w:rsidP="00897E87">
      <w:pPr>
        <w:jc w:val="both"/>
      </w:pPr>
      <w:r w:rsidRPr="007F1451">
        <w:rPr>
          <w:b/>
          <w:bCs/>
        </w:rPr>
        <w:t>G. </w:t>
      </w:r>
      <w:r w:rsidRPr="00897E87">
        <w:t>General requirements applicable for minimum off-street parking. Recognizing the extremely limited space available in the D &amp; E Zoning District, the public parking spaces created by the City in this section of the City of North Wildwood and the public safety implications of encouraging driving to such a district, the following minimum off-street parking regulations are established. The lack of an off-street parking requirement notwithstanding, any off-street parking required shall be constructed to the standards contained in § </w:t>
      </w:r>
      <w:r w:rsidRPr="007F1451">
        <w:rPr>
          <w:b/>
          <w:bCs/>
        </w:rPr>
        <w:t>276-35</w:t>
      </w:r>
      <w:r w:rsidRPr="00897E87">
        <w:t>.</w:t>
      </w:r>
    </w:p>
    <w:p w:rsidR="00897E87" w:rsidRPr="00897E87" w:rsidRDefault="00897E87" w:rsidP="00F8613A">
      <w:pPr>
        <w:ind w:left="720"/>
        <w:jc w:val="both"/>
      </w:pPr>
      <w:r w:rsidRPr="007F1451">
        <w:rPr>
          <w:b/>
          <w:bCs/>
        </w:rPr>
        <w:t>(1) </w:t>
      </w:r>
      <w:r w:rsidRPr="00897E87">
        <w:t>Outdoor patios, decks, terraces and other similar areas for outdoor dining and consumption attendant to a permitted restaurant, bar and/or tavern: no minimum parking requirement. Outdoor patios, decks, terraces and other similar seating area(s) are exempt from any parking requirement. Any outdoor patios, decks, terraces and other similar areas may be enclosed in seasonal and/or canvas/plastic enclosures to meet this exemption but may not be fitted out with any hard-surfaced, walled enclosure(s).</w:t>
      </w:r>
    </w:p>
    <w:p w:rsidR="00897E87" w:rsidRPr="00897E87" w:rsidRDefault="00897E87" w:rsidP="00F8613A">
      <w:pPr>
        <w:ind w:left="720"/>
        <w:jc w:val="both"/>
      </w:pPr>
      <w:r w:rsidRPr="007F1451">
        <w:rPr>
          <w:b/>
          <w:bCs/>
        </w:rPr>
        <w:t>(2) </w:t>
      </w:r>
      <w:r w:rsidRPr="00897E87">
        <w:t>Indoor tables or other seating attendant to a permitted restaurant, bar or tavern: one off-street parking space for every 10 any-style seats.</w:t>
      </w:r>
    </w:p>
    <w:p w:rsidR="00897E87" w:rsidRPr="00897E87" w:rsidRDefault="00897E87" w:rsidP="00F8613A">
      <w:pPr>
        <w:ind w:left="720"/>
        <w:jc w:val="both"/>
      </w:pPr>
      <w:r w:rsidRPr="007F1451">
        <w:rPr>
          <w:b/>
          <w:bCs/>
        </w:rPr>
        <w:t>(3) </w:t>
      </w:r>
      <w:r w:rsidRPr="00897E87">
        <w:t>Remaining permitted uses: shall provide parking at the ratio of one space per 400 square feet of gross floor area.</w:t>
      </w:r>
    </w:p>
    <w:p w:rsidR="00897E87" w:rsidRPr="00897E87" w:rsidRDefault="00897E87" w:rsidP="00F8613A">
      <w:pPr>
        <w:ind w:left="720"/>
        <w:jc w:val="both"/>
      </w:pPr>
      <w:r w:rsidRPr="007F1451">
        <w:rPr>
          <w:b/>
          <w:bCs/>
        </w:rPr>
        <w:t>(4) </w:t>
      </w:r>
      <w:r w:rsidRPr="00897E87">
        <w:t>Where a permitted use of land includes different specific activities with different specific parking requirements, the total number of required parking spaces shall be obtained by individually computing the parking requirements for each different activity and adding the resulting numbers together. Credit shall be given on a 50% basis (rounded to the higher number) for on-street parking spaces towards the nonresidential component of a project's parking requirement [e.g., seven on-street spaces will get credit for four on-site spaces (7 x 50% = 3.5, and 3.5 rounded to the higher number is 4)]. The on-street spaces shall be directly adjacent to the subject property, be clearly indicated on the site plan, measure eight feet by 22 feet, and not interfere with loading or delivery operations, fire lanes, bikeways, bus stops, sight triangles, pedestrian crossings or driveways.</w:t>
      </w:r>
    </w:p>
    <w:p w:rsidR="00897E87" w:rsidRPr="00897E87" w:rsidRDefault="00897E87" w:rsidP="00F8613A">
      <w:pPr>
        <w:ind w:left="720"/>
        <w:jc w:val="both"/>
      </w:pPr>
      <w:r w:rsidRPr="007F1451">
        <w:rPr>
          <w:b/>
          <w:bCs/>
        </w:rPr>
        <w:t>(5) </w:t>
      </w:r>
      <w:r w:rsidRPr="00897E87">
        <w:t>A developer may satisfy up to two spaces of nonresidential parking deficiency by contributing to a municipal parking capital improvement fund for the design, purchase, construction and maintenance of municipal parking lots. The developer shall make a contribution of $4,000 per deficient space. Full payment is required as a condition of the issuance of the first construction permit.</w:t>
      </w:r>
    </w:p>
    <w:p w:rsidR="00897E87" w:rsidRPr="00897E87" w:rsidRDefault="00897E87" w:rsidP="00F8613A">
      <w:pPr>
        <w:ind w:left="720"/>
        <w:jc w:val="both"/>
      </w:pPr>
      <w:r w:rsidRPr="007F1451">
        <w:rPr>
          <w:b/>
          <w:bCs/>
        </w:rPr>
        <w:t>(6) </w:t>
      </w:r>
      <w:r w:rsidRPr="00897E87">
        <w:t>See § </w:t>
      </w:r>
      <w:r w:rsidRPr="007F1451">
        <w:rPr>
          <w:b/>
          <w:bCs/>
        </w:rPr>
        <w:t>276-35</w:t>
      </w:r>
      <w:r w:rsidRPr="00897E87">
        <w:t> for additional standards.</w:t>
      </w:r>
    </w:p>
    <w:p w:rsidR="00897E87" w:rsidRPr="00897E87" w:rsidRDefault="00897E87" w:rsidP="00897E87">
      <w:pPr>
        <w:jc w:val="both"/>
      </w:pPr>
      <w:r w:rsidRPr="007F1451">
        <w:rPr>
          <w:b/>
          <w:bCs/>
        </w:rPr>
        <w:t>H. </w:t>
      </w:r>
      <w:r w:rsidRPr="00897E87">
        <w:t>General signage standards.</w:t>
      </w:r>
    </w:p>
    <w:p w:rsidR="00897E87" w:rsidRPr="00897E87" w:rsidRDefault="00897E87" w:rsidP="00F8613A">
      <w:pPr>
        <w:ind w:left="720"/>
        <w:jc w:val="both"/>
      </w:pPr>
      <w:r w:rsidRPr="007F1451">
        <w:rPr>
          <w:b/>
          <w:bCs/>
        </w:rPr>
        <w:t>(1) </w:t>
      </w:r>
      <w:r w:rsidRPr="00897E87">
        <w:t>While not located on the Boardwalk, the signage section of the Design Guidelines for the Wildwoods Boardwalk (Appendix XX and referenced and incorporated herein)</w:t>
      </w:r>
      <w:r w:rsidRPr="007F1451">
        <w:rPr>
          <w:b/>
          <w:bCs/>
          <w:vertAlign w:val="superscript"/>
        </w:rPr>
        <w:t>[4]</w:t>
      </w:r>
      <w:r w:rsidRPr="00897E87">
        <w:t xml:space="preserve"> shall serve as the philosophical underpinnings for the standards for signage in the D &amp; E Zoning District, with specific standards established accordingly </w:t>
      </w:r>
      <w:proofErr w:type="spellStart"/>
      <w:r w:rsidRPr="00897E87">
        <w:t>hereinbelow</w:t>
      </w:r>
      <w:proofErr w:type="spellEnd"/>
      <w:r w:rsidRPr="00897E87">
        <w:t>. All exterior signs shall identify uses, activities or functions of the development on which the sign is located. No advertising of any product, use or activity outside of the development shall be permitted.</w:t>
      </w:r>
    </w:p>
    <w:p w:rsidR="00897E87" w:rsidRPr="00897E87" w:rsidRDefault="00897E87" w:rsidP="00F8613A">
      <w:pPr>
        <w:ind w:left="720"/>
        <w:jc w:val="both"/>
      </w:pPr>
      <w:r w:rsidRPr="007F1451">
        <w:rPr>
          <w:b/>
          <w:bCs/>
        </w:rPr>
        <w:t>(2) </w:t>
      </w:r>
      <w:r w:rsidRPr="00897E87">
        <w:t xml:space="preserve">All signage shall be restricted to the </w:t>
      </w:r>
      <w:proofErr w:type="spellStart"/>
      <w:r w:rsidRPr="00897E87">
        <w:t>Olde</w:t>
      </w:r>
      <w:proofErr w:type="spellEnd"/>
      <w:r w:rsidRPr="00897E87">
        <w:t xml:space="preserve"> New Jersey and/or New Jersey/Spruce Avenue side of the building and to the first 30 feet on the side street measured from the </w:t>
      </w:r>
      <w:proofErr w:type="spellStart"/>
      <w:r w:rsidRPr="00897E87">
        <w:t>Olde</w:t>
      </w:r>
      <w:proofErr w:type="spellEnd"/>
      <w:r w:rsidRPr="00897E87">
        <w:t xml:space="preserve"> New Jersey/New Jersey/Spruce Avenue building wall.</w:t>
      </w:r>
    </w:p>
    <w:p w:rsidR="00897E87" w:rsidRPr="00897E87" w:rsidRDefault="00897E87" w:rsidP="00F8613A">
      <w:pPr>
        <w:ind w:left="720"/>
        <w:jc w:val="both"/>
      </w:pPr>
      <w:r w:rsidRPr="007F1451">
        <w:rPr>
          <w:b/>
          <w:bCs/>
        </w:rPr>
        <w:t>(3) </w:t>
      </w:r>
      <w:r w:rsidRPr="00897E87">
        <w:t>Eating and drinking establishments, including restaurants and specialty food outlets, bars and taverns shall have a total maximum of 500 square feet of signage on the property.</w:t>
      </w:r>
    </w:p>
    <w:p w:rsidR="00897E87" w:rsidRPr="00897E87" w:rsidRDefault="00897E87" w:rsidP="00F8613A">
      <w:pPr>
        <w:ind w:left="720"/>
        <w:jc w:val="both"/>
      </w:pPr>
      <w:r w:rsidRPr="007F1451">
        <w:rPr>
          <w:b/>
          <w:bCs/>
        </w:rPr>
        <w:t>(4) </w:t>
      </w:r>
      <w:r w:rsidRPr="00897E87">
        <w:t>All exterior signs shall identify uses, activities or functions of the development on which the sign is located. No advertising of any product, use or activity outside of the development is permitted.</w:t>
      </w:r>
    </w:p>
    <w:p w:rsidR="00897E87" w:rsidRPr="00897E87" w:rsidRDefault="00897E87" w:rsidP="00F8613A">
      <w:pPr>
        <w:ind w:left="720"/>
        <w:jc w:val="both"/>
      </w:pPr>
      <w:r w:rsidRPr="007F1451">
        <w:rPr>
          <w:b/>
          <w:bCs/>
        </w:rPr>
        <w:t>(5) </w:t>
      </w:r>
      <w:r w:rsidRPr="00897E87">
        <w:t>Signage for similar project elements shall be coordinated and similarly themed to provide a unifying style. All signs for individual uses shall conform in character with all other signs in the complex and shall blend with the overall architectural scheme of the district. This regulation shall not be construed to mean that all signs must be identical or to prohibit unique sign designs where necessary and appropriate, but rather that, absent specific justification (i.e., branding/</w:t>
      </w:r>
      <w:proofErr w:type="spellStart"/>
      <w:r w:rsidRPr="00897E87">
        <w:t>themeing</w:t>
      </w:r>
      <w:proofErr w:type="spellEnd"/>
      <w:r w:rsidRPr="00897E87">
        <w:t xml:space="preserve"> requirements for themed retail outlets or food and beverage outlets), sign design shall be complementary and consistent.</w:t>
      </w:r>
    </w:p>
    <w:p w:rsidR="00897E87" w:rsidRPr="00897E87" w:rsidRDefault="00897E87" w:rsidP="00F8613A">
      <w:pPr>
        <w:ind w:left="720"/>
        <w:jc w:val="both"/>
      </w:pPr>
      <w:r w:rsidRPr="007F1451">
        <w:rPr>
          <w:b/>
          <w:bCs/>
        </w:rPr>
        <w:t>(6) </w:t>
      </w:r>
      <w:r w:rsidRPr="00897E87">
        <w:t>No vacant signs or sign boxes shall be permitted. Where vacancies occur, corresponding signage shall be immediately replaced with general development or other appropriate signage. Similarly, any sign which falls into a state of disrepair shall immediately be repaired or replaced. This regulation shall not be construed to include intentional removal of sign faces in the off-season, which is a typical practice along the Wildwoods Boardwalk. However, upon any such intentional removal, an aesthetically treated replacement panel shall be employed so as not to leave a visibly vacant sign box.</w:t>
      </w:r>
    </w:p>
    <w:p w:rsidR="00897E87" w:rsidRPr="00897E87" w:rsidRDefault="00897E87" w:rsidP="00F8613A">
      <w:pPr>
        <w:ind w:left="720"/>
        <w:jc w:val="both"/>
      </w:pPr>
      <w:r w:rsidRPr="007F1451">
        <w:rPr>
          <w:b/>
          <w:bCs/>
        </w:rPr>
        <w:t>(7) </w:t>
      </w:r>
      <w:r w:rsidRPr="00897E87">
        <w:t xml:space="preserve">All signs must be professionally designed and constructed. Homemade-type plywood, </w:t>
      </w:r>
      <w:proofErr w:type="spellStart"/>
      <w:r w:rsidRPr="00897E87">
        <w:t>coroplast</w:t>
      </w:r>
      <w:proofErr w:type="spellEnd"/>
      <w:r w:rsidRPr="00897E87">
        <w:t xml:space="preserve"> or cardboard signs or home-computer-generated-type signs are expressly prohibited.</w:t>
      </w:r>
    </w:p>
    <w:p w:rsidR="00897E87" w:rsidRPr="00897E87" w:rsidRDefault="00897E87" w:rsidP="00F8613A">
      <w:pPr>
        <w:ind w:left="720"/>
        <w:jc w:val="both"/>
      </w:pPr>
      <w:r w:rsidRPr="007F1451">
        <w:rPr>
          <w:b/>
          <w:bCs/>
        </w:rPr>
        <w:t>(8) </w:t>
      </w:r>
      <w:r w:rsidRPr="00897E87">
        <w:t>Sign lighting shall be appropriate for the type and style of sign proposed and may include LED, neon or other illumination. Similarly, the use of neon lighting or similar material to create sculptural logo or iconographic images is encouraged.</w:t>
      </w:r>
    </w:p>
    <w:p w:rsidR="00897E87" w:rsidRPr="00897E87" w:rsidRDefault="00897E87" w:rsidP="00F8613A">
      <w:pPr>
        <w:ind w:left="720"/>
        <w:jc w:val="both"/>
      </w:pPr>
      <w:r w:rsidRPr="007F1451">
        <w:rPr>
          <w:b/>
          <w:bCs/>
        </w:rPr>
        <w:t>(9) </w:t>
      </w:r>
      <w:r w:rsidRPr="00897E87">
        <w:t>"Open for business" window signs, if located in a storefront window, shall be excluded from the overall sign calculations as long as the sign does not exceed 10 square feet in area. Signs, typically the A-frame/sandwich-board style, ancillary to the permitted use shall be permitted on the sidewalk area, at the curb or against the building wall. The sign shall not exceed four square feet, identifying the name of the location, exclusive of the cumulative sign square-foot requirement. No operation of a business in the D &amp; E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 Signs in this style shall be a maximum of eight square feet. All signs as permitted by this subsection must be removed when the business is closed for operation. On corner properties/street intersections, no handicapped sidewalk curb ramps shall be blocked by said signs.</w:t>
      </w:r>
    </w:p>
    <w:p w:rsidR="00897E87" w:rsidRPr="00897E87" w:rsidRDefault="00897E87" w:rsidP="00F8613A">
      <w:pPr>
        <w:ind w:left="720"/>
        <w:jc w:val="both"/>
      </w:pPr>
      <w:r w:rsidRPr="007F1451">
        <w:rPr>
          <w:b/>
          <w:bCs/>
        </w:rPr>
        <w:t>(10) </w:t>
      </w:r>
      <w:r w:rsidRPr="00897E87">
        <w:t>Temporary sign banners, such as "clearance," "sale," "end of year," etc., are permitted to be attached to the building facade so long as the banner is not posted for more than 10 calendar days.</w:t>
      </w:r>
    </w:p>
    <w:p w:rsidR="00897E87" w:rsidRPr="00897E87" w:rsidRDefault="00897E87" w:rsidP="00F8613A">
      <w:pPr>
        <w:ind w:left="720"/>
        <w:jc w:val="both"/>
      </w:pPr>
      <w:r w:rsidRPr="007F1451">
        <w:rPr>
          <w:b/>
          <w:bCs/>
        </w:rPr>
        <w:t>(11) </w:t>
      </w:r>
      <w:r w:rsidRPr="00897E87">
        <w:t>All signs mounted to building facades over public sidewalk areas must be eight feet from grade elevation</w:t>
      </w:r>
      <w:r w:rsidR="00F8613A">
        <w:t>.</w:t>
      </w:r>
    </w:p>
    <w:p w:rsidR="00897E87" w:rsidRPr="00897E87" w:rsidRDefault="00897E87" w:rsidP="00F8613A">
      <w:pPr>
        <w:ind w:left="720"/>
        <w:jc w:val="both"/>
      </w:pPr>
      <w:r w:rsidRPr="007F1451">
        <w:rPr>
          <w:b/>
          <w:bCs/>
        </w:rPr>
        <w:t>(12) </w:t>
      </w:r>
      <w:r w:rsidRPr="00897E87">
        <w:t>All signs in the D &amp; E District shall conform in character with all other signs in the district and shall blend with the overall architectural scheme of the district.</w:t>
      </w:r>
    </w:p>
    <w:p w:rsidR="00897E87" w:rsidRPr="00897E87" w:rsidRDefault="00897E87" w:rsidP="00F8613A">
      <w:pPr>
        <w:ind w:left="720"/>
        <w:jc w:val="both"/>
      </w:pPr>
      <w:r w:rsidRPr="007F1451">
        <w:rPr>
          <w:b/>
          <w:bCs/>
        </w:rPr>
        <w:t>(13) </w:t>
      </w:r>
      <w:r w:rsidRPr="00897E87">
        <w:t>No restrictions are established for interior project signage (defined as the interior wall area of a project, whether within an enclosed structure or on the inward-facing frontage of a structure internal to a project.). Developers are encouraged to establish a creative interior sign package consistent with the type and scope of the project proposed.</w:t>
      </w:r>
    </w:p>
    <w:p w:rsidR="00897E87" w:rsidRPr="00897E87" w:rsidRDefault="00897E87" w:rsidP="00F8613A">
      <w:pPr>
        <w:ind w:left="720" w:firstLine="720"/>
        <w:jc w:val="both"/>
      </w:pPr>
      <w:r w:rsidRPr="007F1451">
        <w:rPr>
          <w:b/>
          <w:bCs/>
        </w:rPr>
        <w:t>(a) </w:t>
      </w:r>
      <w:r w:rsidRPr="00897E87">
        <w:t>Project identification signage.</w:t>
      </w:r>
    </w:p>
    <w:p w:rsidR="00897E87" w:rsidRPr="00897E87" w:rsidRDefault="00897E87" w:rsidP="00F8613A">
      <w:pPr>
        <w:ind w:left="2160"/>
        <w:jc w:val="both"/>
      </w:pPr>
      <w:r w:rsidRPr="007F1451">
        <w:rPr>
          <w:b/>
          <w:bCs/>
        </w:rPr>
        <w:t>[1] </w:t>
      </w:r>
      <w:r w:rsidRPr="00897E87">
        <w:t>Each individual use in an individual building may have one sign attached to the building not exceeding an area equivalent to the lesser of 5% of the first-floor portion of the front facade or 150 square feet, whichever is smaller. Where an individual activity has direct access from the outside, a sign not exceeding four square feet, identifying the name of the activity, may also be attached to the building at the entrance to the activity (see § </w:t>
      </w:r>
      <w:r w:rsidRPr="007F1451">
        <w:rPr>
          <w:b/>
          <w:bCs/>
        </w:rPr>
        <w:t>276-40</w:t>
      </w:r>
      <w:r w:rsidRPr="00897E87">
        <w:t>for additional standards).</w:t>
      </w:r>
    </w:p>
    <w:p w:rsidR="00897E87" w:rsidRPr="00897E87" w:rsidRDefault="00897E87" w:rsidP="00F8613A">
      <w:pPr>
        <w:ind w:left="2160"/>
        <w:jc w:val="both"/>
      </w:pPr>
      <w:r w:rsidRPr="007F1451">
        <w:rPr>
          <w:b/>
          <w:bCs/>
        </w:rPr>
        <w:t>[2] </w:t>
      </w:r>
      <w:r w:rsidRPr="00897E87">
        <w:t>Each elevation of a principal building may have one building-mounted project identification sign depicting the name of the project and such other logo or corporate iconography as may be appropriate.</w:t>
      </w:r>
    </w:p>
    <w:p w:rsidR="00897E87" w:rsidRPr="00897E87" w:rsidRDefault="00897E87" w:rsidP="00F8613A">
      <w:pPr>
        <w:ind w:left="2160"/>
        <w:jc w:val="both"/>
      </w:pPr>
      <w:r w:rsidRPr="007F1451">
        <w:rPr>
          <w:b/>
          <w:bCs/>
        </w:rPr>
        <w:t>[3] </w:t>
      </w:r>
      <w:r w:rsidRPr="00897E87">
        <w:t xml:space="preserve">While the size, location and configuration of such signage shall be appropriate to the elevation on which such sign is located, such sign shall be located at the uppermost section of the building, but shall be no higher than the roofline of the wall on which such sign is affixed, and shall have a total sign area not exceeding 10 feet in height multiplied by the width of the building elevation on which such sign is affixed. However, each such sign may extend to a maximum of 20 feet in height multiplied by the width of the building elevation on which such sign is affixed, provided the sign conforms to the conditional signage standards detailed </w:t>
      </w:r>
      <w:proofErr w:type="spellStart"/>
      <w:r w:rsidRPr="00897E87">
        <w:t>hereinbelow</w:t>
      </w:r>
      <w:proofErr w:type="spellEnd"/>
      <w:r w:rsidRPr="00897E87">
        <w:t>.</w:t>
      </w:r>
    </w:p>
    <w:p w:rsidR="00897E87" w:rsidRPr="00897E87" w:rsidRDefault="00897E87" w:rsidP="00F8613A">
      <w:pPr>
        <w:ind w:left="2160"/>
        <w:jc w:val="both"/>
      </w:pPr>
      <w:r w:rsidRPr="007F1451">
        <w:rPr>
          <w:b/>
          <w:bCs/>
        </w:rPr>
        <w:t>[4] </w:t>
      </w:r>
      <w:r w:rsidRPr="00897E87">
        <w:t xml:space="preserve">The bottom edge of such sign shall be a minimum of 10 feet from finished grade if located on </w:t>
      </w:r>
      <w:proofErr w:type="spellStart"/>
      <w:r w:rsidRPr="00897E87">
        <w:t>Olde</w:t>
      </w:r>
      <w:proofErr w:type="spellEnd"/>
      <w:r w:rsidRPr="00897E87">
        <w:t xml:space="preserve"> New Jersey/New Jersey Avenue, Spruce Avenue or Chestnut or 1st Avenue, but shall in no case project below the awning, canopy or other element on which such sign is affixed.</w:t>
      </w:r>
    </w:p>
    <w:p w:rsidR="00897E87" w:rsidRPr="00897E87" w:rsidRDefault="00897E87" w:rsidP="00F8613A">
      <w:pPr>
        <w:ind w:left="2160"/>
        <w:jc w:val="both"/>
      </w:pPr>
      <w:r w:rsidRPr="007F1451">
        <w:rPr>
          <w:b/>
          <w:bCs/>
        </w:rPr>
        <w:t>[5] </w:t>
      </w:r>
      <w:r w:rsidRPr="00897E87">
        <w:t xml:space="preserve">In addition to the project identification signs as permitted herein, each </w:t>
      </w:r>
      <w:proofErr w:type="spellStart"/>
      <w:r w:rsidRPr="00897E87">
        <w:t>porte</w:t>
      </w:r>
      <w:proofErr w:type="spellEnd"/>
      <w:r w:rsidRPr="00897E87">
        <w:t xml:space="preserve"> </w:t>
      </w:r>
      <w:proofErr w:type="spellStart"/>
      <w:r w:rsidRPr="00897E87">
        <w:t>cochere</w:t>
      </w:r>
      <w:proofErr w:type="spellEnd"/>
      <w:r w:rsidRPr="00897E87">
        <w:t xml:space="preserve"> or primary entranceway of a principal building may have one building-mounted project identification sign depicting the name of the project and such other logo or corporate iconography as may be appropriate.</w:t>
      </w:r>
    </w:p>
    <w:p w:rsidR="00897E87" w:rsidRPr="00897E87" w:rsidRDefault="00897E87" w:rsidP="00F8613A">
      <w:pPr>
        <w:ind w:left="2160"/>
        <w:jc w:val="both"/>
      </w:pPr>
      <w:r w:rsidRPr="007F1451">
        <w:rPr>
          <w:b/>
          <w:bCs/>
        </w:rPr>
        <w:t>[6] </w:t>
      </w:r>
      <w:r w:rsidRPr="00897E87">
        <w:t xml:space="preserve">While the size, location and configuration of such signage shall be appropriate to the </w:t>
      </w:r>
      <w:proofErr w:type="spellStart"/>
      <w:r w:rsidRPr="00897E87">
        <w:t>porte</w:t>
      </w:r>
      <w:proofErr w:type="spellEnd"/>
      <w:r w:rsidRPr="00897E87">
        <w:t xml:space="preserve"> </w:t>
      </w:r>
      <w:proofErr w:type="spellStart"/>
      <w:r w:rsidRPr="00897E87">
        <w:t>cochere</w:t>
      </w:r>
      <w:proofErr w:type="spellEnd"/>
      <w:r w:rsidRPr="00897E87">
        <w:t xml:space="preserve"> or entranceway on which such sign is located, such sign shall not exceed the length of the awning, canopy or other element over which such sign is affixed. The bottom edge of such sign shall be a minimum of 10 feet from finished grade if located on a numbered avenue (i.e., 26th or 25th Avenue), Surf Avenue or Atlantic Avenue, but in no case project below the awning, canopy or other element on which such sign is affixed.</w:t>
      </w:r>
    </w:p>
    <w:p w:rsidR="00897E87" w:rsidRPr="00897E87" w:rsidRDefault="00897E87" w:rsidP="00F8613A">
      <w:pPr>
        <w:ind w:left="2160"/>
        <w:jc w:val="both"/>
      </w:pPr>
      <w:r w:rsidRPr="007F1451">
        <w:rPr>
          <w:b/>
          <w:bCs/>
        </w:rPr>
        <w:t>[7] </w:t>
      </w:r>
      <w:r w:rsidRPr="00897E87">
        <w:t>The height of such sign shall be 12 feet from finished grade, but in no case higher than the awning, canopy or other element on which such sign is affixed, and shall have a total sign area not exceeding two feet in height multiplied by the width of the awning, canopy or other element on which such sign is affixed. However, such signage may extend to a maximum of four feet in height multiplied by the width of the awning, canopy or other element on which such sign is affixed, provided such sign conforms to the conditional signage standards detailed herein. In such case, the height of such sign shall be 14 feet from finished grade.</w:t>
      </w:r>
    </w:p>
    <w:p w:rsidR="00897E87" w:rsidRPr="00897E87" w:rsidRDefault="00897E87" w:rsidP="00F8613A">
      <w:pPr>
        <w:ind w:left="2160"/>
        <w:jc w:val="both"/>
      </w:pPr>
      <w:r w:rsidRPr="007F1451">
        <w:rPr>
          <w:b/>
          <w:bCs/>
        </w:rPr>
        <w:t>[8] </w:t>
      </w:r>
      <w:r w:rsidRPr="00897E87">
        <w:t xml:space="preserve">Each principal building may have one freestanding project identification (pole) sign per street frontage, depicting the name of the project and such other logo or corporate iconography as may be appropriate. The location and configuration of such signage shall be appropriate to the street frontage on which such sign is located. However, freestanding signs shall respect the building setbacks as provided for herein. Each such identification sign shall not exceed 150 square feet in area or 25 feet in height. However, each such sign may extend to a maximum of 1,000 square feet in area and 50 feet in height, provided it conforms to the conditional signage standards detailed </w:t>
      </w:r>
      <w:proofErr w:type="spellStart"/>
      <w:r w:rsidRPr="00897E87">
        <w:t>hereinbelow</w:t>
      </w:r>
      <w:proofErr w:type="spellEnd"/>
      <w:r w:rsidRPr="00897E87">
        <w:t>.</w:t>
      </w:r>
    </w:p>
    <w:p w:rsidR="00897E87" w:rsidRPr="00897E87" w:rsidRDefault="00897E87" w:rsidP="00F8613A">
      <w:pPr>
        <w:ind w:left="2160"/>
        <w:jc w:val="both"/>
      </w:pPr>
      <w:r w:rsidRPr="007F1451">
        <w:rPr>
          <w:b/>
          <w:bCs/>
        </w:rPr>
        <w:t>[9] </w:t>
      </w:r>
      <w:r w:rsidRPr="00897E87">
        <w:t>See § </w:t>
      </w:r>
      <w:r w:rsidRPr="007F1451">
        <w:rPr>
          <w:b/>
          <w:bCs/>
        </w:rPr>
        <w:t>276-40</w:t>
      </w:r>
      <w:r w:rsidRPr="00897E87">
        <w:t> for additional standards.</w:t>
      </w:r>
    </w:p>
    <w:p w:rsidR="00897E87" w:rsidRPr="00897E87" w:rsidRDefault="00897E87" w:rsidP="00897E87">
      <w:pPr>
        <w:jc w:val="both"/>
      </w:pPr>
      <w:r w:rsidRPr="007F1451">
        <w:rPr>
          <w:b/>
          <w:bCs/>
        </w:rPr>
        <w:t>I. </w:t>
      </w:r>
      <w:r w:rsidRPr="00897E87">
        <w:t>Minimum off-street loading; trash and garbage locations.</w:t>
      </w:r>
    </w:p>
    <w:p w:rsidR="00897E87" w:rsidRPr="00897E87" w:rsidRDefault="00897E87" w:rsidP="00F8613A">
      <w:pPr>
        <w:ind w:left="720"/>
        <w:jc w:val="both"/>
      </w:pPr>
      <w:r w:rsidRPr="007F1451">
        <w:rPr>
          <w:b/>
          <w:bCs/>
        </w:rPr>
        <w:t>(1) </w:t>
      </w:r>
      <w:r w:rsidRPr="00897E87">
        <w:t>The need for location and design of off-street loading and unloading areas shall be considered and determined at the time of site plan review. Off-street loading and unloading areas shall take place on site but not in the public/street right-of-way.</w:t>
      </w:r>
    </w:p>
    <w:p w:rsidR="00897E87" w:rsidRPr="00897E87" w:rsidRDefault="00897E87" w:rsidP="00F8613A">
      <w:pPr>
        <w:ind w:left="720"/>
        <w:jc w:val="both"/>
      </w:pPr>
      <w:r w:rsidRPr="007F1451">
        <w:rPr>
          <w:b/>
          <w:bCs/>
        </w:rPr>
        <w:t>(2) </w:t>
      </w:r>
      <w:r w:rsidRPr="00897E87">
        <w:t>The need for, location and design of trash and garbage locations shall be considered and determined at the time of site plan review. Recycling, trash and garbage loading and unloading areas shall take place on site but not in the public/street right-of-way.</w:t>
      </w:r>
    </w:p>
    <w:p w:rsidR="00897E87" w:rsidRPr="00897E87" w:rsidRDefault="00897E87" w:rsidP="00F8613A">
      <w:pPr>
        <w:ind w:left="720"/>
        <w:jc w:val="both"/>
      </w:pPr>
      <w:r w:rsidRPr="007F1451">
        <w:rPr>
          <w:b/>
          <w:bCs/>
        </w:rPr>
        <w:t>(3) </w:t>
      </w:r>
      <w:r w:rsidRPr="00897E87">
        <w: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be suitably screened from view if located outside a building.</w:t>
      </w:r>
    </w:p>
    <w:p w:rsidR="00897E87" w:rsidRPr="00897E87" w:rsidRDefault="00897E87" w:rsidP="00F8613A">
      <w:pPr>
        <w:ind w:left="720"/>
        <w:jc w:val="both"/>
      </w:pPr>
      <w:r w:rsidRPr="007F1451">
        <w:rPr>
          <w:b/>
          <w:bCs/>
        </w:rPr>
        <w:t>(4) </w:t>
      </w:r>
      <w:r w:rsidRPr="00897E87">
        <w:t>Recycling, trash and garbage loading and unloading areas shall be marked with yellow cross-striping pavement markings and marked with signage as "No Parking or Standing Zones" if adjacent to automobile traffic or parking areas.</w:t>
      </w:r>
    </w:p>
    <w:p w:rsidR="00897E87" w:rsidRPr="00897E87" w:rsidRDefault="00897E87" w:rsidP="00897E87">
      <w:pPr>
        <w:jc w:val="both"/>
        <w:rPr>
          <w:b/>
          <w:bCs/>
        </w:rPr>
      </w:pPr>
      <w:r w:rsidRPr="007F1451">
        <w:t>§ 276-24</w:t>
      </w:r>
      <w:r w:rsidRPr="007F1451">
        <w:rPr>
          <w:b/>
          <w:bCs/>
        </w:rPr>
        <w:t>MC Motel Commercial.</w:t>
      </w:r>
    </w:p>
    <w:p w:rsidR="00897E87" w:rsidRPr="00897E87" w:rsidRDefault="00897E87" w:rsidP="00897E87">
      <w:pPr>
        <w:jc w:val="both"/>
      </w:pPr>
      <w:r w:rsidRPr="007F1451">
        <w:rPr>
          <w:b/>
          <w:bCs/>
        </w:rPr>
        <w:t>A. </w:t>
      </w:r>
      <w:r w:rsidRPr="00897E87">
        <w:t>Purpose statement.</w:t>
      </w:r>
    </w:p>
    <w:p w:rsidR="00897E87" w:rsidRPr="00897E87" w:rsidRDefault="00897E87" w:rsidP="00F8613A">
      <w:pPr>
        <w:ind w:left="720"/>
        <w:jc w:val="both"/>
      </w:pPr>
      <w:r w:rsidRPr="007F1451">
        <w:rPr>
          <w:b/>
          <w:bCs/>
        </w:rPr>
        <w:t>(1) </w:t>
      </w:r>
      <w:r w:rsidRPr="00897E87">
        <w:t xml:space="preserve">The purpose of the Motel Commercial (MC) Zone is to revitalize the City's lodging industry by protecting existing motel facilities from demolition and/or conversion to </w:t>
      </w:r>
      <w:proofErr w:type="spellStart"/>
      <w:r w:rsidRPr="00897E87">
        <w:t>nontransient</w:t>
      </w:r>
      <w:proofErr w:type="spellEnd"/>
      <w:r w:rsidRPr="00897E87">
        <w:t xml:space="preserve"> use and by encouraging the renovation of existing motels to modern standards, thereby supporting the City's tourist-oriented economy as well as supporting the Wildwoods Convention Center, both as an amenity in and of itself and as an economic generator for the region.</w:t>
      </w:r>
    </w:p>
    <w:p w:rsidR="00897E87" w:rsidRDefault="00897E87" w:rsidP="00F8613A">
      <w:pPr>
        <w:ind w:left="720"/>
        <w:jc w:val="both"/>
        <w:rPr>
          <w:ins w:id="429" w:author="rtbelasco" w:date="2018-11-28T18:31:00Z"/>
        </w:rPr>
      </w:pPr>
      <w:r w:rsidRPr="007F1451">
        <w:rPr>
          <w:b/>
          <w:bCs/>
        </w:rPr>
        <w:t>(2) </w:t>
      </w:r>
      <w:r w:rsidRPr="00897E87">
        <w:t>As recommended in the 2010 Comprehensive Master Plan Update ("Master Plan"), the portions of the former R-1/OB-2 Zoning District at the intersection of Surf Avenue between (generally) 16th and 17th Avenue and the portion of the R-1/OB-2 Zoning District between 22nd and 26th Avenue have been reclassified as new MC Zoning Districts.</w:t>
      </w:r>
    </w:p>
    <w:p w:rsidR="00431536" w:rsidRPr="00431536" w:rsidRDefault="00431536" w:rsidP="00F8613A">
      <w:pPr>
        <w:ind w:left="720"/>
        <w:jc w:val="both"/>
      </w:pPr>
      <w:ins w:id="430" w:author="rtbelasco" w:date="2018-11-28T18:31:00Z">
        <w:r>
          <w:rPr>
            <w:b/>
          </w:rPr>
          <w:t>(3)</w:t>
        </w:r>
        <w:r>
          <w:t xml:space="preserve">  In order to provide for new investment and </w:t>
        </w:r>
      </w:ins>
      <w:ins w:id="431" w:author="rtbelasco" w:date="2018-11-28T18:34:00Z">
        <w:r>
          <w:t xml:space="preserve">the </w:t>
        </w:r>
      </w:ins>
      <w:ins w:id="432" w:author="rtbelasco" w:date="2018-11-28T18:31:00Z">
        <w:r>
          <w:t>reasonable use of smaller parcels</w:t>
        </w:r>
      </w:ins>
      <w:ins w:id="433" w:author="rtbelasco" w:date="2018-11-28T18:35:00Z">
        <w:r>
          <w:t xml:space="preserve"> located within the MC zone, the development of single family detached dwelling and </w:t>
        </w:r>
      </w:ins>
      <w:ins w:id="434" w:author="rtbelasco" w:date="2018-11-28T19:20:00Z">
        <w:r w:rsidR="00315F86">
          <w:t xml:space="preserve">single </w:t>
        </w:r>
      </w:ins>
      <w:ins w:id="435" w:author="rtbelasco" w:date="2018-11-28T18:35:00Z">
        <w:r>
          <w:t>family</w:t>
        </w:r>
      </w:ins>
      <w:ins w:id="436" w:author="rtbelasco" w:date="2018-11-28T19:20:00Z">
        <w:r w:rsidR="00315F86">
          <w:t xml:space="preserve"> semidetached</w:t>
        </w:r>
      </w:ins>
      <w:ins w:id="437" w:author="rtbelasco" w:date="2018-11-28T18:35:00Z">
        <w:r>
          <w:t xml:space="preserve"> dwelling</w:t>
        </w:r>
      </w:ins>
      <w:ins w:id="438" w:author="rtbelasco" w:date="2018-11-28T19:20:00Z">
        <w:r w:rsidR="00315F86">
          <w:t xml:space="preserve"> units</w:t>
        </w:r>
      </w:ins>
      <w:ins w:id="439" w:author="rtbelasco" w:date="2018-11-28T18:35:00Z">
        <w:r>
          <w:t xml:space="preserve"> shall be </w:t>
        </w:r>
        <w:r w:rsidR="00315F86">
          <w:t>permitted.</w:t>
        </w:r>
      </w:ins>
    </w:p>
    <w:p w:rsidR="00897E87" w:rsidRPr="00897E87" w:rsidRDefault="00897E87" w:rsidP="00897E87">
      <w:pPr>
        <w:jc w:val="both"/>
      </w:pPr>
      <w:r w:rsidRPr="007F1451">
        <w:rPr>
          <w:b/>
          <w:bCs/>
        </w:rPr>
        <w:t>B. </w:t>
      </w:r>
      <w:r w:rsidRPr="00897E87">
        <w:t>Principal permitted uses on the land and in buildings, as defined in § </w:t>
      </w:r>
      <w:r w:rsidRPr="007F1451">
        <w:rPr>
          <w:b/>
          <w:bCs/>
        </w:rPr>
        <w:t>276-7</w:t>
      </w:r>
      <w:r w:rsidRPr="00897E87">
        <w:t> (Definitions and word usage). Multiple principal uses are permitted within a single lot or building.</w:t>
      </w:r>
    </w:p>
    <w:p w:rsidR="00897E87" w:rsidRPr="00897E87" w:rsidRDefault="00897E87" w:rsidP="00F8613A">
      <w:pPr>
        <w:ind w:left="720"/>
        <w:jc w:val="both"/>
      </w:pPr>
      <w:r w:rsidRPr="007F1451">
        <w:rPr>
          <w:b/>
          <w:bCs/>
        </w:rPr>
        <w:t>(1) </w:t>
      </w:r>
      <w:r w:rsidRPr="00897E87">
        <w:t>Hotels and motels, as defined in § </w:t>
      </w:r>
      <w:r w:rsidRPr="007F1451">
        <w:rPr>
          <w:b/>
          <w:bCs/>
        </w:rPr>
        <w:t>276-7</w:t>
      </w:r>
      <w:r w:rsidRPr="00897E87">
        <w:t> (Definitions and word usage).</w:t>
      </w:r>
    </w:p>
    <w:p w:rsidR="00897E87" w:rsidRPr="00897E87" w:rsidRDefault="00897E87" w:rsidP="00F8613A">
      <w:pPr>
        <w:ind w:left="720"/>
        <w:jc w:val="both"/>
      </w:pPr>
      <w:r w:rsidRPr="007F1451">
        <w:rPr>
          <w:b/>
          <w:bCs/>
        </w:rPr>
        <w:t>(2) </w:t>
      </w:r>
      <w:r w:rsidRPr="00897E87">
        <w:t>Bed-and-breakfast establishments.</w:t>
      </w:r>
    </w:p>
    <w:p w:rsidR="00897E87" w:rsidRPr="00897E87" w:rsidRDefault="00897E87" w:rsidP="00F8613A">
      <w:pPr>
        <w:ind w:left="720"/>
        <w:jc w:val="both"/>
      </w:pPr>
      <w:r w:rsidRPr="007F1451">
        <w:rPr>
          <w:b/>
          <w:bCs/>
        </w:rPr>
        <w:t>(3) </w:t>
      </w:r>
      <w:r w:rsidRPr="00897E87">
        <w:t>Retail sales of goods customarily required/desired by the City's tourist visitor base, including, but not limited to, sporting goods; hobby and craft items; books; photographic and video items; seashore-related clothing and dry goods; antiques; artworks; toys; gifts; novelties, notions and variety items; jewelry; and like and similar items.</w:t>
      </w:r>
    </w:p>
    <w:p w:rsidR="00897E87" w:rsidRPr="00897E87" w:rsidRDefault="00897E87" w:rsidP="00F8613A">
      <w:pPr>
        <w:ind w:left="720"/>
        <w:jc w:val="both"/>
      </w:pPr>
      <w:r w:rsidRPr="007F1451">
        <w:rPr>
          <w:b/>
          <w:bCs/>
        </w:rPr>
        <w:t>(4) </w:t>
      </w:r>
      <w:r w:rsidRPr="00897E87">
        <w:t>Retail sales of services customarily required/desired by the City's tourist visitor base, including, but not limited to, barber, beauty and nail services; specialized day spa services; and like and similar personal services.</w:t>
      </w:r>
    </w:p>
    <w:p w:rsidR="00897E87" w:rsidRPr="00897E87" w:rsidRDefault="00897E87" w:rsidP="00F8613A">
      <w:pPr>
        <w:ind w:left="720"/>
        <w:jc w:val="both"/>
      </w:pPr>
      <w:r w:rsidRPr="007F1451">
        <w:rPr>
          <w:b/>
          <w:bCs/>
        </w:rPr>
        <w:t>(5) </w:t>
      </w:r>
      <w:r w:rsidRPr="00897E87">
        <w:t>Bicycle, beach accessory and water-sport sales and rental, including sales or rental venues (storefronts) for off-site pickup or activity.</w:t>
      </w:r>
    </w:p>
    <w:p w:rsidR="00897E87" w:rsidRPr="00897E87" w:rsidRDefault="00897E87" w:rsidP="00F8613A">
      <w:pPr>
        <w:ind w:left="720"/>
        <w:jc w:val="both"/>
      </w:pPr>
      <w:r w:rsidRPr="007F1451">
        <w:rPr>
          <w:b/>
          <w:bCs/>
        </w:rPr>
        <w:t>(6) </w:t>
      </w:r>
      <w:r w:rsidRPr="00897E87">
        <w:t>Restaurants, bars and taverns (defined as an establishment serving alcoholic beverages and cooked-to-order food which is prepared and served on the premises), and specialty food and beverage outlets, such as bakeries, candy stores, ice cream parlors and like and similar uses, including those serving alcoholic beverages. Such establishments may be enclosed or open-air and may serve in a dine-in or (with the exception of alcoholic beverages) take-out manner.</w:t>
      </w:r>
    </w:p>
    <w:p w:rsidR="00897E87" w:rsidRPr="00897E87" w:rsidRDefault="00897E87" w:rsidP="00F8613A">
      <w:pPr>
        <w:ind w:left="720"/>
        <w:jc w:val="both"/>
      </w:pPr>
      <w:r w:rsidRPr="007F1451">
        <w:rPr>
          <w:b/>
          <w:bCs/>
        </w:rPr>
        <w:t>(7) </w:t>
      </w:r>
      <w:r w:rsidRPr="00897E87">
        <w:t>Public parking lots.</w:t>
      </w:r>
    </w:p>
    <w:p w:rsidR="00897E87" w:rsidRPr="00897E87" w:rsidRDefault="00897E87" w:rsidP="00F8613A">
      <w:pPr>
        <w:ind w:left="720"/>
        <w:jc w:val="both"/>
      </w:pPr>
      <w:r w:rsidRPr="007F1451">
        <w:rPr>
          <w:b/>
          <w:bCs/>
        </w:rPr>
        <w:t>(8) </w:t>
      </w:r>
      <w:r w:rsidRPr="00897E87">
        <w:t>Enclosed active, sports-oriented entertainment/recreation elements, such as fitness centers, swimming pools, bowling alleys, skating rinks, and other like and similar attractions, excluding amusement arcades.</w:t>
      </w:r>
    </w:p>
    <w:p w:rsidR="00897E87" w:rsidRPr="00897E87" w:rsidRDefault="00897E87" w:rsidP="00F8613A">
      <w:pPr>
        <w:ind w:left="720"/>
        <w:jc w:val="both"/>
      </w:pPr>
      <w:r w:rsidRPr="007F1451">
        <w:rPr>
          <w:b/>
          <w:bCs/>
        </w:rPr>
        <w:t>(9) </w:t>
      </w:r>
      <w:r w:rsidRPr="00897E87">
        <w:t>Traditional open-air, active, sports-oriented entertainment/recreation elements, such as tennis courts and miniature golf courses.</w:t>
      </w:r>
    </w:p>
    <w:p w:rsidR="00897E87" w:rsidRDefault="00897E87" w:rsidP="00F8613A">
      <w:pPr>
        <w:ind w:left="720"/>
        <w:jc w:val="both"/>
        <w:rPr>
          <w:ins w:id="440" w:author="rtbelasco" w:date="2018-11-28T19:13:00Z"/>
        </w:rPr>
      </w:pPr>
      <w:r w:rsidRPr="007F1451">
        <w:rPr>
          <w:b/>
          <w:bCs/>
        </w:rPr>
        <w:t>(10) </w:t>
      </w:r>
      <w:r w:rsidRPr="00897E87">
        <w:t>Publicly oriented tourist information centers, public safety substations for municipal service providers, public restrooms and other public purpose uses.</w:t>
      </w:r>
    </w:p>
    <w:p w:rsidR="00315F86" w:rsidRDefault="00315F86" w:rsidP="00F8613A">
      <w:pPr>
        <w:ind w:left="720"/>
        <w:jc w:val="both"/>
        <w:rPr>
          <w:ins w:id="441" w:author="rtbelasco" w:date="2018-11-28T19:16:00Z"/>
          <w:bCs/>
        </w:rPr>
      </w:pPr>
      <w:ins w:id="442" w:author="rtbelasco" w:date="2018-11-28T19:13:00Z">
        <w:r>
          <w:rPr>
            <w:b/>
            <w:bCs/>
          </w:rPr>
          <w:t>(11)</w:t>
        </w:r>
        <w:r>
          <w:rPr>
            <w:bCs/>
          </w:rPr>
          <w:t xml:space="preserve"> Detached single family </w:t>
        </w:r>
      </w:ins>
      <w:ins w:id="443" w:author="rtbelasco" w:date="2018-11-28T19:18:00Z">
        <w:r>
          <w:rPr>
            <w:bCs/>
          </w:rPr>
          <w:t>d</w:t>
        </w:r>
      </w:ins>
      <w:ins w:id="444" w:author="rtbelasco" w:date="2018-11-28T19:13:00Z">
        <w:r>
          <w:rPr>
            <w:bCs/>
          </w:rPr>
          <w:t xml:space="preserve">welling </w:t>
        </w:r>
      </w:ins>
      <w:ins w:id="445" w:author="rtbelasco" w:date="2018-11-28T19:18:00Z">
        <w:r>
          <w:rPr>
            <w:bCs/>
          </w:rPr>
          <w:t>u</w:t>
        </w:r>
      </w:ins>
      <w:ins w:id="446" w:author="rtbelasco" w:date="2018-11-28T19:13:00Z">
        <w:r>
          <w:rPr>
            <w:bCs/>
          </w:rPr>
          <w:t>nits</w:t>
        </w:r>
      </w:ins>
      <w:ins w:id="447" w:author="rtbelasco" w:date="2018-11-28T19:21:00Z">
        <w:r>
          <w:rPr>
            <w:bCs/>
          </w:rPr>
          <w:t xml:space="preserve">, as defined in </w:t>
        </w:r>
        <w:r w:rsidRPr="00897E87">
          <w:t>§ </w:t>
        </w:r>
        <w:r>
          <w:t>276-7,</w:t>
        </w:r>
      </w:ins>
      <w:ins w:id="448" w:author="rtbelasco" w:date="2018-11-28T19:13:00Z">
        <w:r>
          <w:rPr>
            <w:bCs/>
          </w:rPr>
          <w:t xml:space="preserve"> pursuant to the </w:t>
        </w:r>
      </w:ins>
      <w:ins w:id="449" w:author="rtbelasco" w:date="2018-11-28T19:34:00Z">
        <w:r w:rsidR="001A5350">
          <w:rPr>
            <w:bCs/>
          </w:rPr>
          <w:t>bulk requirements and standards</w:t>
        </w:r>
      </w:ins>
      <w:ins w:id="450" w:author="rtbelasco" w:date="2018-11-28T19:13:00Z">
        <w:r>
          <w:rPr>
            <w:bCs/>
          </w:rPr>
          <w:t xml:space="preserve"> located within the R-1 zone</w:t>
        </w:r>
      </w:ins>
      <w:ins w:id="451" w:author="rtbelasco" w:date="2018-11-28T19:17:00Z">
        <w:r>
          <w:rPr>
            <w:bCs/>
          </w:rPr>
          <w:t xml:space="preserve">, as set forth within </w:t>
        </w:r>
      </w:ins>
      <w:ins w:id="452" w:author="rtbelasco" w:date="2018-11-28T19:32:00Z">
        <w:r w:rsidRPr="00897E87">
          <w:t>§</w:t>
        </w:r>
        <w:r>
          <w:t>276-15(D).</w:t>
        </w:r>
      </w:ins>
    </w:p>
    <w:p w:rsidR="00315F86" w:rsidRPr="00315F86" w:rsidDel="00315F86" w:rsidRDefault="00315F86" w:rsidP="00315F86">
      <w:pPr>
        <w:ind w:left="720"/>
        <w:jc w:val="both"/>
        <w:rPr>
          <w:del w:id="453" w:author="rtbelasco" w:date="2018-11-28T19:29:00Z"/>
        </w:rPr>
      </w:pPr>
      <w:ins w:id="454" w:author="rtbelasco" w:date="2018-11-28T19:16:00Z">
        <w:r>
          <w:rPr>
            <w:b/>
            <w:bCs/>
          </w:rPr>
          <w:t>(12)</w:t>
        </w:r>
        <w:r w:rsidRPr="00315F86">
          <w:t xml:space="preserve"> </w:t>
        </w:r>
      </w:ins>
      <w:ins w:id="455" w:author="rtbelasco" w:date="2018-11-28T19:18:00Z">
        <w:r>
          <w:t>Single-family semidetached</w:t>
        </w:r>
      </w:ins>
      <w:ins w:id="456" w:author="rtbelasco" w:date="2018-11-28T19:16:00Z">
        <w:r>
          <w:t xml:space="preserve"> </w:t>
        </w:r>
      </w:ins>
      <w:ins w:id="457" w:author="rtbelasco" w:date="2018-11-28T19:18:00Z">
        <w:r>
          <w:t>d</w:t>
        </w:r>
      </w:ins>
      <w:ins w:id="458" w:author="rtbelasco" w:date="2018-11-28T19:16:00Z">
        <w:r>
          <w:t>welling</w:t>
        </w:r>
      </w:ins>
      <w:ins w:id="459" w:author="rtbelasco" w:date="2018-11-28T19:18:00Z">
        <w:r>
          <w:t xml:space="preserve"> units</w:t>
        </w:r>
      </w:ins>
      <w:ins w:id="460" w:author="rtbelasco" w:date="2018-11-28T19:19:00Z">
        <w:r>
          <w:t>,</w:t>
        </w:r>
      </w:ins>
      <w:ins w:id="461" w:author="rtbelasco" w:date="2018-11-28T19:21:00Z">
        <w:r>
          <w:t xml:space="preserve"> as defined in </w:t>
        </w:r>
        <w:r w:rsidRPr="00897E87">
          <w:t>§ </w:t>
        </w:r>
        <w:r>
          <w:t>276-7</w:t>
        </w:r>
      </w:ins>
      <w:ins w:id="462" w:author="rtbelasco" w:date="2018-12-03T17:00:00Z">
        <w:r w:rsidR="00042CF0">
          <w:t>,</w:t>
        </w:r>
      </w:ins>
      <w:ins w:id="463" w:author="rtbelasco" w:date="2018-11-28T19:21:00Z">
        <w:r>
          <w:t xml:space="preserve"> provided that they are designed so as to appear as though they are a detached single family dwelling unit</w:t>
        </w:r>
      </w:ins>
      <w:ins w:id="464" w:author="rtbelasco" w:date="2018-11-28T19:22:00Z">
        <w:r>
          <w:t>,</w:t>
        </w:r>
      </w:ins>
      <w:ins w:id="465" w:author="rtbelasco" w:date="2018-11-28T19:17:00Z">
        <w:r>
          <w:t xml:space="preserve"> </w:t>
        </w:r>
      </w:ins>
      <w:ins w:id="466" w:author="rtbelasco" w:date="2018-11-28T19:16:00Z">
        <w:r>
          <w:t xml:space="preserve">pursuant to the </w:t>
        </w:r>
      </w:ins>
      <w:ins w:id="467" w:author="rtbelasco" w:date="2018-11-28T19:33:00Z">
        <w:r w:rsidR="001A5350">
          <w:t>bulk requirements and standards</w:t>
        </w:r>
      </w:ins>
      <w:ins w:id="468" w:author="rtbelasco" w:date="2018-11-28T19:16:00Z">
        <w:r>
          <w:t xml:space="preserve"> located within the R-2 zone</w:t>
        </w:r>
      </w:ins>
      <w:ins w:id="469" w:author="rtbelasco" w:date="2018-11-28T19:32:00Z">
        <w:r>
          <w:t xml:space="preserve">, as set forth within </w:t>
        </w:r>
        <w:r w:rsidRPr="00897E87">
          <w:t>§</w:t>
        </w:r>
        <w:r>
          <w:t>276-</w:t>
        </w:r>
      </w:ins>
      <w:ins w:id="470" w:author="rtbelasco" w:date="2018-11-28T19:33:00Z">
        <w:r w:rsidR="001A5350">
          <w:t>16(E)</w:t>
        </w:r>
      </w:ins>
      <w:ins w:id="471" w:author="rtbelasco" w:date="2018-11-28T19:16:00Z">
        <w:r>
          <w:t>.</w:t>
        </w:r>
      </w:ins>
    </w:p>
    <w:p w:rsidR="00897E87" w:rsidRPr="00897E87" w:rsidRDefault="00897E87" w:rsidP="00897E87">
      <w:pPr>
        <w:jc w:val="both"/>
      </w:pPr>
      <w:r w:rsidRPr="007F1451">
        <w:rPr>
          <w:b/>
          <w:bCs/>
        </w:rPr>
        <w:t>C. </w:t>
      </w:r>
      <w:r w:rsidRPr="00897E87">
        <w:t>Prohibited uses. All uses not specifically permitted are prohibited.</w:t>
      </w:r>
    </w:p>
    <w:p w:rsidR="00897E87" w:rsidRPr="00897E87" w:rsidRDefault="00897E87" w:rsidP="00897E87">
      <w:pPr>
        <w:jc w:val="both"/>
      </w:pPr>
      <w:r w:rsidRPr="007F1451">
        <w:rPr>
          <w:b/>
          <w:bCs/>
        </w:rPr>
        <w:t>D. </w:t>
      </w:r>
      <w:r w:rsidRPr="00897E87">
        <w:t>Permitted accessory structures and uses:</w:t>
      </w:r>
    </w:p>
    <w:p w:rsidR="00897E87" w:rsidRPr="00897E87" w:rsidRDefault="00897E87" w:rsidP="00F8613A">
      <w:pPr>
        <w:ind w:left="720"/>
        <w:jc w:val="both"/>
      </w:pPr>
      <w:r w:rsidRPr="007F1451">
        <w:rPr>
          <w:b/>
          <w:bCs/>
        </w:rPr>
        <w:t>(1) </w:t>
      </w:r>
      <w:r w:rsidRPr="00897E87">
        <w:t>Such ancillary uses as are normal and customary to a permitted principal use in a family-oriented, seashore environment, including, but not limited to, fitness centers, tennis courts, swimming pools, bathhouses and changing areas, lounges, bars (defined as an establishment serving alcoholic beverages but not food), and kiosks serving alcoholic beverages.</w:t>
      </w:r>
    </w:p>
    <w:p w:rsidR="00897E87" w:rsidRPr="00897E87" w:rsidRDefault="00897E87" w:rsidP="00F8613A">
      <w:pPr>
        <w:ind w:left="720"/>
        <w:jc w:val="both"/>
      </w:pPr>
      <w:r w:rsidRPr="007F1451">
        <w:rPr>
          <w:b/>
          <w:bCs/>
        </w:rPr>
        <w:t>(2) </w:t>
      </w:r>
      <w:r w:rsidRPr="00897E87">
        <w:t>Automated teller machines (ATMs), provided that, if accessed from the exterior of a building, such machines shall be installed within the wall of the building, it being the intent not to permit freestanding exterior ATM kiosks. ATM kiosks wholly located and accessed from the interior of a building are permitted.</w:t>
      </w:r>
    </w:p>
    <w:p w:rsidR="00897E87" w:rsidRPr="00897E87" w:rsidRDefault="00897E87" w:rsidP="00F8613A">
      <w:pPr>
        <w:ind w:left="720"/>
        <w:jc w:val="both"/>
      </w:pPr>
      <w:r w:rsidRPr="007F1451">
        <w:rPr>
          <w:b/>
          <w:bCs/>
        </w:rPr>
        <w:t>(3) </w:t>
      </w:r>
      <w:r w:rsidRPr="00897E87">
        <w:t>Off-street parking lots and/or structures attributed to a principal use.</w:t>
      </w:r>
    </w:p>
    <w:p w:rsidR="00897E87" w:rsidRPr="00897E87" w:rsidRDefault="00897E87" w:rsidP="00F8613A">
      <w:pPr>
        <w:ind w:left="720"/>
        <w:jc w:val="both"/>
      </w:pPr>
      <w:r w:rsidRPr="007F1451">
        <w:rPr>
          <w:b/>
          <w:bCs/>
        </w:rPr>
        <w:t>(4) </w:t>
      </w:r>
      <w:r w:rsidRPr="00897E87">
        <w:t>Fences and walls (see § </w:t>
      </w:r>
      <w:r w:rsidRPr="007F1451">
        <w:rPr>
          <w:b/>
          <w:bCs/>
        </w:rPr>
        <w:t>276-30</w:t>
      </w:r>
      <w:r w:rsidRPr="00897E87">
        <w:t>, Fences, walls and sight triangles).</w:t>
      </w:r>
    </w:p>
    <w:p w:rsidR="00897E87" w:rsidRPr="00897E87" w:rsidRDefault="00897E87" w:rsidP="00F8613A">
      <w:pPr>
        <w:ind w:left="720"/>
        <w:jc w:val="both"/>
      </w:pPr>
      <w:r w:rsidRPr="007F1451">
        <w:rPr>
          <w:b/>
          <w:bCs/>
        </w:rPr>
        <w:t>(5) </w:t>
      </w:r>
      <w:r w:rsidRPr="00897E87">
        <w:t>Private residential sheds for the storage of objects by the residents of the property, on the same lot and/or parcel, each not exceeding 15 feet in height from grade/ground elevation, and altogether not exceeding 150 square feet in gross floor area. All residential sheds must be anchored in accordance with § </w:t>
      </w:r>
      <w:r w:rsidRPr="007F1451">
        <w:rPr>
          <w:b/>
          <w:bCs/>
        </w:rPr>
        <w:t>276-51B(6)(a)</w:t>
      </w:r>
      <w:r w:rsidRPr="00897E87">
        <w:t> to prevent flotation, collapse, or lateral movement of the structure. Private residential sheds may not encroach into the front yard required for the residential use in the zoning district in which it is located.</w:t>
      </w:r>
    </w:p>
    <w:p w:rsidR="00897E87" w:rsidRPr="00897E87" w:rsidRDefault="00897E87" w:rsidP="00F8613A">
      <w:pPr>
        <w:ind w:left="720"/>
        <w:jc w:val="both"/>
      </w:pPr>
      <w:r w:rsidRPr="007F1451">
        <w:rPr>
          <w:b/>
          <w:bCs/>
        </w:rPr>
        <w:t>(6) </w:t>
      </w:r>
      <w:r w:rsidRPr="00897E87">
        <w:t>Signs [see § </w:t>
      </w:r>
      <w:r w:rsidRPr="007F1451">
        <w:rPr>
          <w:b/>
          <w:bCs/>
        </w:rPr>
        <w:t>276-24I</w:t>
      </w:r>
      <w:r w:rsidRPr="00897E87">
        <w:t> referenced herein and § </w:t>
      </w:r>
      <w:r w:rsidRPr="007F1451">
        <w:rPr>
          <w:b/>
          <w:bCs/>
        </w:rPr>
        <w:t>276-40</w:t>
      </w:r>
      <w:r w:rsidRPr="00897E87">
        <w:t> (requirements for signs)].</w:t>
      </w:r>
    </w:p>
    <w:p w:rsidR="00897E87" w:rsidRPr="00897E87" w:rsidRDefault="00897E87" w:rsidP="00F8613A">
      <w:pPr>
        <w:ind w:left="720"/>
        <w:jc w:val="both"/>
      </w:pPr>
      <w:r w:rsidRPr="007F1451">
        <w:rPr>
          <w:b/>
          <w:bCs/>
        </w:rPr>
        <w:t>(7) </w:t>
      </w:r>
      <w:r w:rsidRPr="00897E87">
        <w:t>Permanently installed garages and storage buildings.</w:t>
      </w:r>
    </w:p>
    <w:p w:rsidR="00897E87" w:rsidRPr="00897E87" w:rsidRDefault="00897E87" w:rsidP="00F8613A">
      <w:pPr>
        <w:ind w:left="720"/>
        <w:jc w:val="both"/>
      </w:pPr>
      <w:r w:rsidRPr="007F1451">
        <w:rPr>
          <w:b/>
          <w:bCs/>
        </w:rPr>
        <w:t>(8) </w:t>
      </w:r>
      <w:r w:rsidRPr="00897E87">
        <w:t>Satellite dish antennas (see Chapter </w:t>
      </w:r>
      <w:r w:rsidRPr="007F1451">
        <w:rPr>
          <w:b/>
          <w:bCs/>
        </w:rPr>
        <w:t>212</w:t>
      </w:r>
      <w:r w:rsidRPr="00897E87">
        <w:t> of the Code). All satellite dish antennas shall be no larger than four feet in diameter, located on the principal structure, or as an accessory structure meeting the accessory structure yard requirements stated below and located in the rear yard. For all practical purposes, satellite dish antennas shall not be seen from the front facade of the building or the street.</w:t>
      </w:r>
    </w:p>
    <w:p w:rsidR="00897E87" w:rsidRPr="00897E87" w:rsidRDefault="00897E87" w:rsidP="00F8613A">
      <w:pPr>
        <w:ind w:left="720"/>
        <w:jc w:val="both"/>
      </w:pPr>
      <w:r w:rsidRPr="007F1451">
        <w:rPr>
          <w:b/>
          <w:bCs/>
        </w:rPr>
        <w:t>(9) </w:t>
      </w:r>
      <w:r w:rsidRPr="00897E87">
        <w:t>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species are referenced in Appendix A</w:t>
      </w:r>
      <w:proofErr w:type="gramStart"/>
      <w:r w:rsidRPr="00897E87">
        <w:t>.</w:t>
      </w:r>
      <w:r w:rsidRPr="007F1451">
        <w:rPr>
          <w:b/>
          <w:bCs/>
          <w:vertAlign w:val="superscript"/>
        </w:rPr>
        <w:t>[</w:t>
      </w:r>
      <w:proofErr w:type="gramEnd"/>
      <w:r w:rsidRPr="007F1451">
        <w:rPr>
          <w:b/>
          <w:bCs/>
          <w:vertAlign w:val="superscript"/>
        </w:rPr>
        <w:t>2]</w:t>
      </w:r>
    </w:p>
    <w:p w:rsidR="00897E87" w:rsidRPr="00897E87" w:rsidRDefault="00897E87" w:rsidP="00F8613A">
      <w:pPr>
        <w:ind w:left="720"/>
        <w:jc w:val="both"/>
      </w:pPr>
      <w:r w:rsidRPr="007F1451">
        <w:rPr>
          <w:b/>
          <w:bCs/>
        </w:rPr>
        <w:t>(10) </w:t>
      </w:r>
      <w:r w:rsidRPr="00897E87">
        <w:t>Handicapped access to structures. A ramp to provide handicapped access to structures may encroach into the front, side or rear yard required for the permitted use in the zoning district in which it is located, provided:</w:t>
      </w:r>
    </w:p>
    <w:p w:rsidR="00897E87" w:rsidRPr="00897E87" w:rsidRDefault="00897E87" w:rsidP="00F8613A">
      <w:pPr>
        <w:ind w:left="1440"/>
        <w:jc w:val="both"/>
      </w:pPr>
      <w:r w:rsidRPr="007F1451">
        <w:rPr>
          <w:b/>
          <w:bCs/>
        </w:rPr>
        <w:t>(a) </w:t>
      </w:r>
      <w:r w:rsidRPr="00897E87">
        <w:t>The intrusion shall be into the front yard only if it is impossible to provide handicapped access to the side or rear of the building premises.</w:t>
      </w:r>
    </w:p>
    <w:p w:rsidR="00897E87" w:rsidRPr="00897E87" w:rsidRDefault="00897E87" w:rsidP="00F8613A">
      <w:pPr>
        <w:ind w:left="1440"/>
        <w:jc w:val="both"/>
      </w:pPr>
      <w:r w:rsidRPr="007F1451">
        <w:rPr>
          <w:b/>
          <w:bCs/>
        </w:rPr>
        <w:t>(b) </w:t>
      </w:r>
      <w:r w:rsidRPr="00897E87">
        <w:t>The intrusion into the front, side or rear yard shall not be allowed any closer than five feet to the applicable property line.</w:t>
      </w:r>
    </w:p>
    <w:p w:rsidR="00897E87" w:rsidRPr="00897E87" w:rsidRDefault="00897E87" w:rsidP="00F8613A">
      <w:pPr>
        <w:ind w:left="1440"/>
        <w:jc w:val="both"/>
      </w:pPr>
      <w:r w:rsidRPr="007F1451">
        <w:rPr>
          <w:b/>
          <w:bCs/>
        </w:rPr>
        <w:t>(c) </w:t>
      </w:r>
      <w:r w:rsidRPr="00897E87">
        <w:t>The ramp shall be constructed so as to comply with all applicable construction standards as to size, slope and other details.</w:t>
      </w:r>
    </w:p>
    <w:p w:rsidR="00897E87" w:rsidRPr="00897E87" w:rsidRDefault="00897E87" w:rsidP="00F8613A">
      <w:pPr>
        <w:ind w:left="720"/>
        <w:jc w:val="both"/>
      </w:pPr>
      <w:r w:rsidRPr="007F1451">
        <w:rPr>
          <w:b/>
          <w:bCs/>
        </w:rPr>
        <w:t>(11) </w:t>
      </w:r>
      <w:r w:rsidRPr="00897E87">
        <w:t>Public utility lines for the transportation, distribution, or control of water, electricity, gas, oil, steam, CATV and telephone communications, and their supporting members, other than buildings or structures, shall not be required to be located on a lot, nor shall this chapter be interpreted as to prohibit the use of a property in any zone for the above uses. All public utility lines shall be located in the utility strip if paralleling the street and shall be installed underground as practical as possible.</w:t>
      </w:r>
    </w:p>
    <w:p w:rsidR="00897E87" w:rsidRPr="00897E87" w:rsidRDefault="00897E87" w:rsidP="00F8613A">
      <w:pPr>
        <w:ind w:left="720"/>
        <w:jc w:val="both"/>
      </w:pPr>
      <w:r w:rsidRPr="007F1451">
        <w:rPr>
          <w:b/>
          <w:bCs/>
        </w:rPr>
        <w:t>(12) </w:t>
      </w:r>
      <w:r w:rsidRPr="00897E87">
        <w:t>Solar energy systems (see Article </w:t>
      </w:r>
      <w:r w:rsidRPr="007F1451">
        <w:rPr>
          <w:b/>
          <w:bCs/>
        </w:rPr>
        <w:t>XII</w:t>
      </w:r>
      <w:r w:rsidRPr="00897E87">
        <w:t>).</w:t>
      </w:r>
    </w:p>
    <w:p w:rsidR="00897E87" w:rsidRPr="00897E87" w:rsidRDefault="00897E87" w:rsidP="00F8613A">
      <w:pPr>
        <w:ind w:left="720"/>
        <w:jc w:val="both"/>
      </w:pPr>
      <w:r w:rsidRPr="007F1451">
        <w:rPr>
          <w:b/>
          <w:bCs/>
        </w:rPr>
        <w:t>(13) </w:t>
      </w:r>
      <w:r w:rsidRPr="00897E87">
        <w:t>Christmas tree sales. The annual sale of Christmas trees is permitted between December 1 and December 25, inclusive.</w:t>
      </w:r>
    </w:p>
    <w:p w:rsidR="00897E87" w:rsidRPr="00897E87" w:rsidRDefault="00897E87" w:rsidP="00F8613A">
      <w:pPr>
        <w:ind w:left="720"/>
        <w:jc w:val="both"/>
      </w:pPr>
      <w:r w:rsidRPr="007F1451">
        <w:rPr>
          <w:b/>
          <w:bCs/>
        </w:rPr>
        <w:t>(14) </w:t>
      </w:r>
      <w:r w:rsidRPr="00897E87">
        <w:t>Public election voting places. The provisions of this chapter shall not be construed as to interfere with the temporary use of any property as a voting place in connection with a municipal or other public election.</w:t>
      </w:r>
    </w:p>
    <w:p w:rsidR="00897E87" w:rsidRPr="00897E87" w:rsidRDefault="00897E87" w:rsidP="00F8613A">
      <w:pPr>
        <w:ind w:left="720"/>
        <w:jc w:val="both"/>
      </w:pPr>
      <w:r w:rsidRPr="007F1451">
        <w:rPr>
          <w:b/>
          <w:bCs/>
        </w:rPr>
        <w:t>(15) </w:t>
      </w:r>
      <w:r w:rsidRPr="00897E87">
        <w:t>Outdoor dining with tables on the sidewalk in front of or on the side of the use as permitted in § </w:t>
      </w:r>
      <w:r w:rsidRPr="007F1451">
        <w:rPr>
          <w:b/>
          <w:bCs/>
        </w:rPr>
        <w:t>276-24B(6)</w:t>
      </w:r>
      <w:r w:rsidRPr="00897E87">
        <w:t> as listed above. Outdoor dining shall take place on site but not be located in the public sidewalk and/or public/street right-of-way. Outside tables and seats may be situated outside of the building on the parcel/lot but not in the public/street right-of-way. No operation of a business in the MC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7946A8" w:rsidRDefault="00897E87">
      <w:pPr>
        <w:ind w:left="1440"/>
        <w:jc w:val="both"/>
        <w:pPrChange w:id="472" w:author="rtbelasco" w:date="2018-11-28T19:28:00Z">
          <w:pPr>
            <w:ind w:left="720"/>
            <w:jc w:val="both"/>
          </w:pPr>
        </w:pPrChange>
      </w:pPr>
      <w:r w:rsidRPr="007F1451">
        <w:rPr>
          <w:b/>
          <w:bCs/>
        </w:rPr>
        <w:t>(a) </w:t>
      </w:r>
      <w:r w:rsidRPr="00897E87">
        <w:t>The hours of operation of outdoor dining shall be limited to the hours of operation of the associated restaurant. In no event shall the hours of operation go past 12:00 midnight.</w:t>
      </w:r>
    </w:p>
    <w:p w:rsidR="007946A8" w:rsidRDefault="00897E87">
      <w:pPr>
        <w:ind w:left="1440"/>
        <w:jc w:val="both"/>
        <w:pPrChange w:id="473" w:author="rtbelasco" w:date="2018-11-28T19:28:00Z">
          <w:pPr>
            <w:ind w:left="720"/>
            <w:jc w:val="both"/>
          </w:pPr>
        </w:pPrChange>
      </w:pPr>
      <w:r w:rsidRPr="007F1451">
        <w:rPr>
          <w:b/>
          <w:bCs/>
        </w:rPr>
        <w:t>(b) </w:t>
      </w:r>
      <w:r w:rsidRPr="00897E87">
        <w:t>Outdoor dining is a separate accessory use, as it is defined as any part of a food establishment located outdoors.</w:t>
      </w:r>
    </w:p>
    <w:p w:rsidR="007946A8" w:rsidRDefault="00897E87">
      <w:pPr>
        <w:ind w:left="1440"/>
        <w:jc w:val="both"/>
        <w:pPrChange w:id="474" w:author="rtbelasco" w:date="2018-11-28T19:28:00Z">
          <w:pPr>
            <w:ind w:left="720"/>
            <w:jc w:val="both"/>
          </w:pPr>
        </w:pPrChange>
      </w:pPr>
      <w:r w:rsidRPr="007F1451">
        <w:rPr>
          <w:b/>
          <w:bCs/>
        </w:rPr>
        <w:t>(c) </w:t>
      </w:r>
      <w:r w:rsidRPr="00897E87">
        <w:t>Adequate lighting shall be provided to promote safe passage of pedestrians and for patrons.</w:t>
      </w:r>
    </w:p>
    <w:p w:rsidR="007946A8" w:rsidRDefault="00897E87">
      <w:pPr>
        <w:ind w:left="1440"/>
        <w:jc w:val="both"/>
        <w:pPrChange w:id="475" w:author="rtbelasco" w:date="2018-11-28T19:28:00Z">
          <w:pPr>
            <w:ind w:left="720"/>
            <w:jc w:val="both"/>
          </w:pPr>
        </w:pPrChange>
      </w:pPr>
      <w:r w:rsidRPr="007F1451">
        <w:rPr>
          <w:b/>
          <w:bCs/>
        </w:rPr>
        <w:t>(d) </w:t>
      </w:r>
      <w:r w:rsidRPr="00897E87">
        <w:t>Awnings and/or umbrellas may be used in conjunction with the outdoor dining area. Awnings shall be adequately secured. Awnings, including supporting structures, must be within the property line. The bottom of the awning shall be seven feet from the ground.</w:t>
      </w:r>
    </w:p>
    <w:p w:rsidR="00897E87" w:rsidRPr="00897E87" w:rsidRDefault="00897E87" w:rsidP="00F8613A">
      <w:pPr>
        <w:ind w:left="720"/>
        <w:jc w:val="both"/>
      </w:pPr>
      <w:r w:rsidRPr="007F1451">
        <w:rPr>
          <w:b/>
          <w:bCs/>
        </w:rPr>
        <w:t>(16) </w:t>
      </w:r>
      <w:r w:rsidRPr="00897E87">
        <w:t>Temporary construction trailers and one sign not exceeding 50 cumulative square feet advertising the prime contractor, subcontractor(s), architect,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t>
      </w:r>
    </w:p>
    <w:p w:rsidR="00315F86" w:rsidRDefault="00897E87" w:rsidP="00897E87">
      <w:pPr>
        <w:jc w:val="both"/>
        <w:rPr>
          <w:ins w:id="476" w:author="rtbelasco" w:date="2018-11-28T19:29:00Z"/>
          <w:b/>
          <w:bCs/>
        </w:rPr>
      </w:pPr>
      <w:r w:rsidRPr="007F1451">
        <w:rPr>
          <w:b/>
          <w:bCs/>
        </w:rPr>
        <w:t>E. </w:t>
      </w:r>
      <w:ins w:id="477" w:author="rtbelasco" w:date="2018-11-28T19:44:00Z">
        <w:r w:rsidR="004741BA">
          <w:rPr>
            <w:b/>
            <w:bCs/>
          </w:rPr>
          <w:t xml:space="preserve">Permitted </w:t>
        </w:r>
      </w:ins>
      <w:ins w:id="478" w:author="rtbelasco" w:date="2018-11-28T19:29:00Z">
        <w:r w:rsidR="00315F86">
          <w:rPr>
            <w:b/>
            <w:bCs/>
          </w:rPr>
          <w:t>Conditional Uses.</w:t>
        </w:r>
      </w:ins>
    </w:p>
    <w:p w:rsidR="00315F86" w:rsidRPr="00897E87" w:rsidRDefault="00315F86" w:rsidP="00315F86">
      <w:pPr>
        <w:ind w:left="720"/>
        <w:jc w:val="both"/>
        <w:rPr>
          <w:ins w:id="479" w:author="rtbelasco" w:date="2018-11-28T19:29:00Z"/>
        </w:rPr>
      </w:pPr>
      <w:ins w:id="480" w:author="rtbelasco" w:date="2018-11-28T19:29:00Z">
        <w:r>
          <w:rPr>
            <w:b/>
            <w:bCs/>
          </w:rPr>
          <w:t xml:space="preserve">(1) </w:t>
        </w:r>
        <w:r w:rsidRPr="00897E87">
          <w:t>Accessory apartments, as conditional uses, and the requirements for all of those residences shall be the same as for single-family residences within this zone. Accessory apartments can be developed as an optional development scheme and are subject to the following:</w:t>
        </w:r>
      </w:ins>
    </w:p>
    <w:p w:rsidR="00315F86" w:rsidRPr="00897E87" w:rsidRDefault="00315F86" w:rsidP="00315F86">
      <w:pPr>
        <w:ind w:left="1440"/>
        <w:jc w:val="both"/>
        <w:rPr>
          <w:ins w:id="481" w:author="rtbelasco" w:date="2018-11-28T19:29:00Z"/>
        </w:rPr>
      </w:pPr>
      <w:ins w:id="482" w:author="rtbelasco" w:date="2018-11-28T19:29:00Z">
        <w:r w:rsidRPr="007F1451">
          <w:rPr>
            <w:b/>
            <w:bCs/>
          </w:rPr>
          <w:t>(a) </w:t>
        </w:r>
        <w:r w:rsidRPr="00897E87">
          <w:t>Conditional accessory apartments that are not located within a single-family detached dwelling unit are prohibited.</w:t>
        </w:r>
      </w:ins>
    </w:p>
    <w:p w:rsidR="00315F86" w:rsidRPr="00897E87" w:rsidRDefault="00315F86" w:rsidP="00315F86">
      <w:pPr>
        <w:ind w:left="720" w:firstLine="720"/>
        <w:jc w:val="both"/>
        <w:rPr>
          <w:ins w:id="483" w:author="rtbelasco" w:date="2018-11-28T19:29:00Z"/>
        </w:rPr>
      </w:pPr>
      <w:ins w:id="484" w:author="rtbelasco" w:date="2018-11-28T19:29:00Z">
        <w:r w:rsidRPr="007F1451">
          <w:rPr>
            <w:b/>
            <w:bCs/>
          </w:rPr>
          <w:t>(b) </w:t>
        </w:r>
        <w:r w:rsidRPr="00897E87">
          <w:t>Studio apartments are prohibited.</w:t>
        </w:r>
      </w:ins>
    </w:p>
    <w:p w:rsidR="00315F86" w:rsidRPr="00897E87" w:rsidRDefault="00315F86" w:rsidP="00315F86">
      <w:pPr>
        <w:ind w:left="1440"/>
        <w:jc w:val="both"/>
        <w:rPr>
          <w:ins w:id="485" w:author="rtbelasco" w:date="2018-11-28T19:29:00Z"/>
        </w:rPr>
      </w:pPr>
      <w:ins w:id="486" w:author="rtbelasco" w:date="2018-11-28T19:29:00Z">
        <w:r w:rsidRPr="007F1451">
          <w:rPr>
            <w:b/>
            <w:bCs/>
          </w:rPr>
          <w:t>(c) </w:t>
        </w:r>
        <w:r w:rsidRPr="00897E87">
          <w:t>Conditional accessory apartments in the R-1.5 Zoning District shall be limited to one such accessory apartment per the lesser of one lot or one single-family detached dwelling unit.</w:t>
        </w:r>
      </w:ins>
    </w:p>
    <w:p w:rsidR="00315F86" w:rsidRPr="00897E87" w:rsidRDefault="00315F86" w:rsidP="00315F86">
      <w:pPr>
        <w:ind w:left="1440"/>
        <w:jc w:val="both"/>
        <w:rPr>
          <w:ins w:id="487" w:author="rtbelasco" w:date="2018-11-28T19:29:00Z"/>
        </w:rPr>
      </w:pPr>
      <w:ins w:id="488" w:author="rtbelasco" w:date="2018-11-28T19:29:00Z">
        <w:r w:rsidRPr="007F1451">
          <w:rPr>
            <w:b/>
            <w:bCs/>
          </w:rPr>
          <w:t>(d) </w:t>
        </w:r>
        <w:r w:rsidRPr="00897E87">
          <w:t>Conditional accessory apartments shall be no larger than 40% of the net habitable floor area of the single-family detached dwelling unit in which they are located and shall contain no less than the minimum net habitable floor area as required by the City's Affordable Housing Ordinance, regardless of whether or not the conditional accessory apartment is to be created under the City's Affordable Housing Ordinance, as applicable.</w:t>
        </w:r>
      </w:ins>
    </w:p>
    <w:p w:rsidR="00315F86" w:rsidRPr="00897E87" w:rsidRDefault="00315F86" w:rsidP="00315F86">
      <w:pPr>
        <w:ind w:left="1440"/>
        <w:jc w:val="both"/>
        <w:rPr>
          <w:ins w:id="489" w:author="rtbelasco" w:date="2018-11-28T19:29:00Z"/>
        </w:rPr>
      </w:pPr>
      <w:ins w:id="490" w:author="rtbelasco" w:date="2018-11-28T19:29:00Z">
        <w:r w:rsidRPr="007F1451">
          <w:rPr>
            <w:b/>
            <w:bCs/>
          </w:rPr>
          <w:t>(e) </w:t>
        </w:r>
        <w:r w:rsidRPr="00897E87">
          <w:t>Any increase in the number of bedrooms on the lot in question caused by the addition of a conditional accessory apartment to an existing single-family detached dwelling shall require compliance with the parking requirements of the RSIS (N.J.S.A. 5:21-1 et seq.).</w:t>
        </w:r>
      </w:ins>
    </w:p>
    <w:p w:rsidR="00315F86" w:rsidRPr="00897E87" w:rsidRDefault="00315F86" w:rsidP="00315F86">
      <w:pPr>
        <w:ind w:left="1440"/>
        <w:jc w:val="both"/>
        <w:rPr>
          <w:ins w:id="491" w:author="rtbelasco" w:date="2018-11-28T19:29:00Z"/>
        </w:rPr>
      </w:pPr>
      <w:ins w:id="492" w:author="rtbelasco" w:date="2018-11-28T19:29:00Z">
        <w:r w:rsidRPr="007F1451">
          <w:rPr>
            <w:b/>
            <w:bCs/>
          </w:rPr>
          <w:t>(f) </w:t>
        </w:r>
        <w:r w:rsidRPr="00897E87">
          <w:t>Entrances to conditional accessory apartments shall be limited to the front or side elevations of the single-family detached dwelling unit in which they are located. If located on a side elevation, such entrance shall be situated within the front 1/3 of the structure.</w:t>
        </w:r>
      </w:ins>
    </w:p>
    <w:p w:rsidR="00315F86" w:rsidRPr="00897E87" w:rsidRDefault="00315F86" w:rsidP="00315F86">
      <w:pPr>
        <w:ind w:left="1440"/>
        <w:jc w:val="both"/>
        <w:rPr>
          <w:ins w:id="493" w:author="rtbelasco" w:date="2018-11-28T19:29:00Z"/>
        </w:rPr>
      </w:pPr>
      <w:ins w:id="494" w:author="rtbelasco" w:date="2018-11-28T19:29:00Z">
        <w:r w:rsidRPr="007F1451">
          <w:rPr>
            <w:b/>
            <w:bCs/>
          </w:rPr>
          <w:t>(g) </w:t>
        </w:r>
        <w:r w:rsidRPr="00897E87">
          <w:t>All conditional accessory apartments shall comply with the Americans with Disabilities Act (ADA) and the accessibility and adaptability requirements of N.J.A.C. 5:94-3.14.</w:t>
        </w:r>
      </w:ins>
    </w:p>
    <w:p w:rsidR="00897E87" w:rsidRPr="00897E87" w:rsidDel="00CE664D" w:rsidRDefault="00315F86" w:rsidP="00897E87">
      <w:pPr>
        <w:jc w:val="both"/>
        <w:rPr>
          <w:del w:id="495" w:author="rtbelasco" w:date="2018-11-28T20:19:00Z"/>
        </w:rPr>
      </w:pPr>
      <w:ins w:id="496" w:author="rtbelasco" w:date="2018-11-28T19:29:00Z">
        <w:r>
          <w:rPr>
            <w:b/>
            <w:bCs/>
          </w:rPr>
          <w:t xml:space="preserve">F. </w:t>
        </w:r>
      </w:ins>
      <w:r w:rsidR="00897E87" w:rsidRPr="00897E87">
        <w:t>Area and yard requirements for permitted uses and accessory structures.</w:t>
      </w:r>
    </w:p>
    <w:p w:rsidR="00897E87" w:rsidRPr="00897E87" w:rsidRDefault="00897E87" w:rsidP="00897E87">
      <w:pPr>
        <w:jc w:val="both"/>
      </w:pPr>
    </w:p>
    <w:tbl>
      <w:tblPr>
        <w:tblW w:w="10020" w:type="dxa"/>
        <w:tblInd w:w="15" w:type="dxa"/>
        <w:tblCellMar>
          <w:top w:w="15" w:type="dxa"/>
          <w:left w:w="15" w:type="dxa"/>
          <w:bottom w:w="15" w:type="dxa"/>
          <w:right w:w="15" w:type="dxa"/>
        </w:tblCellMar>
        <w:tblLook w:val="04A0"/>
      </w:tblPr>
      <w:tblGrid>
        <w:gridCol w:w="140"/>
        <w:gridCol w:w="217"/>
        <w:gridCol w:w="260"/>
        <w:gridCol w:w="2113"/>
        <w:gridCol w:w="2262"/>
        <w:gridCol w:w="5028"/>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Requirement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Category</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Hotels/Motels</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Other Uses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Principal buildings,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area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10,000 square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5,000 square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frontage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width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50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lot depth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Minimum setback</w:t>
            </w:r>
            <w:r w:rsidRPr="00897E87">
              <w:rPr>
                <w:vertAlign w:val="superscript"/>
              </w:rPr>
              <w:t>1</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Side yard, each</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r w:rsidRPr="00897E87">
              <w:rPr>
                <w:vertAlign w:val="superscript"/>
              </w:rPr>
              <w:t>2</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 feet</w:t>
            </w:r>
            <w:r w:rsidRPr="00897E87">
              <w:rPr>
                <w:vertAlign w:val="superscript"/>
              </w:rPr>
              <w:t>2</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Front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10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Rear yard</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height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49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36 feet from base flood elevation (BFE) or three stories, whichever is less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building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Maximum lot coverage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Accessory building, minimum</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front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N/A</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side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rear line</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Distance to other buildings</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4 feet</w:t>
            </w:r>
          </w:p>
        </w:tc>
      </w:tr>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gridSpan w:val="5"/>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t>NOTES:</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1</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 xml:space="preserve">For the purposes of this section, setbacks shall be clear, unoccupied and unobstructed space measured at right angles between a lot line and the building envelope and shall extend from grade to sky, except for the permitted encroachments detailed </w:t>
            </w:r>
            <w:proofErr w:type="spellStart"/>
            <w:r w:rsidRPr="00897E87">
              <w:t>hereinbelow</w:t>
            </w:r>
            <w:proofErr w:type="spellEnd"/>
            <w:r w:rsidRPr="00897E87">
              <w:t xml:space="preserve">, provided that such encroachments do not inhibit the free flow of pedestrian traffic. Setbacks shall be construed as minimum distances. Greater setbacks are permitted, provided that the specific distances and design relate to the architecture of the subject building elevation, and further provided that the setback area is heavily treated with a combination of elements detailed </w:t>
            </w:r>
            <w:proofErr w:type="spellStart"/>
            <w:r w:rsidRPr="00897E87">
              <w:t>hereinbelow</w:t>
            </w:r>
            <w:proofErr w:type="spellEnd"/>
            <w:r w:rsidRPr="00897E87">
              <w: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rPr>
                <w:vertAlign w:val="superscript"/>
              </w:rPr>
              <w:t>2</w:t>
            </w:r>
          </w:p>
        </w:tc>
        <w:tc>
          <w:tcPr>
            <w:tcW w:w="0" w:type="auto"/>
            <w:gridSpan w:val="4"/>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Zero-foot setback where adjoining structures are constructed with a common party wall, provided that access to the rear of each side of the structure is maintained via a service alley, and further provided that the parking requirements for each use are maintained via a shared parking or similar arrangement.</w:t>
            </w:r>
          </w:p>
        </w:tc>
      </w:tr>
    </w:tbl>
    <w:p w:rsidR="00897E87" w:rsidRPr="00897E87" w:rsidRDefault="00315F86" w:rsidP="00897E87">
      <w:pPr>
        <w:jc w:val="both"/>
      </w:pPr>
      <w:ins w:id="497" w:author="rtbelasco" w:date="2018-11-28T19:30:00Z">
        <w:r>
          <w:rPr>
            <w:b/>
            <w:bCs/>
          </w:rPr>
          <w:t>G</w:t>
        </w:r>
      </w:ins>
      <w:del w:id="498" w:author="rtbelasco" w:date="2018-11-28T19:30:00Z">
        <w:r w:rsidR="00897E87" w:rsidRPr="007F1451" w:rsidDel="00315F86">
          <w:rPr>
            <w:b/>
            <w:bCs/>
          </w:rPr>
          <w:delText>F</w:delText>
        </w:r>
      </w:del>
      <w:r w:rsidR="00897E87" w:rsidRPr="007F1451">
        <w:rPr>
          <w:b/>
          <w:bCs/>
        </w:rPr>
        <w:t>. </w:t>
      </w:r>
      <w:r w:rsidR="00897E87" w:rsidRPr="00897E87">
        <w:t>Design standards. The following design standards have been established in order to enhance the City's tourist economic base while creating an attractive and inviting pedestrian-scaled environment in the Motel Commercial Zoning District. While this chapter does not mandate a specific theme for a development in the MC Zoning District, designers are strongly encouraged to recognize the historic setting of North Wildwood as a family-oriented seashore resort when selecting a design theme. The following regulations shall be treated as design elements subject to variance relief:</w:t>
      </w:r>
    </w:p>
    <w:p w:rsidR="00897E87" w:rsidRPr="00897E87" w:rsidRDefault="00897E87" w:rsidP="00F8613A">
      <w:pPr>
        <w:ind w:left="720"/>
        <w:jc w:val="both"/>
      </w:pPr>
      <w:r w:rsidRPr="007F1451">
        <w:rPr>
          <w:b/>
          <w:bCs/>
        </w:rPr>
        <w:t>(1) </w:t>
      </w:r>
      <w:r w:rsidRPr="00897E87">
        <w:t>The entirety of all building elevations fronting a numbered avenue(s), such as Surf and/or Atlantic Avenue(s), regardless of building height, shall be considered a front yard and primary elevation, with facades and appurtenances treated accordingly.</w:t>
      </w:r>
    </w:p>
    <w:p w:rsidR="00897E87" w:rsidRPr="00897E87" w:rsidRDefault="00897E87" w:rsidP="00F8613A">
      <w:pPr>
        <w:ind w:left="720"/>
        <w:jc w:val="both"/>
      </w:pPr>
      <w:r w:rsidRPr="007F1451">
        <w:rPr>
          <w:b/>
          <w:bCs/>
        </w:rPr>
        <w:t>(2) </w:t>
      </w:r>
      <w:r w:rsidRPr="00897E87">
        <w:t>Elevations of all buildings which do not front a numbered avenue(s), such as Surf and/or Atlantic Avenue(s), when visible from a public right-of-way (i.e., above the height of adjacent buildings, whether present or prospective), shall be considered a front yard and primary elevation, with facades and appurtenances treated accordingly.</w:t>
      </w:r>
    </w:p>
    <w:p w:rsidR="00897E87" w:rsidRPr="00897E87" w:rsidRDefault="00897E87" w:rsidP="00F8613A">
      <w:pPr>
        <w:ind w:left="720"/>
        <w:jc w:val="both"/>
      </w:pPr>
      <w:r w:rsidRPr="007F1451">
        <w:rPr>
          <w:b/>
          <w:bCs/>
        </w:rPr>
        <w:t>(3) </w:t>
      </w:r>
      <w:r w:rsidRPr="00897E87">
        <w:t>All building elevations, including those of accessory buildings, shall coordinate form, materials, color and detailing to achieve design harmony and continuity.</w:t>
      </w:r>
    </w:p>
    <w:p w:rsidR="00897E87" w:rsidRPr="00897E87" w:rsidRDefault="00897E87" w:rsidP="00F8613A">
      <w:pPr>
        <w:ind w:left="720"/>
        <w:jc w:val="both"/>
      </w:pPr>
      <w:r w:rsidRPr="007F1451">
        <w:rPr>
          <w:b/>
          <w:bCs/>
        </w:rPr>
        <w:t>(4) </w:t>
      </w:r>
      <w:r w:rsidRPr="00897E87">
        <w:t>In considering facade treatment, the applicant/developer is encouraged to include a combination of rich detailing, texture, shadow lines and color. Such treatment may include, but need not be limited to:</w:t>
      </w:r>
    </w:p>
    <w:p w:rsidR="00897E87" w:rsidRPr="00897E87" w:rsidRDefault="00897E87" w:rsidP="00F8613A">
      <w:pPr>
        <w:ind w:left="720" w:firstLine="720"/>
        <w:jc w:val="both"/>
      </w:pPr>
      <w:r w:rsidRPr="007F1451">
        <w:rPr>
          <w:b/>
          <w:bCs/>
        </w:rPr>
        <w:t>(a) </w:t>
      </w:r>
      <w:r w:rsidRPr="00897E87">
        <w:t>Awnings and canopies.</w:t>
      </w:r>
    </w:p>
    <w:p w:rsidR="00897E87" w:rsidRPr="00897E87" w:rsidRDefault="00897E87" w:rsidP="00F8613A">
      <w:pPr>
        <w:ind w:left="1440"/>
        <w:jc w:val="both"/>
      </w:pPr>
      <w:r w:rsidRPr="007F1451">
        <w:rPr>
          <w:b/>
          <w:bCs/>
        </w:rPr>
        <w:t>(b) </w:t>
      </w:r>
      <w:r w:rsidRPr="00897E87">
        <w:t>Building articulation.</w:t>
      </w:r>
    </w:p>
    <w:p w:rsidR="00897E87" w:rsidRPr="00897E87" w:rsidRDefault="00897E87" w:rsidP="00F8613A">
      <w:pPr>
        <w:ind w:left="1440"/>
        <w:jc w:val="both"/>
      </w:pPr>
      <w:r w:rsidRPr="007F1451">
        <w:rPr>
          <w:b/>
          <w:bCs/>
        </w:rPr>
        <w:t>(c) </w:t>
      </w:r>
      <w:r w:rsidRPr="00897E87">
        <w:t>Coping, fascia, soffits and architectural filigree.</w:t>
      </w:r>
    </w:p>
    <w:p w:rsidR="00897E87" w:rsidRPr="00897E87" w:rsidRDefault="00897E87" w:rsidP="00F8613A">
      <w:pPr>
        <w:ind w:left="1440"/>
        <w:jc w:val="both"/>
      </w:pPr>
      <w:r w:rsidRPr="007F1451">
        <w:rPr>
          <w:b/>
          <w:bCs/>
        </w:rPr>
        <w:t>(d) </w:t>
      </w:r>
      <w:r w:rsidRPr="00897E87">
        <w:t>Signage.</w:t>
      </w:r>
    </w:p>
    <w:p w:rsidR="00897E87" w:rsidRPr="00897E87" w:rsidRDefault="00897E87" w:rsidP="00F8613A">
      <w:pPr>
        <w:ind w:left="1440"/>
        <w:jc w:val="both"/>
      </w:pPr>
      <w:r w:rsidRPr="007F1451">
        <w:rPr>
          <w:b/>
          <w:bCs/>
        </w:rPr>
        <w:t>(e) </w:t>
      </w:r>
      <w:r w:rsidRPr="00897E87">
        <w:t>Use of color, light and shadows.</w:t>
      </w:r>
    </w:p>
    <w:p w:rsidR="00F8613A" w:rsidRDefault="00897E87" w:rsidP="00F8613A">
      <w:pPr>
        <w:ind w:left="1440"/>
        <w:jc w:val="both"/>
      </w:pPr>
      <w:r w:rsidRPr="007F1451">
        <w:rPr>
          <w:b/>
          <w:bCs/>
        </w:rPr>
        <w:t>(f) </w:t>
      </w:r>
      <w:r w:rsidRPr="00897E87">
        <w:t>Other aesthetic features consistent with the Design Guidelines for the Wildwoods Boardwalk (Appendix XX), as applicable</w:t>
      </w:r>
      <w:proofErr w:type="gramStart"/>
      <w:r w:rsidRPr="00897E87">
        <w:t>.</w:t>
      </w:r>
      <w:r w:rsidRPr="007F1451">
        <w:rPr>
          <w:b/>
          <w:bCs/>
          <w:vertAlign w:val="superscript"/>
        </w:rPr>
        <w:t>[</w:t>
      </w:r>
      <w:proofErr w:type="gramEnd"/>
      <w:r w:rsidRPr="007F1451">
        <w:rPr>
          <w:b/>
          <w:bCs/>
          <w:vertAlign w:val="superscript"/>
        </w:rPr>
        <w:t>3]</w:t>
      </w:r>
    </w:p>
    <w:p w:rsidR="00897E87" w:rsidRPr="00897E87" w:rsidRDefault="00897E87" w:rsidP="00F8613A">
      <w:pPr>
        <w:ind w:left="720"/>
        <w:jc w:val="both"/>
      </w:pPr>
      <w:r w:rsidRPr="007F1451">
        <w:rPr>
          <w:b/>
          <w:bCs/>
        </w:rPr>
        <w:t>(5) </w:t>
      </w:r>
      <w:r w:rsidRPr="00897E87">
        <w:t>The above notwithstanding, the main entrance to a development in the MC Zoning District need only be located on a single elevation, with facades and appurtenances treated accordingly.</w:t>
      </w:r>
    </w:p>
    <w:p w:rsidR="00897E87" w:rsidRPr="00897E87" w:rsidRDefault="00897E87" w:rsidP="00F8613A">
      <w:pPr>
        <w:ind w:firstLine="720"/>
        <w:jc w:val="both"/>
      </w:pPr>
      <w:r w:rsidRPr="007F1451">
        <w:rPr>
          <w:b/>
          <w:bCs/>
        </w:rPr>
        <w:t>(6) </w:t>
      </w:r>
      <w:r w:rsidRPr="00897E87">
        <w:t>For public parking lots:</w:t>
      </w:r>
    </w:p>
    <w:p w:rsidR="00897E87" w:rsidRPr="00897E87" w:rsidRDefault="00897E87" w:rsidP="00F8613A">
      <w:pPr>
        <w:ind w:left="1440"/>
        <w:jc w:val="both"/>
      </w:pPr>
      <w:r w:rsidRPr="007F1451">
        <w:rPr>
          <w:b/>
          <w:bCs/>
        </w:rPr>
        <w:t>(a) </w:t>
      </w:r>
      <w:r w:rsidRPr="00897E87">
        <w:t>Public parking lots shall be no closer than six feet to any lot line, and said area shall be suitably landscaped. Landscaped islands, triangles or strips planted with shrubbery and trees shall be distributed throughout the parking lot in order to break the view of rows of parked cars but in a manner not impairing visibility.</w:t>
      </w:r>
    </w:p>
    <w:p w:rsidR="00897E87" w:rsidRPr="00897E87" w:rsidRDefault="00897E87" w:rsidP="00F8613A">
      <w:pPr>
        <w:ind w:left="1440"/>
        <w:jc w:val="both"/>
      </w:pPr>
      <w:r w:rsidRPr="007F1451">
        <w:rPr>
          <w:b/>
          <w:bCs/>
        </w:rPr>
        <w:t>(b) </w:t>
      </w:r>
      <w:r w:rsidRPr="00897E87">
        <w:t xml:space="preserve">Any public parking lot open for business after dark will be illuminated with lamp fixtures emitting a minimum of one </w:t>
      </w:r>
      <w:proofErr w:type="spellStart"/>
      <w:r w:rsidRPr="00897E87">
        <w:t>footcandle</w:t>
      </w:r>
      <w:proofErr w:type="spellEnd"/>
      <w:r w:rsidRPr="00897E87">
        <w:t xml:space="preserve"> between the hours of 1/2 hour after sunset to 1/2 hour before sunrise, except when the parking lot is empty.</w:t>
      </w:r>
    </w:p>
    <w:p w:rsidR="00897E87" w:rsidRPr="00897E87" w:rsidRDefault="00897E87" w:rsidP="00F8613A">
      <w:pPr>
        <w:ind w:left="1440"/>
        <w:jc w:val="both"/>
      </w:pPr>
      <w:r w:rsidRPr="007F1451">
        <w:rPr>
          <w:b/>
          <w:bCs/>
        </w:rPr>
        <w:t>(c) </w:t>
      </w:r>
      <w:r w:rsidRPr="00897E87">
        <w:t>All paid public parking lots shall be paved with macadam or concrete with striped parking spaces no less than nine feet by 18 feet. The parking lot surface shall be maintained in a clean and level fashion.</w:t>
      </w:r>
    </w:p>
    <w:p w:rsidR="00897E87" w:rsidRPr="00897E87" w:rsidRDefault="00897E87" w:rsidP="00F8613A">
      <w:pPr>
        <w:ind w:left="1440"/>
        <w:jc w:val="both"/>
      </w:pPr>
      <w:r w:rsidRPr="007F1451">
        <w:rPr>
          <w:b/>
          <w:bCs/>
        </w:rPr>
        <w:t>(d) </w:t>
      </w:r>
      <w:r w:rsidRPr="00897E87">
        <w:t>Public parking lots shall be licensed by the City of North Wildwood and conform to applicable codes of the City.</w:t>
      </w:r>
    </w:p>
    <w:p w:rsidR="00897E87" w:rsidRPr="00897E87" w:rsidRDefault="00897E87" w:rsidP="00F8613A">
      <w:pPr>
        <w:ind w:firstLine="720"/>
        <w:jc w:val="both"/>
      </w:pPr>
      <w:r w:rsidRPr="007F1451">
        <w:rPr>
          <w:b/>
          <w:bCs/>
        </w:rPr>
        <w:t>(7) </w:t>
      </w:r>
      <w:r w:rsidRPr="00897E87">
        <w:t>For hotels and motels, the following standards are applicable:</w:t>
      </w:r>
    </w:p>
    <w:p w:rsidR="00897E87" w:rsidRPr="00897E87" w:rsidRDefault="00897E87" w:rsidP="00F8613A">
      <w:pPr>
        <w:ind w:left="1440"/>
        <w:jc w:val="both"/>
      </w:pPr>
      <w:r w:rsidRPr="007F1451">
        <w:rPr>
          <w:b/>
          <w:bCs/>
        </w:rPr>
        <w:t>(a) </w:t>
      </w:r>
      <w:r w:rsidRPr="00897E87">
        <w:t>The public lobby, registration (check-in) and information station (front desk) serving a hotel and/or motel in the MC Zoning District may have its public entrances on any building elevation, regardless if whether such entrance fronts a numbered avenue(s), such as Surf and/or Atlantic Avenue(s).</w:t>
      </w:r>
    </w:p>
    <w:p w:rsidR="00897E87" w:rsidRPr="00897E87" w:rsidRDefault="00897E87" w:rsidP="00F8613A">
      <w:pPr>
        <w:ind w:left="1440"/>
        <w:jc w:val="both"/>
      </w:pPr>
      <w:r w:rsidRPr="007F1451">
        <w:rPr>
          <w:b/>
          <w:bCs/>
        </w:rPr>
        <w:t>(b) </w:t>
      </w:r>
      <w:r w:rsidRPr="00897E87">
        <w:t>Each hotel or motel dwelling unit shall provide a minimum of 250 square feet of net habitable floor area for each unit containing one sleeping room and one bathroom and 350 square feet of net habitable floor area for each unit containing one sleeping room, one bathroom and cooking facilities. There shall be a residency limitation on all guests of 30 days, provided that the residency limitation shall not apply to an employee living on the premises.</w:t>
      </w:r>
    </w:p>
    <w:p w:rsidR="00897E87" w:rsidRPr="00897E87" w:rsidRDefault="00897E87" w:rsidP="00F8613A">
      <w:pPr>
        <w:ind w:left="1440"/>
        <w:jc w:val="both"/>
      </w:pPr>
      <w:r w:rsidRPr="007F1451">
        <w:rPr>
          <w:b/>
          <w:bCs/>
        </w:rPr>
        <w:t>(c) </w:t>
      </w:r>
      <w:r w:rsidRPr="00897E87">
        <w:t>A permanent on-site superintendent's apartment or living quarters shall be permitted within a hotel or motel and shall be included in the calculation of the permitted density and the number of units with cooking facilities.</w:t>
      </w:r>
    </w:p>
    <w:p w:rsidR="00897E87" w:rsidRPr="00897E87" w:rsidRDefault="00897E87" w:rsidP="00F8613A">
      <w:pPr>
        <w:ind w:left="720"/>
        <w:jc w:val="both"/>
      </w:pPr>
      <w:r w:rsidRPr="007F1451">
        <w:rPr>
          <w:b/>
          <w:bCs/>
        </w:rPr>
        <w:t>(8) </w:t>
      </w:r>
      <w:r w:rsidRPr="00897E87">
        <w:t>In order to create an attractive and inviting pedestrian-scaled environment in the MC Zoning District, long runs of blank, unarticulated or unadorned walls, at the pedestrian level or above, are prohibited. Designers are encouraged to include both horizontal and vertical building articulation, combinations of windows (faux or real), architectural detailing and ornamentation to create an attractive and exciting design on all building facades. In furtherance of this requirement:</w:t>
      </w:r>
    </w:p>
    <w:p w:rsidR="00897E87" w:rsidRPr="00897E87" w:rsidRDefault="00897E87" w:rsidP="00F8613A">
      <w:pPr>
        <w:ind w:left="1440"/>
        <w:jc w:val="both"/>
      </w:pPr>
      <w:r w:rsidRPr="007F1451">
        <w:rPr>
          <w:b/>
          <w:bCs/>
        </w:rPr>
        <w:t>(a) </w:t>
      </w:r>
      <w:r w:rsidRPr="00897E87">
        <w:t>No exterior building wall shall have an uninterrupted horizontal run along a single plane for more than 50 linear feet, and no exterior building wall shall have an uninterrupted vertical run for more than 24 feet. The intent of this regulation may be achieved via structural or ornamental treatment.</w:t>
      </w:r>
    </w:p>
    <w:p w:rsidR="00897E87" w:rsidRPr="00897E87" w:rsidRDefault="00897E87" w:rsidP="00F8613A">
      <w:pPr>
        <w:ind w:left="1440"/>
        <w:jc w:val="both"/>
      </w:pPr>
      <w:r w:rsidRPr="007F1451">
        <w:rPr>
          <w:b/>
          <w:bCs/>
        </w:rPr>
        <w:t>(b) </w:t>
      </w:r>
      <w:r w:rsidRPr="00897E87">
        <w:t>Horizontal articulation of rooflines is strongly encouraged.</w:t>
      </w:r>
    </w:p>
    <w:p w:rsidR="00897E87" w:rsidRPr="00897E87" w:rsidRDefault="00897E87" w:rsidP="00F8613A">
      <w:pPr>
        <w:ind w:left="1440"/>
        <w:jc w:val="both"/>
      </w:pPr>
      <w:r w:rsidRPr="007F1451">
        <w:rPr>
          <w:b/>
          <w:bCs/>
        </w:rPr>
        <w:t>(c) </w:t>
      </w:r>
      <w:r w:rsidRPr="00897E87">
        <w:t>While glass elements are permitted as architectural features, blank walls and the use of glass curtain wall construction are prohibited.</w:t>
      </w:r>
    </w:p>
    <w:p w:rsidR="00897E87" w:rsidRPr="00897E87" w:rsidRDefault="00897E87" w:rsidP="00F8613A">
      <w:pPr>
        <w:ind w:left="1440"/>
        <w:jc w:val="both"/>
      </w:pPr>
      <w:r w:rsidRPr="007F1451">
        <w:rPr>
          <w:b/>
          <w:bCs/>
        </w:rPr>
        <w:t>(d) </w:t>
      </w:r>
      <w:r w:rsidRPr="00897E87">
        <w:t>The uses of dramatic corporate icons and outdoor theatrical lighting are encouraged in harmony with the historic setting of North Wildwood as a family-oriented seashore resort.</w:t>
      </w:r>
    </w:p>
    <w:p w:rsidR="00897E87" w:rsidRPr="00897E87" w:rsidRDefault="00897E87" w:rsidP="00F8613A">
      <w:pPr>
        <w:ind w:left="1440"/>
        <w:jc w:val="both"/>
      </w:pPr>
      <w:r w:rsidRPr="007F1451">
        <w:rPr>
          <w:b/>
          <w:bCs/>
        </w:rPr>
        <w:t>(e) </w:t>
      </w:r>
      <w:r w:rsidRPr="00897E87">
        <w:t>Where the exterior wall(s) of a building abut an adjacent residential use, the facade shall be heavily landscaped and buffered from such residential use.</w:t>
      </w:r>
    </w:p>
    <w:p w:rsidR="00897E87" w:rsidRPr="00897E87" w:rsidRDefault="00897E87" w:rsidP="00F8613A">
      <w:pPr>
        <w:ind w:left="1440"/>
        <w:jc w:val="both"/>
      </w:pPr>
      <w:r w:rsidRPr="007F1451">
        <w:rPr>
          <w:b/>
          <w:bCs/>
        </w:rPr>
        <w:t>(f) </w:t>
      </w:r>
      <w:r w:rsidRPr="00897E87">
        <w:t>Street frontages. In order to maximize the vibrancy of the street frontage within the MC Zoning District:</w:t>
      </w:r>
    </w:p>
    <w:p w:rsidR="00897E87" w:rsidRPr="00897E87" w:rsidRDefault="00897E87" w:rsidP="00F8613A">
      <w:pPr>
        <w:ind w:left="2160"/>
        <w:jc w:val="both"/>
      </w:pPr>
      <w:r w:rsidRPr="007F1451">
        <w:rPr>
          <w:b/>
          <w:bCs/>
        </w:rPr>
        <w:t>[1] </w:t>
      </w:r>
      <w:r w:rsidRPr="00897E87">
        <w:t>With the exception of ground-floor garage entry/</w:t>
      </w:r>
      <w:proofErr w:type="spellStart"/>
      <w:r w:rsidRPr="00897E87">
        <w:t>exitways</w:t>
      </w:r>
      <w:proofErr w:type="spellEnd"/>
      <w:r w:rsidRPr="00897E87">
        <w:t>, the ground-floor frontage of all structures within the Motel Zoning District abutting a numbered avenue(s), such as Surf and/or Atlantic Avenue(s), shall be devoted to active uses or shall be designed as a decorative streetscape with such treatment and features as may be required to provide a sense of excitement and vibrancy along an otherwise lifeless facade.</w:t>
      </w:r>
    </w:p>
    <w:p w:rsidR="00897E87" w:rsidRPr="00897E87" w:rsidRDefault="00897E87" w:rsidP="00F8613A">
      <w:pPr>
        <w:ind w:left="2160"/>
        <w:jc w:val="both"/>
      </w:pPr>
      <w:r w:rsidRPr="007F1451">
        <w:rPr>
          <w:b/>
          <w:bCs/>
        </w:rPr>
        <w:t>[2] </w:t>
      </w:r>
      <w:r w:rsidRPr="00897E87">
        <w:t>Excessive building runs on the same plane at the ground-floor level shall be avoided. A combination of building articulation, facade differentiation and other architectural treatments shall be required to provide the illusion of active uses (e.g., storefronts).</w:t>
      </w:r>
    </w:p>
    <w:p w:rsidR="00897E87" w:rsidRPr="00897E87" w:rsidRDefault="00897E87" w:rsidP="00F8613A">
      <w:pPr>
        <w:ind w:left="2160"/>
        <w:jc w:val="both"/>
      </w:pPr>
      <w:r w:rsidRPr="007F1451">
        <w:rPr>
          <w:b/>
          <w:bCs/>
        </w:rPr>
        <w:t>[3] </w:t>
      </w:r>
      <w:r w:rsidRPr="00897E87">
        <w:t>Where designed as an active use, such ground-floor frontage shall include clear storefront glass areas to display the nature of the use within. Such windows may be either typical large, single panes or multiple smaller panes separated by mullions.</w:t>
      </w:r>
    </w:p>
    <w:p w:rsidR="00897E87" w:rsidRPr="00897E87" w:rsidRDefault="00897E87" w:rsidP="00F8613A">
      <w:pPr>
        <w:ind w:left="2160"/>
        <w:jc w:val="both"/>
      </w:pPr>
      <w:r w:rsidRPr="007F1451">
        <w:rPr>
          <w:b/>
          <w:bCs/>
        </w:rPr>
        <w:t>[4] </w:t>
      </w:r>
      <w:r w:rsidRPr="00897E87">
        <w:t>Each individual use shall have its own independent entryway from the sidewalk/street right-of-way. Frontage may either have identical designs to reinforce the overall design of the building or varied designs to express individual uses.</w:t>
      </w:r>
    </w:p>
    <w:p w:rsidR="00897E87" w:rsidRPr="00897E87" w:rsidRDefault="00897E87" w:rsidP="00F8613A">
      <w:pPr>
        <w:ind w:left="2160"/>
        <w:jc w:val="both"/>
      </w:pPr>
      <w:r w:rsidRPr="007F1451">
        <w:rPr>
          <w:b/>
          <w:bCs/>
        </w:rPr>
        <w:t>[5] </w:t>
      </w:r>
      <w:r w:rsidRPr="00897E87">
        <w:t xml:space="preserve">Where designed as a decorative streetscape, such treatment may include, but need not be limited to, landscaping and </w:t>
      </w:r>
      <w:proofErr w:type="spellStart"/>
      <w:r w:rsidRPr="00897E87">
        <w:t>hardscaping</w:t>
      </w:r>
      <w:proofErr w:type="spellEnd"/>
      <w:r w:rsidRPr="00897E87">
        <w:t>, benches and other street furniture, decorative lighting (both pedestrian and architectural lighting standards), statuary and other public art, and like and similar features which achieve the stated goal both during the day and nighttime hours, for the full 12 months of the year.</w:t>
      </w:r>
    </w:p>
    <w:p w:rsidR="00897E87" w:rsidRPr="00897E87" w:rsidRDefault="00897E87" w:rsidP="00F8613A">
      <w:pPr>
        <w:ind w:left="2160"/>
        <w:jc w:val="both"/>
      </w:pPr>
      <w:r w:rsidRPr="007F1451">
        <w:rPr>
          <w:b/>
          <w:bCs/>
        </w:rPr>
        <w:t>[6] </w:t>
      </w:r>
      <w:r w:rsidRPr="00897E87">
        <w:t>With the exception of the decorative streetscape treatments described herein, sidewalks shall extend from the building facade to the curb.</w:t>
      </w:r>
    </w:p>
    <w:p w:rsidR="00897E87" w:rsidRPr="00897E87" w:rsidRDefault="00897E87" w:rsidP="00F8613A">
      <w:pPr>
        <w:ind w:left="2160"/>
        <w:jc w:val="both"/>
      </w:pPr>
      <w:r w:rsidRPr="007F1451">
        <w:rPr>
          <w:b/>
          <w:bCs/>
        </w:rPr>
        <w:t>[7] </w:t>
      </w:r>
      <w:r w:rsidRPr="00897E87">
        <w:t>For the purposes of this section, setbacks shall be clear, unoccupied and unobstructed space measured at right angles between a lot line and the building envelope and shall extend from grade to sky, except for the following permitted encroachments, provided that such encroachments do not inhibit the free flow of pedestrian traffic:</w:t>
      </w:r>
    </w:p>
    <w:p w:rsidR="00897E87" w:rsidRPr="00897E87" w:rsidRDefault="00897E87" w:rsidP="00F8613A">
      <w:pPr>
        <w:ind w:left="2880"/>
        <w:jc w:val="both"/>
      </w:pPr>
      <w:r w:rsidRPr="007F1451">
        <w:rPr>
          <w:b/>
          <w:bCs/>
        </w:rPr>
        <w:t>[a] </w:t>
      </w:r>
      <w:r w:rsidRPr="00897E87">
        <w:t>Awnings</w:t>
      </w:r>
      <w:proofErr w:type="gramStart"/>
      <w:r w:rsidRPr="00897E87">
        <w:t>,*</w:t>
      </w:r>
      <w:proofErr w:type="gramEnd"/>
      <w:r w:rsidRPr="00897E87">
        <w:t xml:space="preserve"> canopies* and </w:t>
      </w:r>
      <w:proofErr w:type="spellStart"/>
      <w:r w:rsidRPr="00897E87">
        <w:t>porte</w:t>
      </w:r>
      <w:proofErr w:type="spellEnd"/>
      <w:r w:rsidRPr="00897E87">
        <w:t xml:space="preserve"> </w:t>
      </w:r>
      <w:proofErr w:type="spellStart"/>
      <w:r w:rsidRPr="00897E87">
        <w:t>cocheres</w:t>
      </w:r>
      <w:proofErr w:type="spellEnd"/>
      <w:r w:rsidRPr="00897E87">
        <w:t>.*</w:t>
      </w:r>
    </w:p>
    <w:p w:rsidR="00897E87" w:rsidRPr="00897E87" w:rsidRDefault="00897E87" w:rsidP="00F8613A">
      <w:pPr>
        <w:ind w:left="2880"/>
        <w:jc w:val="both"/>
      </w:pPr>
      <w:r w:rsidRPr="007F1451">
        <w:rPr>
          <w:b/>
          <w:bCs/>
        </w:rPr>
        <w:t>[b] </w:t>
      </w:r>
      <w:r w:rsidRPr="00897E87">
        <w:t>Flag/banner poles.</w:t>
      </w:r>
    </w:p>
    <w:p w:rsidR="00897E87" w:rsidRPr="00897E87" w:rsidRDefault="00897E87" w:rsidP="00F8613A">
      <w:pPr>
        <w:ind w:left="2880"/>
        <w:jc w:val="both"/>
      </w:pPr>
      <w:r w:rsidRPr="007F1451">
        <w:rPr>
          <w:b/>
          <w:bCs/>
        </w:rPr>
        <w:t>[c] </w:t>
      </w:r>
      <w:r w:rsidRPr="00897E87">
        <w:t>Bicycle racks,* benches,* trash receptacles* and other street furniture.*</w:t>
      </w:r>
    </w:p>
    <w:p w:rsidR="00897E87" w:rsidRPr="00897E87" w:rsidRDefault="00897E87" w:rsidP="00F8613A">
      <w:pPr>
        <w:ind w:left="2880"/>
        <w:jc w:val="both"/>
      </w:pPr>
      <w:r w:rsidRPr="007F1451">
        <w:rPr>
          <w:b/>
          <w:bCs/>
        </w:rPr>
        <w:t>[d] </w:t>
      </w:r>
      <w:r w:rsidRPr="00897E87">
        <w:t>Pedestrian walkways, breezeways and atria.</w:t>
      </w:r>
    </w:p>
    <w:p w:rsidR="00897E87" w:rsidRPr="00897E87" w:rsidRDefault="00897E87" w:rsidP="00F8613A">
      <w:pPr>
        <w:ind w:left="2880"/>
        <w:jc w:val="both"/>
      </w:pPr>
      <w:r w:rsidRPr="007F1451">
        <w:rPr>
          <w:b/>
          <w:bCs/>
        </w:rPr>
        <w:t>[e] </w:t>
      </w:r>
      <w:r w:rsidRPr="00897E87">
        <w:t>Ornamental architectural features.*</w:t>
      </w:r>
    </w:p>
    <w:p w:rsidR="00897E87" w:rsidRPr="00897E87" w:rsidRDefault="00897E87" w:rsidP="00F8613A">
      <w:pPr>
        <w:ind w:left="2880"/>
        <w:jc w:val="both"/>
      </w:pPr>
      <w:r w:rsidRPr="007F1451">
        <w:rPr>
          <w:b/>
          <w:bCs/>
        </w:rPr>
        <w:t>[f] </w:t>
      </w:r>
      <w:r w:rsidRPr="00897E87">
        <w:t>Parking areas and access drives thereto.</w:t>
      </w:r>
    </w:p>
    <w:p w:rsidR="00897E87" w:rsidRPr="00897E87" w:rsidRDefault="00897E87" w:rsidP="00F8613A">
      <w:pPr>
        <w:ind w:left="2880"/>
        <w:jc w:val="both"/>
      </w:pPr>
      <w:r w:rsidRPr="007F1451">
        <w:rPr>
          <w:b/>
          <w:bCs/>
        </w:rPr>
        <w:t>[g] </w:t>
      </w:r>
      <w:r w:rsidRPr="00897E87">
        <w:t>Tables for outdoor dining.*</w:t>
      </w:r>
    </w:p>
    <w:p w:rsidR="00897E87" w:rsidRPr="00897E87" w:rsidRDefault="00897E87" w:rsidP="00F8613A">
      <w:pPr>
        <w:ind w:left="2880"/>
        <w:jc w:val="both"/>
      </w:pPr>
      <w:r w:rsidRPr="007F1451">
        <w:rPr>
          <w:b/>
          <w:bCs/>
        </w:rPr>
        <w:t>[h] </w:t>
      </w:r>
      <w:r w:rsidRPr="00897E87">
        <w:t>Signage and lighting.</w:t>
      </w:r>
    </w:p>
    <w:p w:rsidR="00897E87" w:rsidRPr="00897E87" w:rsidRDefault="00897E87" w:rsidP="00F8613A">
      <w:pPr>
        <w:ind w:left="2880"/>
        <w:jc w:val="both"/>
      </w:pPr>
      <w:r w:rsidRPr="007F1451">
        <w:rPr>
          <w:b/>
          <w:bCs/>
        </w:rPr>
        <w:t>[</w:t>
      </w:r>
      <w:proofErr w:type="spellStart"/>
      <w:r w:rsidRPr="007F1451">
        <w:rPr>
          <w:b/>
          <w:bCs/>
        </w:rPr>
        <w:t>i</w:t>
      </w:r>
      <w:proofErr w:type="spellEnd"/>
      <w:r w:rsidRPr="007F1451">
        <w:rPr>
          <w:b/>
          <w:bCs/>
        </w:rPr>
        <w:t>] </w:t>
      </w:r>
      <w:r w:rsidRPr="00897E87">
        <w:t>Fences and landscaping.*</w:t>
      </w:r>
    </w:p>
    <w:p w:rsidR="00897E87" w:rsidRPr="00897E87" w:rsidRDefault="00897E87" w:rsidP="00F8613A">
      <w:pPr>
        <w:ind w:left="2880"/>
        <w:jc w:val="both"/>
      </w:pPr>
      <w:r w:rsidRPr="007F1451">
        <w:rPr>
          <w:b/>
          <w:bCs/>
        </w:rPr>
        <w:t>[j] </w:t>
      </w:r>
      <w:r w:rsidRPr="00897E87">
        <w:t>Like and similar features.</w:t>
      </w:r>
    </w:p>
    <w:p w:rsidR="00897E87" w:rsidRPr="00897E87" w:rsidRDefault="00897E87" w:rsidP="00F8613A">
      <w:pPr>
        <w:ind w:left="1440"/>
        <w:jc w:val="both"/>
      </w:pPr>
      <w:r w:rsidRPr="007F1451">
        <w:rPr>
          <w:b/>
          <w:bCs/>
        </w:rPr>
        <w:t>(g) </w:t>
      </w:r>
      <w:r w:rsidRPr="00897E87">
        <w:t>Outdoor dining shall take place on site but not be located in the public sidewalk and/or public/street right-of-way. Outside tables and seats may be situated outside of the building on the parcel/lot but not in the public/street right-of-way. No operation of a business in the MC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F8613A">
      <w:pPr>
        <w:ind w:left="1440"/>
        <w:jc w:val="both"/>
      </w:pPr>
      <w:r w:rsidRPr="007F1451">
        <w:rPr>
          <w:b/>
          <w:bCs/>
        </w:rPr>
        <w:t>(h) </w:t>
      </w:r>
      <w:r w:rsidRPr="00897E87">
        <w:t>Setbacks shall be construed as minimum distances. Greater setbacks are permitted, provided that the specific distances and design relate to the architecture of the subject building elevation, and further provided that the setback area is heavily treated with a combination of elements designated above by asterisks(*).</w:t>
      </w:r>
    </w:p>
    <w:p w:rsidR="00897E87" w:rsidRPr="00897E87" w:rsidRDefault="00897E87" w:rsidP="00F8613A">
      <w:pPr>
        <w:ind w:left="1440"/>
        <w:jc w:val="both"/>
      </w:pPr>
      <w:r w:rsidRPr="007F1451">
        <w:rPr>
          <w:b/>
          <w:bCs/>
        </w:rPr>
        <w:t>(</w:t>
      </w:r>
      <w:proofErr w:type="spellStart"/>
      <w:r w:rsidRPr="007F1451">
        <w:rPr>
          <w:b/>
          <w:bCs/>
        </w:rPr>
        <w:t>i</w:t>
      </w:r>
      <w:proofErr w:type="spellEnd"/>
      <w:r w:rsidRPr="007F1451">
        <w:rPr>
          <w:b/>
          <w:bCs/>
        </w:rPr>
        <w:t>) </w:t>
      </w:r>
      <w:r w:rsidRPr="00897E87">
        <w:t>Setbacks shall not apply to vacated rights-of-way. Awnings and canopies servicing street-level commercial space entryways may extend into/onto a public right-of-way at a distance to the curb, with support of said awnings and canopies at the curb and building facade. The public right-of-way underneath the awnings and canopies shall remain clear.</w:t>
      </w:r>
    </w:p>
    <w:p w:rsidR="00897E87" w:rsidRPr="00897E87" w:rsidRDefault="00897E87" w:rsidP="00897E87">
      <w:pPr>
        <w:jc w:val="both"/>
      </w:pPr>
      <w:del w:id="499" w:author="rtbelasco" w:date="2018-11-28T19:31:00Z">
        <w:r w:rsidRPr="007F1451" w:rsidDel="00315F86">
          <w:rPr>
            <w:b/>
            <w:bCs/>
          </w:rPr>
          <w:delText>G</w:delText>
        </w:r>
      </w:del>
      <w:ins w:id="500" w:author="rtbelasco" w:date="2018-11-28T19:31:00Z">
        <w:r w:rsidR="00315F86">
          <w:rPr>
            <w:b/>
            <w:bCs/>
          </w:rPr>
          <w:t>H</w:t>
        </w:r>
      </w:ins>
      <w:r w:rsidRPr="007F1451">
        <w:rPr>
          <w:b/>
          <w:bCs/>
        </w:rPr>
        <w:t>. </w:t>
      </w:r>
      <w:r w:rsidRPr="00897E87">
        <w:t>Screening.</w:t>
      </w:r>
    </w:p>
    <w:p w:rsidR="00897E87" w:rsidRPr="00897E87" w:rsidRDefault="00897E87" w:rsidP="00F8613A">
      <w:pPr>
        <w:ind w:left="720"/>
        <w:jc w:val="both"/>
      </w:pPr>
      <w:r w:rsidRPr="007F1451">
        <w:rPr>
          <w:b/>
          <w:bCs/>
        </w:rPr>
        <w:t>(1) </w:t>
      </w:r>
      <w:r w:rsidRPr="00897E87">
        <w:t>For hotels/motels, delivery and loading areas, mechanical equipment, garbage and recycling storage and similar back-of-the-house functions shall be enclosed within the building and shall be screened so as not to be visible from any public right-of-way or adjacent property.</w:t>
      </w:r>
    </w:p>
    <w:p w:rsidR="00897E87" w:rsidRPr="00897E87" w:rsidRDefault="00897E87" w:rsidP="00F8613A">
      <w:pPr>
        <w:ind w:left="720"/>
        <w:jc w:val="both"/>
      </w:pPr>
      <w:r w:rsidRPr="007F1451">
        <w:rPr>
          <w:b/>
          <w:bCs/>
        </w:rPr>
        <w:t>(2) </w:t>
      </w:r>
      <w:r w:rsidRPr="00897E87">
        <w:t>For all other uses, delivery and loading areas, mechanical equipment, garbage and recycling storage and similar back-of-the-house functions, functions shall be enclosed within the building to the extent practicable. Otherwise, such functions shall be screened so as not to be visible from any public right-of-way or adjacent property.</w:t>
      </w:r>
    </w:p>
    <w:p w:rsidR="00897E87" w:rsidRPr="00897E87" w:rsidRDefault="00897E87" w:rsidP="00F8613A">
      <w:pPr>
        <w:ind w:left="720"/>
        <w:jc w:val="both"/>
      </w:pPr>
      <w:r w:rsidRPr="007F1451">
        <w:rPr>
          <w:b/>
          <w:bCs/>
        </w:rPr>
        <w:t>(3) </w:t>
      </w:r>
      <w:r w:rsidRPr="00897E87">
        <w:t>Pergolas, trellises or other screening above parked vehicles is required where exposed flat roofs are used as parking decks and for mechanical and related items.</w:t>
      </w:r>
    </w:p>
    <w:p w:rsidR="00897E87" w:rsidRPr="00897E87" w:rsidRDefault="00897E87" w:rsidP="00897E87">
      <w:pPr>
        <w:jc w:val="both"/>
      </w:pPr>
      <w:del w:id="501" w:author="rtbelasco" w:date="2018-11-28T19:31:00Z">
        <w:r w:rsidRPr="007F1451" w:rsidDel="00315F86">
          <w:rPr>
            <w:b/>
            <w:bCs/>
          </w:rPr>
          <w:delText>H</w:delText>
        </w:r>
      </w:del>
      <w:ins w:id="502" w:author="rtbelasco" w:date="2018-11-28T19:31:00Z">
        <w:r w:rsidR="00315F86">
          <w:rPr>
            <w:b/>
            <w:bCs/>
          </w:rPr>
          <w:t>I</w:t>
        </w:r>
      </w:ins>
      <w:r w:rsidRPr="007F1451">
        <w:rPr>
          <w:b/>
          <w:bCs/>
        </w:rPr>
        <w:t>. </w:t>
      </w:r>
      <w:r w:rsidRPr="00897E87">
        <w:t>General requirements.</w:t>
      </w:r>
    </w:p>
    <w:p w:rsidR="00897E87" w:rsidRPr="00897E87" w:rsidRDefault="00897E87" w:rsidP="00F8613A">
      <w:pPr>
        <w:ind w:left="720"/>
        <w:jc w:val="both"/>
      </w:pPr>
      <w:r w:rsidRPr="007F1451">
        <w:rPr>
          <w:b/>
          <w:bCs/>
        </w:rPr>
        <w:t>(1) </w:t>
      </w:r>
      <w:r w:rsidRPr="00897E87">
        <w:t>Any principal building may contain more than one permitted use and/or organization, provided that the total building coverage of the combined activities does not exceed the maximum building coverage specified for the district and, further, that each activity occupies a minimum gross floor area of 500 square feet for uses in the zoning district.</w:t>
      </w:r>
    </w:p>
    <w:p w:rsidR="00897E87" w:rsidRPr="00897E87" w:rsidRDefault="00897E87" w:rsidP="00F8613A">
      <w:pPr>
        <w:ind w:left="720"/>
        <w:jc w:val="both"/>
      </w:pPr>
      <w:r w:rsidRPr="007F1451">
        <w:rPr>
          <w:b/>
          <w:bCs/>
        </w:rPr>
        <w:t>(2) </w:t>
      </w:r>
      <w:r w:rsidRPr="00897E87">
        <w:t>More than one principal building shall be permitted in all structures. All principal buildings shall be separated by a minimum of 20 feet, provided such separation is to be used solely for pedestrian circulation. All buildings shall be separated by a minimum of 50 feet where any part of such separation is to be used for parking or vehicular circulation. However, the separation requirements should not be construed to prohibit covered pedestrian walkways when the roof or covering of such walkway extends between the buildings. Pedestrian circulation zones shall be marked with yellow cross-striping pavement markings and marked with signage as "No Parking or Standing Zones" if adjacent to automobile traffic or parking areas.</w:t>
      </w:r>
    </w:p>
    <w:p w:rsidR="00897E87" w:rsidRPr="00897E87" w:rsidRDefault="00897E87" w:rsidP="00F8613A">
      <w:pPr>
        <w:ind w:left="720"/>
        <w:jc w:val="both"/>
      </w:pPr>
      <w:r w:rsidRPr="007F1451">
        <w:rPr>
          <w:b/>
          <w:bCs/>
        </w:rPr>
        <w:t>(3) </w:t>
      </w:r>
      <w:r w:rsidRPr="00897E87">
        <w:t>All buildings on a single commercial site shall be compatibly designed, whether constructed all at one time or in stages over a period of time. All building walls facing any street or residential district line shall be suitably finished for aesthetic purposes.</w:t>
      </w:r>
    </w:p>
    <w:p w:rsidR="00897E87" w:rsidRPr="00897E87" w:rsidRDefault="00897E87" w:rsidP="00F8613A">
      <w:pPr>
        <w:ind w:left="720"/>
        <w:jc w:val="both"/>
      </w:pPr>
      <w:r w:rsidRPr="007F1451">
        <w:rPr>
          <w:b/>
          <w:bCs/>
        </w:rPr>
        <w:t>(4) </w:t>
      </w:r>
      <w:r w:rsidRPr="00897E87">
        <w:t>Merchandise, products, equipment or similar materials or objects can be displayed or stored outside so long as the merchandise, products, equipment or similar materials or objects shall be located/installed in such a manner that they do not interfere with or are not located in the sidewalk area to prevent free travel of pedestrians. No operation of a business in the MC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p>
    <w:p w:rsidR="00897E87" w:rsidRPr="00897E87" w:rsidRDefault="00897E87" w:rsidP="00F8613A">
      <w:pPr>
        <w:ind w:left="720"/>
        <w:jc w:val="both"/>
      </w:pPr>
      <w:r w:rsidRPr="007F1451">
        <w:rPr>
          <w:b/>
          <w:bCs/>
        </w:rPr>
        <w:t>(5) </w:t>
      </w:r>
      <w:r w:rsidRPr="00897E87">
        <w:t>All areas not utilized for buildings, parking, loading, access aisles, driveways or pedestrian walkways shall be suitably landscaped with shrubs, ground cover, seeding or similar plantings and maintained in good condition. Suggested plant species are referenced in Appendix A</w:t>
      </w:r>
      <w:proofErr w:type="gramStart"/>
      <w:r w:rsidRPr="00897E87">
        <w:t>.</w:t>
      </w:r>
      <w:r w:rsidRPr="007F1451">
        <w:rPr>
          <w:b/>
          <w:bCs/>
          <w:vertAlign w:val="superscript"/>
        </w:rPr>
        <w:t>[</w:t>
      </w:r>
      <w:proofErr w:type="gramEnd"/>
      <w:r w:rsidRPr="007F1451">
        <w:rPr>
          <w:b/>
          <w:bCs/>
          <w:vertAlign w:val="superscript"/>
        </w:rPr>
        <w:t>4]</w:t>
      </w:r>
    </w:p>
    <w:p w:rsidR="00897E87" w:rsidRPr="00897E87" w:rsidRDefault="00897E87" w:rsidP="00F8613A">
      <w:pPr>
        <w:ind w:left="720"/>
        <w:jc w:val="both"/>
      </w:pPr>
      <w:r w:rsidRPr="007F1451">
        <w:rPr>
          <w:b/>
          <w:bCs/>
        </w:rPr>
        <w:t>(6) </w:t>
      </w:r>
      <w:r w:rsidRPr="00897E87">
        <w: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t>
      </w:r>
    </w:p>
    <w:p w:rsidR="00897E87" w:rsidRPr="00897E87" w:rsidRDefault="00897E87" w:rsidP="00F8613A">
      <w:pPr>
        <w:ind w:left="720"/>
        <w:jc w:val="both"/>
      </w:pPr>
      <w:r w:rsidRPr="007F1451">
        <w:rPr>
          <w:b/>
          <w:bCs/>
        </w:rPr>
        <w:t>(7) </w:t>
      </w:r>
      <w:r w:rsidRPr="00897E87">
        <w:t>Landscaping shall be provided in the front yard area and shall be reasonably distributed throughout the entire front yard area. Suggested plant species are referenced in Appendix A</w:t>
      </w:r>
      <w:proofErr w:type="gramStart"/>
      <w:r w:rsidRPr="00897E87">
        <w:t>.</w:t>
      </w:r>
      <w:r w:rsidRPr="007F1451">
        <w:rPr>
          <w:b/>
          <w:bCs/>
          <w:vertAlign w:val="superscript"/>
        </w:rPr>
        <w:t>[</w:t>
      </w:r>
      <w:proofErr w:type="gramEnd"/>
      <w:r w:rsidRPr="007F1451">
        <w:rPr>
          <w:b/>
          <w:bCs/>
          <w:vertAlign w:val="superscript"/>
        </w:rPr>
        <w:t>5]</w:t>
      </w:r>
    </w:p>
    <w:p w:rsidR="00897E87" w:rsidRPr="00897E87" w:rsidRDefault="00897E87" w:rsidP="00F8613A">
      <w:pPr>
        <w:ind w:left="720"/>
        <w:jc w:val="both"/>
      </w:pPr>
      <w:r w:rsidRPr="007F1451">
        <w:rPr>
          <w:b/>
          <w:bCs/>
        </w:rPr>
        <w:t>(8) </w:t>
      </w:r>
      <w:r w:rsidRPr="00897E87">
        <w: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t>
      </w:r>
    </w:p>
    <w:p w:rsidR="00897E87" w:rsidRPr="00897E87" w:rsidRDefault="00897E87" w:rsidP="00897E87">
      <w:pPr>
        <w:jc w:val="both"/>
      </w:pPr>
      <w:del w:id="503" w:author="rtbelasco" w:date="2018-11-28T19:31:00Z">
        <w:r w:rsidRPr="007F1451" w:rsidDel="00315F86">
          <w:rPr>
            <w:b/>
            <w:bCs/>
          </w:rPr>
          <w:delText>I</w:delText>
        </w:r>
      </w:del>
      <w:ins w:id="504" w:author="rtbelasco" w:date="2018-11-28T19:31:00Z">
        <w:r w:rsidR="00315F86">
          <w:rPr>
            <w:b/>
            <w:bCs/>
          </w:rPr>
          <w:t>J</w:t>
        </w:r>
      </w:ins>
      <w:r w:rsidRPr="007F1451">
        <w:rPr>
          <w:b/>
          <w:bCs/>
        </w:rPr>
        <w:t>. </w:t>
      </w:r>
      <w:r w:rsidRPr="00897E87">
        <w:t>Sign requirements.</w:t>
      </w:r>
    </w:p>
    <w:p w:rsidR="00897E87" w:rsidRPr="00897E87" w:rsidRDefault="00897E87" w:rsidP="00F8613A">
      <w:pPr>
        <w:ind w:firstLine="720"/>
        <w:jc w:val="both"/>
      </w:pPr>
      <w:r w:rsidRPr="007F1451">
        <w:rPr>
          <w:b/>
          <w:bCs/>
        </w:rPr>
        <w:t>(1) </w:t>
      </w:r>
      <w:r w:rsidRPr="00897E87">
        <w:t>General signage standards.</w:t>
      </w:r>
    </w:p>
    <w:p w:rsidR="00897E87" w:rsidRPr="00897E87" w:rsidRDefault="00897E87" w:rsidP="00F8613A">
      <w:pPr>
        <w:ind w:left="1440"/>
        <w:jc w:val="both"/>
      </w:pPr>
      <w:r w:rsidRPr="007F1451">
        <w:rPr>
          <w:b/>
          <w:bCs/>
        </w:rPr>
        <w:t>(a) </w:t>
      </w:r>
      <w:r w:rsidRPr="00897E87">
        <w:t>While not located on the Boardwalk, the signage section of the Design Guidelines for the Wildwoods Boardwalk (Appendix XX and referenced and incorporated herein)</w:t>
      </w:r>
      <w:r w:rsidRPr="007F1451">
        <w:rPr>
          <w:b/>
          <w:bCs/>
          <w:vertAlign w:val="superscript"/>
        </w:rPr>
        <w:t>[6]</w:t>
      </w:r>
      <w:r w:rsidRPr="00897E87">
        <w:t xml:space="preserve"> shall serve as the philosophical underpinnings for the standards for signage in the MC Zoning District, with specific standards established accordingly </w:t>
      </w:r>
      <w:proofErr w:type="spellStart"/>
      <w:r w:rsidRPr="00897E87">
        <w:t>hereinbelow</w:t>
      </w:r>
      <w:proofErr w:type="spellEnd"/>
      <w:r w:rsidRPr="00897E87">
        <w:t>. All exterior signs shall identify uses, activities or functions of the development on which the sign is located. No advertising of any product, use or activity outside of the development shall be permitted.</w:t>
      </w:r>
    </w:p>
    <w:p w:rsidR="00897E87" w:rsidRPr="00897E87" w:rsidRDefault="00897E87" w:rsidP="00F8613A">
      <w:pPr>
        <w:ind w:left="1440"/>
        <w:jc w:val="both"/>
      </w:pPr>
      <w:r w:rsidRPr="007F1451">
        <w:rPr>
          <w:b/>
          <w:bCs/>
        </w:rPr>
        <w:t>(b) </w:t>
      </w:r>
      <w:r w:rsidRPr="00897E87">
        <w:t>Signage for similar project elements shall be coordinated and similarly themed to provide a unifying style. All signs for individual uses shall conform in character with all other signs in the complex and shall blend with the overall architectural scheme of the district.</w:t>
      </w:r>
    </w:p>
    <w:p w:rsidR="00897E87" w:rsidRPr="00897E87" w:rsidRDefault="00897E87" w:rsidP="00F8613A">
      <w:pPr>
        <w:ind w:left="1440"/>
        <w:jc w:val="both"/>
      </w:pPr>
      <w:r w:rsidRPr="007F1451">
        <w:rPr>
          <w:b/>
          <w:bCs/>
        </w:rPr>
        <w:t>(c) </w:t>
      </w:r>
      <w:r w:rsidRPr="00897E87">
        <w:t>This regulation shall not be construed to mean that all signs must be identical or to prohibit unique sign designs where necessary and appropriate, but rather that, absent specific justification (i.e., branding/</w:t>
      </w:r>
      <w:proofErr w:type="spellStart"/>
      <w:r w:rsidRPr="00897E87">
        <w:t>themeing</w:t>
      </w:r>
      <w:proofErr w:type="spellEnd"/>
      <w:r w:rsidRPr="00897E87">
        <w:t xml:space="preserve"> requirements for themed retail outlets or food and beverage outlets), sign design shall be complementary and consistent.</w:t>
      </w:r>
    </w:p>
    <w:p w:rsidR="00897E87" w:rsidRPr="00897E87" w:rsidRDefault="00897E87" w:rsidP="00F8613A">
      <w:pPr>
        <w:ind w:left="1440"/>
        <w:jc w:val="both"/>
      </w:pPr>
      <w:r w:rsidRPr="007F1451">
        <w:rPr>
          <w:b/>
          <w:bCs/>
        </w:rPr>
        <w:t>(d) </w:t>
      </w:r>
      <w:r w:rsidRPr="00897E87">
        <w:t>No vacant signs or sign boxes shall be permitted. Where vacancies occur, corresponding signage shall be immediately replaced with general development or other appropriate signage. Similarly, any sign, which falls into a state of disrepair shall immediately be repaired or replaced.</w:t>
      </w:r>
    </w:p>
    <w:p w:rsidR="00897E87" w:rsidRPr="00897E87" w:rsidRDefault="00897E87" w:rsidP="00F8613A">
      <w:pPr>
        <w:ind w:left="1440"/>
        <w:jc w:val="both"/>
      </w:pPr>
      <w:r w:rsidRPr="007F1451">
        <w:rPr>
          <w:b/>
          <w:bCs/>
        </w:rPr>
        <w:t>(e) </w:t>
      </w:r>
      <w:r w:rsidRPr="00897E87">
        <w:t>This regulation shall not be construed to include intentional removal of sign faces in the off-season, which is a typical practice along the Wildwoods Boardwalk. However, upon any such intentional removal, an aesthetically treated replacement panel shall be employed so as not to leave a visibly vacant sign box.</w:t>
      </w:r>
    </w:p>
    <w:p w:rsidR="00897E87" w:rsidRPr="00897E87" w:rsidRDefault="00897E87" w:rsidP="00F8613A">
      <w:pPr>
        <w:ind w:left="1440"/>
        <w:jc w:val="both"/>
      </w:pPr>
      <w:r w:rsidRPr="007F1451">
        <w:rPr>
          <w:b/>
          <w:bCs/>
        </w:rPr>
        <w:t>(f) </w:t>
      </w:r>
      <w:r w:rsidRPr="00897E87">
        <w:t xml:space="preserve">All signs must be professionally designed and constructed. Homemade-type plywood, </w:t>
      </w:r>
      <w:proofErr w:type="spellStart"/>
      <w:r w:rsidRPr="00897E87">
        <w:t>coroplast</w:t>
      </w:r>
      <w:proofErr w:type="spellEnd"/>
      <w:r w:rsidRPr="00897E87">
        <w:t xml:space="preserve"> or cardboard signs or home-computer-generated-type signs are expressly prohibited.</w:t>
      </w:r>
    </w:p>
    <w:p w:rsidR="00897E87" w:rsidRPr="00897E87" w:rsidRDefault="00897E87" w:rsidP="00F8613A">
      <w:pPr>
        <w:ind w:left="1440"/>
        <w:jc w:val="both"/>
      </w:pPr>
      <w:r w:rsidRPr="007F1451">
        <w:rPr>
          <w:b/>
          <w:bCs/>
        </w:rPr>
        <w:t>(g) </w:t>
      </w:r>
      <w:r w:rsidRPr="00897E87">
        <w:t>Sign lighting shall be appropriate for the type and style of sign proposed and may include LED, neon or other illumination. Similarly, the use of neon lighting or similar material to create sculptural logo or iconographic images is encouraged.</w:t>
      </w:r>
    </w:p>
    <w:p w:rsidR="00897E87" w:rsidRPr="00897E87" w:rsidRDefault="00897E87" w:rsidP="00F8613A">
      <w:pPr>
        <w:ind w:left="1440"/>
        <w:jc w:val="both"/>
      </w:pPr>
      <w:r w:rsidRPr="007F1451">
        <w:rPr>
          <w:b/>
          <w:bCs/>
        </w:rPr>
        <w:t>(h) </w:t>
      </w:r>
      <w:r w:rsidRPr="00897E87">
        <w:t>No restrictions are established for interior project signage (defined as the interior wall area of a project, whether within an enclosed structure or on the inward-facing frontage of a structure internal to a project.). Developers are encouraged to establish a creative interior sign package consistent with the type and scope of the project proposed.</w:t>
      </w:r>
    </w:p>
    <w:p w:rsidR="00897E87" w:rsidRPr="00897E87" w:rsidRDefault="00897E87" w:rsidP="00F8613A">
      <w:pPr>
        <w:ind w:firstLine="720"/>
        <w:jc w:val="both"/>
      </w:pPr>
      <w:r w:rsidRPr="007F1451">
        <w:rPr>
          <w:b/>
          <w:bCs/>
        </w:rPr>
        <w:t>(2) </w:t>
      </w:r>
      <w:r w:rsidRPr="00897E87">
        <w:t>Project identification signage.</w:t>
      </w:r>
    </w:p>
    <w:p w:rsidR="00897E87" w:rsidRPr="00897E87" w:rsidRDefault="00897E87" w:rsidP="00F8613A">
      <w:pPr>
        <w:ind w:left="1440"/>
        <w:jc w:val="both"/>
      </w:pPr>
      <w:r w:rsidRPr="007F1451">
        <w:rPr>
          <w:b/>
          <w:bCs/>
        </w:rPr>
        <w:t>(a) </w:t>
      </w:r>
      <w:r w:rsidRPr="00897E87">
        <w:t xml:space="preserve">Each elevation of a principal building may have one building-mounted project identification sign depicting the name of the project and such other logo or corporate iconography as may be appropriate. While the size, location and configuration of such signage shall be appropriate to the elevation on which such sign is located, such sign shall be located at the uppermost section of the building, but shall be no higher than the roofline of the wall on which such sign is affixed, and shall have a total sign area not exceeding 10 feet in height multiplied by the width of the building elevation on which such sign is affixed. However, each such sign may extend to a maximum of 20 feet in height multiplied by the width of the building elevation on which such sign is affixed, provided the sign conforms to the conditional signage standards detailed </w:t>
      </w:r>
      <w:proofErr w:type="spellStart"/>
      <w:r w:rsidRPr="00897E87">
        <w:t>hereinbelow</w:t>
      </w:r>
      <w:proofErr w:type="spellEnd"/>
      <w:r w:rsidRPr="00897E87">
        <w:t>. The bottom edge of such sign shall be a minimum of 10 feet from finished grade if located on a numbered avenue (i.e., 26th or 25th Avenue), Surf Avenue or Atlantic Avenue, but in no case shall it project below the awning, canopy or other element on which such sign is affixed.</w:t>
      </w:r>
    </w:p>
    <w:p w:rsidR="00897E87" w:rsidRPr="00897E87" w:rsidRDefault="00897E87" w:rsidP="00F8613A">
      <w:pPr>
        <w:ind w:left="1440"/>
        <w:jc w:val="both"/>
      </w:pPr>
      <w:r w:rsidRPr="007F1451">
        <w:rPr>
          <w:b/>
          <w:bCs/>
        </w:rPr>
        <w:t>(b) </w:t>
      </w:r>
      <w:r w:rsidRPr="00897E87">
        <w:t xml:space="preserve">In addition to the project identification signs as permitted herein, each </w:t>
      </w:r>
      <w:proofErr w:type="spellStart"/>
      <w:r w:rsidRPr="00897E87">
        <w:t>porte</w:t>
      </w:r>
      <w:proofErr w:type="spellEnd"/>
      <w:r w:rsidRPr="00897E87">
        <w:t xml:space="preserve"> </w:t>
      </w:r>
      <w:proofErr w:type="spellStart"/>
      <w:r w:rsidRPr="00897E87">
        <w:t>cochere</w:t>
      </w:r>
      <w:proofErr w:type="spellEnd"/>
      <w:r w:rsidRPr="00897E87">
        <w:t xml:space="preserve"> or primary entranceway of a principal building may have one building-mounted project identification sign depicting the name of the project and such other logo or corporate iconography as may be appropriate. While the size, location and configuration of such signage shall be appropriate to the </w:t>
      </w:r>
      <w:proofErr w:type="spellStart"/>
      <w:r w:rsidRPr="00897E87">
        <w:t>porte</w:t>
      </w:r>
      <w:proofErr w:type="spellEnd"/>
      <w:r w:rsidRPr="00897E87">
        <w:t xml:space="preserve"> </w:t>
      </w:r>
      <w:proofErr w:type="spellStart"/>
      <w:r w:rsidRPr="00897E87">
        <w:t>cochere</w:t>
      </w:r>
      <w:proofErr w:type="spellEnd"/>
      <w:r w:rsidRPr="00897E87">
        <w:t xml:space="preserve"> or entranceway on which such sign is located, such sign shall not exceed the length of the awning, canopy or other element over which such sign is affixed. The bottom edge of such sign shall be a minimum of 10 feet from finished grade if located on a numbered avenue, Surf Avenue or Atlantic Avenue, but in no case shall it project below the awning, canopy or other element on which such sign is affixed. The height of such sign shall be 12 feet from finished grade, but in no case higher than the awning, canopy or other element on which such sign is affixed, and shall have a total sign area not exceeding two feet in height multiplied by the width of the awning, canopy or other element on which such sign is affixed. However, such signage may extend to a maximum of four feet in height multiplied by the width of the awning, canopy or other element on which such sign is affixed, provided such sign conforms to the conditional signage standards detailed herein. In such case, the height of such sign shall be 14 feet from finished grade.</w:t>
      </w:r>
    </w:p>
    <w:p w:rsidR="00897E87" w:rsidRPr="00897E87" w:rsidRDefault="00897E87" w:rsidP="00F8613A">
      <w:pPr>
        <w:ind w:left="1440"/>
        <w:jc w:val="both"/>
      </w:pPr>
      <w:r w:rsidRPr="007F1451">
        <w:rPr>
          <w:b/>
          <w:bCs/>
        </w:rPr>
        <w:t>(c) </w:t>
      </w:r>
      <w:r w:rsidRPr="00897E87">
        <w:t xml:space="preserve">Each principal building may have one freestanding project identification (pole) sign per street frontage depicting the name of the project and such other logo or corporate iconography as may be appropriate. The location and configuration of such signage shall be appropriate to the street frontage on which such sign is located. However, freestanding signs shall respect the building setbacks as provided for herein. Each such identification sign shall not exceed 150 square feet in area or 25 feet in height. However, each such sign may extend to a maximum of 1,000 square feet in area and 50 feet in height, provided it conforms to the conditional signage standards detailed </w:t>
      </w:r>
      <w:proofErr w:type="spellStart"/>
      <w:r w:rsidRPr="00897E87">
        <w:t>hereinbelow</w:t>
      </w:r>
      <w:proofErr w:type="spellEnd"/>
      <w:r w:rsidRPr="00897E87">
        <w:t>.</w:t>
      </w:r>
    </w:p>
    <w:p w:rsidR="00897E87" w:rsidRPr="00897E87" w:rsidRDefault="00897E87" w:rsidP="00F8613A">
      <w:pPr>
        <w:ind w:firstLine="720"/>
        <w:jc w:val="both"/>
      </w:pPr>
      <w:r w:rsidRPr="007F1451">
        <w:rPr>
          <w:b/>
          <w:bCs/>
        </w:rPr>
        <w:t>(3) </w:t>
      </w:r>
      <w:r w:rsidRPr="00897E87">
        <w:t>Use-oriented identification signage.</w:t>
      </w:r>
    </w:p>
    <w:p w:rsidR="00897E87" w:rsidRPr="00897E87" w:rsidRDefault="00897E87" w:rsidP="00F8613A">
      <w:pPr>
        <w:ind w:left="1440"/>
        <w:jc w:val="both"/>
      </w:pPr>
      <w:r w:rsidRPr="007F1451">
        <w:rPr>
          <w:b/>
          <w:bCs/>
        </w:rPr>
        <w:t>(a) </w:t>
      </w:r>
      <w:r w:rsidRPr="00897E87">
        <w:t>Each permit</w:t>
      </w:r>
      <w:r w:rsidR="00F8613A">
        <w:t>t</w:t>
      </w:r>
      <w:r w:rsidRPr="00897E87">
        <w:t>ed principal use within but visible from the outside of a hotel/motel may have one use-oriented identification sign mounted above the storefront of such use, depicting the name of the use and such other logo or corporate iconography as may be appropriate.</w:t>
      </w:r>
    </w:p>
    <w:p w:rsidR="00897E87" w:rsidRPr="00897E87" w:rsidRDefault="00897E87" w:rsidP="00F8613A">
      <w:pPr>
        <w:ind w:left="1440"/>
        <w:jc w:val="both"/>
      </w:pPr>
      <w:r w:rsidRPr="007F1451">
        <w:rPr>
          <w:b/>
          <w:bCs/>
        </w:rPr>
        <w:t>(b) </w:t>
      </w:r>
      <w:r w:rsidRPr="00897E87">
        <w:t>Each individual use-oriented identification sign shall not exceed the length of the storefront over which such sign is affixed. The bottom edge of such sign shall be a minimum of 10 feet from finished grade if located on a numbered avenue, Surf Avenue or Atlantic Avenue, but in no case shall it project below the awning, canopy or other element on which such sign is affixed.</w:t>
      </w:r>
    </w:p>
    <w:p w:rsidR="00897E87" w:rsidRPr="00897E87" w:rsidRDefault="00897E87" w:rsidP="00F8613A">
      <w:pPr>
        <w:ind w:left="1440"/>
        <w:jc w:val="both"/>
      </w:pPr>
      <w:r w:rsidRPr="007F1451">
        <w:rPr>
          <w:b/>
          <w:bCs/>
        </w:rPr>
        <w:t>(c) </w:t>
      </w:r>
      <w:r w:rsidRPr="00897E87">
        <w:t xml:space="preserve">Such sign shall be no higher than the awning, canopy or other element on which such sign is affixed and shall have a total sign area not exceeding two feet in height multiplied by the width of the awning, canopy or other element on which such sign is affixed. However, each such sign may extend to a maximum of four feet in height multiplied by the width of the awning, canopy or other element on which such sign is affixed, provided such sign conforms to the conditional signage standards detailed </w:t>
      </w:r>
      <w:proofErr w:type="spellStart"/>
      <w:r w:rsidRPr="00897E87">
        <w:t>hereinbelow</w:t>
      </w:r>
      <w:proofErr w:type="spellEnd"/>
      <w:r w:rsidRPr="00897E87">
        <w:t>.</w:t>
      </w:r>
    </w:p>
    <w:p w:rsidR="00897E87" w:rsidRPr="00897E87" w:rsidRDefault="00897E87" w:rsidP="00F8613A">
      <w:pPr>
        <w:ind w:firstLine="720"/>
        <w:jc w:val="both"/>
      </w:pPr>
      <w:r w:rsidRPr="007F1451">
        <w:rPr>
          <w:b/>
          <w:bCs/>
        </w:rPr>
        <w:t>(4) </w:t>
      </w:r>
      <w:r w:rsidRPr="00897E87">
        <w:t>See § </w:t>
      </w:r>
      <w:r w:rsidRPr="007F1451">
        <w:rPr>
          <w:b/>
          <w:bCs/>
        </w:rPr>
        <w:t>276-40</w:t>
      </w:r>
      <w:r w:rsidRPr="00897E87">
        <w:t> (requirements for signs) for additional standards.</w:t>
      </w:r>
    </w:p>
    <w:p w:rsidR="00897E87" w:rsidRPr="00897E87" w:rsidRDefault="00897E87" w:rsidP="00897E87">
      <w:pPr>
        <w:jc w:val="both"/>
      </w:pPr>
      <w:del w:id="505" w:author="rtbelasco" w:date="2018-11-28T19:31:00Z">
        <w:r w:rsidRPr="007F1451" w:rsidDel="00315F86">
          <w:rPr>
            <w:b/>
            <w:bCs/>
          </w:rPr>
          <w:delText>J</w:delText>
        </w:r>
      </w:del>
      <w:ins w:id="506" w:author="rtbelasco" w:date="2018-11-28T19:31:00Z">
        <w:r w:rsidR="00315F86">
          <w:rPr>
            <w:b/>
            <w:bCs/>
          </w:rPr>
          <w:t>K</w:t>
        </w:r>
      </w:ins>
      <w:r w:rsidRPr="007F1451">
        <w:rPr>
          <w:b/>
          <w:bCs/>
        </w:rPr>
        <w:t>. </w:t>
      </w:r>
      <w:r w:rsidRPr="00897E87">
        <w:t>Minimum off-street parking. Each individual use shall provide parking spaces according to the following minimum provisions. Where a permitted use of land includes different specific activities with different specific parking requirements, individually computing the parking requirements for each different activity and adding the resulting numbers together shall obtain the total number of required parking spaces.</w:t>
      </w:r>
    </w:p>
    <w:p w:rsidR="00F8613A" w:rsidRDefault="00F8613A" w:rsidP="00F8613A">
      <w:pPr>
        <w:ind w:firstLine="720"/>
        <w:jc w:val="both"/>
        <w:rPr>
          <w:b/>
          <w:bCs/>
        </w:rPr>
      </w:pPr>
    </w:p>
    <w:p w:rsidR="00F8613A" w:rsidRDefault="00F8613A" w:rsidP="00F8613A">
      <w:pPr>
        <w:ind w:firstLine="720"/>
        <w:jc w:val="both"/>
        <w:rPr>
          <w:b/>
          <w:bCs/>
        </w:rPr>
      </w:pPr>
    </w:p>
    <w:p w:rsidR="00897E87" w:rsidRPr="00897E87" w:rsidRDefault="00897E87" w:rsidP="00F8613A">
      <w:pPr>
        <w:ind w:firstLine="720"/>
        <w:jc w:val="both"/>
      </w:pPr>
      <w:r w:rsidRPr="007F1451">
        <w:rPr>
          <w:b/>
          <w:bCs/>
        </w:rPr>
        <w:t>(1) </w:t>
      </w:r>
      <w:r w:rsidRPr="00897E87">
        <w:t>Hotels and motels shall provide parking as follows:</w:t>
      </w:r>
    </w:p>
    <w:tbl>
      <w:tblPr>
        <w:tblW w:w="9540" w:type="dxa"/>
        <w:tblInd w:w="15" w:type="dxa"/>
        <w:tblCellMar>
          <w:top w:w="15" w:type="dxa"/>
          <w:left w:w="15" w:type="dxa"/>
          <w:bottom w:w="15" w:type="dxa"/>
          <w:right w:w="15" w:type="dxa"/>
        </w:tblCellMar>
        <w:tblLook w:val="04A0"/>
      </w:tblPr>
      <w:tblGrid>
        <w:gridCol w:w="219"/>
        <w:gridCol w:w="4356"/>
        <w:gridCol w:w="4965"/>
      </w:tblGrid>
      <w:tr w:rsidR="00897E87" w:rsidRPr="00897E87">
        <w:trPr>
          <w:tblHeader/>
        </w:trPr>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Room Size</w:t>
            </w:r>
          </w:p>
          <w:p w:rsidR="00897E87" w:rsidRPr="00897E87" w:rsidRDefault="00897E87" w:rsidP="00897E87">
            <w:pPr>
              <w:jc w:val="both"/>
            </w:pPr>
            <w:r w:rsidRPr="00897E87">
              <w:rPr>
                <w:b/>
                <w:bCs/>
              </w:rPr>
              <w:t>(square feet)</w:t>
            </w:r>
          </w:p>
        </w:tc>
        <w:tc>
          <w:tcPr>
            <w:tcW w:w="0" w:type="auto"/>
            <w:tcBorders>
              <w:top w:val="nil"/>
              <w:left w:val="nil"/>
              <w:bottom w:val="nil"/>
              <w:right w:val="nil"/>
            </w:tcBorders>
            <w:tcMar>
              <w:top w:w="15" w:type="dxa"/>
              <w:left w:w="60" w:type="dxa"/>
              <w:bottom w:w="60" w:type="dxa"/>
              <w:right w:w="60" w:type="dxa"/>
            </w:tcMar>
            <w:vAlign w:val="bottom"/>
          </w:tcPr>
          <w:p w:rsidR="00897E87" w:rsidRPr="00897E87" w:rsidRDefault="00897E87" w:rsidP="00897E87">
            <w:pPr>
              <w:jc w:val="both"/>
            </w:pPr>
            <w:r w:rsidRPr="00897E87">
              <w:rPr>
                <w:b/>
                <w:bCs/>
              </w:rPr>
              <w:t>Parking Spaces</w:t>
            </w:r>
          </w:p>
          <w:p w:rsidR="00897E87" w:rsidRPr="00897E87" w:rsidRDefault="00897E87" w:rsidP="00897E87">
            <w:pPr>
              <w:jc w:val="both"/>
            </w:pPr>
            <w:r w:rsidRPr="00897E87">
              <w:rPr>
                <w:b/>
                <w:bCs/>
              </w:rPr>
              <w:t>(per unit)</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Under 375</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1.1</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376 to 800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1.25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801 to 1,250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1.5</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Over 1,250</w:t>
            </w:r>
          </w:p>
        </w:tc>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2.0</w:t>
            </w:r>
          </w:p>
        </w:tc>
      </w:tr>
      <w:tr w:rsidR="00897E87" w:rsidRPr="00897E87">
        <w:tc>
          <w:tcPr>
            <w:tcW w:w="0" w:type="auto"/>
            <w:tcBorders>
              <w:top w:val="nil"/>
              <w:left w:val="nil"/>
              <w:bottom w:val="nil"/>
              <w:right w:val="nil"/>
            </w:tcBorders>
            <w:tcMar>
              <w:top w:w="15" w:type="dxa"/>
              <w:left w:w="60" w:type="dxa"/>
              <w:bottom w:w="60" w:type="dxa"/>
              <w:right w:w="60" w:type="dxa"/>
            </w:tcMar>
          </w:tcPr>
          <w:p w:rsidR="00897E87" w:rsidRPr="00897E87" w:rsidRDefault="00897E87" w:rsidP="00897E87">
            <w:pPr>
              <w:jc w:val="both"/>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RDefault="00897E87" w:rsidP="00897E87">
            <w:pPr>
              <w:jc w:val="both"/>
            </w:pPr>
            <w:r w:rsidRPr="00897E87">
              <w:t>Plus 1 space for every 10 seats provided in an ancillary restaurant</w:t>
            </w:r>
          </w:p>
        </w:tc>
      </w:tr>
    </w:tbl>
    <w:p w:rsidR="00897E87" w:rsidRPr="00897E87" w:rsidRDefault="00897E87" w:rsidP="00F8613A">
      <w:pPr>
        <w:ind w:left="1440"/>
        <w:jc w:val="both"/>
      </w:pPr>
      <w:r w:rsidRPr="007F1451">
        <w:rPr>
          <w:b/>
          <w:bCs/>
        </w:rPr>
        <w:t>(a) </w:t>
      </w:r>
      <w:r w:rsidRPr="00897E87">
        <w:t>Freestanding parking garages or storage sheds are not permitted as part of a motel development. Accordingly, all garages and storage structures shall be physically attached to the motel. It is the City's intention not to permit traditional, open parking decks wherein parked vehicles are visible to the public from any right-of-way. Window-like cutouts and/or other architectural elements are required so as to resemble hotel/motel units while providing for garage ventilation as necessary. Parking garages may be attached by way of an enclosed walkway, which may be elevated or at grade. Off-site parking lots can be located off site from the motel development within the block hosting the subject property and the block frontage facing the subject property.</w:t>
      </w:r>
    </w:p>
    <w:p w:rsidR="00897E87" w:rsidRPr="00897E87" w:rsidRDefault="00897E87" w:rsidP="00F8613A">
      <w:pPr>
        <w:ind w:left="1440"/>
        <w:jc w:val="both"/>
      </w:pPr>
      <w:r w:rsidRPr="007F1451">
        <w:rPr>
          <w:b/>
          <w:bCs/>
        </w:rPr>
        <w:t>(b) </w:t>
      </w:r>
      <w:r w:rsidRPr="00897E87">
        <w:t>For the purpose of this section:</w:t>
      </w:r>
    </w:p>
    <w:p w:rsidR="00897E87" w:rsidRPr="00897E87" w:rsidRDefault="00897E87" w:rsidP="00F8613A">
      <w:pPr>
        <w:ind w:left="2160"/>
        <w:jc w:val="both"/>
      </w:pPr>
      <w:r w:rsidRPr="007F1451">
        <w:rPr>
          <w:b/>
          <w:bCs/>
        </w:rPr>
        <w:t>[1] </w:t>
      </w:r>
      <w:r w:rsidRPr="00897E87">
        <w:t>The term "block hosting the subject property" shall mean the entirety of the block on which the property proposing the expansion of multifamily development units is located; and</w:t>
      </w:r>
    </w:p>
    <w:p w:rsidR="00897E87" w:rsidRPr="00897E87" w:rsidRDefault="00897E87" w:rsidP="00F8613A">
      <w:pPr>
        <w:ind w:left="2160"/>
        <w:jc w:val="both"/>
      </w:pPr>
      <w:r w:rsidRPr="007F1451">
        <w:rPr>
          <w:b/>
          <w:bCs/>
        </w:rPr>
        <w:t>[2] </w:t>
      </w:r>
      <w:r w:rsidRPr="00897E87">
        <w:t>The term "block frontage facing the subject property" shall mean the (typically 1/2) portion of the block across the street from the subject property between intersecting streets.</w:t>
      </w:r>
    </w:p>
    <w:p w:rsidR="00897E87" w:rsidRPr="00897E87" w:rsidRDefault="00897E87" w:rsidP="00F8613A">
      <w:pPr>
        <w:ind w:left="1440"/>
        <w:jc w:val="both"/>
      </w:pPr>
      <w:r w:rsidRPr="007F1451">
        <w:rPr>
          <w:b/>
          <w:bCs/>
        </w:rPr>
        <w:t>(2) </w:t>
      </w:r>
      <w:r w:rsidRPr="00897E87">
        <w:t>Bed-and-breakfast establishments shall provide one space per sleeping room, plus two spaces for the permanent living quarters of the owner.</w:t>
      </w:r>
    </w:p>
    <w:p w:rsidR="00897E87" w:rsidRPr="00897E87" w:rsidRDefault="00897E87" w:rsidP="00F8613A">
      <w:pPr>
        <w:ind w:left="1440"/>
        <w:jc w:val="both"/>
      </w:pPr>
      <w:r w:rsidRPr="007F1451">
        <w:rPr>
          <w:b/>
          <w:bCs/>
        </w:rPr>
        <w:t>(3) </w:t>
      </w:r>
      <w:r w:rsidRPr="00897E87">
        <w:t>Permitted uses such as those uses listed in § </w:t>
      </w:r>
      <w:r w:rsidRPr="007F1451">
        <w:rPr>
          <w:b/>
          <w:bCs/>
        </w:rPr>
        <w:t>276-24B(3)</w:t>
      </w:r>
      <w:r w:rsidRPr="00897E87">
        <w:t>, </w:t>
      </w:r>
      <w:r w:rsidRPr="007F1451">
        <w:rPr>
          <w:b/>
          <w:bCs/>
        </w:rPr>
        <w:t>(4)</w:t>
      </w:r>
      <w:r w:rsidRPr="00897E87">
        <w:t>, </w:t>
      </w:r>
      <w:r w:rsidRPr="007F1451">
        <w:rPr>
          <w:b/>
          <w:bCs/>
        </w:rPr>
        <w:t>(5)</w:t>
      </w:r>
      <w:r w:rsidRPr="00897E87">
        <w:t> and </w:t>
      </w:r>
      <w:r w:rsidRPr="007F1451">
        <w:rPr>
          <w:b/>
          <w:bCs/>
        </w:rPr>
        <w:t>(8)</w:t>
      </w:r>
      <w:r w:rsidRPr="00897E87">
        <w:t> shall provide parking at the ratio of one space per 400 square feet of gross floor area.</w:t>
      </w:r>
    </w:p>
    <w:p w:rsidR="00897E87" w:rsidRPr="00897E87" w:rsidRDefault="00897E87" w:rsidP="00F8613A">
      <w:pPr>
        <w:ind w:left="1440"/>
        <w:jc w:val="both"/>
      </w:pPr>
      <w:r w:rsidRPr="007F1451">
        <w:rPr>
          <w:b/>
          <w:bCs/>
        </w:rPr>
        <w:t>(4) </w:t>
      </w:r>
      <w:r w:rsidRPr="00897E87">
        <w:t>Traditional open-air, active, sports-oriented entertainment/recreation elements, such as tennis courts and miniature golf courses, shall provide one space per each hole, plus one space for each employee, but in all cases a sufficient number of spaces shall be provided to accommodate expected needs for any permitted recreational use.</w:t>
      </w:r>
    </w:p>
    <w:p w:rsidR="00897E87" w:rsidRPr="00897E87" w:rsidRDefault="00897E87" w:rsidP="00F8613A">
      <w:pPr>
        <w:ind w:left="1440"/>
        <w:jc w:val="both"/>
      </w:pPr>
      <w:r w:rsidRPr="007F1451">
        <w:rPr>
          <w:b/>
          <w:bCs/>
        </w:rPr>
        <w:t>(5) </w:t>
      </w:r>
      <w:r w:rsidRPr="00897E87">
        <w:t>Permitted uses such as those uses listed in § </w:t>
      </w:r>
      <w:r w:rsidRPr="007F1451">
        <w:rPr>
          <w:b/>
          <w:bCs/>
        </w:rPr>
        <w:t>276-24B(6)</w:t>
      </w:r>
      <w:r w:rsidRPr="00897E87">
        <w:t> shall provide a minimum of one space for every six seats, but in all cases a sufficient number of spaces to prevent any parking along private driveways, fire lanes and aisles. Outdoor seating/dining areas intended for use during spring, summer and autumn months shall not be considered when calculating the number of parking spaces required by this subsection.</w:t>
      </w:r>
    </w:p>
    <w:p w:rsidR="00897E87" w:rsidRPr="00897E87" w:rsidRDefault="00897E87" w:rsidP="00F8613A">
      <w:pPr>
        <w:ind w:left="1440"/>
        <w:jc w:val="both"/>
      </w:pPr>
      <w:r w:rsidRPr="007F1451">
        <w:rPr>
          <w:b/>
          <w:bCs/>
        </w:rPr>
        <w:t>(6) </w:t>
      </w:r>
      <w:r w:rsidRPr="00897E87">
        <w:t>Shared parking use of open parking lots with other permitted uses of the MC Zoning District is highly encouraged.</w:t>
      </w:r>
    </w:p>
    <w:p w:rsidR="00897E87" w:rsidRPr="00897E87" w:rsidRDefault="00897E87" w:rsidP="00F8613A">
      <w:pPr>
        <w:ind w:left="1440"/>
        <w:jc w:val="both"/>
      </w:pPr>
      <w:r w:rsidRPr="007F1451">
        <w:rPr>
          <w:b/>
          <w:bCs/>
        </w:rPr>
        <w:t>(7) </w:t>
      </w:r>
      <w:r w:rsidRPr="00897E87">
        <w:t>See § </w:t>
      </w:r>
      <w:r w:rsidRPr="007F1451">
        <w:rPr>
          <w:b/>
          <w:bCs/>
        </w:rPr>
        <w:t>276-35</w:t>
      </w:r>
      <w:r w:rsidRPr="00897E87">
        <w:t> (requirements for parking) for additional standards.</w:t>
      </w:r>
    </w:p>
    <w:p w:rsidR="00897E87" w:rsidRPr="00897E87" w:rsidRDefault="00897E87" w:rsidP="00897E87">
      <w:pPr>
        <w:jc w:val="both"/>
      </w:pPr>
      <w:del w:id="507" w:author="rtbelasco" w:date="2018-11-28T19:31:00Z">
        <w:r w:rsidRPr="007F1451" w:rsidDel="00315F86">
          <w:rPr>
            <w:b/>
            <w:bCs/>
          </w:rPr>
          <w:delText>K</w:delText>
        </w:r>
      </w:del>
      <w:ins w:id="508" w:author="rtbelasco" w:date="2018-11-28T19:31:00Z">
        <w:r w:rsidR="00315F86">
          <w:rPr>
            <w:b/>
            <w:bCs/>
          </w:rPr>
          <w:t>L</w:t>
        </w:r>
      </w:ins>
      <w:r w:rsidRPr="007F1451">
        <w:rPr>
          <w:b/>
          <w:bCs/>
        </w:rPr>
        <w:t>. </w:t>
      </w:r>
      <w:r w:rsidRPr="00897E87">
        <w:t>Minimum off-street loading; trash and garbage locations.</w:t>
      </w:r>
    </w:p>
    <w:p w:rsidR="00897E87" w:rsidRPr="00897E87" w:rsidRDefault="00897E87" w:rsidP="00F8613A">
      <w:pPr>
        <w:ind w:left="1440"/>
        <w:jc w:val="both"/>
      </w:pPr>
      <w:r w:rsidRPr="007F1451">
        <w:rPr>
          <w:b/>
          <w:bCs/>
        </w:rPr>
        <w:t>(1) </w:t>
      </w:r>
      <w:r w:rsidRPr="00897E87">
        <w:t>The need for, location and design of off-street loading and unloading areas shall be considered and determined at the time of site plan review. Off-street loading and unloading areas shall take place on site but not in the public/street right-of-way.</w:t>
      </w:r>
    </w:p>
    <w:p w:rsidR="00897E87" w:rsidRPr="00897E87" w:rsidRDefault="00897E87" w:rsidP="00F8613A">
      <w:pPr>
        <w:ind w:left="1440"/>
        <w:jc w:val="both"/>
      </w:pPr>
      <w:r w:rsidRPr="007F1451">
        <w:rPr>
          <w:b/>
          <w:bCs/>
        </w:rPr>
        <w:t>(2) </w:t>
      </w:r>
      <w:r w:rsidRPr="00897E87">
        <w:t>The need for, location and design of trash and garbage locations shall be considered and determined at the time of site plan review. Recycling, trash and garbage loading and unloading areas shall take place on site but not in the public/street right-of-way. All solid waste not stored within a building shall be stored within an enclosed container.</w:t>
      </w:r>
    </w:p>
    <w:p w:rsidR="00897E87" w:rsidRPr="00897E87" w:rsidRDefault="00897E87" w:rsidP="00F8613A">
      <w:pPr>
        <w:ind w:left="1440"/>
        <w:jc w:val="both"/>
      </w:pPr>
      <w:r w:rsidRPr="007F1451">
        <w:rPr>
          <w:b/>
          <w:bCs/>
        </w:rPr>
        <w:t>(3) </w:t>
      </w:r>
      <w:r w:rsidRPr="00897E87">
        <w: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shall be suitably screened from view if located outside a building.</w:t>
      </w:r>
    </w:p>
    <w:p w:rsidR="00897E87" w:rsidRPr="00897E87" w:rsidRDefault="00897E87" w:rsidP="00F8613A">
      <w:pPr>
        <w:ind w:left="1440"/>
        <w:jc w:val="both"/>
      </w:pPr>
      <w:r w:rsidRPr="007F1451">
        <w:rPr>
          <w:b/>
          <w:bCs/>
        </w:rPr>
        <w:t>(4) </w:t>
      </w:r>
      <w:r w:rsidRPr="00897E87">
        <w:t>Recycling, trash and garbage loading and unloading areas shall be marked with yellow cross-striping pavement markings and marked with signage as "No Parking or Standing Zones" if adjacent to automobile traffic or parking areas.</w:t>
      </w:r>
    </w:p>
    <w:p w:rsidR="00897E87" w:rsidRPr="00897E87" w:rsidRDefault="00897E87" w:rsidP="00F8613A">
      <w:pPr>
        <w:ind w:left="1440"/>
        <w:jc w:val="both"/>
      </w:pPr>
      <w:r w:rsidRPr="007F1451">
        <w:rPr>
          <w:b/>
          <w:bCs/>
        </w:rPr>
        <w:t>(5) </w:t>
      </w:r>
      <w:r w:rsidRPr="00897E87">
        <w:t>For hotels/motels, delivery and loading areas, mechanical equipment, garbage and recycling storage and similar back-of-the-house functions shall be enclosed within the building and shall be screened so as not to be visible from any public right-of-way or adjacent property.</w:t>
      </w:r>
    </w:p>
    <w:p w:rsidR="00897E87" w:rsidRPr="00897E87" w:rsidRDefault="00897E87" w:rsidP="00F8613A">
      <w:pPr>
        <w:ind w:left="1440"/>
        <w:jc w:val="both"/>
      </w:pPr>
      <w:r w:rsidRPr="007F1451">
        <w:rPr>
          <w:b/>
          <w:bCs/>
        </w:rPr>
        <w:t>(6) </w:t>
      </w:r>
      <w:r w:rsidRPr="00897E87">
        <w:t>See § </w:t>
      </w:r>
      <w:r w:rsidRPr="007F1451">
        <w:rPr>
          <w:b/>
          <w:bCs/>
        </w:rPr>
        <w:t>276-44</w:t>
      </w:r>
      <w:r w:rsidRPr="00897E87">
        <w:t> for additional standards.</w:t>
      </w:r>
    </w:p>
    <w:p w:rsidR="00897E87" w:rsidRPr="00897E87" w:rsidDel="00ED0E4F" w:rsidRDefault="00897E87" w:rsidP="00897E87">
      <w:pPr>
        <w:jc w:val="both"/>
        <w:rPr>
          <w:del w:id="509" w:author="rtbelasco" w:date="2018-11-28T21:36:00Z"/>
          <w:b/>
          <w:bCs/>
        </w:rPr>
      </w:pPr>
      <w:del w:id="510" w:author="rtbelasco" w:date="2018-11-28T21:36:00Z">
        <w:r w:rsidRPr="007F1451" w:rsidDel="00ED0E4F">
          <w:delText>§ 276-25</w:delText>
        </w:r>
        <w:r w:rsidRPr="007F1451" w:rsidDel="00ED0E4F">
          <w:rPr>
            <w:b/>
            <w:bCs/>
          </w:rPr>
          <w:delText>RH Resort Hotel.</w:delText>
        </w:r>
      </w:del>
      <w:ins w:id="511" w:author="Ariana Kaufmann" w:date="2018-12-04T12:14:00Z">
        <w:r w:rsidR="00AC69BC">
          <w:rPr>
            <w:b/>
            <w:bCs/>
          </w:rPr>
          <w:t xml:space="preserve"> </w:t>
        </w:r>
      </w:ins>
    </w:p>
    <w:p w:rsidR="00897E87" w:rsidRPr="00897E87" w:rsidDel="00ED0E4F" w:rsidRDefault="00897E87" w:rsidP="00897E87">
      <w:pPr>
        <w:jc w:val="both"/>
        <w:rPr>
          <w:del w:id="512" w:author="rtbelasco" w:date="2018-11-28T21:36:00Z"/>
        </w:rPr>
      </w:pPr>
      <w:del w:id="513" w:author="rtbelasco" w:date="2018-11-28T21:36:00Z">
        <w:r w:rsidRPr="007F1451" w:rsidDel="00ED0E4F">
          <w:rPr>
            <w:b/>
            <w:bCs/>
          </w:rPr>
          <w:delText>A. </w:delText>
        </w:r>
        <w:r w:rsidRPr="00897E87" w:rsidDel="00ED0E4F">
          <w:delText>Purpose statement. The purpose of the Resort Hotel Zone is to provide for the revitalization of the City's lodging industry by the introduction of modern, resort-style accommodations, to support the City's tourist-oriented economy by providing for new and expanded recreation, dining and entertainment facilities and attractions necessary to keep pace with the ever-changing tourism marketplace and, by so doing, to support the Wildwoods Convention Center, both as an amenity in and of itself and as an economic generator for the region.</w:delText>
        </w:r>
      </w:del>
    </w:p>
    <w:p w:rsidR="00897E87" w:rsidRPr="00897E87" w:rsidDel="00ED0E4F" w:rsidRDefault="00897E87" w:rsidP="00897E87">
      <w:pPr>
        <w:jc w:val="both"/>
        <w:rPr>
          <w:del w:id="514" w:author="rtbelasco" w:date="2018-11-28T21:36:00Z"/>
        </w:rPr>
      </w:pPr>
      <w:del w:id="515" w:author="rtbelasco" w:date="2018-11-28T21:36:00Z">
        <w:r w:rsidRPr="007F1451" w:rsidDel="00ED0E4F">
          <w:rPr>
            <w:b/>
            <w:bCs/>
          </w:rPr>
          <w:delText>B. </w:delText>
        </w:r>
        <w:r w:rsidRPr="00897E87" w:rsidDel="00ED0E4F">
          <w:delText>Principal permitted uses on the land and in buildings, as defined in § </w:delText>
        </w:r>
        <w:r w:rsidRPr="007F1451" w:rsidDel="00ED0E4F">
          <w:rPr>
            <w:b/>
            <w:bCs/>
          </w:rPr>
          <w:delText>276-7</w:delText>
        </w:r>
        <w:r w:rsidRPr="00897E87" w:rsidDel="00ED0E4F">
          <w:delText> (Definitions and word usage). Multiple principal uses are permitted within a single lot or building.</w:delText>
        </w:r>
      </w:del>
    </w:p>
    <w:p w:rsidR="00897E87" w:rsidRPr="00897E87" w:rsidDel="00ED0E4F" w:rsidRDefault="00897E87" w:rsidP="00F8613A">
      <w:pPr>
        <w:ind w:left="720"/>
        <w:jc w:val="both"/>
        <w:rPr>
          <w:del w:id="516" w:author="rtbelasco" w:date="2018-11-28T21:36:00Z"/>
        </w:rPr>
      </w:pPr>
      <w:del w:id="517" w:author="rtbelasco" w:date="2018-11-28T21:36:00Z">
        <w:r w:rsidRPr="007F1451" w:rsidDel="00ED0E4F">
          <w:rPr>
            <w:b/>
            <w:bCs/>
          </w:rPr>
          <w:delText>(1) </w:delText>
        </w:r>
        <w:r w:rsidRPr="00897E87" w:rsidDel="00ED0E4F">
          <w:delText>Hotels and motels, as defined in § </w:delText>
        </w:r>
        <w:r w:rsidRPr="007F1451" w:rsidDel="00ED0E4F">
          <w:rPr>
            <w:b/>
            <w:bCs/>
          </w:rPr>
          <w:delText>276-7</w:delText>
        </w:r>
        <w:r w:rsidRPr="00897E87" w:rsidDel="00ED0E4F">
          <w:delText> (Definitions and word usage). Where abutting the Boardwalk, the Boardwalk-level frontage shall consist of permitted principal or accessory uses which are oriented to and directly accessed from the Boardwalk.</w:delText>
        </w:r>
      </w:del>
    </w:p>
    <w:p w:rsidR="00897E87" w:rsidRPr="00897E87" w:rsidDel="00ED0E4F" w:rsidRDefault="00897E87" w:rsidP="00F8613A">
      <w:pPr>
        <w:ind w:left="720"/>
        <w:jc w:val="both"/>
        <w:rPr>
          <w:del w:id="518" w:author="rtbelasco" w:date="2018-11-28T21:36:00Z"/>
        </w:rPr>
      </w:pPr>
      <w:del w:id="519" w:author="rtbelasco" w:date="2018-11-28T21:36:00Z">
        <w:r w:rsidRPr="007F1451" w:rsidDel="00ED0E4F">
          <w:rPr>
            <w:b/>
            <w:bCs/>
          </w:rPr>
          <w:delText>(2) </w:delText>
        </w:r>
        <w:r w:rsidRPr="00897E87" w:rsidDel="00ED0E4F">
          <w:delText>Bed-and-breakfast establishments.</w:delText>
        </w:r>
      </w:del>
    </w:p>
    <w:p w:rsidR="00897E87" w:rsidRPr="00897E87" w:rsidDel="00ED0E4F" w:rsidRDefault="00897E87" w:rsidP="00F8613A">
      <w:pPr>
        <w:ind w:left="720"/>
        <w:jc w:val="both"/>
        <w:rPr>
          <w:del w:id="520" w:author="rtbelasco" w:date="2018-11-28T21:36:00Z"/>
        </w:rPr>
      </w:pPr>
      <w:del w:id="521" w:author="rtbelasco" w:date="2018-11-28T21:36:00Z">
        <w:r w:rsidRPr="007F1451" w:rsidDel="00ED0E4F">
          <w:rPr>
            <w:b/>
            <w:bCs/>
          </w:rPr>
          <w:delText>(3) </w:delText>
        </w:r>
        <w:r w:rsidRPr="00897E87" w:rsidDel="00ED0E4F">
          <w:delText>Retail sales of goods customarily required/desired by the City's tourist visitor base, including, but not limited to, sporting goods; hobby and craft items; books; photographic and video items; seashore-related clothing and dry goods; antiques; artworks; toys; gifts; novelties, suntan lotions and variety items; jewelry; and like and similar items.</w:delText>
        </w:r>
      </w:del>
    </w:p>
    <w:p w:rsidR="00897E87" w:rsidRPr="00897E87" w:rsidDel="00ED0E4F" w:rsidRDefault="00897E87" w:rsidP="00F8613A">
      <w:pPr>
        <w:ind w:left="720"/>
        <w:jc w:val="both"/>
        <w:rPr>
          <w:del w:id="522" w:author="rtbelasco" w:date="2018-11-28T21:36:00Z"/>
        </w:rPr>
      </w:pPr>
      <w:del w:id="523" w:author="rtbelasco" w:date="2018-11-28T21:36:00Z">
        <w:r w:rsidRPr="007F1451" w:rsidDel="00ED0E4F">
          <w:rPr>
            <w:b/>
            <w:bCs/>
          </w:rPr>
          <w:delText>(4) </w:delText>
        </w:r>
        <w:r w:rsidRPr="00897E87" w:rsidDel="00ED0E4F">
          <w:delText>Retail sales of goods customarily required/desired by the City's tourist visitor base, including, but not limited to, specialty food and beverage outlets, such as bakeries, candy stores, ice cream parlors, and like and similar uses.</w:delText>
        </w:r>
      </w:del>
    </w:p>
    <w:p w:rsidR="00897E87" w:rsidRPr="00897E87" w:rsidDel="00ED0E4F" w:rsidRDefault="00897E87" w:rsidP="00F8613A">
      <w:pPr>
        <w:ind w:left="720"/>
        <w:jc w:val="both"/>
        <w:rPr>
          <w:del w:id="524" w:author="rtbelasco" w:date="2018-11-28T21:36:00Z"/>
        </w:rPr>
      </w:pPr>
      <w:del w:id="525" w:author="rtbelasco" w:date="2018-11-28T21:36:00Z">
        <w:r w:rsidRPr="007F1451" w:rsidDel="00ED0E4F">
          <w:rPr>
            <w:b/>
            <w:bCs/>
          </w:rPr>
          <w:delText>(5) </w:delText>
        </w:r>
        <w:r w:rsidRPr="00897E87" w:rsidDel="00ED0E4F">
          <w:delText>Retail sales of services customarily required/desired by the City's tourist visitor base, including, but not limited to, barber, beauty and nail services; specialized day spa services; and like and similar personal services.</w:delText>
        </w:r>
      </w:del>
    </w:p>
    <w:p w:rsidR="00897E87" w:rsidRPr="00897E87" w:rsidDel="00ED0E4F" w:rsidRDefault="00897E87" w:rsidP="00F8613A">
      <w:pPr>
        <w:ind w:left="720"/>
        <w:jc w:val="both"/>
        <w:rPr>
          <w:del w:id="526" w:author="rtbelasco" w:date="2018-11-28T21:36:00Z"/>
        </w:rPr>
      </w:pPr>
      <w:del w:id="527" w:author="rtbelasco" w:date="2018-11-28T21:36:00Z">
        <w:r w:rsidRPr="007F1451" w:rsidDel="00ED0E4F">
          <w:rPr>
            <w:b/>
            <w:bCs/>
          </w:rPr>
          <w:delText>(6) </w:delText>
        </w:r>
        <w:r w:rsidRPr="00897E87" w:rsidDel="00ED0E4F">
          <w:delText>Bicycle, beach accessory and water-sport sales and rental, including sales or rental venues (storefronts) for off-site pickup or activity.</w:delText>
        </w:r>
      </w:del>
    </w:p>
    <w:p w:rsidR="00897E87" w:rsidRPr="00897E87" w:rsidDel="00ED0E4F" w:rsidRDefault="00897E87" w:rsidP="00F8613A">
      <w:pPr>
        <w:ind w:left="720"/>
        <w:jc w:val="both"/>
        <w:rPr>
          <w:del w:id="528" w:author="rtbelasco" w:date="2018-11-28T21:36:00Z"/>
        </w:rPr>
      </w:pPr>
      <w:del w:id="529" w:author="rtbelasco" w:date="2018-11-28T21:36:00Z">
        <w:r w:rsidRPr="007F1451" w:rsidDel="00ED0E4F">
          <w:rPr>
            <w:b/>
            <w:bCs/>
          </w:rPr>
          <w:delText>(7) </w:delText>
        </w:r>
        <w:r w:rsidRPr="00897E87" w:rsidDel="00ED0E4F">
          <w:delText>Specialized open-air entertainment/recreation elements, such as amphitheaters and themed attractions.</w:delText>
        </w:r>
      </w:del>
    </w:p>
    <w:p w:rsidR="00897E87" w:rsidRPr="00897E87" w:rsidDel="00ED0E4F" w:rsidRDefault="00897E87" w:rsidP="00F8613A">
      <w:pPr>
        <w:ind w:left="720"/>
        <w:jc w:val="both"/>
        <w:rPr>
          <w:del w:id="530" w:author="rtbelasco" w:date="2018-11-28T21:36:00Z"/>
        </w:rPr>
      </w:pPr>
      <w:del w:id="531" w:author="rtbelasco" w:date="2018-11-28T21:36:00Z">
        <w:r w:rsidRPr="007F1451" w:rsidDel="00ED0E4F">
          <w:rPr>
            <w:b/>
            <w:bCs/>
          </w:rPr>
          <w:delText>(8) </w:delText>
        </w:r>
        <w:r w:rsidRPr="00897E87" w:rsidDel="00ED0E4F">
          <w:delText>Public parking lots.</w:delText>
        </w:r>
      </w:del>
    </w:p>
    <w:p w:rsidR="00897E87" w:rsidRPr="00897E87" w:rsidDel="00ED0E4F" w:rsidRDefault="00897E87" w:rsidP="00F8613A">
      <w:pPr>
        <w:ind w:left="720"/>
        <w:jc w:val="both"/>
        <w:rPr>
          <w:del w:id="532" w:author="rtbelasco" w:date="2018-11-28T21:36:00Z"/>
        </w:rPr>
      </w:pPr>
      <w:del w:id="533" w:author="rtbelasco" w:date="2018-11-28T21:36:00Z">
        <w:r w:rsidRPr="007F1451" w:rsidDel="00ED0E4F">
          <w:rPr>
            <w:b/>
            <w:bCs/>
          </w:rPr>
          <w:delText>(9) </w:delText>
        </w:r>
        <w:r w:rsidRPr="00897E87" w:rsidDel="00ED0E4F">
          <w:delText>Specialized enclosed entertainment/recreation elements, such as theaters, arenas, aquariums, museums (cultural or popular), themed attractions, and other like and similar attractions.</w:delText>
        </w:r>
      </w:del>
    </w:p>
    <w:p w:rsidR="00897E87" w:rsidRPr="00897E87" w:rsidDel="00ED0E4F" w:rsidRDefault="00897E87" w:rsidP="00F8613A">
      <w:pPr>
        <w:ind w:left="720"/>
        <w:jc w:val="both"/>
        <w:rPr>
          <w:del w:id="534" w:author="rtbelasco" w:date="2018-11-28T21:36:00Z"/>
        </w:rPr>
      </w:pPr>
      <w:del w:id="535" w:author="rtbelasco" w:date="2018-11-28T21:36:00Z">
        <w:r w:rsidRPr="007F1451" w:rsidDel="00ED0E4F">
          <w:rPr>
            <w:b/>
            <w:bCs/>
          </w:rPr>
          <w:delText>(10) </w:delText>
        </w:r>
        <w:r w:rsidRPr="00897E87" w:rsidDel="00ED0E4F">
          <w:delText>Enclosed active, sports-oriented entertainment/recreation elements, such as fitness centers, swimming pools, surfing pools, waterparks, bowling alleys, skating rinks, batting cages, active recreation simulators and other like and similar attractions.</w:delText>
        </w:r>
      </w:del>
    </w:p>
    <w:p w:rsidR="00897E87" w:rsidRPr="00897E87" w:rsidDel="00ED0E4F" w:rsidRDefault="00897E87" w:rsidP="00F8613A">
      <w:pPr>
        <w:ind w:left="720"/>
        <w:jc w:val="both"/>
        <w:rPr>
          <w:del w:id="536" w:author="rtbelasco" w:date="2018-11-28T21:36:00Z"/>
        </w:rPr>
      </w:pPr>
      <w:del w:id="537" w:author="rtbelasco" w:date="2018-11-28T21:36:00Z">
        <w:r w:rsidRPr="007F1451" w:rsidDel="00ED0E4F">
          <w:rPr>
            <w:b/>
            <w:bCs/>
          </w:rPr>
          <w:delText>(11) </w:delText>
        </w:r>
        <w:r w:rsidRPr="00897E87" w:rsidDel="00ED0E4F">
          <w:delText>Miniature golf courses.</w:delText>
        </w:r>
      </w:del>
    </w:p>
    <w:p w:rsidR="00897E87" w:rsidRPr="00897E87" w:rsidDel="00ED0E4F" w:rsidRDefault="00897E87" w:rsidP="00F8613A">
      <w:pPr>
        <w:ind w:left="720"/>
        <w:jc w:val="both"/>
        <w:rPr>
          <w:del w:id="538" w:author="rtbelasco" w:date="2018-11-28T21:36:00Z"/>
        </w:rPr>
      </w:pPr>
      <w:del w:id="539" w:author="rtbelasco" w:date="2018-11-28T21:36:00Z">
        <w:r w:rsidRPr="007F1451" w:rsidDel="00ED0E4F">
          <w:rPr>
            <w:b/>
            <w:bCs/>
          </w:rPr>
          <w:delText>(12) </w:delText>
        </w:r>
        <w:r w:rsidRPr="00897E87" w:rsidDel="00ED0E4F">
          <w:delText>Enclosed amusement arcades, provided that they front on and have direct access to the Boardwalk.</w:delText>
        </w:r>
      </w:del>
    </w:p>
    <w:p w:rsidR="00897E87" w:rsidRPr="00897E87" w:rsidDel="00ED0E4F" w:rsidRDefault="00897E87" w:rsidP="00F8613A">
      <w:pPr>
        <w:ind w:left="720"/>
        <w:jc w:val="both"/>
        <w:rPr>
          <w:del w:id="540" w:author="rtbelasco" w:date="2018-11-28T21:36:00Z"/>
        </w:rPr>
      </w:pPr>
      <w:del w:id="541" w:author="rtbelasco" w:date="2018-11-28T21:36:00Z">
        <w:r w:rsidRPr="007F1451" w:rsidDel="00ED0E4F">
          <w:rPr>
            <w:b/>
            <w:bCs/>
          </w:rPr>
          <w:delText>(13) </w:delText>
        </w:r>
        <w:r w:rsidRPr="00897E87" w:rsidDel="00ED0E4F">
          <w:delText>Publicly oriented tourist information centers, public safety substations for municipal service providers, public restrooms and other public purpose uses.</w:delText>
        </w:r>
      </w:del>
    </w:p>
    <w:p w:rsidR="00897E87" w:rsidRPr="00897E87" w:rsidDel="00ED0E4F" w:rsidRDefault="00897E87" w:rsidP="00897E87">
      <w:pPr>
        <w:jc w:val="both"/>
        <w:rPr>
          <w:del w:id="542" w:author="rtbelasco" w:date="2018-11-28T21:36:00Z"/>
        </w:rPr>
      </w:pPr>
      <w:del w:id="543" w:author="rtbelasco" w:date="2018-11-28T21:36:00Z">
        <w:r w:rsidRPr="007F1451" w:rsidDel="00ED0E4F">
          <w:rPr>
            <w:b/>
            <w:bCs/>
          </w:rPr>
          <w:delText>C. </w:delText>
        </w:r>
        <w:r w:rsidRPr="00897E87" w:rsidDel="00ED0E4F">
          <w:delText>Accessory structures and uses permitted:</w:delText>
        </w:r>
      </w:del>
    </w:p>
    <w:p w:rsidR="00897E87" w:rsidRPr="00897E87" w:rsidDel="00ED0E4F" w:rsidRDefault="00897E87" w:rsidP="00745C25">
      <w:pPr>
        <w:ind w:left="720"/>
        <w:jc w:val="both"/>
        <w:rPr>
          <w:del w:id="544" w:author="rtbelasco" w:date="2018-11-28T21:36:00Z"/>
        </w:rPr>
      </w:pPr>
      <w:del w:id="545" w:author="rtbelasco" w:date="2018-11-28T21:36:00Z">
        <w:r w:rsidRPr="007F1451" w:rsidDel="00ED0E4F">
          <w:rPr>
            <w:b/>
            <w:bCs/>
          </w:rPr>
          <w:delText>(1) </w:delText>
        </w:r>
        <w:r w:rsidRPr="00897E87" w:rsidDel="00ED0E4F">
          <w:delText>Such ancillary uses as are normal and customary to a permitted principal use in a family-oriented, seashore environment, including, but not limited to, tennis courts, swimming pools, bathhouses and changing areas, lounges, bars, and kiosks serving alcoholic beverages.</w:delText>
        </w:r>
      </w:del>
    </w:p>
    <w:p w:rsidR="00897E87" w:rsidRPr="00897E87" w:rsidDel="00ED0E4F" w:rsidRDefault="00897E87" w:rsidP="00745C25">
      <w:pPr>
        <w:ind w:left="720"/>
        <w:jc w:val="both"/>
        <w:rPr>
          <w:del w:id="546" w:author="rtbelasco" w:date="2018-11-28T21:36:00Z"/>
        </w:rPr>
      </w:pPr>
      <w:del w:id="547" w:author="rtbelasco" w:date="2018-11-28T21:36:00Z">
        <w:r w:rsidRPr="007F1451" w:rsidDel="00ED0E4F">
          <w:rPr>
            <w:b/>
            <w:bCs/>
          </w:rPr>
          <w:delText>(2) </w:delText>
        </w:r>
        <w:r w:rsidRPr="00897E87" w:rsidDel="00ED0E4F">
          <w:delText>Enclosed amusement arcades which do not front on or have direct access to the Boardwalk, associated with a permitted use.</w:delText>
        </w:r>
      </w:del>
    </w:p>
    <w:p w:rsidR="00897E87" w:rsidRPr="00897E87" w:rsidDel="00ED0E4F" w:rsidRDefault="00897E87" w:rsidP="00745C25">
      <w:pPr>
        <w:ind w:left="720"/>
        <w:jc w:val="both"/>
        <w:rPr>
          <w:del w:id="548" w:author="rtbelasco" w:date="2018-11-28T21:36:00Z"/>
        </w:rPr>
      </w:pPr>
      <w:del w:id="549" w:author="rtbelasco" w:date="2018-11-28T21:36:00Z">
        <w:r w:rsidRPr="007F1451" w:rsidDel="00ED0E4F">
          <w:rPr>
            <w:b/>
            <w:bCs/>
          </w:rPr>
          <w:delText>(3) </w:delText>
        </w:r>
        <w:r w:rsidRPr="00897E87" w:rsidDel="00ED0E4F">
          <w:delText>Automated teller machines (ATMs), provided that, if accessed from the exterior of a building, such machines shall be installed within the wall of the building, it being the intent not to permit freestanding exterior ATM kiosks. ATM kiosks wholly located and accessed from the interior of a building are permitted.</w:delText>
        </w:r>
      </w:del>
    </w:p>
    <w:p w:rsidR="00897E87" w:rsidRPr="00897E87" w:rsidDel="00ED0E4F" w:rsidRDefault="00897E87" w:rsidP="00745C25">
      <w:pPr>
        <w:ind w:left="720"/>
        <w:jc w:val="both"/>
        <w:rPr>
          <w:del w:id="550" w:author="rtbelasco" w:date="2018-11-28T21:36:00Z"/>
        </w:rPr>
      </w:pPr>
      <w:del w:id="551" w:author="rtbelasco" w:date="2018-11-28T21:36:00Z">
        <w:r w:rsidRPr="007F1451" w:rsidDel="00ED0E4F">
          <w:rPr>
            <w:b/>
            <w:bCs/>
          </w:rPr>
          <w:delText>(4) </w:delText>
        </w:r>
        <w:r w:rsidRPr="00897E87" w:rsidDel="00ED0E4F">
          <w:delText>Off-street parking (see § </w:delText>
        </w:r>
        <w:r w:rsidRPr="007F1451" w:rsidDel="00ED0E4F">
          <w:rPr>
            <w:b/>
            <w:bCs/>
          </w:rPr>
          <w:delText>276-25I</w:delText>
        </w:r>
        <w:r w:rsidRPr="00897E87" w:rsidDel="00ED0E4F">
          <w:delText> hereinbelow and § </w:delText>
        </w:r>
        <w:r w:rsidRPr="007F1451" w:rsidDel="00ED0E4F">
          <w:rPr>
            <w:b/>
            <w:bCs/>
          </w:rPr>
          <w:delText>276-35</w:delText>
        </w:r>
        <w:r w:rsidRPr="00897E87" w:rsidDel="00ED0E4F">
          <w:delText>).</w:delText>
        </w:r>
      </w:del>
    </w:p>
    <w:p w:rsidR="00897E87" w:rsidRPr="00897E87" w:rsidDel="00ED0E4F" w:rsidRDefault="00897E87" w:rsidP="00745C25">
      <w:pPr>
        <w:ind w:left="720"/>
        <w:jc w:val="both"/>
        <w:rPr>
          <w:del w:id="552" w:author="rtbelasco" w:date="2018-11-28T21:36:00Z"/>
        </w:rPr>
      </w:pPr>
      <w:del w:id="553" w:author="rtbelasco" w:date="2018-11-28T21:36:00Z">
        <w:r w:rsidRPr="007F1451" w:rsidDel="00ED0E4F">
          <w:rPr>
            <w:b/>
            <w:bCs/>
          </w:rPr>
          <w:delText>(5) </w:delText>
        </w:r>
        <w:r w:rsidRPr="00897E87" w:rsidDel="00ED0E4F">
          <w:delText>Fences and walls (see § </w:delText>
        </w:r>
        <w:r w:rsidRPr="007F1451" w:rsidDel="00ED0E4F">
          <w:rPr>
            <w:b/>
            <w:bCs/>
          </w:rPr>
          <w:delText>276-30</w:delText>
        </w:r>
        <w:r w:rsidRPr="00897E87" w:rsidDel="00ED0E4F">
          <w:delText>).</w:delText>
        </w:r>
      </w:del>
    </w:p>
    <w:p w:rsidR="00897E87" w:rsidRPr="00897E87" w:rsidDel="00ED0E4F" w:rsidRDefault="00897E87" w:rsidP="00745C25">
      <w:pPr>
        <w:ind w:left="720"/>
        <w:jc w:val="both"/>
        <w:rPr>
          <w:del w:id="554" w:author="rtbelasco" w:date="2018-11-28T21:36:00Z"/>
        </w:rPr>
      </w:pPr>
      <w:del w:id="555" w:author="rtbelasco" w:date="2018-11-28T21:36:00Z">
        <w:r w:rsidRPr="007F1451" w:rsidDel="00ED0E4F">
          <w:rPr>
            <w:b/>
            <w:bCs/>
          </w:rPr>
          <w:delText>(6) </w:delText>
        </w:r>
        <w:r w:rsidRPr="00897E87" w:rsidDel="00ED0E4F">
          <w:delText>Signs (see § </w:delText>
        </w:r>
        <w:r w:rsidRPr="007F1451" w:rsidDel="00ED0E4F">
          <w:rPr>
            <w:b/>
            <w:bCs/>
          </w:rPr>
          <w:delText>276-25H</w:delText>
        </w:r>
        <w:r w:rsidRPr="00897E87" w:rsidDel="00ED0E4F">
          <w:delText> hereinbelow and § </w:delText>
        </w:r>
        <w:r w:rsidRPr="007F1451" w:rsidDel="00ED0E4F">
          <w:rPr>
            <w:b/>
            <w:bCs/>
          </w:rPr>
          <w:delText>276-40</w:delText>
        </w:r>
        <w:r w:rsidRPr="00897E87" w:rsidDel="00ED0E4F">
          <w:delText>).</w:delText>
        </w:r>
      </w:del>
    </w:p>
    <w:p w:rsidR="00897E87" w:rsidRPr="00897E87" w:rsidDel="00ED0E4F" w:rsidRDefault="00897E87" w:rsidP="00745C25">
      <w:pPr>
        <w:ind w:left="720"/>
        <w:jc w:val="both"/>
        <w:rPr>
          <w:del w:id="556" w:author="rtbelasco" w:date="2018-11-28T21:36:00Z"/>
        </w:rPr>
      </w:pPr>
      <w:del w:id="557" w:author="rtbelasco" w:date="2018-11-28T21:36:00Z">
        <w:r w:rsidRPr="007F1451" w:rsidDel="00ED0E4F">
          <w:rPr>
            <w:b/>
            <w:bCs/>
          </w:rPr>
          <w:delText>(7) </w:delText>
        </w:r>
        <w:r w:rsidRPr="00897E87" w:rsidDel="00ED0E4F">
          <w:delText>Garages and storage buildings.</w:delText>
        </w:r>
      </w:del>
    </w:p>
    <w:p w:rsidR="00897E87" w:rsidRPr="00897E87" w:rsidDel="00ED0E4F" w:rsidRDefault="00897E87" w:rsidP="00745C25">
      <w:pPr>
        <w:ind w:left="720"/>
        <w:jc w:val="both"/>
        <w:rPr>
          <w:del w:id="558" w:author="rtbelasco" w:date="2018-11-28T21:36:00Z"/>
        </w:rPr>
      </w:pPr>
      <w:del w:id="559" w:author="rtbelasco" w:date="2018-11-28T21:36:00Z">
        <w:r w:rsidRPr="007F1451" w:rsidDel="00ED0E4F">
          <w:rPr>
            <w:b/>
            <w:bCs/>
          </w:rPr>
          <w:delText>(8) </w:delText>
        </w:r>
        <w:r w:rsidRPr="00897E87" w:rsidDel="00ED0E4F">
          <w:delText>Home occupations (see § </w:delText>
        </w:r>
        <w:r w:rsidRPr="007F1451" w:rsidDel="00ED0E4F">
          <w:rPr>
            <w:b/>
            <w:bCs/>
          </w:rPr>
          <w:delText>276-7</w:delText>
        </w:r>
        <w:r w:rsidRPr="00897E87" w:rsidDel="00ED0E4F">
          <w:delText> for definitions and requirements).</w:delText>
        </w:r>
      </w:del>
    </w:p>
    <w:p w:rsidR="00897E87" w:rsidRPr="00897E87" w:rsidDel="00ED0E4F" w:rsidRDefault="00897E87" w:rsidP="00745C25">
      <w:pPr>
        <w:ind w:left="720"/>
        <w:jc w:val="both"/>
        <w:rPr>
          <w:del w:id="560" w:author="rtbelasco" w:date="2018-11-28T21:36:00Z"/>
        </w:rPr>
      </w:pPr>
      <w:del w:id="561" w:author="rtbelasco" w:date="2018-11-28T21:36:00Z">
        <w:r w:rsidRPr="007F1451" w:rsidDel="00ED0E4F">
          <w:rPr>
            <w:b/>
            <w:bCs/>
          </w:rPr>
          <w:delText>(9) </w:delText>
        </w:r>
        <w:r w:rsidRPr="00897E87" w:rsidDel="00ED0E4F">
          <w:delText>Satellite dish antennas. All satellite dish antennas shall be no larger than four feet in diameter, located on the principal structure, or as a accessory structure meeting accessory structure yard requirements and located in the rear yard. Satellite dish antennas shall not be seen from the front facade of the building or the street right-of-way.</w:delText>
        </w:r>
      </w:del>
    </w:p>
    <w:p w:rsidR="00897E87" w:rsidRPr="00897E87" w:rsidDel="00ED0E4F" w:rsidRDefault="00897E87" w:rsidP="00745C25">
      <w:pPr>
        <w:ind w:left="720"/>
        <w:jc w:val="both"/>
        <w:rPr>
          <w:del w:id="562" w:author="rtbelasco" w:date="2018-11-28T21:36:00Z"/>
          <w:i/>
          <w:iCs/>
        </w:rPr>
      </w:pPr>
      <w:del w:id="563" w:author="rtbelasco" w:date="2018-11-28T21:36:00Z">
        <w:r w:rsidRPr="007F1451" w:rsidDel="00ED0E4F">
          <w:rPr>
            <w:b/>
            <w:bCs/>
          </w:rPr>
          <w:delText>(10) </w:delText>
        </w:r>
        <w:r w:rsidRPr="00897E87" w:rsidDel="00ED0E4F">
          <w:delText xml:space="preserve">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species are </w:delText>
        </w:r>
      </w:del>
    </w:p>
    <w:p w:rsidR="00897E87" w:rsidRPr="00897E87" w:rsidDel="00ED0E4F" w:rsidRDefault="00897E87" w:rsidP="00745C25">
      <w:pPr>
        <w:ind w:left="720"/>
        <w:jc w:val="both"/>
        <w:rPr>
          <w:del w:id="564" w:author="rtbelasco" w:date="2018-11-28T21:36:00Z"/>
        </w:rPr>
      </w:pPr>
      <w:del w:id="565" w:author="rtbelasco" w:date="2018-11-28T21:36:00Z">
        <w:r w:rsidRPr="007F1451" w:rsidDel="00ED0E4F">
          <w:rPr>
            <w:b/>
            <w:bCs/>
          </w:rPr>
          <w:delText>(11) </w:delText>
        </w:r>
        <w:r w:rsidRPr="00897E87" w:rsidDel="00ED0E4F">
          <w:delText>Christmas tree sales. The annual sale of Christmas trees is permitted between December 1 and December 25, inclusive.</w:delText>
        </w:r>
      </w:del>
    </w:p>
    <w:p w:rsidR="00897E87" w:rsidRPr="00897E87" w:rsidDel="00ED0E4F" w:rsidRDefault="00897E87" w:rsidP="00745C25">
      <w:pPr>
        <w:ind w:left="720"/>
        <w:jc w:val="both"/>
        <w:rPr>
          <w:del w:id="566" w:author="rtbelasco" w:date="2018-11-28T21:36:00Z"/>
        </w:rPr>
      </w:pPr>
      <w:del w:id="567" w:author="rtbelasco" w:date="2018-11-28T21:36:00Z">
        <w:r w:rsidRPr="007F1451" w:rsidDel="00ED0E4F">
          <w:rPr>
            <w:b/>
            <w:bCs/>
          </w:rPr>
          <w:delText>(12) </w:delText>
        </w:r>
        <w:r w:rsidRPr="00897E87" w:rsidDel="00ED0E4F">
          <w:delText>Public election voting places. The provisions of this chapter shall not be construed as to interfere with the temporary use of any property as a voting place in connection with a municipal or other public election.</w:delText>
        </w:r>
      </w:del>
    </w:p>
    <w:p w:rsidR="00897E87" w:rsidRPr="00897E87" w:rsidDel="00ED0E4F" w:rsidRDefault="00897E87" w:rsidP="00745C25">
      <w:pPr>
        <w:ind w:left="720"/>
        <w:jc w:val="both"/>
        <w:rPr>
          <w:del w:id="568" w:author="rtbelasco" w:date="2018-11-28T21:36:00Z"/>
        </w:rPr>
      </w:pPr>
      <w:del w:id="569" w:author="rtbelasco" w:date="2018-11-28T21:36:00Z">
        <w:r w:rsidRPr="007F1451" w:rsidDel="00ED0E4F">
          <w:rPr>
            <w:b/>
            <w:bCs/>
          </w:rPr>
          <w:delText>(13) </w:delText>
        </w:r>
        <w:r w:rsidRPr="00897E87" w:rsidDel="00ED0E4F">
          <w:delText>Public utility lines for the transportation and distribution and control of water, electricity, gas, oil, steam, telecommunications, and their supporting members, other than buildings or structures, shall not be required to be located on a lot, nor shall this chapter be interpreted as to prohibit the use of a property in any zone for the above uses.</w:delText>
        </w:r>
      </w:del>
    </w:p>
    <w:p w:rsidR="00897E87" w:rsidRPr="00897E87" w:rsidDel="00ED0E4F" w:rsidRDefault="00897E87" w:rsidP="00745C25">
      <w:pPr>
        <w:ind w:left="720"/>
        <w:jc w:val="both"/>
        <w:rPr>
          <w:del w:id="570" w:author="rtbelasco" w:date="2018-11-28T21:36:00Z"/>
        </w:rPr>
      </w:pPr>
      <w:del w:id="571" w:author="rtbelasco" w:date="2018-11-28T21:36:00Z">
        <w:r w:rsidRPr="007F1451" w:rsidDel="00ED0E4F">
          <w:rPr>
            <w:b/>
            <w:bCs/>
          </w:rPr>
          <w:delText>(14) </w:delText>
        </w:r>
        <w:r w:rsidRPr="00897E87" w:rsidDel="00ED0E4F">
          <w:delText>Outdoor dining areas with tables on the sidewalk in front of or on the side of the permitted and conditional use premises. Outdoor dining areas shall take place on site but not be located in the public sidewalk and/or public/street right-of-way for the premises. Outside tables and seats may be situated outside of the building on the parcel/lot but not in the public/street right-of-way. No operation of a business in the RH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delText>
        </w:r>
      </w:del>
    </w:p>
    <w:p w:rsidR="00897E87" w:rsidRPr="00897E87" w:rsidDel="00ED0E4F" w:rsidRDefault="00897E87" w:rsidP="00745C25">
      <w:pPr>
        <w:ind w:left="1440"/>
        <w:jc w:val="both"/>
        <w:rPr>
          <w:del w:id="572" w:author="rtbelasco" w:date="2018-11-28T21:36:00Z"/>
        </w:rPr>
      </w:pPr>
      <w:del w:id="573" w:author="rtbelasco" w:date="2018-11-28T21:36:00Z">
        <w:r w:rsidRPr="007F1451" w:rsidDel="00ED0E4F">
          <w:rPr>
            <w:b/>
            <w:bCs/>
          </w:rPr>
          <w:delText>(a) </w:delText>
        </w:r>
        <w:r w:rsidRPr="00897E87" w:rsidDel="00ED0E4F">
          <w:delText>The hours of operation of an outdoor dining area shall be limited to the hours of operation of the associated restaurant. In no event shall the hours of operation go past 3:00 a.m.</w:delText>
        </w:r>
      </w:del>
    </w:p>
    <w:p w:rsidR="00897E87" w:rsidRPr="00897E87" w:rsidDel="00ED0E4F" w:rsidRDefault="00897E87" w:rsidP="00745C25">
      <w:pPr>
        <w:ind w:left="1440"/>
        <w:jc w:val="both"/>
        <w:rPr>
          <w:del w:id="574" w:author="rtbelasco" w:date="2018-11-28T21:36:00Z"/>
        </w:rPr>
      </w:pPr>
      <w:del w:id="575" w:author="rtbelasco" w:date="2018-11-28T21:36:00Z">
        <w:r w:rsidRPr="007F1451" w:rsidDel="00ED0E4F">
          <w:rPr>
            <w:b/>
            <w:bCs/>
          </w:rPr>
          <w:delText>(b) </w:delText>
        </w:r>
        <w:r w:rsidRPr="00897E87" w:rsidDel="00ED0E4F">
          <w:delText>Outdoor dining is separate from a sidewalk cafe/restaurant, as it is defined as any part of a food establishment located outdoors.</w:delText>
        </w:r>
      </w:del>
    </w:p>
    <w:p w:rsidR="00897E87" w:rsidRPr="00897E87" w:rsidDel="00ED0E4F" w:rsidRDefault="00897E87" w:rsidP="00745C25">
      <w:pPr>
        <w:ind w:left="1440"/>
        <w:jc w:val="both"/>
        <w:rPr>
          <w:del w:id="576" w:author="rtbelasco" w:date="2018-11-28T21:36:00Z"/>
        </w:rPr>
      </w:pPr>
      <w:del w:id="577" w:author="rtbelasco" w:date="2018-11-28T21:36:00Z">
        <w:r w:rsidRPr="007F1451" w:rsidDel="00ED0E4F">
          <w:rPr>
            <w:b/>
            <w:bCs/>
          </w:rPr>
          <w:delText>(c) </w:delText>
        </w:r>
        <w:r w:rsidRPr="00897E87" w:rsidDel="00ED0E4F">
          <w:delText>Adequate lighting shall be provided to promote safe passage of pedestrians and for patrons.</w:delText>
        </w:r>
      </w:del>
    </w:p>
    <w:p w:rsidR="00897E87" w:rsidRPr="00897E87" w:rsidDel="00ED0E4F" w:rsidRDefault="00897E87" w:rsidP="00745C25">
      <w:pPr>
        <w:ind w:left="1440"/>
        <w:jc w:val="both"/>
        <w:rPr>
          <w:del w:id="578" w:author="rtbelasco" w:date="2018-11-28T21:36:00Z"/>
        </w:rPr>
      </w:pPr>
      <w:del w:id="579" w:author="rtbelasco" w:date="2018-11-28T21:36:00Z">
        <w:r w:rsidRPr="007F1451" w:rsidDel="00ED0E4F">
          <w:rPr>
            <w:b/>
            <w:bCs/>
          </w:rPr>
          <w:delText>(d) </w:delText>
        </w:r>
        <w:r w:rsidRPr="00897E87" w:rsidDel="00ED0E4F">
          <w:delText>Awnings and/or umbrellas may be used in conjunction with the outdoor dining areas. Awnings shall be adequately secured. Awnings, including supporting structures, must be within the property line. The bottom of the awning shall be seven feet from the ground.</w:delText>
        </w:r>
      </w:del>
    </w:p>
    <w:p w:rsidR="00897E87" w:rsidRPr="00897E87" w:rsidDel="00ED0E4F" w:rsidRDefault="00897E87" w:rsidP="00745C25">
      <w:pPr>
        <w:ind w:left="720"/>
        <w:jc w:val="both"/>
        <w:rPr>
          <w:del w:id="580" w:author="rtbelasco" w:date="2018-11-28T21:36:00Z"/>
        </w:rPr>
      </w:pPr>
      <w:del w:id="581" w:author="rtbelasco" w:date="2018-11-28T21:36:00Z">
        <w:r w:rsidRPr="007F1451" w:rsidDel="00ED0E4F">
          <w:rPr>
            <w:b/>
            <w:bCs/>
          </w:rPr>
          <w:delText>(15) </w:delText>
        </w:r>
        <w:r w:rsidRPr="00897E87" w:rsidDel="00ED0E4F">
          <w:delText>Solar energy systems (see Article </w:delText>
        </w:r>
        <w:r w:rsidRPr="007F1451" w:rsidDel="00ED0E4F">
          <w:rPr>
            <w:b/>
            <w:bCs/>
          </w:rPr>
          <w:delText>XII</w:delText>
        </w:r>
        <w:r w:rsidRPr="00897E87" w:rsidDel="00ED0E4F">
          <w:delText>).</w:delText>
        </w:r>
      </w:del>
    </w:p>
    <w:p w:rsidR="00897E87" w:rsidRPr="00897E87" w:rsidDel="00ED0E4F" w:rsidRDefault="00897E87" w:rsidP="00745C25">
      <w:pPr>
        <w:ind w:left="720"/>
        <w:jc w:val="both"/>
        <w:rPr>
          <w:del w:id="582" w:author="rtbelasco" w:date="2018-11-28T21:36:00Z"/>
        </w:rPr>
      </w:pPr>
      <w:del w:id="583" w:author="rtbelasco" w:date="2018-11-28T21:36:00Z">
        <w:r w:rsidRPr="007F1451" w:rsidDel="00ED0E4F">
          <w:rPr>
            <w:b/>
            <w:bCs/>
          </w:rPr>
          <w:delText>(16) </w:delText>
        </w:r>
        <w:r w:rsidRPr="00897E87" w:rsidDel="00ED0E4F">
          <w:delText>Temporary construction trailers and one sign not exceeding 50 cumulative square feet advertising the prime contractor, subcontractor(s), architect,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delText>
        </w:r>
      </w:del>
    </w:p>
    <w:p w:rsidR="00897E87" w:rsidRPr="00897E87" w:rsidDel="00ED0E4F" w:rsidRDefault="00897E87" w:rsidP="00897E87">
      <w:pPr>
        <w:jc w:val="both"/>
        <w:rPr>
          <w:del w:id="584" w:author="rtbelasco" w:date="2018-11-28T21:36:00Z"/>
        </w:rPr>
      </w:pPr>
      <w:del w:id="585" w:author="rtbelasco" w:date="2018-11-28T21:36:00Z">
        <w:r w:rsidRPr="007F1451" w:rsidDel="00ED0E4F">
          <w:rPr>
            <w:b/>
            <w:bCs/>
          </w:rPr>
          <w:delText>D. </w:delText>
        </w:r>
        <w:r w:rsidRPr="00897E87" w:rsidDel="00ED0E4F">
          <w:delText>Prohibited uses. All uses not specifically permitted are prohibited.</w:delText>
        </w:r>
      </w:del>
    </w:p>
    <w:p w:rsidR="00897E87" w:rsidRPr="00897E87" w:rsidDel="00ED0E4F" w:rsidRDefault="00897E87" w:rsidP="00897E87">
      <w:pPr>
        <w:jc w:val="both"/>
        <w:rPr>
          <w:del w:id="586" w:author="rtbelasco" w:date="2018-11-28T21:36:00Z"/>
        </w:rPr>
      </w:pPr>
      <w:del w:id="587" w:author="rtbelasco" w:date="2018-11-28T21:36:00Z">
        <w:r w:rsidRPr="007F1451" w:rsidDel="00ED0E4F">
          <w:rPr>
            <w:b/>
            <w:bCs/>
          </w:rPr>
          <w:delText>E. </w:delText>
        </w:r>
        <w:r w:rsidRPr="00897E87" w:rsidDel="00ED0E4F">
          <w:delText>Conditional uses permitted. The uses permitted under this subsection shall be construed as conditional uses governed by N.J.S.A. 40:55D-67.</w:delText>
        </w:r>
      </w:del>
    </w:p>
    <w:p w:rsidR="00897E87" w:rsidRPr="00897E87" w:rsidDel="00ED0E4F" w:rsidRDefault="00897E87" w:rsidP="00745C25">
      <w:pPr>
        <w:ind w:left="720"/>
        <w:jc w:val="both"/>
        <w:rPr>
          <w:del w:id="588" w:author="rtbelasco" w:date="2018-11-28T21:36:00Z"/>
        </w:rPr>
      </w:pPr>
      <w:del w:id="589" w:author="rtbelasco" w:date="2018-11-28T21:36:00Z">
        <w:r w:rsidRPr="007F1451" w:rsidDel="00ED0E4F">
          <w:rPr>
            <w:b/>
            <w:bCs/>
          </w:rPr>
          <w:delText>(1) </w:delText>
        </w:r>
        <w:r w:rsidRPr="00897E87" w:rsidDel="00ED0E4F">
          <w:delText>Apartment units (as defined in § </w:delText>
        </w:r>
        <w:r w:rsidRPr="007F1451" w:rsidDel="00ED0E4F">
          <w:rPr>
            <w:b/>
            <w:bCs/>
          </w:rPr>
          <w:delText>276-7</w:delText>
        </w:r>
        <w:r w:rsidRPr="00897E87" w:rsidDel="00ED0E4F">
          <w:delText>) at the second floor or above, located in a building with otherwise permitted Boardwalk-frontage commercial space, provided:</w:delText>
        </w:r>
      </w:del>
    </w:p>
    <w:p w:rsidR="00897E87" w:rsidRPr="00897E87" w:rsidDel="00ED0E4F" w:rsidRDefault="00897E87" w:rsidP="00745C25">
      <w:pPr>
        <w:ind w:left="1440"/>
        <w:jc w:val="both"/>
        <w:rPr>
          <w:del w:id="590" w:author="rtbelasco" w:date="2018-11-28T21:36:00Z"/>
        </w:rPr>
      </w:pPr>
      <w:del w:id="591" w:author="rtbelasco" w:date="2018-11-28T21:36:00Z">
        <w:r w:rsidRPr="007F1451" w:rsidDel="00ED0E4F">
          <w:rPr>
            <w:b/>
            <w:bCs/>
          </w:rPr>
          <w:delText>(a) </w:delText>
        </w:r>
        <w:r w:rsidRPr="00897E87" w:rsidDel="00ED0E4F">
          <w:delText>Vehicular and pedestrian access to the apartment/condominium units is possible other than from the Boardwalk;</w:delText>
        </w:r>
      </w:del>
    </w:p>
    <w:p w:rsidR="00897E87" w:rsidRPr="00897E87" w:rsidDel="00ED0E4F" w:rsidRDefault="00897E87" w:rsidP="00745C25">
      <w:pPr>
        <w:ind w:left="1440"/>
        <w:jc w:val="both"/>
        <w:rPr>
          <w:del w:id="592" w:author="rtbelasco" w:date="2018-11-28T21:36:00Z"/>
        </w:rPr>
      </w:pPr>
      <w:del w:id="593" w:author="rtbelasco" w:date="2018-11-28T21:36:00Z">
        <w:r w:rsidRPr="007F1451" w:rsidDel="00ED0E4F">
          <w:rPr>
            <w:b/>
            <w:bCs/>
          </w:rPr>
          <w:delText>(b) </w:delText>
        </w:r>
        <w:r w:rsidRPr="00897E87" w:rsidDel="00ED0E4F">
          <w:delText>The structure is designed to the greater of the RSIS or CAFRA parking standard as well as being designed to accommodate/provide two designated parking spaces per commercial unit (store); and</w:delText>
        </w:r>
      </w:del>
    </w:p>
    <w:p w:rsidR="00897E87" w:rsidRPr="00897E87" w:rsidDel="00ED0E4F" w:rsidRDefault="00897E87" w:rsidP="00745C25">
      <w:pPr>
        <w:ind w:left="720" w:firstLine="720"/>
        <w:jc w:val="both"/>
        <w:rPr>
          <w:del w:id="594" w:author="rtbelasco" w:date="2018-11-28T21:36:00Z"/>
        </w:rPr>
      </w:pPr>
      <w:del w:id="595" w:author="rtbelasco" w:date="2018-11-28T21:36:00Z">
        <w:r w:rsidRPr="007F1451" w:rsidDel="00ED0E4F">
          <w:rPr>
            <w:b/>
            <w:bCs/>
          </w:rPr>
          <w:delText>(c) </w:delText>
        </w:r>
        <w:r w:rsidRPr="00897E87" w:rsidDel="00ED0E4F">
          <w:delText>No apartment/condominium unit shall be less than 1,200 square feet.</w:delText>
        </w:r>
      </w:del>
    </w:p>
    <w:p w:rsidR="00897E87" w:rsidRPr="00897E87" w:rsidDel="006E40BB" w:rsidRDefault="00897E87" w:rsidP="00745C25">
      <w:pPr>
        <w:ind w:left="720"/>
        <w:jc w:val="both"/>
        <w:rPr>
          <w:del w:id="596" w:author="rtbelasco" w:date="2018-11-28T22:11:00Z"/>
        </w:rPr>
      </w:pPr>
      <w:del w:id="597" w:author="rtbelasco" w:date="2018-11-28T22:11:00Z">
        <w:r w:rsidRPr="007F1451" w:rsidDel="006E40BB">
          <w:rPr>
            <w:b/>
            <w:bCs/>
          </w:rPr>
          <w:delText>(2) </w:delText>
        </w:r>
        <w:r w:rsidRPr="00897E87" w:rsidDel="006E40BB">
          <w:delText>Resort hotel structures, to be defined as a structure which contains, but is not necessarily solely comprised of, resort hotel units (as defined in § </w:delText>
        </w:r>
        <w:r w:rsidRPr="007F1451" w:rsidDel="006E40BB">
          <w:rPr>
            <w:b/>
            <w:bCs/>
          </w:rPr>
          <w:delText>276-7</w:delText>
        </w:r>
        <w:r w:rsidRPr="00897E87" w:rsidDel="006E40BB">
          <w:delText>) which are designed, designated and intended to be used, let or hired out for compensation for transient occupancy to the general public by reservation or walk-up without reservation, but in any case without lease, for occupancy in periods of not less than one night and not more than 20 continuous nights; except that resident management shall not be subject to the occupancy limitation.</w:delText>
        </w:r>
      </w:del>
    </w:p>
    <w:p w:rsidR="00897E87" w:rsidRPr="00897E87" w:rsidDel="006E40BB" w:rsidRDefault="00897E87" w:rsidP="00745C25">
      <w:pPr>
        <w:ind w:left="720" w:firstLine="720"/>
        <w:jc w:val="both"/>
        <w:rPr>
          <w:del w:id="598" w:author="rtbelasco" w:date="2018-11-28T22:11:00Z"/>
        </w:rPr>
      </w:pPr>
      <w:del w:id="599" w:author="rtbelasco" w:date="2018-11-28T22:11:00Z">
        <w:r w:rsidRPr="007F1451" w:rsidDel="006E40BB">
          <w:rPr>
            <w:b/>
            <w:bCs/>
          </w:rPr>
          <w:delText>(a) </w:delText>
        </w:r>
        <w:r w:rsidRPr="00897E87" w:rsidDel="006E40BB">
          <w:delText>To qualify as a resort hotel structure, such structure shall:</w:delText>
        </w:r>
      </w:del>
    </w:p>
    <w:p w:rsidR="00897E87" w:rsidRPr="00897E87" w:rsidDel="006E40BB" w:rsidRDefault="00897E87" w:rsidP="00745C25">
      <w:pPr>
        <w:ind w:left="2160"/>
        <w:jc w:val="both"/>
        <w:rPr>
          <w:del w:id="600" w:author="rtbelasco" w:date="2018-11-28T22:11:00Z"/>
        </w:rPr>
      </w:pPr>
      <w:del w:id="601" w:author="rtbelasco" w:date="2018-11-28T22:11:00Z">
        <w:r w:rsidRPr="007F1451" w:rsidDel="006E40BB">
          <w:rPr>
            <w:b/>
            <w:bCs/>
          </w:rPr>
          <w:delText>[1] </w:delText>
        </w:r>
        <w:r w:rsidRPr="00897E87" w:rsidDel="006E40BB">
          <w:delText>Maintain a public lobby or registration (check-in) and information station (front desk) serving the guest rooms with in-house staff available on a twenty-four-hour basis.</w:delText>
        </w:r>
      </w:del>
    </w:p>
    <w:p w:rsidR="00897E87" w:rsidRPr="00897E87" w:rsidDel="006E40BB" w:rsidRDefault="00897E87" w:rsidP="00745C25">
      <w:pPr>
        <w:ind w:left="2160"/>
        <w:jc w:val="both"/>
        <w:rPr>
          <w:del w:id="602" w:author="rtbelasco" w:date="2018-11-28T22:11:00Z"/>
        </w:rPr>
      </w:pPr>
      <w:del w:id="603" w:author="rtbelasco" w:date="2018-11-28T22:11:00Z">
        <w:r w:rsidRPr="007F1451" w:rsidDel="006E40BB">
          <w:rPr>
            <w:b/>
            <w:bCs/>
          </w:rPr>
          <w:delText>[2] </w:delText>
        </w:r>
        <w:r w:rsidRPr="00897E87" w:rsidDel="006E40BB">
          <w:delText>Maintain a linen closet, ice machine and beverage/candy vending area, at a minimum, on alternating floors.</w:delText>
        </w:r>
      </w:del>
    </w:p>
    <w:p w:rsidR="00897E87" w:rsidRPr="00897E87" w:rsidDel="006E40BB" w:rsidRDefault="00897E87" w:rsidP="00745C25">
      <w:pPr>
        <w:ind w:left="2160"/>
        <w:jc w:val="both"/>
        <w:rPr>
          <w:del w:id="604" w:author="rtbelasco" w:date="2018-11-28T22:11:00Z"/>
        </w:rPr>
      </w:pPr>
      <w:del w:id="605" w:author="rtbelasco" w:date="2018-11-28T22:11:00Z">
        <w:r w:rsidRPr="007F1451" w:rsidDel="006E40BB">
          <w:rPr>
            <w:b/>
            <w:bCs/>
          </w:rPr>
          <w:delText>[3] </w:delText>
        </w:r>
        <w:r w:rsidRPr="00897E87" w:rsidDel="006E40BB">
          <w:delText>Provide the following amenities: restaurants, banquet or dining rooms, conference rooms, swimming pools and other aquatic facilities designed for use on a year-round basis, room service, linen service and other normal and customary elements to such facilities.</w:delText>
        </w:r>
      </w:del>
    </w:p>
    <w:p w:rsidR="00897E87" w:rsidRPr="00897E87" w:rsidDel="006E40BB" w:rsidRDefault="00897E87" w:rsidP="00745C25">
      <w:pPr>
        <w:ind w:left="2160"/>
        <w:jc w:val="both"/>
        <w:rPr>
          <w:del w:id="606" w:author="rtbelasco" w:date="2018-11-28T22:11:00Z"/>
        </w:rPr>
      </w:pPr>
      <w:del w:id="607" w:author="rtbelasco" w:date="2018-11-28T22:11:00Z">
        <w:r w:rsidRPr="007F1451" w:rsidDel="006E40BB">
          <w:rPr>
            <w:b/>
            <w:bCs/>
          </w:rPr>
          <w:delText>[4] </w:delText>
        </w:r>
        <w:r w:rsidRPr="00897E87" w:rsidDel="006E40BB">
          <w:delText>Be designed with back-of-the-house linen and garbage chutes accessing all floors.</w:delText>
        </w:r>
      </w:del>
    </w:p>
    <w:p w:rsidR="00897E87" w:rsidRPr="00897E87" w:rsidDel="006E40BB" w:rsidRDefault="00897E87" w:rsidP="00745C25">
      <w:pPr>
        <w:ind w:left="2160"/>
        <w:jc w:val="both"/>
        <w:rPr>
          <w:del w:id="608" w:author="rtbelasco" w:date="2018-11-28T22:11:00Z"/>
        </w:rPr>
      </w:pPr>
      <w:del w:id="609" w:author="rtbelasco" w:date="2018-11-28T22:11:00Z">
        <w:r w:rsidRPr="007F1451" w:rsidDel="006E40BB">
          <w:rPr>
            <w:b/>
            <w:bCs/>
          </w:rPr>
          <w:delText>[5] </w:delText>
        </w:r>
        <w:r w:rsidRPr="00897E87" w:rsidDel="006E40BB">
          <w:delText>Maintain full-time, on-site staff and management.</w:delText>
        </w:r>
      </w:del>
    </w:p>
    <w:p w:rsidR="00897E87" w:rsidRPr="00897E87" w:rsidDel="006E40BB" w:rsidRDefault="00897E87" w:rsidP="00745C25">
      <w:pPr>
        <w:ind w:left="2160"/>
        <w:jc w:val="both"/>
        <w:rPr>
          <w:del w:id="610" w:author="rtbelasco" w:date="2018-11-28T22:11:00Z"/>
        </w:rPr>
      </w:pPr>
      <w:del w:id="611" w:author="rtbelasco" w:date="2018-11-28T22:11:00Z">
        <w:r w:rsidRPr="007F1451" w:rsidDel="006E40BB">
          <w:rPr>
            <w:b/>
            <w:bCs/>
          </w:rPr>
          <w:delText>[6] </w:delText>
        </w:r>
        <w:r w:rsidRPr="00897E87" w:rsidDel="006E40BB">
          <w:delText>Maintain a published business phone number and, to the extent that such advertising is part of the facilities' business model, advertise daily rentals and hotel-like services to the general public.</w:delText>
        </w:r>
      </w:del>
    </w:p>
    <w:p w:rsidR="00897E87" w:rsidRPr="00897E87" w:rsidDel="006E40BB" w:rsidRDefault="00897E87" w:rsidP="00745C25">
      <w:pPr>
        <w:ind w:left="2160"/>
        <w:jc w:val="both"/>
        <w:rPr>
          <w:del w:id="612" w:author="rtbelasco" w:date="2018-11-28T22:11:00Z"/>
        </w:rPr>
      </w:pPr>
      <w:del w:id="613" w:author="rtbelasco" w:date="2018-11-28T22:11:00Z">
        <w:r w:rsidRPr="007F1451" w:rsidDel="006E40BB">
          <w:rPr>
            <w:b/>
            <w:bCs/>
          </w:rPr>
          <w:delText>[7] </w:delText>
        </w:r>
        <w:r w:rsidRPr="00897E87" w:rsidDel="006E40BB">
          <w:delText>Pay sales tax, use tax and tourism room tax as required by the Tourism Improvement and Development District Act (N.J.S.A. 40:54D-1 et seq.).</w:delText>
        </w:r>
      </w:del>
    </w:p>
    <w:p w:rsidR="00897E87" w:rsidRPr="00897E87" w:rsidDel="006E40BB" w:rsidRDefault="00897E87" w:rsidP="00745C25">
      <w:pPr>
        <w:ind w:left="2160"/>
        <w:jc w:val="both"/>
        <w:rPr>
          <w:del w:id="614" w:author="rtbelasco" w:date="2018-11-28T22:11:00Z"/>
        </w:rPr>
      </w:pPr>
      <w:del w:id="615" w:author="rtbelasco" w:date="2018-11-28T22:11:00Z">
        <w:r w:rsidRPr="007F1451" w:rsidDel="006E40BB">
          <w:rPr>
            <w:b/>
            <w:bCs/>
          </w:rPr>
          <w:delText>[8] </w:delText>
        </w:r>
        <w:r w:rsidRPr="00897E87" w:rsidDel="006E40BB">
          <w:delText>Be designed and managed such that each utility (water, sewer, electric, natural gas, telephone and cable television) servicing a resort hotel structure shall commonly meter its service to all resort hotel units within such structure and shall commonly bill such service to the resort hotel management entity.</w:delText>
        </w:r>
      </w:del>
    </w:p>
    <w:p w:rsidR="00897E87" w:rsidRPr="00897E87" w:rsidDel="006E40BB" w:rsidRDefault="00897E87" w:rsidP="00745C25">
      <w:pPr>
        <w:ind w:left="1440"/>
        <w:jc w:val="both"/>
        <w:rPr>
          <w:del w:id="616" w:author="rtbelasco" w:date="2018-11-28T22:11:00Z"/>
        </w:rPr>
      </w:pPr>
      <w:del w:id="617" w:author="rtbelasco" w:date="2018-11-28T22:11:00Z">
        <w:r w:rsidRPr="007F1451" w:rsidDel="006E40BB">
          <w:rPr>
            <w:b/>
            <w:bCs/>
          </w:rPr>
          <w:delText>(b) </w:delText>
        </w:r>
        <w:r w:rsidRPr="00897E87" w:rsidDel="006E40BB">
          <w:delText>Individually owned units within a resort hotel structure. Recognizing that the economics of developing the type of resort hotel structures described herein may benefit from the inclusion of some number of units that have been submitted to the condominium form of ownership, such units shall be permitted within a resort hotel structure, subject to the definitions and regulations as follows:</w:delText>
        </w:r>
      </w:del>
    </w:p>
    <w:p w:rsidR="00897E87" w:rsidRPr="00897E87" w:rsidDel="006E40BB" w:rsidRDefault="00897E87" w:rsidP="00745C25">
      <w:pPr>
        <w:ind w:left="2160"/>
        <w:jc w:val="both"/>
        <w:rPr>
          <w:del w:id="618" w:author="rtbelasco" w:date="2018-11-28T22:11:00Z"/>
        </w:rPr>
      </w:pPr>
      <w:del w:id="619" w:author="rtbelasco" w:date="2018-11-28T22:11:00Z">
        <w:r w:rsidRPr="007F1451" w:rsidDel="006E40BB">
          <w:rPr>
            <w:b/>
            <w:bCs/>
          </w:rPr>
          <w:delText>[1] </w:delText>
        </w:r>
        <w:r w:rsidRPr="00897E87" w:rsidDel="006E40BB">
          <w:delText>Investment condominium units (as defined in § </w:delText>
        </w:r>
        <w:r w:rsidRPr="007F1451" w:rsidDel="006E40BB">
          <w:rPr>
            <w:b/>
            <w:bCs/>
          </w:rPr>
          <w:delText>276-7</w:delText>
        </w:r>
        <w:r w:rsidRPr="00897E87" w:rsidDel="006E40BB">
          <w:delText>) are individually owned units within a resort hotel structure made available for sale for investment purposes only. While individually owned, such units shall be designed and operated as transient resort hotel units. Investment condominium units shall be designed and operated as transient resort hotel units only and shall not be considered or used as ownership condominium units.</w:delText>
        </w:r>
      </w:del>
    </w:p>
    <w:p w:rsidR="00897E87" w:rsidRPr="00897E87" w:rsidDel="006E40BB" w:rsidRDefault="00897E87" w:rsidP="00745C25">
      <w:pPr>
        <w:ind w:left="2160"/>
        <w:jc w:val="both"/>
        <w:rPr>
          <w:del w:id="620" w:author="rtbelasco" w:date="2018-11-28T22:11:00Z"/>
        </w:rPr>
      </w:pPr>
      <w:del w:id="621" w:author="rtbelasco" w:date="2018-11-28T22:11:00Z">
        <w:r w:rsidRPr="007F1451" w:rsidDel="006E40BB">
          <w:rPr>
            <w:b/>
            <w:bCs/>
          </w:rPr>
          <w:delText>[2] </w:delText>
        </w:r>
        <w:r w:rsidRPr="00897E87" w:rsidDel="006E40BB">
          <w:delText>Ownership condominium units (as defined in § </w:delText>
        </w:r>
        <w:r w:rsidRPr="007F1451" w:rsidDel="006E40BB">
          <w:rPr>
            <w:b/>
            <w:bCs/>
          </w:rPr>
          <w:delText>276-7</w:delText>
        </w:r>
        <w:r w:rsidRPr="00897E87" w:rsidDel="006E40BB">
          <w:delText>) are individually owned units within a resort hotel structure made available for sale for residential use in accordance with the following:</w:delText>
        </w:r>
      </w:del>
    </w:p>
    <w:p w:rsidR="00897E87" w:rsidRPr="00897E87" w:rsidDel="006E40BB" w:rsidRDefault="00897E87" w:rsidP="00745C25">
      <w:pPr>
        <w:ind w:left="2880"/>
        <w:jc w:val="both"/>
        <w:rPr>
          <w:del w:id="622" w:author="rtbelasco" w:date="2018-11-28T22:11:00Z"/>
        </w:rPr>
      </w:pPr>
      <w:del w:id="623" w:author="rtbelasco" w:date="2018-11-28T22:11:00Z">
        <w:r w:rsidRPr="007F1451" w:rsidDel="006E40BB">
          <w:rPr>
            <w:b/>
            <w:bCs/>
          </w:rPr>
          <w:delText>[a] </w:delText>
        </w:r>
        <w:r w:rsidRPr="00897E87" w:rsidDel="006E40BB">
          <w:delText>Recognizing that the owners of ownership condominium units may wish to derive income from the rental of their unit when not in use by such owner, and that such rental, if managed properly, can result in an increase in the City's hotel room inventory in accordance with the Master Plan, such rental shall be permitted.</w:delText>
        </w:r>
      </w:del>
    </w:p>
    <w:p w:rsidR="00897E87" w:rsidRPr="00897E87" w:rsidDel="006E40BB" w:rsidRDefault="00897E87" w:rsidP="00745C25">
      <w:pPr>
        <w:ind w:left="2880"/>
        <w:jc w:val="both"/>
        <w:rPr>
          <w:del w:id="624" w:author="rtbelasco" w:date="2018-11-28T22:11:00Z"/>
        </w:rPr>
      </w:pPr>
      <w:del w:id="625" w:author="rtbelasco" w:date="2018-11-28T22:11:00Z">
        <w:r w:rsidRPr="007F1451" w:rsidDel="006E40BB">
          <w:rPr>
            <w:b/>
            <w:bCs/>
          </w:rPr>
          <w:delText>[b] </w:delText>
        </w:r>
        <w:r w:rsidRPr="00897E87" w:rsidDel="006E40BB">
          <w:delText>Recognizing that certain conflicts are inherent when mixing rental-based (i.e., hotel) and ownership-based (i.e., condominium) uses (such conflicts include, but are not limited to, the differing expectations of owners vs. renters regarding the vacation experience), and that such conflicts have the potential be detrimental to the overall success of the resort hotel, the following regulations are established:</w:delText>
        </w:r>
      </w:del>
    </w:p>
    <w:p w:rsidR="00897E87" w:rsidRPr="00897E87" w:rsidDel="006E40BB" w:rsidRDefault="00897E87" w:rsidP="00745C25">
      <w:pPr>
        <w:ind w:left="3600"/>
        <w:jc w:val="both"/>
        <w:rPr>
          <w:del w:id="626" w:author="rtbelasco" w:date="2018-11-28T22:11:00Z"/>
        </w:rPr>
      </w:pPr>
      <w:del w:id="627" w:author="rtbelasco" w:date="2018-11-28T22:11:00Z">
        <w:r w:rsidRPr="007F1451" w:rsidDel="006E40BB">
          <w:rPr>
            <w:b/>
            <w:bCs/>
          </w:rPr>
          <w:delText>[i] </w:delText>
        </w:r>
        <w:r w:rsidRPr="00897E87" w:rsidDel="006E40BB">
          <w:delText>In order to provide for continuity in rental pricing for ownership condominium units, maximize efficiency in rental operations (e.g., reservations, registration, check in/check out, etc.) for ownership condominium units, and coordinate advertising for ownership condominium unit rentals within each respective resort hotel structure, no ownership condominium unit in a resort hotel structure shall be rented, leased or otherwise offered for use by any individual or entity other than the resort hotel management entity for such resort hotel structure. Such regulation shall not extend to the sale of ownership condominium units. Owners who wish to sell their units may employ the real estate professional of their choice. To ensure enforcement of this regulation, no real estate sales or rental signage may be permitted on any property in which resort hotel units are located. Similarly, no real estate sales or rental equipment (e.g., flier stands, lock boxes or related items) may be permitted on any property in which resort hotel units are located.</w:delText>
        </w:r>
      </w:del>
    </w:p>
    <w:p w:rsidR="00897E87" w:rsidRPr="00897E87" w:rsidDel="006E40BB" w:rsidRDefault="00897E87" w:rsidP="00745C25">
      <w:pPr>
        <w:ind w:left="3600"/>
        <w:jc w:val="both"/>
        <w:rPr>
          <w:del w:id="628" w:author="rtbelasco" w:date="2018-11-28T22:11:00Z"/>
        </w:rPr>
      </w:pPr>
      <w:del w:id="629" w:author="rtbelasco" w:date="2018-11-28T22:11:00Z">
        <w:r w:rsidRPr="007F1451" w:rsidDel="006E40BB">
          <w:rPr>
            <w:b/>
            <w:bCs/>
          </w:rPr>
          <w:delText>[ii] </w:delText>
        </w:r>
        <w:r w:rsidRPr="00897E87" w:rsidDel="006E40BB">
          <w:delText>Ownership condominium units shall be permanently and irrevocably restricted against rental, lease or similar use by any entity other than by the resort hotel management entity. In addition to the regulations contained herein, an appropriate restriction shall be placed in each individual deed for each individual ownership condominium unit as well as in the master deed for the resort hotel structure, which deeds shall be properly recorded with the Cape May County Clerk.</w:delText>
        </w:r>
      </w:del>
    </w:p>
    <w:p w:rsidR="00897E87" w:rsidRPr="00897E87" w:rsidDel="00ED0E4F" w:rsidRDefault="00897E87" w:rsidP="00745C25">
      <w:pPr>
        <w:ind w:left="3600"/>
        <w:jc w:val="both"/>
        <w:rPr>
          <w:del w:id="630" w:author="rtbelasco" w:date="2018-11-28T21:36:00Z"/>
        </w:rPr>
      </w:pPr>
      <w:del w:id="631" w:author="rtbelasco" w:date="2018-11-28T22:11:00Z">
        <w:r w:rsidRPr="007F1451" w:rsidDel="006E40BB">
          <w:rPr>
            <w:b/>
            <w:bCs/>
          </w:rPr>
          <w:delText>[iii] </w:delText>
        </w:r>
        <w:r w:rsidRPr="00897E87" w:rsidDel="006E40BB">
          <w:delText>Ownership condominium units may have individually metered utilities and may contain full kitchens and laundry facilities.</w:delText>
        </w:r>
      </w:del>
    </w:p>
    <w:p w:rsidR="00897E87" w:rsidRPr="00897E87" w:rsidDel="006E40BB" w:rsidRDefault="00897E87" w:rsidP="00745C25">
      <w:pPr>
        <w:ind w:left="720"/>
        <w:jc w:val="both"/>
        <w:rPr>
          <w:del w:id="632" w:author="rtbelasco" w:date="2018-11-28T22:13:00Z"/>
        </w:rPr>
      </w:pPr>
      <w:del w:id="633" w:author="rtbelasco" w:date="2018-11-28T22:13:00Z">
        <w:r w:rsidRPr="007F1451" w:rsidDel="006E40BB">
          <w:rPr>
            <w:b/>
            <w:bCs/>
          </w:rPr>
          <w:delText>(3) </w:delText>
        </w:r>
        <w:r w:rsidRPr="00897E87" w:rsidDel="006E40BB">
          <w:delText>In order to achieve the tourist-oriented purpose of the RH Zone, it is critical that resort hotel structures be designed and utilized predominantl</w:delText>
        </w:r>
        <w:r w:rsidR="00745C25" w:rsidDel="006E40BB">
          <w:delText xml:space="preserve">y for transient lodging and not </w:delText>
        </w:r>
        <w:r w:rsidRPr="00897E87" w:rsidDel="006E40BB">
          <w:delText>residential use. Accordingly, where resort hotel structures contain investment and ownership condominium units, the ratio of such units shall be:</w:delText>
        </w:r>
      </w:del>
    </w:p>
    <w:p w:rsidR="00897E87" w:rsidRPr="00897E87" w:rsidDel="006E40BB" w:rsidRDefault="00897E87" w:rsidP="00745C25">
      <w:pPr>
        <w:ind w:left="1440"/>
        <w:jc w:val="both"/>
        <w:rPr>
          <w:del w:id="634" w:author="rtbelasco" w:date="2018-11-28T22:13:00Z"/>
        </w:rPr>
      </w:pPr>
      <w:del w:id="635" w:author="rtbelasco" w:date="2018-11-28T22:13:00Z">
        <w:r w:rsidRPr="007F1451" w:rsidDel="006E40BB">
          <w:rPr>
            <w:b/>
            <w:bCs/>
          </w:rPr>
          <w:delText>(a) </w:delText>
        </w:r>
        <w:r w:rsidRPr="00897E87" w:rsidDel="006E40BB">
          <w:delText>Not less than 55% of the total number of units in the resort hotel structure shall be designed and operated as transient resort hotel units. All such units shall be under common ownership and control.</w:delText>
        </w:r>
      </w:del>
    </w:p>
    <w:p w:rsidR="00897E87" w:rsidRPr="00897E87" w:rsidDel="006E40BB" w:rsidRDefault="00897E87" w:rsidP="00745C25">
      <w:pPr>
        <w:ind w:left="1440"/>
        <w:jc w:val="both"/>
        <w:rPr>
          <w:del w:id="636" w:author="rtbelasco" w:date="2018-11-28T22:13:00Z"/>
        </w:rPr>
      </w:pPr>
      <w:del w:id="637" w:author="rtbelasco" w:date="2018-11-28T22:13:00Z">
        <w:r w:rsidRPr="007F1451" w:rsidDel="006E40BB">
          <w:rPr>
            <w:b/>
            <w:bCs/>
          </w:rPr>
          <w:delText>(b) </w:delText>
        </w:r>
        <w:r w:rsidRPr="00897E87" w:rsidDel="006E40BB">
          <w:delText>Not more than 25% of the total number of units in a resort hotel structure shall be investment condominium units. Such units shall be designed and operated as transient resort hotel units.</w:delText>
        </w:r>
      </w:del>
    </w:p>
    <w:p w:rsidR="00897E87" w:rsidRPr="00897E87" w:rsidDel="006E40BB" w:rsidRDefault="00897E87" w:rsidP="00745C25">
      <w:pPr>
        <w:ind w:left="1440"/>
        <w:jc w:val="both"/>
        <w:rPr>
          <w:del w:id="638" w:author="rtbelasco" w:date="2018-11-28T22:13:00Z"/>
        </w:rPr>
      </w:pPr>
      <w:del w:id="639" w:author="rtbelasco" w:date="2018-11-28T22:13:00Z">
        <w:r w:rsidRPr="007F1451" w:rsidDel="006E40BB">
          <w:rPr>
            <w:b/>
            <w:bCs/>
          </w:rPr>
          <w:delText>(c) </w:delText>
        </w:r>
        <w:r w:rsidRPr="00897E87" w:rsidDel="006E40BB">
          <w:delText>Not more than 20% of the total number of units in the resort hotel structure shall be designed and operated as ownership condominium units. Any third-party rental of such units shall be in conformance with Subsection </w:delText>
        </w:r>
        <w:r w:rsidRPr="007F1451" w:rsidDel="006E40BB">
          <w:rPr>
            <w:b/>
            <w:bCs/>
          </w:rPr>
          <w:delText>E(3)(b)</w:delText>
        </w:r>
        <w:r w:rsidRPr="00897E87" w:rsidDel="006E40BB">
          <w:delText> hereinabove.</w:delText>
        </w:r>
      </w:del>
    </w:p>
    <w:p w:rsidR="00897E87" w:rsidRPr="00897E87" w:rsidDel="00ED0E4F" w:rsidRDefault="00897E87" w:rsidP="00745C25">
      <w:pPr>
        <w:ind w:left="1440"/>
        <w:jc w:val="both"/>
        <w:rPr>
          <w:del w:id="640" w:author="rtbelasco" w:date="2018-11-28T21:36:00Z"/>
        </w:rPr>
      </w:pPr>
      <w:del w:id="641" w:author="rtbelasco" w:date="2018-11-28T22:13:00Z">
        <w:r w:rsidRPr="007F1451" w:rsidDel="006E40BB">
          <w:rPr>
            <w:b/>
            <w:bCs/>
          </w:rPr>
          <w:delText>(d) </w:delText>
        </w:r>
        <w:r w:rsidRPr="00897E87" w:rsidDel="006E40BB">
          <w:delText>These regulations shall specifically be construed to prohibit resort hotel units within a resort hotel structure from being occupied or otherwise used as multiple dwellings, as defined by the NJDCA under the Hotel and Multiple Dwelling Law, N.J.S.A. 55:13A-1 et seq.</w:delText>
        </w:r>
      </w:del>
    </w:p>
    <w:p w:rsidR="00897E87" w:rsidRPr="00897E87" w:rsidDel="00ED0E4F" w:rsidRDefault="00897E87" w:rsidP="00745C25">
      <w:pPr>
        <w:ind w:left="720"/>
        <w:jc w:val="both"/>
        <w:rPr>
          <w:del w:id="642" w:author="rtbelasco" w:date="2018-11-28T21:36:00Z"/>
        </w:rPr>
      </w:pPr>
      <w:del w:id="643" w:author="rtbelasco" w:date="2018-11-28T21:36:00Z">
        <w:r w:rsidRPr="007F1451" w:rsidDel="00ED0E4F">
          <w:rPr>
            <w:b/>
            <w:bCs/>
          </w:rPr>
          <w:delText>(4) </w:delText>
        </w:r>
        <w:r w:rsidRPr="00897E87" w:rsidDel="00ED0E4F">
          <w:delText>Traditional Boardwalk amusements, including games, rides, arcades and like and similar attractions, and traditional Boardwalk concession stands, kiosks or booths, conditioned upon such elements fronting on and having access directly from the Boardwalk. Subject to the approval of the City, and further subject to the NJDEP where such approval is required, such uses may be located on (existing or proposed) pavilions on the eastern side of the Boardwalk.</w:delText>
        </w:r>
      </w:del>
    </w:p>
    <w:p w:rsidR="00897E87" w:rsidRPr="00897E87" w:rsidDel="00ED0E4F" w:rsidRDefault="00897E87" w:rsidP="00745C25">
      <w:pPr>
        <w:ind w:left="720"/>
        <w:jc w:val="both"/>
        <w:rPr>
          <w:del w:id="644" w:author="rtbelasco" w:date="2018-11-28T21:36:00Z"/>
        </w:rPr>
      </w:pPr>
      <w:del w:id="645" w:author="rtbelasco" w:date="2018-11-28T21:36:00Z">
        <w:r w:rsidRPr="007F1451" w:rsidDel="00ED0E4F">
          <w:rPr>
            <w:b/>
            <w:bCs/>
          </w:rPr>
          <w:delText>(5) </w:delText>
        </w:r>
        <w:r w:rsidRPr="00897E87" w:rsidDel="00ED0E4F">
          <w:delText>Restaurants, including restaurants having a license for the sale of alcoholic beverages as conditional uses under § </w:delText>
        </w:r>
        <w:r w:rsidRPr="007F1451" w:rsidDel="00ED0E4F">
          <w:rPr>
            <w:b/>
            <w:bCs/>
          </w:rPr>
          <w:delText>276-46</w:delText>
        </w:r>
        <w:r w:rsidRPr="00897E87" w:rsidDel="00ED0E4F">
          <w:delText> and under § </w:delText>
        </w:r>
        <w:r w:rsidRPr="007F1451" w:rsidDel="00ED0E4F">
          <w:rPr>
            <w:b/>
            <w:bCs/>
          </w:rPr>
          <w:delText>276-46I</w:delText>
        </w:r>
        <w:r w:rsidRPr="00897E87" w:rsidDel="00ED0E4F">
          <w:delText>.</w:delText>
        </w:r>
      </w:del>
    </w:p>
    <w:p w:rsidR="00897E87" w:rsidRPr="00897E87" w:rsidDel="00461B9F" w:rsidRDefault="00897E87" w:rsidP="00897E87">
      <w:pPr>
        <w:jc w:val="both"/>
        <w:rPr>
          <w:del w:id="646" w:author="rtbelasco" w:date="2018-11-28T22:40:00Z"/>
        </w:rPr>
      </w:pPr>
      <w:del w:id="647" w:author="rtbelasco" w:date="2018-11-28T22:40:00Z">
        <w:r w:rsidRPr="007F1451" w:rsidDel="00461B9F">
          <w:rPr>
            <w:b/>
            <w:bCs/>
          </w:rPr>
          <w:delText>F. </w:delText>
        </w:r>
        <w:r w:rsidRPr="00897E87" w:rsidDel="00461B9F">
          <w:delText>Area and yard requirements.</w:delText>
        </w:r>
      </w:del>
    </w:p>
    <w:p w:rsidR="00897E87" w:rsidRPr="00897E87" w:rsidDel="00461B9F" w:rsidRDefault="00897E87" w:rsidP="00897E87">
      <w:pPr>
        <w:jc w:val="both"/>
        <w:rPr>
          <w:del w:id="648" w:author="rtbelasco" w:date="2018-11-28T22:40:00Z"/>
        </w:rPr>
      </w:pPr>
      <w:del w:id="649" w:author="rtbelasco" w:date="2018-11-28T22:40:00Z">
        <w:r w:rsidRPr="00897E87" w:rsidDel="00461B9F">
          <w:delText>[Amended 3-4-2014 by Ord. No. 1640; 8-18-2015 by Ord. No. 1677]</w:delText>
        </w:r>
      </w:del>
    </w:p>
    <w:tbl>
      <w:tblPr>
        <w:tblW w:w="10020" w:type="dxa"/>
        <w:tblCellMar>
          <w:top w:w="15" w:type="dxa"/>
          <w:left w:w="15" w:type="dxa"/>
          <w:bottom w:w="15" w:type="dxa"/>
          <w:right w:w="15" w:type="dxa"/>
        </w:tblCellMar>
        <w:tblLook w:val="04A0"/>
      </w:tblPr>
      <w:tblGrid>
        <w:gridCol w:w="63"/>
        <w:gridCol w:w="63"/>
        <w:gridCol w:w="64"/>
        <w:gridCol w:w="96"/>
        <w:gridCol w:w="96"/>
        <w:gridCol w:w="65"/>
        <w:gridCol w:w="2673"/>
        <w:gridCol w:w="3450"/>
        <w:gridCol w:w="3450"/>
      </w:tblGrid>
      <w:tr w:rsidR="00897E87" w:rsidRPr="00897E87" w:rsidDel="00461B9F">
        <w:trPr>
          <w:tblHeader/>
          <w:del w:id="650" w:author="rtbelasco" w:date="2018-11-28T22:40:00Z"/>
        </w:trPr>
        <w:tc>
          <w:tcPr>
            <w:tcW w:w="0" w:type="auto"/>
            <w:gridSpan w:val="4"/>
            <w:tcBorders>
              <w:top w:val="nil"/>
              <w:left w:val="nil"/>
              <w:bottom w:val="nil"/>
              <w:right w:val="nil"/>
            </w:tcBorders>
            <w:shd w:val="clear" w:color="auto" w:fill="FFFFFF"/>
            <w:tcMar>
              <w:top w:w="15" w:type="dxa"/>
              <w:left w:w="60" w:type="dxa"/>
              <w:bottom w:w="60" w:type="dxa"/>
              <w:right w:w="60" w:type="dxa"/>
            </w:tcMar>
            <w:vAlign w:val="bottom"/>
          </w:tcPr>
          <w:p w:rsidR="00897E87" w:rsidRPr="00897E87" w:rsidDel="00461B9F" w:rsidRDefault="00897E87" w:rsidP="00897E87">
            <w:pPr>
              <w:jc w:val="both"/>
              <w:rPr>
                <w:del w:id="651" w:author="rtbelasco" w:date="2018-11-28T22:40:00Z"/>
              </w:rPr>
            </w:pPr>
          </w:p>
        </w:tc>
        <w:tc>
          <w:tcPr>
            <w:tcW w:w="0" w:type="auto"/>
            <w:gridSpan w:val="3"/>
            <w:tcBorders>
              <w:top w:val="nil"/>
              <w:left w:val="nil"/>
              <w:bottom w:val="nil"/>
              <w:right w:val="nil"/>
            </w:tcBorders>
            <w:shd w:val="clear" w:color="auto" w:fill="FFFFFF"/>
            <w:tcMar>
              <w:top w:w="15" w:type="dxa"/>
              <w:left w:w="60" w:type="dxa"/>
              <w:bottom w:w="60" w:type="dxa"/>
              <w:right w:w="60" w:type="dxa"/>
            </w:tcMar>
            <w:vAlign w:val="bottom"/>
          </w:tcPr>
          <w:p w:rsidR="00897E87" w:rsidRPr="00897E87" w:rsidDel="00461B9F" w:rsidRDefault="00897E87" w:rsidP="00897E87">
            <w:pPr>
              <w:jc w:val="both"/>
              <w:rPr>
                <w:del w:id="652" w:author="rtbelasco" w:date="2018-11-28T22:40:00Z"/>
              </w:rPr>
            </w:pPr>
          </w:p>
        </w:tc>
        <w:tc>
          <w:tcPr>
            <w:tcW w:w="0" w:type="auto"/>
            <w:gridSpan w:val="2"/>
            <w:tcBorders>
              <w:top w:val="nil"/>
              <w:left w:val="nil"/>
              <w:bottom w:val="nil"/>
              <w:right w:val="nil"/>
            </w:tcBorders>
            <w:shd w:val="clear" w:color="auto" w:fill="FFFFFF"/>
            <w:tcMar>
              <w:top w:w="15" w:type="dxa"/>
              <w:left w:w="60" w:type="dxa"/>
              <w:bottom w:w="60" w:type="dxa"/>
              <w:right w:w="60" w:type="dxa"/>
            </w:tcMar>
            <w:vAlign w:val="bottom"/>
          </w:tcPr>
          <w:p w:rsidR="00897E87" w:rsidRPr="00897E87" w:rsidDel="00461B9F" w:rsidRDefault="00897E87" w:rsidP="00897E87">
            <w:pPr>
              <w:jc w:val="both"/>
              <w:rPr>
                <w:del w:id="653" w:author="rtbelasco" w:date="2018-11-28T22:40:00Z"/>
              </w:rPr>
            </w:pPr>
            <w:del w:id="654" w:author="rtbelasco" w:date="2018-11-28T22:40:00Z">
              <w:r w:rsidRPr="00897E87" w:rsidDel="00461B9F">
                <w:rPr>
                  <w:b/>
                  <w:bCs/>
                </w:rPr>
                <w:delText>Requirement</w:delText>
              </w:r>
            </w:del>
          </w:p>
        </w:tc>
      </w:tr>
      <w:tr w:rsidR="00897E87" w:rsidRPr="00897E87" w:rsidDel="00461B9F">
        <w:trPr>
          <w:tblHeader/>
          <w:del w:id="655" w:author="rtbelasco" w:date="2018-11-28T22:40:00Z"/>
        </w:trPr>
        <w:tc>
          <w:tcPr>
            <w:tcW w:w="0" w:type="auto"/>
            <w:gridSpan w:val="4"/>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56" w:author="rtbelasco" w:date="2018-11-28T22:40:00Z"/>
              </w:rPr>
            </w:pPr>
          </w:p>
        </w:tc>
        <w:tc>
          <w:tcPr>
            <w:tcW w:w="0" w:type="auto"/>
            <w:gridSpan w:val="3"/>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57" w:author="rtbelasco" w:date="2018-11-28T22:40:00Z"/>
              </w:rPr>
            </w:pPr>
            <w:del w:id="658" w:author="rtbelasco" w:date="2018-11-28T22:40:00Z">
              <w:r w:rsidRPr="00897E87" w:rsidDel="00461B9F">
                <w:rPr>
                  <w:b/>
                  <w:bCs/>
                </w:rPr>
                <w:delText>Category</w:delText>
              </w:r>
            </w:del>
          </w:p>
        </w:tc>
        <w:tc>
          <w:tcPr>
            <w:tcW w:w="0" w:type="auto"/>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59" w:author="rtbelasco" w:date="2018-11-28T22:40:00Z"/>
              </w:rPr>
            </w:pPr>
            <w:del w:id="660" w:author="rtbelasco" w:date="2018-11-28T22:40:00Z">
              <w:r w:rsidRPr="00897E87" w:rsidDel="00461B9F">
                <w:rPr>
                  <w:b/>
                  <w:bCs/>
                </w:rPr>
                <w:delText>Hotels/Motels and Apartment/</w:delText>
              </w:r>
            </w:del>
          </w:p>
          <w:p w:rsidR="00897E87" w:rsidRPr="00897E87" w:rsidDel="00461B9F" w:rsidRDefault="00897E87" w:rsidP="00897E87">
            <w:pPr>
              <w:jc w:val="both"/>
              <w:rPr>
                <w:del w:id="661" w:author="rtbelasco" w:date="2018-11-28T22:40:00Z"/>
              </w:rPr>
            </w:pPr>
            <w:del w:id="662" w:author="rtbelasco" w:date="2018-11-28T22:40:00Z">
              <w:r w:rsidRPr="00897E87" w:rsidDel="00461B9F">
                <w:rPr>
                  <w:b/>
                  <w:bCs/>
                </w:rPr>
                <w:delText>Condominium Buildings</w:delText>
              </w:r>
            </w:del>
          </w:p>
          <w:p w:rsidR="00897E87" w:rsidRPr="00897E87" w:rsidDel="00461B9F" w:rsidRDefault="00897E87" w:rsidP="00897E87">
            <w:pPr>
              <w:jc w:val="both"/>
              <w:rPr>
                <w:del w:id="663" w:author="rtbelasco" w:date="2018-11-28T22:40:00Z"/>
              </w:rPr>
            </w:pPr>
            <w:del w:id="664" w:author="rtbelasco" w:date="2018-11-28T22:40:00Z">
              <w:r w:rsidRPr="00897E87" w:rsidDel="00461B9F">
                <w:rPr>
                  <w:b/>
                  <w:bCs/>
                </w:rPr>
                <w:delText>(as defined herein)</w:delText>
              </w:r>
            </w:del>
          </w:p>
        </w:tc>
        <w:tc>
          <w:tcPr>
            <w:tcW w:w="0" w:type="auto"/>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65" w:author="rtbelasco" w:date="2018-11-28T22:40:00Z"/>
              </w:rPr>
            </w:pPr>
            <w:del w:id="666" w:author="rtbelasco" w:date="2018-11-28T22:40:00Z">
              <w:r w:rsidRPr="00897E87" w:rsidDel="00461B9F">
                <w:rPr>
                  <w:b/>
                  <w:bCs/>
                </w:rPr>
                <w:delText>Other Uses</w:delText>
              </w:r>
            </w:del>
          </w:p>
        </w:tc>
      </w:tr>
      <w:tr w:rsidR="00897E87" w:rsidRPr="00897E87" w:rsidDel="00461B9F">
        <w:trPr>
          <w:tblHeader/>
          <w:del w:id="667" w:author="rtbelasco" w:date="2018-11-28T22:40:00Z"/>
        </w:trPr>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68" w:author="rtbelasco" w:date="2018-11-28T22:40:00Z"/>
              </w:rPr>
            </w:pPr>
          </w:p>
        </w:tc>
        <w:tc>
          <w:tcPr>
            <w:tcW w:w="0" w:type="auto"/>
            <w:gridSpan w:val="5"/>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69" w:author="rtbelasco" w:date="2018-11-28T22:40:00Z"/>
              </w:rPr>
            </w:pPr>
          </w:p>
        </w:tc>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70" w:author="rtbelasco" w:date="2018-11-28T22:40:00Z"/>
              </w:rPr>
            </w:pPr>
            <w:del w:id="671" w:author="rtbelasco" w:date="2018-11-28T22:40:00Z">
              <w:r w:rsidRPr="00897E87" w:rsidDel="00461B9F">
                <w:rPr>
                  <w:b/>
                  <w:bCs/>
                </w:rPr>
                <w:delText>Requirement</w:delText>
              </w:r>
            </w:del>
          </w:p>
        </w:tc>
      </w:tr>
      <w:tr w:rsidR="00897E87" w:rsidRPr="00897E87" w:rsidDel="00461B9F">
        <w:trPr>
          <w:tblHeader/>
          <w:del w:id="672" w:author="rtbelasco" w:date="2018-11-28T22:40:00Z"/>
        </w:trPr>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73" w:author="rtbelasco" w:date="2018-11-28T22:40:00Z"/>
              </w:rPr>
            </w:pPr>
          </w:p>
        </w:tc>
        <w:tc>
          <w:tcPr>
            <w:tcW w:w="0" w:type="auto"/>
            <w:gridSpan w:val="5"/>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74" w:author="rtbelasco" w:date="2018-11-28T22:40:00Z"/>
              </w:rPr>
            </w:pPr>
            <w:del w:id="675" w:author="rtbelasco" w:date="2018-11-28T22:40:00Z">
              <w:r w:rsidRPr="00897E87" w:rsidDel="00461B9F">
                <w:rPr>
                  <w:b/>
                  <w:bCs/>
                </w:rPr>
                <w:delText>Category</w:delText>
              </w:r>
            </w:del>
          </w:p>
        </w:tc>
        <w:tc>
          <w:tcPr>
            <w:tcW w:w="0" w:type="auto"/>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76" w:author="rtbelasco" w:date="2018-11-28T22:40:00Z"/>
              </w:rPr>
            </w:pPr>
            <w:del w:id="677" w:author="rtbelasco" w:date="2018-11-28T22:40:00Z">
              <w:r w:rsidRPr="00897E87" w:rsidDel="00461B9F">
                <w:rPr>
                  <w:b/>
                  <w:bCs/>
                </w:rPr>
                <w:delText>Hotels/Motels and Apartment/</w:delText>
              </w:r>
            </w:del>
          </w:p>
          <w:p w:rsidR="00897E87" w:rsidRPr="00897E87" w:rsidDel="00461B9F" w:rsidRDefault="00897E87" w:rsidP="00897E87">
            <w:pPr>
              <w:jc w:val="both"/>
              <w:rPr>
                <w:del w:id="678" w:author="rtbelasco" w:date="2018-11-28T22:40:00Z"/>
              </w:rPr>
            </w:pPr>
            <w:del w:id="679" w:author="rtbelasco" w:date="2018-11-28T22:40:00Z">
              <w:r w:rsidRPr="00897E87" w:rsidDel="00461B9F">
                <w:rPr>
                  <w:b/>
                  <w:bCs/>
                </w:rPr>
                <w:delText>Condominium Buildings</w:delText>
              </w:r>
            </w:del>
          </w:p>
          <w:p w:rsidR="00897E87" w:rsidRPr="00897E87" w:rsidDel="00461B9F" w:rsidRDefault="00897E87" w:rsidP="00897E87">
            <w:pPr>
              <w:jc w:val="both"/>
              <w:rPr>
                <w:del w:id="680" w:author="rtbelasco" w:date="2018-11-28T22:40:00Z"/>
              </w:rPr>
            </w:pPr>
            <w:del w:id="681" w:author="rtbelasco" w:date="2018-11-28T22:40:00Z">
              <w:r w:rsidRPr="00897E87" w:rsidDel="00461B9F">
                <w:rPr>
                  <w:b/>
                  <w:bCs/>
                </w:rPr>
                <w:delText>(as defined herein)</w:delText>
              </w:r>
            </w:del>
          </w:p>
        </w:tc>
        <w:tc>
          <w:tcPr>
            <w:tcW w:w="0" w:type="auto"/>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682" w:author="rtbelasco" w:date="2018-11-28T22:40:00Z"/>
              </w:rPr>
            </w:pPr>
            <w:del w:id="683" w:author="rtbelasco" w:date="2018-11-28T22:40:00Z">
              <w:r w:rsidRPr="00897E87" w:rsidDel="00461B9F">
                <w:rPr>
                  <w:b/>
                  <w:bCs/>
                </w:rPr>
                <w:delText>Other Uses</w:delText>
              </w:r>
            </w:del>
          </w:p>
        </w:tc>
      </w:tr>
      <w:tr w:rsidR="00897E87" w:rsidRPr="00897E87" w:rsidDel="00461B9F">
        <w:trPr>
          <w:del w:id="684"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85"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86" w:author="rtbelasco" w:date="2018-11-28T22:40:00Z"/>
              </w:rPr>
            </w:pPr>
            <w:del w:id="687" w:author="rtbelasco" w:date="2018-11-28T22:40:00Z">
              <w:r w:rsidRPr="00897E87" w:rsidDel="00461B9F">
                <w:delText>Principal buildings, minimum</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88"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89" w:author="rtbelasco" w:date="2018-11-28T22:40:00Z"/>
              </w:rPr>
            </w:pPr>
          </w:p>
        </w:tc>
      </w:tr>
      <w:tr w:rsidR="00897E87" w:rsidRPr="00897E87" w:rsidDel="00461B9F">
        <w:trPr>
          <w:del w:id="690"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91"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92"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93" w:author="rtbelasco" w:date="2018-11-28T22:40:00Z"/>
              </w:rPr>
            </w:pPr>
            <w:del w:id="694" w:author="rtbelasco" w:date="2018-11-28T22:40:00Z">
              <w:r w:rsidRPr="00897E87" w:rsidDel="00461B9F">
                <w:delText>Minimum lot area</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95" w:author="rtbelasco" w:date="2018-11-28T22:40:00Z"/>
              </w:rPr>
            </w:pPr>
            <w:del w:id="696" w:author="rtbelasco" w:date="2018-11-28T22:40:00Z">
              <w:r w:rsidRPr="00897E87" w:rsidDel="00461B9F">
                <w:delText>6,000 square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697" w:author="rtbelasco" w:date="2018-11-28T22:40:00Z"/>
              </w:rPr>
            </w:pPr>
            <w:del w:id="698" w:author="rtbelasco" w:date="2018-11-28T22:40:00Z">
              <w:r w:rsidRPr="00897E87" w:rsidDel="00461B9F">
                <w:delText>5,000 square feet</w:delText>
              </w:r>
            </w:del>
          </w:p>
        </w:tc>
      </w:tr>
      <w:tr w:rsidR="00897E87" w:rsidRPr="00897E87" w:rsidDel="00461B9F">
        <w:trPr>
          <w:del w:id="699"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00"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01"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02" w:author="rtbelasco" w:date="2018-11-28T22:40:00Z"/>
              </w:rPr>
            </w:pPr>
            <w:del w:id="703" w:author="rtbelasco" w:date="2018-11-28T22:40:00Z">
              <w:r w:rsidRPr="00897E87" w:rsidDel="00461B9F">
                <w:delText>Minimum lot frontage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04" w:author="rtbelasco" w:date="2018-11-28T22:40:00Z"/>
              </w:rPr>
            </w:pPr>
            <w:del w:id="705" w:author="rtbelasco" w:date="2018-11-28T22:40:00Z">
              <w:r w:rsidRPr="00897E87" w:rsidDel="00461B9F">
                <w:delText>60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06" w:author="rtbelasco" w:date="2018-11-28T22:40:00Z"/>
              </w:rPr>
            </w:pPr>
            <w:del w:id="707" w:author="rtbelasco" w:date="2018-11-28T22:40:00Z">
              <w:r w:rsidRPr="00897E87" w:rsidDel="00461B9F">
                <w:delText>50 feet</w:delText>
              </w:r>
            </w:del>
          </w:p>
        </w:tc>
      </w:tr>
      <w:tr w:rsidR="00897E87" w:rsidRPr="00897E87" w:rsidDel="00461B9F">
        <w:trPr>
          <w:del w:id="708"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09"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10"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11" w:author="rtbelasco" w:date="2018-11-28T22:40:00Z"/>
              </w:rPr>
            </w:pPr>
            <w:del w:id="712" w:author="rtbelasco" w:date="2018-11-28T22:40:00Z">
              <w:r w:rsidRPr="00897E87" w:rsidDel="00461B9F">
                <w:delText>Minimum lot width</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13" w:author="rtbelasco" w:date="2018-11-28T22:40:00Z"/>
              </w:rPr>
            </w:pPr>
            <w:del w:id="714" w:author="rtbelasco" w:date="2018-11-28T22:40:00Z">
              <w:r w:rsidRPr="00897E87" w:rsidDel="00461B9F">
                <w:delText>60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15" w:author="rtbelasco" w:date="2018-11-28T22:40:00Z"/>
              </w:rPr>
            </w:pPr>
            <w:del w:id="716" w:author="rtbelasco" w:date="2018-11-28T22:40:00Z">
              <w:r w:rsidRPr="00897E87" w:rsidDel="00461B9F">
                <w:delText>50 feet</w:delText>
              </w:r>
            </w:del>
          </w:p>
        </w:tc>
      </w:tr>
      <w:tr w:rsidR="00897E87" w:rsidRPr="00897E87" w:rsidDel="00461B9F">
        <w:trPr>
          <w:del w:id="717"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18"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19"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20" w:author="rtbelasco" w:date="2018-11-28T22:40:00Z"/>
              </w:rPr>
            </w:pPr>
            <w:del w:id="721" w:author="rtbelasco" w:date="2018-11-28T22:40:00Z">
              <w:r w:rsidRPr="00897E87" w:rsidDel="00461B9F">
                <w:delText>Minimum lot depth</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22" w:author="rtbelasco" w:date="2018-11-28T22:40:00Z"/>
              </w:rPr>
            </w:pPr>
            <w:del w:id="723" w:author="rtbelasco" w:date="2018-11-28T22:40:00Z">
              <w:r w:rsidRPr="00897E87" w:rsidDel="00461B9F">
                <w:delText>100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24" w:author="rtbelasco" w:date="2018-11-28T22:40:00Z"/>
              </w:rPr>
            </w:pPr>
            <w:del w:id="725" w:author="rtbelasco" w:date="2018-11-28T22:40:00Z">
              <w:r w:rsidRPr="00897E87" w:rsidDel="00461B9F">
                <w:delText>100 feet</w:delText>
              </w:r>
            </w:del>
          </w:p>
        </w:tc>
      </w:tr>
      <w:tr w:rsidR="00897E87" w:rsidRPr="00897E87" w:rsidDel="00461B9F">
        <w:trPr>
          <w:del w:id="726"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27"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28"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29" w:author="rtbelasco" w:date="2018-11-28T22:40:00Z"/>
              </w:rPr>
            </w:pPr>
            <w:del w:id="730" w:author="rtbelasco" w:date="2018-11-28T22:40:00Z">
              <w:r w:rsidRPr="00897E87" w:rsidDel="00461B9F">
                <w:delText>Minimum setback</w:delText>
              </w:r>
              <w:r w:rsidRPr="00897E87" w:rsidDel="00461B9F">
                <w:rPr>
                  <w:vertAlign w:val="superscript"/>
                </w:rPr>
                <w:delText>1</w:delText>
              </w:r>
              <w:r w:rsidRPr="00897E87" w:rsidDel="00461B9F">
                <w:delText> (except where abutting the Boardwalk, Surf or Ocean Avenues and a numbered avenue</w:delText>
              </w:r>
              <w:r w:rsidRPr="00897E87" w:rsidDel="00461B9F">
                <w:rPr>
                  <w:vertAlign w:val="superscript"/>
                </w:rPr>
                <w:delText>2</w:delText>
              </w:r>
              <w:r w:rsidRPr="00897E87" w:rsidDel="00461B9F">
                <w:delTex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31"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32" w:author="rtbelasco" w:date="2018-11-28T22:40:00Z"/>
              </w:rPr>
            </w:pPr>
          </w:p>
        </w:tc>
      </w:tr>
      <w:tr w:rsidR="00897E87" w:rsidRPr="00897E87" w:rsidDel="00461B9F">
        <w:trPr>
          <w:del w:id="73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3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3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36"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37" w:author="rtbelasco" w:date="2018-11-28T22:40:00Z"/>
              </w:rPr>
            </w:pPr>
            <w:del w:id="738" w:author="rtbelasco" w:date="2018-11-28T22:40:00Z">
              <w:r w:rsidRPr="00897E87" w:rsidDel="00461B9F">
                <w:delText>Side yard, each</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39" w:author="rtbelasco" w:date="2018-11-28T22:40:00Z"/>
              </w:rPr>
            </w:pPr>
            <w:del w:id="740" w:author="rtbelasco" w:date="2018-11-28T22:40:00Z">
              <w:r w:rsidRPr="00897E87" w:rsidDel="00461B9F">
                <w:delText>8 feet</w:delText>
              </w:r>
              <w:r w:rsidRPr="00897E87" w:rsidDel="00461B9F">
                <w:rPr>
                  <w:vertAlign w:val="superscript"/>
                </w:rPr>
                <w:delText>3</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41" w:author="rtbelasco" w:date="2018-11-28T22:40:00Z"/>
              </w:rPr>
            </w:pPr>
            <w:del w:id="742" w:author="rtbelasco" w:date="2018-11-28T22:40:00Z">
              <w:r w:rsidRPr="00897E87" w:rsidDel="00461B9F">
                <w:delText>8 feet</w:delText>
              </w:r>
              <w:r w:rsidRPr="00897E87" w:rsidDel="00461B9F">
                <w:rPr>
                  <w:vertAlign w:val="superscript"/>
                </w:rPr>
                <w:delText>3</w:delText>
              </w:r>
            </w:del>
          </w:p>
        </w:tc>
      </w:tr>
      <w:tr w:rsidR="00897E87" w:rsidRPr="00897E87" w:rsidDel="00461B9F">
        <w:trPr>
          <w:del w:id="74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4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4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46"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47" w:author="rtbelasco" w:date="2018-11-28T22:40:00Z"/>
              </w:rPr>
            </w:pPr>
            <w:del w:id="748" w:author="rtbelasco" w:date="2018-11-28T22:40:00Z">
              <w:r w:rsidRPr="00897E87" w:rsidDel="00461B9F">
                <w:delText>Front yard</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49" w:author="rtbelasco" w:date="2018-11-28T22:40:00Z"/>
              </w:rPr>
            </w:pPr>
            <w:del w:id="750" w:author="rtbelasco" w:date="2018-11-28T22:40:00Z">
              <w:r w:rsidRPr="00897E87" w:rsidDel="00461B9F">
                <w:delText>10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51" w:author="rtbelasco" w:date="2018-11-28T22:40:00Z"/>
              </w:rPr>
            </w:pPr>
            <w:del w:id="752" w:author="rtbelasco" w:date="2018-11-28T22:40:00Z">
              <w:r w:rsidRPr="00897E87" w:rsidDel="00461B9F">
                <w:delText>10 feet</w:delText>
              </w:r>
            </w:del>
          </w:p>
        </w:tc>
      </w:tr>
      <w:tr w:rsidR="00897E87" w:rsidRPr="00897E87" w:rsidDel="00461B9F">
        <w:trPr>
          <w:del w:id="75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5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5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56"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57" w:author="rtbelasco" w:date="2018-11-28T22:40:00Z"/>
              </w:rPr>
            </w:pPr>
            <w:del w:id="758" w:author="rtbelasco" w:date="2018-11-28T22:40:00Z">
              <w:r w:rsidRPr="00897E87" w:rsidDel="00461B9F">
                <w:delText>Rear yard</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59" w:author="rtbelasco" w:date="2018-11-28T22:40:00Z"/>
              </w:rPr>
            </w:pPr>
            <w:del w:id="760" w:author="rtbelasco" w:date="2018-11-28T22:40:00Z">
              <w:r w:rsidRPr="00897E87" w:rsidDel="00461B9F">
                <w:delText>15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61" w:author="rtbelasco" w:date="2018-11-28T22:40:00Z"/>
              </w:rPr>
            </w:pPr>
            <w:del w:id="762" w:author="rtbelasco" w:date="2018-11-28T22:40:00Z">
              <w:r w:rsidRPr="00897E87" w:rsidDel="00461B9F">
                <w:delText>15 feet</w:delText>
              </w:r>
            </w:del>
          </w:p>
        </w:tc>
      </w:tr>
      <w:tr w:rsidR="00897E87" w:rsidRPr="00897E87" w:rsidDel="00461B9F">
        <w:trPr>
          <w:del w:id="76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6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65"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66" w:author="rtbelasco" w:date="2018-11-28T22:40:00Z"/>
              </w:rPr>
            </w:pPr>
            <w:del w:id="767" w:author="rtbelasco" w:date="2018-11-28T22:40:00Z">
              <w:r w:rsidRPr="00897E87" w:rsidDel="00461B9F">
                <w:delText>Boardwalk setback, regardless of whether front, side or rear yard</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68" w:author="rtbelasco" w:date="2018-11-28T22:40:00Z"/>
              </w:rPr>
            </w:pPr>
            <w:del w:id="769" w:author="rtbelasco" w:date="2018-11-28T22:40:00Z">
              <w:r w:rsidRPr="00897E87" w:rsidDel="00461B9F">
                <w:delText>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70" w:author="rtbelasco" w:date="2018-11-28T22:40:00Z"/>
              </w:rPr>
            </w:pPr>
            <w:del w:id="771" w:author="rtbelasco" w:date="2018-11-28T22:40:00Z">
              <w:r w:rsidRPr="00897E87" w:rsidDel="00461B9F">
                <w:delText>0 feet</w:delText>
              </w:r>
            </w:del>
          </w:p>
        </w:tc>
      </w:tr>
      <w:tr w:rsidR="00897E87" w:rsidRPr="00897E87" w:rsidDel="00461B9F">
        <w:trPr>
          <w:del w:id="772"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73"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74"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75" w:author="rtbelasco" w:date="2018-11-28T22:40:00Z"/>
              </w:rPr>
            </w:pPr>
            <w:del w:id="776" w:author="rtbelasco" w:date="2018-11-28T22:40:00Z">
              <w:r w:rsidRPr="00897E87" w:rsidDel="00461B9F">
                <w:delText>Surf and Ocean Avenue setback, regardless of whether front, side or rear yard</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77" w:author="rtbelasco" w:date="2018-11-28T22:40:00Z"/>
              </w:rPr>
            </w:pPr>
            <w:del w:id="778" w:author="rtbelasco" w:date="2018-11-28T22:40:00Z">
              <w:r w:rsidRPr="00897E87" w:rsidDel="00461B9F">
                <w:delText>8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79" w:author="rtbelasco" w:date="2018-11-28T22:40:00Z"/>
              </w:rPr>
            </w:pPr>
            <w:del w:id="780" w:author="rtbelasco" w:date="2018-11-28T22:40:00Z">
              <w:r w:rsidRPr="00897E87" w:rsidDel="00461B9F">
                <w:delText>8 feet</w:delText>
              </w:r>
            </w:del>
          </w:p>
        </w:tc>
      </w:tr>
      <w:tr w:rsidR="00897E87" w:rsidRPr="00897E87" w:rsidDel="00461B9F">
        <w:trPr>
          <w:del w:id="781"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82"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83"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84" w:author="rtbelasco" w:date="2018-11-28T22:40:00Z"/>
              </w:rPr>
            </w:pPr>
            <w:del w:id="785" w:author="rtbelasco" w:date="2018-11-28T22:40:00Z">
              <w:r w:rsidRPr="00897E87" w:rsidDel="00461B9F">
                <w:delText>Setback along a numbered avenue,</w:delText>
              </w:r>
              <w:r w:rsidRPr="00897E87" w:rsidDel="00461B9F">
                <w:rPr>
                  <w:vertAlign w:val="superscript"/>
                </w:rPr>
                <w:delText>4</w:delText>
              </w:r>
              <w:r w:rsidRPr="00897E87" w:rsidDel="00461B9F">
                <w:delText>regardless of whether front, side or rear yard</w:delText>
              </w:r>
            </w:del>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86" w:author="rtbelasco" w:date="2018-11-28T22:40:00Z"/>
              </w:rPr>
            </w:pPr>
          </w:p>
        </w:tc>
      </w:tr>
      <w:tr w:rsidR="00897E87" w:rsidRPr="00897E87" w:rsidDel="00461B9F">
        <w:trPr>
          <w:del w:id="787"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88"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89"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90"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91" w:author="rtbelasco" w:date="2018-11-28T22:40:00Z"/>
              </w:rPr>
            </w:pPr>
            <w:del w:id="792" w:author="rtbelasco" w:date="2018-11-28T22:40:00Z">
              <w:r w:rsidRPr="00897E87" w:rsidDel="00461B9F">
                <w:delText>Between the Boardwalk and 30 feet west of the Boardwalk, grade to 15 feet from the Boardwalk level</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93" w:author="rtbelasco" w:date="2018-11-28T22:40:00Z"/>
              </w:rPr>
            </w:pPr>
            <w:del w:id="794" w:author="rtbelasco" w:date="2018-11-28T22:40:00Z">
              <w:r w:rsidRPr="00897E87" w:rsidDel="00461B9F">
                <w:delText>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95" w:author="rtbelasco" w:date="2018-11-28T22:40:00Z"/>
              </w:rPr>
            </w:pPr>
            <w:del w:id="796" w:author="rtbelasco" w:date="2018-11-28T22:40:00Z">
              <w:r w:rsidRPr="00897E87" w:rsidDel="00461B9F">
                <w:delText>0 feet</w:delText>
              </w:r>
            </w:del>
          </w:p>
        </w:tc>
      </w:tr>
      <w:tr w:rsidR="00897E87" w:rsidRPr="00897E87" w:rsidDel="00461B9F">
        <w:trPr>
          <w:del w:id="797"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98"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799"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00"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01" w:author="rtbelasco" w:date="2018-11-28T22:40:00Z"/>
              </w:rPr>
            </w:pPr>
            <w:del w:id="802" w:author="rtbelasco" w:date="2018-11-28T22:40:00Z">
              <w:r w:rsidRPr="00897E87" w:rsidDel="00461B9F">
                <w:delText>Between the Boardwalk and 30 feet west of the Boardwalk, 15 feet from the Boardwalk level to 48 feet from grade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03" w:author="rtbelasco" w:date="2018-11-28T22:40:00Z"/>
              </w:rPr>
            </w:pPr>
            <w:del w:id="804" w:author="rtbelasco" w:date="2018-11-28T22:40:00Z">
              <w:r w:rsidRPr="00897E87" w:rsidDel="00461B9F">
                <w:delText>8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05" w:author="rtbelasco" w:date="2018-11-28T22:40:00Z"/>
              </w:rPr>
            </w:pPr>
            <w:del w:id="806" w:author="rtbelasco" w:date="2018-11-28T22:40:00Z">
              <w:r w:rsidRPr="00897E87" w:rsidDel="00461B9F">
                <w:delText>8 feet</w:delText>
              </w:r>
            </w:del>
          </w:p>
        </w:tc>
      </w:tr>
      <w:tr w:rsidR="00897E87" w:rsidRPr="00897E87" w:rsidDel="00461B9F">
        <w:trPr>
          <w:del w:id="807"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08"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09"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10"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11" w:author="rtbelasco" w:date="2018-11-28T22:40:00Z"/>
              </w:rPr>
            </w:pPr>
            <w:del w:id="812" w:author="rtbelasco" w:date="2018-11-28T22:40:00Z">
              <w:r w:rsidRPr="00897E87" w:rsidDel="00461B9F">
                <w:delText>30 feet west of the Boardwalk to the western edge of the block: grade to 48 feet from grade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13" w:author="rtbelasco" w:date="2018-11-28T22:40:00Z"/>
              </w:rPr>
            </w:pPr>
            <w:del w:id="814" w:author="rtbelasco" w:date="2018-11-28T22:40:00Z">
              <w:r w:rsidRPr="00897E87" w:rsidDel="00461B9F">
                <w:delText>8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15" w:author="rtbelasco" w:date="2018-11-28T22:40:00Z"/>
              </w:rPr>
            </w:pPr>
            <w:del w:id="816" w:author="rtbelasco" w:date="2018-11-28T22:40:00Z">
              <w:r w:rsidRPr="00897E87" w:rsidDel="00461B9F">
                <w:delText>8 feet</w:delText>
              </w:r>
            </w:del>
          </w:p>
        </w:tc>
      </w:tr>
      <w:tr w:rsidR="00897E87" w:rsidRPr="00897E87" w:rsidDel="00461B9F">
        <w:trPr>
          <w:del w:id="817"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18"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19" w:author="rtbelasco" w:date="2018-11-28T22:40:00Z"/>
              </w:rPr>
            </w:pPr>
            <w:del w:id="820" w:author="rtbelasco" w:date="2018-11-28T22:40:00Z">
              <w:r w:rsidRPr="00897E87" w:rsidDel="00461B9F">
                <w:delText>Maximum building height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21" w:author="rtbelasco" w:date="2018-11-28T22:40:00Z"/>
              </w:rPr>
            </w:pPr>
            <w:del w:id="822" w:author="rtbelasco" w:date="2018-11-28T22:40:00Z">
              <w:r w:rsidRPr="00897E87" w:rsidDel="00461B9F">
                <w:delText>66 feet, subject to the building envelope restrictions established for conditional vertical development. (See Conceptual Building Envelope Diagrams following this schedule.)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23" w:author="rtbelasco" w:date="2018-11-28T22:40:00Z"/>
              </w:rPr>
            </w:pPr>
            <w:del w:id="824" w:author="rtbelasco" w:date="2018-11-28T22:40:00Z">
              <w:r w:rsidRPr="00897E87" w:rsidDel="00461B9F">
                <w:delText>36 feet from base flood elevation (BFE) or three stories, whichever is less</w:delText>
              </w:r>
            </w:del>
          </w:p>
        </w:tc>
      </w:tr>
      <w:tr w:rsidR="00897E87" w:rsidRPr="00897E87" w:rsidDel="00461B9F">
        <w:trPr>
          <w:del w:id="825"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26"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27" w:author="rtbelasco" w:date="2018-11-28T22:40:00Z"/>
              </w:rPr>
            </w:pPr>
            <w:del w:id="828" w:author="rtbelasco" w:date="2018-11-28T22:40:00Z">
              <w:r w:rsidRPr="00897E87" w:rsidDel="00461B9F">
                <w:delText>Maximum building coverage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29" w:author="rtbelasco" w:date="2018-11-28T22:40:00Z"/>
              </w:rPr>
            </w:pPr>
            <w:del w:id="830" w:author="rtbelasco" w:date="2018-11-28T22:40:00Z">
              <w:r w:rsidRPr="00897E87" w:rsidDel="00461B9F">
                <w:delText>80%</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31" w:author="rtbelasco" w:date="2018-11-28T22:40:00Z"/>
              </w:rPr>
            </w:pPr>
            <w:del w:id="832" w:author="rtbelasco" w:date="2018-11-28T22:40:00Z">
              <w:r w:rsidRPr="00897E87" w:rsidDel="00461B9F">
                <w:delText>80%</w:delText>
              </w:r>
            </w:del>
          </w:p>
        </w:tc>
      </w:tr>
      <w:tr w:rsidR="00897E87" w:rsidRPr="00897E87" w:rsidDel="00461B9F">
        <w:trPr>
          <w:del w:id="83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34"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35" w:author="rtbelasco" w:date="2018-11-28T22:40:00Z"/>
              </w:rPr>
            </w:pPr>
            <w:del w:id="836" w:author="rtbelasco" w:date="2018-11-28T22:40:00Z">
              <w:r w:rsidRPr="00897E87" w:rsidDel="00461B9F">
                <w:delText>Maximum lot (impervious) coverage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37" w:author="rtbelasco" w:date="2018-11-28T22:40:00Z"/>
              </w:rPr>
            </w:pPr>
            <w:del w:id="838" w:author="rtbelasco" w:date="2018-11-28T22:40:00Z">
              <w:r w:rsidRPr="00897E87" w:rsidDel="00461B9F">
                <w:delText>80%</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39" w:author="rtbelasco" w:date="2018-11-28T22:40:00Z"/>
              </w:rPr>
            </w:pPr>
            <w:del w:id="840" w:author="rtbelasco" w:date="2018-11-28T22:40:00Z">
              <w:r w:rsidRPr="00897E87" w:rsidDel="00461B9F">
                <w:delText>80%</w:delText>
              </w:r>
            </w:del>
          </w:p>
        </w:tc>
      </w:tr>
      <w:tr w:rsidR="00897E87" w:rsidRPr="00897E87" w:rsidDel="00461B9F">
        <w:trPr>
          <w:del w:id="841"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42"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43" w:author="rtbelasco" w:date="2018-11-28T22:40:00Z"/>
              </w:rPr>
            </w:pPr>
            <w:del w:id="844" w:author="rtbelasco" w:date="2018-11-28T22:40:00Z">
              <w:r w:rsidRPr="00897E87" w:rsidDel="00461B9F">
                <w:delText>Accessory building, minimum (no accessory building shall abut the Boardwalk)</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45"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46" w:author="rtbelasco" w:date="2018-11-28T22:40:00Z"/>
              </w:rPr>
            </w:pPr>
          </w:p>
        </w:tc>
      </w:tr>
      <w:tr w:rsidR="00897E87" w:rsidRPr="00897E87" w:rsidDel="00461B9F">
        <w:trPr>
          <w:del w:id="847"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48"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49"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50" w:author="rtbelasco" w:date="2018-11-28T22:40:00Z"/>
              </w:rPr>
            </w:pPr>
            <w:del w:id="851" w:author="rtbelasco" w:date="2018-11-28T22:40:00Z">
              <w:r w:rsidRPr="00897E87" w:rsidDel="00461B9F">
                <w:delText>Distance to front line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52" w:author="rtbelasco" w:date="2018-11-28T22:40:00Z"/>
              </w:rPr>
            </w:pPr>
            <w:del w:id="853" w:author="rtbelasco" w:date="2018-11-28T22:40:00Z">
              <w:r w:rsidRPr="00897E87" w:rsidDel="00461B9F">
                <w:delText>N/A</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54" w:author="rtbelasco" w:date="2018-11-28T22:40:00Z"/>
              </w:rPr>
            </w:pPr>
            <w:del w:id="855" w:author="rtbelasco" w:date="2018-11-28T22:40:00Z">
              <w:r w:rsidRPr="00897E87" w:rsidDel="00461B9F">
                <w:delText>N/A</w:delText>
              </w:r>
            </w:del>
          </w:p>
        </w:tc>
      </w:tr>
      <w:tr w:rsidR="00897E87" w:rsidRPr="00897E87" w:rsidDel="00461B9F">
        <w:trPr>
          <w:del w:id="856"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57"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58"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59" w:author="rtbelasco" w:date="2018-11-28T22:40:00Z"/>
              </w:rPr>
            </w:pPr>
            <w:del w:id="860" w:author="rtbelasco" w:date="2018-11-28T22:40:00Z">
              <w:r w:rsidRPr="00897E87" w:rsidDel="00461B9F">
                <w:delText>Distance to side line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61" w:author="rtbelasco" w:date="2018-11-28T22:40:00Z"/>
              </w:rPr>
            </w:pPr>
            <w:del w:id="862" w:author="rtbelasco" w:date="2018-11-28T22:40:00Z">
              <w:r w:rsidRPr="00897E87" w:rsidDel="00461B9F">
                <w:delText>4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63" w:author="rtbelasco" w:date="2018-11-28T22:40:00Z"/>
              </w:rPr>
            </w:pPr>
            <w:del w:id="864" w:author="rtbelasco" w:date="2018-11-28T22:40:00Z">
              <w:r w:rsidRPr="00897E87" w:rsidDel="00461B9F">
                <w:delText>4 feet</w:delText>
              </w:r>
            </w:del>
          </w:p>
        </w:tc>
      </w:tr>
      <w:tr w:rsidR="00897E87" w:rsidRPr="00897E87" w:rsidDel="00461B9F">
        <w:trPr>
          <w:del w:id="865"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66"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67"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68" w:author="rtbelasco" w:date="2018-11-28T22:40:00Z"/>
              </w:rPr>
            </w:pPr>
            <w:del w:id="869" w:author="rtbelasco" w:date="2018-11-28T22:40:00Z">
              <w:r w:rsidRPr="00897E87" w:rsidDel="00461B9F">
                <w:delText>Distance to rear line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70" w:author="rtbelasco" w:date="2018-11-28T22:40:00Z"/>
              </w:rPr>
            </w:pPr>
            <w:del w:id="871" w:author="rtbelasco" w:date="2018-11-28T22:40:00Z">
              <w:r w:rsidRPr="00897E87" w:rsidDel="00461B9F">
                <w:delText>4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72" w:author="rtbelasco" w:date="2018-11-28T22:40:00Z"/>
              </w:rPr>
            </w:pPr>
            <w:del w:id="873" w:author="rtbelasco" w:date="2018-11-28T22:40:00Z">
              <w:r w:rsidRPr="00897E87" w:rsidDel="00461B9F">
                <w:delText>4 feet</w:delText>
              </w:r>
            </w:del>
          </w:p>
        </w:tc>
      </w:tr>
      <w:tr w:rsidR="00897E87" w:rsidRPr="00897E87" w:rsidDel="00461B9F">
        <w:trPr>
          <w:del w:id="874"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7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76"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77" w:author="rtbelasco" w:date="2018-11-28T22:40:00Z"/>
              </w:rPr>
            </w:pPr>
            <w:del w:id="878" w:author="rtbelasco" w:date="2018-11-28T22:40:00Z">
              <w:r w:rsidRPr="00897E87" w:rsidDel="00461B9F">
                <w:delText>Distance to other buildings</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79" w:author="rtbelasco" w:date="2018-11-28T22:40:00Z"/>
              </w:rPr>
            </w:pPr>
            <w:del w:id="880" w:author="rtbelasco" w:date="2018-11-28T22:40:00Z">
              <w:r w:rsidRPr="00897E87" w:rsidDel="00461B9F">
                <w:delText>4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81" w:author="rtbelasco" w:date="2018-11-28T22:40:00Z"/>
              </w:rPr>
            </w:pPr>
            <w:del w:id="882" w:author="rtbelasco" w:date="2018-11-28T22:40:00Z">
              <w:r w:rsidRPr="00897E87" w:rsidDel="00461B9F">
                <w:delText>4 feet</w:delText>
              </w:r>
            </w:del>
          </w:p>
        </w:tc>
      </w:tr>
      <w:tr w:rsidR="00897E87" w:rsidRPr="00897E87" w:rsidDel="00461B9F">
        <w:trPr>
          <w:del w:id="88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84"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85" w:author="rtbelasco" w:date="2018-11-28T22:40:00Z"/>
              </w:rPr>
            </w:pPr>
            <w:del w:id="886" w:author="rtbelasco" w:date="2018-11-28T22:40:00Z">
              <w:r w:rsidRPr="00897E87" w:rsidDel="00461B9F">
                <w:delText>Minimum lot area</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87" w:author="rtbelasco" w:date="2018-11-28T22:40:00Z"/>
              </w:rPr>
            </w:pPr>
            <w:del w:id="888" w:author="rtbelasco" w:date="2018-11-28T22:40:00Z">
              <w:r w:rsidRPr="00897E87" w:rsidDel="00461B9F">
                <w:delText>No minimum established. Lot area shall be calculated by multiplying the minimum lot width by the minimum lot depth.</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89" w:author="rtbelasco" w:date="2018-11-28T22:40:00Z"/>
              </w:rPr>
            </w:pPr>
            <w:del w:id="890" w:author="rtbelasco" w:date="2018-11-28T22:40:00Z">
              <w:r w:rsidRPr="00897E87" w:rsidDel="00461B9F">
                <w:delText>No minimum established. Lot area shall be calculated by multiplying the minimum lot width by the minimum lot depth.</w:delText>
              </w:r>
            </w:del>
          </w:p>
        </w:tc>
      </w:tr>
      <w:tr w:rsidR="00897E87" w:rsidRPr="00897E87" w:rsidDel="00461B9F">
        <w:trPr>
          <w:del w:id="891"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92"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93" w:author="rtbelasco" w:date="2018-11-28T22:40:00Z"/>
              </w:rPr>
            </w:pPr>
            <w:del w:id="894" w:author="rtbelasco" w:date="2018-11-28T22:40:00Z">
              <w:r w:rsidRPr="00897E87" w:rsidDel="00461B9F">
                <w:delText>Minimum lot width/street frontage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95"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96" w:author="rtbelasco" w:date="2018-11-28T22:40:00Z"/>
              </w:rPr>
            </w:pPr>
          </w:p>
        </w:tc>
      </w:tr>
      <w:tr w:rsidR="00897E87" w:rsidRPr="00897E87" w:rsidDel="00461B9F">
        <w:trPr>
          <w:del w:id="897"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98"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899"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00" w:author="rtbelasco" w:date="2018-11-28T22:40:00Z"/>
              </w:rPr>
            </w:pPr>
            <w:del w:id="901" w:author="rtbelasco" w:date="2018-11-28T22:40:00Z">
              <w:r w:rsidRPr="00897E87" w:rsidDel="00461B9F">
                <w:delText>Properties abutting the Boardwalk</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02" w:author="rtbelasco" w:date="2018-11-28T22:40:00Z"/>
              </w:rPr>
            </w:pPr>
            <w:del w:id="903" w:author="rtbelasco" w:date="2018-11-28T22:40:00Z">
              <w:r w:rsidRPr="00897E87" w:rsidDel="00461B9F">
                <w:delText>400 feet</w:delText>
              </w:r>
              <w:r w:rsidRPr="00897E87" w:rsidDel="00461B9F">
                <w:rPr>
                  <w:vertAlign w:val="superscript"/>
                </w:rPr>
                <w:delText>5</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04" w:author="rtbelasco" w:date="2018-11-28T22:40:00Z"/>
              </w:rPr>
            </w:pPr>
            <w:del w:id="905" w:author="rtbelasco" w:date="2018-11-28T22:40:00Z">
              <w:r w:rsidRPr="00897E87" w:rsidDel="00461B9F">
                <w:delText>400 feet</w:delText>
              </w:r>
              <w:r w:rsidRPr="00897E87" w:rsidDel="00461B9F">
                <w:rPr>
                  <w:vertAlign w:val="superscript"/>
                </w:rPr>
                <w:delText>5</w:delText>
              </w:r>
            </w:del>
          </w:p>
        </w:tc>
      </w:tr>
      <w:tr w:rsidR="00897E87" w:rsidRPr="00897E87" w:rsidDel="00461B9F">
        <w:trPr>
          <w:del w:id="906"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07"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08"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09" w:author="rtbelasco" w:date="2018-11-28T22:40:00Z"/>
              </w:rPr>
            </w:pPr>
            <w:del w:id="910" w:author="rtbelasco" w:date="2018-11-28T22:40:00Z">
              <w:r w:rsidRPr="00897E87" w:rsidDel="00461B9F">
                <w:delText>Properties not abutting the Boardwalk whose most westerly line is within the easterly 1/3 of the block</w:delText>
              </w:r>
              <w:r w:rsidRPr="00897E87" w:rsidDel="00461B9F">
                <w:rPr>
                  <w:vertAlign w:val="superscript"/>
                </w:rPr>
                <w:delText>6</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11" w:author="rtbelasco" w:date="2018-11-28T22:40:00Z"/>
              </w:rPr>
            </w:pPr>
            <w:del w:id="912" w:author="rtbelasco" w:date="2018-11-28T22:40:00Z">
              <w:r w:rsidRPr="00897E87" w:rsidDel="00461B9F">
                <w:delText>150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13" w:author="rtbelasco" w:date="2018-11-28T22:40:00Z"/>
              </w:rPr>
            </w:pPr>
            <w:del w:id="914" w:author="rtbelasco" w:date="2018-11-28T22:40:00Z">
              <w:r w:rsidRPr="00897E87" w:rsidDel="00461B9F">
                <w:delText>150 feet</w:delText>
              </w:r>
            </w:del>
          </w:p>
        </w:tc>
      </w:tr>
      <w:tr w:rsidR="00897E87" w:rsidRPr="00897E87" w:rsidDel="00461B9F">
        <w:trPr>
          <w:del w:id="915"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16"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17"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18" w:author="rtbelasco" w:date="2018-11-28T22:40:00Z"/>
              </w:rPr>
            </w:pPr>
            <w:del w:id="919" w:author="rtbelasco" w:date="2018-11-28T22:40:00Z">
              <w:r w:rsidRPr="00897E87" w:rsidDel="00461B9F">
                <w:delText>Remaining properties</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20" w:author="rtbelasco" w:date="2018-11-28T22:40:00Z"/>
              </w:rPr>
            </w:pPr>
            <w:del w:id="921" w:author="rtbelasco" w:date="2018-11-28T22:40:00Z">
              <w:r w:rsidRPr="00897E87" w:rsidDel="00461B9F">
                <w:delText>100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22" w:author="rtbelasco" w:date="2018-11-28T22:40:00Z"/>
              </w:rPr>
            </w:pPr>
            <w:del w:id="923" w:author="rtbelasco" w:date="2018-11-28T22:40:00Z">
              <w:r w:rsidRPr="00897E87" w:rsidDel="00461B9F">
                <w:delText>100 feet</w:delText>
              </w:r>
            </w:del>
          </w:p>
        </w:tc>
      </w:tr>
      <w:tr w:rsidR="00897E87" w:rsidRPr="00897E87" w:rsidDel="00461B9F">
        <w:trPr>
          <w:del w:id="924"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25"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26" w:author="rtbelasco" w:date="2018-11-28T22:40:00Z"/>
              </w:rPr>
            </w:pPr>
            <w:del w:id="927" w:author="rtbelasco" w:date="2018-11-28T22:40:00Z">
              <w:r w:rsidRPr="00897E87" w:rsidDel="00461B9F">
                <w:delText>Lot depth (absolute)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28" w:author="rtbelasco" w:date="2018-11-28T22:40:00Z"/>
              </w:rPr>
            </w:pPr>
            <w:del w:id="929" w:author="rtbelasco" w:date="2018-11-28T22:40:00Z">
              <w:r w:rsidRPr="00897E87" w:rsidDel="00461B9F">
                <w:delText>200 feet (street to street)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30" w:author="rtbelasco" w:date="2018-11-28T22:40:00Z"/>
              </w:rPr>
            </w:pPr>
          </w:p>
        </w:tc>
      </w:tr>
      <w:tr w:rsidR="00897E87" w:rsidRPr="00897E87" w:rsidDel="00461B9F">
        <w:trPr>
          <w:del w:id="931"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32" w:author="rtbelasco" w:date="2018-11-28T22:40:00Z"/>
              </w:rPr>
            </w:pPr>
          </w:p>
        </w:tc>
        <w:tc>
          <w:tcPr>
            <w:tcW w:w="0" w:type="auto"/>
            <w:gridSpan w:val="7"/>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33" w:author="rtbelasco" w:date="2018-11-28T22:40:00Z"/>
              </w:rPr>
            </w:pPr>
            <w:del w:id="934" w:author="rtbelasco" w:date="2018-11-28T22:40:00Z">
              <w:r w:rsidRPr="00897E87" w:rsidDel="00461B9F">
                <w:delText>At-grade setbacks (subject to the building envelope restrictions established herein). See Conceptual Building Envelope Diagrams following this schedule.</w:delText>
              </w:r>
            </w:del>
          </w:p>
        </w:tc>
      </w:tr>
      <w:tr w:rsidR="00897E87" w:rsidRPr="00897E87" w:rsidDel="00461B9F">
        <w:trPr>
          <w:del w:id="935"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36"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37"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38" w:author="rtbelasco" w:date="2018-11-28T22:40:00Z"/>
              </w:rPr>
            </w:pPr>
            <w:del w:id="939" w:author="rtbelasco" w:date="2018-11-28T22:40:00Z">
              <w:r w:rsidRPr="00897E87" w:rsidDel="00461B9F">
                <w:delText>Boardwalk frontage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40"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41" w:author="rtbelasco" w:date="2018-11-28T22:40:00Z"/>
              </w:rPr>
            </w:pPr>
          </w:p>
        </w:tc>
      </w:tr>
      <w:tr w:rsidR="00897E87" w:rsidRPr="00897E87" w:rsidDel="00461B9F">
        <w:trPr>
          <w:del w:id="942"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43"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4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45"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46" w:author="rtbelasco" w:date="2018-11-28T22:40:00Z"/>
              </w:rPr>
            </w:pPr>
            <w:del w:id="947" w:author="rtbelasco" w:date="2018-11-28T22:40:00Z">
              <w:r w:rsidRPr="00897E87" w:rsidDel="00461B9F">
                <w:delText>Grade to 15 feet from Boardwalk level</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48" w:author="rtbelasco" w:date="2018-11-28T22:40:00Z"/>
              </w:rPr>
            </w:pPr>
            <w:del w:id="949" w:author="rtbelasco" w:date="2018-11-28T22:40:00Z">
              <w:r w:rsidRPr="00897E87" w:rsidDel="00461B9F">
                <w:delText>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50" w:author="rtbelasco" w:date="2018-11-28T22:40:00Z"/>
              </w:rPr>
            </w:pPr>
            <w:del w:id="951" w:author="rtbelasco" w:date="2018-11-28T22:40:00Z">
              <w:r w:rsidRPr="00897E87" w:rsidDel="00461B9F">
                <w:delText>0 feet</w:delText>
              </w:r>
            </w:del>
          </w:p>
        </w:tc>
      </w:tr>
      <w:tr w:rsidR="00897E87" w:rsidRPr="00897E87" w:rsidDel="00461B9F">
        <w:trPr>
          <w:del w:id="952"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53"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54"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55" w:author="rtbelasco" w:date="2018-11-28T22:40:00Z"/>
              </w:rPr>
            </w:pPr>
            <w:del w:id="956" w:author="rtbelasco" w:date="2018-11-28T22:40:00Z">
              <w:r w:rsidRPr="00897E87" w:rsidDel="00461B9F">
                <w:delText>Numbered avenue</w:delText>
              </w:r>
              <w:r w:rsidRPr="00897E87" w:rsidDel="00461B9F">
                <w:rPr>
                  <w:vertAlign w:val="superscript"/>
                </w:rPr>
                <w:delText>7</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57"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58" w:author="rtbelasco" w:date="2018-11-28T22:40:00Z"/>
              </w:rPr>
            </w:pPr>
          </w:p>
        </w:tc>
      </w:tr>
      <w:tr w:rsidR="00897E87" w:rsidRPr="00897E87" w:rsidDel="00461B9F">
        <w:trPr>
          <w:del w:id="959"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60"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61"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62"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63" w:author="rtbelasco" w:date="2018-11-28T22:40:00Z"/>
              </w:rPr>
            </w:pPr>
            <w:del w:id="964" w:author="rtbelasco" w:date="2018-11-28T22:40:00Z">
              <w:r w:rsidRPr="00897E87" w:rsidDel="00461B9F">
                <w:delText>Between the Boardwalk and 30 feet west of the Boardwalk, grade to 15 feet from the Boardwalk level</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65" w:author="rtbelasco" w:date="2018-11-28T22:40:00Z"/>
              </w:rPr>
            </w:pPr>
            <w:del w:id="966" w:author="rtbelasco" w:date="2018-11-28T22:40:00Z">
              <w:r w:rsidRPr="00897E87" w:rsidDel="00461B9F">
                <w:delText>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67" w:author="rtbelasco" w:date="2018-11-28T22:40:00Z"/>
              </w:rPr>
            </w:pPr>
            <w:del w:id="968" w:author="rtbelasco" w:date="2018-11-28T22:40:00Z">
              <w:r w:rsidRPr="00897E87" w:rsidDel="00461B9F">
                <w:delText>0 feet</w:delText>
              </w:r>
            </w:del>
          </w:p>
        </w:tc>
      </w:tr>
      <w:tr w:rsidR="00897E87" w:rsidRPr="00897E87" w:rsidDel="00461B9F">
        <w:trPr>
          <w:del w:id="969"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70"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71"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72"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73" w:author="rtbelasco" w:date="2018-11-28T22:40:00Z"/>
              </w:rPr>
            </w:pPr>
            <w:del w:id="974" w:author="rtbelasco" w:date="2018-11-28T22:40:00Z">
              <w:r w:rsidRPr="00897E87" w:rsidDel="00461B9F">
                <w:delText>Between the Boardwalk and 30 feet west of the Boardwalk, 15 feet from the Boardwalk level to 48 feet from grade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75" w:author="rtbelasco" w:date="2018-11-28T22:40:00Z"/>
              </w:rPr>
            </w:pPr>
            <w:del w:id="976" w:author="rtbelasco" w:date="2018-11-28T22:40:00Z">
              <w:r w:rsidRPr="00897E87" w:rsidDel="00461B9F">
                <w:delText>8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77" w:author="rtbelasco" w:date="2018-11-28T22:40:00Z"/>
              </w:rPr>
            </w:pPr>
            <w:del w:id="978" w:author="rtbelasco" w:date="2018-11-28T22:40:00Z">
              <w:r w:rsidRPr="00897E87" w:rsidDel="00461B9F">
                <w:delText>8 feet</w:delText>
              </w:r>
            </w:del>
          </w:p>
        </w:tc>
      </w:tr>
      <w:tr w:rsidR="00897E87" w:rsidRPr="00897E87" w:rsidDel="00461B9F">
        <w:trPr>
          <w:del w:id="979"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80"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81"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82"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83" w:author="rtbelasco" w:date="2018-11-28T22:40:00Z"/>
              </w:rPr>
            </w:pPr>
            <w:del w:id="984" w:author="rtbelasco" w:date="2018-11-28T22:40:00Z">
              <w:r w:rsidRPr="00897E87" w:rsidDel="00461B9F">
                <w:delText>30 feet west of the Boardwalk to the western edge of the block: grade to 48 feet from grade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85" w:author="rtbelasco" w:date="2018-11-28T22:40:00Z"/>
              </w:rPr>
            </w:pPr>
            <w:del w:id="986" w:author="rtbelasco" w:date="2018-11-28T22:40:00Z">
              <w:r w:rsidRPr="00897E87" w:rsidDel="00461B9F">
                <w:delText>8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87" w:author="rtbelasco" w:date="2018-11-28T22:40:00Z"/>
              </w:rPr>
            </w:pPr>
            <w:del w:id="988" w:author="rtbelasco" w:date="2018-11-28T22:40:00Z">
              <w:r w:rsidRPr="00897E87" w:rsidDel="00461B9F">
                <w:delText>8 feet</w:delText>
              </w:r>
            </w:del>
          </w:p>
        </w:tc>
      </w:tr>
      <w:tr w:rsidR="00897E87" w:rsidRPr="00897E87" w:rsidDel="00461B9F">
        <w:trPr>
          <w:del w:id="989"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0"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1"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2" w:author="rtbelasco" w:date="2018-11-28T22:40:00Z"/>
              </w:rPr>
            </w:pPr>
            <w:del w:id="993" w:author="rtbelasco" w:date="2018-11-28T22:40:00Z">
              <w:r w:rsidRPr="00897E87" w:rsidDel="00461B9F">
                <w:delText>Surf and Ocean Avenues</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4"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5" w:author="rtbelasco" w:date="2018-11-28T22:40:00Z"/>
              </w:rPr>
            </w:pPr>
          </w:p>
        </w:tc>
      </w:tr>
      <w:tr w:rsidR="00897E87" w:rsidRPr="00897E87" w:rsidDel="00461B9F">
        <w:trPr>
          <w:del w:id="996"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7"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8"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999"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00" w:author="rtbelasco" w:date="2018-11-28T22:40:00Z"/>
              </w:rPr>
            </w:pPr>
            <w:del w:id="1001" w:author="rtbelasco" w:date="2018-11-28T22:40:00Z">
              <w:r w:rsidRPr="00897E87" w:rsidDel="00461B9F">
                <w:delText>Grade to 48 feet from grade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02" w:author="rtbelasco" w:date="2018-11-28T22:40:00Z"/>
              </w:rPr>
            </w:pPr>
            <w:del w:id="1003" w:author="rtbelasco" w:date="2018-11-28T22:40:00Z">
              <w:r w:rsidRPr="00897E87" w:rsidDel="00461B9F">
                <w:delText>8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04" w:author="rtbelasco" w:date="2018-11-28T22:40:00Z"/>
              </w:rPr>
            </w:pPr>
            <w:del w:id="1005" w:author="rtbelasco" w:date="2018-11-28T22:40:00Z">
              <w:r w:rsidRPr="00897E87" w:rsidDel="00461B9F">
                <w:delText>8 feet</w:delText>
              </w:r>
            </w:del>
          </w:p>
        </w:tc>
      </w:tr>
      <w:tr w:rsidR="00897E87" w:rsidRPr="00897E87" w:rsidDel="00461B9F">
        <w:trPr>
          <w:del w:id="1006"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07"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08"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09" w:author="rtbelasco" w:date="2018-11-28T22:40:00Z"/>
              </w:rPr>
            </w:pPr>
            <w:del w:id="1010" w:author="rtbelasco" w:date="2018-11-28T22:40:00Z">
              <w:r w:rsidRPr="00897E87" w:rsidDel="00461B9F">
                <w:delText>Eastern and western yards (when not abutting the Boardwalk, Surf or Ocean Avenues)</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11"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12" w:author="rtbelasco" w:date="2018-11-28T22:40:00Z"/>
              </w:rPr>
            </w:pPr>
          </w:p>
        </w:tc>
      </w:tr>
      <w:tr w:rsidR="00897E87" w:rsidRPr="00897E87" w:rsidDel="00461B9F">
        <w:trPr>
          <w:del w:id="101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1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1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16"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17" w:author="rtbelasco" w:date="2018-11-28T22:40:00Z"/>
              </w:rPr>
            </w:pPr>
            <w:del w:id="1018" w:author="rtbelasco" w:date="2018-11-28T22:40:00Z">
              <w:r w:rsidRPr="00897E87" w:rsidDel="00461B9F">
                <w:delText>Grade to 48 feet from grade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19" w:author="rtbelasco" w:date="2018-11-28T22:40:00Z"/>
              </w:rPr>
            </w:pPr>
            <w:del w:id="1020" w:author="rtbelasco" w:date="2018-11-28T22:40:00Z">
              <w:r w:rsidRPr="00897E87" w:rsidDel="00461B9F">
                <w:delText>15 feet from the property line of a contiguous vertical development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21" w:author="rtbelasco" w:date="2018-11-28T22:40:00Z"/>
              </w:rPr>
            </w:pPr>
            <w:del w:id="1022" w:author="rtbelasco" w:date="2018-11-28T22:40:00Z">
              <w:r w:rsidRPr="00897E87" w:rsidDel="00461B9F">
                <w:delText>15 feet from the property line of a contiguous vertical development</w:delText>
              </w:r>
            </w:del>
          </w:p>
        </w:tc>
      </w:tr>
      <w:tr w:rsidR="00897E87" w:rsidRPr="00897E87" w:rsidDel="00461B9F">
        <w:trPr>
          <w:del w:id="102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2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2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26"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27" w:author="rtbelasco" w:date="2018-11-28T22:40:00Z"/>
              </w:rPr>
            </w:pPr>
            <w:del w:id="1028" w:author="rtbelasco" w:date="2018-11-28T22:40:00Z">
              <w:r w:rsidRPr="00897E87" w:rsidDel="00461B9F">
                <w:delText>Remaining properties</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29" w:author="rtbelasco" w:date="2018-11-28T22:40:00Z"/>
              </w:rPr>
            </w:pPr>
            <w:del w:id="1030" w:author="rtbelasco" w:date="2018-11-28T22:40:00Z">
              <w:r w:rsidRPr="00897E87" w:rsidDel="00461B9F">
                <w:delText>8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31" w:author="rtbelasco" w:date="2018-11-28T22:40:00Z"/>
              </w:rPr>
            </w:pPr>
            <w:del w:id="1032" w:author="rtbelasco" w:date="2018-11-28T22:40:00Z">
              <w:r w:rsidRPr="00897E87" w:rsidDel="00461B9F">
                <w:delText>8 feet</w:delText>
              </w:r>
            </w:del>
          </w:p>
        </w:tc>
      </w:tr>
      <w:tr w:rsidR="00897E87" w:rsidRPr="00897E87" w:rsidDel="00461B9F">
        <w:trPr>
          <w:del w:id="103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34"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35" w:author="rtbelasco" w:date="2018-11-28T22:40:00Z"/>
              </w:rPr>
            </w:pPr>
            <w:del w:id="1036" w:author="rtbelasco" w:date="2018-11-28T22:40:00Z">
              <w:r w:rsidRPr="00897E87" w:rsidDel="00461B9F">
                <w:delText>Maximum building coverage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37" w:author="rtbelasco" w:date="2018-11-28T22:40:00Z"/>
              </w:rPr>
            </w:pPr>
            <w:del w:id="1038" w:author="rtbelasco" w:date="2018-11-28T22:40:00Z">
              <w:r w:rsidRPr="00897E87" w:rsidDel="00461B9F">
                <w:delText>75%</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39" w:author="rtbelasco" w:date="2018-11-28T22:40:00Z"/>
              </w:rPr>
            </w:pPr>
            <w:del w:id="1040" w:author="rtbelasco" w:date="2018-11-28T22:40:00Z">
              <w:r w:rsidRPr="00897E87" w:rsidDel="00461B9F">
                <w:delText>75%</w:delText>
              </w:r>
            </w:del>
          </w:p>
        </w:tc>
      </w:tr>
      <w:tr w:rsidR="00897E87" w:rsidRPr="00897E87" w:rsidDel="00461B9F">
        <w:trPr>
          <w:del w:id="1041"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42"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43" w:author="rtbelasco" w:date="2018-11-28T22:40:00Z"/>
              </w:rPr>
            </w:pPr>
            <w:del w:id="1044" w:author="rtbelasco" w:date="2018-11-28T22:40:00Z">
              <w:r w:rsidRPr="00897E87" w:rsidDel="00461B9F">
                <w:delText>Maximum lot (impervious) coverage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45" w:author="rtbelasco" w:date="2018-11-28T22:40:00Z"/>
              </w:rPr>
            </w:pPr>
            <w:del w:id="1046" w:author="rtbelasco" w:date="2018-11-28T22:40:00Z">
              <w:r w:rsidRPr="00897E87" w:rsidDel="00461B9F">
                <w:delText>80%</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47" w:author="rtbelasco" w:date="2018-11-28T22:40:00Z"/>
              </w:rPr>
            </w:pPr>
            <w:del w:id="1048" w:author="rtbelasco" w:date="2018-11-28T22:40:00Z">
              <w:r w:rsidRPr="00897E87" w:rsidDel="00461B9F">
                <w:delText>80%</w:delText>
              </w:r>
            </w:del>
          </w:p>
        </w:tc>
      </w:tr>
      <w:tr w:rsidR="00897E87" w:rsidRPr="00897E87" w:rsidDel="00461B9F">
        <w:trPr>
          <w:del w:id="1049"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50" w:author="rtbelasco" w:date="2018-11-28T22:40:00Z"/>
              </w:rPr>
            </w:pPr>
          </w:p>
        </w:tc>
        <w:tc>
          <w:tcPr>
            <w:tcW w:w="0" w:type="auto"/>
            <w:gridSpan w:val="5"/>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51" w:author="rtbelasco" w:date="2018-11-28T22:40:00Z"/>
              </w:rPr>
            </w:pPr>
            <w:del w:id="1052" w:author="rtbelasco" w:date="2018-11-28T22:40:00Z">
              <w:r w:rsidRPr="00897E87" w:rsidDel="00461B9F">
                <w:delText>Maximum building height (subject to the building envelope restrictions established herein). See Conceptual Building Envelope Diagrams following this schedule.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53" w:author="rtbelasco" w:date="2018-11-28T22:40:00Z"/>
              </w:rPr>
            </w:pPr>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54" w:author="rtbelasco" w:date="2018-11-28T22:40:00Z"/>
              </w:rPr>
            </w:pPr>
          </w:p>
        </w:tc>
      </w:tr>
      <w:tr w:rsidR="00897E87" w:rsidRPr="00897E87" w:rsidDel="00461B9F">
        <w:trPr>
          <w:del w:id="1055"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56"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57"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58" w:author="rtbelasco" w:date="2018-11-28T22:40:00Z"/>
              </w:rPr>
            </w:pPr>
            <w:del w:id="1059" w:author="rtbelasco" w:date="2018-11-28T22:40:00Z">
              <w:r w:rsidRPr="00897E87" w:rsidDel="00461B9F">
                <w:delText>Properties abutting the Boardwalk</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60" w:author="rtbelasco" w:date="2018-11-28T22:40:00Z"/>
              </w:rPr>
            </w:pPr>
            <w:del w:id="1061" w:author="rtbelasco" w:date="2018-11-28T22:40:00Z">
              <w:r w:rsidRPr="00897E87" w:rsidDel="00461B9F">
                <w:delText>150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62" w:author="rtbelasco" w:date="2018-11-28T22:40:00Z"/>
              </w:rPr>
            </w:pPr>
            <w:del w:id="1063" w:author="rtbelasco" w:date="2018-11-28T22:40:00Z">
              <w:r w:rsidRPr="00897E87" w:rsidDel="00461B9F">
                <w:delText>150 feet</w:delText>
              </w:r>
            </w:del>
          </w:p>
        </w:tc>
      </w:tr>
      <w:tr w:rsidR="00897E87" w:rsidRPr="00897E87" w:rsidDel="00461B9F">
        <w:trPr>
          <w:del w:id="1064"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6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66"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67" w:author="rtbelasco" w:date="2018-11-28T22:40:00Z"/>
              </w:rPr>
            </w:pPr>
            <w:del w:id="1068" w:author="rtbelasco" w:date="2018-11-28T22:40:00Z">
              <w:r w:rsidRPr="00897E87" w:rsidDel="00461B9F">
                <w:delText>Properties not abutting the Boardwalk where any portion thereof is within the easterly 1/3 of the block</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69" w:author="rtbelasco" w:date="2018-11-28T22:40:00Z"/>
              </w:rPr>
            </w:pPr>
            <w:del w:id="1070" w:author="rtbelasco" w:date="2018-11-28T22:40:00Z">
              <w:r w:rsidRPr="00897E87" w:rsidDel="00461B9F">
                <w:delText>120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71" w:author="rtbelasco" w:date="2018-11-28T22:40:00Z"/>
              </w:rPr>
            </w:pPr>
            <w:del w:id="1072" w:author="rtbelasco" w:date="2018-11-28T22:40:00Z">
              <w:r w:rsidRPr="00897E87" w:rsidDel="00461B9F">
                <w:delText>120 feet</w:delText>
              </w:r>
            </w:del>
          </w:p>
        </w:tc>
      </w:tr>
      <w:tr w:rsidR="00897E87" w:rsidRPr="00897E87" w:rsidDel="00461B9F">
        <w:trPr>
          <w:del w:id="107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7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75"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76" w:author="rtbelasco" w:date="2018-11-28T22:40:00Z"/>
              </w:rPr>
            </w:pPr>
            <w:del w:id="1077" w:author="rtbelasco" w:date="2018-11-28T22:40:00Z">
              <w:r w:rsidRPr="00897E87" w:rsidDel="00461B9F">
                <w:delText>Properties not abutting the Boardwalk where no portion thereof is within the easterly 1/3 of the block</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78" w:author="rtbelasco" w:date="2018-11-28T22:40:00Z"/>
              </w:rPr>
            </w:pPr>
            <w:del w:id="1079" w:author="rtbelasco" w:date="2018-11-28T22:40:00Z">
              <w:r w:rsidRPr="00897E87" w:rsidDel="00461B9F">
                <w:delText>65 feet</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80" w:author="rtbelasco" w:date="2018-11-28T22:40:00Z"/>
              </w:rPr>
            </w:pPr>
            <w:del w:id="1081" w:author="rtbelasco" w:date="2018-11-28T22:40:00Z">
              <w:r w:rsidRPr="00897E87" w:rsidDel="00461B9F">
                <w:delText>65 feet</w:delText>
              </w:r>
            </w:del>
          </w:p>
        </w:tc>
      </w:tr>
      <w:tr w:rsidR="00897E87" w:rsidRPr="00897E87" w:rsidDel="00461B9F">
        <w:trPr>
          <w:del w:id="1082"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83" w:author="rtbelasco" w:date="2018-11-28T22:40:00Z"/>
              </w:rPr>
            </w:pPr>
          </w:p>
        </w:tc>
        <w:tc>
          <w:tcPr>
            <w:tcW w:w="0" w:type="auto"/>
            <w:gridSpan w:val="7"/>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84" w:author="rtbelasco" w:date="2018-11-28T22:40:00Z"/>
              </w:rPr>
            </w:pPr>
            <w:del w:id="1085" w:author="rtbelasco" w:date="2018-11-28T22:40:00Z">
              <w:r w:rsidRPr="00897E87" w:rsidDel="00461B9F">
                <w:delText>ALL PROPERTIES</w:delText>
              </w:r>
            </w:del>
          </w:p>
          <w:p w:rsidR="00897E87" w:rsidRPr="00897E87" w:rsidDel="00461B9F" w:rsidRDefault="00897E87" w:rsidP="00897E87">
            <w:pPr>
              <w:jc w:val="both"/>
              <w:rPr>
                <w:del w:id="1086" w:author="rtbelasco" w:date="2018-11-28T22:40:00Z"/>
              </w:rPr>
            </w:pPr>
            <w:del w:id="1087" w:author="rtbelasco" w:date="2018-11-28T22:40:00Z">
              <w:r w:rsidRPr="00897E87" w:rsidDel="00461B9F">
                <w:delText>Fully screened mechanical rooms or other roof structures for the housing of stairways, tanks, ventilating fans, air-conditioning or similar equipment required to operate and maintain the building; telecommunications antennas, satellite dishes and related systems; skylights, spires, cupolas, flagpoles, chimneys or similar architectural features may be erected above the heights prescribed herein to a maximum of 20% of such heights, provided that the screening is found acceptable by the Planning Board or Zoning Board of Adjustment, as the case may be.</w:delText>
              </w:r>
            </w:del>
          </w:p>
          <w:p w:rsidR="00897E87" w:rsidRPr="00897E87" w:rsidDel="00461B9F" w:rsidRDefault="00897E87" w:rsidP="002C059F">
            <w:pPr>
              <w:jc w:val="both"/>
              <w:rPr>
                <w:del w:id="1088" w:author="rtbelasco" w:date="2018-11-28T22:40:00Z"/>
              </w:rPr>
            </w:pPr>
            <w:del w:id="1089" w:author="rtbelasco" w:date="2018-11-28T22:40:00Z">
              <w:r w:rsidRPr="00897E87" w:rsidDel="00461B9F">
                <w:delText>Similarly, project identification signage may be erected above the heights prescribed herein to a maximum of 20% of such heights, provided that, at the sole discretion of the Planning Board or Zoning Board of Adjustment, as the case may be, such signage contributes to the iconographic architectural identity of the project.</w:delText>
              </w:r>
            </w:del>
          </w:p>
        </w:tc>
      </w:tr>
      <w:tr w:rsidR="00897E87" w:rsidRPr="00897E87" w:rsidDel="00461B9F">
        <w:trPr>
          <w:del w:id="1090"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91" w:author="rtbelasco" w:date="2018-11-28T22:40:00Z"/>
              </w:rPr>
            </w:pPr>
          </w:p>
        </w:tc>
        <w:tc>
          <w:tcPr>
            <w:tcW w:w="0" w:type="auto"/>
            <w:gridSpan w:val="7"/>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92" w:author="rtbelasco" w:date="2018-11-28T22:40:00Z"/>
              </w:rPr>
            </w:pPr>
            <w:del w:id="1093" w:author="rtbelasco" w:date="2018-11-28T22:40:00Z">
              <w:r w:rsidRPr="00897E87" w:rsidDel="00461B9F">
                <w:delText>Building envelope (in addition to the at-grade setbacks established herein). See Conceptual Building Envelope Diagrams following this schedule.</w:delText>
              </w:r>
            </w:del>
          </w:p>
        </w:tc>
      </w:tr>
      <w:tr w:rsidR="00897E87" w:rsidRPr="00897E87" w:rsidDel="00461B9F">
        <w:trPr>
          <w:del w:id="1094"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9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96"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97" w:author="rtbelasco" w:date="2018-11-28T22:40:00Z"/>
              </w:rPr>
            </w:pPr>
            <w:del w:id="1098" w:author="rtbelasco" w:date="2018-11-28T22:40:00Z">
              <w:r w:rsidRPr="00897E87" w:rsidDel="00461B9F">
                <w:delText>Any portion of a structure abutting the Boardwalk</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099" w:author="rtbelasco" w:date="2018-11-28T22:40:00Z"/>
              </w:rPr>
            </w:pPr>
            <w:del w:id="1100" w:author="rtbelasco" w:date="2018-11-28T22:40:00Z">
              <w:r w:rsidRPr="00897E87" w:rsidDel="00461B9F">
                <w:delText>15 feet from the Boardwalk level Thereafter, the structure shall step back 2 feet of horizontal distance from the westerly vertical plane of the Boardwalk for every 1 foot of building height until it intersects its maximum building height or a lower portion of the building envelope.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01" w:author="rtbelasco" w:date="2018-11-28T22:40:00Z"/>
              </w:rPr>
            </w:pPr>
            <w:del w:id="1102" w:author="rtbelasco" w:date="2018-11-28T22:40:00Z">
              <w:r w:rsidRPr="00897E87" w:rsidDel="00461B9F">
                <w:delText>15 feet from the Boardwalk level Thereafter, the structure shall step back 2 feet of horizontal distance from the westerly vertical plane of the Boardwalk for every 1 foot of building height until it intersects its maximum building height or a lower portion of the building envelope.</w:delText>
              </w:r>
            </w:del>
          </w:p>
        </w:tc>
      </w:tr>
      <w:tr w:rsidR="00897E87" w:rsidRPr="00897E87" w:rsidDel="00461B9F">
        <w:trPr>
          <w:del w:id="110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0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05"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06" w:author="rtbelasco" w:date="2018-11-28T22:40:00Z"/>
              </w:rPr>
            </w:pPr>
            <w:del w:id="1107" w:author="rtbelasco" w:date="2018-11-28T22:40:00Z">
              <w:r w:rsidRPr="00897E87" w:rsidDel="00461B9F">
                <w:delText>Any portion of a structure abutting a numbered avenue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08" w:author="rtbelasco" w:date="2018-11-28T22:40:00Z"/>
              </w:rPr>
            </w:pPr>
            <w:del w:id="1109" w:author="rtbelasco" w:date="2018-11-28T22:40:00Z">
              <w:r w:rsidRPr="00897E87" w:rsidDel="00461B9F">
                <w:delText>In addition to the building envelope established by the Boardwalk, Surf/Ocean Avenue or the eastern/western yard height restrictions, step backs are required, at a minimum:</w:delText>
              </w:r>
            </w:del>
          </w:p>
          <w:p w:rsidR="00897E87" w:rsidRPr="00897E87" w:rsidDel="00461B9F" w:rsidRDefault="00897E87" w:rsidP="00897E87">
            <w:pPr>
              <w:jc w:val="both"/>
              <w:rPr>
                <w:del w:id="1110" w:author="rtbelasco" w:date="2018-11-28T22:40:00Z"/>
              </w:rPr>
            </w:pPr>
            <w:del w:id="1111" w:author="rtbelasco" w:date="2018-11-28T22:40:00Z">
              <w:r w:rsidRPr="00897E87" w:rsidDel="00461B9F">
                <w:delText>Between the Boardwalk and 30 feet west of the Boardwalk, 15 feet from the Boardwalk level to 48 feet from grade: 8 feet</w:delText>
              </w:r>
            </w:del>
          </w:p>
          <w:p w:rsidR="00897E87" w:rsidRPr="00897E87" w:rsidDel="00461B9F" w:rsidRDefault="00897E87" w:rsidP="00897E87">
            <w:pPr>
              <w:jc w:val="both"/>
              <w:rPr>
                <w:del w:id="1112" w:author="rtbelasco" w:date="2018-11-28T22:40:00Z"/>
              </w:rPr>
            </w:pPr>
            <w:del w:id="1113" w:author="rtbelasco" w:date="2018-11-28T22:40:00Z">
              <w:r w:rsidRPr="00897E87" w:rsidDel="00461B9F">
                <w:delText>At the 48-foot level, between the 70-foot and 100-foot levels and between the 100-foot and 130-foot levels (provided the structure, or portion thereof, reaches such heights)</w:delText>
              </w:r>
              <w:r w:rsidRPr="00897E87" w:rsidDel="00461B9F">
                <w:rPr>
                  <w:vertAlign w:val="superscript"/>
                </w:rPr>
                <w:delText>8</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14" w:author="rtbelasco" w:date="2018-11-28T22:40:00Z"/>
              </w:rPr>
            </w:pPr>
            <w:del w:id="1115" w:author="rtbelasco" w:date="2018-11-28T22:40:00Z">
              <w:r w:rsidRPr="00897E87" w:rsidDel="00461B9F">
                <w:delText>In addition to the building envelope established by the Boardwalk, Surf/Ocean Avenue or the eastern/western yard height restrictions, step backs are required, at a minimum:</w:delText>
              </w:r>
            </w:del>
          </w:p>
          <w:p w:rsidR="00897E87" w:rsidRPr="00897E87" w:rsidDel="00461B9F" w:rsidRDefault="00897E87" w:rsidP="00897E87">
            <w:pPr>
              <w:jc w:val="both"/>
              <w:rPr>
                <w:del w:id="1116" w:author="rtbelasco" w:date="2018-11-28T22:40:00Z"/>
              </w:rPr>
            </w:pPr>
            <w:del w:id="1117" w:author="rtbelasco" w:date="2018-11-28T22:40:00Z">
              <w:r w:rsidRPr="00897E87" w:rsidDel="00461B9F">
                <w:delText>Between the Boardwalk and 30 feet west of the Boardwalk, 15 feet from the Boardwalk level to 48 feet from grade: 8 feet</w:delText>
              </w:r>
            </w:del>
          </w:p>
          <w:p w:rsidR="00897E87" w:rsidRPr="00897E87" w:rsidDel="00461B9F" w:rsidRDefault="00897E87" w:rsidP="00897E87">
            <w:pPr>
              <w:jc w:val="both"/>
              <w:rPr>
                <w:del w:id="1118" w:author="rtbelasco" w:date="2018-11-28T22:40:00Z"/>
              </w:rPr>
            </w:pPr>
            <w:del w:id="1119" w:author="rtbelasco" w:date="2018-11-28T22:40:00Z">
              <w:r w:rsidRPr="00897E87" w:rsidDel="00461B9F">
                <w:delText>At the 48-foot level, between the 70-foot and 100-foot levels and between the 100-foot and 130-foot levels (provided the structure, or portion thereof, reaches such heights)</w:delText>
              </w:r>
              <w:r w:rsidRPr="00897E87" w:rsidDel="00461B9F">
                <w:rPr>
                  <w:vertAlign w:val="superscript"/>
                </w:rPr>
                <w:delText>8</w:delText>
              </w:r>
            </w:del>
          </w:p>
        </w:tc>
      </w:tr>
      <w:tr w:rsidR="00897E87" w:rsidRPr="00897E87" w:rsidDel="00461B9F">
        <w:trPr>
          <w:del w:id="1120"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21"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22"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23" w:author="rtbelasco" w:date="2018-11-28T22:40:00Z"/>
              </w:rPr>
            </w:pPr>
            <w:del w:id="1124" w:author="rtbelasco" w:date="2018-11-28T22:40:00Z">
              <w:r w:rsidRPr="00897E87" w:rsidDel="00461B9F">
                <w:delText>Any portion of a structure abutting Surf Avenue or Ocean Avenue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25" w:author="rtbelasco" w:date="2018-11-28T22:40:00Z"/>
              </w:rPr>
            </w:pPr>
            <w:del w:id="1126" w:author="rtbelasco" w:date="2018-11-28T22:40:00Z">
              <w:r w:rsidRPr="00897E87" w:rsidDel="00461B9F">
                <w:delText>48 feet from grade</w:delText>
              </w:r>
            </w:del>
          </w:p>
          <w:p w:rsidR="00897E87" w:rsidRPr="00897E87" w:rsidDel="00461B9F" w:rsidRDefault="00897E87" w:rsidP="00897E87">
            <w:pPr>
              <w:jc w:val="both"/>
              <w:rPr>
                <w:del w:id="1127" w:author="rtbelasco" w:date="2018-11-28T22:40:00Z"/>
              </w:rPr>
            </w:pPr>
            <w:del w:id="1128" w:author="rtbelasco" w:date="2018-11-28T22:40:00Z">
              <w:r w:rsidRPr="00897E87" w:rsidDel="00461B9F">
                <w:delText>Thereafter, the structure shall step back at a 30° angle from the westerly vertical plane of the structure until it intersects with its maximum building height or a lower portion of the building envelope.</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29" w:author="rtbelasco" w:date="2018-11-28T22:40:00Z"/>
              </w:rPr>
            </w:pPr>
            <w:del w:id="1130" w:author="rtbelasco" w:date="2018-11-28T22:40:00Z">
              <w:r w:rsidRPr="00897E87" w:rsidDel="00461B9F">
                <w:delText>48 feet from grade</w:delText>
              </w:r>
            </w:del>
          </w:p>
          <w:p w:rsidR="00897E87" w:rsidRPr="00897E87" w:rsidDel="00461B9F" w:rsidRDefault="00897E87" w:rsidP="00897E87">
            <w:pPr>
              <w:jc w:val="both"/>
              <w:rPr>
                <w:del w:id="1131" w:author="rtbelasco" w:date="2018-11-28T22:40:00Z"/>
              </w:rPr>
            </w:pPr>
            <w:del w:id="1132" w:author="rtbelasco" w:date="2018-11-28T22:40:00Z">
              <w:r w:rsidRPr="00897E87" w:rsidDel="00461B9F">
                <w:delText>Thereafter, the structure shall step back at a 30° angle from the westerly vertical plane of the structure until it intersects with its maximum building height or a lower portion of the building envelope.</w:delText>
              </w:r>
            </w:del>
          </w:p>
        </w:tc>
      </w:tr>
      <w:tr w:rsidR="00897E87" w:rsidRPr="00897E87" w:rsidDel="00461B9F">
        <w:trPr>
          <w:del w:id="1133"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34"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35" w:author="rtbelasco" w:date="2018-11-28T22:40:00Z"/>
              </w:rPr>
            </w:pPr>
          </w:p>
        </w:tc>
        <w:tc>
          <w:tcPr>
            <w:tcW w:w="0" w:type="auto"/>
            <w:gridSpan w:val="3"/>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36" w:author="rtbelasco" w:date="2018-11-28T22:40:00Z"/>
              </w:rPr>
            </w:pPr>
            <w:del w:id="1137" w:author="rtbelasco" w:date="2018-11-28T22:40:00Z">
              <w:r w:rsidRPr="00897E87" w:rsidDel="00461B9F">
                <w:delText>Eastern and western yards (when not abutting the Boardwalk, Surf or Ocean Avenues)</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38" w:author="rtbelasco" w:date="2018-11-28T22:40:00Z"/>
              </w:rPr>
            </w:pPr>
            <w:del w:id="1139" w:author="rtbelasco" w:date="2018-11-28T22:40:00Z">
              <w:r w:rsidRPr="00897E87" w:rsidDel="00461B9F">
                <w:delText>In addition to the at-grade setbacks established herein, step backs are required, at a minimum, at the 48-foot level, between the 70-foot and 100-foot levels and between the 100-foot and 130-foot levels (provided the structure, or portion thereof, reaches such heights)</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40" w:author="rtbelasco" w:date="2018-11-28T22:40:00Z"/>
              </w:rPr>
            </w:pPr>
            <w:del w:id="1141" w:author="rtbelasco" w:date="2018-11-28T22:40:00Z">
              <w:r w:rsidRPr="00897E87" w:rsidDel="00461B9F">
                <w:delText>In addition to the at-grade setbacks established herein, step backs are required, at a minimum, at the 48-foot level, between the 70-foot and 100-foot levels and between the 100-foot and 130-foot levels (provided the structure, or portion thereof, reaches such heights)</w:delText>
              </w:r>
            </w:del>
          </w:p>
        </w:tc>
      </w:tr>
      <w:tr w:rsidR="00897E87" w:rsidRPr="00897E87" w:rsidDel="00461B9F">
        <w:trPr>
          <w:gridBefore w:val="1"/>
          <w:tblHeader/>
          <w:del w:id="1142" w:author="rtbelasco" w:date="2018-11-28T22:40:00Z"/>
        </w:trPr>
        <w:tc>
          <w:tcPr>
            <w:tcW w:w="0" w:type="auto"/>
            <w:gridSpan w:val="2"/>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1143" w:author="rtbelasco" w:date="2018-11-28T22:40:00Z"/>
              </w:rPr>
            </w:pPr>
          </w:p>
        </w:tc>
        <w:tc>
          <w:tcPr>
            <w:tcW w:w="0" w:type="auto"/>
            <w:gridSpan w:val="6"/>
            <w:tcBorders>
              <w:top w:val="nil"/>
              <w:left w:val="nil"/>
              <w:bottom w:val="nil"/>
              <w:right w:val="nil"/>
            </w:tcBorders>
            <w:tcMar>
              <w:top w:w="15" w:type="dxa"/>
              <w:left w:w="60" w:type="dxa"/>
              <w:bottom w:w="60" w:type="dxa"/>
              <w:right w:w="60" w:type="dxa"/>
            </w:tcMar>
            <w:vAlign w:val="bottom"/>
          </w:tcPr>
          <w:p w:rsidR="00897E87" w:rsidRPr="00897E87" w:rsidDel="00461B9F" w:rsidRDefault="00897E87" w:rsidP="00897E87">
            <w:pPr>
              <w:jc w:val="both"/>
              <w:rPr>
                <w:del w:id="1144" w:author="rtbelasco" w:date="2018-11-28T22:40:00Z"/>
              </w:rPr>
            </w:pPr>
            <w:del w:id="1145" w:author="rtbelasco" w:date="2018-11-28T22:40:00Z">
              <w:r w:rsidRPr="00897E87" w:rsidDel="00461B9F">
                <w:delText>NOTES:</w:delText>
              </w:r>
            </w:del>
          </w:p>
        </w:tc>
      </w:tr>
      <w:tr w:rsidR="00897E87" w:rsidRPr="00897E87" w:rsidDel="00461B9F">
        <w:trPr>
          <w:gridBefore w:val="1"/>
          <w:del w:id="1146"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47"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48" w:author="rtbelasco" w:date="2018-11-28T22:40:00Z"/>
              </w:rPr>
            </w:pPr>
            <w:del w:id="1149" w:author="rtbelasco" w:date="2018-11-28T22:40:00Z">
              <w:r w:rsidRPr="00897E87" w:rsidDel="00461B9F">
                <w:rPr>
                  <w:vertAlign w:val="superscript"/>
                </w:rPr>
                <w:delText>1</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50" w:author="rtbelasco" w:date="2018-11-28T22:40:00Z"/>
              </w:rPr>
            </w:pPr>
            <w:del w:id="1151" w:author="rtbelasco" w:date="2018-11-28T22:40:00Z">
              <w:r w:rsidRPr="00897E87" w:rsidDel="00461B9F">
                <w:delText>For the purposes of this section, setbacks shall be clear, unoccupied and unobstructed space measured at right angles between a lot line and the building envelope and shall extend from grade to sky, except for the permitted encroachments.</w:delText>
              </w:r>
            </w:del>
          </w:p>
        </w:tc>
      </w:tr>
      <w:tr w:rsidR="00897E87" w:rsidRPr="00897E87" w:rsidDel="00461B9F">
        <w:trPr>
          <w:gridBefore w:val="1"/>
          <w:del w:id="1152"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53"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54" w:author="rtbelasco" w:date="2018-11-28T22:40:00Z"/>
              </w:rPr>
            </w:pPr>
            <w:del w:id="1155" w:author="rtbelasco" w:date="2018-11-28T22:40:00Z">
              <w:r w:rsidRPr="00897E87" w:rsidDel="00461B9F">
                <w:rPr>
                  <w:vertAlign w:val="superscript"/>
                </w:rPr>
                <w:delText>2</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56" w:author="rtbelasco" w:date="2018-11-28T22:40:00Z"/>
              </w:rPr>
            </w:pPr>
            <w:del w:id="1157" w:author="rtbelasco" w:date="2018-11-28T22:40:00Z">
              <w:r w:rsidRPr="00897E87" w:rsidDel="00461B9F">
                <w:delText>Setbacks shall be construed as minimum distances. Greater setbacks are permitted, provided that the specific distances and design relate to the architecture of the subject building elevation.</w:delText>
              </w:r>
            </w:del>
          </w:p>
        </w:tc>
      </w:tr>
      <w:tr w:rsidR="00897E87" w:rsidRPr="00897E87" w:rsidDel="00461B9F">
        <w:trPr>
          <w:gridBefore w:val="1"/>
          <w:del w:id="1158"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59"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60" w:author="rtbelasco" w:date="2018-11-28T22:40:00Z"/>
              </w:rPr>
            </w:pPr>
            <w:del w:id="1161" w:author="rtbelasco" w:date="2018-11-28T22:40:00Z">
              <w:r w:rsidRPr="00897E87" w:rsidDel="00461B9F">
                <w:rPr>
                  <w:vertAlign w:val="superscript"/>
                </w:rPr>
                <w:delText>3</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62" w:author="rtbelasco" w:date="2018-11-28T22:40:00Z"/>
              </w:rPr>
            </w:pPr>
            <w:del w:id="1163" w:author="rtbelasco" w:date="2018-11-28T22:40:00Z">
              <w:r w:rsidRPr="00897E87" w:rsidDel="00461B9F">
                <w:delText>Zero feet where adjoining structures are constructed with a common party wall, provided that access to the rear of each side of the structure is maintained via a service alley, and further provided that the parking requirements for each use are maintained via a shared parking or similar arrangement.</w:delText>
              </w:r>
            </w:del>
          </w:p>
        </w:tc>
      </w:tr>
      <w:tr w:rsidR="00897E87" w:rsidRPr="00897E87" w:rsidDel="00461B9F">
        <w:trPr>
          <w:gridBefore w:val="1"/>
          <w:del w:id="1164"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65"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66" w:author="rtbelasco" w:date="2018-11-28T22:40:00Z"/>
              </w:rPr>
            </w:pPr>
            <w:del w:id="1167" w:author="rtbelasco" w:date="2018-11-28T22:40:00Z">
              <w:r w:rsidRPr="00897E87" w:rsidDel="00461B9F">
                <w:rPr>
                  <w:vertAlign w:val="superscript"/>
                </w:rPr>
                <w:delText>4</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68" w:author="rtbelasco" w:date="2018-11-28T22:40:00Z"/>
              </w:rPr>
            </w:pPr>
            <w:del w:id="1169" w:author="rtbelasco" w:date="2018-11-28T22:40:00Z">
              <w:r w:rsidRPr="00897E87" w:rsidDel="00461B9F">
                <w:delText>E.g., 24th Avenue.</w:delText>
              </w:r>
            </w:del>
          </w:p>
        </w:tc>
      </w:tr>
      <w:tr w:rsidR="00897E87" w:rsidRPr="00897E87" w:rsidDel="00461B9F">
        <w:trPr>
          <w:gridBefore w:val="1"/>
          <w:del w:id="1170"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71"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72" w:author="rtbelasco" w:date="2018-11-28T22:40:00Z"/>
              </w:rPr>
            </w:pPr>
            <w:del w:id="1173" w:author="rtbelasco" w:date="2018-11-28T22:40:00Z">
              <w:r w:rsidRPr="00897E87" w:rsidDel="00461B9F">
                <w:rPr>
                  <w:vertAlign w:val="superscript"/>
                </w:rPr>
                <w:delText>5</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74" w:author="rtbelasco" w:date="2018-11-28T22:40:00Z"/>
              </w:rPr>
            </w:pPr>
            <w:del w:id="1175" w:author="rtbelasco" w:date="2018-11-28T22:40:00Z">
              <w:r w:rsidRPr="00897E87" w:rsidDel="00461B9F">
                <w:delText>For the purposes of this section, Boardwalk frontage must be a minimum of 60 contiguous linear feet. Properties that abut the Boardwalk for less than 60 contiguous linear feet shall not qualify under this requirement. Height allowance applies only to that portion of the lot running street to street. Where less than street to street, the maximum building height for standard development (i.e., not conditional vertical development) shall govern.</w:delText>
              </w:r>
            </w:del>
          </w:p>
        </w:tc>
      </w:tr>
      <w:tr w:rsidR="00897E87" w:rsidRPr="00897E87" w:rsidDel="00461B9F">
        <w:trPr>
          <w:gridBefore w:val="1"/>
          <w:del w:id="1176"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77"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78" w:author="rtbelasco" w:date="2018-11-28T22:40:00Z"/>
              </w:rPr>
            </w:pPr>
            <w:del w:id="1179" w:author="rtbelasco" w:date="2018-11-28T22:40:00Z">
              <w:r w:rsidRPr="00897E87" w:rsidDel="00461B9F">
                <w:rPr>
                  <w:vertAlign w:val="superscript"/>
                </w:rPr>
                <w:delText>6</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80" w:author="rtbelasco" w:date="2018-11-28T22:40:00Z"/>
              </w:rPr>
            </w:pPr>
            <w:del w:id="1181" w:author="rtbelasco" w:date="2018-11-28T22:40:00Z">
              <w:r w:rsidRPr="00897E87" w:rsidDel="00461B9F">
                <w:delText>Where a block's Boardwalk frontage is angled, distance is measured from the most westerly Boardwalk corner of the block.</w:delText>
              </w:r>
            </w:del>
          </w:p>
        </w:tc>
      </w:tr>
      <w:tr w:rsidR="00897E87" w:rsidRPr="00897E87" w:rsidDel="00461B9F">
        <w:trPr>
          <w:gridBefore w:val="1"/>
          <w:del w:id="1182"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83"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84" w:author="rtbelasco" w:date="2018-11-28T22:40:00Z"/>
              </w:rPr>
            </w:pPr>
            <w:del w:id="1185" w:author="rtbelasco" w:date="2018-11-28T22:40:00Z">
              <w:r w:rsidRPr="00897E87" w:rsidDel="00461B9F">
                <w:rPr>
                  <w:vertAlign w:val="superscript"/>
                </w:rPr>
                <w:delText>7</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86" w:author="rtbelasco" w:date="2018-11-28T22:40:00Z"/>
              </w:rPr>
            </w:pPr>
            <w:del w:id="1187" w:author="rtbelasco" w:date="2018-11-28T22:40:00Z">
              <w:r w:rsidRPr="00897E87" w:rsidDel="00461B9F">
                <w:delText>E.g., 24th Avenue, regardless of whether the elevation is a front, side or rear yard.</w:delText>
              </w:r>
            </w:del>
          </w:p>
        </w:tc>
      </w:tr>
      <w:tr w:rsidR="00897E87" w:rsidRPr="00897E87" w:rsidDel="00461B9F">
        <w:trPr>
          <w:gridBefore w:val="1"/>
          <w:del w:id="1188" w:author="rtbelasco" w:date="2018-11-28T22:40:00Z"/>
        </w:trPr>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89" w:author="rtbelasco" w:date="2018-11-28T22:40: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90" w:author="rtbelasco" w:date="2018-11-28T22:40:00Z"/>
              </w:rPr>
            </w:pPr>
            <w:del w:id="1191" w:author="rtbelasco" w:date="2018-11-28T22:40:00Z">
              <w:r w:rsidRPr="00897E87" w:rsidDel="00461B9F">
                <w:rPr>
                  <w:vertAlign w:val="superscript"/>
                </w:rPr>
                <w:delText>8</w:delText>
              </w:r>
            </w:del>
          </w:p>
        </w:tc>
        <w:tc>
          <w:tcPr>
            <w:tcW w:w="0" w:type="auto"/>
            <w:gridSpan w:val="4"/>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rPr>
                <w:del w:id="1192" w:author="rtbelasco" w:date="2018-11-28T22:40:00Z"/>
              </w:rPr>
            </w:pPr>
            <w:del w:id="1193" w:author="rtbelasco" w:date="2018-11-28T22:40:00Z">
              <w:r w:rsidRPr="00897E87" w:rsidDel="00461B9F">
                <w:delText>Specific step backs are not dictated but shall be appropriate to the architecture of the project. However, minimum step backs equal to 50% of the rise to the next step-back level are recommended, unless it can be demonstrated, to the Board's satisfaction, that a step back of less than 50% of the rise provides a more-appropriate design in light of the visual impact from grade, the degree of shadow impact and the totality of the aesthetics of the building. Deviations from the 50% minimum shall be considered a design waiver and not a variance. Such articulation need not be on the same horizontal plane and should be designed to provide differentiation and interest to the structure's massing.</w:delText>
              </w:r>
            </w:del>
          </w:p>
        </w:tc>
      </w:tr>
    </w:tbl>
    <w:p w:rsidR="00897E87" w:rsidRPr="00897E87" w:rsidDel="00461B9F" w:rsidRDefault="00897E87" w:rsidP="00897E87">
      <w:pPr>
        <w:jc w:val="both"/>
        <w:rPr>
          <w:del w:id="1194" w:author="rtbelasco" w:date="2018-11-28T22:40:00Z"/>
          <w:vanish/>
        </w:rPr>
      </w:pPr>
    </w:p>
    <w:tbl>
      <w:tblPr>
        <w:tblW w:w="10020" w:type="dxa"/>
        <w:tblInd w:w="15" w:type="dxa"/>
        <w:tblCellMar>
          <w:top w:w="15" w:type="dxa"/>
          <w:left w:w="15" w:type="dxa"/>
          <w:bottom w:w="15" w:type="dxa"/>
          <w:right w:w="15" w:type="dxa"/>
        </w:tblCellMar>
        <w:tblLook w:val="04A0"/>
      </w:tblPr>
      <w:tblGrid>
        <w:gridCol w:w="10020"/>
      </w:tblGrid>
      <w:tr w:rsidR="00897E87" w:rsidRPr="00897E87" w:rsidDel="00461B9F">
        <w:trPr>
          <w:del w:id="1195" w:author="rtbelasco" w:date="2018-11-28T22:40:00Z"/>
        </w:trPr>
        <w:tc>
          <w:tcPr>
            <w:tcW w:w="0" w:type="auto"/>
            <w:tcBorders>
              <w:top w:val="nil"/>
              <w:left w:val="nil"/>
              <w:bottom w:val="nil"/>
              <w:right w:val="nil"/>
            </w:tcBorders>
            <w:tcMar>
              <w:top w:w="15" w:type="dxa"/>
              <w:left w:w="60" w:type="dxa"/>
              <w:bottom w:w="60" w:type="dxa"/>
              <w:right w:w="60" w:type="dxa"/>
            </w:tcMar>
          </w:tcPr>
          <w:p w:rsidR="00897E87" w:rsidRPr="00897E87" w:rsidDel="00461B9F" w:rsidRDefault="00897E87" w:rsidP="00897E87">
            <w:pPr>
              <w:jc w:val="both"/>
              <w:divId w:val="1044645900"/>
              <w:rPr>
                <w:del w:id="1196" w:author="rtbelasco" w:date="2018-11-28T22:40:00Z"/>
              </w:rPr>
            </w:pPr>
            <w:del w:id="1197" w:author="rtbelasco" w:date="2018-11-28T22:40:00Z">
              <w:r w:rsidRPr="00897E87" w:rsidDel="00461B9F">
                <w:rPr>
                  <w:b/>
                  <w:bCs/>
                </w:rPr>
                <w:delText>Conceptual Building Envelope</w:delText>
              </w:r>
            </w:del>
          </w:p>
          <w:p w:rsidR="00897E87" w:rsidRPr="00897E87" w:rsidDel="00461B9F" w:rsidRDefault="007946A8" w:rsidP="00897E87">
            <w:pPr>
              <w:jc w:val="both"/>
              <w:rPr>
                <w:del w:id="1198" w:author="rtbelasco" w:date="2018-11-28T22:40:00Z"/>
              </w:rPr>
            </w:pPr>
            <w:del w:id="1199" w:author="rtbelasco" w:date="2018-11-28T22:40:00Z">
              <w:r>
                <w:rPr>
                  <w:noProof/>
                </w:rPr>
                <w:drawing>
                  <wp:inline distT="0" distB="0" distL="0" distR="0">
                    <wp:extent cx="4284980" cy="2487930"/>
                    <wp:effectExtent l="0" t="0" r="1270" b="7620"/>
                    <wp:docPr id="4" name="Picture 4" descr="276 Plan View.tif">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76 Plan View.tif">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2487930"/>
                            </a:xfrm>
                            <a:prstGeom prst="rect">
                              <a:avLst/>
                            </a:prstGeom>
                            <a:noFill/>
                            <a:ln>
                              <a:noFill/>
                            </a:ln>
                          </pic:spPr>
                        </pic:pic>
                      </a:graphicData>
                    </a:graphic>
                  </wp:inline>
                </w:drawing>
              </w:r>
            </w:del>
          </w:p>
        </w:tc>
      </w:tr>
      <w:tr w:rsidR="00897E87" w:rsidRPr="00897E87" w:rsidDel="00461B9F">
        <w:trPr>
          <w:del w:id="1200" w:author="rtbelasco" w:date="2018-11-28T22:40:00Z"/>
        </w:trPr>
        <w:tc>
          <w:tcPr>
            <w:tcW w:w="0" w:type="auto"/>
            <w:tcBorders>
              <w:top w:val="nil"/>
              <w:left w:val="nil"/>
              <w:bottom w:val="nil"/>
              <w:right w:val="nil"/>
            </w:tcBorders>
            <w:tcMar>
              <w:top w:w="15" w:type="dxa"/>
              <w:left w:w="60" w:type="dxa"/>
              <w:bottom w:w="60" w:type="dxa"/>
              <w:right w:w="60" w:type="dxa"/>
            </w:tcMar>
          </w:tcPr>
          <w:p w:rsidR="00897E87" w:rsidRPr="00897E87" w:rsidDel="00461B9F" w:rsidRDefault="007946A8" w:rsidP="00897E87">
            <w:pPr>
              <w:jc w:val="both"/>
              <w:rPr>
                <w:del w:id="1201" w:author="rtbelasco" w:date="2018-11-28T22:40:00Z"/>
              </w:rPr>
            </w:pPr>
            <w:del w:id="1202" w:author="rtbelasco" w:date="2018-11-28T22:40:00Z">
              <w:r>
                <w:rPr>
                  <w:noProof/>
                </w:rPr>
                <w:drawing>
                  <wp:inline distT="0" distB="0" distL="0" distR="0">
                    <wp:extent cx="4284980" cy="4040505"/>
                    <wp:effectExtent l="0" t="0" r="1270" b="0"/>
                    <wp:docPr id="3" name="Picture 3" descr="276 Side View.t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76 Side View.t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4040505"/>
                            </a:xfrm>
                            <a:prstGeom prst="rect">
                              <a:avLst/>
                            </a:prstGeom>
                            <a:noFill/>
                            <a:ln>
                              <a:noFill/>
                            </a:ln>
                          </pic:spPr>
                        </pic:pic>
                      </a:graphicData>
                    </a:graphic>
                  </wp:inline>
                </w:drawing>
              </w:r>
            </w:del>
          </w:p>
        </w:tc>
      </w:tr>
      <w:tr w:rsidR="00897E87" w:rsidRPr="00897E87" w:rsidDel="00461B9F">
        <w:trPr>
          <w:del w:id="1203" w:author="rtbelasco" w:date="2018-11-28T22:40:00Z"/>
        </w:trPr>
        <w:tc>
          <w:tcPr>
            <w:tcW w:w="0" w:type="auto"/>
            <w:tcBorders>
              <w:top w:val="nil"/>
              <w:left w:val="nil"/>
              <w:bottom w:val="nil"/>
              <w:right w:val="nil"/>
            </w:tcBorders>
            <w:tcMar>
              <w:top w:w="15" w:type="dxa"/>
              <w:left w:w="60" w:type="dxa"/>
              <w:bottom w:w="60" w:type="dxa"/>
              <w:right w:w="60" w:type="dxa"/>
            </w:tcMar>
          </w:tcPr>
          <w:p w:rsidR="00897E87" w:rsidRPr="00897E87" w:rsidDel="00461B9F" w:rsidRDefault="007946A8" w:rsidP="00897E87">
            <w:pPr>
              <w:jc w:val="both"/>
              <w:rPr>
                <w:del w:id="1204" w:author="rtbelasco" w:date="2018-11-28T22:40:00Z"/>
              </w:rPr>
            </w:pPr>
            <w:del w:id="1205" w:author="rtbelasco" w:date="2018-11-28T22:40:00Z">
              <w:r>
                <w:rPr>
                  <w:noProof/>
                </w:rPr>
                <w:drawing>
                  <wp:inline distT="0" distB="0" distL="0" distR="0">
                    <wp:extent cx="4284980" cy="2360295"/>
                    <wp:effectExtent l="0" t="0" r="1270" b="1905"/>
                    <wp:docPr id="2" name="Picture 2" descr="276 Boardwalk View.t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76 Boardwalk View.t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2360295"/>
                            </a:xfrm>
                            <a:prstGeom prst="rect">
                              <a:avLst/>
                            </a:prstGeom>
                            <a:noFill/>
                            <a:ln>
                              <a:noFill/>
                            </a:ln>
                          </pic:spPr>
                        </pic:pic>
                      </a:graphicData>
                    </a:graphic>
                  </wp:inline>
                </w:drawing>
              </w:r>
            </w:del>
          </w:p>
        </w:tc>
      </w:tr>
    </w:tbl>
    <w:p w:rsidR="00897E87" w:rsidRPr="00897E87" w:rsidDel="00461B9F" w:rsidRDefault="00897E87" w:rsidP="00897E87">
      <w:pPr>
        <w:jc w:val="both"/>
        <w:rPr>
          <w:del w:id="1206" w:author="rtbelasco" w:date="2018-11-28T22:40:00Z"/>
          <w:vanish/>
        </w:rPr>
      </w:pPr>
    </w:p>
    <w:tbl>
      <w:tblPr>
        <w:tblW w:w="10020" w:type="dxa"/>
        <w:tblInd w:w="15" w:type="dxa"/>
        <w:tblCellMar>
          <w:top w:w="15" w:type="dxa"/>
          <w:left w:w="15" w:type="dxa"/>
          <w:bottom w:w="15" w:type="dxa"/>
          <w:right w:w="15" w:type="dxa"/>
        </w:tblCellMar>
        <w:tblLook w:val="04A0"/>
      </w:tblPr>
      <w:tblGrid>
        <w:gridCol w:w="10020"/>
      </w:tblGrid>
      <w:tr w:rsidR="00897E87" w:rsidRPr="00897E87" w:rsidDel="00461B9F">
        <w:trPr>
          <w:del w:id="1207" w:author="rtbelasco" w:date="2018-11-28T22:40:00Z"/>
        </w:trPr>
        <w:tc>
          <w:tcPr>
            <w:tcW w:w="0" w:type="auto"/>
            <w:tcBorders>
              <w:top w:val="nil"/>
              <w:left w:val="nil"/>
              <w:bottom w:val="nil"/>
              <w:right w:val="nil"/>
            </w:tcBorders>
            <w:tcMar>
              <w:top w:w="15" w:type="dxa"/>
              <w:left w:w="60" w:type="dxa"/>
              <w:bottom w:w="60" w:type="dxa"/>
              <w:right w:w="60" w:type="dxa"/>
            </w:tcMar>
          </w:tcPr>
          <w:p w:rsidR="00897E87" w:rsidRPr="00897E87" w:rsidDel="00461B9F" w:rsidRDefault="007946A8" w:rsidP="00897E87">
            <w:pPr>
              <w:jc w:val="both"/>
              <w:rPr>
                <w:del w:id="1208" w:author="rtbelasco" w:date="2018-11-28T22:40:00Z"/>
              </w:rPr>
            </w:pPr>
            <w:del w:id="1209" w:author="rtbelasco" w:date="2018-11-28T22:40:00Z">
              <w:r>
                <w:rPr>
                  <w:noProof/>
                </w:rPr>
                <w:drawing>
                  <wp:inline distT="0" distB="0" distL="0" distR="0">
                    <wp:extent cx="4284980" cy="2360295"/>
                    <wp:effectExtent l="0" t="0" r="1270" b="1905"/>
                    <wp:docPr id="1" name="Picture 1" descr="276 Surf Ocean Avenue Views.tif">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76 Surf Ocean Avenue Views.tif">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2360295"/>
                            </a:xfrm>
                            <a:prstGeom prst="rect">
                              <a:avLst/>
                            </a:prstGeom>
                            <a:noFill/>
                            <a:ln>
                              <a:noFill/>
                            </a:ln>
                          </pic:spPr>
                        </pic:pic>
                      </a:graphicData>
                    </a:graphic>
                  </wp:inline>
                </w:drawing>
              </w:r>
            </w:del>
          </w:p>
        </w:tc>
      </w:tr>
    </w:tbl>
    <w:p w:rsidR="00897E87" w:rsidRPr="00897E87" w:rsidDel="00ED0E4F" w:rsidRDefault="00897E87" w:rsidP="00897E87">
      <w:pPr>
        <w:jc w:val="both"/>
        <w:rPr>
          <w:del w:id="1210" w:author="rtbelasco" w:date="2018-11-28T21:36:00Z"/>
        </w:rPr>
      </w:pPr>
      <w:del w:id="1211" w:author="rtbelasco" w:date="2018-11-28T21:36:00Z">
        <w:r w:rsidRPr="007F1451" w:rsidDel="00ED0E4F">
          <w:rPr>
            <w:b/>
            <w:bCs/>
          </w:rPr>
          <w:delText>G. </w:delText>
        </w:r>
        <w:r w:rsidRPr="00897E87" w:rsidDel="00ED0E4F">
          <w:delText>Design standards. The following design standards shall be considered by the Planning Board</w:delText>
        </w:r>
      </w:del>
      <w:del w:id="1212" w:author="rtbelasco" w:date="2018-11-28T17:24:00Z">
        <w:r w:rsidRPr="00897E87" w:rsidDel="002C059F">
          <w:delText xml:space="preserve"> or Zoning Board of Adjustment, as the case may be</w:delText>
        </w:r>
      </w:del>
      <w:del w:id="1213" w:author="rtbelasco" w:date="2018-11-28T21:36:00Z">
        <w:r w:rsidRPr="00897E87" w:rsidDel="00ED0E4F">
          <w:delText>, at the time of site plan consideration in order to enhance the City's tourist economic base while creating an attractive and inviting pedestrian-scaled environment in the RH Zoning District. Unless specifically indicated, such standards shall apply to all development in the RH Zoning District, regardless of whether such development is for a permitted use or a conditional use, as described herein. While a specific theme for a development in the RH Zoning District is not required, designers are strongly encouraged to recognize the historic setting of North Wildwood as a family-oriented seashore resort when selecting a design theme. The following regulations shall be treated as design elements subject to variance relief.</w:delText>
        </w:r>
      </w:del>
    </w:p>
    <w:p w:rsidR="00897E87" w:rsidRPr="00897E87" w:rsidDel="00ED0E4F" w:rsidRDefault="00897E87" w:rsidP="00B21204">
      <w:pPr>
        <w:ind w:left="720"/>
        <w:jc w:val="both"/>
        <w:rPr>
          <w:del w:id="1214" w:author="rtbelasco" w:date="2018-11-28T21:36:00Z"/>
        </w:rPr>
      </w:pPr>
      <w:del w:id="1215" w:author="rtbelasco" w:date="2018-11-28T21:36:00Z">
        <w:r w:rsidRPr="007F1451" w:rsidDel="00ED0E4F">
          <w:rPr>
            <w:b/>
            <w:bCs/>
          </w:rPr>
          <w:delText>(1) </w:delText>
        </w:r>
        <w:r w:rsidRPr="00897E87" w:rsidDel="00ED0E4F">
          <w:delText>The entirety of all building elevations fronting the Boardwalk, a numbered avenue, (e.g., 24th Avenue) or Ocean Avenue, regardless of building height, shall be considered a front yard and primary elevation, with facades and appurtenances treated accordingly.</w:delText>
        </w:r>
      </w:del>
    </w:p>
    <w:p w:rsidR="00897E87" w:rsidRPr="00897E87" w:rsidDel="00ED0E4F" w:rsidRDefault="00897E87" w:rsidP="00B21204">
      <w:pPr>
        <w:ind w:left="720"/>
        <w:jc w:val="both"/>
        <w:rPr>
          <w:del w:id="1216" w:author="rtbelasco" w:date="2018-11-28T21:36:00Z"/>
        </w:rPr>
      </w:pPr>
      <w:del w:id="1217" w:author="rtbelasco" w:date="2018-11-28T21:36:00Z">
        <w:r w:rsidRPr="007F1451" w:rsidDel="00ED0E4F">
          <w:rPr>
            <w:b/>
            <w:bCs/>
          </w:rPr>
          <w:delText>(2) </w:delText>
        </w:r>
        <w:r w:rsidRPr="00897E87" w:rsidDel="00ED0E4F">
          <w:delText>Western and eastern elevations of all buildings which do not front the Boardwalk, a numbered avenue, or Ocean Avenue, when visible from a public right-of-way, including the Boardwalk (i.e., above the height of adjacent buildings, whether present or prospective), shall be considered a front yard and primary elevation, with facades and appurtenances treated accordingly. All building elevations, including those of accessory buildings, shall coordinate form, materials, color and detailing to achieve design harmony and continuity.</w:delText>
        </w:r>
      </w:del>
    </w:p>
    <w:p w:rsidR="00897E87" w:rsidRPr="00897E87" w:rsidDel="00ED0E4F" w:rsidRDefault="00897E87" w:rsidP="00B21204">
      <w:pPr>
        <w:ind w:left="720"/>
        <w:jc w:val="both"/>
        <w:rPr>
          <w:del w:id="1218" w:author="rtbelasco" w:date="2018-11-28T21:36:00Z"/>
        </w:rPr>
      </w:pPr>
      <w:del w:id="1219" w:author="rtbelasco" w:date="2018-11-28T21:36:00Z">
        <w:r w:rsidRPr="007F1451" w:rsidDel="00ED0E4F">
          <w:rPr>
            <w:b/>
            <w:bCs/>
          </w:rPr>
          <w:delText>(3) </w:delText>
        </w:r>
        <w:r w:rsidRPr="00897E87" w:rsidDel="00ED0E4F">
          <w:delText>In considering facade treatment, the applicant/developer is encouraged to include a combination of rich detailing, texture, shadow lines and color. Such treatment may include, but need not be limited to:</w:delText>
        </w:r>
      </w:del>
    </w:p>
    <w:p w:rsidR="00897E87" w:rsidRPr="00897E87" w:rsidDel="00ED0E4F" w:rsidRDefault="00897E87" w:rsidP="00B21204">
      <w:pPr>
        <w:ind w:left="720" w:firstLine="720"/>
        <w:jc w:val="both"/>
        <w:rPr>
          <w:del w:id="1220" w:author="rtbelasco" w:date="2018-11-28T21:36:00Z"/>
        </w:rPr>
      </w:pPr>
      <w:del w:id="1221" w:author="rtbelasco" w:date="2018-11-28T21:36:00Z">
        <w:r w:rsidRPr="007F1451" w:rsidDel="00ED0E4F">
          <w:rPr>
            <w:b/>
            <w:bCs/>
          </w:rPr>
          <w:delText>(a) </w:delText>
        </w:r>
        <w:r w:rsidRPr="00897E87" w:rsidDel="00ED0E4F">
          <w:delText>Awnings and canopies.</w:delText>
        </w:r>
      </w:del>
    </w:p>
    <w:p w:rsidR="00897E87" w:rsidRPr="00897E87" w:rsidDel="00ED0E4F" w:rsidRDefault="00897E87" w:rsidP="00B21204">
      <w:pPr>
        <w:ind w:left="720" w:firstLine="720"/>
        <w:jc w:val="both"/>
        <w:rPr>
          <w:del w:id="1222" w:author="rtbelasco" w:date="2018-11-28T21:36:00Z"/>
        </w:rPr>
      </w:pPr>
      <w:del w:id="1223" w:author="rtbelasco" w:date="2018-11-28T21:36:00Z">
        <w:r w:rsidRPr="007F1451" w:rsidDel="00ED0E4F">
          <w:rPr>
            <w:b/>
            <w:bCs/>
          </w:rPr>
          <w:delText>(b) </w:delText>
        </w:r>
        <w:r w:rsidRPr="00897E87" w:rsidDel="00ED0E4F">
          <w:delText>Building articulation.</w:delText>
        </w:r>
      </w:del>
    </w:p>
    <w:p w:rsidR="00897E87" w:rsidRPr="00897E87" w:rsidDel="00ED0E4F" w:rsidRDefault="00897E87" w:rsidP="00B21204">
      <w:pPr>
        <w:ind w:left="720" w:firstLine="720"/>
        <w:jc w:val="both"/>
        <w:rPr>
          <w:del w:id="1224" w:author="rtbelasco" w:date="2018-11-28T21:36:00Z"/>
        </w:rPr>
      </w:pPr>
      <w:del w:id="1225" w:author="rtbelasco" w:date="2018-11-28T21:36:00Z">
        <w:r w:rsidRPr="007F1451" w:rsidDel="00ED0E4F">
          <w:rPr>
            <w:b/>
            <w:bCs/>
          </w:rPr>
          <w:delText>(c) </w:delText>
        </w:r>
        <w:r w:rsidRPr="00897E87" w:rsidDel="00ED0E4F">
          <w:delText>Coping, fascia, soffits and architectural filigree.</w:delText>
        </w:r>
      </w:del>
    </w:p>
    <w:p w:rsidR="00897E87" w:rsidRPr="00897E87" w:rsidDel="00ED0E4F" w:rsidRDefault="00897E87" w:rsidP="00B21204">
      <w:pPr>
        <w:ind w:left="720" w:firstLine="720"/>
        <w:jc w:val="both"/>
        <w:rPr>
          <w:del w:id="1226" w:author="rtbelasco" w:date="2018-11-28T21:36:00Z"/>
        </w:rPr>
      </w:pPr>
      <w:del w:id="1227" w:author="rtbelasco" w:date="2018-11-28T21:36:00Z">
        <w:r w:rsidRPr="007F1451" w:rsidDel="00ED0E4F">
          <w:rPr>
            <w:b/>
            <w:bCs/>
          </w:rPr>
          <w:delText>(d) </w:delText>
        </w:r>
        <w:r w:rsidRPr="00897E87" w:rsidDel="00ED0E4F">
          <w:delText>Signage.</w:delText>
        </w:r>
      </w:del>
    </w:p>
    <w:p w:rsidR="00897E87" w:rsidRPr="00897E87" w:rsidDel="00ED0E4F" w:rsidRDefault="00897E87" w:rsidP="00032B19">
      <w:pPr>
        <w:ind w:left="720" w:firstLine="720"/>
        <w:jc w:val="both"/>
        <w:rPr>
          <w:del w:id="1228" w:author="rtbelasco" w:date="2018-11-28T21:36:00Z"/>
        </w:rPr>
      </w:pPr>
      <w:del w:id="1229" w:author="rtbelasco" w:date="2018-11-28T21:36:00Z">
        <w:r w:rsidRPr="007F1451" w:rsidDel="00ED0E4F">
          <w:rPr>
            <w:b/>
            <w:bCs/>
          </w:rPr>
          <w:delText>(e) </w:delText>
        </w:r>
        <w:r w:rsidRPr="00897E87" w:rsidDel="00ED0E4F">
          <w:delText>Use of color, light and shadows.</w:delText>
        </w:r>
      </w:del>
    </w:p>
    <w:p w:rsidR="00B21204" w:rsidDel="00ED0E4F" w:rsidRDefault="00897E87" w:rsidP="00032B19">
      <w:pPr>
        <w:ind w:left="1440"/>
        <w:jc w:val="both"/>
        <w:rPr>
          <w:del w:id="1230" w:author="rtbelasco" w:date="2018-11-28T21:36:00Z"/>
          <w:b/>
          <w:bCs/>
          <w:vertAlign w:val="superscript"/>
        </w:rPr>
      </w:pPr>
      <w:del w:id="1231" w:author="rtbelasco" w:date="2018-11-28T21:36:00Z">
        <w:r w:rsidRPr="007F1451" w:rsidDel="00ED0E4F">
          <w:rPr>
            <w:b/>
            <w:bCs/>
          </w:rPr>
          <w:delText>(f) </w:delText>
        </w:r>
        <w:r w:rsidRPr="00897E87" w:rsidDel="00ED0E4F">
          <w:delText>Other aesthetic features consistent with the Design Guidelines for the Wildwoods Boardwalk (Appendix XX), as applicable.</w:delText>
        </w:r>
        <w:r w:rsidRPr="007F1451" w:rsidDel="00ED0E4F">
          <w:rPr>
            <w:b/>
            <w:bCs/>
            <w:vertAlign w:val="superscript"/>
          </w:rPr>
          <w:delText>[3]</w:delText>
        </w:r>
      </w:del>
    </w:p>
    <w:p w:rsidR="00897E87" w:rsidRPr="00897E87" w:rsidDel="00ED0E4F" w:rsidRDefault="00897E87" w:rsidP="00032B19">
      <w:pPr>
        <w:ind w:left="720"/>
        <w:jc w:val="both"/>
        <w:rPr>
          <w:del w:id="1232" w:author="rtbelasco" w:date="2018-11-28T21:36:00Z"/>
        </w:rPr>
      </w:pPr>
      <w:del w:id="1233" w:author="rtbelasco" w:date="2018-11-28T21:36:00Z">
        <w:r w:rsidRPr="007F1451" w:rsidDel="00ED0E4F">
          <w:rPr>
            <w:b/>
            <w:bCs/>
          </w:rPr>
          <w:delText>(4) </w:delText>
        </w:r>
        <w:r w:rsidRPr="00897E87" w:rsidDel="00ED0E4F">
          <w:delText>The above notwithstanding, the main entrance to a development in the RH Zoning District need only be located on a single elevation, with facades and appurtenances treated accordingly.</w:delText>
        </w:r>
      </w:del>
    </w:p>
    <w:p w:rsidR="00897E87" w:rsidRPr="00897E87" w:rsidDel="006E40BB" w:rsidRDefault="006E40BB" w:rsidP="00032B19">
      <w:pPr>
        <w:ind w:left="720"/>
        <w:jc w:val="both"/>
        <w:rPr>
          <w:del w:id="1234" w:author="rtbelasco" w:date="2018-11-28T22:17:00Z"/>
        </w:rPr>
      </w:pPr>
      <w:ins w:id="1235" w:author="rtbelasco" w:date="2018-11-28T22:17:00Z">
        <w:r w:rsidRPr="007F1451" w:rsidDel="006E40BB">
          <w:rPr>
            <w:b/>
            <w:bCs/>
          </w:rPr>
          <w:t xml:space="preserve"> </w:t>
        </w:r>
      </w:ins>
      <w:del w:id="1236" w:author="rtbelasco" w:date="2018-11-28T22:17:00Z">
        <w:r w:rsidR="00897E87" w:rsidRPr="007F1451" w:rsidDel="006E40BB">
          <w:rPr>
            <w:b/>
            <w:bCs/>
          </w:rPr>
          <w:delText>(5) </w:delText>
        </w:r>
        <w:r w:rsidR="00897E87" w:rsidRPr="00897E87" w:rsidDel="006E40BB">
          <w:delText>The public lobby, registration (check-in) and information station (front desk) serving a hotel/motel or a resort hotel in the Resort Hotel Zone may have its public entrances on a numbered avenue, Surf Avenue, Ocean Avenue or the western or eastern (if not fronting the Boardwalk) facade of the building. Additionally, hotels/motels and resort hotels in the Resort Hotel Zone fronting the Boardwalk shall be designed with a direct access to the lobby and registration area from the Boardwalk.</w:delText>
        </w:r>
      </w:del>
    </w:p>
    <w:p w:rsidR="00897E87" w:rsidRPr="00897E87" w:rsidDel="006E40BB" w:rsidRDefault="00897E87" w:rsidP="00032B19">
      <w:pPr>
        <w:ind w:left="720"/>
        <w:jc w:val="both"/>
        <w:rPr>
          <w:del w:id="1237" w:author="rtbelasco" w:date="2018-11-28T22:17:00Z"/>
        </w:rPr>
      </w:pPr>
      <w:del w:id="1238" w:author="rtbelasco" w:date="2018-11-28T22:17:00Z">
        <w:r w:rsidRPr="007F1451" w:rsidDel="006E40BB">
          <w:rPr>
            <w:b/>
            <w:bCs/>
          </w:rPr>
          <w:delText>(6) </w:delText>
        </w:r>
        <w:r w:rsidRPr="00897E87" w:rsidDel="006E40BB">
          <w:delText>Freestanding garages or storage sheds are not permitted as part of a resort hotel development. Accordingly, all garages and storage structures shall be physically attached to the resort hotel structure, and all recycling and refuse storage shall be within the resort hotel structure. Parking garages may be attached by way of an encircled walkway, which may be elevated or at grade.</w:delText>
        </w:r>
      </w:del>
    </w:p>
    <w:p w:rsidR="00897E87" w:rsidRPr="00897E87" w:rsidDel="006E40BB" w:rsidRDefault="00897E87" w:rsidP="00032B19">
      <w:pPr>
        <w:ind w:left="720"/>
        <w:jc w:val="both"/>
        <w:rPr>
          <w:del w:id="1239" w:author="rtbelasco" w:date="2018-11-28T22:17:00Z"/>
        </w:rPr>
      </w:pPr>
      <w:del w:id="1240" w:author="rtbelasco" w:date="2018-11-28T22:17:00Z">
        <w:r w:rsidRPr="007F1451" w:rsidDel="006E40BB">
          <w:rPr>
            <w:b/>
            <w:bCs/>
          </w:rPr>
          <w:delText>(7) </w:delText>
        </w:r>
        <w:r w:rsidRPr="00897E87" w:rsidDel="006E40BB">
          <w:delText>In order to create an attractive and inviting pedestrian-scaled environment in the RH Zoning District, long runs of blank, unarticulated or unadorned walls, at the pedestrian level or above, are prohibited. Designers are encouraged to include both horizontal and vertical building articulation, combinations of windows (faux or real), architectural detailing and ornamentation to create an attractive and exciting design on all building facades. In furtherance of this requirement:</w:delText>
        </w:r>
      </w:del>
    </w:p>
    <w:p w:rsidR="00897E87" w:rsidRPr="00897E87" w:rsidDel="006E40BB" w:rsidRDefault="00897E87" w:rsidP="00032B19">
      <w:pPr>
        <w:ind w:left="1440"/>
        <w:jc w:val="both"/>
        <w:rPr>
          <w:del w:id="1241" w:author="rtbelasco" w:date="2018-11-28T22:17:00Z"/>
        </w:rPr>
      </w:pPr>
      <w:del w:id="1242" w:author="rtbelasco" w:date="2018-11-28T22:17:00Z">
        <w:r w:rsidRPr="007F1451" w:rsidDel="006E40BB">
          <w:rPr>
            <w:b/>
            <w:bCs/>
          </w:rPr>
          <w:delText>(a) </w:delText>
        </w:r>
        <w:r w:rsidRPr="00897E87" w:rsidDel="006E40BB">
          <w:delText>No exterior building wall shall have an uninterrupted horizontal run along a single plane for more than 50 linear feet, and no exterior building wall shall have an uninterrupted vertical run for more than 24 feet. The intent of this regulation may be achieved via structural or ornamental treatment.</w:delText>
        </w:r>
      </w:del>
    </w:p>
    <w:p w:rsidR="00897E87" w:rsidRPr="00897E87" w:rsidDel="006E40BB" w:rsidRDefault="00897E87" w:rsidP="00032B19">
      <w:pPr>
        <w:ind w:left="720" w:firstLine="720"/>
        <w:jc w:val="both"/>
        <w:rPr>
          <w:del w:id="1243" w:author="rtbelasco" w:date="2018-11-28T22:17:00Z"/>
        </w:rPr>
      </w:pPr>
      <w:del w:id="1244" w:author="rtbelasco" w:date="2018-11-28T22:17:00Z">
        <w:r w:rsidRPr="007F1451" w:rsidDel="006E40BB">
          <w:rPr>
            <w:b/>
            <w:bCs/>
          </w:rPr>
          <w:delText>(b) </w:delText>
        </w:r>
        <w:r w:rsidRPr="00897E87" w:rsidDel="006E40BB">
          <w:delText>Horizontal articulation of rooflines is strongly encouraged.</w:delText>
        </w:r>
      </w:del>
    </w:p>
    <w:p w:rsidR="00897E87" w:rsidRPr="00897E87" w:rsidDel="006E40BB" w:rsidRDefault="00897E87" w:rsidP="00032B19">
      <w:pPr>
        <w:ind w:left="720" w:firstLine="720"/>
        <w:jc w:val="both"/>
        <w:rPr>
          <w:del w:id="1245" w:author="rtbelasco" w:date="2018-11-28T22:17:00Z"/>
        </w:rPr>
      </w:pPr>
      <w:del w:id="1246" w:author="rtbelasco" w:date="2018-11-28T22:17:00Z">
        <w:r w:rsidRPr="007F1451" w:rsidDel="006E40BB">
          <w:rPr>
            <w:b/>
            <w:bCs/>
          </w:rPr>
          <w:delText>(c) </w:delText>
        </w:r>
        <w:r w:rsidRPr="00897E87" w:rsidDel="006E40BB">
          <w:delText>The uses of dramatic corporate icons and outdoor theatrical lighting are encouraged.</w:delText>
        </w:r>
      </w:del>
    </w:p>
    <w:p w:rsidR="00897E87" w:rsidRPr="00897E87" w:rsidDel="006E40BB" w:rsidRDefault="00897E87" w:rsidP="00032B19">
      <w:pPr>
        <w:ind w:left="1440"/>
        <w:jc w:val="both"/>
        <w:rPr>
          <w:del w:id="1247" w:author="rtbelasco" w:date="2018-11-28T22:17:00Z"/>
        </w:rPr>
      </w:pPr>
      <w:del w:id="1248" w:author="rtbelasco" w:date="2018-11-28T22:17:00Z">
        <w:r w:rsidRPr="007F1451" w:rsidDel="006E40BB">
          <w:rPr>
            <w:b/>
            <w:bCs/>
          </w:rPr>
          <w:delText>(d) </w:delText>
        </w:r>
        <w:r w:rsidRPr="00897E87" w:rsidDel="006E40BB">
          <w:delText>While glass elements are permitted as architectural features, blank walls and the use of glass curtain wall construction are prohibited.</w:delText>
        </w:r>
      </w:del>
    </w:p>
    <w:p w:rsidR="00897E87" w:rsidRPr="00897E87" w:rsidDel="006E40BB" w:rsidRDefault="00897E87" w:rsidP="00032B19">
      <w:pPr>
        <w:ind w:left="1440"/>
        <w:jc w:val="both"/>
        <w:rPr>
          <w:del w:id="1249" w:author="rtbelasco" w:date="2018-11-28T22:17:00Z"/>
        </w:rPr>
      </w:pPr>
      <w:del w:id="1250" w:author="rtbelasco" w:date="2018-11-28T22:17:00Z">
        <w:r w:rsidRPr="007F1451" w:rsidDel="006E40BB">
          <w:rPr>
            <w:b/>
            <w:bCs/>
          </w:rPr>
          <w:delText>(e) </w:delText>
        </w:r>
        <w:r w:rsidRPr="00897E87" w:rsidDel="006E40BB">
          <w:delText>Where the exterior wall(s) of a building abut an adjacent residential use, the facade shall be heavily landscaped and buffered from such residential use.</w:delText>
        </w:r>
      </w:del>
    </w:p>
    <w:p w:rsidR="00897E87" w:rsidRPr="00897E87" w:rsidDel="006E40BB" w:rsidRDefault="00897E87" w:rsidP="00032B19">
      <w:pPr>
        <w:ind w:left="1440"/>
        <w:jc w:val="both"/>
        <w:rPr>
          <w:del w:id="1251" w:author="rtbelasco" w:date="2018-11-28T22:17:00Z"/>
        </w:rPr>
      </w:pPr>
      <w:del w:id="1252" w:author="rtbelasco" w:date="2018-11-28T22:17:00Z">
        <w:r w:rsidRPr="007F1451" w:rsidDel="006E40BB">
          <w:rPr>
            <w:b/>
            <w:bCs/>
          </w:rPr>
          <w:delText>(f) </w:delText>
        </w:r>
        <w:r w:rsidRPr="00897E87" w:rsidDel="006E40BB">
          <w:delText>Above the ground-floor or Boardwalk level, as the case may be, all building elevations shall present the illusion of an active permitted use (if such actual use is not practicable) or shall be heavily treated with architectural or ornamental elements so as to avoid a monolithic facade both during the day and nighttime hours, for the full 12 months of the year.</w:delText>
        </w:r>
      </w:del>
    </w:p>
    <w:p w:rsidR="00897E87" w:rsidRPr="00897E87" w:rsidDel="006E40BB" w:rsidRDefault="00897E87" w:rsidP="00032B19">
      <w:pPr>
        <w:ind w:left="1440"/>
        <w:jc w:val="both"/>
        <w:rPr>
          <w:del w:id="1253" w:author="rtbelasco" w:date="2018-11-28T22:17:00Z"/>
        </w:rPr>
      </w:pPr>
      <w:del w:id="1254" w:author="rtbelasco" w:date="2018-11-28T22:17:00Z">
        <w:r w:rsidRPr="007F1451" w:rsidDel="006E40BB">
          <w:rPr>
            <w:b/>
            <w:bCs/>
          </w:rPr>
          <w:delText>(g) </w:delText>
        </w:r>
        <w:r w:rsidRPr="00897E87" w:rsidDel="006E40BB">
          <w:delText>It is the City's intention not to permit traditional, open parking decks wherein parked vehicles are visible to the public from any right-of-way. Window-like cutouts and/or other architectural elements are required so as to resemble resort hotel units while providing for garage ventilation as necessary.</w:delText>
        </w:r>
      </w:del>
    </w:p>
    <w:p w:rsidR="00897E87" w:rsidRPr="00897E87" w:rsidDel="006E40BB" w:rsidRDefault="00897E87" w:rsidP="00032B19">
      <w:pPr>
        <w:ind w:left="720" w:firstLine="720"/>
        <w:jc w:val="both"/>
        <w:rPr>
          <w:del w:id="1255" w:author="rtbelasco" w:date="2018-11-28T22:17:00Z"/>
        </w:rPr>
      </w:pPr>
      <w:del w:id="1256" w:author="rtbelasco" w:date="2018-11-28T22:17:00Z">
        <w:r w:rsidRPr="007F1451" w:rsidDel="006E40BB">
          <w:rPr>
            <w:b/>
            <w:bCs/>
          </w:rPr>
          <w:delText>(h) </w:delText>
        </w:r>
        <w:r w:rsidRPr="00897E87" w:rsidDel="006E40BB">
          <w:delText>Boardwalk frontage. In order to maximize the vibrancy of this significant frontage:</w:delText>
        </w:r>
      </w:del>
    </w:p>
    <w:p w:rsidR="00897E87" w:rsidRPr="00897E87" w:rsidDel="006E40BB" w:rsidRDefault="00897E87" w:rsidP="00032B19">
      <w:pPr>
        <w:ind w:left="2160"/>
        <w:jc w:val="both"/>
        <w:rPr>
          <w:del w:id="1257" w:author="rtbelasco" w:date="2018-11-28T22:17:00Z"/>
        </w:rPr>
      </w:pPr>
      <w:del w:id="1258" w:author="rtbelasco" w:date="2018-11-28T22:17:00Z">
        <w:r w:rsidRPr="007F1451" w:rsidDel="006E40BB">
          <w:rPr>
            <w:b/>
            <w:bCs/>
          </w:rPr>
          <w:delText>[1] </w:delText>
        </w:r>
        <w:r w:rsidRPr="00897E87" w:rsidDel="006E40BB">
          <w:delText>The entire Boardwalk frontage of a development shall be devoted to active permitted principal uses, including, but not limited to, retail and/or food and beverage uses or accessways to a hotel/motel or resort hotel lobby and registration area, if applicable.</w:delText>
        </w:r>
      </w:del>
    </w:p>
    <w:p w:rsidR="00897E87" w:rsidRPr="00897E87" w:rsidDel="006E40BB" w:rsidRDefault="00897E87" w:rsidP="00032B19">
      <w:pPr>
        <w:ind w:left="2160"/>
        <w:jc w:val="both"/>
        <w:rPr>
          <w:del w:id="1259" w:author="rtbelasco" w:date="2018-11-28T22:17:00Z"/>
        </w:rPr>
      </w:pPr>
      <w:del w:id="1260" w:author="rtbelasco" w:date="2018-11-28T22:17:00Z">
        <w:r w:rsidRPr="007F1451" w:rsidDel="006E40BB">
          <w:rPr>
            <w:b/>
            <w:bCs/>
          </w:rPr>
          <w:delText>[2] </w:delText>
        </w:r>
        <w:r w:rsidRPr="00897E87" w:rsidDel="006E40BB">
          <w:delText>Such Boardwalk frontage shall include clear storefront glass (which may be tinted) areas to display the nature of the use within and produce an interesting pedestrian streetscape. Such windows may be either typical large, single panes or multiple smaller panes separated by mullions.</w:delText>
        </w:r>
      </w:del>
    </w:p>
    <w:p w:rsidR="00897E87" w:rsidRPr="00897E87" w:rsidDel="006E40BB" w:rsidRDefault="00897E87" w:rsidP="00032B19">
      <w:pPr>
        <w:ind w:left="2160"/>
        <w:jc w:val="both"/>
        <w:rPr>
          <w:del w:id="1261" w:author="rtbelasco" w:date="2018-11-28T22:17:00Z"/>
        </w:rPr>
      </w:pPr>
      <w:del w:id="1262" w:author="rtbelasco" w:date="2018-11-28T22:17:00Z">
        <w:r w:rsidRPr="007F1451" w:rsidDel="006E40BB">
          <w:rPr>
            <w:b/>
            <w:bCs/>
          </w:rPr>
          <w:delText>[3] </w:delText>
        </w:r>
        <w:r w:rsidRPr="00897E87" w:rsidDel="006E40BB">
          <w:delText>Each individual use shall be oriented to and have its own independent entryway from the Boardwalk. Frontages may either have identical designs to reinforce the overall design of the building or varied designs to express individual uses.</w:delText>
        </w:r>
      </w:del>
    </w:p>
    <w:p w:rsidR="00897E87" w:rsidRPr="00897E87" w:rsidDel="006E40BB" w:rsidRDefault="00897E87" w:rsidP="00032B19">
      <w:pPr>
        <w:ind w:left="2160"/>
        <w:jc w:val="both"/>
        <w:rPr>
          <w:del w:id="1263" w:author="rtbelasco" w:date="2018-11-28T22:17:00Z"/>
        </w:rPr>
      </w:pPr>
      <w:del w:id="1264" w:author="rtbelasco" w:date="2018-11-28T22:17:00Z">
        <w:r w:rsidRPr="007F1451" w:rsidDel="006E40BB">
          <w:rPr>
            <w:b/>
            <w:bCs/>
          </w:rPr>
          <w:delText>[4] </w:delText>
        </w:r>
        <w:r w:rsidRPr="00897E87" w:rsidDel="006E40BB">
          <w:delText>Only restaurants, permitted retail and commercial uses, banquet or dining rooms, conference rooms, swimming pools, and like and similar amenities shall be located along the fifteen-foot-high, zero-setback portion of the Boardwalk facade as described hereinabove, it being the intention to buffer lodging units from the boisterous environment of the Boardwalk.</w:delText>
        </w:r>
      </w:del>
    </w:p>
    <w:p w:rsidR="00897E87" w:rsidRPr="00897E87" w:rsidDel="006E40BB" w:rsidRDefault="00897E87" w:rsidP="00032B19">
      <w:pPr>
        <w:ind w:left="2160"/>
        <w:jc w:val="both"/>
        <w:rPr>
          <w:del w:id="1265" w:author="rtbelasco" w:date="2018-11-28T22:17:00Z"/>
        </w:rPr>
      </w:pPr>
      <w:del w:id="1266" w:author="rtbelasco" w:date="2018-11-28T22:17:00Z">
        <w:r w:rsidRPr="007F1451" w:rsidDel="006E40BB">
          <w:rPr>
            <w:b/>
            <w:bCs/>
          </w:rPr>
          <w:delText>[5] </w:delText>
        </w:r>
        <w:r w:rsidRPr="00897E87" w:rsidDel="006E40BB">
          <w:delText>Awnings and canopies servicing Boardwalk-level commercial space may extend into the Boardwalk right-of-way no further than four feet from the building facade.</w:delText>
        </w:r>
      </w:del>
    </w:p>
    <w:p w:rsidR="00897E87" w:rsidRPr="00897E87" w:rsidDel="00ED0E4F" w:rsidRDefault="00897E87" w:rsidP="00032B19">
      <w:pPr>
        <w:ind w:left="720" w:firstLine="720"/>
        <w:jc w:val="both"/>
        <w:rPr>
          <w:del w:id="1267" w:author="rtbelasco" w:date="2018-11-28T21:36:00Z"/>
        </w:rPr>
      </w:pPr>
      <w:del w:id="1268" w:author="rtbelasco" w:date="2018-11-28T21:36:00Z">
        <w:r w:rsidRPr="007F1451" w:rsidDel="00ED0E4F">
          <w:rPr>
            <w:b/>
            <w:bCs/>
          </w:rPr>
          <w:delText>(i) </w:delText>
        </w:r>
        <w:r w:rsidRPr="00897E87" w:rsidDel="00ED0E4F">
          <w:delText>Street frontages.</w:delText>
        </w:r>
      </w:del>
    </w:p>
    <w:p w:rsidR="00897E87" w:rsidRPr="00897E87" w:rsidDel="00ED0E4F" w:rsidRDefault="00897E87" w:rsidP="00032B19">
      <w:pPr>
        <w:ind w:left="2160"/>
        <w:jc w:val="both"/>
        <w:rPr>
          <w:del w:id="1269" w:author="rtbelasco" w:date="2018-11-28T21:36:00Z"/>
        </w:rPr>
      </w:pPr>
      <w:del w:id="1270" w:author="rtbelasco" w:date="2018-11-28T21:36:00Z">
        <w:r w:rsidRPr="007F1451" w:rsidDel="00ED0E4F">
          <w:rPr>
            <w:b/>
            <w:bCs/>
          </w:rPr>
          <w:delText>[1] </w:delText>
        </w:r>
        <w:r w:rsidRPr="00897E87" w:rsidDel="00ED0E4F">
          <w:delText>With the exception of ground-floor garage entry- and exitways, the ground-floor frontage of all structures within the RH Zoning District abutting a numbered avenue or Ocean Avenue shall be devoted to active uses or shall be designed as a decorative streetscape with such treatment and features as may be required to provide a sense of excitement and vibrancy along an otherwise lifeless facade.</w:delText>
        </w:r>
      </w:del>
    </w:p>
    <w:p w:rsidR="00897E87" w:rsidRPr="00897E87" w:rsidDel="00ED0E4F" w:rsidRDefault="00897E87" w:rsidP="00032B19">
      <w:pPr>
        <w:ind w:left="2160"/>
        <w:jc w:val="both"/>
        <w:rPr>
          <w:del w:id="1271" w:author="rtbelasco" w:date="2018-11-28T21:36:00Z"/>
        </w:rPr>
      </w:pPr>
      <w:del w:id="1272" w:author="rtbelasco" w:date="2018-11-28T21:36:00Z">
        <w:r w:rsidRPr="007F1451" w:rsidDel="00ED0E4F">
          <w:rPr>
            <w:b/>
            <w:bCs/>
          </w:rPr>
          <w:delText>[2] </w:delText>
        </w:r>
        <w:r w:rsidRPr="00897E87" w:rsidDel="00ED0E4F">
          <w:delText>Excessive building runs on the same plane at the ground-floor level shall be avoided. A combination of building articulation, facade differentiation and other architectural treatments shall be required to provide the illusion of active uses (e.g., storefronts).</w:delText>
        </w:r>
      </w:del>
    </w:p>
    <w:p w:rsidR="00897E87" w:rsidRPr="00897E87" w:rsidDel="00ED0E4F" w:rsidRDefault="00897E87" w:rsidP="00032B19">
      <w:pPr>
        <w:ind w:left="2160"/>
        <w:jc w:val="both"/>
        <w:rPr>
          <w:del w:id="1273" w:author="rtbelasco" w:date="2018-11-28T21:36:00Z"/>
        </w:rPr>
      </w:pPr>
      <w:del w:id="1274" w:author="rtbelasco" w:date="2018-11-28T21:36:00Z">
        <w:r w:rsidRPr="007F1451" w:rsidDel="00ED0E4F">
          <w:rPr>
            <w:b/>
            <w:bCs/>
          </w:rPr>
          <w:delText>[3] </w:delText>
        </w:r>
        <w:r w:rsidRPr="00897E87" w:rsidDel="00ED0E4F">
          <w:delText>Where designed as an active use, such ground-floor frontage shall include clear storefront glass areas to display the nature of the use within. Such windows may be either typical large, single panes or multiple smaller panes separated by mullions.</w:delText>
        </w:r>
      </w:del>
    </w:p>
    <w:p w:rsidR="00897E87" w:rsidRPr="00897E87" w:rsidDel="00ED0E4F" w:rsidRDefault="00897E87" w:rsidP="00032B19">
      <w:pPr>
        <w:ind w:left="2160"/>
        <w:jc w:val="both"/>
        <w:rPr>
          <w:del w:id="1275" w:author="rtbelasco" w:date="2018-11-28T21:36:00Z"/>
        </w:rPr>
      </w:pPr>
      <w:del w:id="1276" w:author="rtbelasco" w:date="2018-11-28T21:36:00Z">
        <w:r w:rsidRPr="007F1451" w:rsidDel="00ED0E4F">
          <w:rPr>
            <w:b/>
            <w:bCs/>
          </w:rPr>
          <w:delText>[4] </w:delText>
        </w:r>
        <w:r w:rsidRPr="00897E87" w:rsidDel="00ED0E4F">
          <w:delText>Each individual use shall have its own independent entryway from the right-of-way. Frontage may either have identical designs to reinforce the overall design of the building or varied designs to express individual uses.</w:delText>
        </w:r>
      </w:del>
    </w:p>
    <w:p w:rsidR="00897E87" w:rsidRPr="00897E87" w:rsidDel="00ED0E4F" w:rsidRDefault="00897E87" w:rsidP="00032B19">
      <w:pPr>
        <w:ind w:left="2160"/>
        <w:jc w:val="both"/>
        <w:rPr>
          <w:del w:id="1277" w:author="rtbelasco" w:date="2018-11-28T21:36:00Z"/>
        </w:rPr>
      </w:pPr>
      <w:del w:id="1278" w:author="rtbelasco" w:date="2018-11-28T21:36:00Z">
        <w:r w:rsidRPr="007F1451" w:rsidDel="00ED0E4F">
          <w:rPr>
            <w:b/>
            <w:bCs/>
          </w:rPr>
          <w:delText>[5] </w:delText>
        </w:r>
        <w:r w:rsidRPr="00897E87" w:rsidDel="00ED0E4F">
          <w:delText>Where designed as a decorative streetscape, such treatment may include, but need not be limited to, landscaping and hardscaping, benches and other street furniture, decorative lighting (both pedestrian and architectural), statuary and other public art, and like and similar features which achieve the stated goal both during the day and nighttime hours, for the full 12 months of the year.</w:delText>
        </w:r>
      </w:del>
    </w:p>
    <w:p w:rsidR="00897E87" w:rsidRPr="00897E87" w:rsidDel="00ED0E4F" w:rsidRDefault="00897E87" w:rsidP="00032B19">
      <w:pPr>
        <w:ind w:left="2160"/>
        <w:jc w:val="both"/>
        <w:rPr>
          <w:del w:id="1279" w:author="rtbelasco" w:date="2018-11-28T21:36:00Z"/>
        </w:rPr>
      </w:pPr>
      <w:del w:id="1280" w:author="rtbelasco" w:date="2018-11-28T21:36:00Z">
        <w:r w:rsidRPr="007F1451" w:rsidDel="00ED0E4F">
          <w:rPr>
            <w:b/>
            <w:bCs/>
          </w:rPr>
          <w:delText>[6] </w:delText>
        </w:r>
        <w:r w:rsidRPr="00897E87" w:rsidDel="00ED0E4F">
          <w:delText>With the exception of the decorative streetscape treatments described herein, sidewalks shall extend from the building facade to the curb.</w:delText>
        </w:r>
      </w:del>
    </w:p>
    <w:p w:rsidR="00897E87" w:rsidRPr="00897E87" w:rsidDel="00ED0E4F" w:rsidRDefault="00897E87" w:rsidP="00032B19">
      <w:pPr>
        <w:ind w:left="1440" w:firstLine="720"/>
        <w:jc w:val="both"/>
        <w:rPr>
          <w:del w:id="1281" w:author="rtbelasco" w:date="2018-11-28T21:36:00Z"/>
        </w:rPr>
      </w:pPr>
      <w:del w:id="1282" w:author="rtbelasco" w:date="2018-11-28T21:36:00Z">
        <w:r w:rsidRPr="007F1451" w:rsidDel="00ED0E4F">
          <w:rPr>
            <w:b/>
            <w:bCs/>
          </w:rPr>
          <w:delText>[7] </w:delText>
        </w:r>
        <w:r w:rsidRPr="00897E87" w:rsidDel="00ED0E4F">
          <w:delText>Permitted encroachments.</w:delText>
        </w:r>
      </w:del>
    </w:p>
    <w:p w:rsidR="00897E87" w:rsidRPr="00897E87" w:rsidDel="00ED0E4F" w:rsidRDefault="00897E87" w:rsidP="00032B19">
      <w:pPr>
        <w:ind w:left="2880"/>
        <w:jc w:val="both"/>
        <w:rPr>
          <w:del w:id="1283" w:author="rtbelasco" w:date="2018-11-28T21:36:00Z"/>
        </w:rPr>
      </w:pPr>
      <w:del w:id="1284" w:author="rtbelasco" w:date="2018-11-28T21:36:00Z">
        <w:r w:rsidRPr="007F1451" w:rsidDel="00ED0E4F">
          <w:rPr>
            <w:b/>
            <w:bCs/>
          </w:rPr>
          <w:delText>[a] </w:delText>
        </w:r>
        <w:r w:rsidRPr="00897E87" w:rsidDel="00ED0E4F">
          <w:delText>For the purposes of this section, setbacks shall be clear, unoccupied and unobstructed space measured at right angles between a lot line and the building envelope and shall extend from grade to sky, except for the following permitted encroachments, provided that such encroachments do not inhibit the free flow of pedestrian traffic:</w:delText>
        </w:r>
      </w:del>
    </w:p>
    <w:p w:rsidR="00897E87" w:rsidRPr="00897E87" w:rsidDel="00ED0E4F" w:rsidRDefault="00897E87" w:rsidP="00032B19">
      <w:pPr>
        <w:ind w:left="2880" w:firstLine="720"/>
        <w:jc w:val="both"/>
        <w:rPr>
          <w:del w:id="1285" w:author="rtbelasco" w:date="2018-11-28T21:36:00Z"/>
        </w:rPr>
      </w:pPr>
      <w:del w:id="1286" w:author="rtbelasco" w:date="2018-11-28T21:36:00Z">
        <w:r w:rsidRPr="007F1451" w:rsidDel="00ED0E4F">
          <w:rPr>
            <w:b/>
            <w:bCs/>
          </w:rPr>
          <w:delText>[i] </w:delText>
        </w:r>
        <w:r w:rsidRPr="00897E87" w:rsidDel="00ED0E4F">
          <w:delText>Awnings, canopies and porte cocheres.</w:delText>
        </w:r>
      </w:del>
    </w:p>
    <w:p w:rsidR="00897E87" w:rsidRPr="00897E87" w:rsidDel="00ED0E4F" w:rsidRDefault="00897E87" w:rsidP="00032B19">
      <w:pPr>
        <w:ind w:left="2880" w:firstLine="720"/>
        <w:jc w:val="both"/>
        <w:rPr>
          <w:del w:id="1287" w:author="rtbelasco" w:date="2018-11-28T21:36:00Z"/>
        </w:rPr>
      </w:pPr>
      <w:del w:id="1288" w:author="rtbelasco" w:date="2018-11-28T21:36:00Z">
        <w:r w:rsidRPr="007F1451" w:rsidDel="00ED0E4F">
          <w:rPr>
            <w:b/>
            <w:bCs/>
          </w:rPr>
          <w:delText>[ii] </w:delText>
        </w:r>
        <w:r w:rsidRPr="00897E87" w:rsidDel="00ED0E4F">
          <w:delText>Ornamental architectural features.*</w:delText>
        </w:r>
      </w:del>
    </w:p>
    <w:p w:rsidR="00897E87" w:rsidRPr="00897E87" w:rsidDel="00ED0E4F" w:rsidRDefault="00897E87" w:rsidP="00032B19">
      <w:pPr>
        <w:ind w:left="2880" w:firstLine="720"/>
        <w:jc w:val="both"/>
        <w:rPr>
          <w:del w:id="1289" w:author="rtbelasco" w:date="2018-11-28T21:36:00Z"/>
        </w:rPr>
      </w:pPr>
      <w:del w:id="1290" w:author="rtbelasco" w:date="2018-11-28T21:36:00Z">
        <w:r w:rsidRPr="007F1451" w:rsidDel="00ED0E4F">
          <w:rPr>
            <w:b/>
            <w:bCs/>
          </w:rPr>
          <w:delText>[iii] </w:delText>
        </w:r>
        <w:r w:rsidRPr="00897E87" w:rsidDel="00ED0E4F">
          <w:delText>Pedestrian walkways, breezeways and atria.</w:delText>
        </w:r>
      </w:del>
    </w:p>
    <w:p w:rsidR="00897E87" w:rsidRPr="00897E87" w:rsidDel="00ED0E4F" w:rsidRDefault="00897E87" w:rsidP="00032B19">
      <w:pPr>
        <w:ind w:left="2880" w:firstLine="720"/>
        <w:jc w:val="both"/>
        <w:rPr>
          <w:del w:id="1291" w:author="rtbelasco" w:date="2018-11-28T21:36:00Z"/>
        </w:rPr>
      </w:pPr>
      <w:del w:id="1292" w:author="rtbelasco" w:date="2018-11-28T21:36:00Z">
        <w:r w:rsidRPr="007F1451" w:rsidDel="00ED0E4F">
          <w:rPr>
            <w:b/>
            <w:bCs/>
          </w:rPr>
          <w:delText>[iv] </w:delText>
        </w:r>
        <w:r w:rsidRPr="00897E87" w:rsidDel="00ED0E4F">
          <w:delText>Tables for alfresco dining.*</w:delText>
        </w:r>
      </w:del>
    </w:p>
    <w:p w:rsidR="00897E87" w:rsidRPr="00897E87" w:rsidDel="00ED0E4F" w:rsidRDefault="00897E87" w:rsidP="00032B19">
      <w:pPr>
        <w:ind w:left="3600"/>
        <w:jc w:val="both"/>
        <w:rPr>
          <w:del w:id="1293" w:author="rtbelasco" w:date="2018-11-28T21:36:00Z"/>
        </w:rPr>
      </w:pPr>
      <w:del w:id="1294" w:author="rtbelasco" w:date="2018-11-28T21:36:00Z">
        <w:r w:rsidRPr="007F1451" w:rsidDel="00ED0E4F">
          <w:rPr>
            <w:b/>
            <w:bCs/>
          </w:rPr>
          <w:delText>[v] </w:delText>
        </w:r>
        <w:r w:rsidRPr="00897E87" w:rsidDel="00ED0E4F">
          <w:delText>Bicycle racks,* benches,* trash receptacles* and other street furniture.*</w:delText>
        </w:r>
      </w:del>
    </w:p>
    <w:p w:rsidR="00897E87" w:rsidRPr="00897E87" w:rsidDel="00ED0E4F" w:rsidRDefault="00897E87" w:rsidP="00032B19">
      <w:pPr>
        <w:ind w:left="2880" w:firstLine="720"/>
        <w:jc w:val="both"/>
        <w:rPr>
          <w:del w:id="1295" w:author="rtbelasco" w:date="2018-11-28T21:36:00Z"/>
        </w:rPr>
      </w:pPr>
      <w:del w:id="1296" w:author="rtbelasco" w:date="2018-11-28T21:36:00Z">
        <w:r w:rsidRPr="007F1451" w:rsidDel="00ED0E4F">
          <w:rPr>
            <w:b/>
            <w:bCs/>
          </w:rPr>
          <w:delText>[vi] </w:delText>
        </w:r>
        <w:r w:rsidRPr="00897E87" w:rsidDel="00ED0E4F">
          <w:delText>Parking areas and access drives thereto.</w:delText>
        </w:r>
      </w:del>
    </w:p>
    <w:p w:rsidR="00897E87" w:rsidRPr="00897E87" w:rsidDel="00ED0E4F" w:rsidRDefault="00897E87" w:rsidP="00032B19">
      <w:pPr>
        <w:ind w:left="2880" w:firstLine="720"/>
        <w:jc w:val="both"/>
        <w:rPr>
          <w:del w:id="1297" w:author="rtbelasco" w:date="2018-11-28T21:36:00Z"/>
        </w:rPr>
      </w:pPr>
      <w:del w:id="1298" w:author="rtbelasco" w:date="2018-11-28T21:36:00Z">
        <w:r w:rsidRPr="007F1451" w:rsidDel="00ED0E4F">
          <w:rPr>
            <w:b/>
            <w:bCs/>
          </w:rPr>
          <w:delText>[vii] </w:delText>
        </w:r>
        <w:r w:rsidRPr="00897E87" w:rsidDel="00ED0E4F">
          <w:delText>Flag/banner poles.</w:delText>
        </w:r>
      </w:del>
    </w:p>
    <w:p w:rsidR="00897E87" w:rsidRPr="00897E87" w:rsidDel="00ED0E4F" w:rsidRDefault="00897E87" w:rsidP="00032B19">
      <w:pPr>
        <w:ind w:left="2880" w:firstLine="720"/>
        <w:jc w:val="both"/>
        <w:rPr>
          <w:del w:id="1299" w:author="rtbelasco" w:date="2018-11-28T21:36:00Z"/>
        </w:rPr>
      </w:pPr>
      <w:del w:id="1300" w:author="rtbelasco" w:date="2018-11-28T21:36:00Z">
        <w:r w:rsidRPr="007F1451" w:rsidDel="00ED0E4F">
          <w:rPr>
            <w:b/>
            <w:bCs/>
          </w:rPr>
          <w:delText>[viii] </w:delText>
        </w:r>
        <w:r w:rsidRPr="00897E87" w:rsidDel="00ED0E4F">
          <w:delText>Signage and lighting.</w:delText>
        </w:r>
      </w:del>
    </w:p>
    <w:p w:rsidR="00897E87" w:rsidRPr="00897E87" w:rsidDel="00ED0E4F" w:rsidRDefault="00897E87" w:rsidP="00032B19">
      <w:pPr>
        <w:ind w:left="2880" w:firstLine="720"/>
        <w:jc w:val="both"/>
        <w:rPr>
          <w:del w:id="1301" w:author="rtbelasco" w:date="2018-11-28T21:36:00Z"/>
        </w:rPr>
      </w:pPr>
      <w:del w:id="1302" w:author="rtbelasco" w:date="2018-11-28T21:36:00Z">
        <w:r w:rsidRPr="007F1451" w:rsidDel="00ED0E4F">
          <w:rPr>
            <w:b/>
            <w:bCs/>
          </w:rPr>
          <w:delText>[ix] </w:delText>
        </w:r>
        <w:r w:rsidRPr="00897E87" w:rsidDel="00ED0E4F">
          <w:delText>Fences and landscaping.*</w:delText>
        </w:r>
      </w:del>
    </w:p>
    <w:p w:rsidR="00897E87" w:rsidRPr="00897E87" w:rsidDel="00ED0E4F" w:rsidRDefault="00897E87" w:rsidP="00032B19">
      <w:pPr>
        <w:ind w:left="2880"/>
        <w:jc w:val="both"/>
        <w:rPr>
          <w:del w:id="1303" w:author="rtbelasco" w:date="2018-11-28T21:36:00Z"/>
        </w:rPr>
      </w:pPr>
      <w:del w:id="1304" w:author="rtbelasco" w:date="2018-11-28T21:36:00Z">
        <w:r w:rsidRPr="007F1451" w:rsidDel="00ED0E4F">
          <w:rPr>
            <w:b/>
            <w:bCs/>
          </w:rPr>
          <w:delText>[b] </w:delText>
        </w:r>
        <w:r w:rsidRPr="00897E87" w:rsidDel="00ED0E4F">
          <w:delText>Such permitted encroachments shall apply to at-grade setbacks and to the stair-step setbacks associated with the maximum building height.</w:delText>
        </w:r>
      </w:del>
    </w:p>
    <w:p w:rsidR="00897E87" w:rsidRPr="00897E87" w:rsidDel="00ED0E4F" w:rsidRDefault="00897E87" w:rsidP="00032B19">
      <w:pPr>
        <w:ind w:left="2880"/>
        <w:jc w:val="both"/>
        <w:rPr>
          <w:del w:id="1305" w:author="rtbelasco" w:date="2018-11-28T21:36:00Z"/>
        </w:rPr>
      </w:pPr>
      <w:del w:id="1306" w:author="rtbelasco" w:date="2018-11-28T21:36:00Z">
        <w:r w:rsidRPr="007F1451" w:rsidDel="00ED0E4F">
          <w:rPr>
            <w:b/>
            <w:bCs/>
          </w:rPr>
          <w:delText>[c] </w:delText>
        </w:r>
        <w:r w:rsidRPr="00897E87" w:rsidDel="00ED0E4F">
          <w:delText>Setbacks shall be construed as minimum distances. Greater setbacks are permitted, provided that the specific distances and design relate to the architecture of the subject building elevation, and further provided that the setback area is heavily treated with a combination of elements designated by asterisks(*).</w:delText>
        </w:r>
      </w:del>
    </w:p>
    <w:p w:rsidR="00897E87" w:rsidRPr="00897E87" w:rsidDel="00ED0E4F" w:rsidRDefault="00897E87" w:rsidP="00032B19">
      <w:pPr>
        <w:ind w:left="2160" w:firstLine="720"/>
        <w:jc w:val="both"/>
        <w:rPr>
          <w:del w:id="1307" w:author="rtbelasco" w:date="2018-11-28T21:36:00Z"/>
        </w:rPr>
      </w:pPr>
      <w:del w:id="1308" w:author="rtbelasco" w:date="2018-11-28T21:36:00Z">
        <w:r w:rsidRPr="007F1451" w:rsidDel="00ED0E4F">
          <w:rPr>
            <w:b/>
            <w:bCs/>
          </w:rPr>
          <w:delText>[d] </w:delText>
        </w:r>
        <w:r w:rsidRPr="00897E87" w:rsidDel="00ED0E4F">
          <w:delText>Setbacks shall not apply to vacated rights-of-way.</w:delText>
        </w:r>
      </w:del>
    </w:p>
    <w:p w:rsidR="00897E87" w:rsidRPr="00897E87" w:rsidDel="00ED0E4F" w:rsidRDefault="00897E87" w:rsidP="00032B19">
      <w:pPr>
        <w:ind w:left="2880"/>
        <w:jc w:val="both"/>
        <w:rPr>
          <w:del w:id="1309" w:author="rtbelasco" w:date="2018-11-28T21:36:00Z"/>
        </w:rPr>
      </w:pPr>
      <w:del w:id="1310" w:author="rtbelasco" w:date="2018-11-28T21:36:00Z">
        <w:r w:rsidRPr="007F1451" w:rsidDel="00ED0E4F">
          <w:rPr>
            <w:b/>
            <w:bCs/>
          </w:rPr>
          <w:delText>[e] </w:delText>
        </w:r>
        <w:r w:rsidRPr="00897E87" w:rsidDel="00ED0E4F">
          <w:delText>Awnings and canopies servicing street-level commercial space may extend into a public right-of-way a distance approved by the Planning</w:delText>
        </w:r>
      </w:del>
      <w:del w:id="1311" w:author="rtbelasco" w:date="2018-11-28T17:24:00Z">
        <w:r w:rsidRPr="00897E87" w:rsidDel="002C059F">
          <w:delText>/Zoning</w:delText>
        </w:r>
      </w:del>
      <w:del w:id="1312" w:author="rtbelasco" w:date="2018-11-28T21:36:00Z">
        <w:r w:rsidRPr="00897E87" w:rsidDel="00ED0E4F">
          <w:delText xml:space="preserve"> Board, as applicable.</w:delText>
        </w:r>
      </w:del>
    </w:p>
    <w:p w:rsidR="00897E87" w:rsidRPr="00897E87" w:rsidDel="00ED0E4F" w:rsidRDefault="00897E87" w:rsidP="00032B19">
      <w:pPr>
        <w:ind w:left="720" w:firstLine="720"/>
        <w:jc w:val="both"/>
        <w:rPr>
          <w:del w:id="1313" w:author="rtbelasco" w:date="2018-11-28T21:36:00Z"/>
        </w:rPr>
      </w:pPr>
      <w:del w:id="1314" w:author="rtbelasco" w:date="2018-11-28T21:36:00Z">
        <w:r w:rsidRPr="007F1451" w:rsidDel="00ED0E4F">
          <w:rPr>
            <w:b/>
            <w:bCs/>
          </w:rPr>
          <w:delText>(j) </w:delText>
        </w:r>
        <w:r w:rsidRPr="00897E87" w:rsidDel="00ED0E4F">
          <w:delText>Screening.</w:delText>
        </w:r>
      </w:del>
    </w:p>
    <w:p w:rsidR="00897E87" w:rsidRPr="00897E87" w:rsidDel="00ED0E4F" w:rsidRDefault="00897E87" w:rsidP="00032B19">
      <w:pPr>
        <w:ind w:left="2160"/>
        <w:jc w:val="both"/>
        <w:rPr>
          <w:del w:id="1315" w:author="rtbelasco" w:date="2018-11-28T21:36:00Z"/>
        </w:rPr>
      </w:pPr>
      <w:del w:id="1316" w:author="rtbelasco" w:date="2018-11-28T21:36:00Z">
        <w:r w:rsidRPr="007F1451" w:rsidDel="00ED0E4F">
          <w:rPr>
            <w:b/>
            <w:bCs/>
          </w:rPr>
          <w:delText>[1] </w:delText>
        </w:r>
        <w:r w:rsidRPr="00897E87" w:rsidDel="00ED0E4F">
          <w:delText>For resort hotel structures, delivery and loading areas, mechanical equipment, garbage and recycling storage and similar back-of-the-house functions shall be enclosed within the building to the extent practicable. Otherwise, such functions shall be screened so as not to be visible from any public right-of-way or adjacent property.</w:delText>
        </w:r>
      </w:del>
    </w:p>
    <w:p w:rsidR="00897E87" w:rsidRPr="00897E87" w:rsidDel="00ED0E4F" w:rsidRDefault="00897E87" w:rsidP="00032B19">
      <w:pPr>
        <w:ind w:left="2160"/>
        <w:jc w:val="both"/>
        <w:rPr>
          <w:del w:id="1317" w:author="rtbelasco" w:date="2018-11-28T21:36:00Z"/>
        </w:rPr>
      </w:pPr>
      <w:del w:id="1318" w:author="rtbelasco" w:date="2018-11-28T21:36:00Z">
        <w:r w:rsidRPr="007F1451" w:rsidDel="00ED0E4F">
          <w:rPr>
            <w:b/>
            <w:bCs/>
          </w:rPr>
          <w:delText>[2] </w:delText>
        </w:r>
        <w:r w:rsidRPr="00897E87" w:rsidDel="00ED0E4F">
          <w:delText>All solid waste not stored within a building shall be stored within an enclosed container.</w:delText>
        </w:r>
      </w:del>
    </w:p>
    <w:p w:rsidR="00897E87" w:rsidRPr="00897E87" w:rsidDel="00ED0E4F" w:rsidRDefault="00897E87" w:rsidP="00032B19">
      <w:pPr>
        <w:ind w:left="2160"/>
        <w:jc w:val="both"/>
        <w:rPr>
          <w:del w:id="1319" w:author="rtbelasco" w:date="2018-11-28T21:36:00Z"/>
        </w:rPr>
      </w:pPr>
      <w:del w:id="1320" w:author="rtbelasco" w:date="2018-11-28T21:36:00Z">
        <w:r w:rsidRPr="007F1451" w:rsidDel="00ED0E4F">
          <w:rPr>
            <w:b/>
            <w:bCs/>
          </w:rPr>
          <w:delText>[3] </w:delText>
        </w:r>
        <w:r w:rsidRPr="00897E87" w:rsidDel="00ED0E4F">
          <w:delText>Pergolas, trellises or other screening above parked vehicles is required where exposed flat roofs are used as parking decks and for mechanical and related items.</w:delText>
        </w:r>
      </w:del>
    </w:p>
    <w:p w:rsidR="00897E87" w:rsidRPr="00897E87" w:rsidDel="00ED0E4F" w:rsidRDefault="00897E87" w:rsidP="00032B19">
      <w:pPr>
        <w:ind w:left="2160"/>
        <w:jc w:val="both"/>
        <w:rPr>
          <w:del w:id="1321" w:author="rtbelasco" w:date="2018-11-28T21:36:00Z"/>
        </w:rPr>
      </w:pPr>
      <w:del w:id="1322" w:author="rtbelasco" w:date="2018-11-28T21:36:00Z">
        <w:r w:rsidRPr="007F1451" w:rsidDel="00ED0E4F">
          <w:rPr>
            <w:b/>
            <w:bCs/>
          </w:rPr>
          <w:delText>[4] </w:delText>
        </w:r>
        <w:r w:rsidRPr="00897E87" w:rsidDel="00ED0E4F">
          <w:delText>With the exception of miniature golf courses or similar outdoor sporting venues, no merchandise, products, equipment or similar materials or objects shall be displayed or stored outside.</w:delText>
        </w:r>
      </w:del>
    </w:p>
    <w:p w:rsidR="00897E87" w:rsidRPr="00897E87" w:rsidDel="00ED0E4F" w:rsidRDefault="00897E87" w:rsidP="008033E7">
      <w:pPr>
        <w:ind w:firstLine="720"/>
        <w:jc w:val="both"/>
        <w:rPr>
          <w:del w:id="1323" w:author="rtbelasco" w:date="2018-11-28T21:36:00Z"/>
        </w:rPr>
      </w:pPr>
      <w:del w:id="1324" w:author="rtbelasco" w:date="2018-11-28T21:36:00Z">
        <w:r w:rsidRPr="007F1451" w:rsidDel="00ED0E4F">
          <w:rPr>
            <w:b/>
            <w:bCs/>
          </w:rPr>
          <w:delText>(8) </w:delText>
        </w:r>
        <w:r w:rsidRPr="00897E87" w:rsidDel="00ED0E4F">
          <w:delText>Public parking lots.</w:delText>
        </w:r>
      </w:del>
    </w:p>
    <w:p w:rsidR="00897E87" w:rsidRPr="00897E87" w:rsidDel="00ED0E4F" w:rsidRDefault="00897E87" w:rsidP="008033E7">
      <w:pPr>
        <w:ind w:left="1440"/>
        <w:jc w:val="both"/>
        <w:rPr>
          <w:del w:id="1325" w:author="rtbelasco" w:date="2018-11-28T21:36:00Z"/>
        </w:rPr>
      </w:pPr>
      <w:del w:id="1326" w:author="rtbelasco" w:date="2018-11-28T21:36:00Z">
        <w:r w:rsidRPr="007F1451" w:rsidDel="00ED0E4F">
          <w:rPr>
            <w:b/>
            <w:bCs/>
          </w:rPr>
          <w:delText>(a) </w:delText>
        </w:r>
        <w:r w:rsidRPr="00897E87" w:rsidDel="00ED0E4F">
          <w:delText>Public parking lots shall be no closer than six feet to any lot line, and said area shall be suitably landscaped. Landscaped islands, triangles or strips planted with shrubbery and trees shall be distributed throughout the parking lot in order to break up the view of rows of parked cars but in a manner not impairing visibility.</w:delText>
        </w:r>
      </w:del>
    </w:p>
    <w:p w:rsidR="00897E87" w:rsidRPr="00897E87" w:rsidDel="00ED0E4F" w:rsidRDefault="00897E87" w:rsidP="008033E7">
      <w:pPr>
        <w:ind w:left="1440"/>
        <w:jc w:val="both"/>
        <w:rPr>
          <w:del w:id="1327" w:author="rtbelasco" w:date="2018-11-28T21:36:00Z"/>
        </w:rPr>
      </w:pPr>
      <w:del w:id="1328" w:author="rtbelasco" w:date="2018-11-28T21:36:00Z">
        <w:r w:rsidRPr="007F1451" w:rsidDel="00ED0E4F">
          <w:rPr>
            <w:b/>
            <w:bCs/>
          </w:rPr>
          <w:delText>(b) </w:delText>
        </w:r>
        <w:r w:rsidRPr="00897E87" w:rsidDel="00ED0E4F">
          <w:delText>Any public parking lot open for business after dark will be illuminated with lamps and lighting fixtures with shielding to prevent light spillage into adjacent residential uses, and must emit a minimum of one footcandle between the hours of 1/2 hour after sunset to 1/2 hour before sunrise, except when the parking lot is empty.</w:delText>
        </w:r>
      </w:del>
    </w:p>
    <w:p w:rsidR="00897E87" w:rsidRPr="00897E87" w:rsidDel="00ED0E4F" w:rsidRDefault="00897E87" w:rsidP="008033E7">
      <w:pPr>
        <w:ind w:left="1440"/>
        <w:jc w:val="both"/>
        <w:rPr>
          <w:del w:id="1329" w:author="rtbelasco" w:date="2018-11-28T21:36:00Z"/>
        </w:rPr>
      </w:pPr>
      <w:del w:id="1330" w:author="rtbelasco" w:date="2018-11-28T21:36:00Z">
        <w:r w:rsidRPr="007F1451" w:rsidDel="00ED0E4F">
          <w:rPr>
            <w:b/>
            <w:bCs/>
          </w:rPr>
          <w:delText>(c) </w:delText>
        </w:r>
        <w:r w:rsidRPr="00897E87" w:rsidDel="00ED0E4F">
          <w:delText>All paid public parking lots shall be paved with macadam or concrete with striped parking spaces no less than nine feet by 18 feet. The parking lot surface shall be maintained in a clean and level fashion.</w:delText>
        </w:r>
      </w:del>
    </w:p>
    <w:p w:rsidR="00897E87" w:rsidRPr="00897E87" w:rsidDel="00ED0E4F" w:rsidRDefault="00897E87" w:rsidP="008033E7">
      <w:pPr>
        <w:ind w:left="1440"/>
        <w:jc w:val="both"/>
        <w:rPr>
          <w:del w:id="1331" w:author="rtbelasco" w:date="2018-11-28T21:36:00Z"/>
        </w:rPr>
      </w:pPr>
      <w:del w:id="1332" w:author="rtbelasco" w:date="2018-11-28T21:36:00Z">
        <w:r w:rsidRPr="007F1451" w:rsidDel="00ED0E4F">
          <w:rPr>
            <w:b/>
            <w:bCs/>
          </w:rPr>
          <w:delText>(d) </w:delText>
        </w:r>
        <w:r w:rsidRPr="00897E87" w:rsidDel="00ED0E4F">
          <w:delText>Public parking lots shall be licensed by the City of North Wildwood and conform to applicable codes of the City.</w:delText>
        </w:r>
      </w:del>
    </w:p>
    <w:p w:rsidR="00897E87" w:rsidRPr="00897E87" w:rsidDel="00ED0E4F" w:rsidRDefault="00897E87" w:rsidP="00897E87">
      <w:pPr>
        <w:jc w:val="both"/>
        <w:rPr>
          <w:del w:id="1333" w:author="rtbelasco" w:date="2018-11-28T21:36:00Z"/>
        </w:rPr>
      </w:pPr>
      <w:del w:id="1334" w:author="rtbelasco" w:date="2018-11-28T21:36:00Z">
        <w:r w:rsidRPr="007F1451" w:rsidDel="00ED0E4F">
          <w:rPr>
            <w:b/>
            <w:bCs/>
          </w:rPr>
          <w:delText>H. </w:delText>
        </w:r>
        <w:r w:rsidRPr="00897E87" w:rsidDel="00ED0E4F">
          <w:delText>Permitted signs.</w:delText>
        </w:r>
      </w:del>
    </w:p>
    <w:p w:rsidR="00897E87" w:rsidRPr="00897E87" w:rsidDel="00ED0E4F" w:rsidRDefault="00897E87" w:rsidP="008033E7">
      <w:pPr>
        <w:ind w:firstLine="720"/>
        <w:jc w:val="both"/>
        <w:rPr>
          <w:del w:id="1335" w:author="rtbelasco" w:date="2018-11-28T21:36:00Z"/>
        </w:rPr>
      </w:pPr>
      <w:del w:id="1336" w:author="rtbelasco" w:date="2018-11-28T21:36:00Z">
        <w:r w:rsidRPr="007F1451" w:rsidDel="00ED0E4F">
          <w:rPr>
            <w:b/>
            <w:bCs/>
          </w:rPr>
          <w:delText>(1) </w:delText>
        </w:r>
        <w:r w:rsidRPr="00897E87" w:rsidDel="00ED0E4F">
          <w:delText>General signage standards.</w:delText>
        </w:r>
      </w:del>
    </w:p>
    <w:p w:rsidR="00897E87" w:rsidRPr="00897E87" w:rsidDel="00ED0E4F" w:rsidRDefault="00897E87" w:rsidP="008033E7">
      <w:pPr>
        <w:ind w:left="1440"/>
        <w:jc w:val="both"/>
        <w:rPr>
          <w:del w:id="1337" w:author="rtbelasco" w:date="2018-11-28T21:36:00Z"/>
        </w:rPr>
      </w:pPr>
      <w:del w:id="1338" w:author="rtbelasco" w:date="2018-11-28T21:36:00Z">
        <w:r w:rsidRPr="007F1451" w:rsidDel="00ED0E4F">
          <w:rPr>
            <w:b/>
            <w:bCs/>
          </w:rPr>
          <w:delText>(a) </w:delText>
        </w:r>
        <w:r w:rsidRPr="00897E87" w:rsidDel="00ED0E4F">
          <w:delText>All exterior signs shall identify uses, activities or functions of the development on which the sign is located. No advertising of any product, use or activity that is located outside of the development (i.e., off-premises) shall be permitted.</w:delText>
        </w:r>
      </w:del>
    </w:p>
    <w:p w:rsidR="00897E87" w:rsidRPr="00897E87" w:rsidDel="00ED0E4F" w:rsidRDefault="00897E87" w:rsidP="008033E7">
      <w:pPr>
        <w:ind w:left="1440"/>
        <w:jc w:val="both"/>
        <w:rPr>
          <w:del w:id="1339" w:author="rtbelasco" w:date="2018-11-28T21:36:00Z"/>
        </w:rPr>
      </w:pPr>
      <w:del w:id="1340" w:author="rtbelasco" w:date="2018-11-28T21:36:00Z">
        <w:r w:rsidRPr="007F1451" w:rsidDel="00ED0E4F">
          <w:rPr>
            <w:b/>
            <w:bCs/>
          </w:rPr>
          <w:delText>(b) </w:delText>
        </w:r>
        <w:r w:rsidRPr="00897E87" w:rsidDel="00ED0E4F">
          <w:delText>Signage for similar project elements shall be coordinated and similarly themed to provide a unifying style. All signs for individual uses shall conform in character with all other signs in the complex and shall blend with the overall architectural scheme of the district. This regulation shall not be construed to mean that all signs must be identical or to prohibit unique sign designs where necessary and appropriate but rather that, absent specific justification (i.e., branding/themeing requirements for themed retail outlets or food and beverage outlets), sign design shall be complementary and consistent.</w:delText>
        </w:r>
      </w:del>
    </w:p>
    <w:p w:rsidR="00897E87" w:rsidRPr="00897E87" w:rsidDel="00ED0E4F" w:rsidRDefault="00897E87" w:rsidP="008033E7">
      <w:pPr>
        <w:ind w:left="1440"/>
        <w:jc w:val="both"/>
        <w:rPr>
          <w:del w:id="1341" w:author="rtbelasco" w:date="2018-11-28T21:36:00Z"/>
        </w:rPr>
      </w:pPr>
      <w:del w:id="1342" w:author="rtbelasco" w:date="2018-11-28T21:36:00Z">
        <w:r w:rsidRPr="007F1451" w:rsidDel="00ED0E4F">
          <w:rPr>
            <w:b/>
            <w:bCs/>
          </w:rPr>
          <w:delText>(c) </w:delText>
        </w:r>
        <w:r w:rsidRPr="00897E87" w:rsidDel="00ED0E4F">
          <w:delText>No vacant signs or sign boxes shall be permitted. Where vacancies occur, corresponding signage shall be immediately replaced with general development or other appropriate signage. Similarly, any sign which falls into a state of disrepair shall immediately be repaired or replaced. This regulation shall not be construed to include intentional removal of sign faces in the off-season, which is a typical practice along the Wildwoods Boardwalk. However, upon any such intentional removal, an aesthetically treated replacement panel shall be employed so as not to leave a visibly vacant sign box.</w:delText>
        </w:r>
      </w:del>
    </w:p>
    <w:p w:rsidR="00897E87" w:rsidRPr="00897E87" w:rsidDel="00ED0E4F" w:rsidRDefault="00897E87" w:rsidP="008033E7">
      <w:pPr>
        <w:ind w:left="1440"/>
        <w:jc w:val="both"/>
        <w:rPr>
          <w:del w:id="1343" w:author="rtbelasco" w:date="2018-11-28T21:36:00Z"/>
        </w:rPr>
      </w:pPr>
      <w:del w:id="1344" w:author="rtbelasco" w:date="2018-11-28T21:36:00Z">
        <w:r w:rsidRPr="007F1451" w:rsidDel="00ED0E4F">
          <w:rPr>
            <w:b/>
            <w:bCs/>
          </w:rPr>
          <w:delText>(d) </w:delText>
        </w:r>
        <w:r w:rsidRPr="00897E87" w:rsidDel="00ED0E4F">
          <w:delText>All signs must be professionally designed and constructed. Homemade-type plywood, coroplast or cardboard signs or home-computer-generated-type signs are expressly prohibited.</w:delText>
        </w:r>
      </w:del>
    </w:p>
    <w:p w:rsidR="00897E87" w:rsidRPr="00897E87" w:rsidDel="00ED0E4F" w:rsidRDefault="00897E87" w:rsidP="008033E7">
      <w:pPr>
        <w:ind w:left="1440"/>
        <w:jc w:val="both"/>
        <w:rPr>
          <w:del w:id="1345" w:author="rtbelasco" w:date="2018-11-28T21:36:00Z"/>
        </w:rPr>
      </w:pPr>
      <w:del w:id="1346" w:author="rtbelasco" w:date="2018-11-28T21:36:00Z">
        <w:r w:rsidRPr="007F1451" w:rsidDel="00ED0E4F">
          <w:rPr>
            <w:b/>
            <w:bCs/>
          </w:rPr>
          <w:delText>(e) </w:delText>
        </w:r>
        <w:r w:rsidRPr="00897E87" w:rsidDel="00ED0E4F">
          <w:delText>Sign lighting shall be appropriate for the type and style of sign proposed and may include LED, neon or other illumination. Similarly, the use of neon lighting or similar material to create sculptural logo or iconographic images is encouraged.</w:delText>
        </w:r>
      </w:del>
    </w:p>
    <w:p w:rsidR="00897E87" w:rsidRPr="00897E87" w:rsidDel="00ED0E4F" w:rsidRDefault="00897E87" w:rsidP="008033E7">
      <w:pPr>
        <w:ind w:left="1440"/>
        <w:jc w:val="both"/>
        <w:rPr>
          <w:del w:id="1347" w:author="rtbelasco" w:date="2018-11-28T21:36:00Z"/>
        </w:rPr>
      </w:pPr>
      <w:del w:id="1348" w:author="rtbelasco" w:date="2018-11-28T21:36:00Z">
        <w:r w:rsidRPr="007F1451" w:rsidDel="00ED0E4F">
          <w:rPr>
            <w:b/>
            <w:bCs/>
          </w:rPr>
          <w:delText>(f) </w:delText>
        </w:r>
        <w:r w:rsidRPr="00897E87" w:rsidDel="00ED0E4F">
          <w:delText>No restrictions are established for interior project signage (defined as the interior wall area of a project, whether within an enclosed structure or on the inward-facing frontage of a structure internal to a project). Developers are encouraged to establish a creative interior sign package consistent with the type and scope of the project proposed.</w:delText>
        </w:r>
      </w:del>
    </w:p>
    <w:p w:rsidR="00897E87" w:rsidRPr="00897E87" w:rsidDel="00ED0E4F" w:rsidRDefault="00897E87" w:rsidP="008033E7">
      <w:pPr>
        <w:ind w:firstLine="720"/>
        <w:jc w:val="both"/>
        <w:rPr>
          <w:del w:id="1349" w:author="rtbelasco" w:date="2018-11-28T21:36:00Z"/>
        </w:rPr>
      </w:pPr>
      <w:del w:id="1350" w:author="rtbelasco" w:date="2018-11-28T21:36:00Z">
        <w:r w:rsidRPr="007F1451" w:rsidDel="00ED0E4F">
          <w:rPr>
            <w:b/>
            <w:bCs/>
          </w:rPr>
          <w:delText>(2) </w:delText>
        </w:r>
        <w:r w:rsidRPr="00897E87" w:rsidDel="00ED0E4F">
          <w:delText>Project identification signage.</w:delText>
        </w:r>
      </w:del>
    </w:p>
    <w:p w:rsidR="00897E87" w:rsidRPr="00897E87" w:rsidDel="00ED0E4F" w:rsidRDefault="00897E87" w:rsidP="008033E7">
      <w:pPr>
        <w:ind w:left="1440"/>
        <w:jc w:val="both"/>
        <w:rPr>
          <w:del w:id="1351" w:author="rtbelasco" w:date="2018-11-28T21:36:00Z"/>
        </w:rPr>
      </w:pPr>
      <w:del w:id="1352" w:author="rtbelasco" w:date="2018-11-28T21:36:00Z">
        <w:r w:rsidRPr="007F1451" w:rsidDel="00ED0E4F">
          <w:rPr>
            <w:b/>
            <w:bCs/>
          </w:rPr>
          <w:delText>(a) </w:delText>
        </w:r>
        <w:r w:rsidRPr="00897E87" w:rsidDel="00ED0E4F">
          <w:delText>Each elevation of a principal building may have one building-mounted project identification sign depicting the name of the project and such other logo or corporate iconography as may be appropriate. While the size, location and configuration of such signage shall be appropriate to the elevation on which such sign is located, such sign shall be located at the uppermost section of the building, but shall be no higher than the roofline of the wall on which such sign is affixed, and shall have a total sign area not exceeding 10 feet in height multiplied by the width of the building elevation on which such sign is affixed. However, each such sign may extend to a maximum of 20 feet in height multiplied by the width of the building elevation on which such sign is affixed, provided the sign conforms to the conditional signage standards detailed hereinbelow. The bottom edge of such sign shall be a minimum of 10 feet from finished grade if located on a numbered avenue (i.e., 26th or 25th Avenue) or Ocean Avenue and/or 16 feet from the Boardwalk level if located on the Boardwalk, but in no case shall it project below the awning, canopy or other element on which such sign is affixed.</w:delText>
        </w:r>
      </w:del>
    </w:p>
    <w:p w:rsidR="00897E87" w:rsidRPr="00897E87" w:rsidDel="00ED0E4F" w:rsidRDefault="00897E87" w:rsidP="008033E7">
      <w:pPr>
        <w:ind w:left="1440"/>
        <w:jc w:val="both"/>
        <w:rPr>
          <w:del w:id="1353" w:author="rtbelasco" w:date="2018-11-28T21:36:00Z"/>
        </w:rPr>
      </w:pPr>
      <w:del w:id="1354" w:author="rtbelasco" w:date="2018-11-28T21:36:00Z">
        <w:r w:rsidRPr="007F1451" w:rsidDel="00ED0E4F">
          <w:rPr>
            <w:b/>
            <w:bCs/>
          </w:rPr>
          <w:delText>(b) </w:delText>
        </w:r>
        <w:r w:rsidRPr="00897E87" w:rsidDel="00ED0E4F">
          <w:delText>In addition to the project identification signs as permitted herein, each porte cochere or primary entranceway of a principal building may have one building-mounted project identification sign depicting the name of the project and such other logo or corporate iconography as may be appropriate. While the size, location and configuration of such signage shall be appropriate to the porte cochere or entranceway on which such sign is located, such sign shall not exceed the length of the awning, canopy or other element over which such sign is affixed. The bottom edge of such sign shall be a minimum of 10 feet from finished grade if located on a numbered avenue (i.e., 26th or 25th Avenue) or Ocean Avenue and/or 16 feet from the Boardwalk level if located on the Boardwalk, but in no case shall it project below the awning, canopy or other element on which such sign is affixed. The height of such sign shall be 12 feet from finished grade, but in no case higher than the awning, canopy or other element on which such sign is affixed, and shall have a total sign area not exceeding two feet in height multiplied by the width of the awning, canopy or other element on which such sign is affixed. However, such signage may extend to a maximum of four feet in height multiplied by the width of the awning, canopy or other element on which such sign is affixed, provided such sign conforms to the conditional signage standards detailed herein. In such case, the height of such sign shall be 14 feet from finished grade.</w:delText>
        </w:r>
      </w:del>
    </w:p>
    <w:p w:rsidR="00897E87" w:rsidRPr="00897E87" w:rsidDel="00ED0E4F" w:rsidRDefault="00897E87" w:rsidP="008033E7">
      <w:pPr>
        <w:ind w:left="1440"/>
        <w:jc w:val="both"/>
        <w:rPr>
          <w:del w:id="1355" w:author="rtbelasco" w:date="2018-11-28T21:36:00Z"/>
        </w:rPr>
      </w:pPr>
      <w:del w:id="1356" w:author="rtbelasco" w:date="2018-11-28T21:36:00Z">
        <w:r w:rsidRPr="007F1451" w:rsidDel="00ED0E4F">
          <w:rPr>
            <w:b/>
            <w:bCs/>
          </w:rPr>
          <w:delText>(c) </w:delText>
        </w:r>
        <w:r w:rsidRPr="00897E87" w:rsidDel="00ED0E4F">
          <w:delText>Each principal building may have one freestanding project identification (pole) sign per street frontage depicting the name of the project and such other logo or corporate iconography as may be appropriate. The location and configuration of such signage shall be appropriate to the street frontage on which such sign is located. However, freestanding signs shall respect the building setbacks as provided for herein. Each such identification sign shall not exceed 150 square feet in area or 25 feet in height. However, each such sign may extend to a maximum of 1,000 square feet in area and 50 feet in height, provided it conforms to the conditional signage standards detailed hereinbelow.</w:delText>
        </w:r>
      </w:del>
    </w:p>
    <w:p w:rsidR="00897E87" w:rsidRPr="00897E87" w:rsidDel="00ED0E4F" w:rsidRDefault="00897E87" w:rsidP="008033E7">
      <w:pPr>
        <w:ind w:firstLine="720"/>
        <w:jc w:val="both"/>
        <w:rPr>
          <w:del w:id="1357" w:author="rtbelasco" w:date="2018-11-28T21:36:00Z"/>
        </w:rPr>
      </w:pPr>
      <w:del w:id="1358" w:author="rtbelasco" w:date="2018-11-28T21:36:00Z">
        <w:r w:rsidRPr="007F1451" w:rsidDel="00ED0E4F">
          <w:rPr>
            <w:b/>
            <w:bCs/>
          </w:rPr>
          <w:delText>(3) </w:delText>
        </w:r>
        <w:r w:rsidRPr="00897E87" w:rsidDel="00ED0E4F">
          <w:delText>Use-oriented identification signage.</w:delText>
        </w:r>
      </w:del>
    </w:p>
    <w:p w:rsidR="00897E87" w:rsidRPr="00897E87" w:rsidDel="00ED0E4F" w:rsidRDefault="00897E87" w:rsidP="008033E7">
      <w:pPr>
        <w:ind w:left="1440"/>
        <w:jc w:val="both"/>
        <w:rPr>
          <w:del w:id="1359" w:author="rtbelasco" w:date="2018-11-28T21:36:00Z"/>
        </w:rPr>
      </w:pPr>
      <w:del w:id="1360" w:author="rtbelasco" w:date="2018-11-28T21:36:00Z">
        <w:r w:rsidRPr="007F1451" w:rsidDel="00ED0E4F">
          <w:rPr>
            <w:b/>
            <w:bCs/>
          </w:rPr>
          <w:delText>(a) </w:delText>
        </w:r>
        <w:r w:rsidRPr="00897E87" w:rsidDel="00ED0E4F">
          <w:delText>Signage attendant to a permitted principal use not located within a conditional resort hotel shall be subject to the provisions of project identification signage hereinabove.</w:delText>
        </w:r>
      </w:del>
    </w:p>
    <w:p w:rsidR="00897E87" w:rsidRPr="00897E87" w:rsidDel="00ED0E4F" w:rsidRDefault="00897E87" w:rsidP="008033E7">
      <w:pPr>
        <w:ind w:left="1440"/>
        <w:jc w:val="both"/>
        <w:rPr>
          <w:del w:id="1361" w:author="rtbelasco" w:date="2018-11-28T21:36:00Z"/>
        </w:rPr>
      </w:pPr>
      <w:del w:id="1362" w:author="rtbelasco" w:date="2018-11-28T21:36:00Z">
        <w:r w:rsidRPr="007F1451" w:rsidDel="00ED0E4F">
          <w:rPr>
            <w:b/>
            <w:bCs/>
          </w:rPr>
          <w:delText>(b) </w:delText>
        </w:r>
        <w:r w:rsidRPr="00897E87" w:rsidDel="00ED0E4F">
          <w:delText>Signage associated with a conditional resort hotel shall be subject to the provisions of project identification signage hereinabove for the resort hotel structure. Signage attendant to permitted principal uses within a conditional resort hotel but visible from the outside of such structure (i.e., a storefront located within a resort hotel but visible and accessible from the street or Boardwalk) shall be subject to the provisions of Subsection </w:delText>
        </w:r>
        <w:r w:rsidRPr="007F1451" w:rsidDel="00ED0E4F">
          <w:rPr>
            <w:b/>
            <w:bCs/>
          </w:rPr>
          <w:delText>H(2)(b)</w:delText>
        </w:r>
        <w:r w:rsidRPr="00897E87" w:rsidDel="00ED0E4F">
          <w:delText> hereinabove.</w:delText>
        </w:r>
      </w:del>
    </w:p>
    <w:p w:rsidR="00897E87" w:rsidRPr="00897E87" w:rsidDel="00ED0E4F" w:rsidRDefault="00897E87" w:rsidP="008033E7">
      <w:pPr>
        <w:ind w:left="1440"/>
        <w:jc w:val="both"/>
        <w:rPr>
          <w:del w:id="1363" w:author="rtbelasco" w:date="2018-11-28T21:36:00Z"/>
        </w:rPr>
      </w:pPr>
      <w:del w:id="1364" w:author="rtbelasco" w:date="2018-11-28T21:36:00Z">
        <w:r w:rsidRPr="007F1451" w:rsidDel="00ED0E4F">
          <w:rPr>
            <w:b/>
            <w:bCs/>
          </w:rPr>
          <w:delText>(c) </w:delText>
        </w:r>
        <w:r w:rsidRPr="00897E87" w:rsidDel="00ED0E4F">
          <w:delText>Each permitted principal use within but visible from the outside of a conditional resort hotel (i.e., a storefront located within a resort hotel but visible and accessible from the street or Boardwalk) may have one use-oriented identification sign mounted above the storefront of such use, depicting the name of the use and such other logo or corporate iconography as may be appropriate. Each individual use-oriented identification sign shall not exceed the length of the storefront over which such sign is affixed. The bottom edge of such sign shall be a minimum of 10 feet from finished grade if located on a numbered street (i.e., 26th Avenue) or Ocean Avenue and 16 feet from the Boardwalk level if located on the Boardwalk, but in no case shall it project below the awning, canopy or other element on which such sign is affixed. Such sign shall be no higher than the awning, canopy or other element on which such sign is affixed and shall have a total sign area not exceeding two feet in height multiplied by the width of the awning, canopy or other element on which such sign is affixed. However, each such sign may extend to a maximum of four feet in height multiplied by the width of the awning, canopy or other element on which such sign is affixed, provided such sign conforms to the conditional signage standards detailed herein.</w:delText>
        </w:r>
      </w:del>
    </w:p>
    <w:p w:rsidR="00897E87" w:rsidRPr="00897E87" w:rsidDel="00ED0E4F" w:rsidRDefault="00897E87" w:rsidP="008033E7">
      <w:pPr>
        <w:ind w:left="720"/>
        <w:jc w:val="both"/>
        <w:rPr>
          <w:del w:id="1365" w:author="rtbelasco" w:date="2018-11-28T21:36:00Z"/>
        </w:rPr>
      </w:pPr>
      <w:del w:id="1366" w:author="rtbelasco" w:date="2018-11-28T21:36:00Z">
        <w:r w:rsidRPr="007F1451" w:rsidDel="00ED0E4F">
          <w:rPr>
            <w:b/>
            <w:bCs/>
          </w:rPr>
          <w:delText>(4) </w:delText>
        </w:r>
        <w:r w:rsidRPr="00897E87" w:rsidDel="00ED0E4F">
          <w:delText>Conditional signage standards. The signage section of the Design Guidelines for the Wildwoods Boardwalk (Appendix XX herein)</w:delText>
        </w:r>
        <w:r w:rsidRPr="007F1451" w:rsidDel="00ED0E4F">
          <w:rPr>
            <w:b/>
            <w:bCs/>
            <w:vertAlign w:val="superscript"/>
          </w:rPr>
          <w:delText>[4]</w:delText>
        </w:r>
        <w:r w:rsidRPr="00897E87" w:rsidDel="00ED0E4F">
          <w:delText> shall serve as the conditional use standards for signage in the RH Zoning District.</w:delText>
        </w:r>
      </w:del>
    </w:p>
    <w:p w:rsidR="00897E87" w:rsidRPr="00897E87" w:rsidDel="00ED0E4F" w:rsidRDefault="00897E87" w:rsidP="008033E7">
      <w:pPr>
        <w:ind w:firstLine="720"/>
        <w:jc w:val="both"/>
        <w:rPr>
          <w:del w:id="1367" w:author="rtbelasco" w:date="2018-11-28T21:36:00Z"/>
        </w:rPr>
      </w:pPr>
      <w:del w:id="1368" w:author="rtbelasco" w:date="2018-11-28T21:36:00Z">
        <w:r w:rsidRPr="007F1451" w:rsidDel="00ED0E4F">
          <w:rPr>
            <w:b/>
            <w:bCs/>
          </w:rPr>
          <w:delText>(5) </w:delText>
        </w:r>
        <w:r w:rsidRPr="00897E87" w:rsidDel="00ED0E4F">
          <w:delText>See § </w:delText>
        </w:r>
        <w:r w:rsidRPr="007F1451" w:rsidDel="00ED0E4F">
          <w:rPr>
            <w:b/>
            <w:bCs/>
          </w:rPr>
          <w:delText>276-40</w:delText>
        </w:r>
        <w:r w:rsidRPr="00897E87" w:rsidDel="00ED0E4F">
          <w:delText> (requirements for signs) for additional standards.</w:delText>
        </w:r>
      </w:del>
    </w:p>
    <w:p w:rsidR="00897E87" w:rsidRPr="00897E87" w:rsidDel="00ED0E4F" w:rsidRDefault="00897E87" w:rsidP="00897E87">
      <w:pPr>
        <w:jc w:val="both"/>
        <w:rPr>
          <w:del w:id="1369" w:author="rtbelasco" w:date="2018-11-28T21:36:00Z"/>
        </w:rPr>
      </w:pPr>
      <w:del w:id="1370" w:author="rtbelasco" w:date="2018-11-28T21:36:00Z">
        <w:r w:rsidRPr="007F1451" w:rsidDel="00ED0E4F">
          <w:rPr>
            <w:b/>
            <w:bCs/>
          </w:rPr>
          <w:delText>I. </w:delText>
        </w:r>
        <w:r w:rsidRPr="00897E87" w:rsidDel="00ED0E4F">
          <w:delText>Minimum off-street parking. Each individual use shall provide parking spaces according to the following minimum provisions. Where a permitted use of land includes different specific activities with different specific parking requirements, individually computing the parking requirements for each different activity and adding the resulting numbers together shall obtain the total number of required parking spaces.</w:delText>
        </w:r>
      </w:del>
    </w:p>
    <w:p w:rsidR="00897E87" w:rsidRPr="00897E87" w:rsidDel="00ED0E4F" w:rsidRDefault="00897E87" w:rsidP="008033E7">
      <w:pPr>
        <w:ind w:left="720"/>
        <w:jc w:val="both"/>
        <w:rPr>
          <w:del w:id="1371" w:author="rtbelasco" w:date="2018-11-28T21:36:00Z"/>
        </w:rPr>
      </w:pPr>
      <w:del w:id="1372" w:author="rtbelasco" w:date="2018-11-28T21:36:00Z">
        <w:r w:rsidRPr="007F1451" w:rsidDel="00ED0E4F">
          <w:rPr>
            <w:b/>
            <w:bCs/>
          </w:rPr>
          <w:delText>(1) </w:delText>
        </w:r>
        <w:r w:rsidRPr="00897E87" w:rsidDel="00ED0E4F">
          <w:delText>Residential uses referenced herein shall provide parking spaces in accordance with the standards established by the New Jersey Residential Site Improvement Standards (RSIS) (N.J.S.A. 5:21-1 et seq.). RSIS standards include parking requirements for residential uses based on unit (bedroom) size. If the applicant/developer does not specify the number of bedrooms per dwelling unit, then each dwelling unit shall be subject to the RSIS parking space requirements for a four-bedroom dwelling unit.</w:delText>
        </w:r>
      </w:del>
    </w:p>
    <w:p w:rsidR="00897E87" w:rsidRPr="00897E87" w:rsidDel="00ED0E4F" w:rsidRDefault="00897E87" w:rsidP="008033E7">
      <w:pPr>
        <w:ind w:left="720"/>
        <w:jc w:val="both"/>
        <w:rPr>
          <w:del w:id="1373" w:author="rtbelasco" w:date="2018-11-28T21:36:00Z"/>
        </w:rPr>
      </w:pPr>
      <w:del w:id="1374" w:author="rtbelasco" w:date="2018-11-28T21:36:00Z">
        <w:r w:rsidRPr="007F1451" w:rsidDel="00ED0E4F">
          <w:rPr>
            <w:b/>
            <w:bCs/>
          </w:rPr>
          <w:delText>(2) </w:delText>
        </w:r>
        <w:r w:rsidRPr="00897E87" w:rsidDel="00ED0E4F">
          <w:delText>Bed-and-breakfast establishments shall provide one space per sleeping room, plus two spaces for the permanent living quarters of the owner.</w:delText>
        </w:r>
      </w:del>
    </w:p>
    <w:p w:rsidR="00897E87" w:rsidRPr="00897E87" w:rsidDel="00ED0E4F" w:rsidRDefault="00897E87" w:rsidP="008033E7">
      <w:pPr>
        <w:ind w:firstLine="720"/>
        <w:jc w:val="both"/>
        <w:rPr>
          <w:del w:id="1375" w:author="rtbelasco" w:date="2018-11-28T21:36:00Z"/>
        </w:rPr>
      </w:pPr>
      <w:del w:id="1376" w:author="rtbelasco" w:date="2018-11-28T21:36:00Z">
        <w:r w:rsidRPr="007F1451" w:rsidDel="00ED0E4F">
          <w:rPr>
            <w:b/>
            <w:bCs/>
          </w:rPr>
          <w:delText>(3) </w:delText>
        </w:r>
        <w:r w:rsidRPr="00897E87" w:rsidDel="00ED0E4F">
          <w:delText>Public parking lots: as determined by site plan review.</w:delText>
        </w:r>
      </w:del>
    </w:p>
    <w:p w:rsidR="00897E87" w:rsidRPr="00897E87" w:rsidDel="00ED0E4F" w:rsidRDefault="00897E87" w:rsidP="008033E7">
      <w:pPr>
        <w:ind w:left="720"/>
        <w:jc w:val="both"/>
        <w:rPr>
          <w:del w:id="1377" w:author="rtbelasco" w:date="2018-11-28T21:36:00Z"/>
        </w:rPr>
      </w:pPr>
      <w:del w:id="1378" w:author="rtbelasco" w:date="2018-11-28T21:36:00Z">
        <w:r w:rsidRPr="007F1451" w:rsidDel="00ED0E4F">
          <w:rPr>
            <w:b/>
            <w:bCs/>
          </w:rPr>
          <w:delText>(4) </w:delText>
        </w:r>
        <w:r w:rsidRPr="00897E87" w:rsidDel="00ED0E4F">
          <w:delText>Permitted uses shall provide parking at the ratio of one space per 400 square feet of gross floor area.</w:delText>
        </w:r>
      </w:del>
    </w:p>
    <w:p w:rsidR="00897E87" w:rsidRPr="00897E87" w:rsidDel="00ED0E4F" w:rsidRDefault="00897E87" w:rsidP="008033E7">
      <w:pPr>
        <w:ind w:left="720"/>
        <w:jc w:val="both"/>
        <w:rPr>
          <w:del w:id="1379" w:author="rtbelasco" w:date="2018-11-28T21:36:00Z"/>
        </w:rPr>
      </w:pPr>
      <w:del w:id="1380" w:author="rtbelasco" w:date="2018-11-28T21:36:00Z">
        <w:r w:rsidRPr="007F1451" w:rsidDel="00ED0E4F">
          <w:rPr>
            <w:b/>
            <w:bCs/>
          </w:rPr>
          <w:delText>(5) </w:delText>
        </w:r>
        <w:r w:rsidRPr="00897E87" w:rsidDel="00ED0E4F">
          <w:delText>Enclosed or open-air, active, sports-oriented entertainment/recreation elements, such as tennis courts, fitness centers, swimming pools, surfing pools, waterparks, miniature golf courses, bowling alleys, skating rinks, batting cages, active recreation simulators, and other like and similar attractions, shall provide one space per 250 square feet of gross floor area, plus one space for each employee.</w:delText>
        </w:r>
      </w:del>
    </w:p>
    <w:p w:rsidR="00897E87" w:rsidRPr="00897E87" w:rsidDel="00ED0E4F" w:rsidRDefault="00897E87" w:rsidP="008033E7">
      <w:pPr>
        <w:ind w:firstLine="720"/>
        <w:jc w:val="both"/>
        <w:rPr>
          <w:del w:id="1381" w:author="rtbelasco" w:date="2018-11-28T21:36:00Z"/>
        </w:rPr>
      </w:pPr>
      <w:del w:id="1382" w:author="rtbelasco" w:date="2018-11-28T21:36:00Z">
        <w:r w:rsidRPr="007F1451" w:rsidDel="00ED0E4F">
          <w:rPr>
            <w:b/>
            <w:bCs/>
          </w:rPr>
          <w:delText>(6) </w:delText>
        </w:r>
        <w:r w:rsidRPr="00897E87" w:rsidDel="00ED0E4F">
          <w:delText>Resort hotels shall provide parking as follows:</w:delText>
        </w:r>
      </w:del>
    </w:p>
    <w:tbl>
      <w:tblPr>
        <w:tblW w:w="9540" w:type="dxa"/>
        <w:tblInd w:w="15" w:type="dxa"/>
        <w:tblCellMar>
          <w:top w:w="15" w:type="dxa"/>
          <w:left w:w="15" w:type="dxa"/>
          <w:bottom w:w="15" w:type="dxa"/>
          <w:right w:w="15" w:type="dxa"/>
        </w:tblCellMar>
        <w:tblLook w:val="04A0"/>
      </w:tblPr>
      <w:tblGrid>
        <w:gridCol w:w="198"/>
        <w:gridCol w:w="4364"/>
        <w:gridCol w:w="4978"/>
      </w:tblGrid>
      <w:tr w:rsidR="00897E87" w:rsidRPr="00897E87" w:rsidDel="00ED0E4F">
        <w:trPr>
          <w:tblHeader/>
          <w:del w:id="1383" w:author="rtbelasco" w:date="2018-11-28T21:36:00Z"/>
        </w:trPr>
        <w:tc>
          <w:tcPr>
            <w:tcW w:w="0" w:type="auto"/>
            <w:tcBorders>
              <w:top w:val="nil"/>
              <w:left w:val="nil"/>
              <w:bottom w:val="nil"/>
              <w:right w:val="nil"/>
            </w:tcBorders>
            <w:tcMar>
              <w:top w:w="15" w:type="dxa"/>
              <w:left w:w="60" w:type="dxa"/>
              <w:bottom w:w="60" w:type="dxa"/>
              <w:right w:w="60" w:type="dxa"/>
            </w:tcMar>
            <w:vAlign w:val="bottom"/>
          </w:tcPr>
          <w:p w:rsidR="00897E87" w:rsidRPr="00897E87" w:rsidDel="00ED0E4F" w:rsidRDefault="00897E87" w:rsidP="00897E87">
            <w:pPr>
              <w:jc w:val="both"/>
              <w:rPr>
                <w:del w:id="1384" w:author="rtbelasco" w:date="2018-11-28T21:36:00Z"/>
              </w:rPr>
            </w:pPr>
          </w:p>
        </w:tc>
        <w:tc>
          <w:tcPr>
            <w:tcW w:w="0" w:type="auto"/>
            <w:tcBorders>
              <w:top w:val="nil"/>
              <w:left w:val="nil"/>
              <w:bottom w:val="nil"/>
              <w:right w:val="nil"/>
            </w:tcBorders>
            <w:tcMar>
              <w:top w:w="15" w:type="dxa"/>
              <w:left w:w="60" w:type="dxa"/>
              <w:bottom w:w="60" w:type="dxa"/>
              <w:right w:w="60" w:type="dxa"/>
            </w:tcMar>
            <w:vAlign w:val="bottom"/>
          </w:tcPr>
          <w:p w:rsidR="00897E87" w:rsidRPr="00897E87" w:rsidDel="00ED0E4F" w:rsidRDefault="00897E87" w:rsidP="00897E87">
            <w:pPr>
              <w:jc w:val="both"/>
              <w:rPr>
                <w:del w:id="1385" w:author="rtbelasco" w:date="2018-11-28T21:36:00Z"/>
              </w:rPr>
            </w:pPr>
            <w:del w:id="1386" w:author="rtbelasco" w:date="2018-11-28T21:36:00Z">
              <w:r w:rsidRPr="00897E87" w:rsidDel="00ED0E4F">
                <w:rPr>
                  <w:b/>
                  <w:bCs/>
                </w:rPr>
                <w:delText>Room Size</w:delText>
              </w:r>
            </w:del>
          </w:p>
          <w:p w:rsidR="00897E87" w:rsidRPr="00897E87" w:rsidDel="00ED0E4F" w:rsidRDefault="00897E87" w:rsidP="00897E87">
            <w:pPr>
              <w:jc w:val="both"/>
              <w:rPr>
                <w:del w:id="1387" w:author="rtbelasco" w:date="2018-11-28T21:36:00Z"/>
              </w:rPr>
            </w:pPr>
            <w:del w:id="1388" w:author="rtbelasco" w:date="2018-11-28T21:36:00Z">
              <w:r w:rsidRPr="00897E87" w:rsidDel="00ED0E4F">
                <w:rPr>
                  <w:b/>
                  <w:bCs/>
                </w:rPr>
                <w:delText>(square feet)</w:delText>
              </w:r>
            </w:del>
          </w:p>
        </w:tc>
        <w:tc>
          <w:tcPr>
            <w:tcW w:w="0" w:type="auto"/>
            <w:tcBorders>
              <w:top w:val="nil"/>
              <w:left w:val="nil"/>
              <w:bottom w:val="nil"/>
              <w:right w:val="nil"/>
            </w:tcBorders>
            <w:tcMar>
              <w:top w:w="15" w:type="dxa"/>
              <w:left w:w="60" w:type="dxa"/>
              <w:bottom w:w="60" w:type="dxa"/>
              <w:right w:w="60" w:type="dxa"/>
            </w:tcMar>
            <w:vAlign w:val="bottom"/>
          </w:tcPr>
          <w:p w:rsidR="00897E87" w:rsidRPr="00897E87" w:rsidDel="00ED0E4F" w:rsidRDefault="00897E87" w:rsidP="00897E87">
            <w:pPr>
              <w:jc w:val="both"/>
              <w:rPr>
                <w:del w:id="1389" w:author="rtbelasco" w:date="2018-11-28T21:36:00Z"/>
              </w:rPr>
            </w:pPr>
            <w:del w:id="1390" w:author="rtbelasco" w:date="2018-11-28T21:36:00Z">
              <w:r w:rsidRPr="00897E87" w:rsidDel="00ED0E4F">
                <w:rPr>
                  <w:b/>
                  <w:bCs/>
                </w:rPr>
                <w:delText>Parking Spaces</w:delText>
              </w:r>
            </w:del>
          </w:p>
          <w:p w:rsidR="00897E87" w:rsidRPr="00897E87" w:rsidDel="00ED0E4F" w:rsidRDefault="00897E87" w:rsidP="00897E87">
            <w:pPr>
              <w:jc w:val="both"/>
              <w:rPr>
                <w:del w:id="1391" w:author="rtbelasco" w:date="2018-11-28T21:36:00Z"/>
              </w:rPr>
            </w:pPr>
            <w:del w:id="1392" w:author="rtbelasco" w:date="2018-11-28T21:36:00Z">
              <w:r w:rsidRPr="00897E87" w:rsidDel="00ED0E4F">
                <w:rPr>
                  <w:b/>
                  <w:bCs/>
                </w:rPr>
                <w:delText>(per unit)</w:delText>
              </w:r>
            </w:del>
          </w:p>
        </w:tc>
      </w:tr>
      <w:tr w:rsidR="00897E87" w:rsidRPr="00897E87" w:rsidDel="00ED0E4F">
        <w:trPr>
          <w:del w:id="1393" w:author="rtbelasco" w:date="2018-11-28T21:36:00Z"/>
        </w:trPr>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394" w:author="rtbelasco" w:date="2018-11-28T21:36:00Z"/>
              </w:rPr>
            </w:pPr>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395" w:author="rtbelasco" w:date="2018-11-28T21:36:00Z"/>
              </w:rPr>
            </w:pPr>
            <w:del w:id="1396" w:author="rtbelasco" w:date="2018-11-28T21:36:00Z">
              <w:r w:rsidRPr="00897E87" w:rsidDel="00ED0E4F">
                <w:delText>Under 375</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397" w:author="rtbelasco" w:date="2018-11-28T21:36:00Z"/>
              </w:rPr>
            </w:pPr>
            <w:del w:id="1398" w:author="rtbelasco" w:date="2018-11-28T21:36:00Z">
              <w:r w:rsidRPr="00897E87" w:rsidDel="00ED0E4F">
                <w:delText>1.1</w:delText>
              </w:r>
            </w:del>
          </w:p>
        </w:tc>
      </w:tr>
      <w:tr w:rsidR="00897E87" w:rsidRPr="00897E87" w:rsidDel="00ED0E4F">
        <w:trPr>
          <w:del w:id="1399" w:author="rtbelasco" w:date="2018-11-28T21:36:00Z"/>
        </w:trPr>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00" w:author="rtbelasco" w:date="2018-11-28T21:36:00Z"/>
              </w:rPr>
            </w:pPr>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01" w:author="rtbelasco" w:date="2018-11-28T21:36:00Z"/>
              </w:rPr>
            </w:pPr>
            <w:del w:id="1402" w:author="rtbelasco" w:date="2018-11-28T21:36:00Z">
              <w:r w:rsidRPr="00897E87" w:rsidDel="00ED0E4F">
                <w:delText>376 to 800</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03" w:author="rtbelasco" w:date="2018-11-28T21:36:00Z"/>
              </w:rPr>
            </w:pPr>
            <w:del w:id="1404" w:author="rtbelasco" w:date="2018-11-28T21:36:00Z">
              <w:r w:rsidRPr="00897E87" w:rsidDel="00ED0E4F">
                <w:delText>1.25</w:delText>
              </w:r>
            </w:del>
          </w:p>
        </w:tc>
      </w:tr>
      <w:tr w:rsidR="00897E87" w:rsidRPr="00897E87" w:rsidDel="00ED0E4F">
        <w:trPr>
          <w:del w:id="1405" w:author="rtbelasco" w:date="2018-11-28T21:36:00Z"/>
        </w:trPr>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06" w:author="rtbelasco" w:date="2018-11-28T21:36:00Z"/>
              </w:rPr>
            </w:pPr>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07" w:author="rtbelasco" w:date="2018-11-28T21:36:00Z"/>
              </w:rPr>
            </w:pPr>
            <w:del w:id="1408" w:author="rtbelasco" w:date="2018-11-28T21:36:00Z">
              <w:r w:rsidRPr="00897E87" w:rsidDel="00ED0E4F">
                <w:delText>801 to 1,250</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09" w:author="rtbelasco" w:date="2018-11-28T21:36:00Z"/>
              </w:rPr>
            </w:pPr>
            <w:del w:id="1410" w:author="rtbelasco" w:date="2018-11-28T21:36:00Z">
              <w:r w:rsidRPr="00897E87" w:rsidDel="00ED0E4F">
                <w:delText>1.5</w:delText>
              </w:r>
            </w:del>
          </w:p>
        </w:tc>
      </w:tr>
      <w:tr w:rsidR="00897E87" w:rsidRPr="00897E87" w:rsidDel="00ED0E4F">
        <w:trPr>
          <w:del w:id="1411" w:author="rtbelasco" w:date="2018-11-28T21:36:00Z"/>
        </w:trPr>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12" w:author="rtbelasco" w:date="2018-11-28T21:36:00Z"/>
              </w:rPr>
            </w:pPr>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13" w:author="rtbelasco" w:date="2018-11-28T21:36:00Z"/>
              </w:rPr>
            </w:pPr>
            <w:del w:id="1414" w:author="rtbelasco" w:date="2018-11-28T21:36:00Z">
              <w:r w:rsidRPr="00897E87" w:rsidDel="00ED0E4F">
                <w:delText>Over 1,250</w:delText>
              </w:r>
            </w:del>
          </w:p>
        </w:tc>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15" w:author="rtbelasco" w:date="2018-11-28T21:36:00Z"/>
              </w:rPr>
            </w:pPr>
            <w:del w:id="1416" w:author="rtbelasco" w:date="2018-11-28T21:36:00Z">
              <w:r w:rsidRPr="00897E87" w:rsidDel="00ED0E4F">
                <w:delText>2.0</w:delText>
              </w:r>
            </w:del>
          </w:p>
        </w:tc>
      </w:tr>
      <w:tr w:rsidR="00897E87" w:rsidRPr="00897E87" w:rsidDel="00ED0E4F">
        <w:trPr>
          <w:del w:id="1417" w:author="rtbelasco" w:date="2018-11-28T21:36:00Z"/>
        </w:trPr>
        <w:tc>
          <w:tcPr>
            <w:tcW w:w="0" w:type="auto"/>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18" w:author="rtbelasco" w:date="2018-11-28T21:36:00Z"/>
              </w:rPr>
            </w:pPr>
          </w:p>
        </w:tc>
        <w:tc>
          <w:tcPr>
            <w:tcW w:w="0" w:type="auto"/>
            <w:gridSpan w:val="2"/>
            <w:tcBorders>
              <w:top w:val="nil"/>
              <w:left w:val="nil"/>
              <w:bottom w:val="nil"/>
              <w:right w:val="nil"/>
            </w:tcBorders>
            <w:tcMar>
              <w:top w:w="15" w:type="dxa"/>
              <w:left w:w="60" w:type="dxa"/>
              <w:bottom w:w="60" w:type="dxa"/>
              <w:right w:w="60" w:type="dxa"/>
            </w:tcMar>
          </w:tcPr>
          <w:p w:rsidR="00897E87" w:rsidRPr="00897E87" w:rsidDel="00ED0E4F" w:rsidRDefault="00897E87" w:rsidP="00897E87">
            <w:pPr>
              <w:jc w:val="both"/>
              <w:rPr>
                <w:del w:id="1419" w:author="rtbelasco" w:date="2018-11-28T21:36:00Z"/>
              </w:rPr>
            </w:pPr>
            <w:del w:id="1420" w:author="rtbelasco" w:date="2018-11-28T21:36:00Z">
              <w:r w:rsidRPr="00897E87" w:rsidDel="00ED0E4F">
                <w:delText>Plus 1 space for every 10 seats provided in an ancillary restaurant</w:delText>
              </w:r>
            </w:del>
          </w:p>
        </w:tc>
      </w:tr>
    </w:tbl>
    <w:p w:rsidR="00897E87" w:rsidRPr="00897E87" w:rsidDel="00ED0E4F" w:rsidRDefault="00897E87" w:rsidP="008033E7">
      <w:pPr>
        <w:ind w:left="720"/>
        <w:jc w:val="both"/>
        <w:rPr>
          <w:del w:id="1421" w:author="rtbelasco" w:date="2018-11-28T21:36:00Z"/>
        </w:rPr>
      </w:pPr>
      <w:del w:id="1422" w:author="rtbelasco" w:date="2018-11-28T21:36:00Z">
        <w:r w:rsidRPr="007F1451" w:rsidDel="00ED0E4F">
          <w:rPr>
            <w:b/>
            <w:bCs/>
          </w:rPr>
          <w:delText>(7) </w:delText>
        </w:r>
        <w:r w:rsidRPr="00897E87" w:rsidDel="00ED0E4F">
          <w:delText>Restaurants, bars and/or taverns associated with or without a resort hotel shall provide a minimum of one space for every six seats, but in all cases a sufficient number of spaces to prevent any parking along private driveways, fire lanes and aisles. Outdoor seating/dining areas intended for use during spring, summer and autumn months shall not be considered when calculating the number of parking spaces required by this subsection.</w:delText>
        </w:r>
      </w:del>
    </w:p>
    <w:p w:rsidR="00897E87" w:rsidRPr="00897E87" w:rsidDel="00ED0E4F" w:rsidRDefault="00897E87" w:rsidP="008033E7">
      <w:pPr>
        <w:ind w:left="720"/>
        <w:jc w:val="both"/>
        <w:rPr>
          <w:del w:id="1423" w:author="rtbelasco" w:date="2018-11-28T21:36:00Z"/>
        </w:rPr>
      </w:pPr>
      <w:del w:id="1424" w:author="rtbelasco" w:date="2018-11-28T21:36:00Z">
        <w:r w:rsidRPr="007F1451" w:rsidDel="00ED0E4F">
          <w:rPr>
            <w:b/>
            <w:bCs/>
          </w:rPr>
          <w:delText>(8) </w:delText>
        </w:r>
        <w:r w:rsidRPr="00897E87" w:rsidDel="00ED0E4F">
          <w:delText>Eating and drinking establishments, including restaurants and specialty food outlets, bars and taverns shall provide a minimum of one space for every four seats. Outdoor seating/dining areas intended for use during spring, summer and autumn months shall not be considered when calculating the number of parking spaces required by this subsection.</w:delText>
        </w:r>
      </w:del>
    </w:p>
    <w:p w:rsidR="00897E87" w:rsidRPr="00897E87" w:rsidDel="00ED0E4F" w:rsidRDefault="00897E87" w:rsidP="008033E7">
      <w:pPr>
        <w:ind w:left="720"/>
        <w:jc w:val="both"/>
        <w:rPr>
          <w:del w:id="1425" w:author="rtbelasco" w:date="2018-11-28T21:36:00Z"/>
        </w:rPr>
      </w:pPr>
      <w:del w:id="1426" w:author="rtbelasco" w:date="2018-11-28T21:36:00Z">
        <w:r w:rsidRPr="007F1451" w:rsidDel="00ED0E4F">
          <w:rPr>
            <w:b/>
            <w:bCs/>
          </w:rPr>
          <w:delText>(9) </w:delText>
        </w:r>
        <w:r w:rsidRPr="00897E87" w:rsidDel="00ED0E4F">
          <w:delText>Credit shall be given on a 50% basis (rounded to the higher number) for on-street parking spaces towards the nonresidential component of a project's parking requirement [e.g., seven on-street spaces will get credit for four on-site spaces (7 x 50% = 3.5, and 3.5 rounded to the higher number is 4)]. The on-street spaces shall be directly adjacent to the subject property, be clearly indicated on the site plan, measure eight feet by 22 feet, and not interfere with loading or delivery operations, fire lanes, bikeways, bus stops, sight triangles, pedestrian crossings or driveways.</w:delText>
        </w:r>
      </w:del>
    </w:p>
    <w:p w:rsidR="00897E87" w:rsidRPr="00897E87" w:rsidDel="00ED0E4F" w:rsidRDefault="00897E87" w:rsidP="008033E7">
      <w:pPr>
        <w:ind w:left="720"/>
        <w:jc w:val="both"/>
        <w:rPr>
          <w:del w:id="1427" w:author="rtbelasco" w:date="2018-11-28T21:36:00Z"/>
        </w:rPr>
      </w:pPr>
      <w:del w:id="1428" w:author="rtbelasco" w:date="2018-11-28T21:36:00Z">
        <w:r w:rsidRPr="007F1451" w:rsidDel="00ED0E4F">
          <w:rPr>
            <w:b/>
            <w:bCs/>
          </w:rPr>
          <w:delText>(10) </w:delText>
        </w:r>
        <w:r w:rsidRPr="00897E87" w:rsidDel="00ED0E4F">
          <w:delText>A developer may satisfy up to two spaces of nonresidential parking deficiency by contributing to a municipal parking capital improvement fund for the design, purchase, construction and maintenance of municipal parking lots. The developer shall make a contribution of $4,000 per deficient space. Full payment is required as a condition of the issuance of the first construction permit. Upon full payment by an applicant/developer to the parking fund, no contribution is refundable.</w:delText>
        </w:r>
      </w:del>
    </w:p>
    <w:p w:rsidR="00897E87" w:rsidRPr="00897E87" w:rsidDel="00ED0E4F" w:rsidRDefault="00897E87" w:rsidP="008033E7">
      <w:pPr>
        <w:ind w:left="720"/>
        <w:jc w:val="both"/>
        <w:rPr>
          <w:del w:id="1429" w:author="rtbelasco" w:date="2018-11-28T21:36:00Z"/>
        </w:rPr>
      </w:pPr>
      <w:del w:id="1430" w:author="rtbelasco" w:date="2018-11-28T21:36:00Z">
        <w:r w:rsidRPr="007F1451" w:rsidDel="00ED0E4F">
          <w:rPr>
            <w:b/>
            <w:bCs/>
          </w:rPr>
          <w:delText>(11) </w:delText>
        </w:r>
        <w:r w:rsidRPr="00897E87" w:rsidDel="00ED0E4F">
          <w:delText>Shared parking use of open parking lots with other permitted uses of the RH Zoning District is permitted.</w:delText>
        </w:r>
      </w:del>
    </w:p>
    <w:p w:rsidR="00897E87" w:rsidRPr="00897E87" w:rsidDel="00ED0E4F" w:rsidRDefault="00897E87" w:rsidP="008033E7">
      <w:pPr>
        <w:ind w:firstLine="720"/>
        <w:jc w:val="both"/>
        <w:rPr>
          <w:del w:id="1431" w:author="rtbelasco" w:date="2018-11-28T21:36:00Z"/>
        </w:rPr>
      </w:pPr>
      <w:del w:id="1432" w:author="rtbelasco" w:date="2018-11-28T21:36:00Z">
        <w:r w:rsidRPr="007F1451" w:rsidDel="00ED0E4F">
          <w:rPr>
            <w:b/>
            <w:bCs/>
          </w:rPr>
          <w:delText>(12) </w:delText>
        </w:r>
        <w:r w:rsidRPr="00897E87" w:rsidDel="00ED0E4F">
          <w:delText>See § </w:delText>
        </w:r>
        <w:r w:rsidRPr="007F1451" w:rsidDel="00ED0E4F">
          <w:rPr>
            <w:b/>
            <w:bCs/>
          </w:rPr>
          <w:delText>276-35</w:delText>
        </w:r>
        <w:r w:rsidRPr="00897E87" w:rsidDel="00ED0E4F">
          <w:delText> (requirements for parking) for additional standards.</w:delText>
        </w:r>
      </w:del>
    </w:p>
    <w:p w:rsidR="00897E87" w:rsidRPr="00897E87" w:rsidDel="00ED0E4F" w:rsidRDefault="00897E87" w:rsidP="00897E87">
      <w:pPr>
        <w:jc w:val="both"/>
        <w:rPr>
          <w:del w:id="1433" w:author="rtbelasco" w:date="2018-11-28T21:36:00Z"/>
        </w:rPr>
      </w:pPr>
      <w:del w:id="1434" w:author="rtbelasco" w:date="2018-11-28T21:36:00Z">
        <w:r w:rsidRPr="007F1451" w:rsidDel="00ED0E4F">
          <w:rPr>
            <w:b/>
            <w:bCs/>
          </w:rPr>
          <w:delText>J. </w:delText>
        </w:r>
        <w:r w:rsidRPr="00897E87" w:rsidDel="00ED0E4F">
          <w:delText>Minimum off-street loading; trash, recycling and garbage locations.</w:delText>
        </w:r>
      </w:del>
    </w:p>
    <w:p w:rsidR="00897E87" w:rsidRPr="00897E87" w:rsidDel="00ED0E4F" w:rsidRDefault="00897E87" w:rsidP="008033E7">
      <w:pPr>
        <w:ind w:left="720"/>
        <w:jc w:val="both"/>
        <w:rPr>
          <w:del w:id="1435" w:author="rtbelasco" w:date="2018-11-28T21:36:00Z"/>
        </w:rPr>
      </w:pPr>
      <w:del w:id="1436" w:author="rtbelasco" w:date="2018-11-28T21:36:00Z">
        <w:r w:rsidRPr="007F1451" w:rsidDel="00ED0E4F">
          <w:rPr>
            <w:b/>
            <w:bCs/>
          </w:rPr>
          <w:delText>(1) </w:delText>
        </w:r>
        <w:r w:rsidRPr="00897E87" w:rsidDel="00ED0E4F">
          <w:delText>The need for, location and design of off-street loading and unloading areas shall be considered and determined at the time of site plan review. Off-street loading and unloading areas shall take place on site but not in the public/street right-of-way.</w:delText>
        </w:r>
      </w:del>
    </w:p>
    <w:p w:rsidR="00897E87" w:rsidRPr="00897E87" w:rsidDel="00ED0E4F" w:rsidRDefault="00897E87" w:rsidP="008033E7">
      <w:pPr>
        <w:ind w:left="720"/>
        <w:jc w:val="both"/>
        <w:rPr>
          <w:del w:id="1437" w:author="rtbelasco" w:date="2018-11-28T21:36:00Z"/>
        </w:rPr>
      </w:pPr>
      <w:del w:id="1438" w:author="rtbelasco" w:date="2018-11-28T21:36:00Z">
        <w:r w:rsidRPr="007F1451" w:rsidDel="00ED0E4F">
          <w:rPr>
            <w:b/>
            <w:bCs/>
          </w:rPr>
          <w:delText>(2) </w:delText>
        </w:r>
        <w:r w:rsidRPr="00897E87" w:rsidDel="00ED0E4F">
          <w:delText>The need for, location and design of trash and garbage locations shall be considered and determined at the time of site plan review. Recycling, trash and garbage loading and unloading areas shall take place on site but not in the public/street right-of-way. All solid waste not stored within a building shall be stored within an enclosed container.</w:delText>
        </w:r>
      </w:del>
    </w:p>
    <w:p w:rsidR="00897E87" w:rsidRPr="00897E87" w:rsidDel="00ED0E4F" w:rsidRDefault="00897E87" w:rsidP="008033E7">
      <w:pPr>
        <w:ind w:left="720"/>
        <w:jc w:val="both"/>
        <w:rPr>
          <w:del w:id="1439" w:author="rtbelasco" w:date="2018-11-28T21:36:00Z"/>
        </w:rPr>
      </w:pPr>
      <w:del w:id="1440" w:author="rtbelasco" w:date="2018-11-28T21:36:00Z">
        <w:r w:rsidRPr="007F1451" w:rsidDel="00ED0E4F">
          <w:rPr>
            <w:b/>
            <w:bCs/>
          </w:rPr>
          <w:delText>(3) </w:delText>
        </w:r>
        <w:r w:rsidRPr="00897E87" w:rsidDel="00ED0E4F">
          <w:delTex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be suitably screened from view if located outside a building.</w:delText>
        </w:r>
      </w:del>
    </w:p>
    <w:p w:rsidR="00897E87" w:rsidRPr="00897E87" w:rsidDel="00ED0E4F" w:rsidRDefault="00897E87" w:rsidP="008033E7">
      <w:pPr>
        <w:ind w:left="720"/>
        <w:jc w:val="both"/>
        <w:rPr>
          <w:del w:id="1441" w:author="rtbelasco" w:date="2018-11-28T21:36:00Z"/>
        </w:rPr>
      </w:pPr>
      <w:del w:id="1442" w:author="rtbelasco" w:date="2018-11-28T21:36:00Z">
        <w:r w:rsidRPr="007F1451" w:rsidDel="00ED0E4F">
          <w:rPr>
            <w:b/>
            <w:bCs/>
          </w:rPr>
          <w:delText>(4) </w:delText>
        </w:r>
        <w:r w:rsidRPr="00897E87" w:rsidDel="00ED0E4F">
          <w:delText>Recycling, trash and garbage loading and unloading areas shall be marked with yellow cross-striping pavement markings and marked with signage as "No Parking or Standing Zones" if adjacent to automobile traffic or parking areas.</w:delText>
        </w:r>
      </w:del>
    </w:p>
    <w:p w:rsidR="00897E87" w:rsidRPr="00897E87" w:rsidDel="00ED0E4F" w:rsidRDefault="00897E87" w:rsidP="008033E7">
      <w:pPr>
        <w:ind w:left="720"/>
        <w:jc w:val="both"/>
        <w:rPr>
          <w:del w:id="1443" w:author="rtbelasco" w:date="2018-11-28T21:36:00Z"/>
        </w:rPr>
      </w:pPr>
      <w:del w:id="1444" w:author="rtbelasco" w:date="2018-11-28T21:36:00Z">
        <w:r w:rsidRPr="007F1451" w:rsidDel="00ED0E4F">
          <w:rPr>
            <w:b/>
            <w:bCs/>
          </w:rPr>
          <w:delText>(5) </w:delText>
        </w:r>
        <w:r w:rsidRPr="00897E87" w:rsidDel="00ED0E4F">
          <w:delText>For resort hotels, delivery and loading areas, mechanical equipment, garbage and recycling storage and similar back-of-the-house functions shall be enclosed within the building and shall be screened so as not to be visible from any public right-of-way or adjacent property.</w:delText>
        </w:r>
      </w:del>
    </w:p>
    <w:p w:rsidR="00897E87" w:rsidRPr="00897E87" w:rsidDel="00ED0E4F" w:rsidRDefault="00897E87" w:rsidP="00897E87">
      <w:pPr>
        <w:jc w:val="both"/>
        <w:rPr>
          <w:del w:id="1445" w:author="rtbelasco" w:date="2018-11-28T21:36:00Z"/>
        </w:rPr>
      </w:pPr>
      <w:del w:id="1446" w:author="rtbelasco" w:date="2018-11-28T21:36:00Z">
        <w:r w:rsidRPr="007F1451" w:rsidDel="00ED0E4F">
          <w:rPr>
            <w:b/>
            <w:bCs/>
          </w:rPr>
          <w:delText>K. </w:delText>
        </w:r>
        <w:r w:rsidRPr="00897E87" w:rsidDel="00ED0E4F">
          <w:delText>General requirements.</w:delText>
        </w:r>
      </w:del>
    </w:p>
    <w:p w:rsidR="00897E87" w:rsidRPr="00897E87" w:rsidDel="00ED0E4F" w:rsidRDefault="00897E87" w:rsidP="008033E7">
      <w:pPr>
        <w:ind w:left="720"/>
        <w:jc w:val="both"/>
        <w:rPr>
          <w:del w:id="1447" w:author="rtbelasco" w:date="2018-11-28T21:36:00Z"/>
        </w:rPr>
      </w:pPr>
      <w:del w:id="1448" w:author="rtbelasco" w:date="2018-11-28T21:36:00Z">
        <w:r w:rsidRPr="007F1451" w:rsidDel="00ED0E4F">
          <w:rPr>
            <w:b/>
            <w:bCs/>
          </w:rPr>
          <w:delText>(1) </w:delText>
        </w:r>
        <w:r w:rsidRPr="00897E87" w:rsidDel="00ED0E4F">
          <w:delText>All buildings on a single site shall be compatibly designed, whether constructed all at one time or in stages over a period of time. All building walls facing any street or residential district line shall be suitably finished for aesthetic purposes. No building wall, except for hotels/motels, that faces a street shall exceed 70 feet in length along said street.</w:delText>
        </w:r>
      </w:del>
    </w:p>
    <w:p w:rsidR="00897E87" w:rsidRPr="00897E87" w:rsidDel="00ED0E4F" w:rsidRDefault="00897E87" w:rsidP="008033E7">
      <w:pPr>
        <w:ind w:left="720"/>
        <w:jc w:val="both"/>
        <w:rPr>
          <w:del w:id="1449" w:author="rtbelasco" w:date="2018-11-28T21:36:00Z"/>
        </w:rPr>
      </w:pPr>
      <w:del w:id="1450" w:author="rtbelasco" w:date="2018-11-28T21:36:00Z">
        <w:r w:rsidRPr="007F1451" w:rsidDel="00ED0E4F">
          <w:rPr>
            <w:b/>
            <w:bCs/>
          </w:rPr>
          <w:delText>(2) </w:delText>
        </w:r>
        <w:r w:rsidRPr="00897E87" w:rsidDel="00ED0E4F">
          <w:delText>Merchandise, products, equipment or similar materials or objects can be displayed or stored outside so long as the merchandise, products, equipment or similar materials or objects shall be located/installed in such a manner that they do not interfere with or are not located in the sidewalk area to prevent free travel of pedestrians. No operation of a business in the RH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delText>
        </w:r>
      </w:del>
    </w:p>
    <w:p w:rsidR="00897E87" w:rsidRPr="00897E87" w:rsidDel="00ED0E4F" w:rsidRDefault="00897E87" w:rsidP="008033E7">
      <w:pPr>
        <w:ind w:left="720"/>
        <w:jc w:val="both"/>
        <w:rPr>
          <w:del w:id="1451" w:author="rtbelasco" w:date="2018-11-28T21:36:00Z"/>
        </w:rPr>
      </w:pPr>
      <w:del w:id="1452" w:author="rtbelasco" w:date="2018-11-28T21:36:00Z">
        <w:r w:rsidRPr="007F1451" w:rsidDel="00ED0E4F">
          <w:rPr>
            <w:b/>
            <w:bCs/>
          </w:rPr>
          <w:delText>(3) </w:delText>
        </w:r>
        <w:r w:rsidRPr="00897E87" w:rsidDel="00ED0E4F">
          <w:delText>Bicycle racks shall be located on the business site, with a minimum capacity of seven bicycles. No locking mechanisms need to be provided. The racks shall be located/installed in such a manner that they do not interfere with or are not located in the public/street right-of-way and/or sidewalk area.</w:delText>
        </w:r>
      </w:del>
    </w:p>
    <w:p w:rsidR="00897E87" w:rsidRPr="00897E87" w:rsidDel="00ED0E4F" w:rsidRDefault="00897E87" w:rsidP="008033E7">
      <w:pPr>
        <w:ind w:left="720"/>
        <w:jc w:val="both"/>
        <w:rPr>
          <w:del w:id="1453" w:author="rtbelasco" w:date="2018-11-28T21:36:00Z"/>
        </w:rPr>
      </w:pPr>
      <w:del w:id="1454" w:author="rtbelasco" w:date="2018-11-28T21:36:00Z">
        <w:r w:rsidRPr="007F1451" w:rsidDel="00ED0E4F">
          <w:rPr>
            <w:b/>
            <w:bCs/>
          </w:rPr>
          <w:delText>(4) </w:delText>
        </w:r>
        <w:r w:rsidRPr="00897E87" w:rsidDel="00ED0E4F">
          <w:delText>Air-conditioning/HVAC compressor units and emergency electrical generators are not permitted in the front yard of any principal structure and/or lot. Air-conditioning/HVAC compressor units and emergency electrical generators are not permitted in the front 50% of a side yard setback; and as to any such equipment that is located in a side yard setback, it shall be screened so as to not be visible from any street or adjoining property when viewed from ground level. Temporary (i.e., removable) window air-conditioning units and temporary ductless air-conditioning/HVAC compressor units that do not project more than one foot beyond the existing structure are permitted when incorporated into an existing building by way of renovation. Replacement of in-kind units, without any increase in footprint size, located in the setback area prior to the adoption of this section are exempt from this regulation.</w:delText>
        </w:r>
      </w:del>
    </w:p>
    <w:p w:rsidR="00897E87" w:rsidRPr="00897E87" w:rsidDel="00ED0E4F" w:rsidRDefault="00897E87" w:rsidP="008033E7">
      <w:pPr>
        <w:ind w:left="720"/>
        <w:jc w:val="both"/>
        <w:rPr>
          <w:del w:id="1455" w:author="rtbelasco" w:date="2018-11-28T21:36:00Z"/>
        </w:rPr>
      </w:pPr>
      <w:del w:id="1456" w:author="rtbelasco" w:date="2018-11-28T21:36:00Z">
        <w:r w:rsidRPr="007F1451" w:rsidDel="00ED0E4F">
          <w:rPr>
            <w:b/>
            <w:bCs/>
          </w:rPr>
          <w:delText>(5) </w:delText>
        </w:r>
        <w:r w:rsidRPr="00897E87" w:rsidDel="00ED0E4F">
          <w:delText>No building or addition constructed thereon shall be constructed under this subsection on a lot less than 30 feet wide without variance relief.</w:delText>
        </w:r>
      </w:del>
    </w:p>
    <w:p w:rsidR="00897E87" w:rsidRPr="00897E87" w:rsidRDefault="00897E87" w:rsidP="008033E7">
      <w:pPr>
        <w:ind w:left="720"/>
        <w:jc w:val="both"/>
      </w:pPr>
      <w:del w:id="1457" w:author="rtbelasco" w:date="2018-11-28T21:36:00Z">
        <w:r w:rsidRPr="007F1451" w:rsidDel="00ED0E4F">
          <w:rPr>
            <w:b/>
            <w:bCs/>
          </w:rPr>
          <w:delText>(6) </w:delText>
        </w:r>
        <w:r w:rsidRPr="00897E87" w:rsidDel="00ED0E4F">
          <w:delText>All areas not utilized for buildings, parking, loading, access aisles and driveways or pedestrian walkways shall be suitably landscaped with shrubs, ground cover, seeded or similar plantings and maintained in good condition. Landscaping shall be provided in the front yard area and shall be reasonably distributed throughout the entire front yard area. Suggested plant species are referenced in Appendix A.</w:delText>
        </w:r>
        <w:r w:rsidRPr="007F1451" w:rsidDel="00ED0E4F">
          <w:rPr>
            <w:b/>
            <w:bCs/>
            <w:vertAlign w:val="superscript"/>
          </w:rPr>
          <w:delText>[5]</w:delText>
        </w:r>
      </w:del>
    </w:p>
    <w:p w:rsidR="00F636BA" w:rsidRDefault="00F636BA" w:rsidP="00897E87">
      <w:pPr>
        <w:jc w:val="both"/>
        <w:rPr>
          <w:ins w:id="1458" w:author="rtbelasco" w:date="2018-11-28T22:44:00Z"/>
          <w:b/>
        </w:rPr>
      </w:pPr>
      <w:ins w:id="1459" w:author="rtbelasco" w:date="2018-11-28T21:51:00Z">
        <w:r w:rsidRPr="007F1451">
          <w:t>§</w:t>
        </w:r>
        <w:r>
          <w:t xml:space="preserve"> 276-25 </w:t>
        </w:r>
        <w:r>
          <w:rPr>
            <w:b/>
          </w:rPr>
          <w:t>B Boardwalk</w:t>
        </w:r>
      </w:ins>
    </w:p>
    <w:p w:rsidR="00C61307" w:rsidRPr="00C61307" w:rsidRDefault="00C61307" w:rsidP="00897E87">
      <w:pPr>
        <w:jc w:val="both"/>
        <w:rPr>
          <w:ins w:id="1460" w:author="rtbelasco" w:date="2018-11-28T21:51:00Z"/>
        </w:rPr>
      </w:pPr>
      <w:ins w:id="1461" w:author="rtbelasco" w:date="2018-11-28T22:44:00Z">
        <w:r>
          <w:rPr>
            <w:b/>
          </w:rPr>
          <w:t xml:space="preserve">A. </w:t>
        </w:r>
        <w:r>
          <w:t>Boundary</w:t>
        </w:r>
      </w:ins>
    </w:p>
    <w:p w:rsidR="007946A8" w:rsidRDefault="00C61307">
      <w:pPr>
        <w:ind w:left="720"/>
        <w:jc w:val="both"/>
        <w:rPr>
          <w:ins w:id="1462" w:author="rtbelasco" w:date="2018-11-28T22:44:00Z"/>
          <w:bCs/>
          <w:rPrChange w:id="1463" w:author="rtbelasco" w:date="2018-11-28T22:44:00Z">
            <w:rPr>
              <w:ins w:id="1464" w:author="rtbelasco" w:date="2018-11-28T22:44:00Z"/>
              <w:b/>
              <w:bCs/>
            </w:rPr>
          </w:rPrChange>
        </w:rPr>
        <w:pPrChange w:id="1465" w:author="rtbelasco" w:date="2018-11-28T22:44:00Z">
          <w:pPr>
            <w:jc w:val="both"/>
          </w:pPr>
        </w:pPrChange>
      </w:pPr>
      <w:ins w:id="1466" w:author="rtbelasco" w:date="2018-11-28T22:44:00Z">
        <w:r>
          <w:rPr>
            <w:b/>
            <w:bCs/>
          </w:rPr>
          <w:t>(1)</w:t>
        </w:r>
        <w:r>
          <w:rPr>
            <w:bCs/>
          </w:rPr>
          <w:t xml:space="preserve"> Properties which are located within 100 feet of the Boardwalk between 16</w:t>
        </w:r>
        <w:r w:rsidR="00B51D1E" w:rsidRPr="00B51D1E">
          <w:rPr>
            <w:bCs/>
            <w:vertAlign w:val="superscript"/>
            <w:rPrChange w:id="1467" w:author="rtbelasco" w:date="2018-11-28T22:44:00Z">
              <w:rPr>
                <w:bCs/>
              </w:rPr>
            </w:rPrChange>
          </w:rPr>
          <w:t>th</w:t>
        </w:r>
        <w:r>
          <w:rPr>
            <w:bCs/>
          </w:rPr>
          <w:t xml:space="preserve"> Avenue and 26</w:t>
        </w:r>
        <w:r w:rsidR="00B51D1E" w:rsidRPr="00B51D1E">
          <w:rPr>
            <w:bCs/>
            <w:vertAlign w:val="superscript"/>
            <w:rPrChange w:id="1468" w:author="rtbelasco" w:date="2018-11-28T22:44:00Z">
              <w:rPr>
                <w:bCs/>
              </w:rPr>
            </w:rPrChange>
          </w:rPr>
          <w:t>th</w:t>
        </w:r>
        <w:r>
          <w:rPr>
            <w:bCs/>
          </w:rPr>
          <w:t xml:space="preserve"> Avenue</w:t>
        </w:r>
      </w:ins>
      <w:ins w:id="1469" w:author="rtbelasco" w:date="2018-11-28T22:45:00Z">
        <w:r>
          <w:rPr>
            <w:bCs/>
          </w:rPr>
          <w:t xml:space="preserve"> shall be located within the Boardwalk zone.  In the event a Property fronts the Boardwalk and it located more than 100 feet from the Boardwalk itself the entire property shall be governed by the standards set forth herein.</w:t>
        </w:r>
      </w:ins>
    </w:p>
    <w:p w:rsidR="00F636BA" w:rsidRDefault="00C61307" w:rsidP="00F636BA">
      <w:pPr>
        <w:jc w:val="both"/>
        <w:rPr>
          <w:ins w:id="1470" w:author="rtbelasco" w:date="2018-11-28T21:51:00Z"/>
        </w:rPr>
      </w:pPr>
      <w:ins w:id="1471" w:author="rtbelasco" w:date="2018-11-28T22:44:00Z">
        <w:r>
          <w:rPr>
            <w:b/>
            <w:bCs/>
          </w:rPr>
          <w:t>B</w:t>
        </w:r>
      </w:ins>
      <w:ins w:id="1472" w:author="rtbelasco" w:date="2018-11-28T21:51:00Z">
        <w:r w:rsidR="00F636BA" w:rsidRPr="007F1451">
          <w:rPr>
            <w:b/>
            <w:bCs/>
          </w:rPr>
          <w:t>. </w:t>
        </w:r>
        <w:r w:rsidR="00F636BA" w:rsidRPr="00897E87">
          <w:t>Principal permitted uses on the land and in buildings:</w:t>
        </w:r>
      </w:ins>
    </w:p>
    <w:p w:rsidR="00AB1D07" w:rsidRPr="00897E87" w:rsidRDefault="00AB1D07" w:rsidP="00AB1D07">
      <w:pPr>
        <w:ind w:left="720"/>
        <w:jc w:val="both"/>
        <w:rPr>
          <w:ins w:id="1473" w:author="rtbelasco" w:date="2018-11-28T21:59:00Z"/>
        </w:rPr>
      </w:pPr>
      <w:ins w:id="1474" w:author="rtbelasco" w:date="2018-11-28T21:59:00Z">
        <w:r>
          <w:rPr>
            <w:b/>
            <w:bCs/>
          </w:rPr>
          <w:t>(1</w:t>
        </w:r>
        <w:r w:rsidRPr="007F1451">
          <w:rPr>
            <w:b/>
            <w:bCs/>
          </w:rPr>
          <w:t>) </w:t>
        </w:r>
        <w:r w:rsidRPr="00897E87">
          <w:t>Bed-and-breakfast establishments.</w:t>
        </w:r>
      </w:ins>
    </w:p>
    <w:p w:rsidR="00AB1D07" w:rsidRPr="00897E87" w:rsidRDefault="00AB1D07" w:rsidP="00AB1D07">
      <w:pPr>
        <w:ind w:left="720"/>
        <w:jc w:val="both"/>
        <w:rPr>
          <w:ins w:id="1475" w:author="rtbelasco" w:date="2018-11-28T21:59:00Z"/>
        </w:rPr>
      </w:pPr>
      <w:ins w:id="1476" w:author="rtbelasco" w:date="2018-11-28T21:59:00Z">
        <w:r>
          <w:rPr>
            <w:b/>
            <w:bCs/>
          </w:rPr>
          <w:t>(2</w:t>
        </w:r>
        <w:r w:rsidRPr="007F1451">
          <w:rPr>
            <w:b/>
            <w:bCs/>
          </w:rPr>
          <w:t>) </w:t>
        </w:r>
        <w:r w:rsidRPr="00897E87">
          <w:t>Retail sales of goods customarily required/desired by the City's tourist visitor base, including, but not limited to, sporting goods; hobby and craft items; books; photographic and video items; seashore-related clothing and dry goods; antiques; artworks; toys; gifts; novelties, suntan lotions and variety items; jewelry; and like and similar items.</w:t>
        </w:r>
      </w:ins>
    </w:p>
    <w:p w:rsidR="00AB1D07" w:rsidRPr="00897E87" w:rsidRDefault="00AB1D07" w:rsidP="00AB1D07">
      <w:pPr>
        <w:ind w:left="720"/>
        <w:jc w:val="both"/>
        <w:rPr>
          <w:ins w:id="1477" w:author="rtbelasco" w:date="2018-11-28T21:59:00Z"/>
        </w:rPr>
      </w:pPr>
      <w:ins w:id="1478" w:author="rtbelasco" w:date="2018-11-28T21:59:00Z">
        <w:r>
          <w:rPr>
            <w:b/>
            <w:bCs/>
          </w:rPr>
          <w:t>(3</w:t>
        </w:r>
        <w:r w:rsidRPr="007F1451">
          <w:rPr>
            <w:b/>
            <w:bCs/>
          </w:rPr>
          <w:t>) </w:t>
        </w:r>
        <w:r w:rsidRPr="00897E87">
          <w:t>Retail sales of goods customarily required/desired by the City's tourist visitor base, including, but not limited to, specialty food and beverage outlets, such as bakeries, candy stores, ice cream parlors, and like and similar uses.</w:t>
        </w:r>
      </w:ins>
    </w:p>
    <w:p w:rsidR="00AB1D07" w:rsidRPr="00897E87" w:rsidRDefault="00AB1D07" w:rsidP="00AB1D07">
      <w:pPr>
        <w:ind w:left="720"/>
        <w:jc w:val="both"/>
        <w:rPr>
          <w:ins w:id="1479" w:author="rtbelasco" w:date="2018-11-28T21:59:00Z"/>
        </w:rPr>
      </w:pPr>
      <w:ins w:id="1480" w:author="rtbelasco" w:date="2018-11-28T21:59:00Z">
        <w:r>
          <w:rPr>
            <w:b/>
            <w:bCs/>
          </w:rPr>
          <w:t>(4</w:t>
        </w:r>
        <w:r w:rsidRPr="007F1451">
          <w:rPr>
            <w:b/>
            <w:bCs/>
          </w:rPr>
          <w:t>) </w:t>
        </w:r>
        <w:r w:rsidRPr="00897E87">
          <w:t>Retail sales of services customarily required/desired by the City's tourist visitor base, including, but not limited to, barber, beauty and nail services; specialized day spa services; and like and similar personal services.</w:t>
        </w:r>
      </w:ins>
    </w:p>
    <w:p w:rsidR="00AB1D07" w:rsidRPr="00897E87" w:rsidRDefault="00AB1D07" w:rsidP="00AB1D07">
      <w:pPr>
        <w:ind w:left="720"/>
        <w:jc w:val="both"/>
        <w:rPr>
          <w:ins w:id="1481" w:author="rtbelasco" w:date="2018-11-28T21:59:00Z"/>
        </w:rPr>
      </w:pPr>
      <w:ins w:id="1482" w:author="rtbelasco" w:date="2018-11-28T21:59:00Z">
        <w:r>
          <w:rPr>
            <w:b/>
            <w:bCs/>
          </w:rPr>
          <w:t>(5</w:t>
        </w:r>
        <w:r w:rsidRPr="007F1451">
          <w:rPr>
            <w:b/>
            <w:bCs/>
          </w:rPr>
          <w:t>) </w:t>
        </w:r>
        <w:r w:rsidRPr="00897E87">
          <w:t>Bicycle, beach accessory and water-sport sales and rental, including sales or rental venues (storefronts) for off-site pickup or activity.</w:t>
        </w:r>
      </w:ins>
    </w:p>
    <w:p w:rsidR="00AB1D07" w:rsidRPr="00897E87" w:rsidRDefault="00AB1D07" w:rsidP="00AB1D07">
      <w:pPr>
        <w:ind w:left="720"/>
        <w:jc w:val="both"/>
        <w:rPr>
          <w:ins w:id="1483" w:author="rtbelasco" w:date="2018-11-28T21:59:00Z"/>
        </w:rPr>
      </w:pPr>
      <w:ins w:id="1484" w:author="rtbelasco" w:date="2018-11-28T21:59:00Z">
        <w:r>
          <w:rPr>
            <w:b/>
            <w:bCs/>
          </w:rPr>
          <w:t>(6</w:t>
        </w:r>
        <w:r w:rsidRPr="007F1451">
          <w:rPr>
            <w:b/>
            <w:bCs/>
          </w:rPr>
          <w:t>) </w:t>
        </w:r>
        <w:r w:rsidRPr="00897E87">
          <w:t>Specialized open-air entertainment/recreation elements, such as amphitheaters and themed attractions.</w:t>
        </w:r>
      </w:ins>
    </w:p>
    <w:p w:rsidR="00AB1D07" w:rsidRPr="00897E87" w:rsidRDefault="00AB1D07" w:rsidP="00AB1D07">
      <w:pPr>
        <w:ind w:left="720"/>
        <w:jc w:val="both"/>
        <w:rPr>
          <w:ins w:id="1485" w:author="rtbelasco" w:date="2018-11-28T21:59:00Z"/>
        </w:rPr>
      </w:pPr>
      <w:ins w:id="1486" w:author="rtbelasco" w:date="2018-11-28T21:59:00Z">
        <w:r>
          <w:rPr>
            <w:b/>
            <w:bCs/>
          </w:rPr>
          <w:t>(7</w:t>
        </w:r>
        <w:r w:rsidRPr="007F1451">
          <w:rPr>
            <w:b/>
            <w:bCs/>
          </w:rPr>
          <w:t>) </w:t>
        </w:r>
        <w:r w:rsidRPr="00897E87">
          <w:t>Public parking lots.</w:t>
        </w:r>
      </w:ins>
    </w:p>
    <w:p w:rsidR="00AB1D07" w:rsidRPr="00897E87" w:rsidRDefault="00AB1D07" w:rsidP="00AB1D07">
      <w:pPr>
        <w:ind w:left="720"/>
        <w:jc w:val="both"/>
        <w:rPr>
          <w:ins w:id="1487" w:author="rtbelasco" w:date="2018-11-28T21:59:00Z"/>
        </w:rPr>
      </w:pPr>
      <w:ins w:id="1488" w:author="rtbelasco" w:date="2018-11-28T21:59:00Z">
        <w:r>
          <w:rPr>
            <w:b/>
            <w:bCs/>
          </w:rPr>
          <w:t>(8</w:t>
        </w:r>
        <w:r w:rsidRPr="007F1451">
          <w:rPr>
            <w:b/>
            <w:bCs/>
          </w:rPr>
          <w:t>) </w:t>
        </w:r>
        <w:r w:rsidRPr="00897E87">
          <w:t>Specialized enclosed entertainment/recreation elements, such as theaters, arenas, aquariums, museums (cultural or popular), themed attractions, and other like and similar attractions.</w:t>
        </w:r>
      </w:ins>
    </w:p>
    <w:p w:rsidR="00AB1D07" w:rsidRPr="00897E87" w:rsidRDefault="00AB1D07" w:rsidP="00AB1D07">
      <w:pPr>
        <w:ind w:left="720"/>
        <w:jc w:val="both"/>
        <w:rPr>
          <w:ins w:id="1489" w:author="rtbelasco" w:date="2018-11-28T21:59:00Z"/>
        </w:rPr>
      </w:pPr>
      <w:ins w:id="1490" w:author="rtbelasco" w:date="2018-11-28T21:59:00Z">
        <w:r>
          <w:rPr>
            <w:b/>
            <w:bCs/>
          </w:rPr>
          <w:t>(9</w:t>
        </w:r>
        <w:r w:rsidRPr="007F1451">
          <w:rPr>
            <w:b/>
            <w:bCs/>
          </w:rPr>
          <w:t>) </w:t>
        </w:r>
        <w:r w:rsidRPr="00897E87">
          <w:t>Enclosed active, sports-oriented entertainment/recreation elements, such as fitness centers, swimming pools, surfing pools, waterparks, bowling alleys, skating rinks, batting cages, active recreation simulators and other like and similar attractions.</w:t>
        </w:r>
      </w:ins>
    </w:p>
    <w:p w:rsidR="00AB1D07" w:rsidRPr="00897E87" w:rsidRDefault="00AB1D07" w:rsidP="00AB1D07">
      <w:pPr>
        <w:ind w:left="720"/>
        <w:jc w:val="both"/>
        <w:rPr>
          <w:ins w:id="1491" w:author="rtbelasco" w:date="2018-11-28T21:59:00Z"/>
        </w:rPr>
      </w:pPr>
      <w:ins w:id="1492" w:author="rtbelasco" w:date="2018-11-28T21:59:00Z">
        <w:r w:rsidRPr="007F1451">
          <w:rPr>
            <w:b/>
            <w:bCs/>
          </w:rPr>
          <w:t>(1</w:t>
        </w:r>
      </w:ins>
      <w:ins w:id="1493" w:author="rtbelasco" w:date="2018-11-28T22:00:00Z">
        <w:r>
          <w:rPr>
            <w:b/>
            <w:bCs/>
          </w:rPr>
          <w:t>0</w:t>
        </w:r>
      </w:ins>
      <w:ins w:id="1494" w:author="rtbelasco" w:date="2018-11-28T21:59:00Z">
        <w:r w:rsidRPr="007F1451">
          <w:rPr>
            <w:b/>
            <w:bCs/>
          </w:rPr>
          <w:t>) </w:t>
        </w:r>
        <w:r w:rsidRPr="00897E87">
          <w:t>Miniature golf courses.</w:t>
        </w:r>
      </w:ins>
    </w:p>
    <w:p w:rsidR="00AB1D07" w:rsidRPr="00897E87" w:rsidRDefault="00AB1D07" w:rsidP="00AB1D07">
      <w:pPr>
        <w:ind w:left="720"/>
        <w:jc w:val="both"/>
        <w:rPr>
          <w:ins w:id="1495" w:author="rtbelasco" w:date="2018-11-28T21:59:00Z"/>
        </w:rPr>
      </w:pPr>
      <w:ins w:id="1496" w:author="rtbelasco" w:date="2018-11-28T21:59:00Z">
        <w:r>
          <w:rPr>
            <w:b/>
            <w:bCs/>
          </w:rPr>
          <w:t>(11</w:t>
        </w:r>
        <w:r w:rsidRPr="007F1451">
          <w:rPr>
            <w:b/>
            <w:bCs/>
          </w:rPr>
          <w:t>) </w:t>
        </w:r>
        <w:r w:rsidRPr="00897E87">
          <w:t>Enclosed amusement arcades, provided that they front on and have direct access to the Boardwalk.</w:t>
        </w:r>
      </w:ins>
    </w:p>
    <w:p w:rsidR="007946A8" w:rsidRDefault="00AB1D07">
      <w:pPr>
        <w:pStyle w:val="ListParagraph"/>
        <w:jc w:val="both"/>
        <w:rPr>
          <w:ins w:id="1497" w:author="rtbelasco" w:date="2018-11-29T01:16:00Z"/>
        </w:rPr>
        <w:pPrChange w:id="1498" w:author="rtbelasco" w:date="2018-11-28T21:51:00Z">
          <w:pPr>
            <w:jc w:val="both"/>
          </w:pPr>
        </w:pPrChange>
      </w:pPr>
      <w:ins w:id="1499" w:author="rtbelasco" w:date="2018-11-28T21:59:00Z">
        <w:r>
          <w:rPr>
            <w:b/>
            <w:bCs/>
          </w:rPr>
          <w:t>(12</w:t>
        </w:r>
        <w:r w:rsidRPr="007F1451">
          <w:rPr>
            <w:b/>
            <w:bCs/>
          </w:rPr>
          <w:t>) </w:t>
        </w:r>
        <w:r w:rsidRPr="00897E87">
          <w:t>Publicly oriented tourist information centers, public safety substations for municipal service providers, public restrooms and other public purpose uses.</w:t>
        </w:r>
      </w:ins>
    </w:p>
    <w:p w:rsidR="007946A8" w:rsidRDefault="007946A8">
      <w:pPr>
        <w:pStyle w:val="ListParagraph"/>
        <w:jc w:val="both"/>
        <w:rPr>
          <w:ins w:id="1500" w:author="rtbelasco" w:date="2018-11-29T01:16:00Z"/>
        </w:rPr>
        <w:pPrChange w:id="1501" w:author="rtbelasco" w:date="2018-11-28T21:51:00Z">
          <w:pPr>
            <w:jc w:val="both"/>
          </w:pPr>
        </w:pPrChange>
      </w:pPr>
    </w:p>
    <w:p w:rsidR="007946A8" w:rsidRDefault="00005C1F">
      <w:pPr>
        <w:pStyle w:val="ListParagraph"/>
        <w:jc w:val="both"/>
        <w:rPr>
          <w:ins w:id="1502" w:author="rtbelasco" w:date="2018-11-28T22:00:00Z"/>
        </w:rPr>
        <w:pPrChange w:id="1503" w:author="rtbelasco" w:date="2018-11-28T21:51:00Z">
          <w:pPr>
            <w:jc w:val="both"/>
          </w:pPr>
        </w:pPrChange>
      </w:pPr>
      <w:ins w:id="1504" w:author="rtbelasco" w:date="2018-11-29T01:16:00Z">
        <w:r>
          <w:rPr>
            <w:b/>
          </w:rPr>
          <w:t>(13)</w:t>
        </w:r>
        <w:r>
          <w:t xml:space="preserve"> Wireless antennas provided that new antennas utilize co-location or are installed on existing structures.</w:t>
        </w:r>
      </w:ins>
    </w:p>
    <w:p w:rsidR="00AB1D07" w:rsidRPr="00897E87" w:rsidRDefault="00EB611E" w:rsidP="00AB1D07">
      <w:pPr>
        <w:jc w:val="both"/>
        <w:rPr>
          <w:ins w:id="1505" w:author="rtbelasco" w:date="2018-11-28T22:00:00Z"/>
        </w:rPr>
      </w:pPr>
      <w:ins w:id="1506" w:author="rtbelasco" w:date="2018-11-28T22:46:00Z">
        <w:r>
          <w:rPr>
            <w:b/>
          </w:rPr>
          <w:t>C</w:t>
        </w:r>
      </w:ins>
      <w:ins w:id="1507" w:author="rtbelasco" w:date="2018-11-28T22:00:00Z">
        <w:r w:rsidR="00B51D1E" w:rsidRPr="00B51D1E">
          <w:rPr>
            <w:b/>
            <w:rPrChange w:id="1508" w:author="rtbelasco" w:date="2018-11-28T22:00:00Z">
              <w:rPr/>
            </w:rPrChange>
          </w:rPr>
          <w:t>.</w:t>
        </w:r>
        <w:r w:rsidR="00AB1D07">
          <w:t xml:space="preserve"> </w:t>
        </w:r>
        <w:r w:rsidR="00AB1D07" w:rsidRPr="00897E87">
          <w:t>Accessory structures and uses permitted:</w:t>
        </w:r>
      </w:ins>
    </w:p>
    <w:p w:rsidR="00AB1D07" w:rsidRPr="00897E87" w:rsidRDefault="00AB1D07" w:rsidP="00AB1D07">
      <w:pPr>
        <w:ind w:left="720"/>
        <w:jc w:val="both"/>
        <w:rPr>
          <w:ins w:id="1509" w:author="rtbelasco" w:date="2018-11-28T22:00:00Z"/>
        </w:rPr>
      </w:pPr>
      <w:ins w:id="1510" w:author="rtbelasco" w:date="2018-11-28T22:00:00Z">
        <w:r w:rsidRPr="007F1451">
          <w:rPr>
            <w:b/>
            <w:bCs/>
          </w:rPr>
          <w:t>(1) </w:t>
        </w:r>
        <w:r w:rsidRPr="00897E87">
          <w:t>Such ancillary uses as are normal and customary to a permitted principal use in a family-oriented, seashore environment, including, but not limited to, tennis courts, swimming pools, bathhouses and changing areas, lounges, bars, and kiosks serving alcoholic beverages.</w:t>
        </w:r>
      </w:ins>
    </w:p>
    <w:p w:rsidR="00AB1D07" w:rsidRPr="00897E87" w:rsidRDefault="00AB1D07" w:rsidP="00AB1D07">
      <w:pPr>
        <w:ind w:left="720"/>
        <w:jc w:val="both"/>
        <w:rPr>
          <w:ins w:id="1511" w:author="rtbelasco" w:date="2018-11-28T22:00:00Z"/>
        </w:rPr>
      </w:pPr>
      <w:ins w:id="1512" w:author="rtbelasco" w:date="2018-11-28T22:00:00Z">
        <w:r w:rsidRPr="007F1451">
          <w:rPr>
            <w:b/>
            <w:bCs/>
          </w:rPr>
          <w:t>(2) </w:t>
        </w:r>
        <w:r w:rsidRPr="00897E87">
          <w:t>Enclosed amusement arcades which do not front on or have direct access to the Boardwalk, associated with a permitted use.</w:t>
        </w:r>
      </w:ins>
    </w:p>
    <w:p w:rsidR="00AB1D07" w:rsidRPr="00897E87" w:rsidRDefault="00AB1D07" w:rsidP="00AB1D07">
      <w:pPr>
        <w:ind w:left="720"/>
        <w:jc w:val="both"/>
        <w:rPr>
          <w:ins w:id="1513" w:author="rtbelasco" w:date="2018-11-28T22:00:00Z"/>
        </w:rPr>
      </w:pPr>
      <w:ins w:id="1514" w:author="rtbelasco" w:date="2018-11-28T22:00:00Z">
        <w:r w:rsidRPr="007F1451">
          <w:rPr>
            <w:b/>
            <w:bCs/>
          </w:rPr>
          <w:t>(3) </w:t>
        </w:r>
        <w:r w:rsidRPr="00897E87">
          <w:t>Automated teller machines (ATMs), provided that, if accessed from the exterior of a building, such machines shall be installed within the wall of the building, it being the intent not to permit freestanding exterior ATM kiosks. ATM kiosks wholly located and accessed from the interior of a building are permitted.</w:t>
        </w:r>
      </w:ins>
    </w:p>
    <w:p w:rsidR="00AB1D07" w:rsidRPr="00897E87" w:rsidRDefault="00AB1D07" w:rsidP="00AB1D07">
      <w:pPr>
        <w:ind w:left="720"/>
        <w:jc w:val="both"/>
        <w:rPr>
          <w:ins w:id="1515" w:author="rtbelasco" w:date="2018-11-28T22:00:00Z"/>
        </w:rPr>
      </w:pPr>
      <w:ins w:id="1516" w:author="rtbelasco" w:date="2018-11-28T22:00:00Z">
        <w:r w:rsidRPr="007F1451">
          <w:rPr>
            <w:b/>
            <w:bCs/>
          </w:rPr>
          <w:t>(4) </w:t>
        </w:r>
        <w:r w:rsidRPr="00897E87">
          <w:t>Off-street parking (see § </w:t>
        </w:r>
        <w:r w:rsidRPr="007F1451">
          <w:rPr>
            <w:b/>
            <w:bCs/>
          </w:rPr>
          <w:t>276-25I</w:t>
        </w:r>
        <w:r w:rsidRPr="00897E87">
          <w:t> </w:t>
        </w:r>
        <w:proofErr w:type="spellStart"/>
        <w:r w:rsidRPr="00897E87">
          <w:t>hereinbelow</w:t>
        </w:r>
        <w:proofErr w:type="spellEnd"/>
        <w:r w:rsidRPr="00897E87">
          <w:t xml:space="preserve"> and § </w:t>
        </w:r>
        <w:r w:rsidRPr="007F1451">
          <w:rPr>
            <w:b/>
            <w:bCs/>
          </w:rPr>
          <w:t>276-35</w:t>
        </w:r>
        <w:r w:rsidRPr="00897E87">
          <w:t>).</w:t>
        </w:r>
      </w:ins>
    </w:p>
    <w:p w:rsidR="00AB1D07" w:rsidRPr="00897E87" w:rsidRDefault="00AB1D07" w:rsidP="00AB1D07">
      <w:pPr>
        <w:ind w:left="720"/>
        <w:jc w:val="both"/>
        <w:rPr>
          <w:ins w:id="1517" w:author="rtbelasco" w:date="2018-11-28T22:00:00Z"/>
        </w:rPr>
      </w:pPr>
      <w:ins w:id="1518" w:author="rtbelasco" w:date="2018-11-28T22:00:00Z">
        <w:r w:rsidRPr="007F1451">
          <w:rPr>
            <w:b/>
            <w:bCs/>
          </w:rPr>
          <w:t>(5) </w:t>
        </w:r>
        <w:r w:rsidRPr="00897E87">
          <w:t>Fences and walls (see § </w:t>
        </w:r>
        <w:r w:rsidRPr="007F1451">
          <w:rPr>
            <w:b/>
            <w:bCs/>
          </w:rPr>
          <w:t>276-30</w:t>
        </w:r>
        <w:r w:rsidRPr="00897E87">
          <w:t>).</w:t>
        </w:r>
      </w:ins>
    </w:p>
    <w:p w:rsidR="00AB1D07" w:rsidRPr="00897E87" w:rsidRDefault="00AB1D07" w:rsidP="00AB1D07">
      <w:pPr>
        <w:ind w:left="720"/>
        <w:jc w:val="both"/>
        <w:rPr>
          <w:ins w:id="1519" w:author="rtbelasco" w:date="2018-11-28T22:00:00Z"/>
        </w:rPr>
      </w:pPr>
      <w:ins w:id="1520" w:author="rtbelasco" w:date="2018-11-28T22:00:00Z">
        <w:r w:rsidRPr="007F1451">
          <w:rPr>
            <w:b/>
            <w:bCs/>
          </w:rPr>
          <w:t>(6) </w:t>
        </w:r>
        <w:r w:rsidRPr="00897E87">
          <w:t>Signs (see § </w:t>
        </w:r>
        <w:r w:rsidRPr="007F1451">
          <w:rPr>
            <w:b/>
            <w:bCs/>
          </w:rPr>
          <w:t>276-25H</w:t>
        </w:r>
        <w:r w:rsidRPr="00897E87">
          <w:t> </w:t>
        </w:r>
        <w:proofErr w:type="spellStart"/>
        <w:r w:rsidRPr="00897E87">
          <w:t>hereinbelow</w:t>
        </w:r>
        <w:proofErr w:type="spellEnd"/>
        <w:r w:rsidRPr="00897E87">
          <w:t xml:space="preserve"> and § </w:t>
        </w:r>
        <w:r w:rsidRPr="007F1451">
          <w:rPr>
            <w:b/>
            <w:bCs/>
          </w:rPr>
          <w:t>276-40</w:t>
        </w:r>
        <w:r w:rsidRPr="00897E87">
          <w:t>).</w:t>
        </w:r>
      </w:ins>
    </w:p>
    <w:p w:rsidR="00AB1D07" w:rsidRPr="00897E87" w:rsidRDefault="00AB1D07" w:rsidP="00AB1D07">
      <w:pPr>
        <w:ind w:left="720"/>
        <w:jc w:val="both"/>
        <w:rPr>
          <w:ins w:id="1521" w:author="rtbelasco" w:date="2018-11-28T22:00:00Z"/>
        </w:rPr>
      </w:pPr>
      <w:ins w:id="1522" w:author="rtbelasco" w:date="2018-11-28T22:00:00Z">
        <w:r w:rsidRPr="007F1451">
          <w:rPr>
            <w:b/>
            <w:bCs/>
          </w:rPr>
          <w:t>(7) </w:t>
        </w:r>
        <w:r w:rsidRPr="00897E87">
          <w:t>Garages and storage buildings.</w:t>
        </w:r>
      </w:ins>
    </w:p>
    <w:p w:rsidR="00AB1D07" w:rsidRPr="00897E87" w:rsidRDefault="00AB1D07" w:rsidP="00AB1D07">
      <w:pPr>
        <w:ind w:left="720"/>
        <w:jc w:val="both"/>
        <w:rPr>
          <w:ins w:id="1523" w:author="rtbelasco" w:date="2018-11-28T22:00:00Z"/>
        </w:rPr>
      </w:pPr>
      <w:ins w:id="1524" w:author="rtbelasco" w:date="2018-11-28T22:00:00Z">
        <w:r w:rsidRPr="007F1451">
          <w:rPr>
            <w:b/>
            <w:bCs/>
          </w:rPr>
          <w:t>(8) </w:t>
        </w:r>
        <w:r w:rsidRPr="00897E87">
          <w:t>Home occupations (see § </w:t>
        </w:r>
        <w:r w:rsidRPr="007F1451">
          <w:rPr>
            <w:b/>
            <w:bCs/>
          </w:rPr>
          <w:t>276-7</w:t>
        </w:r>
        <w:r w:rsidRPr="00897E87">
          <w:t> for definitions and requirements).</w:t>
        </w:r>
      </w:ins>
    </w:p>
    <w:p w:rsidR="00AB1D07" w:rsidRPr="00897E87" w:rsidRDefault="00AB1D07" w:rsidP="00AB1D07">
      <w:pPr>
        <w:ind w:left="720"/>
        <w:jc w:val="both"/>
        <w:rPr>
          <w:ins w:id="1525" w:author="rtbelasco" w:date="2018-11-28T22:00:00Z"/>
        </w:rPr>
      </w:pPr>
      <w:ins w:id="1526" w:author="rtbelasco" w:date="2018-11-28T22:00:00Z">
        <w:r w:rsidRPr="007F1451">
          <w:rPr>
            <w:b/>
            <w:bCs/>
          </w:rPr>
          <w:t>(9) </w:t>
        </w:r>
        <w:r w:rsidRPr="00897E87">
          <w:t xml:space="preserve">Satellite dish antennas. All satellite dish antennas shall be no larger than four feet in diameter, located on the principal structure, or as </w:t>
        </w:r>
        <w:proofErr w:type="gramStart"/>
        <w:r w:rsidRPr="00897E87">
          <w:t>a</w:t>
        </w:r>
        <w:proofErr w:type="gramEnd"/>
        <w:r w:rsidRPr="00897E87">
          <w:t xml:space="preserve"> accessory structure meeting accessory structure yard requirements and located in the rear yard. Satellite dish antennas shall not be seen from the front facade of the building or the street right-of-way.</w:t>
        </w:r>
      </w:ins>
    </w:p>
    <w:p w:rsidR="00AB1D07" w:rsidRPr="00897E87" w:rsidRDefault="00AB1D07" w:rsidP="00AB1D07">
      <w:pPr>
        <w:ind w:left="720"/>
        <w:jc w:val="both"/>
        <w:rPr>
          <w:ins w:id="1527" w:author="rtbelasco" w:date="2018-11-28T22:00:00Z"/>
          <w:i/>
          <w:iCs/>
        </w:rPr>
      </w:pPr>
      <w:ins w:id="1528" w:author="rtbelasco" w:date="2018-11-28T22:00:00Z">
        <w:r w:rsidRPr="007F1451">
          <w:rPr>
            <w:b/>
            <w:bCs/>
          </w:rPr>
          <w:t>(10) </w:t>
        </w:r>
        <w:r w:rsidRPr="00897E87">
          <w:t xml:space="preserve">Public utility cabinet(s) not exceeding three feet in height, with adequate landscaping screening as necessary, and not located in sight triangle easements at street corner intersections. It is recommended that public utility cabinet(s) be located underground in watertight vaults. Suggested plant species are </w:t>
        </w:r>
      </w:ins>
    </w:p>
    <w:p w:rsidR="00AB1D07" w:rsidRPr="00897E87" w:rsidRDefault="00AB1D07" w:rsidP="00AB1D07">
      <w:pPr>
        <w:ind w:left="720"/>
        <w:jc w:val="both"/>
        <w:rPr>
          <w:ins w:id="1529" w:author="rtbelasco" w:date="2018-11-28T22:00:00Z"/>
        </w:rPr>
      </w:pPr>
      <w:ins w:id="1530" w:author="rtbelasco" w:date="2018-11-28T22:00:00Z">
        <w:r w:rsidRPr="007F1451">
          <w:rPr>
            <w:b/>
            <w:bCs/>
          </w:rPr>
          <w:t>(11) </w:t>
        </w:r>
        <w:r w:rsidRPr="00897E87">
          <w:t>Christmas tree sales. The annual sale of Christmas trees is permitted between December 1 and December 25, inclusive.</w:t>
        </w:r>
      </w:ins>
    </w:p>
    <w:p w:rsidR="00AB1D07" w:rsidRPr="00897E87" w:rsidRDefault="00AB1D07" w:rsidP="00AB1D07">
      <w:pPr>
        <w:ind w:left="720"/>
        <w:jc w:val="both"/>
        <w:rPr>
          <w:ins w:id="1531" w:author="rtbelasco" w:date="2018-11-28T22:00:00Z"/>
        </w:rPr>
      </w:pPr>
      <w:ins w:id="1532" w:author="rtbelasco" w:date="2018-11-28T22:00:00Z">
        <w:r w:rsidRPr="007F1451">
          <w:rPr>
            <w:b/>
            <w:bCs/>
          </w:rPr>
          <w:t>(12) </w:t>
        </w:r>
        <w:r w:rsidRPr="00897E87">
          <w:t>Public election voting places. The provisions of this chapter shall not be construed as to interfere with the temporary use of any property as a voting place in connection with a municipal or other public election.</w:t>
        </w:r>
      </w:ins>
    </w:p>
    <w:p w:rsidR="00AB1D07" w:rsidRPr="00897E87" w:rsidRDefault="00AB1D07" w:rsidP="00AB1D07">
      <w:pPr>
        <w:ind w:left="720"/>
        <w:jc w:val="both"/>
        <w:rPr>
          <w:ins w:id="1533" w:author="rtbelasco" w:date="2018-11-28T22:00:00Z"/>
        </w:rPr>
      </w:pPr>
      <w:ins w:id="1534" w:author="rtbelasco" w:date="2018-11-28T22:00:00Z">
        <w:r w:rsidRPr="007F1451">
          <w:rPr>
            <w:b/>
            <w:bCs/>
          </w:rPr>
          <w:t>(13) </w:t>
        </w:r>
        <w:r w:rsidRPr="00897E87">
          <w:t>Public utility lines for the transportation and distribution and control of water, electricity, gas, oil, steam, telecommunications, and their supporting members, other than buildings or structures, shall not be required to be located on a lot, nor shall this chapter be interpreted as to prohibit the use of a property in any zone for the above uses.</w:t>
        </w:r>
      </w:ins>
    </w:p>
    <w:p w:rsidR="00AB1D07" w:rsidRPr="00897E87" w:rsidRDefault="00AB1D07" w:rsidP="00AB1D07">
      <w:pPr>
        <w:ind w:left="720"/>
        <w:jc w:val="both"/>
        <w:rPr>
          <w:ins w:id="1535" w:author="rtbelasco" w:date="2018-11-28T22:00:00Z"/>
        </w:rPr>
      </w:pPr>
      <w:ins w:id="1536" w:author="rtbelasco" w:date="2018-11-28T22:00:00Z">
        <w:r w:rsidRPr="007F1451">
          <w:rPr>
            <w:b/>
            <w:bCs/>
          </w:rPr>
          <w:t>(14) </w:t>
        </w:r>
        <w:r w:rsidRPr="00897E87">
          <w:t>Outdoor dining areas with tables on the sidewalk in front of or on the side of the permitted and conditional use premises. Outdoor dining areas shall take place on site but not be located in the public sidewalk and/or public/street right-of-way for the premises. Outside tables and seats may be situated outside of the building on the parcel/lot but not in the public/street right-of-way. No operation of a business in the RH Zoning District shall be located in such a way that less than five feet of paved sidewalk remains for the exclusive use of the traveled way for pedestrians, nor shall any such operation of the business or outside tables and seats project or protrude into, on or above the required five-foot-wide pedestrian passageway.</w:t>
        </w:r>
      </w:ins>
    </w:p>
    <w:p w:rsidR="00AB1D07" w:rsidRPr="00897E87" w:rsidRDefault="00AB1D07" w:rsidP="00AB1D07">
      <w:pPr>
        <w:ind w:left="1440"/>
        <w:jc w:val="both"/>
        <w:rPr>
          <w:ins w:id="1537" w:author="rtbelasco" w:date="2018-11-28T22:00:00Z"/>
        </w:rPr>
      </w:pPr>
      <w:ins w:id="1538" w:author="rtbelasco" w:date="2018-11-28T22:00:00Z">
        <w:r w:rsidRPr="007F1451">
          <w:rPr>
            <w:b/>
            <w:bCs/>
          </w:rPr>
          <w:t>(a) </w:t>
        </w:r>
        <w:r w:rsidRPr="00897E87">
          <w:t>The hours of operation of an outdoor dining area shall be limited to the hours of operation of the associated restaurant. In no event shall the hours of operation go past 3:00 a.m.</w:t>
        </w:r>
      </w:ins>
    </w:p>
    <w:p w:rsidR="00AB1D07" w:rsidRPr="00897E87" w:rsidRDefault="00AB1D07" w:rsidP="00AB1D07">
      <w:pPr>
        <w:ind w:left="1440"/>
        <w:jc w:val="both"/>
        <w:rPr>
          <w:ins w:id="1539" w:author="rtbelasco" w:date="2018-11-28T22:00:00Z"/>
        </w:rPr>
      </w:pPr>
      <w:ins w:id="1540" w:author="rtbelasco" w:date="2018-11-28T22:00:00Z">
        <w:r w:rsidRPr="007F1451">
          <w:rPr>
            <w:b/>
            <w:bCs/>
          </w:rPr>
          <w:t>(b) </w:t>
        </w:r>
        <w:r w:rsidRPr="00897E87">
          <w:t>Outdoor dining is separate from a sidewalk cafe/restaurant, as it is defined as any part of a food establishment located outdoors.</w:t>
        </w:r>
      </w:ins>
    </w:p>
    <w:p w:rsidR="00AB1D07" w:rsidRPr="00897E87" w:rsidRDefault="00AB1D07" w:rsidP="00AB1D07">
      <w:pPr>
        <w:ind w:left="1440"/>
        <w:jc w:val="both"/>
        <w:rPr>
          <w:ins w:id="1541" w:author="rtbelasco" w:date="2018-11-28T22:00:00Z"/>
        </w:rPr>
      </w:pPr>
      <w:ins w:id="1542" w:author="rtbelasco" w:date="2018-11-28T22:00:00Z">
        <w:r w:rsidRPr="007F1451">
          <w:rPr>
            <w:b/>
            <w:bCs/>
          </w:rPr>
          <w:t>(c) </w:t>
        </w:r>
        <w:r w:rsidRPr="00897E87">
          <w:t>Adequate lighting shall be provided to promote safe passage of pedestrians and for patrons.</w:t>
        </w:r>
      </w:ins>
    </w:p>
    <w:p w:rsidR="00AB1D07" w:rsidRPr="00897E87" w:rsidRDefault="00AB1D07" w:rsidP="00AB1D07">
      <w:pPr>
        <w:ind w:left="1440"/>
        <w:jc w:val="both"/>
        <w:rPr>
          <w:ins w:id="1543" w:author="rtbelasco" w:date="2018-11-28T22:00:00Z"/>
        </w:rPr>
      </w:pPr>
      <w:ins w:id="1544" w:author="rtbelasco" w:date="2018-11-28T22:00:00Z">
        <w:r w:rsidRPr="007F1451">
          <w:rPr>
            <w:b/>
            <w:bCs/>
          </w:rPr>
          <w:t>(d) </w:t>
        </w:r>
        <w:r w:rsidRPr="00897E87">
          <w:t>Awnings and/or umbrellas may be used in conjunction with the outdoor dining areas. Awnings shall be adequately secured. Awnings, including supporting structures, must be within the property line. The bottom of the awning shall be seven feet from the ground.</w:t>
        </w:r>
      </w:ins>
    </w:p>
    <w:p w:rsidR="00AB1D07" w:rsidRPr="00897E87" w:rsidRDefault="00AB1D07" w:rsidP="00AB1D07">
      <w:pPr>
        <w:ind w:left="720"/>
        <w:jc w:val="both"/>
        <w:rPr>
          <w:ins w:id="1545" w:author="rtbelasco" w:date="2018-11-28T22:00:00Z"/>
        </w:rPr>
      </w:pPr>
      <w:ins w:id="1546" w:author="rtbelasco" w:date="2018-11-28T22:00:00Z">
        <w:r w:rsidRPr="007F1451">
          <w:rPr>
            <w:b/>
            <w:bCs/>
          </w:rPr>
          <w:t>(15) </w:t>
        </w:r>
        <w:r w:rsidRPr="00897E87">
          <w:t>Solar energy systems (see Article </w:t>
        </w:r>
        <w:r w:rsidRPr="007F1451">
          <w:rPr>
            <w:b/>
            <w:bCs/>
          </w:rPr>
          <w:t>XII</w:t>
        </w:r>
        <w:r w:rsidRPr="00897E87">
          <w:t>).</w:t>
        </w:r>
      </w:ins>
    </w:p>
    <w:p w:rsidR="00AB1D07" w:rsidRPr="00897E87" w:rsidRDefault="00AB1D07" w:rsidP="00AB1D07">
      <w:pPr>
        <w:ind w:left="720"/>
        <w:jc w:val="both"/>
        <w:rPr>
          <w:ins w:id="1547" w:author="rtbelasco" w:date="2018-11-28T22:00:00Z"/>
        </w:rPr>
      </w:pPr>
      <w:ins w:id="1548" w:author="rtbelasco" w:date="2018-11-28T22:00:00Z">
        <w:r w:rsidRPr="007F1451">
          <w:rPr>
            <w:b/>
            <w:bCs/>
          </w:rPr>
          <w:t>(16) </w:t>
        </w:r>
        <w:r w:rsidRPr="00897E87">
          <w:t>Temporary construction trailers and one sign not exceeding 50 cumulative square feet advertising the prime contractor, subcontractor(s), architect, financing institution and similar data for the period of construction, beginning with the issuance of a construction permit and concluding with the issuance of a certificate of occupancy or one year, whichever is less, provided said trailer(s) and sign are on the site where construction is taking place and set back at least 10 feet from all street and lot lines.</w:t>
        </w:r>
      </w:ins>
    </w:p>
    <w:p w:rsidR="00AB1D07" w:rsidRPr="00897E87" w:rsidRDefault="00EB611E" w:rsidP="00AB1D07">
      <w:pPr>
        <w:jc w:val="both"/>
        <w:rPr>
          <w:ins w:id="1549" w:author="rtbelasco" w:date="2018-11-28T22:00:00Z"/>
        </w:rPr>
      </w:pPr>
      <w:ins w:id="1550" w:author="rtbelasco" w:date="2018-11-28T22:46:00Z">
        <w:r>
          <w:rPr>
            <w:b/>
            <w:bCs/>
          </w:rPr>
          <w:t>D</w:t>
        </w:r>
      </w:ins>
      <w:ins w:id="1551" w:author="rtbelasco" w:date="2018-11-28T22:00:00Z">
        <w:r w:rsidR="00AB1D07" w:rsidRPr="007F1451">
          <w:rPr>
            <w:b/>
            <w:bCs/>
          </w:rPr>
          <w:t>. </w:t>
        </w:r>
        <w:r w:rsidR="00AB1D07" w:rsidRPr="00897E87">
          <w:t>Prohibited uses. All uses not specifically permitted are prohibited.</w:t>
        </w:r>
      </w:ins>
    </w:p>
    <w:p w:rsidR="00AB1D07" w:rsidRDefault="00EB611E" w:rsidP="00AB1D07">
      <w:pPr>
        <w:jc w:val="both"/>
        <w:rPr>
          <w:ins w:id="1552" w:author="rtbelasco" w:date="2018-11-28T22:01:00Z"/>
        </w:rPr>
      </w:pPr>
      <w:ins w:id="1553" w:author="rtbelasco" w:date="2018-11-28T22:46:00Z">
        <w:r>
          <w:rPr>
            <w:b/>
            <w:bCs/>
          </w:rPr>
          <w:t>E</w:t>
        </w:r>
      </w:ins>
      <w:ins w:id="1554" w:author="rtbelasco" w:date="2018-11-28T22:00:00Z">
        <w:r w:rsidR="00AB1D07" w:rsidRPr="007F1451">
          <w:rPr>
            <w:b/>
            <w:bCs/>
          </w:rPr>
          <w:t>. </w:t>
        </w:r>
        <w:r w:rsidR="00AB1D07" w:rsidRPr="00897E87">
          <w:t>Conditional uses permitted.</w:t>
        </w:r>
      </w:ins>
    </w:p>
    <w:p w:rsidR="007946A8" w:rsidRDefault="00AB1D07">
      <w:pPr>
        <w:ind w:left="720"/>
        <w:jc w:val="both"/>
        <w:rPr>
          <w:ins w:id="1555" w:author="rtbelasco" w:date="2018-11-28T22:11:00Z"/>
          <w:bCs/>
        </w:rPr>
        <w:pPrChange w:id="1556" w:author="rtbelasco" w:date="2018-11-28T22:02:00Z">
          <w:pPr>
            <w:jc w:val="both"/>
          </w:pPr>
        </w:pPrChange>
      </w:pPr>
      <w:ins w:id="1557" w:author="rtbelasco" w:date="2018-11-28T22:01:00Z">
        <w:r>
          <w:t>(</w:t>
        </w:r>
        <w:r w:rsidR="00B51D1E" w:rsidRPr="00B51D1E">
          <w:rPr>
            <w:b/>
            <w:rPrChange w:id="1558" w:author="rtbelasco" w:date="2018-11-28T22:01:00Z">
              <w:rPr/>
            </w:rPrChange>
          </w:rPr>
          <w:t>1</w:t>
        </w:r>
        <w:r>
          <w:t xml:space="preserve">) </w:t>
        </w:r>
        <w:r w:rsidRPr="00897E87">
          <w:t>Hotels and motels, as defined in § </w:t>
        </w:r>
        <w:r w:rsidRPr="007F1451">
          <w:rPr>
            <w:b/>
            <w:bCs/>
          </w:rPr>
          <w:t>276-7</w:t>
        </w:r>
        <w:r w:rsidRPr="00897E87">
          <w:t> (Definitions and word usage)</w:t>
        </w:r>
      </w:ins>
      <w:ins w:id="1559" w:author="rtbelasco" w:date="2018-11-28T22:02:00Z">
        <w:r>
          <w:t>, from 2</w:t>
        </w:r>
        <w:r w:rsidR="00B51D1E" w:rsidRPr="00B51D1E">
          <w:rPr>
            <w:vertAlign w:val="superscript"/>
            <w:rPrChange w:id="1560" w:author="rtbelasco" w:date="2018-11-28T22:02:00Z">
              <w:rPr/>
            </w:rPrChange>
          </w:rPr>
          <w:t>nd</w:t>
        </w:r>
        <w:r>
          <w:t xml:space="preserve"> Avenue to 26</w:t>
        </w:r>
        <w:r w:rsidR="00B51D1E" w:rsidRPr="00B51D1E">
          <w:rPr>
            <w:vertAlign w:val="superscript"/>
            <w:rPrChange w:id="1561" w:author="rtbelasco" w:date="2018-11-28T22:02:00Z">
              <w:rPr/>
            </w:rPrChange>
          </w:rPr>
          <w:t>th</w:t>
        </w:r>
        <w:r>
          <w:t xml:space="preserve"> Avenue, </w:t>
        </w:r>
      </w:ins>
      <w:ins w:id="1562" w:author="rtbelasco" w:date="2018-11-28T22:05:00Z">
        <w:r>
          <w:t>conditioned upon</w:t>
        </w:r>
      </w:ins>
      <w:ins w:id="1563" w:author="rtbelasco" w:date="2018-11-28T22:02:00Z">
        <w:r>
          <w:t xml:space="preserve"> said hotels and motels directly front the Boardwalk, the Beach or John F. Kennedy Boulevard</w:t>
        </w:r>
      </w:ins>
      <w:ins w:id="1564" w:author="rtbelasco" w:date="2018-11-28T22:01:00Z">
        <w:r w:rsidRPr="00897E87">
          <w:t>.</w:t>
        </w:r>
      </w:ins>
      <w:ins w:id="1565" w:author="rtbelasco" w:date="2018-11-28T22:02:00Z">
        <w:r>
          <w:t xml:space="preserve">  </w:t>
        </w:r>
      </w:ins>
      <w:ins w:id="1566" w:author="rtbelasco" w:date="2018-11-28T22:05:00Z">
        <w:r>
          <w:t xml:space="preserve">Hotels and Motels shall also be conditioned upon compliance with the applicable area and yard requirements set forth within </w:t>
        </w:r>
        <w:r w:rsidRPr="00897E87">
          <w:t>§ </w:t>
        </w:r>
        <w:r w:rsidRPr="007F1451">
          <w:rPr>
            <w:b/>
            <w:bCs/>
          </w:rPr>
          <w:t>276</w:t>
        </w:r>
      </w:ins>
      <w:ins w:id="1567" w:author="rtbelasco" w:date="2018-11-28T22:06:00Z">
        <w:r>
          <w:rPr>
            <w:b/>
            <w:bCs/>
          </w:rPr>
          <w:t xml:space="preserve">-24(F) </w:t>
        </w:r>
      </w:ins>
      <w:ins w:id="1568" w:author="rtbelasco" w:date="2018-11-28T22:10:00Z">
        <w:r w:rsidR="00EC39BA">
          <w:rPr>
            <w:b/>
            <w:bCs/>
          </w:rPr>
          <w:t xml:space="preserve">as </w:t>
        </w:r>
      </w:ins>
      <w:ins w:id="1569" w:author="rtbelasco" w:date="2018-11-28T22:06:00Z">
        <w:r>
          <w:rPr>
            <w:bCs/>
          </w:rPr>
          <w:t>applicable to hotels and motels.</w:t>
        </w:r>
      </w:ins>
    </w:p>
    <w:p w:rsidR="006E40BB" w:rsidRPr="00897E87" w:rsidRDefault="006E40BB" w:rsidP="006E40BB">
      <w:pPr>
        <w:ind w:left="720"/>
        <w:jc w:val="both"/>
        <w:rPr>
          <w:ins w:id="1570" w:author="rtbelasco" w:date="2018-11-28T22:11:00Z"/>
        </w:rPr>
      </w:pPr>
      <w:ins w:id="1571" w:author="rtbelasco" w:date="2018-11-28T22:11:00Z">
        <w:r w:rsidRPr="007F1451">
          <w:rPr>
            <w:b/>
            <w:bCs/>
          </w:rPr>
          <w:t>(2) </w:t>
        </w:r>
        <w:r w:rsidRPr="00897E87">
          <w:t>Resort hotel structures, to be defined as a structure which contains, but is not necessarily solely comprised of, resort hotel units (as defined in § </w:t>
        </w:r>
        <w:r w:rsidRPr="007F1451">
          <w:rPr>
            <w:b/>
            <w:bCs/>
          </w:rPr>
          <w:t>276-7</w:t>
        </w:r>
        <w:r w:rsidRPr="00897E87">
          <w:t>) which are designed, designated and intended to be used, let or hired out for compensation for transient occupancy to the general public by reservation or walk-up without reservation, but in any case without lease, for occupancy in periods of not less than one night and not more than 20 continuous nights; except that resident management shall not be subject to the occupancy limitation.</w:t>
        </w:r>
      </w:ins>
    </w:p>
    <w:p w:rsidR="006E40BB" w:rsidRPr="00897E87" w:rsidRDefault="006E40BB" w:rsidP="006E40BB">
      <w:pPr>
        <w:ind w:left="720" w:firstLine="720"/>
        <w:jc w:val="both"/>
        <w:rPr>
          <w:ins w:id="1572" w:author="rtbelasco" w:date="2018-11-28T22:11:00Z"/>
        </w:rPr>
      </w:pPr>
      <w:ins w:id="1573" w:author="rtbelasco" w:date="2018-11-28T22:11:00Z">
        <w:r w:rsidRPr="007F1451">
          <w:rPr>
            <w:b/>
            <w:bCs/>
          </w:rPr>
          <w:t>(a) </w:t>
        </w:r>
        <w:r w:rsidRPr="00897E87">
          <w:t>To qualify as a resort hotel structure, such structure shall:</w:t>
        </w:r>
      </w:ins>
    </w:p>
    <w:p w:rsidR="006E40BB" w:rsidRPr="00897E87" w:rsidRDefault="006E40BB" w:rsidP="006E40BB">
      <w:pPr>
        <w:ind w:left="2160"/>
        <w:jc w:val="both"/>
        <w:rPr>
          <w:ins w:id="1574" w:author="rtbelasco" w:date="2018-11-28T22:11:00Z"/>
        </w:rPr>
      </w:pPr>
      <w:ins w:id="1575" w:author="rtbelasco" w:date="2018-11-28T22:11:00Z">
        <w:r w:rsidRPr="007F1451">
          <w:rPr>
            <w:b/>
            <w:bCs/>
          </w:rPr>
          <w:t>[1] </w:t>
        </w:r>
        <w:r w:rsidRPr="00897E87">
          <w:t>Maintain a public lobby or registration (check-in) and information station (front desk) serving the guest rooms with in-house staff available on a twenty-four-hour basis.</w:t>
        </w:r>
      </w:ins>
    </w:p>
    <w:p w:rsidR="006E40BB" w:rsidRPr="00897E87" w:rsidRDefault="006E40BB" w:rsidP="006E40BB">
      <w:pPr>
        <w:ind w:left="2160"/>
        <w:jc w:val="both"/>
        <w:rPr>
          <w:ins w:id="1576" w:author="rtbelasco" w:date="2018-11-28T22:11:00Z"/>
        </w:rPr>
      </w:pPr>
      <w:ins w:id="1577" w:author="rtbelasco" w:date="2018-11-28T22:11:00Z">
        <w:r w:rsidRPr="007F1451">
          <w:rPr>
            <w:b/>
            <w:bCs/>
          </w:rPr>
          <w:t>[2] </w:t>
        </w:r>
        <w:r w:rsidRPr="00897E87">
          <w:t>Maintain a linen closet, ice machine and beverage/candy vending area, at a minimum, on alternating floors.</w:t>
        </w:r>
      </w:ins>
    </w:p>
    <w:p w:rsidR="006E40BB" w:rsidRPr="00897E87" w:rsidRDefault="006E40BB" w:rsidP="006E40BB">
      <w:pPr>
        <w:ind w:left="2160"/>
        <w:jc w:val="both"/>
        <w:rPr>
          <w:ins w:id="1578" w:author="rtbelasco" w:date="2018-11-28T22:11:00Z"/>
        </w:rPr>
      </w:pPr>
      <w:ins w:id="1579" w:author="rtbelasco" w:date="2018-11-28T22:11:00Z">
        <w:r w:rsidRPr="007F1451">
          <w:rPr>
            <w:b/>
            <w:bCs/>
          </w:rPr>
          <w:t>[3] </w:t>
        </w:r>
        <w:r w:rsidRPr="00897E87">
          <w:t>Provide the following amenities: restaurants, banquet or dining rooms, conference rooms, swimming pools and other aquatic facilities designed for use on a year-round basis, room service, linen service and other normal and customary elements to such facilities.</w:t>
        </w:r>
      </w:ins>
    </w:p>
    <w:p w:rsidR="006E40BB" w:rsidRPr="00897E87" w:rsidRDefault="006E40BB" w:rsidP="006E40BB">
      <w:pPr>
        <w:ind w:left="2160"/>
        <w:jc w:val="both"/>
        <w:rPr>
          <w:ins w:id="1580" w:author="rtbelasco" w:date="2018-11-28T22:11:00Z"/>
        </w:rPr>
      </w:pPr>
      <w:ins w:id="1581" w:author="rtbelasco" w:date="2018-11-28T22:11:00Z">
        <w:r w:rsidRPr="007F1451">
          <w:rPr>
            <w:b/>
            <w:bCs/>
          </w:rPr>
          <w:t>[4] </w:t>
        </w:r>
        <w:r w:rsidRPr="00897E87">
          <w:t>Be designed with back-of-the-house linen and garbage chutes accessing all floors.</w:t>
        </w:r>
      </w:ins>
    </w:p>
    <w:p w:rsidR="006E40BB" w:rsidRPr="00897E87" w:rsidRDefault="006E40BB" w:rsidP="006E40BB">
      <w:pPr>
        <w:ind w:left="2160"/>
        <w:jc w:val="both"/>
        <w:rPr>
          <w:ins w:id="1582" w:author="rtbelasco" w:date="2018-11-28T22:11:00Z"/>
        </w:rPr>
      </w:pPr>
      <w:ins w:id="1583" w:author="rtbelasco" w:date="2018-11-28T22:11:00Z">
        <w:r w:rsidRPr="007F1451">
          <w:rPr>
            <w:b/>
            <w:bCs/>
          </w:rPr>
          <w:t>[5] </w:t>
        </w:r>
        <w:r w:rsidRPr="00897E87">
          <w:t>Maintain full-time, on-site staff and management.</w:t>
        </w:r>
      </w:ins>
    </w:p>
    <w:p w:rsidR="006E40BB" w:rsidRPr="00897E87" w:rsidRDefault="006E40BB" w:rsidP="006E40BB">
      <w:pPr>
        <w:ind w:left="2160"/>
        <w:jc w:val="both"/>
        <w:rPr>
          <w:ins w:id="1584" w:author="rtbelasco" w:date="2018-11-28T22:11:00Z"/>
        </w:rPr>
      </w:pPr>
      <w:ins w:id="1585" w:author="rtbelasco" w:date="2018-11-28T22:11:00Z">
        <w:r w:rsidRPr="007F1451">
          <w:rPr>
            <w:b/>
            <w:bCs/>
          </w:rPr>
          <w:t>[6] </w:t>
        </w:r>
        <w:r w:rsidRPr="00897E87">
          <w:t>Maintain a published business phone number and, to the extent that such advertising is part of the facilities' business model, advertise daily rentals and hotel-like services to the general public.</w:t>
        </w:r>
      </w:ins>
    </w:p>
    <w:p w:rsidR="006E40BB" w:rsidRPr="00897E87" w:rsidRDefault="006E40BB" w:rsidP="006E40BB">
      <w:pPr>
        <w:ind w:left="2160"/>
        <w:jc w:val="both"/>
        <w:rPr>
          <w:ins w:id="1586" w:author="rtbelasco" w:date="2018-11-28T22:11:00Z"/>
        </w:rPr>
      </w:pPr>
      <w:ins w:id="1587" w:author="rtbelasco" w:date="2018-11-28T22:11:00Z">
        <w:r w:rsidRPr="007F1451">
          <w:rPr>
            <w:b/>
            <w:bCs/>
          </w:rPr>
          <w:t>[7] </w:t>
        </w:r>
        <w:r w:rsidRPr="00897E87">
          <w:t>Pay sales tax, use tax and tourism room tax as required by the Tourism Improvement and Development District Act (N.J.S.A. 40:54D-1 et seq.).</w:t>
        </w:r>
      </w:ins>
    </w:p>
    <w:p w:rsidR="006E40BB" w:rsidRPr="00897E87" w:rsidRDefault="006E40BB" w:rsidP="006E40BB">
      <w:pPr>
        <w:ind w:left="2160"/>
        <w:jc w:val="both"/>
        <w:rPr>
          <w:ins w:id="1588" w:author="rtbelasco" w:date="2018-11-28T22:11:00Z"/>
        </w:rPr>
      </w:pPr>
      <w:ins w:id="1589" w:author="rtbelasco" w:date="2018-11-28T22:11:00Z">
        <w:r w:rsidRPr="007F1451">
          <w:rPr>
            <w:b/>
            <w:bCs/>
          </w:rPr>
          <w:t>[8] </w:t>
        </w:r>
        <w:r w:rsidRPr="00897E87">
          <w:t>Be designed and managed such that each utility (water, sewer, electric, natural gas, telephone and cable television) servicing a resort hotel structure shall commonly meter its service to all resort hotel units within such structure and shall commonly bill such service to the resort hotel management entity.</w:t>
        </w:r>
      </w:ins>
    </w:p>
    <w:p w:rsidR="006E40BB" w:rsidRPr="00897E87" w:rsidRDefault="006E40BB" w:rsidP="006E40BB">
      <w:pPr>
        <w:ind w:left="1440"/>
        <w:jc w:val="both"/>
        <w:rPr>
          <w:ins w:id="1590" w:author="rtbelasco" w:date="2018-11-28T22:11:00Z"/>
        </w:rPr>
      </w:pPr>
      <w:ins w:id="1591" w:author="rtbelasco" w:date="2018-11-28T22:11:00Z">
        <w:r w:rsidRPr="007F1451">
          <w:rPr>
            <w:b/>
            <w:bCs/>
          </w:rPr>
          <w:t>(b) </w:t>
        </w:r>
        <w:r w:rsidRPr="00897E87">
          <w:t>Individually owned units within a resort hotel structure. Recognizing that the economics of developing the type of resort hotel structures described herein may benefit from the inclusion of some number of units that have been submitted to the condominium form of ownership, such units shall be permitted within a resort hotel structure, subject to the definitions and regulations as follows:</w:t>
        </w:r>
      </w:ins>
    </w:p>
    <w:p w:rsidR="006E40BB" w:rsidRPr="00897E87" w:rsidRDefault="006E40BB" w:rsidP="006E40BB">
      <w:pPr>
        <w:ind w:left="2160"/>
        <w:jc w:val="both"/>
        <w:rPr>
          <w:ins w:id="1592" w:author="rtbelasco" w:date="2018-11-28T22:11:00Z"/>
        </w:rPr>
      </w:pPr>
      <w:ins w:id="1593" w:author="rtbelasco" w:date="2018-11-28T22:11:00Z">
        <w:r w:rsidRPr="007F1451">
          <w:rPr>
            <w:b/>
            <w:bCs/>
          </w:rPr>
          <w:t>[1] </w:t>
        </w:r>
        <w:r w:rsidRPr="00897E87">
          <w:t>Investment condominium units (as defined in § </w:t>
        </w:r>
        <w:r w:rsidRPr="007F1451">
          <w:rPr>
            <w:b/>
            <w:bCs/>
          </w:rPr>
          <w:t>276-7</w:t>
        </w:r>
        <w:r w:rsidRPr="00897E87">
          <w:t>) are individually owned units within a resort hotel structure made available for sale for investment purposes only. While individually owned, such units shall be designed and operated as transient resort hotel units. Investment condominium units shall be designed and operated as transient resort hotel units only and shall not be considered or used as ownership condominium units.</w:t>
        </w:r>
      </w:ins>
    </w:p>
    <w:p w:rsidR="006E40BB" w:rsidRPr="00897E87" w:rsidRDefault="006E40BB" w:rsidP="006E40BB">
      <w:pPr>
        <w:ind w:left="2160"/>
        <w:jc w:val="both"/>
        <w:rPr>
          <w:ins w:id="1594" w:author="rtbelasco" w:date="2018-11-28T22:11:00Z"/>
        </w:rPr>
      </w:pPr>
      <w:ins w:id="1595" w:author="rtbelasco" w:date="2018-11-28T22:11:00Z">
        <w:r w:rsidRPr="007F1451">
          <w:rPr>
            <w:b/>
            <w:bCs/>
          </w:rPr>
          <w:t>[2] </w:t>
        </w:r>
        <w:r w:rsidRPr="00897E87">
          <w:t>Ownership condominium units (as defined in § </w:t>
        </w:r>
        <w:r w:rsidRPr="007F1451">
          <w:rPr>
            <w:b/>
            <w:bCs/>
          </w:rPr>
          <w:t>276-7</w:t>
        </w:r>
        <w:r w:rsidRPr="00897E87">
          <w:t>) are individually owned units within a resort hotel structure made available for sale for residential use in accordance with the following:</w:t>
        </w:r>
      </w:ins>
    </w:p>
    <w:p w:rsidR="006E40BB" w:rsidRPr="00897E87" w:rsidRDefault="006E40BB" w:rsidP="006E40BB">
      <w:pPr>
        <w:ind w:left="2880"/>
        <w:jc w:val="both"/>
        <w:rPr>
          <w:ins w:id="1596" w:author="rtbelasco" w:date="2018-11-28T22:11:00Z"/>
        </w:rPr>
      </w:pPr>
      <w:ins w:id="1597" w:author="rtbelasco" w:date="2018-11-28T22:11:00Z">
        <w:r w:rsidRPr="007F1451">
          <w:rPr>
            <w:b/>
            <w:bCs/>
          </w:rPr>
          <w:t>[a] </w:t>
        </w:r>
        <w:r w:rsidRPr="00897E87">
          <w:t>Recognizing that the owners of ownership condominium units may wish to derive income from the rental of their unit when not in use by such owner, and that such rental, if managed properly, can result in an increase in the City's hotel room inventory in accordance with the Master Plan, such rental shall be permitted.</w:t>
        </w:r>
      </w:ins>
    </w:p>
    <w:p w:rsidR="006E40BB" w:rsidRPr="00897E87" w:rsidRDefault="006E40BB" w:rsidP="006E40BB">
      <w:pPr>
        <w:ind w:left="2880"/>
        <w:jc w:val="both"/>
        <w:rPr>
          <w:ins w:id="1598" w:author="rtbelasco" w:date="2018-11-28T22:11:00Z"/>
        </w:rPr>
      </w:pPr>
      <w:ins w:id="1599" w:author="rtbelasco" w:date="2018-11-28T22:11:00Z">
        <w:r w:rsidRPr="007F1451">
          <w:rPr>
            <w:b/>
            <w:bCs/>
          </w:rPr>
          <w:t>[b] </w:t>
        </w:r>
        <w:r w:rsidRPr="00897E87">
          <w:t>Recognizing that certain conflicts are inherent when mixing rental-based (i.e., hotel) and ownership-based (i.e., condominium) uses (such conflicts include, but are not limited to, the differing expectations of owners vs. renters regarding the vacation experience), and that such conflicts have the potential be detrimental to the overall success of the resort hotel, the following regulations are established:</w:t>
        </w:r>
      </w:ins>
    </w:p>
    <w:p w:rsidR="006E40BB" w:rsidRPr="00897E87" w:rsidRDefault="006E40BB" w:rsidP="006E40BB">
      <w:pPr>
        <w:ind w:left="3600"/>
        <w:jc w:val="both"/>
        <w:rPr>
          <w:ins w:id="1600" w:author="rtbelasco" w:date="2018-11-28T22:11:00Z"/>
        </w:rPr>
      </w:pPr>
      <w:ins w:id="1601" w:author="rtbelasco" w:date="2018-11-28T22:11:00Z">
        <w:r w:rsidRPr="007F1451">
          <w:rPr>
            <w:b/>
            <w:bCs/>
          </w:rPr>
          <w:t>[</w:t>
        </w:r>
        <w:proofErr w:type="spellStart"/>
        <w:r w:rsidRPr="007F1451">
          <w:rPr>
            <w:b/>
            <w:bCs/>
          </w:rPr>
          <w:t>i</w:t>
        </w:r>
        <w:proofErr w:type="spellEnd"/>
        <w:r w:rsidRPr="007F1451">
          <w:rPr>
            <w:b/>
            <w:bCs/>
          </w:rPr>
          <w:t>] </w:t>
        </w:r>
        <w:r w:rsidRPr="00897E87">
          <w:t>In order to provide for continuity in rental pricing for ownership condominium units, maximize efficiency in rental operations (e.g., reservations, registration, check in/check out, etc.) for ownership condominium units, and coordinate advertising for ownership condominium unit rentals within each respective resort hotel structure, no ownership condominium unit in a resort hotel structure shall be rented, leased or otherwise offered for use by any individual or entity other than the resort hotel management entity for such resort hotel structure. Such regulation shall not extend to the sale of ownership condominium units. Owners who wish to sell their units may employ the real estate professional of their choice. To ensure enforcement of this regulation, no real estate sales or rental signage may be permitted on any property in which resort hotel units are located. Similarly, no real estate sales or rental equipment (e.g., flier stands, lock boxes or related items) may be permitted on any property in which resort hotel units are located.</w:t>
        </w:r>
      </w:ins>
    </w:p>
    <w:p w:rsidR="006E40BB" w:rsidRPr="00897E87" w:rsidRDefault="006E40BB" w:rsidP="006E40BB">
      <w:pPr>
        <w:ind w:left="3600"/>
        <w:jc w:val="both"/>
        <w:rPr>
          <w:ins w:id="1602" w:author="rtbelasco" w:date="2018-11-28T22:11:00Z"/>
        </w:rPr>
      </w:pPr>
      <w:ins w:id="1603" w:author="rtbelasco" w:date="2018-11-28T22:11:00Z">
        <w:r w:rsidRPr="007F1451">
          <w:rPr>
            <w:b/>
            <w:bCs/>
          </w:rPr>
          <w:t>[ii] </w:t>
        </w:r>
        <w:r w:rsidRPr="00897E87">
          <w:t>Ownership condominium units shall be permanently and irrevocably restricted against rental, lease or similar use by any entity other than by the resort hotel management entity. In addition to the regulations contained herein, an appropriate restriction shall be placed in each individual deed for each individual ownership condominium unit as well as in the master deed for the resort hotel structure, which deeds shall be properly recorded with the Cape May County Clerk.</w:t>
        </w:r>
      </w:ins>
    </w:p>
    <w:p w:rsidR="007946A8" w:rsidRDefault="006E40BB">
      <w:pPr>
        <w:ind w:left="3600"/>
        <w:jc w:val="both"/>
        <w:rPr>
          <w:ins w:id="1604" w:author="rtbelasco" w:date="2018-11-28T22:14:00Z"/>
        </w:rPr>
        <w:pPrChange w:id="1605" w:author="rtbelasco" w:date="2018-11-28T22:14:00Z">
          <w:pPr>
            <w:jc w:val="both"/>
          </w:pPr>
        </w:pPrChange>
      </w:pPr>
      <w:ins w:id="1606" w:author="rtbelasco" w:date="2018-11-28T22:11:00Z">
        <w:r w:rsidRPr="007F1451">
          <w:rPr>
            <w:b/>
            <w:bCs/>
          </w:rPr>
          <w:t>[iii] </w:t>
        </w:r>
        <w:r w:rsidRPr="00897E87">
          <w:t>Ownership condominium units may have individually metered utilities and may contain full kitchens and laundry facilities.</w:t>
        </w:r>
      </w:ins>
    </w:p>
    <w:p w:rsidR="007946A8" w:rsidRDefault="006E40BB">
      <w:pPr>
        <w:ind w:left="1440"/>
        <w:jc w:val="both"/>
        <w:rPr>
          <w:ins w:id="1607" w:author="rtbelasco" w:date="2018-11-28T22:14:00Z"/>
        </w:rPr>
        <w:pPrChange w:id="1608" w:author="rtbelasco" w:date="2018-11-28T22:32:00Z">
          <w:pPr>
            <w:ind w:left="720"/>
            <w:jc w:val="both"/>
          </w:pPr>
        </w:pPrChange>
      </w:pPr>
      <w:ins w:id="1609" w:author="rtbelasco" w:date="2018-11-28T22:14:00Z">
        <w:r w:rsidRPr="007F1451">
          <w:rPr>
            <w:b/>
            <w:bCs/>
          </w:rPr>
          <w:t>(</w:t>
        </w:r>
      </w:ins>
      <w:ins w:id="1610" w:author="rtbelasco" w:date="2018-11-28T22:15:00Z">
        <w:r>
          <w:rPr>
            <w:b/>
            <w:bCs/>
          </w:rPr>
          <w:t>c</w:t>
        </w:r>
      </w:ins>
      <w:ins w:id="1611" w:author="rtbelasco" w:date="2018-11-28T22:14:00Z">
        <w:r w:rsidRPr="007F1451">
          <w:rPr>
            <w:b/>
            <w:bCs/>
          </w:rPr>
          <w:t>) </w:t>
        </w:r>
        <w:r>
          <w:t>It</w:t>
        </w:r>
        <w:r w:rsidRPr="00897E87">
          <w:t xml:space="preserve"> is critical that resort hotel structures be designed and utilized predominantl</w:t>
        </w:r>
        <w:r>
          <w:t xml:space="preserve">y for transient lodging and not </w:t>
        </w:r>
        <w:r w:rsidRPr="00897E87">
          <w:t>residential use. Accordingly, where resort hotel structures contain investment and ownership condominium units, the ratio of such units shall be:</w:t>
        </w:r>
      </w:ins>
    </w:p>
    <w:p w:rsidR="007946A8" w:rsidRDefault="006E40BB">
      <w:pPr>
        <w:ind w:left="2160"/>
        <w:jc w:val="both"/>
        <w:rPr>
          <w:ins w:id="1612" w:author="rtbelasco" w:date="2018-11-28T22:14:00Z"/>
        </w:rPr>
        <w:pPrChange w:id="1613" w:author="rtbelasco" w:date="2018-11-28T22:32:00Z">
          <w:pPr>
            <w:ind w:left="1440"/>
            <w:jc w:val="both"/>
          </w:pPr>
        </w:pPrChange>
      </w:pPr>
      <w:ins w:id="1614" w:author="rtbelasco" w:date="2018-11-28T22:15:00Z">
        <w:r>
          <w:rPr>
            <w:b/>
            <w:bCs/>
          </w:rPr>
          <w:t>[1]</w:t>
        </w:r>
      </w:ins>
      <w:ins w:id="1615" w:author="rtbelasco" w:date="2018-11-28T22:14:00Z">
        <w:r w:rsidRPr="007F1451">
          <w:rPr>
            <w:b/>
            <w:bCs/>
          </w:rPr>
          <w:t> </w:t>
        </w:r>
        <w:r w:rsidRPr="00897E87">
          <w:t>Not less than 55% of the total number of units in the resort hotel structure shall be designed and operated as transient resort hotel units. All such units shall be under common ownership and control.</w:t>
        </w:r>
      </w:ins>
    </w:p>
    <w:p w:rsidR="007946A8" w:rsidRDefault="006E40BB">
      <w:pPr>
        <w:ind w:left="2160"/>
        <w:jc w:val="both"/>
        <w:rPr>
          <w:ins w:id="1616" w:author="rtbelasco" w:date="2018-11-28T22:14:00Z"/>
        </w:rPr>
        <w:pPrChange w:id="1617" w:author="rtbelasco" w:date="2018-11-28T22:32:00Z">
          <w:pPr>
            <w:ind w:left="1440"/>
            <w:jc w:val="both"/>
          </w:pPr>
        </w:pPrChange>
      </w:pPr>
      <w:ins w:id="1618" w:author="rtbelasco" w:date="2018-11-28T22:15:00Z">
        <w:r>
          <w:rPr>
            <w:b/>
            <w:bCs/>
          </w:rPr>
          <w:t>[2]</w:t>
        </w:r>
      </w:ins>
      <w:ins w:id="1619" w:author="rtbelasco" w:date="2018-11-28T22:14:00Z">
        <w:r w:rsidRPr="007F1451">
          <w:rPr>
            <w:b/>
            <w:bCs/>
          </w:rPr>
          <w:t> </w:t>
        </w:r>
        <w:r w:rsidRPr="00897E87">
          <w:t>Not more than 25% of the total number of units in a resort hotel structure shall be investment condominium units. Such units shall be designed and operated as transient resort hotel units.</w:t>
        </w:r>
      </w:ins>
    </w:p>
    <w:p w:rsidR="007946A8" w:rsidRDefault="006E40BB">
      <w:pPr>
        <w:ind w:left="2160"/>
        <w:jc w:val="both"/>
        <w:rPr>
          <w:ins w:id="1620" w:author="rtbelasco" w:date="2018-11-28T22:32:00Z"/>
        </w:rPr>
        <w:pPrChange w:id="1621" w:author="rtbelasco" w:date="2018-11-28T22:32:00Z">
          <w:pPr>
            <w:jc w:val="both"/>
          </w:pPr>
        </w:pPrChange>
      </w:pPr>
      <w:ins w:id="1622" w:author="rtbelasco" w:date="2018-11-28T22:15:00Z">
        <w:r>
          <w:rPr>
            <w:b/>
            <w:bCs/>
          </w:rPr>
          <w:t>[3]</w:t>
        </w:r>
      </w:ins>
      <w:ins w:id="1623" w:author="rtbelasco" w:date="2018-11-28T22:14:00Z">
        <w:r w:rsidRPr="007F1451">
          <w:rPr>
            <w:b/>
            <w:bCs/>
          </w:rPr>
          <w:t> </w:t>
        </w:r>
        <w:r w:rsidRPr="00897E87">
          <w:t>Not more than 20% of the total number of units in the resort hotel structure shall be designed and operated as ownership condominium units. Any third-party rental of such units shall be in conformance with Subsection </w:t>
        </w:r>
        <w:proofErr w:type="gramStart"/>
        <w:r w:rsidRPr="007F1451">
          <w:rPr>
            <w:b/>
            <w:bCs/>
          </w:rPr>
          <w:t>E(</w:t>
        </w:r>
        <w:proofErr w:type="gramEnd"/>
        <w:r w:rsidRPr="007F1451">
          <w:rPr>
            <w:b/>
            <w:bCs/>
          </w:rPr>
          <w:t>3)(b)</w:t>
        </w:r>
        <w:r w:rsidRPr="00897E87">
          <w:t> hereinabove.</w:t>
        </w:r>
      </w:ins>
    </w:p>
    <w:p w:rsidR="007946A8" w:rsidRDefault="006E40BB">
      <w:pPr>
        <w:ind w:left="2160"/>
        <w:jc w:val="both"/>
        <w:rPr>
          <w:ins w:id="1624" w:author="rtbelasco" w:date="2018-11-28T22:34:00Z"/>
        </w:rPr>
        <w:pPrChange w:id="1625" w:author="rtbelasco" w:date="2018-11-28T22:32:00Z">
          <w:pPr>
            <w:jc w:val="both"/>
          </w:pPr>
        </w:pPrChange>
      </w:pPr>
      <w:ins w:id="1626" w:author="rtbelasco" w:date="2018-11-28T22:15:00Z">
        <w:r>
          <w:rPr>
            <w:b/>
            <w:bCs/>
          </w:rPr>
          <w:t>[4]</w:t>
        </w:r>
      </w:ins>
      <w:ins w:id="1627" w:author="rtbelasco" w:date="2018-11-28T22:14:00Z">
        <w:r w:rsidRPr="007F1451">
          <w:rPr>
            <w:b/>
            <w:bCs/>
          </w:rPr>
          <w:t> </w:t>
        </w:r>
        <w:r w:rsidRPr="00897E87">
          <w:t>These regulations shall specifically be construed to prohibit resort hotel units within a resort hotel structure from being occupied or otherwise used as multiple dwellings, as defined by the NJDCA under the Hotel and Multiple Dwelling Law, N.J.S.A. 55:13A-1 et seq.</w:t>
        </w:r>
      </w:ins>
    </w:p>
    <w:p w:rsidR="007946A8" w:rsidRDefault="00461B9F">
      <w:pPr>
        <w:ind w:left="1440"/>
        <w:jc w:val="both"/>
        <w:rPr>
          <w:ins w:id="1628" w:author="rtbelasco" w:date="2018-11-28T22:34:00Z"/>
        </w:rPr>
        <w:pPrChange w:id="1629" w:author="rtbelasco" w:date="2018-11-28T22:34:00Z">
          <w:pPr>
            <w:ind w:left="720"/>
            <w:jc w:val="both"/>
          </w:pPr>
        </w:pPrChange>
      </w:pPr>
      <w:ins w:id="1630" w:author="rtbelasco" w:date="2018-11-28T22:34:00Z">
        <w:r>
          <w:t>(</w:t>
        </w:r>
        <w:r w:rsidR="00B51D1E" w:rsidRPr="00B51D1E">
          <w:rPr>
            <w:b/>
            <w:rPrChange w:id="1631" w:author="rtbelasco" w:date="2018-11-28T22:34:00Z">
              <w:rPr/>
            </w:rPrChange>
          </w:rPr>
          <w:t>d</w:t>
        </w:r>
        <w:r w:rsidRPr="00461B9F">
          <w:t>)The public lobby, registration (check-in) and information station (front desk) serving a hotel/motel or a resort hotel in the Resort Hotel Zone may have its public entrances on a numbered avenue, Surf Avenue, Ocean Avenue or the western or eastern (if not fronting the Boardwalk) facade of the building. Additionally, hotels/motels and resort hotels in the Resort Hotel Zone fronting the Boardwalk shall be designed with a direct access to the lobby and registration area from the Boardwalk.</w:t>
        </w:r>
      </w:ins>
    </w:p>
    <w:p w:rsidR="007946A8" w:rsidRDefault="00461B9F">
      <w:pPr>
        <w:ind w:left="1440"/>
        <w:jc w:val="both"/>
        <w:rPr>
          <w:ins w:id="1632" w:author="rtbelasco" w:date="2018-11-28T22:34:00Z"/>
        </w:rPr>
        <w:pPrChange w:id="1633" w:author="rtbelasco" w:date="2018-11-28T22:34:00Z">
          <w:pPr>
            <w:ind w:left="720"/>
            <w:jc w:val="both"/>
          </w:pPr>
        </w:pPrChange>
      </w:pPr>
      <w:ins w:id="1634" w:author="rtbelasco" w:date="2018-11-28T22:34:00Z">
        <w:r w:rsidRPr="00461B9F">
          <w:rPr>
            <w:b/>
            <w:bCs/>
          </w:rPr>
          <w:t>(</w:t>
        </w:r>
        <w:r>
          <w:rPr>
            <w:b/>
            <w:bCs/>
          </w:rPr>
          <w:t>e</w:t>
        </w:r>
        <w:r w:rsidRPr="00461B9F">
          <w:rPr>
            <w:b/>
            <w:bCs/>
          </w:rPr>
          <w:t>) </w:t>
        </w:r>
        <w:r w:rsidRPr="00461B9F">
          <w:t>Freestanding garages or storage sheds are not permitted as part of a resort hotel development. Accordingly, all garages and storage structures shall be physically attached to the resort hotel structure, and all recycling and refuse storage shall be within the resort hotel structure. Parking garages may be attached by way of an encircled walkway, which may be elevated or at grade.</w:t>
        </w:r>
      </w:ins>
    </w:p>
    <w:p w:rsidR="007946A8" w:rsidRDefault="00461B9F">
      <w:pPr>
        <w:ind w:left="2160"/>
        <w:jc w:val="both"/>
        <w:rPr>
          <w:ins w:id="1635" w:author="rtbelasco" w:date="2018-11-28T22:34:00Z"/>
        </w:rPr>
        <w:pPrChange w:id="1636" w:author="rtbelasco" w:date="2018-11-28T22:34:00Z">
          <w:pPr>
            <w:ind w:left="1440"/>
            <w:jc w:val="both"/>
          </w:pPr>
        </w:pPrChange>
      </w:pPr>
      <w:ins w:id="1637" w:author="rtbelasco" w:date="2018-11-28T22:34:00Z">
        <w:r>
          <w:rPr>
            <w:b/>
            <w:bCs/>
          </w:rPr>
          <w:t>[1]</w:t>
        </w:r>
        <w:r w:rsidRPr="00461B9F">
          <w:rPr>
            <w:b/>
            <w:bCs/>
          </w:rPr>
          <w:t> </w:t>
        </w:r>
        <w:r w:rsidRPr="00461B9F">
          <w:t>It is the City's intention not to permit traditional, open parking decks wherein parked vehicles are visible to the public from any right-of-way. Window-like cutouts and/or other architectural elements are required so as to resemble resort hotel units while providing for garage ventilation as necessary.</w:t>
        </w:r>
      </w:ins>
    </w:p>
    <w:p w:rsidR="007946A8" w:rsidRDefault="00461B9F">
      <w:pPr>
        <w:ind w:left="2160"/>
        <w:jc w:val="both"/>
        <w:rPr>
          <w:ins w:id="1638" w:author="rtbelasco" w:date="2018-11-28T22:34:00Z"/>
        </w:rPr>
        <w:pPrChange w:id="1639" w:author="rtbelasco" w:date="2018-11-28T22:34:00Z">
          <w:pPr>
            <w:ind w:left="720" w:firstLine="720"/>
            <w:jc w:val="both"/>
          </w:pPr>
        </w:pPrChange>
      </w:pPr>
      <w:ins w:id="1640" w:author="rtbelasco" w:date="2018-11-28T22:34:00Z">
        <w:r>
          <w:rPr>
            <w:b/>
            <w:bCs/>
          </w:rPr>
          <w:t>[2]</w:t>
        </w:r>
        <w:r w:rsidRPr="00461B9F">
          <w:rPr>
            <w:b/>
            <w:bCs/>
          </w:rPr>
          <w:t> </w:t>
        </w:r>
        <w:r w:rsidRPr="00461B9F">
          <w:t>Boardwalk frontage. In order to maximize the vibrancy of this significant frontage:</w:t>
        </w:r>
      </w:ins>
    </w:p>
    <w:p w:rsidR="007946A8" w:rsidRDefault="00461B9F">
      <w:pPr>
        <w:ind w:left="2880"/>
        <w:jc w:val="both"/>
        <w:rPr>
          <w:ins w:id="1641" w:author="rtbelasco" w:date="2018-11-28T22:34:00Z"/>
        </w:rPr>
        <w:pPrChange w:id="1642" w:author="rtbelasco" w:date="2018-11-28T22:35:00Z">
          <w:pPr>
            <w:ind w:left="2160"/>
            <w:jc w:val="both"/>
          </w:pPr>
        </w:pPrChange>
      </w:pPr>
      <w:ins w:id="1643" w:author="rtbelasco" w:date="2018-11-28T22:34:00Z">
        <w:r w:rsidRPr="00461B9F">
          <w:rPr>
            <w:b/>
            <w:bCs/>
          </w:rPr>
          <w:t>[</w:t>
        </w:r>
        <w:proofErr w:type="spellStart"/>
        <w:r>
          <w:rPr>
            <w:b/>
            <w:bCs/>
          </w:rPr>
          <w:t>i</w:t>
        </w:r>
        <w:proofErr w:type="spellEnd"/>
        <w:r w:rsidRPr="00461B9F">
          <w:rPr>
            <w:b/>
            <w:bCs/>
          </w:rPr>
          <w:t>] </w:t>
        </w:r>
        <w:r w:rsidRPr="00461B9F">
          <w:t xml:space="preserve">The entire Boardwalk frontage of a development shall be devoted to active permitted principal uses, including, but not limited to, retail and/or food and beverage uses or </w:t>
        </w:r>
        <w:proofErr w:type="spellStart"/>
        <w:r w:rsidRPr="00461B9F">
          <w:t>accessways</w:t>
        </w:r>
        <w:proofErr w:type="spellEnd"/>
        <w:r w:rsidRPr="00461B9F">
          <w:t xml:space="preserve"> to a hotel/motel or resort hotel lobby and registration area, if applicable.</w:t>
        </w:r>
      </w:ins>
    </w:p>
    <w:p w:rsidR="007946A8" w:rsidRDefault="00461B9F">
      <w:pPr>
        <w:ind w:left="2880"/>
        <w:jc w:val="both"/>
        <w:rPr>
          <w:ins w:id="1644" w:author="rtbelasco" w:date="2018-11-28T22:34:00Z"/>
        </w:rPr>
        <w:pPrChange w:id="1645" w:author="rtbelasco" w:date="2018-11-28T22:35:00Z">
          <w:pPr>
            <w:ind w:left="2160"/>
            <w:jc w:val="both"/>
          </w:pPr>
        </w:pPrChange>
      </w:pPr>
      <w:ins w:id="1646" w:author="rtbelasco" w:date="2018-11-28T22:34:00Z">
        <w:r>
          <w:rPr>
            <w:b/>
            <w:bCs/>
          </w:rPr>
          <w:t>[ii</w:t>
        </w:r>
        <w:r w:rsidRPr="00461B9F">
          <w:rPr>
            <w:b/>
            <w:bCs/>
          </w:rPr>
          <w:t>] </w:t>
        </w:r>
        <w:r w:rsidRPr="00461B9F">
          <w:t>Such Boardwalk frontage shall include clear storefront glass (which may be tinted) areas to display the nature of the use within and produce an interesting pedestrian streetscape. Such windows may be either typical large, single panes or multiple smaller panes separated by mullions.</w:t>
        </w:r>
      </w:ins>
    </w:p>
    <w:p w:rsidR="007946A8" w:rsidRDefault="00461B9F">
      <w:pPr>
        <w:ind w:left="2880"/>
        <w:jc w:val="both"/>
        <w:rPr>
          <w:ins w:id="1647" w:author="rtbelasco" w:date="2018-11-28T22:34:00Z"/>
        </w:rPr>
        <w:pPrChange w:id="1648" w:author="rtbelasco" w:date="2018-11-28T22:35:00Z">
          <w:pPr>
            <w:ind w:left="2160"/>
            <w:jc w:val="both"/>
          </w:pPr>
        </w:pPrChange>
      </w:pPr>
      <w:ins w:id="1649" w:author="rtbelasco" w:date="2018-11-28T22:34:00Z">
        <w:r>
          <w:rPr>
            <w:b/>
            <w:bCs/>
          </w:rPr>
          <w:t>[iii</w:t>
        </w:r>
        <w:r w:rsidRPr="00461B9F">
          <w:rPr>
            <w:b/>
            <w:bCs/>
          </w:rPr>
          <w:t>] </w:t>
        </w:r>
        <w:r w:rsidRPr="00461B9F">
          <w:t>Each individual use shall be oriented to and have its own independent entryway from the Boardwalk. Frontages may either have identical designs to reinforce the overall design of the building or varied designs to express individual uses.</w:t>
        </w:r>
      </w:ins>
    </w:p>
    <w:p w:rsidR="007946A8" w:rsidRDefault="00461B9F">
      <w:pPr>
        <w:ind w:left="2880"/>
        <w:jc w:val="both"/>
        <w:rPr>
          <w:ins w:id="1650" w:author="rtbelasco" w:date="2018-11-28T22:34:00Z"/>
        </w:rPr>
        <w:pPrChange w:id="1651" w:author="rtbelasco" w:date="2018-11-28T22:35:00Z">
          <w:pPr>
            <w:ind w:left="2160"/>
            <w:jc w:val="both"/>
          </w:pPr>
        </w:pPrChange>
      </w:pPr>
      <w:ins w:id="1652" w:author="rtbelasco" w:date="2018-11-28T22:34:00Z">
        <w:r>
          <w:rPr>
            <w:b/>
            <w:bCs/>
          </w:rPr>
          <w:t>[iv</w:t>
        </w:r>
        <w:r w:rsidRPr="00461B9F">
          <w:rPr>
            <w:b/>
            <w:bCs/>
          </w:rPr>
          <w:t>] </w:t>
        </w:r>
        <w:r w:rsidRPr="00461B9F">
          <w:t>Only restaurants, permitted retail and commercial uses, banquet or dining rooms, conference rooms, swimming pools, and like and similar amenities shall be located along the fifteen-foot-high, zero-setback portion of the Boardwalk facade as described hereinabove, it being the intention to buffer lodging units from the boisterous environment of the Boardwalk.</w:t>
        </w:r>
      </w:ins>
    </w:p>
    <w:p w:rsidR="007946A8" w:rsidRDefault="00461B9F">
      <w:pPr>
        <w:ind w:left="2880"/>
        <w:rPr>
          <w:ins w:id="1653" w:author="rtbelasco" w:date="2018-11-28T22:34:00Z"/>
        </w:rPr>
        <w:pPrChange w:id="1654" w:author="rtbelasco" w:date="2018-11-28T22:35:00Z">
          <w:pPr/>
        </w:pPrChange>
      </w:pPr>
      <w:ins w:id="1655" w:author="rtbelasco" w:date="2018-11-28T22:34:00Z">
        <w:r>
          <w:rPr>
            <w:b/>
            <w:bCs/>
          </w:rPr>
          <w:t>[v]</w:t>
        </w:r>
        <w:r w:rsidRPr="00461B9F">
          <w:rPr>
            <w:b/>
            <w:bCs/>
          </w:rPr>
          <w:t> </w:t>
        </w:r>
        <w:r w:rsidRPr="00461B9F">
          <w:t>Awnings and canopies servicing Boardwalk-level commercial space may extend into the Boardwalk right-of-way no further than four feet from the building facade.</w:t>
        </w:r>
      </w:ins>
    </w:p>
    <w:p w:rsidR="00461B9F" w:rsidRPr="00461B9F" w:rsidRDefault="00461B9F" w:rsidP="00461B9F">
      <w:pPr>
        <w:ind w:left="720" w:firstLine="720"/>
        <w:jc w:val="both"/>
        <w:rPr>
          <w:ins w:id="1656" w:author="rtbelasco" w:date="2018-11-28T22:34:00Z"/>
        </w:rPr>
      </w:pPr>
      <w:ins w:id="1657" w:author="rtbelasco" w:date="2018-11-28T22:34:00Z">
        <w:r w:rsidRPr="00461B9F">
          <w:rPr>
            <w:b/>
            <w:bCs/>
          </w:rPr>
          <w:t>(</w:t>
        </w:r>
      </w:ins>
      <w:ins w:id="1658" w:author="rtbelasco" w:date="2018-11-28T22:35:00Z">
        <w:r>
          <w:rPr>
            <w:b/>
            <w:bCs/>
          </w:rPr>
          <w:t>f</w:t>
        </w:r>
      </w:ins>
      <w:ins w:id="1659" w:author="rtbelasco" w:date="2018-11-28T22:34:00Z">
        <w:r w:rsidRPr="00461B9F">
          <w:rPr>
            <w:b/>
            <w:bCs/>
          </w:rPr>
          <w:t>) </w:t>
        </w:r>
        <w:r w:rsidRPr="00461B9F">
          <w:t>Screening.</w:t>
        </w:r>
      </w:ins>
    </w:p>
    <w:p w:rsidR="00461B9F" w:rsidRPr="00461B9F" w:rsidRDefault="00461B9F" w:rsidP="00461B9F">
      <w:pPr>
        <w:ind w:left="2160"/>
        <w:jc w:val="both"/>
        <w:rPr>
          <w:ins w:id="1660" w:author="rtbelasco" w:date="2018-11-28T22:34:00Z"/>
        </w:rPr>
      </w:pPr>
      <w:ins w:id="1661" w:author="rtbelasco" w:date="2018-11-28T22:34:00Z">
        <w:r w:rsidRPr="00461B9F">
          <w:rPr>
            <w:b/>
            <w:bCs/>
          </w:rPr>
          <w:t>[1] </w:t>
        </w:r>
        <w:r w:rsidRPr="00461B9F">
          <w:t>For resort hotel structures, delivery and loading areas, mechanical equipment, garbage and recycling storage and similar back-of-the-house functions shall be enclosed within the building to the extent practicable. Otherwise, such functions shall be screened so as not to be visible from any public right-of-way or adjacent property.</w:t>
        </w:r>
      </w:ins>
    </w:p>
    <w:p w:rsidR="00461B9F" w:rsidRPr="00461B9F" w:rsidRDefault="00461B9F" w:rsidP="00461B9F">
      <w:pPr>
        <w:ind w:left="2160"/>
        <w:jc w:val="both"/>
        <w:rPr>
          <w:ins w:id="1662" w:author="rtbelasco" w:date="2018-11-28T22:34:00Z"/>
        </w:rPr>
      </w:pPr>
      <w:ins w:id="1663" w:author="rtbelasco" w:date="2018-11-28T22:34:00Z">
        <w:r w:rsidRPr="00461B9F">
          <w:rPr>
            <w:b/>
            <w:bCs/>
          </w:rPr>
          <w:t>[2] </w:t>
        </w:r>
        <w:r w:rsidRPr="00461B9F">
          <w:t>All solid waste not stored within a building shall be stored within an enclosed container.</w:t>
        </w:r>
      </w:ins>
    </w:p>
    <w:p w:rsidR="00461B9F" w:rsidRPr="00461B9F" w:rsidRDefault="00461B9F" w:rsidP="00461B9F">
      <w:pPr>
        <w:ind w:left="2160"/>
        <w:jc w:val="both"/>
        <w:rPr>
          <w:ins w:id="1664" w:author="rtbelasco" w:date="2018-11-28T22:34:00Z"/>
        </w:rPr>
      </w:pPr>
      <w:ins w:id="1665" w:author="rtbelasco" w:date="2018-11-28T22:34:00Z">
        <w:r w:rsidRPr="00461B9F">
          <w:rPr>
            <w:b/>
            <w:bCs/>
          </w:rPr>
          <w:t>[3] </w:t>
        </w:r>
        <w:r w:rsidRPr="00461B9F">
          <w:t>Pergolas, trellises or other screening above parked vehicles is required where exposed flat roofs are used as parking decks and for mechanical and related items.</w:t>
        </w:r>
      </w:ins>
    </w:p>
    <w:p w:rsidR="007946A8" w:rsidRDefault="00461B9F">
      <w:pPr>
        <w:ind w:left="2160"/>
        <w:rPr>
          <w:ins w:id="1666" w:author="rtbelasco" w:date="2018-11-28T22:34:00Z"/>
        </w:rPr>
        <w:pPrChange w:id="1667" w:author="rtbelasco" w:date="2018-11-28T22:35:00Z">
          <w:pPr/>
        </w:pPrChange>
      </w:pPr>
      <w:ins w:id="1668" w:author="rtbelasco" w:date="2018-11-28T22:34:00Z">
        <w:r w:rsidRPr="00461B9F">
          <w:rPr>
            <w:b/>
            <w:bCs/>
          </w:rPr>
          <w:t>[4] </w:t>
        </w:r>
        <w:r w:rsidRPr="00461B9F">
          <w:t>With the exception of miniature golf courses or similar outdoor sporting venues, no merchandise, products, equipment or similar materials or objects shall be displayed or stored outside.</w:t>
        </w:r>
      </w:ins>
    </w:p>
    <w:p w:rsidR="007946A8" w:rsidRDefault="00461B9F">
      <w:pPr>
        <w:ind w:left="720" w:firstLine="720"/>
        <w:jc w:val="both"/>
        <w:rPr>
          <w:ins w:id="1669" w:author="rtbelasco" w:date="2018-11-28T22:34:00Z"/>
        </w:rPr>
        <w:pPrChange w:id="1670" w:author="rtbelasco" w:date="2018-11-28T22:35:00Z">
          <w:pPr>
            <w:ind w:firstLine="720"/>
            <w:jc w:val="both"/>
          </w:pPr>
        </w:pPrChange>
      </w:pPr>
      <w:ins w:id="1671" w:author="rtbelasco" w:date="2018-11-28T22:34:00Z">
        <w:r>
          <w:rPr>
            <w:b/>
            <w:bCs/>
          </w:rPr>
          <w:t>(g</w:t>
        </w:r>
        <w:r w:rsidRPr="00461B9F">
          <w:rPr>
            <w:b/>
            <w:bCs/>
          </w:rPr>
          <w:t>) </w:t>
        </w:r>
        <w:r w:rsidRPr="00461B9F">
          <w:t>Use-oriented identification signage.</w:t>
        </w:r>
      </w:ins>
    </w:p>
    <w:p w:rsidR="007946A8" w:rsidRDefault="00461B9F">
      <w:pPr>
        <w:ind w:left="2160"/>
        <w:jc w:val="both"/>
        <w:rPr>
          <w:ins w:id="1672" w:author="rtbelasco" w:date="2018-11-28T22:34:00Z"/>
        </w:rPr>
        <w:pPrChange w:id="1673" w:author="rtbelasco" w:date="2018-11-28T22:35:00Z">
          <w:pPr>
            <w:ind w:left="1440"/>
            <w:jc w:val="both"/>
          </w:pPr>
        </w:pPrChange>
      </w:pPr>
      <w:ins w:id="1674" w:author="rtbelasco" w:date="2018-11-28T22:34:00Z">
        <w:r>
          <w:rPr>
            <w:b/>
            <w:bCs/>
          </w:rPr>
          <w:t>[1]</w:t>
        </w:r>
        <w:r w:rsidRPr="00461B9F">
          <w:rPr>
            <w:b/>
            <w:bCs/>
          </w:rPr>
          <w:t> </w:t>
        </w:r>
        <w:r w:rsidRPr="00461B9F">
          <w:t>Signage attendant to a permitted principal use not located within a conditional resort hotel shall be subject to the provisions of project identification signage hereinabove.</w:t>
        </w:r>
      </w:ins>
    </w:p>
    <w:p w:rsidR="007946A8" w:rsidRDefault="00461B9F">
      <w:pPr>
        <w:ind w:left="2160"/>
        <w:jc w:val="both"/>
        <w:rPr>
          <w:ins w:id="1675" w:author="rtbelasco" w:date="2018-11-28T22:34:00Z"/>
        </w:rPr>
        <w:pPrChange w:id="1676" w:author="rtbelasco" w:date="2018-11-28T22:35:00Z">
          <w:pPr>
            <w:ind w:left="1440"/>
            <w:jc w:val="both"/>
          </w:pPr>
        </w:pPrChange>
      </w:pPr>
      <w:ins w:id="1677" w:author="rtbelasco" w:date="2018-11-28T22:34:00Z">
        <w:r>
          <w:rPr>
            <w:b/>
            <w:bCs/>
          </w:rPr>
          <w:t>[2]</w:t>
        </w:r>
        <w:r w:rsidRPr="00461B9F">
          <w:rPr>
            <w:b/>
            <w:bCs/>
          </w:rPr>
          <w:t> </w:t>
        </w:r>
        <w:r w:rsidRPr="00461B9F">
          <w:t>Signage associated with a conditional resort hotel shall be subject to the provisions of project identification signage hereinabove for the resort hotel structure. Signage attendant to permitted principal uses within a conditional resort hotel but visible from the outside of such structure (i.e., a storefront located within a resort hotel but visible and accessible from the street or Boardwalk) shall be subject to the provisions of Subsection </w:t>
        </w:r>
        <w:proofErr w:type="gramStart"/>
        <w:r w:rsidRPr="00461B9F">
          <w:rPr>
            <w:b/>
            <w:bCs/>
          </w:rPr>
          <w:t>H(</w:t>
        </w:r>
        <w:proofErr w:type="gramEnd"/>
        <w:r w:rsidRPr="00461B9F">
          <w:rPr>
            <w:b/>
            <w:bCs/>
          </w:rPr>
          <w:t>2)(b)</w:t>
        </w:r>
        <w:r w:rsidRPr="00461B9F">
          <w:t> hereinabove.</w:t>
        </w:r>
      </w:ins>
    </w:p>
    <w:p w:rsidR="007946A8" w:rsidRDefault="00461B9F">
      <w:pPr>
        <w:ind w:left="2160"/>
        <w:jc w:val="both"/>
        <w:rPr>
          <w:ins w:id="1678" w:author="rtbelasco" w:date="2018-11-28T22:34:00Z"/>
        </w:rPr>
        <w:pPrChange w:id="1679" w:author="rtbelasco" w:date="2018-11-28T22:36:00Z">
          <w:pPr>
            <w:ind w:left="1440"/>
            <w:jc w:val="both"/>
          </w:pPr>
        </w:pPrChange>
      </w:pPr>
      <w:ins w:id="1680" w:author="rtbelasco" w:date="2018-11-28T22:35:00Z">
        <w:r>
          <w:rPr>
            <w:b/>
            <w:bCs/>
          </w:rPr>
          <w:t>[3]</w:t>
        </w:r>
      </w:ins>
      <w:ins w:id="1681" w:author="rtbelasco" w:date="2018-11-28T22:34:00Z">
        <w:r w:rsidRPr="00461B9F">
          <w:rPr>
            <w:b/>
            <w:bCs/>
          </w:rPr>
          <w:t> </w:t>
        </w:r>
        <w:r w:rsidRPr="00461B9F">
          <w:t>Each permitted principal use within but visible from the outside of a conditional resort hotel (i.e., a storefront located within a resort hotel but visible and accessible from the street or Boardwalk) may have one use-oriented identification sign mounted above the storefront of such use, depicting the name of the use and such other logo or corporate iconography as may be appropriate. Each individual use-oriented identification sign shall not exceed the length of the storefront over which such sign is affixed. The bottom edge of such sign shall be a minimum of 10 feet from finished grade if located on a numbered street (i.e., 26th Avenue) or Ocean Avenue and 16 feet from the Boardwalk level if located on the Boardwalk, but in no case shall it project below the awning, canopy or other element on which such sign is affixed. Such sign shall be no higher than the awning, canopy or other element on which such sign is affixed and shall have a total sign area not exceeding two feet in height multiplied by the width of the awning, canopy or other element on which such sign is affixed. However, each such sign may extend to a maximum of four feet in height multiplied by the width of the awning, canopy or other element on which such sign is affixed, provided such sign conforms to the conditional signage standards detailed herein.</w:t>
        </w:r>
      </w:ins>
    </w:p>
    <w:p w:rsidR="007946A8" w:rsidRDefault="00461B9F">
      <w:pPr>
        <w:ind w:left="2160"/>
        <w:jc w:val="both"/>
        <w:rPr>
          <w:ins w:id="1682" w:author="rtbelasco" w:date="2018-11-28T22:34:00Z"/>
        </w:rPr>
        <w:pPrChange w:id="1683" w:author="rtbelasco" w:date="2018-11-28T22:36:00Z">
          <w:pPr>
            <w:ind w:left="720"/>
            <w:jc w:val="both"/>
          </w:pPr>
        </w:pPrChange>
      </w:pPr>
      <w:ins w:id="1684" w:author="rtbelasco" w:date="2018-11-28T22:36:00Z">
        <w:r>
          <w:rPr>
            <w:b/>
            <w:bCs/>
          </w:rPr>
          <w:t>[4]</w:t>
        </w:r>
      </w:ins>
      <w:ins w:id="1685" w:author="rtbelasco" w:date="2018-11-28T22:34:00Z">
        <w:r w:rsidRPr="00461B9F">
          <w:rPr>
            <w:b/>
            <w:bCs/>
          </w:rPr>
          <w:t> </w:t>
        </w:r>
        <w:r w:rsidRPr="00461B9F">
          <w:t>Conditional signage standards. The signage section of the Design Guidelines for the Wildwoods Boardwalk (Appendix XX herein)</w:t>
        </w:r>
        <w:r w:rsidRPr="00461B9F">
          <w:rPr>
            <w:b/>
            <w:bCs/>
            <w:vertAlign w:val="superscript"/>
          </w:rPr>
          <w:t>[4]</w:t>
        </w:r>
        <w:r w:rsidRPr="00461B9F">
          <w:t> shall serve as the conditional use standards for signage in the RH Zoning District.</w:t>
        </w:r>
      </w:ins>
    </w:p>
    <w:p w:rsidR="007946A8" w:rsidRDefault="00461B9F">
      <w:pPr>
        <w:ind w:left="1440" w:firstLine="720"/>
        <w:jc w:val="both"/>
        <w:rPr>
          <w:ins w:id="1686" w:author="rtbelasco" w:date="2018-11-28T22:34:00Z"/>
        </w:rPr>
        <w:pPrChange w:id="1687" w:author="rtbelasco" w:date="2018-11-28T22:36:00Z">
          <w:pPr>
            <w:ind w:firstLine="720"/>
            <w:jc w:val="both"/>
          </w:pPr>
        </w:pPrChange>
      </w:pPr>
      <w:ins w:id="1688" w:author="rtbelasco" w:date="2018-11-28T22:36:00Z">
        <w:r>
          <w:rPr>
            <w:b/>
            <w:bCs/>
          </w:rPr>
          <w:t>[5]</w:t>
        </w:r>
      </w:ins>
      <w:ins w:id="1689" w:author="rtbelasco" w:date="2018-11-28T22:34:00Z">
        <w:r w:rsidRPr="00461B9F">
          <w:rPr>
            <w:b/>
            <w:bCs/>
          </w:rPr>
          <w:t> </w:t>
        </w:r>
        <w:r w:rsidRPr="00461B9F">
          <w:t>See § </w:t>
        </w:r>
        <w:r w:rsidRPr="00461B9F">
          <w:rPr>
            <w:b/>
            <w:bCs/>
          </w:rPr>
          <w:t>276-40</w:t>
        </w:r>
        <w:r w:rsidRPr="00461B9F">
          <w:t> (requirements for signs) for additional standards.</w:t>
        </w:r>
      </w:ins>
    </w:p>
    <w:p w:rsidR="007946A8" w:rsidRDefault="00461B9F">
      <w:pPr>
        <w:ind w:left="1440" w:firstLine="720"/>
        <w:jc w:val="both"/>
        <w:rPr>
          <w:ins w:id="1690" w:author="rtbelasco" w:date="2018-11-28T22:34:00Z"/>
        </w:rPr>
        <w:pPrChange w:id="1691" w:author="rtbelasco" w:date="2018-11-28T22:36:00Z">
          <w:pPr>
            <w:ind w:firstLine="720"/>
            <w:jc w:val="both"/>
          </w:pPr>
        </w:pPrChange>
      </w:pPr>
      <w:ins w:id="1692" w:author="rtbelasco" w:date="2018-11-28T22:36:00Z">
        <w:r>
          <w:rPr>
            <w:b/>
            <w:bCs/>
          </w:rPr>
          <w:t>[6]</w:t>
        </w:r>
      </w:ins>
      <w:ins w:id="1693" w:author="rtbelasco" w:date="2018-11-28T22:34:00Z">
        <w:r w:rsidRPr="00461B9F">
          <w:rPr>
            <w:b/>
            <w:bCs/>
          </w:rPr>
          <w:t> </w:t>
        </w:r>
        <w:r w:rsidRPr="00461B9F">
          <w:t>Resort hotels shall provide parking as follows:</w:t>
        </w:r>
      </w:ins>
    </w:p>
    <w:tbl>
      <w:tblPr>
        <w:tblW w:w="9540" w:type="dxa"/>
        <w:tblInd w:w="15" w:type="dxa"/>
        <w:tblCellMar>
          <w:top w:w="15" w:type="dxa"/>
          <w:left w:w="15" w:type="dxa"/>
          <w:bottom w:w="15" w:type="dxa"/>
          <w:right w:w="15" w:type="dxa"/>
        </w:tblCellMar>
        <w:tblLook w:val="04A0"/>
      </w:tblPr>
      <w:tblGrid>
        <w:gridCol w:w="219"/>
        <w:gridCol w:w="4356"/>
        <w:gridCol w:w="4965"/>
      </w:tblGrid>
      <w:tr w:rsidR="00461B9F" w:rsidRPr="00461B9F">
        <w:trPr>
          <w:tblHeader/>
          <w:ins w:id="1694" w:author="rtbelasco" w:date="2018-11-28T22:34:00Z"/>
        </w:trPr>
        <w:tc>
          <w:tcPr>
            <w:tcW w:w="0" w:type="auto"/>
            <w:tcBorders>
              <w:top w:val="nil"/>
              <w:left w:val="nil"/>
              <w:bottom w:val="nil"/>
              <w:right w:val="nil"/>
            </w:tcBorders>
            <w:tcMar>
              <w:top w:w="15" w:type="dxa"/>
              <w:left w:w="60" w:type="dxa"/>
              <w:bottom w:w="60" w:type="dxa"/>
              <w:right w:w="60" w:type="dxa"/>
            </w:tcMar>
            <w:vAlign w:val="bottom"/>
          </w:tcPr>
          <w:p w:rsidR="00461B9F" w:rsidRPr="00461B9F" w:rsidRDefault="00461B9F" w:rsidP="00461B9F">
            <w:pPr>
              <w:jc w:val="both"/>
              <w:rPr>
                <w:ins w:id="1695" w:author="rtbelasco" w:date="2018-11-28T22:34:00Z"/>
              </w:rPr>
            </w:pPr>
          </w:p>
        </w:tc>
        <w:tc>
          <w:tcPr>
            <w:tcW w:w="0" w:type="auto"/>
            <w:tcBorders>
              <w:top w:val="nil"/>
              <w:left w:val="nil"/>
              <w:bottom w:val="nil"/>
              <w:right w:val="nil"/>
            </w:tcBorders>
            <w:tcMar>
              <w:top w:w="15" w:type="dxa"/>
              <w:left w:w="60" w:type="dxa"/>
              <w:bottom w:w="60" w:type="dxa"/>
              <w:right w:w="60" w:type="dxa"/>
            </w:tcMar>
            <w:vAlign w:val="bottom"/>
          </w:tcPr>
          <w:p w:rsidR="00461B9F" w:rsidRPr="00461B9F" w:rsidRDefault="00461B9F" w:rsidP="00461B9F">
            <w:pPr>
              <w:jc w:val="both"/>
              <w:rPr>
                <w:ins w:id="1696" w:author="rtbelasco" w:date="2018-11-28T22:34:00Z"/>
              </w:rPr>
            </w:pPr>
            <w:ins w:id="1697" w:author="rtbelasco" w:date="2018-11-28T22:34:00Z">
              <w:r w:rsidRPr="00461B9F">
                <w:rPr>
                  <w:b/>
                  <w:bCs/>
                </w:rPr>
                <w:t>Room Size</w:t>
              </w:r>
            </w:ins>
          </w:p>
          <w:p w:rsidR="00461B9F" w:rsidRPr="00461B9F" w:rsidRDefault="00461B9F" w:rsidP="00461B9F">
            <w:pPr>
              <w:jc w:val="both"/>
              <w:rPr>
                <w:ins w:id="1698" w:author="rtbelasco" w:date="2018-11-28T22:34:00Z"/>
              </w:rPr>
            </w:pPr>
            <w:ins w:id="1699" w:author="rtbelasco" w:date="2018-11-28T22:34:00Z">
              <w:r w:rsidRPr="00461B9F">
                <w:rPr>
                  <w:b/>
                  <w:bCs/>
                </w:rPr>
                <w:t>(square feet)</w:t>
              </w:r>
            </w:ins>
          </w:p>
        </w:tc>
        <w:tc>
          <w:tcPr>
            <w:tcW w:w="0" w:type="auto"/>
            <w:tcBorders>
              <w:top w:val="nil"/>
              <w:left w:val="nil"/>
              <w:bottom w:val="nil"/>
              <w:right w:val="nil"/>
            </w:tcBorders>
            <w:tcMar>
              <w:top w:w="15" w:type="dxa"/>
              <w:left w:w="60" w:type="dxa"/>
              <w:bottom w:w="60" w:type="dxa"/>
              <w:right w:w="60" w:type="dxa"/>
            </w:tcMar>
            <w:vAlign w:val="bottom"/>
          </w:tcPr>
          <w:p w:rsidR="00461B9F" w:rsidRPr="00461B9F" w:rsidRDefault="00461B9F" w:rsidP="00461B9F">
            <w:pPr>
              <w:jc w:val="both"/>
              <w:rPr>
                <w:ins w:id="1700" w:author="rtbelasco" w:date="2018-11-28T22:34:00Z"/>
              </w:rPr>
            </w:pPr>
            <w:ins w:id="1701" w:author="rtbelasco" w:date="2018-11-28T22:34:00Z">
              <w:r w:rsidRPr="00461B9F">
                <w:rPr>
                  <w:b/>
                  <w:bCs/>
                </w:rPr>
                <w:t>Parking Spaces</w:t>
              </w:r>
            </w:ins>
          </w:p>
          <w:p w:rsidR="00461B9F" w:rsidRPr="00461B9F" w:rsidRDefault="00461B9F" w:rsidP="00461B9F">
            <w:pPr>
              <w:jc w:val="both"/>
              <w:rPr>
                <w:ins w:id="1702" w:author="rtbelasco" w:date="2018-11-28T22:34:00Z"/>
              </w:rPr>
            </w:pPr>
            <w:ins w:id="1703" w:author="rtbelasco" w:date="2018-11-28T22:34:00Z">
              <w:r w:rsidRPr="00461B9F">
                <w:rPr>
                  <w:b/>
                  <w:bCs/>
                </w:rPr>
                <w:t>(per unit)</w:t>
              </w:r>
            </w:ins>
          </w:p>
        </w:tc>
      </w:tr>
      <w:tr w:rsidR="00461B9F" w:rsidRPr="00461B9F">
        <w:trPr>
          <w:ins w:id="1704" w:author="rtbelasco" w:date="2018-11-28T22:34:00Z"/>
        </w:trPr>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05" w:author="rtbelasco" w:date="2018-11-28T22:34:00Z"/>
              </w:rPr>
            </w:pPr>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06" w:author="rtbelasco" w:date="2018-11-28T22:34:00Z"/>
              </w:rPr>
            </w:pPr>
            <w:ins w:id="1707" w:author="rtbelasco" w:date="2018-11-28T22:34:00Z">
              <w:r w:rsidRPr="00461B9F">
                <w:t>Under 375</w:t>
              </w:r>
            </w:ins>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08" w:author="rtbelasco" w:date="2018-11-28T22:34:00Z"/>
              </w:rPr>
            </w:pPr>
            <w:ins w:id="1709" w:author="rtbelasco" w:date="2018-11-28T22:34:00Z">
              <w:r w:rsidRPr="00461B9F">
                <w:t>1.1</w:t>
              </w:r>
            </w:ins>
          </w:p>
        </w:tc>
      </w:tr>
      <w:tr w:rsidR="00461B9F" w:rsidRPr="00461B9F">
        <w:trPr>
          <w:ins w:id="1710" w:author="rtbelasco" w:date="2018-11-28T22:34:00Z"/>
        </w:trPr>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11" w:author="rtbelasco" w:date="2018-11-28T22:34:00Z"/>
              </w:rPr>
            </w:pPr>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12" w:author="rtbelasco" w:date="2018-11-28T22:34:00Z"/>
              </w:rPr>
            </w:pPr>
            <w:ins w:id="1713" w:author="rtbelasco" w:date="2018-11-28T22:34:00Z">
              <w:r w:rsidRPr="00461B9F">
                <w:t>376 to 800</w:t>
              </w:r>
            </w:ins>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14" w:author="rtbelasco" w:date="2018-11-28T22:34:00Z"/>
              </w:rPr>
            </w:pPr>
            <w:ins w:id="1715" w:author="rtbelasco" w:date="2018-11-28T22:34:00Z">
              <w:r w:rsidRPr="00461B9F">
                <w:t>1.25</w:t>
              </w:r>
            </w:ins>
          </w:p>
        </w:tc>
      </w:tr>
      <w:tr w:rsidR="00461B9F" w:rsidRPr="00461B9F">
        <w:trPr>
          <w:ins w:id="1716" w:author="rtbelasco" w:date="2018-11-28T22:34:00Z"/>
        </w:trPr>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17" w:author="rtbelasco" w:date="2018-11-28T22:34:00Z"/>
              </w:rPr>
            </w:pPr>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18" w:author="rtbelasco" w:date="2018-11-28T22:34:00Z"/>
              </w:rPr>
            </w:pPr>
            <w:ins w:id="1719" w:author="rtbelasco" w:date="2018-11-28T22:34:00Z">
              <w:r w:rsidRPr="00461B9F">
                <w:t>801 to 1,250</w:t>
              </w:r>
            </w:ins>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20" w:author="rtbelasco" w:date="2018-11-28T22:34:00Z"/>
              </w:rPr>
            </w:pPr>
            <w:ins w:id="1721" w:author="rtbelasco" w:date="2018-11-28T22:34:00Z">
              <w:r w:rsidRPr="00461B9F">
                <w:t>1.5</w:t>
              </w:r>
            </w:ins>
          </w:p>
        </w:tc>
      </w:tr>
      <w:tr w:rsidR="00461B9F" w:rsidRPr="00461B9F">
        <w:trPr>
          <w:ins w:id="1722" w:author="rtbelasco" w:date="2018-11-28T22:34:00Z"/>
        </w:trPr>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23" w:author="rtbelasco" w:date="2018-11-28T22:34:00Z"/>
              </w:rPr>
            </w:pPr>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24" w:author="rtbelasco" w:date="2018-11-28T22:34:00Z"/>
              </w:rPr>
            </w:pPr>
            <w:ins w:id="1725" w:author="rtbelasco" w:date="2018-11-28T22:34:00Z">
              <w:r w:rsidRPr="00461B9F">
                <w:t>Over 1,250</w:t>
              </w:r>
            </w:ins>
          </w:p>
        </w:tc>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26" w:author="rtbelasco" w:date="2018-11-28T22:34:00Z"/>
              </w:rPr>
            </w:pPr>
            <w:ins w:id="1727" w:author="rtbelasco" w:date="2018-11-28T22:34:00Z">
              <w:r w:rsidRPr="00461B9F">
                <w:t>2.0</w:t>
              </w:r>
            </w:ins>
          </w:p>
        </w:tc>
      </w:tr>
      <w:tr w:rsidR="00461B9F" w:rsidRPr="00461B9F">
        <w:trPr>
          <w:ins w:id="1728" w:author="rtbelasco" w:date="2018-11-28T22:34:00Z"/>
        </w:trPr>
        <w:tc>
          <w:tcPr>
            <w:tcW w:w="0" w:type="auto"/>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29" w:author="rtbelasco" w:date="2018-11-28T22:34:00Z"/>
              </w:rPr>
            </w:pPr>
          </w:p>
        </w:tc>
        <w:tc>
          <w:tcPr>
            <w:tcW w:w="0" w:type="auto"/>
            <w:gridSpan w:val="2"/>
            <w:tcBorders>
              <w:top w:val="nil"/>
              <w:left w:val="nil"/>
              <w:bottom w:val="nil"/>
              <w:right w:val="nil"/>
            </w:tcBorders>
            <w:tcMar>
              <w:top w:w="15" w:type="dxa"/>
              <w:left w:w="60" w:type="dxa"/>
              <w:bottom w:w="60" w:type="dxa"/>
              <w:right w:w="60" w:type="dxa"/>
            </w:tcMar>
          </w:tcPr>
          <w:p w:rsidR="00461B9F" w:rsidRPr="00461B9F" w:rsidRDefault="00461B9F" w:rsidP="00461B9F">
            <w:pPr>
              <w:jc w:val="both"/>
              <w:rPr>
                <w:ins w:id="1730" w:author="rtbelasco" w:date="2018-11-28T22:34:00Z"/>
              </w:rPr>
            </w:pPr>
            <w:ins w:id="1731" w:author="rtbelasco" w:date="2018-11-28T22:34:00Z">
              <w:r w:rsidRPr="00461B9F">
                <w:t>Plus 1 space for every 10 seats provided in an ancillary restaurant</w:t>
              </w:r>
            </w:ins>
          </w:p>
        </w:tc>
      </w:tr>
    </w:tbl>
    <w:p w:rsidR="007946A8" w:rsidRDefault="00461B9F">
      <w:pPr>
        <w:ind w:left="2160"/>
        <w:jc w:val="both"/>
        <w:rPr>
          <w:ins w:id="1732" w:author="rtbelasco" w:date="2018-11-28T22:34:00Z"/>
        </w:rPr>
        <w:pPrChange w:id="1733" w:author="rtbelasco" w:date="2018-11-28T22:36:00Z">
          <w:pPr>
            <w:ind w:left="720"/>
            <w:jc w:val="both"/>
          </w:pPr>
        </w:pPrChange>
      </w:pPr>
      <w:ins w:id="1734" w:author="rtbelasco" w:date="2018-11-28T22:36:00Z">
        <w:r>
          <w:rPr>
            <w:b/>
            <w:bCs/>
          </w:rPr>
          <w:t>[7]</w:t>
        </w:r>
      </w:ins>
      <w:ins w:id="1735" w:author="rtbelasco" w:date="2018-11-28T22:34:00Z">
        <w:r w:rsidRPr="00461B9F">
          <w:rPr>
            <w:b/>
            <w:bCs/>
          </w:rPr>
          <w:t> </w:t>
        </w:r>
        <w:r w:rsidRPr="00461B9F">
          <w:t>Restaurants, bars and/or taverns associated with or without a resort hotel shall provide a minimum of one space for every six seats, but in all cases a sufficient number of spaces to prevent any parking along private driveways, fire lanes and aisles. Outdoor seating/dining areas intended for use during spring, summer and autumn months shall not be considered when calculating the number of parking spaces required by this subsection.</w:t>
        </w:r>
      </w:ins>
    </w:p>
    <w:p w:rsidR="007946A8" w:rsidRDefault="00461B9F">
      <w:pPr>
        <w:ind w:left="2160"/>
        <w:jc w:val="both"/>
        <w:rPr>
          <w:ins w:id="1736" w:author="rtbelasco" w:date="2018-11-28T22:34:00Z"/>
        </w:rPr>
        <w:pPrChange w:id="1737" w:author="rtbelasco" w:date="2018-11-28T22:36:00Z">
          <w:pPr>
            <w:ind w:left="720"/>
            <w:jc w:val="both"/>
          </w:pPr>
        </w:pPrChange>
      </w:pPr>
      <w:ins w:id="1738" w:author="rtbelasco" w:date="2018-11-28T22:36:00Z">
        <w:r>
          <w:rPr>
            <w:b/>
            <w:bCs/>
          </w:rPr>
          <w:t>[8]</w:t>
        </w:r>
      </w:ins>
      <w:ins w:id="1739" w:author="rtbelasco" w:date="2018-11-28T22:34:00Z">
        <w:r w:rsidRPr="00461B9F">
          <w:rPr>
            <w:b/>
            <w:bCs/>
          </w:rPr>
          <w:t> </w:t>
        </w:r>
        <w:r w:rsidRPr="00461B9F">
          <w:t>Eating and drinking establishments, including restaurants and specialty food outlets, bars and taverns shall provide a minimum of one space for every four seats. Outdoor seating/dining areas intended for use during spring, summer and autumn months shall not be considered when calculating the number of parking spaces required by this subsection.</w:t>
        </w:r>
      </w:ins>
    </w:p>
    <w:p w:rsidR="007946A8" w:rsidRDefault="00461B9F">
      <w:pPr>
        <w:ind w:left="2160"/>
        <w:jc w:val="both"/>
        <w:rPr>
          <w:ins w:id="1740" w:author="rtbelasco" w:date="2018-11-28T22:34:00Z"/>
        </w:rPr>
        <w:pPrChange w:id="1741" w:author="rtbelasco" w:date="2018-11-28T22:36:00Z">
          <w:pPr>
            <w:ind w:left="720"/>
            <w:jc w:val="both"/>
          </w:pPr>
        </w:pPrChange>
      </w:pPr>
      <w:ins w:id="1742" w:author="rtbelasco" w:date="2018-11-28T22:36:00Z">
        <w:r>
          <w:rPr>
            <w:b/>
            <w:bCs/>
          </w:rPr>
          <w:t>[9]</w:t>
        </w:r>
      </w:ins>
      <w:ins w:id="1743" w:author="rtbelasco" w:date="2018-11-28T22:34:00Z">
        <w:r w:rsidRPr="00461B9F">
          <w:rPr>
            <w:b/>
            <w:bCs/>
          </w:rPr>
          <w:t> </w:t>
        </w:r>
        <w:r w:rsidRPr="00461B9F">
          <w:t>Credit shall be given on a 50% basis (rounded to the higher number) for on-street parking spaces towards the nonresidential component of a project's parking requirement [e.g., seven on-street spaces will get credit for four on-site spaces (7 x 50% = 3.5, and 3.5 rounded to the higher number is 4)]. The on-street spaces shall be directly adjacent to the subject property, be clearly indicated on the site plan, measure eight feet by 22 feet, and not interfere with loading or delivery operations, fire lanes, bikeways, bus stops, sight triangles, pedestrian crossings or driveways.</w:t>
        </w:r>
      </w:ins>
    </w:p>
    <w:p w:rsidR="007946A8" w:rsidRDefault="00461B9F">
      <w:pPr>
        <w:ind w:left="2160"/>
        <w:jc w:val="both"/>
        <w:rPr>
          <w:ins w:id="1744" w:author="rtbelasco" w:date="2018-11-28T22:34:00Z"/>
        </w:rPr>
        <w:pPrChange w:id="1745" w:author="rtbelasco" w:date="2018-11-28T22:36:00Z">
          <w:pPr>
            <w:ind w:left="720"/>
            <w:jc w:val="both"/>
          </w:pPr>
        </w:pPrChange>
      </w:pPr>
      <w:ins w:id="1746" w:author="rtbelasco" w:date="2018-11-28T22:36:00Z">
        <w:r>
          <w:rPr>
            <w:b/>
            <w:bCs/>
          </w:rPr>
          <w:t>[10]</w:t>
        </w:r>
      </w:ins>
      <w:ins w:id="1747" w:author="rtbelasco" w:date="2018-11-28T22:34:00Z">
        <w:r w:rsidRPr="00461B9F">
          <w:rPr>
            <w:b/>
            <w:bCs/>
          </w:rPr>
          <w:t> </w:t>
        </w:r>
        <w:r w:rsidRPr="00461B9F">
          <w:t>A developer may satisfy up to two spaces of nonresidential parking deficiency by contributing to a municipal parking capital improvement fund for the design, purchase, construction and maintenance of municipal parking lots. The developer shall make a contribution of $4,000 per deficient space. Full payment is required as a condition of the issuance of the first construction permit. Upon full payment by an applicant/developer to the parking fund, no contribution is refundable.</w:t>
        </w:r>
      </w:ins>
    </w:p>
    <w:p w:rsidR="007946A8" w:rsidRDefault="00461B9F">
      <w:pPr>
        <w:ind w:left="2160"/>
        <w:jc w:val="both"/>
        <w:rPr>
          <w:ins w:id="1748" w:author="rtbelasco" w:date="2018-11-28T22:34:00Z"/>
        </w:rPr>
        <w:pPrChange w:id="1749" w:author="rtbelasco" w:date="2018-11-28T22:36:00Z">
          <w:pPr>
            <w:ind w:left="720"/>
            <w:jc w:val="both"/>
          </w:pPr>
        </w:pPrChange>
      </w:pPr>
      <w:ins w:id="1750" w:author="rtbelasco" w:date="2018-11-28T22:36:00Z">
        <w:r>
          <w:rPr>
            <w:b/>
            <w:bCs/>
          </w:rPr>
          <w:t>[11]</w:t>
        </w:r>
      </w:ins>
      <w:ins w:id="1751" w:author="rtbelasco" w:date="2018-11-28T22:34:00Z">
        <w:r w:rsidRPr="00461B9F">
          <w:rPr>
            <w:b/>
            <w:bCs/>
          </w:rPr>
          <w:t> </w:t>
        </w:r>
        <w:r w:rsidRPr="00461B9F">
          <w:t>Shared parking use of open parking lots with other permitted uses of the RH Zoning District is permitted.</w:t>
        </w:r>
      </w:ins>
    </w:p>
    <w:p w:rsidR="007946A8" w:rsidRDefault="00461B9F">
      <w:pPr>
        <w:ind w:left="1440" w:firstLine="720"/>
        <w:jc w:val="both"/>
        <w:rPr>
          <w:ins w:id="1752" w:author="rtbelasco" w:date="2018-11-28T22:34:00Z"/>
        </w:rPr>
        <w:pPrChange w:id="1753" w:author="rtbelasco" w:date="2018-11-28T22:36:00Z">
          <w:pPr>
            <w:ind w:firstLine="720"/>
            <w:jc w:val="both"/>
          </w:pPr>
        </w:pPrChange>
      </w:pPr>
      <w:ins w:id="1754" w:author="rtbelasco" w:date="2018-11-28T22:36:00Z">
        <w:r>
          <w:rPr>
            <w:b/>
            <w:bCs/>
          </w:rPr>
          <w:t>[12]</w:t>
        </w:r>
      </w:ins>
      <w:ins w:id="1755" w:author="rtbelasco" w:date="2018-11-28T22:34:00Z">
        <w:r w:rsidRPr="00461B9F">
          <w:rPr>
            <w:b/>
            <w:bCs/>
          </w:rPr>
          <w:t> </w:t>
        </w:r>
        <w:r w:rsidRPr="00461B9F">
          <w:t>See § </w:t>
        </w:r>
        <w:r w:rsidRPr="00461B9F">
          <w:rPr>
            <w:b/>
            <w:bCs/>
          </w:rPr>
          <w:t>276-35</w:t>
        </w:r>
        <w:r w:rsidRPr="00461B9F">
          <w:t> (requirements for parking) for additional standards.</w:t>
        </w:r>
      </w:ins>
    </w:p>
    <w:p w:rsidR="007946A8" w:rsidRDefault="00461B9F">
      <w:pPr>
        <w:ind w:left="720" w:firstLine="720"/>
        <w:jc w:val="both"/>
        <w:rPr>
          <w:ins w:id="1756" w:author="rtbelasco" w:date="2018-11-28T22:34:00Z"/>
        </w:rPr>
        <w:pPrChange w:id="1757" w:author="rtbelasco" w:date="2018-11-28T22:37:00Z">
          <w:pPr>
            <w:jc w:val="both"/>
          </w:pPr>
        </w:pPrChange>
      </w:pPr>
      <w:ins w:id="1758" w:author="rtbelasco" w:date="2018-11-28T22:37:00Z">
        <w:r>
          <w:rPr>
            <w:b/>
            <w:bCs/>
          </w:rPr>
          <w:t>(h)</w:t>
        </w:r>
      </w:ins>
      <w:ins w:id="1759" w:author="rtbelasco" w:date="2018-11-28T22:34:00Z">
        <w:r w:rsidRPr="00461B9F">
          <w:rPr>
            <w:b/>
            <w:bCs/>
          </w:rPr>
          <w:t> </w:t>
        </w:r>
        <w:r w:rsidRPr="00461B9F">
          <w:t>Minimum off-street loading; trash, recycling and garbage locations.</w:t>
        </w:r>
      </w:ins>
    </w:p>
    <w:p w:rsidR="007946A8" w:rsidRDefault="00461B9F">
      <w:pPr>
        <w:ind w:left="2160"/>
        <w:jc w:val="both"/>
        <w:rPr>
          <w:ins w:id="1760" w:author="rtbelasco" w:date="2018-11-28T22:34:00Z"/>
        </w:rPr>
        <w:pPrChange w:id="1761" w:author="rtbelasco" w:date="2018-11-28T22:37:00Z">
          <w:pPr>
            <w:ind w:left="720"/>
            <w:jc w:val="both"/>
          </w:pPr>
        </w:pPrChange>
      </w:pPr>
      <w:ins w:id="1762" w:author="rtbelasco" w:date="2018-11-28T22:34:00Z">
        <w:r w:rsidRPr="00461B9F">
          <w:rPr>
            <w:b/>
            <w:bCs/>
          </w:rPr>
          <w:t>(1) </w:t>
        </w:r>
        <w:r w:rsidRPr="00461B9F">
          <w:t>The need for, location and design of off-street loading and unloading areas shall be considered and determined at the time of site plan review. Off-street loading and unloading areas shall take place on site but not in the public/street right-of-way.</w:t>
        </w:r>
      </w:ins>
    </w:p>
    <w:p w:rsidR="007946A8" w:rsidRDefault="00461B9F">
      <w:pPr>
        <w:ind w:left="2160"/>
        <w:jc w:val="both"/>
        <w:rPr>
          <w:ins w:id="1763" w:author="rtbelasco" w:date="2018-11-28T22:34:00Z"/>
        </w:rPr>
        <w:pPrChange w:id="1764" w:author="rtbelasco" w:date="2018-11-28T22:37:00Z">
          <w:pPr>
            <w:ind w:left="720"/>
            <w:jc w:val="both"/>
          </w:pPr>
        </w:pPrChange>
      </w:pPr>
      <w:ins w:id="1765" w:author="rtbelasco" w:date="2018-11-28T22:34:00Z">
        <w:r w:rsidRPr="00461B9F">
          <w:rPr>
            <w:b/>
            <w:bCs/>
          </w:rPr>
          <w:t>(2) </w:t>
        </w:r>
        <w:r w:rsidRPr="00461B9F">
          <w:t>The need for, location and design of trash and garbage locations shall be considered and determined at the time of site plan review. Recycling, trash and garbage loading and unloading areas shall take place on site but not in the public/street right-of-way. All solid waste not stored within a building shall be stored within an enclosed container.</w:t>
        </w:r>
      </w:ins>
    </w:p>
    <w:p w:rsidR="007946A8" w:rsidRDefault="00461B9F">
      <w:pPr>
        <w:ind w:left="2160"/>
        <w:jc w:val="both"/>
        <w:rPr>
          <w:ins w:id="1766" w:author="rtbelasco" w:date="2018-11-28T22:34:00Z"/>
        </w:rPr>
        <w:pPrChange w:id="1767" w:author="rtbelasco" w:date="2018-11-28T22:37:00Z">
          <w:pPr>
            <w:ind w:left="720"/>
            <w:jc w:val="both"/>
          </w:pPr>
        </w:pPrChange>
      </w:pPr>
      <w:ins w:id="1768" w:author="rtbelasco" w:date="2018-11-28T22:34:00Z">
        <w:r w:rsidRPr="00461B9F">
          <w:rPr>
            <w:b/>
            <w:bCs/>
          </w:rPr>
          <w:t>(3) </w:t>
        </w:r>
        <w:r w:rsidRPr="00461B9F">
          <w:t>Each use must include provisions for the collection, disposition and recycling of recyclable materials, including newspapers, leaves, white high-grade paper, glass bottles and jars, aluminum, corrugated cardboard, and tin and bimetal cans. The amount of recyclable material generated weekly by each use shall be quantified and reviewed during site plan review to determine whether the storage area to contain a week's accumulation of recyclable material is adequate in size and location. The storage area shall be designed for truck access for pickup of materials and be suitably screened from view if located outside a building.</w:t>
        </w:r>
      </w:ins>
    </w:p>
    <w:p w:rsidR="007946A8" w:rsidRDefault="00461B9F">
      <w:pPr>
        <w:ind w:left="2160"/>
        <w:jc w:val="both"/>
        <w:rPr>
          <w:ins w:id="1769" w:author="rtbelasco" w:date="2018-11-28T22:34:00Z"/>
        </w:rPr>
        <w:pPrChange w:id="1770" w:author="rtbelasco" w:date="2018-11-28T22:37:00Z">
          <w:pPr>
            <w:ind w:left="720"/>
            <w:jc w:val="both"/>
          </w:pPr>
        </w:pPrChange>
      </w:pPr>
      <w:ins w:id="1771" w:author="rtbelasco" w:date="2018-11-28T22:34:00Z">
        <w:r w:rsidRPr="00461B9F">
          <w:rPr>
            <w:b/>
            <w:bCs/>
          </w:rPr>
          <w:t>(4) </w:t>
        </w:r>
        <w:r w:rsidRPr="00461B9F">
          <w:t>Recycling, trash and garbage loading and unloading areas shall be marked with yellow cross-striping pavement markings and marked with signage as "No Parking or Standing Zones" if adjacent to automobile traffic or parking areas.</w:t>
        </w:r>
      </w:ins>
    </w:p>
    <w:p w:rsidR="007946A8" w:rsidRDefault="00461B9F">
      <w:pPr>
        <w:ind w:left="2160"/>
        <w:jc w:val="both"/>
        <w:rPr>
          <w:ins w:id="1772" w:author="rtbelasco" w:date="2018-11-28T22:40:00Z"/>
        </w:rPr>
        <w:pPrChange w:id="1773" w:author="rtbelasco" w:date="2018-11-28T22:37:00Z">
          <w:pPr>
            <w:ind w:left="720"/>
            <w:jc w:val="both"/>
          </w:pPr>
        </w:pPrChange>
      </w:pPr>
      <w:ins w:id="1774" w:author="rtbelasco" w:date="2018-11-28T22:34:00Z">
        <w:r w:rsidRPr="00461B9F">
          <w:rPr>
            <w:b/>
            <w:bCs/>
          </w:rPr>
          <w:t>(5) </w:t>
        </w:r>
        <w:r w:rsidRPr="00461B9F">
          <w:t>For resort hotels, delivery and loading areas, mechanical equipment, garbage and recycling storage and similar back-of-the-house functions shall be enclosed within the building and shall be screened so as not to be visible from any public right-of-way or adjacent property.</w:t>
        </w:r>
      </w:ins>
    </w:p>
    <w:p w:rsidR="00461B9F" w:rsidRPr="00897E87" w:rsidRDefault="00461B9F" w:rsidP="00461B9F">
      <w:pPr>
        <w:jc w:val="both"/>
        <w:rPr>
          <w:ins w:id="1775" w:author="rtbelasco" w:date="2018-11-28T22:41:00Z"/>
        </w:rPr>
      </w:pPr>
      <w:ins w:id="1776" w:author="rtbelasco" w:date="2018-11-28T22:41:00Z">
        <w:r>
          <w:rPr>
            <w:b/>
            <w:bCs/>
          </w:rPr>
          <w:tab/>
          <w:t>(</w:t>
        </w:r>
        <w:r>
          <w:rPr>
            <w:bCs/>
          </w:rPr>
          <w:t>3) Conditional Use</w:t>
        </w:r>
        <w:r w:rsidRPr="007F1451">
          <w:rPr>
            <w:b/>
            <w:bCs/>
          </w:rPr>
          <w:t> </w:t>
        </w:r>
        <w:r w:rsidRPr="00897E87">
          <w:t>Area and yard requirements.</w:t>
        </w:r>
      </w:ins>
    </w:p>
    <w:tbl>
      <w:tblPr>
        <w:tblW w:w="10020" w:type="dxa"/>
        <w:tblCellMar>
          <w:top w:w="15" w:type="dxa"/>
          <w:left w:w="15" w:type="dxa"/>
          <w:bottom w:w="15" w:type="dxa"/>
          <w:right w:w="15" w:type="dxa"/>
        </w:tblCellMar>
        <w:tblLook w:val="04A0"/>
      </w:tblPr>
      <w:tblGrid>
        <w:gridCol w:w="70"/>
        <w:gridCol w:w="70"/>
        <w:gridCol w:w="72"/>
        <w:gridCol w:w="96"/>
        <w:gridCol w:w="96"/>
        <w:gridCol w:w="72"/>
        <w:gridCol w:w="2654"/>
        <w:gridCol w:w="3445"/>
        <w:gridCol w:w="3445"/>
      </w:tblGrid>
      <w:tr w:rsidR="00461B9F" w:rsidRPr="00897E87">
        <w:trPr>
          <w:tblHeader/>
          <w:ins w:id="1777" w:author="rtbelasco" w:date="2018-11-28T22:41:00Z"/>
        </w:trPr>
        <w:tc>
          <w:tcPr>
            <w:tcW w:w="0" w:type="auto"/>
            <w:gridSpan w:val="4"/>
            <w:tcBorders>
              <w:top w:val="nil"/>
              <w:left w:val="nil"/>
              <w:bottom w:val="nil"/>
              <w:right w:val="nil"/>
            </w:tcBorders>
            <w:shd w:val="clear" w:color="auto" w:fill="FFFFFF"/>
            <w:tcMar>
              <w:top w:w="15" w:type="dxa"/>
              <w:left w:w="60" w:type="dxa"/>
              <w:bottom w:w="60" w:type="dxa"/>
              <w:right w:w="60" w:type="dxa"/>
            </w:tcMar>
            <w:vAlign w:val="bottom"/>
          </w:tcPr>
          <w:p w:rsidR="00461B9F" w:rsidRPr="00897E87" w:rsidRDefault="00461B9F" w:rsidP="00185377">
            <w:pPr>
              <w:jc w:val="both"/>
              <w:rPr>
                <w:ins w:id="1778" w:author="rtbelasco" w:date="2018-11-28T22:41:00Z"/>
              </w:rPr>
            </w:pPr>
          </w:p>
        </w:tc>
        <w:tc>
          <w:tcPr>
            <w:tcW w:w="0" w:type="auto"/>
            <w:gridSpan w:val="3"/>
            <w:tcBorders>
              <w:top w:val="nil"/>
              <w:left w:val="nil"/>
              <w:bottom w:val="nil"/>
              <w:right w:val="nil"/>
            </w:tcBorders>
            <w:shd w:val="clear" w:color="auto" w:fill="FFFFFF"/>
            <w:tcMar>
              <w:top w:w="15" w:type="dxa"/>
              <w:left w:w="60" w:type="dxa"/>
              <w:bottom w:w="60" w:type="dxa"/>
              <w:right w:w="60" w:type="dxa"/>
            </w:tcMar>
            <w:vAlign w:val="bottom"/>
          </w:tcPr>
          <w:p w:rsidR="00461B9F" w:rsidRPr="00897E87" w:rsidRDefault="00461B9F" w:rsidP="00185377">
            <w:pPr>
              <w:jc w:val="both"/>
              <w:rPr>
                <w:ins w:id="1779" w:author="rtbelasco" w:date="2018-11-28T22:41:00Z"/>
              </w:rPr>
            </w:pPr>
          </w:p>
        </w:tc>
        <w:tc>
          <w:tcPr>
            <w:tcW w:w="0" w:type="auto"/>
            <w:gridSpan w:val="2"/>
            <w:tcBorders>
              <w:top w:val="nil"/>
              <w:left w:val="nil"/>
              <w:bottom w:val="nil"/>
              <w:right w:val="nil"/>
            </w:tcBorders>
            <w:shd w:val="clear" w:color="auto" w:fill="FFFFFF"/>
            <w:tcMar>
              <w:top w:w="15" w:type="dxa"/>
              <w:left w:w="60" w:type="dxa"/>
              <w:bottom w:w="60" w:type="dxa"/>
              <w:right w:w="60" w:type="dxa"/>
            </w:tcMar>
            <w:vAlign w:val="bottom"/>
          </w:tcPr>
          <w:p w:rsidR="00461B9F" w:rsidRPr="00897E87" w:rsidRDefault="00461B9F" w:rsidP="00185377">
            <w:pPr>
              <w:jc w:val="both"/>
              <w:rPr>
                <w:ins w:id="1780" w:author="rtbelasco" w:date="2018-11-28T22:41:00Z"/>
              </w:rPr>
            </w:pPr>
            <w:ins w:id="1781" w:author="rtbelasco" w:date="2018-11-28T22:41:00Z">
              <w:r w:rsidRPr="00897E87">
                <w:rPr>
                  <w:b/>
                  <w:bCs/>
                </w:rPr>
                <w:t>Requirement</w:t>
              </w:r>
            </w:ins>
          </w:p>
        </w:tc>
      </w:tr>
      <w:tr w:rsidR="00461B9F" w:rsidRPr="00897E87">
        <w:trPr>
          <w:tblHeader/>
          <w:ins w:id="1782" w:author="rtbelasco" w:date="2018-11-28T22:41:00Z"/>
        </w:trPr>
        <w:tc>
          <w:tcPr>
            <w:tcW w:w="0" w:type="auto"/>
            <w:gridSpan w:val="4"/>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783" w:author="rtbelasco" w:date="2018-11-28T22:41:00Z"/>
              </w:rPr>
            </w:pPr>
          </w:p>
        </w:tc>
        <w:tc>
          <w:tcPr>
            <w:tcW w:w="0" w:type="auto"/>
            <w:gridSpan w:val="3"/>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784" w:author="rtbelasco" w:date="2018-11-28T22:41:00Z"/>
              </w:rPr>
            </w:pPr>
            <w:ins w:id="1785" w:author="rtbelasco" w:date="2018-11-28T22:41:00Z">
              <w:r w:rsidRPr="00897E87">
                <w:rPr>
                  <w:b/>
                  <w:bCs/>
                </w:rPr>
                <w:t>Category</w:t>
              </w:r>
            </w:ins>
          </w:p>
        </w:tc>
        <w:tc>
          <w:tcPr>
            <w:tcW w:w="0" w:type="auto"/>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786" w:author="rtbelasco" w:date="2018-11-28T22:41:00Z"/>
              </w:rPr>
            </w:pPr>
            <w:ins w:id="1787" w:author="rtbelasco" w:date="2018-11-28T22:41:00Z">
              <w:r w:rsidRPr="00897E87">
                <w:rPr>
                  <w:b/>
                  <w:bCs/>
                </w:rPr>
                <w:t>Hotels/Motels and Apartment/</w:t>
              </w:r>
            </w:ins>
          </w:p>
          <w:p w:rsidR="00461B9F" w:rsidRPr="00897E87" w:rsidRDefault="00461B9F" w:rsidP="00185377">
            <w:pPr>
              <w:jc w:val="both"/>
              <w:rPr>
                <w:ins w:id="1788" w:author="rtbelasco" w:date="2018-11-28T22:41:00Z"/>
              </w:rPr>
            </w:pPr>
            <w:ins w:id="1789" w:author="rtbelasco" w:date="2018-11-28T22:41:00Z">
              <w:r w:rsidRPr="00897E87">
                <w:rPr>
                  <w:b/>
                  <w:bCs/>
                </w:rPr>
                <w:t>Condominium Buildings</w:t>
              </w:r>
            </w:ins>
          </w:p>
          <w:p w:rsidR="00461B9F" w:rsidRPr="00897E87" w:rsidRDefault="00461B9F" w:rsidP="00185377">
            <w:pPr>
              <w:jc w:val="both"/>
              <w:rPr>
                <w:ins w:id="1790" w:author="rtbelasco" w:date="2018-11-28T22:41:00Z"/>
              </w:rPr>
            </w:pPr>
            <w:ins w:id="1791" w:author="rtbelasco" w:date="2018-11-28T22:41:00Z">
              <w:r w:rsidRPr="00897E87">
                <w:rPr>
                  <w:b/>
                  <w:bCs/>
                </w:rPr>
                <w:t>(as defined herein)</w:t>
              </w:r>
            </w:ins>
          </w:p>
        </w:tc>
        <w:tc>
          <w:tcPr>
            <w:tcW w:w="0" w:type="auto"/>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792" w:author="rtbelasco" w:date="2018-11-28T22:41:00Z"/>
              </w:rPr>
            </w:pPr>
            <w:ins w:id="1793" w:author="rtbelasco" w:date="2018-11-28T22:41:00Z">
              <w:r w:rsidRPr="00897E87">
                <w:rPr>
                  <w:b/>
                  <w:bCs/>
                </w:rPr>
                <w:t>Other Uses</w:t>
              </w:r>
            </w:ins>
          </w:p>
        </w:tc>
      </w:tr>
      <w:tr w:rsidR="00461B9F" w:rsidRPr="00897E87">
        <w:trPr>
          <w:tblHeader/>
          <w:ins w:id="1794" w:author="rtbelasco" w:date="2018-11-28T22:41:00Z"/>
        </w:trPr>
        <w:tc>
          <w:tcPr>
            <w:tcW w:w="0" w:type="auto"/>
            <w:gridSpan w:val="2"/>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795" w:author="rtbelasco" w:date="2018-11-28T22:41:00Z"/>
              </w:rPr>
            </w:pPr>
          </w:p>
        </w:tc>
        <w:tc>
          <w:tcPr>
            <w:tcW w:w="0" w:type="auto"/>
            <w:gridSpan w:val="5"/>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796" w:author="rtbelasco" w:date="2018-11-28T22:41:00Z"/>
              </w:rPr>
            </w:pPr>
          </w:p>
        </w:tc>
        <w:tc>
          <w:tcPr>
            <w:tcW w:w="0" w:type="auto"/>
            <w:gridSpan w:val="2"/>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797" w:author="rtbelasco" w:date="2018-11-28T22:41:00Z"/>
              </w:rPr>
            </w:pPr>
            <w:ins w:id="1798" w:author="rtbelasco" w:date="2018-11-28T22:41:00Z">
              <w:r w:rsidRPr="00897E87">
                <w:rPr>
                  <w:b/>
                  <w:bCs/>
                </w:rPr>
                <w:t>Requirement</w:t>
              </w:r>
            </w:ins>
          </w:p>
        </w:tc>
      </w:tr>
      <w:tr w:rsidR="00461B9F" w:rsidRPr="00897E87">
        <w:trPr>
          <w:tblHeader/>
          <w:ins w:id="1799" w:author="rtbelasco" w:date="2018-11-28T22:41:00Z"/>
        </w:trPr>
        <w:tc>
          <w:tcPr>
            <w:tcW w:w="0" w:type="auto"/>
            <w:gridSpan w:val="2"/>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800" w:author="rtbelasco" w:date="2018-11-28T22:41:00Z"/>
              </w:rPr>
            </w:pPr>
          </w:p>
        </w:tc>
        <w:tc>
          <w:tcPr>
            <w:tcW w:w="0" w:type="auto"/>
            <w:gridSpan w:val="5"/>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801" w:author="rtbelasco" w:date="2018-11-28T22:41:00Z"/>
              </w:rPr>
            </w:pPr>
            <w:ins w:id="1802" w:author="rtbelasco" w:date="2018-11-28T22:41:00Z">
              <w:r w:rsidRPr="00897E87">
                <w:rPr>
                  <w:b/>
                  <w:bCs/>
                </w:rPr>
                <w:t>Category</w:t>
              </w:r>
            </w:ins>
          </w:p>
        </w:tc>
        <w:tc>
          <w:tcPr>
            <w:tcW w:w="0" w:type="auto"/>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803" w:author="rtbelasco" w:date="2018-11-28T22:41:00Z"/>
              </w:rPr>
            </w:pPr>
            <w:ins w:id="1804" w:author="rtbelasco" w:date="2018-11-28T22:41:00Z">
              <w:r w:rsidRPr="00897E87">
                <w:rPr>
                  <w:b/>
                  <w:bCs/>
                </w:rPr>
                <w:t>Hotels/Motels and Apartment/</w:t>
              </w:r>
            </w:ins>
          </w:p>
          <w:p w:rsidR="00461B9F" w:rsidRPr="00897E87" w:rsidRDefault="00461B9F" w:rsidP="00185377">
            <w:pPr>
              <w:jc w:val="both"/>
              <w:rPr>
                <w:ins w:id="1805" w:author="rtbelasco" w:date="2018-11-28T22:41:00Z"/>
              </w:rPr>
            </w:pPr>
            <w:ins w:id="1806" w:author="rtbelasco" w:date="2018-11-28T22:41:00Z">
              <w:r w:rsidRPr="00897E87">
                <w:rPr>
                  <w:b/>
                  <w:bCs/>
                </w:rPr>
                <w:t>Condominium Buildings</w:t>
              </w:r>
            </w:ins>
          </w:p>
          <w:p w:rsidR="00461B9F" w:rsidRPr="00897E87" w:rsidRDefault="00461B9F" w:rsidP="00185377">
            <w:pPr>
              <w:jc w:val="both"/>
              <w:rPr>
                <w:ins w:id="1807" w:author="rtbelasco" w:date="2018-11-28T22:41:00Z"/>
              </w:rPr>
            </w:pPr>
            <w:ins w:id="1808" w:author="rtbelasco" w:date="2018-11-28T22:41:00Z">
              <w:r w:rsidRPr="00897E87">
                <w:rPr>
                  <w:b/>
                  <w:bCs/>
                </w:rPr>
                <w:t>(as defined herein)</w:t>
              </w:r>
            </w:ins>
          </w:p>
        </w:tc>
        <w:tc>
          <w:tcPr>
            <w:tcW w:w="0" w:type="auto"/>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1809" w:author="rtbelasco" w:date="2018-11-28T22:41:00Z"/>
              </w:rPr>
            </w:pPr>
            <w:ins w:id="1810" w:author="rtbelasco" w:date="2018-11-28T22:41:00Z">
              <w:r w:rsidRPr="00897E87">
                <w:rPr>
                  <w:b/>
                  <w:bCs/>
                </w:rPr>
                <w:t>Other Uses</w:t>
              </w:r>
            </w:ins>
          </w:p>
        </w:tc>
      </w:tr>
      <w:tr w:rsidR="00461B9F" w:rsidRPr="00897E87">
        <w:trPr>
          <w:ins w:id="1811"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12"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13" w:author="rtbelasco" w:date="2018-11-28T22:41:00Z"/>
              </w:rPr>
            </w:pPr>
            <w:ins w:id="1814" w:author="rtbelasco" w:date="2018-11-28T22:41:00Z">
              <w:r w:rsidRPr="00897E87">
                <w:t>Principal buildings, minimum</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15"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16" w:author="rtbelasco" w:date="2018-11-28T22:41:00Z"/>
              </w:rPr>
            </w:pPr>
          </w:p>
        </w:tc>
      </w:tr>
      <w:tr w:rsidR="00461B9F" w:rsidRPr="00897E87">
        <w:trPr>
          <w:ins w:id="1817"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18"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19"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20" w:author="rtbelasco" w:date="2018-11-28T22:41:00Z"/>
              </w:rPr>
            </w:pPr>
            <w:ins w:id="1821" w:author="rtbelasco" w:date="2018-11-28T22:41:00Z">
              <w:r w:rsidRPr="00897E87">
                <w:t>Minimum lot area</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22" w:author="rtbelasco" w:date="2018-11-28T22:41:00Z"/>
              </w:rPr>
            </w:pPr>
            <w:ins w:id="1823" w:author="rtbelasco" w:date="2018-11-28T22:41:00Z">
              <w:r w:rsidRPr="00897E87">
                <w:t>6,000 square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24" w:author="rtbelasco" w:date="2018-11-28T22:41:00Z"/>
              </w:rPr>
            </w:pPr>
            <w:ins w:id="1825" w:author="rtbelasco" w:date="2018-11-28T22:41:00Z">
              <w:r w:rsidRPr="00897E87">
                <w:t>5,000 square feet</w:t>
              </w:r>
            </w:ins>
          </w:p>
        </w:tc>
      </w:tr>
      <w:tr w:rsidR="00461B9F" w:rsidRPr="00897E87">
        <w:trPr>
          <w:ins w:id="1826"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27"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28"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29" w:author="rtbelasco" w:date="2018-11-28T22:41:00Z"/>
              </w:rPr>
            </w:pPr>
            <w:ins w:id="1830" w:author="rtbelasco" w:date="2018-11-28T22:41:00Z">
              <w:r w:rsidRPr="00897E87">
                <w:t>Minimum lot frontage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31" w:author="rtbelasco" w:date="2018-11-28T22:41:00Z"/>
              </w:rPr>
            </w:pPr>
            <w:ins w:id="1832" w:author="rtbelasco" w:date="2018-11-28T22:41:00Z">
              <w:r w:rsidRPr="00897E87">
                <w:t>60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33" w:author="rtbelasco" w:date="2018-11-28T22:41:00Z"/>
              </w:rPr>
            </w:pPr>
            <w:ins w:id="1834" w:author="rtbelasco" w:date="2018-11-28T22:41:00Z">
              <w:r w:rsidRPr="00897E87">
                <w:t>50 feet</w:t>
              </w:r>
            </w:ins>
          </w:p>
        </w:tc>
      </w:tr>
      <w:tr w:rsidR="00461B9F" w:rsidRPr="00897E87">
        <w:trPr>
          <w:ins w:id="1835"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36"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37"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38" w:author="rtbelasco" w:date="2018-11-28T22:41:00Z"/>
              </w:rPr>
            </w:pPr>
            <w:ins w:id="1839" w:author="rtbelasco" w:date="2018-11-28T22:41:00Z">
              <w:r w:rsidRPr="00897E87">
                <w:t>Minimum lot width</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40" w:author="rtbelasco" w:date="2018-11-28T22:41:00Z"/>
              </w:rPr>
            </w:pPr>
            <w:ins w:id="1841" w:author="rtbelasco" w:date="2018-11-28T22:41:00Z">
              <w:r w:rsidRPr="00897E87">
                <w:t>60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42" w:author="rtbelasco" w:date="2018-11-28T22:41:00Z"/>
              </w:rPr>
            </w:pPr>
            <w:ins w:id="1843" w:author="rtbelasco" w:date="2018-11-28T22:41:00Z">
              <w:r w:rsidRPr="00897E87">
                <w:t>50 feet</w:t>
              </w:r>
            </w:ins>
          </w:p>
        </w:tc>
      </w:tr>
      <w:tr w:rsidR="00461B9F" w:rsidRPr="00897E87">
        <w:trPr>
          <w:ins w:id="1844"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45"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46"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47" w:author="rtbelasco" w:date="2018-11-28T22:41:00Z"/>
              </w:rPr>
            </w:pPr>
            <w:ins w:id="1848" w:author="rtbelasco" w:date="2018-11-28T22:41:00Z">
              <w:r w:rsidRPr="00897E87">
                <w:t>Minimum lot depth</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49" w:author="rtbelasco" w:date="2018-11-28T22:41:00Z"/>
              </w:rPr>
            </w:pPr>
            <w:ins w:id="1850" w:author="rtbelasco" w:date="2018-11-28T22:41:00Z">
              <w:r w:rsidRPr="00897E87">
                <w:t>100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51" w:author="rtbelasco" w:date="2018-11-28T22:41:00Z"/>
              </w:rPr>
            </w:pPr>
            <w:ins w:id="1852" w:author="rtbelasco" w:date="2018-11-28T22:41:00Z">
              <w:r w:rsidRPr="00897E87">
                <w:t>100 feet</w:t>
              </w:r>
            </w:ins>
          </w:p>
        </w:tc>
      </w:tr>
      <w:tr w:rsidR="00461B9F" w:rsidRPr="00897E87">
        <w:trPr>
          <w:ins w:id="1853"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54"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55"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56" w:author="rtbelasco" w:date="2018-11-28T22:41:00Z"/>
              </w:rPr>
            </w:pPr>
            <w:ins w:id="1857" w:author="rtbelasco" w:date="2018-11-28T22:41:00Z">
              <w:r w:rsidRPr="00897E87">
                <w:t>Minimum setback</w:t>
              </w:r>
              <w:r w:rsidRPr="00897E87">
                <w:rPr>
                  <w:vertAlign w:val="superscript"/>
                </w:rPr>
                <w:t>1</w:t>
              </w:r>
              <w:r w:rsidRPr="00897E87">
                <w:t> (except where abutting the Boardwalk, Surf or Ocean Avenues and a numbered avenue</w:t>
              </w:r>
              <w:r w:rsidRPr="00897E87">
                <w:rPr>
                  <w:vertAlign w:val="superscript"/>
                </w:rPr>
                <w:t>2</w:t>
              </w:r>
              <w:r w:rsidRPr="00897E87">
                <w: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58"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59" w:author="rtbelasco" w:date="2018-11-28T22:41:00Z"/>
              </w:rPr>
            </w:pPr>
          </w:p>
        </w:tc>
      </w:tr>
      <w:tr w:rsidR="00461B9F" w:rsidRPr="00897E87">
        <w:trPr>
          <w:ins w:id="186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6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6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63"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64" w:author="rtbelasco" w:date="2018-11-28T22:41:00Z"/>
              </w:rPr>
            </w:pPr>
            <w:ins w:id="1865" w:author="rtbelasco" w:date="2018-11-28T22:41:00Z">
              <w:r w:rsidRPr="00897E87">
                <w:t>Side yard, each</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66" w:author="rtbelasco" w:date="2018-11-28T22:41:00Z"/>
              </w:rPr>
            </w:pPr>
            <w:ins w:id="1867" w:author="rtbelasco" w:date="2018-11-28T22:41:00Z">
              <w:r w:rsidRPr="00897E87">
                <w:t>8 feet</w:t>
              </w:r>
              <w:r w:rsidRPr="00897E87">
                <w:rPr>
                  <w:vertAlign w:val="superscript"/>
                </w:rPr>
                <w:t>3</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68" w:author="rtbelasco" w:date="2018-11-28T22:41:00Z"/>
              </w:rPr>
            </w:pPr>
            <w:ins w:id="1869" w:author="rtbelasco" w:date="2018-11-28T22:41:00Z">
              <w:r w:rsidRPr="00897E87">
                <w:t>8 feet</w:t>
              </w:r>
              <w:r w:rsidRPr="00897E87">
                <w:rPr>
                  <w:vertAlign w:val="superscript"/>
                </w:rPr>
                <w:t>3</w:t>
              </w:r>
            </w:ins>
          </w:p>
        </w:tc>
      </w:tr>
      <w:tr w:rsidR="00461B9F" w:rsidRPr="00897E87">
        <w:trPr>
          <w:ins w:id="187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7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7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73"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74" w:author="rtbelasco" w:date="2018-11-28T22:41:00Z"/>
              </w:rPr>
            </w:pPr>
            <w:ins w:id="1875" w:author="rtbelasco" w:date="2018-11-28T22:41:00Z">
              <w:r w:rsidRPr="00897E87">
                <w:t>Front yard</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76" w:author="rtbelasco" w:date="2018-11-28T22:41:00Z"/>
              </w:rPr>
            </w:pPr>
            <w:ins w:id="1877" w:author="rtbelasco" w:date="2018-11-28T22:41:00Z">
              <w:r w:rsidRPr="00897E87">
                <w:t>10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78" w:author="rtbelasco" w:date="2018-11-28T22:41:00Z"/>
              </w:rPr>
            </w:pPr>
            <w:ins w:id="1879" w:author="rtbelasco" w:date="2018-11-28T22:41:00Z">
              <w:r w:rsidRPr="00897E87">
                <w:t>10 feet</w:t>
              </w:r>
            </w:ins>
          </w:p>
        </w:tc>
      </w:tr>
      <w:tr w:rsidR="00461B9F" w:rsidRPr="00897E87">
        <w:trPr>
          <w:ins w:id="188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8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8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83"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84" w:author="rtbelasco" w:date="2018-11-28T22:41:00Z"/>
              </w:rPr>
            </w:pPr>
            <w:ins w:id="1885" w:author="rtbelasco" w:date="2018-11-28T22:41:00Z">
              <w:r w:rsidRPr="00897E87">
                <w:t>Rear yard</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86" w:author="rtbelasco" w:date="2018-11-28T22:41:00Z"/>
              </w:rPr>
            </w:pPr>
            <w:ins w:id="1887" w:author="rtbelasco" w:date="2018-11-28T22:41:00Z">
              <w:r w:rsidRPr="00897E87">
                <w:t>15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88" w:author="rtbelasco" w:date="2018-11-28T22:41:00Z"/>
              </w:rPr>
            </w:pPr>
            <w:ins w:id="1889" w:author="rtbelasco" w:date="2018-11-28T22:41:00Z">
              <w:r w:rsidRPr="00897E87">
                <w:t>15 feet</w:t>
              </w:r>
            </w:ins>
          </w:p>
        </w:tc>
      </w:tr>
      <w:tr w:rsidR="00461B9F" w:rsidRPr="00897E87">
        <w:trPr>
          <w:ins w:id="189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9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92"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93" w:author="rtbelasco" w:date="2018-11-28T22:41:00Z"/>
              </w:rPr>
            </w:pPr>
            <w:ins w:id="1894" w:author="rtbelasco" w:date="2018-11-28T22:41:00Z">
              <w:r w:rsidRPr="00897E87">
                <w:t>Boardwalk setback, regardless of whether front, side or rear yard</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95" w:author="rtbelasco" w:date="2018-11-28T22:41:00Z"/>
              </w:rPr>
            </w:pPr>
            <w:ins w:id="1896" w:author="rtbelasco" w:date="2018-11-28T22:41:00Z">
              <w:r w:rsidRPr="00897E87">
                <w:t>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897" w:author="rtbelasco" w:date="2018-11-28T22:41:00Z"/>
              </w:rPr>
            </w:pPr>
            <w:ins w:id="1898" w:author="rtbelasco" w:date="2018-11-28T22:41:00Z">
              <w:r w:rsidRPr="00897E87">
                <w:t>0 feet</w:t>
              </w:r>
            </w:ins>
          </w:p>
        </w:tc>
      </w:tr>
      <w:tr w:rsidR="00461B9F" w:rsidRPr="00897E87">
        <w:trPr>
          <w:ins w:id="1899"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00"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01"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02" w:author="rtbelasco" w:date="2018-11-28T22:41:00Z"/>
              </w:rPr>
            </w:pPr>
            <w:ins w:id="1903" w:author="rtbelasco" w:date="2018-11-28T22:41:00Z">
              <w:r w:rsidRPr="00897E87">
                <w:t>Surf and Ocean Avenue setback, regardless of whether front, side or rear yard</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04" w:author="rtbelasco" w:date="2018-11-28T22:41:00Z"/>
              </w:rPr>
            </w:pPr>
            <w:ins w:id="1905" w:author="rtbelasco" w:date="2018-11-28T22:41:00Z">
              <w:r w:rsidRPr="00897E87">
                <w:t>8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06" w:author="rtbelasco" w:date="2018-11-28T22:41:00Z"/>
              </w:rPr>
            </w:pPr>
            <w:ins w:id="1907" w:author="rtbelasco" w:date="2018-11-28T22:41:00Z">
              <w:r w:rsidRPr="00897E87">
                <w:t>8 feet</w:t>
              </w:r>
            </w:ins>
          </w:p>
        </w:tc>
      </w:tr>
      <w:tr w:rsidR="00461B9F" w:rsidRPr="00897E87">
        <w:trPr>
          <w:ins w:id="1908"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09"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10"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11" w:author="rtbelasco" w:date="2018-11-28T22:41:00Z"/>
              </w:rPr>
            </w:pPr>
            <w:ins w:id="1912" w:author="rtbelasco" w:date="2018-11-28T22:41:00Z">
              <w:r w:rsidRPr="00897E87">
                <w:t>Setback along a numbered avenue,</w:t>
              </w:r>
              <w:r w:rsidRPr="00897E87">
                <w:rPr>
                  <w:vertAlign w:val="superscript"/>
                </w:rPr>
                <w:t>4</w:t>
              </w:r>
              <w:r w:rsidRPr="00897E87">
                <w:t>regardless of whether front, side or rear yard</w:t>
              </w:r>
            </w:ins>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13" w:author="rtbelasco" w:date="2018-11-28T22:41:00Z"/>
              </w:rPr>
            </w:pPr>
          </w:p>
        </w:tc>
      </w:tr>
      <w:tr w:rsidR="00461B9F" w:rsidRPr="00897E87">
        <w:trPr>
          <w:ins w:id="1914"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15"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16"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17"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18" w:author="rtbelasco" w:date="2018-11-28T22:41:00Z"/>
              </w:rPr>
            </w:pPr>
            <w:ins w:id="1919" w:author="rtbelasco" w:date="2018-11-28T22:41:00Z">
              <w:r w:rsidRPr="00897E87">
                <w:t>Between the Boardwalk and 30 feet west of the Boardwalk, grade to 15 feet from the Boardwalk level</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20" w:author="rtbelasco" w:date="2018-11-28T22:41:00Z"/>
              </w:rPr>
            </w:pPr>
            <w:ins w:id="1921" w:author="rtbelasco" w:date="2018-11-28T22:41:00Z">
              <w:r w:rsidRPr="00897E87">
                <w:t>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22" w:author="rtbelasco" w:date="2018-11-28T22:41:00Z"/>
              </w:rPr>
            </w:pPr>
            <w:ins w:id="1923" w:author="rtbelasco" w:date="2018-11-28T22:41:00Z">
              <w:r w:rsidRPr="00897E87">
                <w:t>0 feet</w:t>
              </w:r>
            </w:ins>
          </w:p>
        </w:tc>
      </w:tr>
      <w:tr w:rsidR="00461B9F" w:rsidRPr="00897E87">
        <w:trPr>
          <w:ins w:id="1924"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25"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26"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27"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28" w:author="rtbelasco" w:date="2018-11-28T22:41:00Z"/>
              </w:rPr>
            </w:pPr>
            <w:ins w:id="1929" w:author="rtbelasco" w:date="2018-11-28T22:41:00Z">
              <w:r w:rsidRPr="00897E87">
                <w:t>Between the Boardwalk and 30 feet west of the Boardwalk, 15 feet from the Boardwalk level to 48 feet from grade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30" w:author="rtbelasco" w:date="2018-11-28T22:41:00Z"/>
              </w:rPr>
            </w:pPr>
            <w:ins w:id="1931" w:author="rtbelasco" w:date="2018-11-28T22:41:00Z">
              <w:r w:rsidRPr="00897E87">
                <w:t>8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32" w:author="rtbelasco" w:date="2018-11-28T22:41:00Z"/>
              </w:rPr>
            </w:pPr>
            <w:ins w:id="1933" w:author="rtbelasco" w:date="2018-11-28T22:41:00Z">
              <w:r w:rsidRPr="00897E87">
                <w:t>8 feet</w:t>
              </w:r>
            </w:ins>
          </w:p>
        </w:tc>
      </w:tr>
      <w:tr w:rsidR="00461B9F" w:rsidRPr="00897E87">
        <w:trPr>
          <w:ins w:id="1934"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35"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36"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37"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38" w:author="rtbelasco" w:date="2018-11-28T22:41:00Z"/>
              </w:rPr>
            </w:pPr>
            <w:ins w:id="1939" w:author="rtbelasco" w:date="2018-11-28T22:41:00Z">
              <w:r w:rsidRPr="00897E87">
                <w:t>30 feet west of the Boardwalk to the western edge of the block: grade to 48 feet from grade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40" w:author="rtbelasco" w:date="2018-11-28T22:41:00Z"/>
              </w:rPr>
            </w:pPr>
            <w:ins w:id="1941" w:author="rtbelasco" w:date="2018-11-28T22:41:00Z">
              <w:r w:rsidRPr="00897E87">
                <w:t>8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42" w:author="rtbelasco" w:date="2018-11-28T22:41:00Z"/>
              </w:rPr>
            </w:pPr>
            <w:ins w:id="1943" w:author="rtbelasco" w:date="2018-11-28T22:41:00Z">
              <w:r w:rsidRPr="00897E87">
                <w:t>8 feet</w:t>
              </w:r>
            </w:ins>
          </w:p>
        </w:tc>
      </w:tr>
      <w:tr w:rsidR="00461B9F" w:rsidRPr="00897E87">
        <w:trPr>
          <w:ins w:id="1944"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45"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46" w:author="rtbelasco" w:date="2018-11-28T22:41:00Z"/>
              </w:rPr>
            </w:pPr>
            <w:ins w:id="1947" w:author="rtbelasco" w:date="2018-11-28T22:41:00Z">
              <w:r w:rsidRPr="00897E87">
                <w:t>Maximum building height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48" w:author="rtbelasco" w:date="2018-11-28T22:41:00Z"/>
              </w:rPr>
            </w:pPr>
            <w:ins w:id="1949" w:author="rtbelasco" w:date="2018-11-28T22:41:00Z">
              <w:r w:rsidRPr="00897E87">
                <w:t>66 feet, subject to the building envelope restrictions established for conditional vertical development. (See Conceptual Building Envelope Diagrams following this schedule.)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50" w:author="rtbelasco" w:date="2018-11-28T22:41:00Z"/>
              </w:rPr>
            </w:pPr>
            <w:ins w:id="1951" w:author="rtbelasco" w:date="2018-11-28T22:41:00Z">
              <w:r w:rsidRPr="00897E87">
                <w:t>36 feet from base flood elevation (BFE) or three stories, whichever is less</w:t>
              </w:r>
            </w:ins>
          </w:p>
        </w:tc>
      </w:tr>
      <w:tr w:rsidR="00461B9F" w:rsidRPr="00897E87">
        <w:trPr>
          <w:ins w:id="1952"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53"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54" w:author="rtbelasco" w:date="2018-11-28T22:41:00Z"/>
              </w:rPr>
            </w:pPr>
            <w:ins w:id="1955" w:author="rtbelasco" w:date="2018-11-28T22:41:00Z">
              <w:r w:rsidRPr="00897E87">
                <w:t>Maximum building coverage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56" w:author="rtbelasco" w:date="2018-11-28T22:41:00Z"/>
              </w:rPr>
            </w:pPr>
            <w:ins w:id="1957" w:author="rtbelasco" w:date="2018-11-28T22:41:00Z">
              <w:r w:rsidRPr="00897E87">
                <w:t>80%</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58" w:author="rtbelasco" w:date="2018-11-28T22:41:00Z"/>
              </w:rPr>
            </w:pPr>
            <w:ins w:id="1959" w:author="rtbelasco" w:date="2018-11-28T22:41:00Z">
              <w:r w:rsidRPr="00897E87">
                <w:t>80%</w:t>
              </w:r>
            </w:ins>
          </w:p>
        </w:tc>
      </w:tr>
      <w:tr w:rsidR="00461B9F" w:rsidRPr="00897E87">
        <w:trPr>
          <w:ins w:id="196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61"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62" w:author="rtbelasco" w:date="2018-11-28T22:41:00Z"/>
              </w:rPr>
            </w:pPr>
            <w:ins w:id="1963" w:author="rtbelasco" w:date="2018-11-28T22:41:00Z">
              <w:r w:rsidRPr="00897E87">
                <w:t>Maximum lot (impervious) coverage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64" w:author="rtbelasco" w:date="2018-11-28T22:41:00Z"/>
              </w:rPr>
            </w:pPr>
            <w:ins w:id="1965" w:author="rtbelasco" w:date="2018-11-28T22:41:00Z">
              <w:r w:rsidRPr="00897E87">
                <w:t>80%</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66" w:author="rtbelasco" w:date="2018-11-28T22:41:00Z"/>
              </w:rPr>
            </w:pPr>
            <w:ins w:id="1967" w:author="rtbelasco" w:date="2018-11-28T22:41:00Z">
              <w:r w:rsidRPr="00897E87">
                <w:t>80%</w:t>
              </w:r>
            </w:ins>
          </w:p>
        </w:tc>
      </w:tr>
      <w:tr w:rsidR="00461B9F" w:rsidRPr="00897E87">
        <w:trPr>
          <w:ins w:id="1968"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69"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70" w:author="rtbelasco" w:date="2018-11-28T22:41:00Z"/>
              </w:rPr>
            </w:pPr>
            <w:ins w:id="1971" w:author="rtbelasco" w:date="2018-11-28T22:41:00Z">
              <w:r w:rsidRPr="00897E87">
                <w:t>Accessory building, minimum (no accessory building shall abut the Boardwalk)</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72"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73" w:author="rtbelasco" w:date="2018-11-28T22:41:00Z"/>
              </w:rPr>
            </w:pPr>
          </w:p>
        </w:tc>
      </w:tr>
      <w:tr w:rsidR="00461B9F" w:rsidRPr="00897E87">
        <w:trPr>
          <w:ins w:id="1974"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75"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76"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77" w:author="rtbelasco" w:date="2018-11-28T22:41:00Z"/>
              </w:rPr>
            </w:pPr>
            <w:ins w:id="1978" w:author="rtbelasco" w:date="2018-11-28T22:41:00Z">
              <w:r w:rsidRPr="00897E87">
                <w:t>Distance to front line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79" w:author="rtbelasco" w:date="2018-11-28T22:41:00Z"/>
              </w:rPr>
            </w:pPr>
            <w:ins w:id="1980" w:author="rtbelasco" w:date="2018-11-28T22:41:00Z">
              <w:r w:rsidRPr="00897E87">
                <w:t>N/A</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81" w:author="rtbelasco" w:date="2018-11-28T22:41:00Z"/>
              </w:rPr>
            </w:pPr>
            <w:ins w:id="1982" w:author="rtbelasco" w:date="2018-11-28T22:41:00Z">
              <w:r w:rsidRPr="00897E87">
                <w:t>N/A</w:t>
              </w:r>
            </w:ins>
          </w:p>
        </w:tc>
      </w:tr>
      <w:tr w:rsidR="00461B9F" w:rsidRPr="00897E87">
        <w:trPr>
          <w:ins w:id="1983"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84"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85"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86" w:author="rtbelasco" w:date="2018-11-28T22:41:00Z"/>
              </w:rPr>
            </w:pPr>
            <w:ins w:id="1987" w:author="rtbelasco" w:date="2018-11-28T22:41:00Z">
              <w:r w:rsidRPr="00897E87">
                <w:t>Distance to side line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88" w:author="rtbelasco" w:date="2018-11-28T22:41:00Z"/>
              </w:rPr>
            </w:pPr>
            <w:ins w:id="1989" w:author="rtbelasco" w:date="2018-11-28T22:41:00Z">
              <w:r w:rsidRPr="00897E87">
                <w:t>4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90" w:author="rtbelasco" w:date="2018-11-28T22:41:00Z"/>
              </w:rPr>
            </w:pPr>
            <w:ins w:id="1991" w:author="rtbelasco" w:date="2018-11-28T22:41:00Z">
              <w:r w:rsidRPr="00897E87">
                <w:t>4 feet</w:t>
              </w:r>
            </w:ins>
          </w:p>
        </w:tc>
      </w:tr>
      <w:tr w:rsidR="00461B9F" w:rsidRPr="00897E87">
        <w:trPr>
          <w:ins w:id="1992"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93"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94"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95" w:author="rtbelasco" w:date="2018-11-28T22:41:00Z"/>
              </w:rPr>
            </w:pPr>
            <w:ins w:id="1996" w:author="rtbelasco" w:date="2018-11-28T22:41:00Z">
              <w:r w:rsidRPr="00897E87">
                <w:t>Distance to rear line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97" w:author="rtbelasco" w:date="2018-11-28T22:41:00Z"/>
              </w:rPr>
            </w:pPr>
            <w:ins w:id="1998" w:author="rtbelasco" w:date="2018-11-28T22:41:00Z">
              <w:r w:rsidRPr="00897E87">
                <w:t>4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1999" w:author="rtbelasco" w:date="2018-11-28T22:41:00Z"/>
              </w:rPr>
            </w:pPr>
            <w:ins w:id="2000" w:author="rtbelasco" w:date="2018-11-28T22:41:00Z">
              <w:r w:rsidRPr="00897E87">
                <w:t>4 feet</w:t>
              </w:r>
            </w:ins>
          </w:p>
        </w:tc>
      </w:tr>
      <w:tr w:rsidR="00461B9F" w:rsidRPr="00897E87">
        <w:trPr>
          <w:ins w:id="2001"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0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03"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04" w:author="rtbelasco" w:date="2018-11-28T22:41:00Z"/>
              </w:rPr>
            </w:pPr>
            <w:ins w:id="2005" w:author="rtbelasco" w:date="2018-11-28T22:41:00Z">
              <w:r w:rsidRPr="00897E87">
                <w:t>Distance to other buildings</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06" w:author="rtbelasco" w:date="2018-11-28T22:41:00Z"/>
              </w:rPr>
            </w:pPr>
            <w:ins w:id="2007" w:author="rtbelasco" w:date="2018-11-28T22:41:00Z">
              <w:r w:rsidRPr="00897E87">
                <w:t>4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08" w:author="rtbelasco" w:date="2018-11-28T22:41:00Z"/>
              </w:rPr>
            </w:pPr>
            <w:ins w:id="2009" w:author="rtbelasco" w:date="2018-11-28T22:41:00Z">
              <w:r w:rsidRPr="00897E87">
                <w:t>4 feet</w:t>
              </w:r>
            </w:ins>
          </w:p>
        </w:tc>
      </w:tr>
      <w:tr w:rsidR="00461B9F" w:rsidRPr="00897E87">
        <w:trPr>
          <w:ins w:id="201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11"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12" w:author="rtbelasco" w:date="2018-11-28T22:41:00Z"/>
              </w:rPr>
            </w:pPr>
            <w:ins w:id="2013" w:author="rtbelasco" w:date="2018-11-28T22:41:00Z">
              <w:r w:rsidRPr="00897E87">
                <w:t>Minimum lot area</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14" w:author="rtbelasco" w:date="2018-11-28T22:41:00Z"/>
              </w:rPr>
            </w:pPr>
            <w:ins w:id="2015" w:author="rtbelasco" w:date="2018-11-28T22:41:00Z">
              <w:r w:rsidRPr="00897E87">
                <w:t>No minimum established. Lot area shall be calculated by multiplying the minimum lot width by the minimum lot depth.</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16" w:author="rtbelasco" w:date="2018-11-28T22:41:00Z"/>
              </w:rPr>
            </w:pPr>
            <w:ins w:id="2017" w:author="rtbelasco" w:date="2018-11-28T22:41:00Z">
              <w:r w:rsidRPr="00897E87">
                <w:t>No minimum established. Lot area shall be calculated by multiplying the minimum lot width by the minimum lot depth.</w:t>
              </w:r>
            </w:ins>
          </w:p>
        </w:tc>
      </w:tr>
      <w:tr w:rsidR="00461B9F" w:rsidRPr="00897E87">
        <w:trPr>
          <w:ins w:id="2018"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19"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20" w:author="rtbelasco" w:date="2018-11-28T22:41:00Z"/>
              </w:rPr>
            </w:pPr>
            <w:ins w:id="2021" w:author="rtbelasco" w:date="2018-11-28T22:41:00Z">
              <w:r w:rsidRPr="00897E87">
                <w:t>Minimum lot width/street frontage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22"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23" w:author="rtbelasco" w:date="2018-11-28T22:41:00Z"/>
              </w:rPr>
            </w:pPr>
          </w:p>
        </w:tc>
      </w:tr>
      <w:tr w:rsidR="00461B9F" w:rsidRPr="00897E87">
        <w:trPr>
          <w:ins w:id="2024"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25"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26"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27" w:author="rtbelasco" w:date="2018-11-28T22:41:00Z"/>
              </w:rPr>
            </w:pPr>
            <w:ins w:id="2028" w:author="rtbelasco" w:date="2018-11-28T22:41:00Z">
              <w:r w:rsidRPr="00897E87">
                <w:t>Properties abutting the Boardwalk</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29" w:author="rtbelasco" w:date="2018-11-28T22:41:00Z"/>
              </w:rPr>
            </w:pPr>
            <w:ins w:id="2030" w:author="rtbelasco" w:date="2018-11-28T22:41:00Z">
              <w:r w:rsidRPr="00897E87">
                <w:t>400 feet</w:t>
              </w:r>
              <w:r w:rsidRPr="00897E87">
                <w:rPr>
                  <w:vertAlign w:val="superscript"/>
                </w:rPr>
                <w:t>5</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31" w:author="rtbelasco" w:date="2018-11-28T22:41:00Z"/>
              </w:rPr>
            </w:pPr>
            <w:ins w:id="2032" w:author="rtbelasco" w:date="2018-11-28T22:41:00Z">
              <w:r w:rsidRPr="00897E87">
                <w:t>400 feet</w:t>
              </w:r>
              <w:r w:rsidRPr="00897E87">
                <w:rPr>
                  <w:vertAlign w:val="superscript"/>
                </w:rPr>
                <w:t>5</w:t>
              </w:r>
            </w:ins>
          </w:p>
        </w:tc>
      </w:tr>
      <w:tr w:rsidR="00461B9F" w:rsidRPr="00897E87">
        <w:trPr>
          <w:ins w:id="2033"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34"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35"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36" w:author="rtbelasco" w:date="2018-11-28T22:41:00Z"/>
              </w:rPr>
            </w:pPr>
            <w:ins w:id="2037" w:author="rtbelasco" w:date="2018-11-28T22:41:00Z">
              <w:r w:rsidRPr="00897E87">
                <w:t>Properties not abutting the Boardwalk whose most westerly line is within the easterly 1/3 of the block</w:t>
              </w:r>
              <w:r w:rsidRPr="00897E87">
                <w:rPr>
                  <w:vertAlign w:val="superscript"/>
                </w:rPr>
                <w:t>6</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38" w:author="rtbelasco" w:date="2018-11-28T22:41:00Z"/>
              </w:rPr>
            </w:pPr>
            <w:ins w:id="2039" w:author="rtbelasco" w:date="2018-11-28T22:41:00Z">
              <w:r w:rsidRPr="00897E87">
                <w:t>150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40" w:author="rtbelasco" w:date="2018-11-28T22:41:00Z"/>
              </w:rPr>
            </w:pPr>
            <w:ins w:id="2041" w:author="rtbelasco" w:date="2018-11-28T22:41:00Z">
              <w:r w:rsidRPr="00897E87">
                <w:t>150 feet</w:t>
              </w:r>
            </w:ins>
          </w:p>
        </w:tc>
      </w:tr>
      <w:tr w:rsidR="00461B9F" w:rsidRPr="00897E87">
        <w:trPr>
          <w:ins w:id="2042"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43"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44"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45" w:author="rtbelasco" w:date="2018-11-28T22:41:00Z"/>
              </w:rPr>
            </w:pPr>
            <w:ins w:id="2046" w:author="rtbelasco" w:date="2018-11-28T22:41:00Z">
              <w:r w:rsidRPr="00897E87">
                <w:t>Remaining properties</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47" w:author="rtbelasco" w:date="2018-11-28T22:41:00Z"/>
              </w:rPr>
            </w:pPr>
            <w:ins w:id="2048" w:author="rtbelasco" w:date="2018-11-28T22:41:00Z">
              <w:r w:rsidRPr="00897E87">
                <w:t>100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49" w:author="rtbelasco" w:date="2018-11-28T22:41:00Z"/>
              </w:rPr>
            </w:pPr>
            <w:ins w:id="2050" w:author="rtbelasco" w:date="2018-11-28T22:41:00Z">
              <w:r w:rsidRPr="00897E87">
                <w:t>100 feet</w:t>
              </w:r>
            </w:ins>
          </w:p>
        </w:tc>
      </w:tr>
      <w:tr w:rsidR="00461B9F" w:rsidRPr="00897E87">
        <w:trPr>
          <w:ins w:id="2051"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52"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53" w:author="rtbelasco" w:date="2018-11-28T22:41:00Z"/>
              </w:rPr>
            </w:pPr>
            <w:ins w:id="2054" w:author="rtbelasco" w:date="2018-11-28T22:41:00Z">
              <w:r w:rsidRPr="00897E87">
                <w:t>Lot depth (absolute)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55" w:author="rtbelasco" w:date="2018-11-28T22:41:00Z"/>
              </w:rPr>
            </w:pPr>
            <w:ins w:id="2056" w:author="rtbelasco" w:date="2018-11-28T22:41:00Z">
              <w:r w:rsidRPr="00897E87">
                <w:t>200 feet (street to street)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57" w:author="rtbelasco" w:date="2018-11-28T22:41:00Z"/>
              </w:rPr>
            </w:pPr>
          </w:p>
        </w:tc>
      </w:tr>
      <w:tr w:rsidR="00461B9F" w:rsidRPr="00897E87">
        <w:trPr>
          <w:ins w:id="2058"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59" w:author="rtbelasco" w:date="2018-11-28T22:41:00Z"/>
              </w:rPr>
            </w:pPr>
          </w:p>
        </w:tc>
        <w:tc>
          <w:tcPr>
            <w:tcW w:w="0" w:type="auto"/>
            <w:gridSpan w:val="7"/>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60" w:author="rtbelasco" w:date="2018-11-28T22:41:00Z"/>
              </w:rPr>
            </w:pPr>
            <w:ins w:id="2061" w:author="rtbelasco" w:date="2018-11-28T22:41:00Z">
              <w:r w:rsidRPr="00897E87">
                <w:t>At-grade setbacks (subject to the building envelope restrictions established herein). See Conceptual Building Envelope Diagrams following this schedule.</w:t>
              </w:r>
            </w:ins>
          </w:p>
        </w:tc>
      </w:tr>
      <w:tr w:rsidR="00461B9F" w:rsidRPr="00897E87">
        <w:trPr>
          <w:ins w:id="2062"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63"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64"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65" w:author="rtbelasco" w:date="2018-11-28T22:41:00Z"/>
              </w:rPr>
            </w:pPr>
            <w:ins w:id="2066" w:author="rtbelasco" w:date="2018-11-28T22:41:00Z">
              <w:r w:rsidRPr="00897E87">
                <w:t>Boardwalk frontage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67"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68" w:author="rtbelasco" w:date="2018-11-28T22:41:00Z"/>
              </w:rPr>
            </w:pPr>
          </w:p>
        </w:tc>
      </w:tr>
      <w:tr w:rsidR="00461B9F" w:rsidRPr="00897E87">
        <w:trPr>
          <w:ins w:id="2069"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70"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7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72"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73" w:author="rtbelasco" w:date="2018-11-28T22:41:00Z"/>
              </w:rPr>
            </w:pPr>
            <w:ins w:id="2074" w:author="rtbelasco" w:date="2018-11-28T22:41:00Z">
              <w:r w:rsidRPr="00897E87">
                <w:t>Grade to 15 feet from Boardwalk level</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75" w:author="rtbelasco" w:date="2018-11-28T22:41:00Z"/>
              </w:rPr>
            </w:pPr>
            <w:ins w:id="2076" w:author="rtbelasco" w:date="2018-11-28T22:41:00Z">
              <w:r w:rsidRPr="00897E87">
                <w:t>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77" w:author="rtbelasco" w:date="2018-11-28T22:41:00Z"/>
              </w:rPr>
            </w:pPr>
            <w:ins w:id="2078" w:author="rtbelasco" w:date="2018-11-28T22:41:00Z">
              <w:r w:rsidRPr="00897E87">
                <w:t>0 feet</w:t>
              </w:r>
            </w:ins>
          </w:p>
        </w:tc>
      </w:tr>
      <w:tr w:rsidR="00461B9F" w:rsidRPr="00897E87">
        <w:trPr>
          <w:ins w:id="2079"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0"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1"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2" w:author="rtbelasco" w:date="2018-11-28T22:41:00Z"/>
              </w:rPr>
            </w:pPr>
            <w:ins w:id="2083" w:author="rtbelasco" w:date="2018-11-28T22:41:00Z">
              <w:r w:rsidRPr="00897E87">
                <w:t>Numbered avenue</w:t>
              </w:r>
              <w:r w:rsidRPr="00897E87">
                <w:rPr>
                  <w:vertAlign w:val="superscript"/>
                </w:rPr>
                <w:t>7</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4"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5" w:author="rtbelasco" w:date="2018-11-28T22:41:00Z"/>
              </w:rPr>
            </w:pPr>
          </w:p>
        </w:tc>
      </w:tr>
      <w:tr w:rsidR="00461B9F" w:rsidRPr="00897E87">
        <w:trPr>
          <w:ins w:id="2086"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7"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8"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89"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90" w:author="rtbelasco" w:date="2018-11-28T22:41:00Z"/>
              </w:rPr>
            </w:pPr>
            <w:ins w:id="2091" w:author="rtbelasco" w:date="2018-11-28T22:41:00Z">
              <w:r w:rsidRPr="00897E87">
                <w:t>Between the Boardwalk and 30 feet west of the Boardwalk, grade to 15 feet from the Boardwalk level</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92" w:author="rtbelasco" w:date="2018-11-28T22:41:00Z"/>
              </w:rPr>
            </w:pPr>
            <w:ins w:id="2093" w:author="rtbelasco" w:date="2018-11-28T22:41:00Z">
              <w:r w:rsidRPr="00897E87">
                <w:t>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94" w:author="rtbelasco" w:date="2018-11-28T22:41:00Z"/>
              </w:rPr>
            </w:pPr>
            <w:ins w:id="2095" w:author="rtbelasco" w:date="2018-11-28T22:41:00Z">
              <w:r w:rsidRPr="00897E87">
                <w:t>0 feet</w:t>
              </w:r>
            </w:ins>
          </w:p>
        </w:tc>
      </w:tr>
      <w:tr w:rsidR="00461B9F" w:rsidRPr="00897E87">
        <w:trPr>
          <w:ins w:id="2096"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97"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98"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099"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00" w:author="rtbelasco" w:date="2018-11-28T22:41:00Z"/>
              </w:rPr>
            </w:pPr>
            <w:ins w:id="2101" w:author="rtbelasco" w:date="2018-11-28T22:41:00Z">
              <w:r w:rsidRPr="00897E87">
                <w:t>Between the Boardwalk and 30 feet west of the Boardwalk, 15 feet from the Boardwalk level to 48 feet from grade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02" w:author="rtbelasco" w:date="2018-11-28T22:41:00Z"/>
              </w:rPr>
            </w:pPr>
            <w:ins w:id="2103" w:author="rtbelasco" w:date="2018-11-28T22:41:00Z">
              <w:r w:rsidRPr="00897E87">
                <w:t>8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04" w:author="rtbelasco" w:date="2018-11-28T22:41:00Z"/>
              </w:rPr>
            </w:pPr>
            <w:ins w:id="2105" w:author="rtbelasco" w:date="2018-11-28T22:41:00Z">
              <w:r w:rsidRPr="00897E87">
                <w:t>8 feet</w:t>
              </w:r>
            </w:ins>
          </w:p>
        </w:tc>
      </w:tr>
      <w:tr w:rsidR="00461B9F" w:rsidRPr="00897E87">
        <w:trPr>
          <w:ins w:id="2106"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07"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08"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09"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10" w:author="rtbelasco" w:date="2018-11-28T22:41:00Z"/>
              </w:rPr>
            </w:pPr>
            <w:ins w:id="2111" w:author="rtbelasco" w:date="2018-11-28T22:41:00Z">
              <w:r w:rsidRPr="00897E87">
                <w:t>30 feet west of the Boardwalk to the western edge of the block: grade to 48 feet from grade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12" w:author="rtbelasco" w:date="2018-11-28T22:41:00Z"/>
              </w:rPr>
            </w:pPr>
            <w:ins w:id="2113" w:author="rtbelasco" w:date="2018-11-28T22:41:00Z">
              <w:r w:rsidRPr="00897E87">
                <w:t>8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14" w:author="rtbelasco" w:date="2018-11-28T22:41:00Z"/>
              </w:rPr>
            </w:pPr>
            <w:ins w:id="2115" w:author="rtbelasco" w:date="2018-11-28T22:41:00Z">
              <w:r w:rsidRPr="00897E87">
                <w:t>8 feet</w:t>
              </w:r>
            </w:ins>
          </w:p>
        </w:tc>
      </w:tr>
      <w:tr w:rsidR="00461B9F" w:rsidRPr="00897E87">
        <w:trPr>
          <w:ins w:id="2116"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17"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18"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19" w:author="rtbelasco" w:date="2018-11-28T22:41:00Z"/>
              </w:rPr>
            </w:pPr>
            <w:ins w:id="2120" w:author="rtbelasco" w:date="2018-11-28T22:41:00Z">
              <w:r w:rsidRPr="00897E87">
                <w:t>Surf and Ocean Avenues</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21"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22" w:author="rtbelasco" w:date="2018-11-28T22:41:00Z"/>
              </w:rPr>
            </w:pPr>
          </w:p>
        </w:tc>
      </w:tr>
      <w:tr w:rsidR="00461B9F" w:rsidRPr="00897E87">
        <w:trPr>
          <w:ins w:id="2123"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24"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25"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26"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27" w:author="rtbelasco" w:date="2018-11-28T22:41:00Z"/>
              </w:rPr>
            </w:pPr>
            <w:ins w:id="2128" w:author="rtbelasco" w:date="2018-11-28T22:41:00Z">
              <w:r w:rsidRPr="00897E87">
                <w:t>Grade to 48 feet from grade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29" w:author="rtbelasco" w:date="2018-11-28T22:41:00Z"/>
              </w:rPr>
            </w:pPr>
            <w:ins w:id="2130" w:author="rtbelasco" w:date="2018-11-28T22:41:00Z">
              <w:r w:rsidRPr="00897E87">
                <w:t>8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31" w:author="rtbelasco" w:date="2018-11-28T22:41:00Z"/>
              </w:rPr>
            </w:pPr>
            <w:ins w:id="2132" w:author="rtbelasco" w:date="2018-11-28T22:41:00Z">
              <w:r w:rsidRPr="00897E87">
                <w:t>8 feet</w:t>
              </w:r>
            </w:ins>
          </w:p>
        </w:tc>
      </w:tr>
      <w:tr w:rsidR="00461B9F" w:rsidRPr="00897E87">
        <w:trPr>
          <w:ins w:id="2133"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34"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35"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36" w:author="rtbelasco" w:date="2018-11-28T22:41:00Z"/>
              </w:rPr>
            </w:pPr>
            <w:ins w:id="2137" w:author="rtbelasco" w:date="2018-11-28T22:41:00Z">
              <w:r w:rsidRPr="00897E87">
                <w:t>Eastern and western yards (when not abutting the Boardwalk, Surf or Ocean Avenues)</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38"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39" w:author="rtbelasco" w:date="2018-11-28T22:41:00Z"/>
              </w:rPr>
            </w:pPr>
          </w:p>
        </w:tc>
      </w:tr>
      <w:tr w:rsidR="00461B9F" w:rsidRPr="00897E87">
        <w:trPr>
          <w:ins w:id="214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4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4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43"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44" w:author="rtbelasco" w:date="2018-11-28T22:41:00Z"/>
              </w:rPr>
            </w:pPr>
            <w:ins w:id="2145" w:author="rtbelasco" w:date="2018-11-28T22:41:00Z">
              <w:r w:rsidRPr="00897E87">
                <w:t>Grade to 48 feet from grade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46" w:author="rtbelasco" w:date="2018-11-28T22:41:00Z"/>
              </w:rPr>
            </w:pPr>
            <w:ins w:id="2147" w:author="rtbelasco" w:date="2018-11-28T22:41:00Z">
              <w:r w:rsidRPr="00897E87">
                <w:t>15 feet from the property line of a contiguous vertical development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48" w:author="rtbelasco" w:date="2018-11-28T22:41:00Z"/>
              </w:rPr>
            </w:pPr>
            <w:ins w:id="2149" w:author="rtbelasco" w:date="2018-11-28T22:41:00Z">
              <w:r w:rsidRPr="00897E87">
                <w:t>15 feet from the property line of a contiguous vertical development</w:t>
              </w:r>
            </w:ins>
          </w:p>
        </w:tc>
      </w:tr>
      <w:tr w:rsidR="00461B9F" w:rsidRPr="00897E87">
        <w:trPr>
          <w:ins w:id="215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5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5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53"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54" w:author="rtbelasco" w:date="2018-11-28T22:41:00Z"/>
              </w:rPr>
            </w:pPr>
            <w:ins w:id="2155" w:author="rtbelasco" w:date="2018-11-28T22:41:00Z">
              <w:r w:rsidRPr="00897E87">
                <w:t>Remaining properties</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56" w:author="rtbelasco" w:date="2018-11-28T22:41:00Z"/>
              </w:rPr>
            </w:pPr>
            <w:ins w:id="2157" w:author="rtbelasco" w:date="2018-11-28T22:41:00Z">
              <w:r w:rsidRPr="00897E87">
                <w:t>8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58" w:author="rtbelasco" w:date="2018-11-28T22:41:00Z"/>
              </w:rPr>
            </w:pPr>
            <w:ins w:id="2159" w:author="rtbelasco" w:date="2018-11-28T22:41:00Z">
              <w:r w:rsidRPr="00897E87">
                <w:t>8 feet</w:t>
              </w:r>
            </w:ins>
          </w:p>
        </w:tc>
      </w:tr>
      <w:tr w:rsidR="00461B9F" w:rsidRPr="00897E87">
        <w:trPr>
          <w:ins w:id="216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61"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62" w:author="rtbelasco" w:date="2018-11-28T22:41:00Z"/>
              </w:rPr>
            </w:pPr>
            <w:ins w:id="2163" w:author="rtbelasco" w:date="2018-11-28T22:41:00Z">
              <w:r w:rsidRPr="00897E87">
                <w:t>Maximum building coverage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64" w:author="rtbelasco" w:date="2018-11-28T22:41:00Z"/>
              </w:rPr>
            </w:pPr>
            <w:ins w:id="2165" w:author="rtbelasco" w:date="2018-11-28T22:41:00Z">
              <w:r w:rsidRPr="00897E87">
                <w:t>75%</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66" w:author="rtbelasco" w:date="2018-11-28T22:41:00Z"/>
              </w:rPr>
            </w:pPr>
            <w:ins w:id="2167" w:author="rtbelasco" w:date="2018-11-28T22:41:00Z">
              <w:r w:rsidRPr="00897E87">
                <w:t>75%</w:t>
              </w:r>
            </w:ins>
          </w:p>
        </w:tc>
      </w:tr>
      <w:tr w:rsidR="00461B9F" w:rsidRPr="00897E87">
        <w:trPr>
          <w:ins w:id="2168"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69"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70" w:author="rtbelasco" w:date="2018-11-28T22:41:00Z"/>
              </w:rPr>
            </w:pPr>
            <w:ins w:id="2171" w:author="rtbelasco" w:date="2018-11-28T22:41:00Z">
              <w:r w:rsidRPr="00897E87">
                <w:t>Maximum lot (impervious) coverage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72" w:author="rtbelasco" w:date="2018-11-28T22:41:00Z"/>
              </w:rPr>
            </w:pPr>
            <w:ins w:id="2173" w:author="rtbelasco" w:date="2018-11-28T22:41:00Z">
              <w:r w:rsidRPr="00897E87">
                <w:t>80%</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74" w:author="rtbelasco" w:date="2018-11-28T22:41:00Z"/>
              </w:rPr>
            </w:pPr>
            <w:ins w:id="2175" w:author="rtbelasco" w:date="2018-11-28T22:41:00Z">
              <w:r w:rsidRPr="00897E87">
                <w:t>80%</w:t>
              </w:r>
            </w:ins>
          </w:p>
        </w:tc>
      </w:tr>
      <w:tr w:rsidR="00461B9F" w:rsidRPr="00897E87">
        <w:trPr>
          <w:ins w:id="2176"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77" w:author="rtbelasco" w:date="2018-11-28T22:41:00Z"/>
              </w:rPr>
            </w:pPr>
          </w:p>
        </w:tc>
        <w:tc>
          <w:tcPr>
            <w:tcW w:w="0" w:type="auto"/>
            <w:gridSpan w:val="5"/>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78" w:author="rtbelasco" w:date="2018-11-28T22:41:00Z"/>
              </w:rPr>
            </w:pPr>
            <w:ins w:id="2179" w:author="rtbelasco" w:date="2018-11-28T22:41:00Z">
              <w:r w:rsidRPr="00897E87">
                <w:t>Maximum building height (subject to the building envelope restrictions established herein). See Conceptual Building Envelope Diagrams following this schedule.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80" w:author="rtbelasco" w:date="2018-11-28T22:41:00Z"/>
              </w:rPr>
            </w:pPr>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81" w:author="rtbelasco" w:date="2018-11-28T22:41:00Z"/>
              </w:rPr>
            </w:pPr>
          </w:p>
        </w:tc>
      </w:tr>
      <w:tr w:rsidR="00461B9F" w:rsidRPr="00897E87">
        <w:trPr>
          <w:ins w:id="2182"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83"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84"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85" w:author="rtbelasco" w:date="2018-11-28T22:41:00Z"/>
              </w:rPr>
            </w:pPr>
            <w:ins w:id="2186" w:author="rtbelasco" w:date="2018-11-28T22:41:00Z">
              <w:r w:rsidRPr="00897E87">
                <w:t>Properties abutting the Boardwalk</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87" w:author="rtbelasco" w:date="2018-11-28T22:41:00Z"/>
              </w:rPr>
            </w:pPr>
            <w:ins w:id="2188" w:author="rtbelasco" w:date="2018-11-28T22:41:00Z">
              <w:r w:rsidRPr="00897E87">
                <w:t>150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89" w:author="rtbelasco" w:date="2018-11-28T22:41:00Z"/>
              </w:rPr>
            </w:pPr>
            <w:ins w:id="2190" w:author="rtbelasco" w:date="2018-11-28T22:41:00Z">
              <w:r w:rsidRPr="00897E87">
                <w:t>150 feet</w:t>
              </w:r>
            </w:ins>
          </w:p>
        </w:tc>
      </w:tr>
      <w:tr w:rsidR="00461B9F" w:rsidRPr="00897E87">
        <w:trPr>
          <w:ins w:id="2191"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9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93"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94" w:author="rtbelasco" w:date="2018-11-28T22:41:00Z"/>
              </w:rPr>
            </w:pPr>
            <w:ins w:id="2195" w:author="rtbelasco" w:date="2018-11-28T22:41:00Z">
              <w:r w:rsidRPr="00897E87">
                <w:t>Properties not abutting the Boardwalk where any portion thereof is within the easterly 1/3 of the block</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96" w:author="rtbelasco" w:date="2018-11-28T22:41:00Z"/>
              </w:rPr>
            </w:pPr>
            <w:ins w:id="2197" w:author="rtbelasco" w:date="2018-11-28T22:41:00Z">
              <w:r w:rsidRPr="00897E87">
                <w:t>120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198" w:author="rtbelasco" w:date="2018-11-28T22:41:00Z"/>
              </w:rPr>
            </w:pPr>
            <w:ins w:id="2199" w:author="rtbelasco" w:date="2018-11-28T22:41:00Z">
              <w:r w:rsidRPr="00897E87">
                <w:t>120 feet</w:t>
              </w:r>
            </w:ins>
          </w:p>
        </w:tc>
      </w:tr>
      <w:tr w:rsidR="00461B9F" w:rsidRPr="00897E87">
        <w:trPr>
          <w:ins w:id="220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0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02"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03" w:author="rtbelasco" w:date="2018-11-28T22:41:00Z"/>
              </w:rPr>
            </w:pPr>
            <w:ins w:id="2204" w:author="rtbelasco" w:date="2018-11-28T22:41:00Z">
              <w:r w:rsidRPr="00897E87">
                <w:t>Properties not abutting the Boardwalk where no portion thereof is within the easterly 1/3 of the block</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05" w:author="rtbelasco" w:date="2018-11-28T22:41:00Z"/>
              </w:rPr>
            </w:pPr>
            <w:ins w:id="2206" w:author="rtbelasco" w:date="2018-11-28T22:41:00Z">
              <w:r w:rsidRPr="00897E87">
                <w:t>65 feet</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07" w:author="rtbelasco" w:date="2018-11-28T22:41:00Z"/>
              </w:rPr>
            </w:pPr>
            <w:ins w:id="2208" w:author="rtbelasco" w:date="2018-11-28T22:41:00Z">
              <w:r w:rsidRPr="00897E87">
                <w:t>65 feet</w:t>
              </w:r>
            </w:ins>
          </w:p>
        </w:tc>
      </w:tr>
      <w:tr w:rsidR="00461B9F" w:rsidRPr="00897E87">
        <w:trPr>
          <w:ins w:id="2209"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10" w:author="rtbelasco" w:date="2018-11-28T22:41:00Z"/>
              </w:rPr>
            </w:pPr>
          </w:p>
        </w:tc>
        <w:tc>
          <w:tcPr>
            <w:tcW w:w="0" w:type="auto"/>
            <w:gridSpan w:val="7"/>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11" w:author="rtbelasco" w:date="2018-11-28T22:41:00Z"/>
              </w:rPr>
            </w:pPr>
            <w:ins w:id="2212" w:author="rtbelasco" w:date="2018-11-28T22:41:00Z">
              <w:r w:rsidRPr="00897E87">
                <w:t>ALL PROPERTIES</w:t>
              </w:r>
            </w:ins>
          </w:p>
          <w:p w:rsidR="00461B9F" w:rsidRPr="00897E87" w:rsidRDefault="00461B9F" w:rsidP="00185377">
            <w:pPr>
              <w:jc w:val="both"/>
              <w:rPr>
                <w:ins w:id="2213" w:author="rtbelasco" w:date="2018-11-28T22:41:00Z"/>
              </w:rPr>
            </w:pPr>
            <w:ins w:id="2214" w:author="rtbelasco" w:date="2018-11-28T22:41:00Z">
              <w:r w:rsidRPr="00897E87">
                <w:t>Fully screened mechanical rooms or other roof structures for the housing of stairways, tanks, ventilating fans, air-conditioning or similar equipment required to operate and maintain the building; telecommunications antennas, satellite dishes and related systems; skylights, spires, cupolas, flagpoles, chimneys or similar architectural features may be erected above the heights prescribed herein to a maximum of 20% of such heights, provided that the screening is found acceptable by the Planning Board or Zoning Board of Adjustment, as the case may be.</w:t>
              </w:r>
            </w:ins>
          </w:p>
          <w:p w:rsidR="00461B9F" w:rsidRPr="00897E87" w:rsidRDefault="00461B9F" w:rsidP="00185377">
            <w:pPr>
              <w:jc w:val="both"/>
              <w:rPr>
                <w:ins w:id="2215" w:author="rtbelasco" w:date="2018-11-28T22:41:00Z"/>
              </w:rPr>
            </w:pPr>
            <w:ins w:id="2216" w:author="rtbelasco" w:date="2018-11-28T22:41:00Z">
              <w:r w:rsidRPr="00897E87">
                <w:t>Similarly, project identification signage may be erected above the heights prescribed herein to a maximum of 20% of such heights, provided that, at the sole discretion of the Planning Board or Zoning Board of Adjustment, as the case may be, such signage contributes to the iconographic architectural identity of the project.</w:t>
              </w:r>
            </w:ins>
          </w:p>
        </w:tc>
      </w:tr>
      <w:tr w:rsidR="00461B9F" w:rsidRPr="00897E87">
        <w:trPr>
          <w:ins w:id="2217"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18" w:author="rtbelasco" w:date="2018-11-28T22:41:00Z"/>
              </w:rPr>
            </w:pPr>
          </w:p>
        </w:tc>
        <w:tc>
          <w:tcPr>
            <w:tcW w:w="0" w:type="auto"/>
            <w:gridSpan w:val="7"/>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19" w:author="rtbelasco" w:date="2018-11-28T22:41:00Z"/>
              </w:rPr>
            </w:pPr>
            <w:ins w:id="2220" w:author="rtbelasco" w:date="2018-11-28T22:41:00Z">
              <w:r w:rsidRPr="00897E87">
                <w:t>Building envelope (in addition to the at-grade setbacks established herein). See Conceptual Building Envelope Diagrams following this schedule.</w:t>
              </w:r>
            </w:ins>
          </w:p>
        </w:tc>
      </w:tr>
      <w:tr w:rsidR="00461B9F" w:rsidRPr="00897E87">
        <w:trPr>
          <w:ins w:id="2221"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2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23"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24" w:author="rtbelasco" w:date="2018-11-28T22:41:00Z"/>
              </w:rPr>
            </w:pPr>
            <w:ins w:id="2225" w:author="rtbelasco" w:date="2018-11-28T22:41:00Z">
              <w:r w:rsidRPr="00897E87">
                <w:t>Any portion of a structure abutting the Boardwalk</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26" w:author="rtbelasco" w:date="2018-11-28T22:41:00Z"/>
              </w:rPr>
            </w:pPr>
            <w:ins w:id="2227" w:author="rtbelasco" w:date="2018-11-28T22:41:00Z">
              <w:r w:rsidRPr="00897E87">
                <w:t>15 feet from the Boardwalk level Thereafter, the structure shall step back 2 feet of horizontal distance from the westerly vertical plane of the Boardwalk for every 1 foot of building height until it intersects its maximum building height or a lower portion of the building envelope.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28" w:author="rtbelasco" w:date="2018-11-28T22:41:00Z"/>
              </w:rPr>
            </w:pPr>
            <w:ins w:id="2229" w:author="rtbelasco" w:date="2018-11-28T22:41:00Z">
              <w:r w:rsidRPr="00897E87">
                <w:t>15 feet from the Boardwalk level Thereafter, the structure shall step back 2 feet of horizontal distance from the westerly vertical plane of the Boardwalk for every 1 foot of building height until it intersects its maximum building height or a lower portion of the building envelope.</w:t>
              </w:r>
            </w:ins>
          </w:p>
        </w:tc>
      </w:tr>
      <w:tr w:rsidR="00461B9F" w:rsidRPr="00897E87">
        <w:trPr>
          <w:ins w:id="223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3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32"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33" w:author="rtbelasco" w:date="2018-11-28T22:41:00Z"/>
              </w:rPr>
            </w:pPr>
            <w:ins w:id="2234" w:author="rtbelasco" w:date="2018-11-28T22:41:00Z">
              <w:r w:rsidRPr="00897E87">
                <w:t>Any portion of a structure abutting a numbered avenue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35" w:author="rtbelasco" w:date="2018-11-28T22:41:00Z"/>
              </w:rPr>
            </w:pPr>
            <w:ins w:id="2236" w:author="rtbelasco" w:date="2018-11-28T22:41:00Z">
              <w:r w:rsidRPr="00897E87">
                <w:t>In addition to the building envelope established by the Boardwalk, Surf/Ocean Avenue or the eastern/western yard height restrictions, step backs are required, at a minimum:</w:t>
              </w:r>
            </w:ins>
          </w:p>
          <w:p w:rsidR="00461B9F" w:rsidRPr="00897E87" w:rsidRDefault="00461B9F" w:rsidP="00185377">
            <w:pPr>
              <w:jc w:val="both"/>
              <w:rPr>
                <w:ins w:id="2237" w:author="rtbelasco" w:date="2018-11-28T22:41:00Z"/>
              </w:rPr>
            </w:pPr>
            <w:ins w:id="2238" w:author="rtbelasco" w:date="2018-11-28T22:41:00Z">
              <w:r w:rsidRPr="00897E87">
                <w:t>Between the Boardwalk and 30 feet west of the Boardwalk, 15 feet from the Boardwalk level to 48 feet from grade: 8 feet</w:t>
              </w:r>
            </w:ins>
          </w:p>
          <w:p w:rsidR="00461B9F" w:rsidRPr="00897E87" w:rsidRDefault="00461B9F" w:rsidP="00185377">
            <w:pPr>
              <w:jc w:val="both"/>
              <w:rPr>
                <w:ins w:id="2239" w:author="rtbelasco" w:date="2018-11-28T22:41:00Z"/>
              </w:rPr>
            </w:pPr>
            <w:ins w:id="2240" w:author="rtbelasco" w:date="2018-11-28T22:41:00Z">
              <w:r w:rsidRPr="00897E87">
                <w:t>At the 48-foot level, between the 70-foot and 100-foot levels and between the 100-foot and 130-foot levels (provided the structure, or portion thereof, reaches such heights)</w:t>
              </w:r>
              <w:r w:rsidRPr="00897E87">
                <w:rPr>
                  <w:vertAlign w:val="superscript"/>
                </w:rPr>
                <w:t>8</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41" w:author="rtbelasco" w:date="2018-11-28T22:41:00Z"/>
              </w:rPr>
            </w:pPr>
            <w:ins w:id="2242" w:author="rtbelasco" w:date="2018-11-28T22:41:00Z">
              <w:r w:rsidRPr="00897E87">
                <w:t>In addition to the building envelope established by the Boardwalk, Surf/Ocean Avenue or the eastern/western yard height restrictions, step backs are required, at a minimum:</w:t>
              </w:r>
            </w:ins>
          </w:p>
          <w:p w:rsidR="00461B9F" w:rsidRPr="00897E87" w:rsidRDefault="00461B9F" w:rsidP="00185377">
            <w:pPr>
              <w:jc w:val="both"/>
              <w:rPr>
                <w:ins w:id="2243" w:author="rtbelasco" w:date="2018-11-28T22:41:00Z"/>
              </w:rPr>
            </w:pPr>
            <w:ins w:id="2244" w:author="rtbelasco" w:date="2018-11-28T22:41:00Z">
              <w:r w:rsidRPr="00897E87">
                <w:t>Between the Boardwalk and 30 feet west of the Boardwalk, 15 feet from the Boardwalk level to 48 feet from grade: 8 feet</w:t>
              </w:r>
            </w:ins>
          </w:p>
          <w:p w:rsidR="00461B9F" w:rsidRPr="00897E87" w:rsidRDefault="00461B9F" w:rsidP="00185377">
            <w:pPr>
              <w:jc w:val="both"/>
              <w:rPr>
                <w:ins w:id="2245" w:author="rtbelasco" w:date="2018-11-28T22:41:00Z"/>
              </w:rPr>
            </w:pPr>
            <w:ins w:id="2246" w:author="rtbelasco" w:date="2018-11-28T22:41:00Z">
              <w:r w:rsidRPr="00897E87">
                <w:t>At the 48-foot level, between the 70-foot and 100-foot levels and between the 100-foot and 130-foot levels (provided the structure, or portion thereof, reaches such heights)</w:t>
              </w:r>
              <w:r w:rsidRPr="00897E87">
                <w:rPr>
                  <w:vertAlign w:val="superscript"/>
                </w:rPr>
                <w:t>8</w:t>
              </w:r>
            </w:ins>
          </w:p>
        </w:tc>
      </w:tr>
      <w:tr w:rsidR="00461B9F" w:rsidRPr="00897E87">
        <w:trPr>
          <w:ins w:id="2247"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48"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49"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50" w:author="rtbelasco" w:date="2018-11-28T22:41:00Z"/>
              </w:rPr>
            </w:pPr>
            <w:ins w:id="2251" w:author="rtbelasco" w:date="2018-11-28T22:41:00Z">
              <w:r w:rsidRPr="00897E87">
                <w:t>Any portion of a structure abutting Surf Avenue or Ocean Avenue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52" w:author="rtbelasco" w:date="2018-11-28T22:41:00Z"/>
              </w:rPr>
            </w:pPr>
            <w:ins w:id="2253" w:author="rtbelasco" w:date="2018-11-28T22:41:00Z">
              <w:r w:rsidRPr="00897E87">
                <w:t>48 feet from grade</w:t>
              </w:r>
            </w:ins>
          </w:p>
          <w:p w:rsidR="00461B9F" w:rsidRPr="00897E87" w:rsidRDefault="00461B9F" w:rsidP="00185377">
            <w:pPr>
              <w:jc w:val="both"/>
              <w:rPr>
                <w:ins w:id="2254" w:author="rtbelasco" w:date="2018-11-28T22:41:00Z"/>
              </w:rPr>
            </w:pPr>
            <w:ins w:id="2255" w:author="rtbelasco" w:date="2018-11-28T22:41:00Z">
              <w:r w:rsidRPr="00897E87">
                <w:t>Thereafter, the structure shall step back at a 30° angle from the westerly vertical plane of the structure until it intersects with its maximum building height or a lower portion of the building envelope.</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56" w:author="rtbelasco" w:date="2018-11-28T22:41:00Z"/>
              </w:rPr>
            </w:pPr>
            <w:ins w:id="2257" w:author="rtbelasco" w:date="2018-11-28T22:41:00Z">
              <w:r w:rsidRPr="00897E87">
                <w:t>48 feet from grade</w:t>
              </w:r>
            </w:ins>
          </w:p>
          <w:p w:rsidR="00461B9F" w:rsidRPr="00897E87" w:rsidRDefault="00461B9F" w:rsidP="00185377">
            <w:pPr>
              <w:jc w:val="both"/>
              <w:rPr>
                <w:ins w:id="2258" w:author="rtbelasco" w:date="2018-11-28T22:41:00Z"/>
              </w:rPr>
            </w:pPr>
            <w:ins w:id="2259" w:author="rtbelasco" w:date="2018-11-28T22:41:00Z">
              <w:r w:rsidRPr="00897E87">
                <w:t>Thereafter, the structure shall step back at a 30° angle from the westerly vertical plane of the structure until it intersects with its maximum building height or a lower portion of the building envelope.</w:t>
              </w:r>
            </w:ins>
          </w:p>
        </w:tc>
      </w:tr>
      <w:tr w:rsidR="00461B9F" w:rsidRPr="00897E87">
        <w:trPr>
          <w:ins w:id="2260"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61"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62" w:author="rtbelasco" w:date="2018-11-28T22:41:00Z"/>
              </w:rPr>
            </w:pPr>
          </w:p>
        </w:tc>
        <w:tc>
          <w:tcPr>
            <w:tcW w:w="0" w:type="auto"/>
            <w:gridSpan w:val="3"/>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63" w:author="rtbelasco" w:date="2018-11-28T22:41:00Z"/>
              </w:rPr>
            </w:pPr>
            <w:ins w:id="2264" w:author="rtbelasco" w:date="2018-11-28T22:41:00Z">
              <w:r w:rsidRPr="00897E87">
                <w:t>Eastern and western yards (when not abutting the Boardwalk, Surf or Ocean Avenues)</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65" w:author="rtbelasco" w:date="2018-11-28T22:41:00Z"/>
              </w:rPr>
            </w:pPr>
            <w:ins w:id="2266" w:author="rtbelasco" w:date="2018-11-28T22:41:00Z">
              <w:r w:rsidRPr="00897E87">
                <w:t>In addition to the at-grade setbacks established herein, step backs are required, at a minimum, at the 48-foot level, between the 70-foot and 100-foot levels and between the 100-foot and 130-foot levels (provided the structure, or portion thereof, reaches such heights)</w:t>
              </w:r>
            </w:ins>
          </w:p>
        </w:tc>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67" w:author="rtbelasco" w:date="2018-11-28T22:41:00Z"/>
              </w:rPr>
            </w:pPr>
            <w:ins w:id="2268" w:author="rtbelasco" w:date="2018-11-28T22:41:00Z">
              <w:r w:rsidRPr="00897E87">
                <w:t>In addition to the at-grade setbacks established herein, step backs are required, at a minimum, at the 48-foot level, between the 70-foot and 100-foot levels and between the 100-foot and 130-foot levels (provided the structure, or portion thereof, reaches such heights)</w:t>
              </w:r>
            </w:ins>
          </w:p>
        </w:tc>
      </w:tr>
      <w:tr w:rsidR="00461B9F" w:rsidRPr="00897E87">
        <w:trPr>
          <w:gridBefore w:val="1"/>
          <w:tblHeader/>
          <w:ins w:id="2269" w:author="rtbelasco" w:date="2018-11-28T22:41:00Z"/>
        </w:trPr>
        <w:tc>
          <w:tcPr>
            <w:tcW w:w="0" w:type="auto"/>
            <w:gridSpan w:val="2"/>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2270" w:author="rtbelasco" w:date="2018-11-28T22:41:00Z"/>
              </w:rPr>
            </w:pPr>
          </w:p>
        </w:tc>
        <w:tc>
          <w:tcPr>
            <w:tcW w:w="0" w:type="auto"/>
            <w:gridSpan w:val="6"/>
            <w:tcBorders>
              <w:top w:val="nil"/>
              <w:left w:val="nil"/>
              <w:bottom w:val="nil"/>
              <w:right w:val="nil"/>
            </w:tcBorders>
            <w:tcMar>
              <w:top w:w="15" w:type="dxa"/>
              <w:left w:w="60" w:type="dxa"/>
              <w:bottom w:w="60" w:type="dxa"/>
              <w:right w:w="60" w:type="dxa"/>
            </w:tcMar>
            <w:vAlign w:val="bottom"/>
          </w:tcPr>
          <w:p w:rsidR="00461B9F" w:rsidRPr="00897E87" w:rsidRDefault="00461B9F" w:rsidP="00185377">
            <w:pPr>
              <w:jc w:val="both"/>
              <w:rPr>
                <w:ins w:id="2271" w:author="rtbelasco" w:date="2018-11-28T22:41:00Z"/>
              </w:rPr>
            </w:pPr>
            <w:ins w:id="2272" w:author="rtbelasco" w:date="2018-11-28T22:41:00Z">
              <w:r w:rsidRPr="00897E87">
                <w:t>NOTES:</w:t>
              </w:r>
            </w:ins>
          </w:p>
        </w:tc>
      </w:tr>
      <w:tr w:rsidR="00461B9F" w:rsidRPr="00897E87">
        <w:trPr>
          <w:gridBefore w:val="1"/>
          <w:ins w:id="2273"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74"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75" w:author="rtbelasco" w:date="2018-11-28T22:41:00Z"/>
              </w:rPr>
            </w:pPr>
            <w:ins w:id="2276" w:author="rtbelasco" w:date="2018-11-28T22:41:00Z">
              <w:r w:rsidRPr="00897E87">
                <w:rPr>
                  <w:vertAlign w:val="superscript"/>
                </w:rPr>
                <w:t>1</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77" w:author="rtbelasco" w:date="2018-11-28T22:41:00Z"/>
              </w:rPr>
            </w:pPr>
            <w:ins w:id="2278" w:author="rtbelasco" w:date="2018-11-28T22:41:00Z">
              <w:r w:rsidRPr="00897E87">
                <w:t>For the purposes of this section, setbacks shall be clear, unoccupied and unobstructed space measured at right angles between a lot line and the building envelope and shall extend from grade to sky, except for the permitted encroachments.</w:t>
              </w:r>
            </w:ins>
          </w:p>
        </w:tc>
      </w:tr>
      <w:tr w:rsidR="00461B9F" w:rsidRPr="00897E87">
        <w:trPr>
          <w:gridBefore w:val="1"/>
          <w:ins w:id="2279"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80"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81" w:author="rtbelasco" w:date="2018-11-28T22:41:00Z"/>
              </w:rPr>
            </w:pPr>
            <w:ins w:id="2282" w:author="rtbelasco" w:date="2018-11-28T22:41:00Z">
              <w:r w:rsidRPr="00897E87">
                <w:rPr>
                  <w:vertAlign w:val="superscript"/>
                </w:rPr>
                <w:t>2</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83" w:author="rtbelasco" w:date="2018-11-28T22:41:00Z"/>
              </w:rPr>
            </w:pPr>
            <w:ins w:id="2284" w:author="rtbelasco" w:date="2018-11-28T22:41:00Z">
              <w:r w:rsidRPr="00897E87">
                <w:t>Setbacks shall be construed as minimum distances. Greater setbacks are permitted, provided that the specific distances and design relate to the architecture of the subject building elevation.</w:t>
              </w:r>
            </w:ins>
          </w:p>
        </w:tc>
      </w:tr>
      <w:tr w:rsidR="00461B9F" w:rsidRPr="00897E87">
        <w:trPr>
          <w:gridBefore w:val="1"/>
          <w:ins w:id="2285"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86"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87" w:author="rtbelasco" w:date="2018-11-28T22:41:00Z"/>
              </w:rPr>
            </w:pPr>
            <w:ins w:id="2288" w:author="rtbelasco" w:date="2018-11-28T22:41:00Z">
              <w:r w:rsidRPr="00897E87">
                <w:rPr>
                  <w:vertAlign w:val="superscript"/>
                </w:rPr>
                <w:t>3</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89" w:author="rtbelasco" w:date="2018-11-28T22:41:00Z"/>
              </w:rPr>
            </w:pPr>
            <w:ins w:id="2290" w:author="rtbelasco" w:date="2018-11-28T22:41:00Z">
              <w:r w:rsidRPr="00897E87">
                <w:t>Zero feet where adjoining structures are constructed with a common party wall, provided that access to the rear of each side of the structure is maintained via a service alley, and further provided that the parking requirements for each use are maintained via a shared parking or similar arrangement.</w:t>
              </w:r>
            </w:ins>
          </w:p>
        </w:tc>
      </w:tr>
      <w:tr w:rsidR="00461B9F" w:rsidRPr="00897E87">
        <w:trPr>
          <w:gridBefore w:val="1"/>
          <w:ins w:id="2291"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92"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93" w:author="rtbelasco" w:date="2018-11-28T22:41:00Z"/>
              </w:rPr>
            </w:pPr>
            <w:ins w:id="2294" w:author="rtbelasco" w:date="2018-11-28T22:41:00Z">
              <w:r w:rsidRPr="00897E87">
                <w:rPr>
                  <w:vertAlign w:val="superscript"/>
                </w:rPr>
                <w:t>4</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95" w:author="rtbelasco" w:date="2018-11-28T22:41:00Z"/>
              </w:rPr>
            </w:pPr>
            <w:ins w:id="2296" w:author="rtbelasco" w:date="2018-11-28T22:41:00Z">
              <w:r w:rsidRPr="00897E87">
                <w:t>E.g., 24th Avenue.</w:t>
              </w:r>
            </w:ins>
          </w:p>
        </w:tc>
      </w:tr>
      <w:tr w:rsidR="00461B9F" w:rsidRPr="00897E87">
        <w:trPr>
          <w:gridBefore w:val="1"/>
          <w:ins w:id="2297"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98"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299" w:author="rtbelasco" w:date="2018-11-28T22:41:00Z"/>
              </w:rPr>
            </w:pPr>
            <w:ins w:id="2300" w:author="rtbelasco" w:date="2018-11-28T22:41:00Z">
              <w:r w:rsidRPr="00897E87">
                <w:rPr>
                  <w:vertAlign w:val="superscript"/>
                </w:rPr>
                <w:t>5</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01" w:author="rtbelasco" w:date="2018-11-28T22:41:00Z"/>
              </w:rPr>
            </w:pPr>
            <w:ins w:id="2302" w:author="rtbelasco" w:date="2018-11-28T22:41:00Z">
              <w:r w:rsidRPr="00897E87">
                <w:t>For the purposes of this section, Boardwalk frontage must be a minimum of 60 contiguous linear feet. Properties that abut the Boardwalk for less than 60 contiguous linear feet shall not qualify under this requirement. Height allowance applies only to that portion of the lot running street to street. Where less than street to street, the maximum building height for standard development (i.e., not conditional vertical development) shall govern.</w:t>
              </w:r>
            </w:ins>
          </w:p>
        </w:tc>
      </w:tr>
      <w:tr w:rsidR="00461B9F" w:rsidRPr="00897E87">
        <w:trPr>
          <w:gridBefore w:val="1"/>
          <w:ins w:id="2303"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04"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05" w:author="rtbelasco" w:date="2018-11-28T22:41:00Z"/>
              </w:rPr>
            </w:pPr>
            <w:ins w:id="2306" w:author="rtbelasco" w:date="2018-11-28T22:41:00Z">
              <w:r w:rsidRPr="00897E87">
                <w:rPr>
                  <w:vertAlign w:val="superscript"/>
                </w:rPr>
                <w:t>6</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07" w:author="rtbelasco" w:date="2018-11-28T22:41:00Z"/>
              </w:rPr>
            </w:pPr>
            <w:ins w:id="2308" w:author="rtbelasco" w:date="2018-11-28T22:41:00Z">
              <w:r w:rsidRPr="00897E87">
                <w:t>Where a block's Boardwalk frontage is angled, distance is measured from the most westerly Boardwalk corner of the block.</w:t>
              </w:r>
            </w:ins>
          </w:p>
        </w:tc>
      </w:tr>
      <w:tr w:rsidR="00461B9F" w:rsidRPr="00897E87">
        <w:trPr>
          <w:gridBefore w:val="1"/>
          <w:ins w:id="2309"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10"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11" w:author="rtbelasco" w:date="2018-11-28T22:41:00Z"/>
              </w:rPr>
            </w:pPr>
            <w:ins w:id="2312" w:author="rtbelasco" w:date="2018-11-28T22:41:00Z">
              <w:r w:rsidRPr="00897E87">
                <w:rPr>
                  <w:vertAlign w:val="superscript"/>
                </w:rPr>
                <w:t>7</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13" w:author="rtbelasco" w:date="2018-11-28T22:41:00Z"/>
              </w:rPr>
            </w:pPr>
            <w:ins w:id="2314" w:author="rtbelasco" w:date="2018-11-28T22:41:00Z">
              <w:r w:rsidRPr="00897E87">
                <w:t>E.g., 24th Avenue, regardless of whether the elevation is a front, side or rear yard.</w:t>
              </w:r>
            </w:ins>
          </w:p>
        </w:tc>
      </w:tr>
      <w:tr w:rsidR="00461B9F" w:rsidRPr="00897E87">
        <w:trPr>
          <w:gridBefore w:val="1"/>
          <w:ins w:id="2315" w:author="rtbelasco" w:date="2018-11-28T22:41:00Z"/>
        </w:trPr>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16" w:author="rtbelasco" w:date="2018-11-28T22:41:00Z"/>
              </w:rPr>
            </w:pPr>
          </w:p>
        </w:tc>
        <w:tc>
          <w:tcPr>
            <w:tcW w:w="0" w:type="auto"/>
            <w:gridSpan w:val="2"/>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17" w:author="rtbelasco" w:date="2018-11-28T22:41:00Z"/>
              </w:rPr>
            </w:pPr>
            <w:ins w:id="2318" w:author="rtbelasco" w:date="2018-11-28T22:41:00Z">
              <w:r w:rsidRPr="00897E87">
                <w:rPr>
                  <w:vertAlign w:val="superscript"/>
                </w:rPr>
                <w:t>8</w:t>
              </w:r>
            </w:ins>
          </w:p>
        </w:tc>
        <w:tc>
          <w:tcPr>
            <w:tcW w:w="0" w:type="auto"/>
            <w:gridSpan w:val="4"/>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19" w:author="rtbelasco" w:date="2018-11-28T22:41:00Z"/>
              </w:rPr>
            </w:pPr>
            <w:ins w:id="2320" w:author="rtbelasco" w:date="2018-11-28T22:41:00Z">
              <w:r w:rsidRPr="00897E87">
                <w:t>Specific step backs are not dictated but shall be appropriate to the architecture of the project. However, minimum step backs equal to 50% of the rise to the next step-back level are recommended, unless it can be demonstrated, to the Board's satisfaction, that a step back of less than 50% of the rise provides a more-appropriate design in light of the visual impact from grade, the degree of shadow impact and the totality of the aesthetics of the building. Deviations from the 50% minimum shall be considered a design waiver and not a variance. Such articulation need not be on the same horizontal plane and should be designed to provide differentiation and interest to the structure's massing.</w:t>
              </w:r>
            </w:ins>
          </w:p>
        </w:tc>
      </w:tr>
    </w:tbl>
    <w:p w:rsidR="00461B9F" w:rsidRPr="00897E87" w:rsidRDefault="00461B9F" w:rsidP="00461B9F">
      <w:pPr>
        <w:jc w:val="both"/>
        <w:rPr>
          <w:ins w:id="2321" w:author="rtbelasco" w:date="2018-11-28T22:41:00Z"/>
          <w:vanish/>
        </w:rPr>
      </w:pPr>
    </w:p>
    <w:tbl>
      <w:tblPr>
        <w:tblW w:w="10020" w:type="dxa"/>
        <w:tblInd w:w="15" w:type="dxa"/>
        <w:tblCellMar>
          <w:top w:w="15" w:type="dxa"/>
          <w:left w:w="15" w:type="dxa"/>
          <w:bottom w:w="15" w:type="dxa"/>
          <w:right w:w="15" w:type="dxa"/>
        </w:tblCellMar>
        <w:tblLook w:val="04A0"/>
      </w:tblPr>
      <w:tblGrid>
        <w:gridCol w:w="10020"/>
      </w:tblGrid>
      <w:tr w:rsidR="00461B9F" w:rsidRPr="00897E87">
        <w:trPr>
          <w:ins w:id="2322" w:author="rtbelasco" w:date="2018-11-28T22:41:00Z"/>
        </w:trPr>
        <w:tc>
          <w:tcPr>
            <w:tcW w:w="0" w:type="auto"/>
            <w:tcBorders>
              <w:top w:val="nil"/>
              <w:left w:val="nil"/>
              <w:bottom w:val="nil"/>
              <w:right w:val="nil"/>
            </w:tcBorders>
            <w:tcMar>
              <w:top w:w="15" w:type="dxa"/>
              <w:left w:w="60" w:type="dxa"/>
              <w:bottom w:w="60" w:type="dxa"/>
              <w:right w:w="60" w:type="dxa"/>
            </w:tcMar>
          </w:tcPr>
          <w:p w:rsidR="00461B9F" w:rsidRPr="00897E87" w:rsidRDefault="00461B9F" w:rsidP="00185377">
            <w:pPr>
              <w:jc w:val="both"/>
              <w:rPr>
                <w:ins w:id="2323" w:author="rtbelasco" w:date="2018-11-28T22:41:00Z"/>
              </w:rPr>
            </w:pPr>
            <w:ins w:id="2324" w:author="rtbelasco" w:date="2018-11-28T22:41:00Z">
              <w:r w:rsidRPr="00897E87">
                <w:rPr>
                  <w:b/>
                  <w:bCs/>
                </w:rPr>
                <w:t>Conceptual Building Envelope</w:t>
              </w:r>
            </w:ins>
          </w:p>
          <w:p w:rsidR="00461B9F" w:rsidRPr="00897E87" w:rsidRDefault="007946A8" w:rsidP="00185377">
            <w:pPr>
              <w:jc w:val="both"/>
              <w:rPr>
                <w:ins w:id="2325" w:author="rtbelasco" w:date="2018-11-28T22:41:00Z"/>
              </w:rPr>
            </w:pPr>
            <w:ins w:id="2326" w:author="rtbelasco" w:date="2018-11-28T22:41:00Z">
              <w:r>
                <w:rPr>
                  <w:noProof/>
                </w:rPr>
                <w:drawing>
                  <wp:inline distT="0" distB="0" distL="0" distR="0">
                    <wp:extent cx="4284980" cy="2487930"/>
                    <wp:effectExtent l="0" t="0" r="1270" b="7620"/>
                    <wp:docPr id="5" name="Picture 5" descr="276 Plan Vie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76 Plan View.tif">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2487930"/>
                            </a:xfrm>
                            <a:prstGeom prst="rect">
                              <a:avLst/>
                            </a:prstGeom>
                            <a:noFill/>
                            <a:ln>
                              <a:noFill/>
                            </a:ln>
                          </pic:spPr>
                        </pic:pic>
                      </a:graphicData>
                    </a:graphic>
                  </wp:inline>
                </w:drawing>
              </w:r>
            </w:ins>
          </w:p>
        </w:tc>
      </w:tr>
      <w:tr w:rsidR="00461B9F" w:rsidRPr="00897E87">
        <w:trPr>
          <w:ins w:id="2327" w:author="rtbelasco" w:date="2018-11-28T22:41:00Z"/>
        </w:trPr>
        <w:tc>
          <w:tcPr>
            <w:tcW w:w="0" w:type="auto"/>
            <w:tcBorders>
              <w:top w:val="nil"/>
              <w:left w:val="nil"/>
              <w:bottom w:val="nil"/>
              <w:right w:val="nil"/>
            </w:tcBorders>
            <w:tcMar>
              <w:top w:w="15" w:type="dxa"/>
              <w:left w:w="60" w:type="dxa"/>
              <w:bottom w:w="60" w:type="dxa"/>
              <w:right w:w="60" w:type="dxa"/>
            </w:tcMar>
          </w:tcPr>
          <w:p w:rsidR="00461B9F" w:rsidRPr="00897E87" w:rsidRDefault="007946A8" w:rsidP="00185377">
            <w:pPr>
              <w:jc w:val="both"/>
              <w:rPr>
                <w:ins w:id="2328" w:author="rtbelasco" w:date="2018-11-28T22:41:00Z"/>
              </w:rPr>
            </w:pPr>
            <w:ins w:id="2329" w:author="rtbelasco" w:date="2018-11-28T22:41:00Z">
              <w:r>
                <w:rPr>
                  <w:noProof/>
                </w:rPr>
                <w:drawing>
                  <wp:inline distT="0" distB="0" distL="0" distR="0">
                    <wp:extent cx="4284980" cy="4040505"/>
                    <wp:effectExtent l="0" t="0" r="1270" b="0"/>
                    <wp:docPr id="7" name="Picture 7" descr="276 Side Vie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76 Side View.t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4040505"/>
                            </a:xfrm>
                            <a:prstGeom prst="rect">
                              <a:avLst/>
                            </a:prstGeom>
                            <a:noFill/>
                            <a:ln>
                              <a:noFill/>
                            </a:ln>
                          </pic:spPr>
                        </pic:pic>
                      </a:graphicData>
                    </a:graphic>
                  </wp:inline>
                </w:drawing>
              </w:r>
            </w:ins>
          </w:p>
        </w:tc>
      </w:tr>
      <w:tr w:rsidR="00461B9F" w:rsidRPr="00897E87">
        <w:trPr>
          <w:ins w:id="2330" w:author="rtbelasco" w:date="2018-11-28T22:41:00Z"/>
        </w:trPr>
        <w:tc>
          <w:tcPr>
            <w:tcW w:w="0" w:type="auto"/>
            <w:tcBorders>
              <w:top w:val="nil"/>
              <w:left w:val="nil"/>
              <w:bottom w:val="nil"/>
              <w:right w:val="nil"/>
            </w:tcBorders>
            <w:tcMar>
              <w:top w:w="15" w:type="dxa"/>
              <w:left w:w="60" w:type="dxa"/>
              <w:bottom w:w="60" w:type="dxa"/>
              <w:right w:w="60" w:type="dxa"/>
            </w:tcMar>
          </w:tcPr>
          <w:p w:rsidR="00461B9F" w:rsidRPr="00897E87" w:rsidRDefault="007946A8" w:rsidP="00185377">
            <w:pPr>
              <w:jc w:val="both"/>
              <w:rPr>
                <w:ins w:id="2331" w:author="rtbelasco" w:date="2018-11-28T22:41:00Z"/>
              </w:rPr>
            </w:pPr>
            <w:ins w:id="2332" w:author="rtbelasco" w:date="2018-11-28T22:41:00Z">
              <w:r>
                <w:rPr>
                  <w:noProof/>
                </w:rPr>
                <w:drawing>
                  <wp:inline distT="0" distB="0" distL="0" distR="0">
                    <wp:extent cx="4284980" cy="2360295"/>
                    <wp:effectExtent l="0" t="0" r="1270" b="1905"/>
                    <wp:docPr id="8" name="Picture 8" descr="276 Boardwalk Vie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76 Boardwalk View.t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2360295"/>
                            </a:xfrm>
                            <a:prstGeom prst="rect">
                              <a:avLst/>
                            </a:prstGeom>
                            <a:noFill/>
                            <a:ln>
                              <a:noFill/>
                            </a:ln>
                          </pic:spPr>
                        </pic:pic>
                      </a:graphicData>
                    </a:graphic>
                  </wp:inline>
                </w:drawing>
              </w:r>
            </w:ins>
          </w:p>
        </w:tc>
      </w:tr>
    </w:tbl>
    <w:p w:rsidR="00461B9F" w:rsidRPr="00897E87" w:rsidRDefault="00461B9F" w:rsidP="00461B9F">
      <w:pPr>
        <w:jc w:val="both"/>
        <w:rPr>
          <w:ins w:id="2333" w:author="rtbelasco" w:date="2018-11-28T22:41:00Z"/>
          <w:vanish/>
        </w:rPr>
      </w:pPr>
    </w:p>
    <w:tbl>
      <w:tblPr>
        <w:tblW w:w="10020" w:type="dxa"/>
        <w:tblInd w:w="15" w:type="dxa"/>
        <w:tblCellMar>
          <w:top w:w="15" w:type="dxa"/>
          <w:left w:w="15" w:type="dxa"/>
          <w:bottom w:w="15" w:type="dxa"/>
          <w:right w:w="15" w:type="dxa"/>
        </w:tblCellMar>
        <w:tblLook w:val="04A0"/>
      </w:tblPr>
      <w:tblGrid>
        <w:gridCol w:w="10020"/>
      </w:tblGrid>
      <w:tr w:rsidR="00461B9F" w:rsidRPr="00897E87">
        <w:trPr>
          <w:ins w:id="2334" w:author="rtbelasco" w:date="2018-11-28T22:41:00Z"/>
        </w:trPr>
        <w:tc>
          <w:tcPr>
            <w:tcW w:w="0" w:type="auto"/>
            <w:tcBorders>
              <w:top w:val="nil"/>
              <w:left w:val="nil"/>
              <w:bottom w:val="nil"/>
              <w:right w:val="nil"/>
            </w:tcBorders>
            <w:tcMar>
              <w:top w:w="15" w:type="dxa"/>
              <w:left w:w="60" w:type="dxa"/>
              <w:bottom w:w="60" w:type="dxa"/>
              <w:right w:w="60" w:type="dxa"/>
            </w:tcMar>
          </w:tcPr>
          <w:p w:rsidR="00461B9F" w:rsidRPr="00897E87" w:rsidRDefault="007946A8" w:rsidP="00185377">
            <w:pPr>
              <w:jc w:val="both"/>
              <w:rPr>
                <w:ins w:id="2335" w:author="rtbelasco" w:date="2018-11-28T22:41:00Z"/>
              </w:rPr>
            </w:pPr>
            <w:ins w:id="2336" w:author="rtbelasco" w:date="2018-11-28T22:41:00Z">
              <w:r>
                <w:rPr>
                  <w:noProof/>
                </w:rPr>
                <w:drawing>
                  <wp:inline distT="0" distB="0" distL="0" distR="0">
                    <wp:extent cx="4284980" cy="2360295"/>
                    <wp:effectExtent l="0" t="0" r="1270" b="1905"/>
                    <wp:docPr id="9" name="Picture 9" descr="276 Surf Ocean Avenue View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76 Surf Ocean Avenue Views.tif">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2360295"/>
                            </a:xfrm>
                            <a:prstGeom prst="rect">
                              <a:avLst/>
                            </a:prstGeom>
                            <a:noFill/>
                            <a:ln>
                              <a:noFill/>
                            </a:ln>
                          </pic:spPr>
                        </pic:pic>
                      </a:graphicData>
                    </a:graphic>
                  </wp:inline>
                </w:drawing>
              </w:r>
            </w:ins>
          </w:p>
        </w:tc>
      </w:tr>
    </w:tbl>
    <w:p w:rsidR="007946A8" w:rsidRDefault="007946A8">
      <w:pPr>
        <w:jc w:val="both"/>
        <w:rPr>
          <w:ins w:id="2337" w:author="rtbelasco" w:date="2018-11-28T22:43:00Z"/>
        </w:rPr>
        <w:pPrChange w:id="2338" w:author="rtbelasco" w:date="2018-11-28T22:40:00Z">
          <w:pPr>
            <w:ind w:left="720"/>
            <w:jc w:val="both"/>
          </w:pPr>
        </w:pPrChange>
      </w:pPr>
    </w:p>
    <w:p w:rsidR="007946A8" w:rsidRDefault="00EB611E">
      <w:pPr>
        <w:jc w:val="both"/>
        <w:rPr>
          <w:ins w:id="2339" w:author="rtbelasco" w:date="2018-11-28T22:43:00Z"/>
        </w:rPr>
        <w:pPrChange w:id="2340" w:author="rtbelasco" w:date="2018-11-28T22:40:00Z">
          <w:pPr>
            <w:ind w:left="720"/>
            <w:jc w:val="both"/>
          </w:pPr>
        </w:pPrChange>
      </w:pPr>
      <w:ins w:id="2341" w:author="rtbelasco" w:date="2018-11-28T22:46:00Z">
        <w:r>
          <w:rPr>
            <w:b/>
          </w:rPr>
          <w:t>F</w:t>
        </w:r>
      </w:ins>
      <w:ins w:id="2342" w:author="rtbelasco" w:date="2018-11-28T22:43:00Z">
        <w:r w:rsidR="00B51D1E" w:rsidRPr="00B51D1E">
          <w:rPr>
            <w:b/>
            <w:rPrChange w:id="2343" w:author="rtbelasco" w:date="2018-11-28T22:43:00Z">
              <w:rPr/>
            </w:rPrChange>
          </w:rPr>
          <w:t>.</w:t>
        </w:r>
        <w:r w:rsidR="00C61307">
          <w:t xml:space="preserve"> Boardwalk Design Standards.</w:t>
        </w:r>
      </w:ins>
    </w:p>
    <w:p w:rsidR="00C61307" w:rsidRPr="00184E00" w:rsidRDefault="00EB611E" w:rsidP="00184E00">
      <w:pPr>
        <w:ind w:left="720"/>
        <w:jc w:val="both"/>
        <w:rPr>
          <w:ins w:id="2344" w:author="rtbelasco" w:date="2018-11-28T22:34:00Z"/>
          <w:caps/>
          <w:rPrChange w:id="2345" w:author="rtbelasco" w:date="2018-11-28T22:55:00Z">
            <w:rPr>
              <w:ins w:id="2346" w:author="rtbelasco" w:date="2018-11-28T22:34:00Z"/>
            </w:rPr>
          </w:rPrChange>
        </w:rPr>
      </w:pPr>
      <w:ins w:id="2347" w:author="rtbelasco" w:date="2018-11-28T22:46:00Z">
        <w:r>
          <w:t>(</w:t>
        </w:r>
        <w:r w:rsidR="00B51D1E" w:rsidRPr="00B51D1E">
          <w:rPr>
            <w:b/>
            <w:rPrChange w:id="2348" w:author="rtbelasco" w:date="2018-11-28T22:46:00Z">
              <w:rPr/>
            </w:rPrChange>
          </w:rPr>
          <w:t>1</w:t>
        </w:r>
        <w:r>
          <w:t xml:space="preserve">)  </w:t>
        </w:r>
      </w:ins>
      <w:ins w:id="2349" w:author="rtbelasco" w:date="2018-11-28T22:55:00Z">
        <w:r w:rsidR="00184E00">
          <w:t>The Wildwood Boardwalk Design Standards</w:t>
        </w:r>
      </w:ins>
      <w:ins w:id="2350" w:author="rtbelasco" w:date="2018-11-28T22:56:00Z">
        <w:r w:rsidR="00184E00">
          <w:t xml:space="preserve"> which were prepared as a joint undertaking between the City of North Wildwood and the City of Wildwood by the Wildwoods Boardwalk Design Guidelines Committee, and</w:t>
        </w:r>
      </w:ins>
      <w:ins w:id="2351" w:author="rtbelasco" w:date="2018-11-28T22:55:00Z">
        <w:r w:rsidR="00184E00">
          <w:t xml:space="preserve"> identified as </w:t>
        </w:r>
        <w:r w:rsidR="00B51D1E" w:rsidRPr="00B51D1E">
          <w:rPr>
            <w:b/>
            <w:rPrChange w:id="2352" w:author="rtbelasco" w:date="2018-11-28T22:59:00Z">
              <w:rPr/>
            </w:rPrChange>
          </w:rPr>
          <w:t>Appendix B-1</w:t>
        </w:r>
      </w:ins>
      <w:ins w:id="2353" w:author="rtbelasco" w:date="2018-11-28T22:56:00Z">
        <w:r w:rsidR="00184E00">
          <w:t>,</w:t>
        </w:r>
      </w:ins>
      <w:ins w:id="2354" w:author="rtbelasco" w:date="2018-11-28T22:55:00Z">
        <w:r w:rsidR="00184E00">
          <w:t xml:space="preserve"> are</w:t>
        </w:r>
      </w:ins>
      <w:ins w:id="2355" w:author="rtbelasco" w:date="2018-11-28T22:56:00Z">
        <w:r w:rsidR="00184E00">
          <w:t xml:space="preserve"> adopted and</w:t>
        </w:r>
      </w:ins>
      <w:ins w:id="2356" w:author="rtbelasco" w:date="2018-11-28T22:55:00Z">
        <w:r w:rsidR="00184E00">
          <w:t xml:space="preserve"> incorporated herein by reference</w:t>
        </w:r>
      </w:ins>
      <w:ins w:id="2357" w:author="rtbelasco" w:date="2018-11-28T22:56:00Z">
        <w:r w:rsidR="00184E00">
          <w:t>.</w:t>
        </w:r>
      </w:ins>
    </w:p>
    <w:p w:rsidR="00897E87" w:rsidRPr="00897E87" w:rsidRDefault="00897E87" w:rsidP="00897E87">
      <w:pPr>
        <w:jc w:val="both"/>
        <w:rPr>
          <w:b/>
          <w:bCs/>
        </w:rPr>
      </w:pPr>
      <w:r w:rsidRPr="007F1451">
        <w:t>§ 276-26</w:t>
      </w:r>
      <w:r w:rsidRPr="007F1451">
        <w:rPr>
          <w:b/>
          <w:bCs/>
        </w:rPr>
        <w:t>P Pier.</w:t>
      </w:r>
    </w:p>
    <w:p w:rsidR="00897E87" w:rsidRPr="00897E87" w:rsidRDefault="00897E87" w:rsidP="00897E87">
      <w:pPr>
        <w:jc w:val="both"/>
      </w:pPr>
      <w:r w:rsidRPr="007F1451">
        <w:rPr>
          <w:b/>
          <w:bCs/>
        </w:rPr>
        <w:t>A. </w:t>
      </w:r>
      <w:r w:rsidRPr="00897E87">
        <w:t>Principal permitted uses on the land and in buildings:</w:t>
      </w:r>
    </w:p>
    <w:p w:rsidR="00897E87" w:rsidRPr="00897E87" w:rsidRDefault="00897E87" w:rsidP="008033E7">
      <w:pPr>
        <w:ind w:left="720"/>
        <w:jc w:val="both"/>
      </w:pPr>
      <w:r w:rsidRPr="007F1451">
        <w:rPr>
          <w:b/>
          <w:bCs/>
        </w:rPr>
        <w:t>(1) </w:t>
      </w:r>
      <w:r w:rsidRPr="00897E87">
        <w:t>Existing amusement piers upon which are permitted concession stands and booths for food and games, amusement rides and other similar uses; however, tattoo parlors and adult businesses, including, but not limited to, adult motion-picture theaters, adult bookstores, adult cabarets, adult massage parlors, and adult model studios as defined in §</w:t>
      </w:r>
      <w:r w:rsidRPr="007F1451">
        <w:rPr>
          <w:b/>
          <w:bCs/>
        </w:rPr>
        <w:t>110-9</w:t>
      </w:r>
      <w:r w:rsidRPr="00897E87">
        <w:t> of the Code of the City of North Wildwood, New Jersey, are prohibited, as are new amusement piers.</w:t>
      </w:r>
    </w:p>
    <w:p w:rsidR="00897E87" w:rsidRPr="00897E87" w:rsidRDefault="00897E87" w:rsidP="008033E7">
      <w:pPr>
        <w:ind w:left="720"/>
        <w:jc w:val="both"/>
      </w:pPr>
      <w:r w:rsidRPr="007F1451">
        <w:rPr>
          <w:b/>
          <w:bCs/>
        </w:rPr>
        <w:t>(2) </w:t>
      </w:r>
      <w:r w:rsidRPr="00897E87">
        <w:t>Restaurants located on existing amusement piers, including restaurants located on existing amusement piers having a license for the sale of alcoholic beverages, as conditional uses under § </w:t>
      </w:r>
      <w:r w:rsidRPr="007F1451">
        <w:rPr>
          <w:b/>
          <w:bCs/>
        </w:rPr>
        <w:t>276-46</w:t>
      </w:r>
      <w:r w:rsidRPr="00897E87">
        <w:t>.</w:t>
      </w:r>
    </w:p>
    <w:p w:rsidR="00897E87" w:rsidRDefault="00897E87" w:rsidP="008033E7">
      <w:pPr>
        <w:ind w:left="720"/>
        <w:jc w:val="both"/>
        <w:rPr>
          <w:ins w:id="2358" w:author="rtbelasco" w:date="2018-11-29T01:17:00Z"/>
        </w:rPr>
      </w:pPr>
      <w:r w:rsidRPr="007F1451">
        <w:rPr>
          <w:b/>
          <w:bCs/>
        </w:rPr>
        <w:t>(3) </w:t>
      </w:r>
      <w:r w:rsidRPr="00897E87">
        <w:t>Existing water park facilities having a license for the sale of alcoholic beverages as conditional uses under § </w:t>
      </w:r>
      <w:r w:rsidRPr="007F1451">
        <w:rPr>
          <w:b/>
          <w:bCs/>
        </w:rPr>
        <w:t>276-46</w:t>
      </w:r>
      <w:r w:rsidRPr="00897E87">
        <w:t>.</w:t>
      </w:r>
    </w:p>
    <w:p w:rsidR="00005C1F" w:rsidRPr="00005C1F" w:rsidRDefault="00005C1F" w:rsidP="008033E7">
      <w:pPr>
        <w:ind w:left="720"/>
        <w:jc w:val="both"/>
      </w:pPr>
      <w:ins w:id="2359" w:author="rtbelasco" w:date="2018-11-29T01:17:00Z">
        <w:r>
          <w:rPr>
            <w:b/>
            <w:bCs/>
          </w:rPr>
          <w:t>(4)</w:t>
        </w:r>
        <w:r>
          <w:rPr>
            <w:bCs/>
          </w:rPr>
          <w:t xml:space="preserve"> </w:t>
        </w:r>
        <w:r>
          <w:t>Wireless antennas provided that new antennas utilize co-location or are installed on existing structures.</w:t>
        </w:r>
      </w:ins>
    </w:p>
    <w:p w:rsidR="00897E87" w:rsidRPr="00897E87" w:rsidRDefault="00897E87" w:rsidP="00897E87">
      <w:pPr>
        <w:jc w:val="both"/>
      </w:pPr>
      <w:r w:rsidRPr="007F1451">
        <w:rPr>
          <w:b/>
          <w:bCs/>
        </w:rPr>
        <w:t>B. </w:t>
      </w:r>
      <w:r w:rsidRPr="00897E87">
        <w:t>Accessory uses permitted:</w:t>
      </w:r>
    </w:p>
    <w:p w:rsidR="00897E87" w:rsidRPr="00897E87" w:rsidRDefault="00897E87" w:rsidP="008033E7">
      <w:pPr>
        <w:ind w:firstLine="720"/>
        <w:jc w:val="both"/>
      </w:pPr>
      <w:r w:rsidRPr="007F1451">
        <w:rPr>
          <w:b/>
          <w:bCs/>
        </w:rPr>
        <w:t>(1) </w:t>
      </w:r>
      <w:r w:rsidRPr="00897E87">
        <w:t>Signs (see § </w:t>
      </w:r>
      <w:r w:rsidRPr="007F1451">
        <w:rPr>
          <w:b/>
          <w:bCs/>
        </w:rPr>
        <w:t>276-26F</w:t>
      </w:r>
      <w:r w:rsidRPr="00897E87">
        <w:t> </w:t>
      </w:r>
      <w:proofErr w:type="spellStart"/>
      <w:r w:rsidRPr="00897E87">
        <w:t>hereinbelow</w:t>
      </w:r>
      <w:proofErr w:type="spellEnd"/>
      <w:r w:rsidRPr="00897E87">
        <w:t xml:space="preserve"> and § </w:t>
      </w:r>
      <w:r w:rsidRPr="007F1451">
        <w:rPr>
          <w:b/>
          <w:bCs/>
        </w:rPr>
        <w:t>276-40</w:t>
      </w:r>
      <w:r w:rsidRPr="00897E87">
        <w:t>).</w:t>
      </w:r>
    </w:p>
    <w:p w:rsidR="00897E87" w:rsidRPr="00897E87" w:rsidRDefault="00897E87" w:rsidP="008033E7">
      <w:pPr>
        <w:ind w:firstLine="720"/>
        <w:jc w:val="both"/>
      </w:pPr>
      <w:r w:rsidRPr="007F1451">
        <w:rPr>
          <w:b/>
          <w:bCs/>
        </w:rPr>
        <w:t>(2) </w:t>
      </w:r>
      <w:r w:rsidRPr="00897E87">
        <w:t>Fences and walls (see § </w:t>
      </w:r>
      <w:r w:rsidRPr="007F1451">
        <w:rPr>
          <w:b/>
          <w:bCs/>
        </w:rPr>
        <w:t>276-30</w:t>
      </w:r>
      <w:r w:rsidRPr="00897E87">
        <w:t>).</w:t>
      </w:r>
    </w:p>
    <w:p w:rsidR="00897E87" w:rsidRPr="00897E87" w:rsidRDefault="00897E87" w:rsidP="00897E87">
      <w:pPr>
        <w:jc w:val="both"/>
      </w:pPr>
      <w:r w:rsidRPr="007F1451">
        <w:rPr>
          <w:b/>
          <w:bCs/>
        </w:rPr>
        <w:t>C. </w:t>
      </w:r>
      <w:r w:rsidRPr="00897E87">
        <w:t>Maximum building or structure height. No building or structure height shall exceed 35 feet in height and 2 1/2 stories from the Boardwalk level except as further provided in § </w:t>
      </w:r>
      <w:r w:rsidRPr="007F1451">
        <w:rPr>
          <w:b/>
          <w:bCs/>
        </w:rPr>
        <w:t>276-47</w:t>
      </w:r>
      <w:r w:rsidRPr="00897E87">
        <w:t> of this chapter. No amusement ride shall exceed 150 feet in height from the Boardwalk level.</w:t>
      </w:r>
    </w:p>
    <w:p w:rsidR="00897E87" w:rsidRPr="00897E87" w:rsidRDefault="00897E87" w:rsidP="00897E87">
      <w:pPr>
        <w:jc w:val="both"/>
      </w:pPr>
      <w:r w:rsidRPr="007F1451">
        <w:rPr>
          <w:b/>
          <w:bCs/>
        </w:rPr>
        <w:t>D. </w:t>
      </w:r>
      <w:r w:rsidRPr="00897E87">
        <w:t>Area and yard requirements. All buildings and structures located on piers on the ocean side of the Boardwalk in the City of North Wildwood shall be subject to the following:</w:t>
      </w:r>
    </w:p>
    <w:p w:rsidR="00897E87" w:rsidRPr="00897E87" w:rsidRDefault="00897E87" w:rsidP="008033E7">
      <w:pPr>
        <w:ind w:left="720"/>
        <w:jc w:val="both"/>
      </w:pPr>
      <w:r w:rsidRPr="007F1451">
        <w:rPr>
          <w:b/>
          <w:bCs/>
        </w:rPr>
        <w:t>(1) </w:t>
      </w:r>
      <w:r w:rsidRPr="00897E87">
        <w:t>Said piers shall maintain an open space or aisle through the entire length of the pier, not less than 20 feet in width. If, at any point on the pier, said aisle splits into two or more aisles, at least two of the aisles shall be not less than 15 feet in width each.</w:t>
      </w:r>
    </w:p>
    <w:p w:rsidR="00897E87" w:rsidRPr="00897E87" w:rsidRDefault="00897E87" w:rsidP="008033E7">
      <w:pPr>
        <w:ind w:left="720"/>
        <w:jc w:val="both"/>
      </w:pPr>
      <w:r w:rsidRPr="007F1451">
        <w:rPr>
          <w:b/>
          <w:bCs/>
        </w:rPr>
        <w:t>(2) </w:t>
      </w:r>
      <w:r w:rsidRPr="00897E87">
        <w:t>Said piers shall maintain an access to the beach on the north and south sides of the pier, with one access to be located within 50 feet of the center line of the length of the pier and the other access to be located within the middle 1/3 of the pier. The width of the two accesses shall total 20 feet; however, neither access shall be less than eight feet in width. Each access shall maintain its width until it connects with at least one open space or aisle running the entire length of the pier. Stairways from the pier to the public lands below shall be permitted.</w:t>
      </w:r>
    </w:p>
    <w:p w:rsidR="00897E87" w:rsidRPr="00897E87" w:rsidRDefault="00897E87" w:rsidP="008033E7">
      <w:pPr>
        <w:ind w:left="720"/>
        <w:jc w:val="both"/>
      </w:pPr>
      <w:r w:rsidRPr="007F1451">
        <w:rPr>
          <w:b/>
          <w:bCs/>
        </w:rPr>
        <w:t>(3) </w:t>
      </w:r>
      <w:r w:rsidRPr="00897E87">
        <w:t>Said piers shall maintain, at the easterly terminus, an access from the pier to the beach at least 20 feet in width. If two or more accesses are provided, the total width of the combined accesses must be at least 20 feet, and each access shall not be less than eight feet in width. Stairways from the pier to the public lands below shall be permitted.</w:t>
      </w:r>
    </w:p>
    <w:p w:rsidR="00897E87" w:rsidRPr="00897E87" w:rsidRDefault="00897E87" w:rsidP="008033E7">
      <w:pPr>
        <w:ind w:left="720"/>
        <w:jc w:val="both"/>
      </w:pPr>
      <w:r w:rsidRPr="007F1451">
        <w:rPr>
          <w:b/>
          <w:bCs/>
        </w:rPr>
        <w:t>(4) </w:t>
      </w:r>
      <w:r w:rsidRPr="00897E87">
        <w:t>Any pier which maintains a concrete water park on the easterly portion of the pier shall be required to maintain 20 feet of open space or aisle through the water park. However, if at any point through the water park said open space or aisle splits into two aisles, the total width of the combined aisles must be at least 20 feet, and each aisle shall not be less than eight feet in width. Said aisle or aisles must connect to the access or accesses leading off the easterly terminus of the pier.</w:t>
      </w:r>
    </w:p>
    <w:p w:rsidR="00897E87" w:rsidRPr="00897E87" w:rsidRDefault="00897E87" w:rsidP="008033E7">
      <w:pPr>
        <w:ind w:left="720"/>
        <w:jc w:val="both"/>
      </w:pPr>
      <w:r w:rsidRPr="007F1451">
        <w:rPr>
          <w:b/>
          <w:bCs/>
        </w:rPr>
        <w:t>(5) </w:t>
      </w:r>
      <w:r w:rsidRPr="00897E87">
        <w:t>If any piers are unable to maintain said open space, aisle or aisles, access or accesses, then, in that event, that pier shall maintain a four-foot setback around the entire perimeter of the pier, i.e., no building or structure shall be located closer at any point to the pier or Boardwalk perimeter than four feet.</w:t>
      </w:r>
    </w:p>
    <w:p w:rsidR="00897E87" w:rsidRPr="00897E87" w:rsidRDefault="00897E87" w:rsidP="00897E87">
      <w:pPr>
        <w:jc w:val="both"/>
      </w:pPr>
      <w:r w:rsidRPr="007F1451">
        <w:rPr>
          <w:b/>
          <w:bCs/>
        </w:rPr>
        <w:t>E. </w:t>
      </w:r>
      <w:r w:rsidRPr="00897E87">
        <w:t>General requirements.</w:t>
      </w:r>
    </w:p>
    <w:p w:rsidR="00897E87" w:rsidRPr="00897E87" w:rsidRDefault="00897E87" w:rsidP="008033E7">
      <w:pPr>
        <w:ind w:left="720"/>
        <w:jc w:val="both"/>
      </w:pPr>
      <w:r w:rsidRPr="007F1451">
        <w:rPr>
          <w:b/>
          <w:bCs/>
        </w:rPr>
        <w:t>(1) </w:t>
      </w:r>
      <w:r w:rsidRPr="00897E87">
        <w:t>No merchandise, products, accessory equipment or similar material or objects shall be displayed or stored outside except for amusement rides located on existing amusement piers. No use or activity associated with a use shall encroach onto the Boardwalk or obstruct pedestrian circulation on the Boardwalk.</w:t>
      </w:r>
    </w:p>
    <w:p w:rsidR="00897E87" w:rsidRPr="00897E87" w:rsidRDefault="00897E87" w:rsidP="008033E7">
      <w:pPr>
        <w:ind w:left="720"/>
        <w:jc w:val="both"/>
      </w:pPr>
      <w:r w:rsidRPr="007F1451">
        <w:rPr>
          <w:b/>
          <w:bCs/>
        </w:rPr>
        <w:t>(2) </w:t>
      </w:r>
      <w:r w:rsidRPr="00897E87">
        <w:t>The expansion, extension, improvement or renovation of existing amusement piers is subject to the requirements pursuant to the New Jersey State Division of Coastal Resources, N.J.A.C. 7:7E-1.1 et seq.</w:t>
      </w:r>
    </w:p>
    <w:p w:rsidR="00897E87" w:rsidRPr="00897E87" w:rsidRDefault="00897E87" w:rsidP="008033E7">
      <w:pPr>
        <w:ind w:left="720"/>
        <w:jc w:val="both"/>
      </w:pPr>
      <w:r w:rsidRPr="007F1451">
        <w:rPr>
          <w:b/>
          <w:bCs/>
        </w:rPr>
        <w:t>(3) </w:t>
      </w:r>
      <w:r w:rsidRPr="00897E87">
        <w:t>More than one principal building or structure is permitted on each pier. More than one principal use is permitted on each pier.</w:t>
      </w:r>
    </w:p>
    <w:p w:rsidR="00897E87" w:rsidRPr="00897E87" w:rsidRDefault="00897E87" w:rsidP="008033E7">
      <w:pPr>
        <w:ind w:left="720"/>
        <w:jc w:val="both"/>
      </w:pPr>
      <w:r w:rsidRPr="007F1451">
        <w:rPr>
          <w:b/>
          <w:bCs/>
        </w:rPr>
        <w:t>(4) </w:t>
      </w:r>
      <w:r w:rsidRPr="00897E87">
        <w:t xml:space="preserve">All building walls facing any street, beach, Boardwalk or public area shall be suitably finished for </w:t>
      </w:r>
      <w:proofErr w:type="spellStart"/>
      <w:r w:rsidRPr="00897E87">
        <w:t>aesthestic</w:t>
      </w:r>
      <w:proofErr w:type="spellEnd"/>
      <w:r w:rsidRPr="00897E87">
        <w:t xml:space="preserve"> purposes.</w:t>
      </w:r>
    </w:p>
    <w:p w:rsidR="00897E87" w:rsidRPr="00897E87" w:rsidRDefault="00897E87" w:rsidP="008033E7">
      <w:pPr>
        <w:ind w:left="720"/>
        <w:jc w:val="both"/>
      </w:pPr>
      <w:r w:rsidRPr="007F1451">
        <w:rPr>
          <w:b/>
          <w:bCs/>
        </w:rPr>
        <w:t>(5) </w:t>
      </w:r>
      <w:r w:rsidRPr="00897E87">
        <w:t>Each use shall provide for its own garbage, recycling and unloading needs, the location and design of which shall be considered at the time of site plan review and shall be subject to Board approval. All solid waste not stored within a building shall be stored within a closed container.</w:t>
      </w:r>
    </w:p>
    <w:p w:rsidR="00897E87" w:rsidRPr="00897E87" w:rsidRDefault="00897E87" w:rsidP="008033E7">
      <w:pPr>
        <w:ind w:left="720"/>
        <w:jc w:val="both"/>
      </w:pPr>
      <w:r w:rsidRPr="007F1451">
        <w:rPr>
          <w:b/>
          <w:bCs/>
        </w:rPr>
        <w:t>(6) </w:t>
      </w:r>
      <w:r w:rsidRPr="00897E87">
        <w:t>Perimeters of any Boardwalk section or a pier not enjoined or abutting a structure and remaining open shall be enclosed by fencing with a railing four feet in height, with spaces between vertical spindles or not more than five inches, or chain-link fence at least four feet in height.</w:t>
      </w:r>
    </w:p>
    <w:p w:rsidR="00897E87" w:rsidRPr="00897E87" w:rsidRDefault="00897E87" w:rsidP="00897E87">
      <w:pPr>
        <w:jc w:val="both"/>
      </w:pPr>
      <w:r w:rsidRPr="007F1451">
        <w:rPr>
          <w:b/>
          <w:bCs/>
        </w:rPr>
        <w:t>F. </w:t>
      </w:r>
      <w:r w:rsidRPr="00897E87">
        <w:t>Signs.</w:t>
      </w:r>
    </w:p>
    <w:p w:rsidR="00897E87" w:rsidRPr="00897E87" w:rsidRDefault="00897E87" w:rsidP="008033E7">
      <w:pPr>
        <w:ind w:left="720"/>
        <w:jc w:val="both"/>
      </w:pPr>
      <w:r w:rsidRPr="007F1451">
        <w:rPr>
          <w:b/>
          <w:bCs/>
        </w:rPr>
        <w:t>(1) </w:t>
      </w:r>
      <w:r w:rsidRPr="00897E87">
        <w:t>Each individual use may have one sign attached to a building or structure not exceeding an area equivalent to 25 feet. Additionally, each individual pier may have one freestanding sign identifying the name of the pier, not exceeding 50 square feet in area or 25 feet in height.</w:t>
      </w:r>
    </w:p>
    <w:p w:rsidR="00897E87" w:rsidRPr="00897E87" w:rsidRDefault="00897E87" w:rsidP="008033E7">
      <w:pPr>
        <w:ind w:firstLine="720"/>
        <w:jc w:val="both"/>
      </w:pPr>
      <w:r w:rsidRPr="007F1451">
        <w:rPr>
          <w:b/>
          <w:bCs/>
        </w:rPr>
        <w:t>(2) </w:t>
      </w:r>
      <w:r w:rsidRPr="00897E87">
        <w:t>See § </w:t>
      </w:r>
      <w:r w:rsidRPr="007F1451">
        <w:rPr>
          <w:b/>
          <w:bCs/>
        </w:rPr>
        <w:t>276-40</w:t>
      </w:r>
      <w:r w:rsidRPr="00897E87">
        <w:t> for additional standards.</w:t>
      </w:r>
    </w:p>
    <w:p w:rsidR="00897E87" w:rsidRPr="00897E87" w:rsidRDefault="00897E87" w:rsidP="00897E87">
      <w:pPr>
        <w:jc w:val="both"/>
        <w:rPr>
          <w:b/>
          <w:bCs/>
        </w:rPr>
      </w:pPr>
      <w:r w:rsidRPr="007F1451">
        <w:t>§ 276-27</w:t>
      </w:r>
      <w:r w:rsidRPr="007F1451">
        <w:rPr>
          <w:b/>
          <w:bCs/>
        </w:rPr>
        <w:t>SPRA Seaport Pier Redevelopment Area.</w:t>
      </w:r>
    </w:p>
    <w:p w:rsidR="00897E87" w:rsidRPr="00897E87" w:rsidRDefault="00897E87" w:rsidP="00897E87">
      <w:pPr>
        <w:jc w:val="both"/>
      </w:pPr>
      <w:r w:rsidRPr="007F1451">
        <w:rPr>
          <w:b/>
          <w:bCs/>
        </w:rPr>
        <w:t>A. </w:t>
      </w:r>
      <w:r w:rsidRPr="00897E87">
        <w:t>Purpose statement.</w:t>
      </w:r>
    </w:p>
    <w:p w:rsidR="00897E87" w:rsidRPr="00897E87" w:rsidRDefault="00897E87" w:rsidP="008033E7">
      <w:pPr>
        <w:ind w:left="720"/>
        <w:jc w:val="both"/>
      </w:pPr>
      <w:r w:rsidRPr="007F1451">
        <w:rPr>
          <w:b/>
          <w:bCs/>
        </w:rPr>
        <w:t>(1) </w:t>
      </w:r>
      <w:r w:rsidRPr="00897E87">
        <w:t>Seaport Pier is an approximately 51,543 square foot property located between 22nd Avenue and 23rd Avenue on the eastern (beach) side of the Boardwalk. The property was formerly known as the "North Wildwood Fishing Pier" but has more recently been known as the "Seaport Village Pier." As one of only three piers in the City, and the only pier to be municipally owned, Seaport Pier should not only provide North Wildwood with substantial positive revenue but has the potential of being a primary agent for the revitalization of the City's Boardwalk (tourist) economy.</w:t>
      </w:r>
    </w:p>
    <w:p w:rsidR="00897E87" w:rsidRPr="00897E87" w:rsidRDefault="00897E87" w:rsidP="008033E7">
      <w:pPr>
        <w:ind w:left="720"/>
        <w:jc w:val="both"/>
      </w:pPr>
      <w:r w:rsidRPr="007F1451">
        <w:rPr>
          <w:b/>
          <w:bCs/>
        </w:rPr>
        <w:t>(2) </w:t>
      </w:r>
      <w:r w:rsidRPr="00897E87">
        <w:t>City policymakers believed that the investment required to return the Pier to a condition where it was able to receive visitors was too burdensome for the City to undertake on its own and that transferring such a substantial renovation cost to a private-sector operator under the standard municipal auction process would materially impact the marketability of the Pier, thereby limiting the potential return to the taxpayers. Further, policymakers recognized that the turnaround of Seaport Pier could not be accomplished without the tools and incentives possible that are available only under the Local Redevelopment and Housing Law (N.J.S.A. 40A:12A-1 et seq., as amended) ("Redevelopment Law"). The Redevelopment Law provides municipalities the ability to address un/underdeveloped, underproductive or deteriorated areas and to actively (</w:t>
      </w:r>
      <w:proofErr w:type="gramStart"/>
      <w:r w:rsidRPr="00897E87">
        <w:t>re)develop</w:t>
      </w:r>
      <w:proofErr w:type="gramEnd"/>
      <w:r w:rsidRPr="00897E87">
        <w:t xml:space="preserve"> such areas into productive assets for the community. Utilizing a comprehensive set of planning tools and techniques afforded municipalities under this law, municipalities may reprogram lands and buildings for specific desired uses, provide for the clearance of lands or the renovation of buildings, install infrastructure and/or other site improvements, provide favorable tax and other financial incentives for development, and solicit for, negotiate with and transfer lands to private entities in order to promote development that will be conducive to the social and economic improvement of the municipality.</w:t>
      </w:r>
    </w:p>
    <w:p w:rsidR="00897E87" w:rsidRPr="00897E87" w:rsidRDefault="00897E87" w:rsidP="008033E7">
      <w:pPr>
        <w:ind w:left="720"/>
        <w:jc w:val="both"/>
      </w:pPr>
      <w:r w:rsidRPr="007F1451">
        <w:rPr>
          <w:b/>
          <w:bCs/>
        </w:rPr>
        <w:t>(3) </w:t>
      </w:r>
      <w:r w:rsidRPr="00897E87">
        <w:t>As required under the Redevelopment Law, the City submitted its action to the New Jersey Department of Community Affairs (NJDCA) for approval. Such approval was issued by NJDCA in January 2006. The Redevelopment Plan was prepared by a City planning consultant and submitted to the Planning Board for review and recommendation prior to action by the governing body. The guiding purpose of the plan was to provide a mechanism for a public/private partnership leading to the redevelopment and reactivation of the pier as a destination anchor for the Wildwoods Boardwalk. The Planning Board held its public hearing on the Redevelopment Plan in May 2006. At the conclusion of such hearing, the Planning Board adopted a resolution finding the Redevelopment Plan to be fully consistent with the North Wildwood Master Plan, as revised via reexamination, and further finding that the Redevelopment Plan was designed to effectuate the City's policy to revitalize the economic base of the Wildwoods and to address the physical conditions on the Boardwalk. The City adopted the Redevelopment Plan in June 2006.</w:t>
      </w:r>
    </w:p>
    <w:p w:rsidR="00897E87" w:rsidRPr="00897E87" w:rsidRDefault="00897E87" w:rsidP="008033E7">
      <w:pPr>
        <w:ind w:left="720"/>
        <w:jc w:val="both"/>
      </w:pPr>
      <w:r w:rsidRPr="007F1451">
        <w:rPr>
          <w:b/>
          <w:bCs/>
        </w:rPr>
        <w:t>(4) </w:t>
      </w:r>
      <w:r w:rsidRPr="00897E87">
        <w:t>In February 2007, the governing body directed the Planning Board to conduct the necessary investigations, make the requisite public notice and hold the statutorily mandated public hearing to determine whether or not the Block 291 Study Area, or any portion thereof, along with contiguous municipal rights-of-way, did or did not meet the statutory criteria for designation as an "area in need of redevelopment" pursuant to N.J.S.A. 40A:12A-5 or an "area in need of rehabilitation" pursuant to N.J.S.A. 40A:12A-14.</w:t>
      </w:r>
    </w:p>
    <w:p w:rsidR="00897E87" w:rsidRPr="00897E87" w:rsidRDefault="00897E87" w:rsidP="008033E7">
      <w:pPr>
        <w:ind w:left="720"/>
        <w:jc w:val="both"/>
      </w:pPr>
      <w:r w:rsidRPr="007F1451">
        <w:rPr>
          <w:b/>
          <w:bCs/>
        </w:rPr>
        <w:t>(5) </w:t>
      </w:r>
      <w:r w:rsidRPr="00897E87">
        <w:t>In March 2007, the Planning Board accepted the directive of the governing body and directed the City planning consultant to undertake the preliminary investigation on its behalf.</w:t>
      </w:r>
    </w:p>
    <w:p w:rsidR="00897E87" w:rsidRPr="00897E87" w:rsidRDefault="00897E87" w:rsidP="008033E7">
      <w:pPr>
        <w:ind w:left="720"/>
        <w:jc w:val="both"/>
      </w:pPr>
      <w:r w:rsidRPr="007F1451">
        <w:rPr>
          <w:b/>
          <w:bCs/>
        </w:rPr>
        <w:t>(6) </w:t>
      </w:r>
      <w:r w:rsidRPr="00897E87">
        <w:t>In June and July 2007, the Planning Board reviewed the report of findings and held a duly noticed public hearing regarding this analysis. At the end of said hearing, the Planning Board adopted a resolution recommending to the governing body that the Block 291 Study Area be declared to be in need of redevelopment under the Redevelopment Law. The governing body received the report of findings, resolution and the recommendation of the Planning Board and, after due consideration, declared the Block 291 Study Area to be in need of redevelopment in August 2007. The governing body further directed the City planning consultant to expand the Seaport Pier Redevelopment Area to include the new redevelopment area (Block 291 Study Area). The City submitted its action to the NJDCA for approval. Such approval was issued in September 2006.</w:t>
      </w:r>
    </w:p>
    <w:p w:rsidR="00897E87" w:rsidRPr="00897E87" w:rsidRDefault="00897E87" w:rsidP="008033E7">
      <w:pPr>
        <w:ind w:left="720"/>
        <w:jc w:val="both"/>
      </w:pPr>
      <w:r w:rsidRPr="007F1451">
        <w:rPr>
          <w:b/>
          <w:bCs/>
        </w:rPr>
        <w:t>(7) </w:t>
      </w:r>
      <w:r w:rsidRPr="00897E87">
        <w:t>The 2010 Comprehensive Master Plan ("Master Plan") and the City's Zoning Map recommended incorporation of the adoption of the Seaport Pier Redevelopment Plan and Area.</w:t>
      </w:r>
    </w:p>
    <w:p w:rsidR="00897E87" w:rsidRPr="00897E87" w:rsidRDefault="00897E87" w:rsidP="008033E7">
      <w:pPr>
        <w:ind w:left="720"/>
        <w:jc w:val="both"/>
      </w:pPr>
      <w:r w:rsidRPr="007F1451">
        <w:rPr>
          <w:b/>
          <w:bCs/>
        </w:rPr>
        <w:t>(8) </w:t>
      </w:r>
      <w:r w:rsidRPr="00897E87">
        <w:t>The Master Plan recommended that the redevelopment plan for the Block 291 Redevelopment Area had yet to be adopted. The Master Plan recommended the Block 291 Study Area be classified within the RH (Resort Hotel) Zoning District until such time as a redevelopment plan for the Block 291 Study Area is adopted.</w:t>
      </w:r>
    </w:p>
    <w:p w:rsidR="00897E87" w:rsidRPr="00897E87" w:rsidRDefault="00897E87" w:rsidP="00897E87">
      <w:pPr>
        <w:jc w:val="both"/>
      </w:pPr>
      <w:r w:rsidRPr="007F1451">
        <w:rPr>
          <w:b/>
          <w:bCs/>
        </w:rPr>
        <w:t>B. </w:t>
      </w:r>
      <w:r w:rsidRPr="00897E87">
        <w:t xml:space="preserve">Permitted uses and structures. All uses and structures in the SPRA Zone shall be subject to the Seaport Pier Redevelopment Plan requirements and conditions as incorporated by reference and contained herein. All uses and structures in the SPRA Zone shall be subject to approval by the Planning </w:t>
      </w:r>
      <w:del w:id="2360" w:author="rtbelasco" w:date="2018-11-28T17:24:00Z">
        <w:r w:rsidRPr="00897E87" w:rsidDel="002C059F">
          <w:delText>or Zoning Board, as the case may be</w:delText>
        </w:r>
      </w:del>
      <w:ins w:id="2361" w:author="rtbelasco" w:date="2018-11-28T17:24:00Z">
        <w:r w:rsidR="002C059F">
          <w:t>Board</w:t>
        </w:r>
      </w:ins>
      <w:r w:rsidRPr="00897E87">
        <w:t>.</w:t>
      </w:r>
    </w:p>
    <w:p w:rsidR="00897E87" w:rsidRPr="00897E87" w:rsidRDefault="00897E87" w:rsidP="00897E87">
      <w:pPr>
        <w:jc w:val="both"/>
        <w:rPr>
          <w:b/>
          <w:bCs/>
        </w:rPr>
      </w:pPr>
      <w:r w:rsidRPr="007F1451">
        <w:t>[1]§ 276-27.1</w:t>
      </w:r>
      <w:r w:rsidRPr="007F1451">
        <w:rPr>
          <w:b/>
          <w:bCs/>
        </w:rPr>
        <w:t>through § 276-27.2. (Reserved) [1]</w:t>
      </w:r>
    </w:p>
    <w:p w:rsidR="00793750" w:rsidRDefault="006A4E43" w:rsidP="00793750">
      <w:pPr>
        <w:jc w:val="both"/>
        <w:rPr>
          <w:b/>
        </w:rPr>
      </w:pPr>
      <w:r w:rsidRPr="006A4E43">
        <w:rPr>
          <w:b/>
        </w:rPr>
        <w:t>ARTICLE V: General Provisions and Design Standards</w:t>
      </w:r>
    </w:p>
    <w:p w:rsidR="006A4E43" w:rsidRPr="006A4E43" w:rsidDel="00D747B2" w:rsidRDefault="006A4E43" w:rsidP="006A4E43">
      <w:pPr>
        <w:jc w:val="both"/>
        <w:rPr>
          <w:del w:id="2362" w:author="rtbelasco" w:date="2018-11-29T01:34:00Z"/>
          <w:b/>
          <w:bCs/>
        </w:rPr>
      </w:pPr>
      <w:del w:id="2363" w:author="rtbelasco" w:date="2018-11-29T01:34:00Z">
        <w:r w:rsidRPr="006A4E43" w:rsidDel="00D747B2">
          <w:delText>§ 276-28</w:delText>
        </w:r>
        <w:r w:rsidRPr="006A4E43" w:rsidDel="00D747B2">
          <w:rPr>
            <w:b/>
            <w:bCs/>
          </w:rPr>
          <w:delText>Accessory buildings and structures.</w:delText>
        </w:r>
      </w:del>
    </w:p>
    <w:p w:rsidR="006A4E43" w:rsidRPr="006A4E43" w:rsidDel="00D747B2" w:rsidRDefault="006A4E43" w:rsidP="006A4E43">
      <w:pPr>
        <w:jc w:val="both"/>
        <w:rPr>
          <w:del w:id="2364" w:author="rtbelasco" w:date="2018-11-29T01:34:00Z"/>
        </w:rPr>
      </w:pPr>
      <w:del w:id="2365" w:author="rtbelasco" w:date="2018-11-29T01:34:00Z">
        <w:r w:rsidRPr="006A4E43" w:rsidDel="00D747B2">
          <w:rPr>
            <w:b/>
            <w:bCs/>
          </w:rPr>
          <w:delText>A. </w:delText>
        </w:r>
        <w:r w:rsidRPr="006A4E43" w:rsidDel="00D747B2">
          <w:delText>Accessory buildings as part of principal buildings. Any accessory building attached to a principal building shall be considered part of the principal building and the total structure shall adhere to the yard requirements for the principal building regardless of the technique of connecting the principal and accessory buildings.</w:delText>
        </w:r>
      </w:del>
    </w:p>
    <w:p w:rsidR="006A4E43" w:rsidRPr="006A4E43" w:rsidDel="00D747B2" w:rsidRDefault="006A4E43" w:rsidP="006A4E43">
      <w:pPr>
        <w:jc w:val="both"/>
        <w:rPr>
          <w:del w:id="2366" w:author="rtbelasco" w:date="2018-11-29T01:34:00Z"/>
        </w:rPr>
      </w:pPr>
      <w:del w:id="2367" w:author="rtbelasco" w:date="2018-11-29T01:34:00Z">
        <w:r w:rsidRPr="006A4E43" w:rsidDel="00D747B2">
          <w:rPr>
            <w:b/>
            <w:bCs/>
          </w:rPr>
          <w:delText>B. </w:delText>
        </w:r>
        <w:r w:rsidRPr="006A4E43" w:rsidDel="00D747B2">
          <w:delText>Accessory buildings and structures not to be constructed prior to principal building. No construction permit shall be issued for the construction of an accessory building or structure, other than construction trailers or storage sheds, prior to the issuance of a construction permit for the construction of the main building upon the same premises. If construction of the main building does not precede or coincide with the construction of the accessory building or structure, the Construction Official shall revoke the construction permit for the accessory building or structure until the construction of the main building has proceeded substantially toward completion.</w:delText>
        </w:r>
      </w:del>
    </w:p>
    <w:p w:rsidR="006A4E43" w:rsidRPr="006A4E43" w:rsidDel="00D747B2" w:rsidRDefault="006A4E43" w:rsidP="006A4E43">
      <w:pPr>
        <w:jc w:val="both"/>
        <w:rPr>
          <w:del w:id="2368" w:author="rtbelasco" w:date="2018-11-29T01:34:00Z"/>
        </w:rPr>
      </w:pPr>
      <w:del w:id="2369" w:author="rtbelasco" w:date="2018-11-29T01:34:00Z">
        <w:r w:rsidRPr="006A4E43" w:rsidDel="00D747B2">
          <w:rPr>
            <w:b/>
            <w:bCs/>
          </w:rPr>
          <w:delText>C. </w:delText>
        </w:r>
        <w:r w:rsidRPr="006A4E43" w:rsidDel="00D747B2">
          <w:delText>Distance between adjacent buildings and structures. The minimum distance between an accessory building or structure and any other building(s) or structure(s) on the same lot shall be as prescribed in Article </w:delText>
        </w:r>
        <w:r w:rsidRPr="006A4E43" w:rsidDel="00D747B2">
          <w:rPr>
            <w:b/>
            <w:bCs/>
          </w:rPr>
          <w:delText>IV</w:delText>
        </w:r>
        <w:r w:rsidRPr="006A4E43" w:rsidDel="00D747B2">
          <w:delText>, </w:delText>
        </w:r>
        <w:r w:rsidRPr="006A4E43" w:rsidDel="00D747B2">
          <w:rPr>
            <w:b/>
            <w:bCs/>
          </w:rPr>
          <w:delText>V</w:delText>
        </w:r>
        <w:r w:rsidRPr="006A4E43" w:rsidDel="00D747B2">
          <w:delText> or </w:delText>
        </w:r>
        <w:r w:rsidRPr="006A4E43" w:rsidDel="00D747B2">
          <w:rPr>
            <w:b/>
            <w:bCs/>
          </w:rPr>
          <w:delText>VI</w:delText>
        </w:r>
        <w:r w:rsidRPr="006A4E43" w:rsidDel="00D747B2">
          <w:delText>, as applicable.</w:delText>
        </w:r>
      </w:del>
    </w:p>
    <w:p w:rsidR="006A4E43" w:rsidRPr="006A4E43" w:rsidDel="00D747B2" w:rsidRDefault="006A4E43" w:rsidP="006A4E43">
      <w:pPr>
        <w:jc w:val="both"/>
        <w:rPr>
          <w:del w:id="2370" w:author="rtbelasco" w:date="2018-11-29T01:34:00Z"/>
        </w:rPr>
      </w:pPr>
      <w:del w:id="2371" w:author="rtbelasco" w:date="2018-11-29T01:34:00Z">
        <w:r w:rsidRPr="006A4E43" w:rsidDel="00D747B2">
          <w:rPr>
            <w:b/>
            <w:bCs/>
          </w:rPr>
          <w:delText>D. </w:delText>
        </w:r>
        <w:r w:rsidRPr="006A4E43" w:rsidDel="00D747B2">
          <w:delText>Height of accessory buildings and structures. The height of accessory buildings shall be a maximum of 15 feet unless otherwise specified in Article </w:delText>
        </w:r>
        <w:r w:rsidRPr="006A4E43" w:rsidDel="00D747B2">
          <w:rPr>
            <w:b/>
            <w:bCs/>
          </w:rPr>
          <w:delText>IV</w:delText>
        </w:r>
        <w:r w:rsidRPr="006A4E43" w:rsidDel="00D747B2">
          <w:delText>, </w:delText>
        </w:r>
        <w:r w:rsidRPr="006A4E43" w:rsidDel="00D747B2">
          <w:rPr>
            <w:b/>
            <w:bCs/>
          </w:rPr>
          <w:delText>V</w:delText>
        </w:r>
        <w:r w:rsidRPr="006A4E43" w:rsidDel="00D747B2">
          <w:delText> or </w:delText>
        </w:r>
        <w:r w:rsidRPr="006A4E43" w:rsidDel="00D747B2">
          <w:rPr>
            <w:b/>
            <w:bCs/>
          </w:rPr>
          <w:delText>VI</w:delText>
        </w:r>
        <w:r w:rsidRPr="006A4E43" w:rsidDel="00D747B2">
          <w:delText>, as applicable.</w:delText>
        </w:r>
      </w:del>
    </w:p>
    <w:p w:rsidR="009E7A1E" w:rsidRPr="009E7A1E" w:rsidDel="00D747B2" w:rsidRDefault="006A4E43" w:rsidP="006A4E43">
      <w:pPr>
        <w:jc w:val="both"/>
        <w:rPr>
          <w:del w:id="2372" w:author="rtbelasco" w:date="2018-11-29T01:34:00Z"/>
        </w:rPr>
      </w:pPr>
      <w:del w:id="2373" w:author="rtbelasco" w:date="2018-11-29T01:34:00Z">
        <w:r w:rsidRPr="006A4E43" w:rsidDel="00D747B2">
          <w:rPr>
            <w:b/>
            <w:bCs/>
          </w:rPr>
          <w:delText>E. </w:delText>
        </w:r>
        <w:r w:rsidRPr="006A4E43" w:rsidDel="00D747B2">
          <w:delText>Location. An accessory building or structure may be erected in side and rear yard areas only and shall be set back from side and rear lot lines as prescribed in Article </w:delText>
        </w:r>
        <w:r w:rsidRPr="006A4E43" w:rsidDel="00D747B2">
          <w:rPr>
            <w:b/>
            <w:bCs/>
          </w:rPr>
          <w:delText>IV</w:delText>
        </w:r>
        <w:r w:rsidRPr="006A4E43" w:rsidDel="00D747B2">
          <w:delText>, </w:delText>
        </w:r>
        <w:r w:rsidRPr="006A4E43" w:rsidDel="00D747B2">
          <w:rPr>
            <w:b/>
            <w:bCs/>
          </w:rPr>
          <w:delText>V</w:delText>
        </w:r>
        <w:r w:rsidRPr="006A4E43" w:rsidDel="00D747B2">
          <w:delText> or </w:delText>
        </w:r>
        <w:r w:rsidRPr="006A4E43" w:rsidDel="00D747B2">
          <w:rPr>
            <w:b/>
            <w:bCs/>
          </w:rPr>
          <w:delText>VI</w:delText>
        </w:r>
        <w:r w:rsidRPr="006A4E43" w:rsidDel="00D747B2">
          <w:delText>, as applicable, except that if erected on a corner lot, the accessory building or structure shall be set back from the side street to comply with the setback line applying to the principal building for that side street.</w:delText>
        </w:r>
      </w:del>
    </w:p>
    <w:p w:rsidR="006A4E43" w:rsidRPr="006A4E43" w:rsidRDefault="006A4E43" w:rsidP="006A4E43">
      <w:pPr>
        <w:jc w:val="both"/>
        <w:rPr>
          <w:b/>
          <w:bCs/>
        </w:rPr>
      </w:pPr>
      <w:r w:rsidRPr="006A4E43">
        <w:t>§ 276-29</w:t>
      </w:r>
      <w:r w:rsidRPr="006A4E43">
        <w:rPr>
          <w:b/>
          <w:bCs/>
        </w:rPr>
        <w:t>Drainage.</w:t>
      </w:r>
    </w:p>
    <w:p w:rsidR="006A4E43" w:rsidRPr="006A4E43" w:rsidRDefault="006A4E43" w:rsidP="006A4E43">
      <w:pPr>
        <w:jc w:val="both"/>
      </w:pPr>
      <w:r w:rsidRPr="006A4E43">
        <w:t>All streets shall be provided with manholes, catch basins and pipes where the same may be necessary for proper drainage.</w:t>
      </w:r>
    </w:p>
    <w:p w:rsidR="006A4E43" w:rsidRPr="006A4E43" w:rsidRDefault="006A4E43" w:rsidP="006A4E43">
      <w:pPr>
        <w:jc w:val="both"/>
      </w:pPr>
      <w:r w:rsidRPr="006A4E43">
        <w:rPr>
          <w:b/>
          <w:bCs/>
        </w:rPr>
        <w:t>A. </w:t>
      </w:r>
      <w:r w:rsidRPr="006A4E43">
        <w:t xml:space="preserve">The system shall be adequate to carry off the </w:t>
      </w:r>
      <w:proofErr w:type="spellStart"/>
      <w:r w:rsidRPr="006A4E43">
        <w:t>stormwater</w:t>
      </w:r>
      <w:proofErr w:type="spellEnd"/>
      <w:r w:rsidRPr="006A4E43">
        <w:t xml:space="preserve"> and natural drainage water which originates within the lot or tract boundaries. No </w:t>
      </w:r>
      <w:proofErr w:type="spellStart"/>
      <w:r w:rsidRPr="006A4E43">
        <w:t>stormwater</w:t>
      </w:r>
      <w:proofErr w:type="spellEnd"/>
      <w:r w:rsidRPr="006A4E43">
        <w:t xml:space="preserve"> runoff or natural drainage water shall be so diverted as to overload existing drainage systems to create flooding or the need for additional drainage structures on other private properties or public lands without proper and approved provisions being made for taking care of these conditions.</w:t>
      </w:r>
    </w:p>
    <w:p w:rsidR="006A4E43" w:rsidRPr="006A4E43" w:rsidRDefault="006A4E43" w:rsidP="006A4E43">
      <w:pPr>
        <w:jc w:val="both"/>
      </w:pPr>
      <w:r w:rsidRPr="006A4E43">
        <w:rPr>
          <w:b/>
          <w:bCs/>
        </w:rPr>
        <w:t>B. </w:t>
      </w:r>
      <w:r w:rsidRPr="006A4E43">
        <w:t>Techniques for computing water runoff shall be as prescribed by the City Engineer.</w:t>
      </w:r>
    </w:p>
    <w:p w:rsidR="006A4E43" w:rsidRPr="006A4E43" w:rsidRDefault="006A4E43" w:rsidP="006A4E43">
      <w:pPr>
        <w:jc w:val="both"/>
      </w:pPr>
      <w:r w:rsidRPr="006A4E43">
        <w:rPr>
          <w:b/>
          <w:bCs/>
        </w:rPr>
        <w:t>C. </w:t>
      </w:r>
      <w:r w:rsidRPr="006A4E43">
        <w:t>Bridges and culverts shall be designed for one-hundred-year storm minimum flow capacities.</w:t>
      </w:r>
    </w:p>
    <w:p w:rsidR="006A4E43" w:rsidRPr="006A4E43" w:rsidRDefault="006A4E43" w:rsidP="006A4E43">
      <w:pPr>
        <w:jc w:val="both"/>
      </w:pPr>
      <w:r w:rsidRPr="006A4E43">
        <w:rPr>
          <w:b/>
          <w:bCs/>
        </w:rPr>
        <w:t>D. </w:t>
      </w:r>
      <w:r w:rsidRPr="006A4E43">
        <w:t>All materials used in the construction of storm sewers, bridges and other drainage structures shall be in accordance with the specifications of the Standard Specifications for Road and Bridge Construction, 1983, as prepared by the New Jersey Department of Transportation, and any supplements, addenda and modifications thereto unless otherwise specified by the City Engineer.</w:t>
      </w:r>
    </w:p>
    <w:p w:rsidR="006A4E43" w:rsidRPr="006A4E43" w:rsidRDefault="006A4E43" w:rsidP="006A4E43">
      <w:pPr>
        <w:jc w:val="both"/>
      </w:pPr>
      <w:r w:rsidRPr="006A4E43">
        <w:rPr>
          <w:b/>
          <w:bCs/>
        </w:rPr>
        <w:t>E. </w:t>
      </w:r>
      <w:r w:rsidRPr="006A4E43">
        <w:t>Pipe sizes shall be determined by acceptable drainage design procedures, provided that the pipe size in a surface water drainage system shall in no instance be less than 15 inches in diameter. Moreover, underground pipes ordinarily shall be perforated in order to recharge the drained water into the ground. All piping and the manner installed shall be subject to approval by the City Engineer.</w:t>
      </w:r>
    </w:p>
    <w:p w:rsidR="006A4E43" w:rsidRPr="006A4E43" w:rsidRDefault="006A4E43" w:rsidP="006A4E43">
      <w:pPr>
        <w:jc w:val="both"/>
      </w:pPr>
      <w:r w:rsidRPr="006A4E43">
        <w:rPr>
          <w:b/>
          <w:bCs/>
        </w:rPr>
        <w:t>F. </w:t>
      </w:r>
      <w:proofErr w:type="spellStart"/>
      <w:r w:rsidRPr="006A4E43">
        <w:t>Stormwater</w:t>
      </w:r>
      <w:proofErr w:type="spellEnd"/>
      <w:r w:rsidRPr="006A4E43">
        <w:t xml:space="preserve"> may be required to be detained or retained on site in a manner and at a quantity as required by the City Engineer.</w:t>
      </w:r>
    </w:p>
    <w:p w:rsidR="006A4E43" w:rsidRPr="006A4E43" w:rsidRDefault="006A4E43" w:rsidP="006A4E43">
      <w:pPr>
        <w:jc w:val="both"/>
      </w:pPr>
      <w:r w:rsidRPr="006A4E43">
        <w:rPr>
          <w:b/>
          <w:bCs/>
        </w:rPr>
        <w:t>G. </w:t>
      </w:r>
      <w:r w:rsidRPr="006A4E43">
        <w:t>Drainage inlets shall be located at all intersections, with inlets on both sides of a street at intervals of not more than 400 feet or such shorter distances as required to prevent the flow of surface water from exceeding six cubic feet per second at the drainage inlet. Access manholes shall be placed at maximum five-hundred-foot intervals throughout the system and at pipe junctions where there are no drainage inlets.</w:t>
      </w:r>
    </w:p>
    <w:p w:rsidR="006A4E43" w:rsidRPr="006A4E43" w:rsidRDefault="006A4E43" w:rsidP="006A4E43">
      <w:pPr>
        <w:jc w:val="both"/>
      </w:pPr>
      <w:r w:rsidRPr="006A4E43">
        <w:rPr>
          <w:b/>
          <w:bCs/>
        </w:rPr>
        <w:t>H. </w:t>
      </w:r>
      <w:r w:rsidRPr="006A4E43">
        <w:t xml:space="preserve">Lots shall be graded away from the building(s). Additionally, drainage shall be provided in a manner which will prevent the collection of </w:t>
      </w:r>
      <w:proofErr w:type="spellStart"/>
      <w:r w:rsidRPr="006A4E43">
        <w:t>stormwater</w:t>
      </w:r>
      <w:proofErr w:type="spellEnd"/>
      <w:r w:rsidRPr="006A4E43">
        <w:t xml:space="preserve"> in pools or other unauthorized concentrations of flow, and water shall not flow across adjacent property lines at greater than predevelopment rates.</w:t>
      </w:r>
    </w:p>
    <w:p w:rsidR="006A4E43" w:rsidRPr="006A4E43" w:rsidRDefault="006A4E43" w:rsidP="006A4E43">
      <w:pPr>
        <w:jc w:val="both"/>
      </w:pPr>
      <w:r w:rsidRPr="006A4E43">
        <w:rPr>
          <w:b/>
          <w:bCs/>
        </w:rPr>
        <w:t>I. </w:t>
      </w:r>
      <w:r w:rsidRPr="006A4E43">
        <w:t>Approval of drainage structures shall be obtained from the appropriate municipal, county, state and federal agencies and offices. Where required, each applicant shall make application to the Division of Water Resources of the State Department Of Environmental Protection And Energy, the Cape May County Engineering Department and the City Engineer. Final approval shall not be effective until letters of approval from the proper governmental authorities shall be furnished to the Secretary of the Planning Board</w:t>
      </w:r>
      <w:del w:id="2374" w:author="rtbelasco" w:date="2018-11-28T17:24:00Z">
        <w:r w:rsidRPr="006A4E43" w:rsidDel="002C059F">
          <w:delText xml:space="preserve"> or the Secretary of the Zoning Board of Adjustment, as the case may be</w:delText>
        </w:r>
      </w:del>
      <w:r w:rsidRPr="006A4E43">
        <w:t>, with a copy of each letter forwarded to the City Engineer.</w:t>
      </w:r>
    </w:p>
    <w:p w:rsidR="006A4E43" w:rsidRPr="006A4E43" w:rsidRDefault="006A4E43" w:rsidP="006A4E43">
      <w:pPr>
        <w:jc w:val="both"/>
      </w:pPr>
      <w:r w:rsidRPr="006A4E43">
        <w:rPr>
          <w:b/>
          <w:bCs/>
        </w:rPr>
        <w:t>J. </w:t>
      </w:r>
      <w:r w:rsidRPr="006A4E43">
        <w:t xml:space="preserve">When required by the municipality and as indicated on an approved development plan, a drainage right-of-way easement shall be provided to the City where a tract or lot is traversed by a watercourse, surface or underground </w:t>
      </w:r>
      <w:proofErr w:type="spellStart"/>
      <w:r w:rsidRPr="006A4E43">
        <w:t>drainageway</w:t>
      </w:r>
      <w:proofErr w:type="spellEnd"/>
      <w:r w:rsidRPr="006A4E43">
        <w:t xml:space="preserve"> or drainage system, channel or stream. The drainage right-of-way easement shall conform substantially </w:t>
      </w:r>
      <w:proofErr w:type="gramStart"/>
      <w:r w:rsidRPr="006A4E43">
        <w:t>with</w:t>
      </w:r>
      <w:proofErr w:type="gramEnd"/>
      <w:r w:rsidRPr="006A4E43">
        <w:t xml:space="preserve"> the lines of such watercourse and, in any event, shall meet any minimum widths and locations as shown on any adopted Official Map on Master Plan. Such easement shall be expressed on the plat as follows: "Drainage easement granted for the purposes provided and expressed in the Land Development Ordinance of the City of North Wildwood."</w:t>
      </w:r>
    </w:p>
    <w:p w:rsidR="006A4E43" w:rsidRPr="006A4E43" w:rsidRDefault="006A4E43" w:rsidP="006A4E43">
      <w:pPr>
        <w:jc w:val="both"/>
        <w:rPr>
          <w:b/>
          <w:bCs/>
        </w:rPr>
      </w:pPr>
      <w:r w:rsidRPr="006A4E43">
        <w:t>§ 276-30</w:t>
      </w:r>
      <w:r w:rsidRPr="006A4E43">
        <w:rPr>
          <w:b/>
          <w:bCs/>
        </w:rPr>
        <w:t>Fences, walls and sight triangles.</w:t>
      </w:r>
    </w:p>
    <w:p w:rsidR="006A4E43" w:rsidRPr="006A4E43" w:rsidRDefault="006A4E43" w:rsidP="006A4E43">
      <w:pPr>
        <w:jc w:val="both"/>
      </w:pPr>
      <w:r w:rsidRPr="006A4E43">
        <w:rPr>
          <w:b/>
          <w:bCs/>
        </w:rPr>
        <w:t>A. </w:t>
      </w:r>
      <w:r w:rsidRPr="006A4E43">
        <w:t>All permitted fences shall be situated on a lot in such a manner that the finished side of the fence shall face adjacent properties. All poles, posts, etc., shall be erected on the inside of the fence. No fence shall be erected of barbed wire, broken glass, topped with metal spikes, nor constructed of any material or in any manner which may be dangerous to persons or animals.</w:t>
      </w:r>
    </w:p>
    <w:p w:rsidR="006A4E43" w:rsidRPr="006A4E43" w:rsidRDefault="006A4E43" w:rsidP="006A4E43">
      <w:pPr>
        <w:jc w:val="both"/>
      </w:pPr>
      <w:r w:rsidRPr="006A4E43">
        <w:rPr>
          <w:b/>
          <w:bCs/>
        </w:rPr>
        <w:t>B. </w:t>
      </w:r>
      <w:r w:rsidRPr="006A4E43">
        <w:t xml:space="preserve">All fences shall be constructed and maintained to withstand a wind load of no less than 15 pounds per square foot. Construction materials may be of wood board (picket or panel), metal </w:t>
      </w:r>
      <w:proofErr w:type="spellStart"/>
      <w:r w:rsidRPr="006A4E43">
        <w:t>chainlink</w:t>
      </w:r>
      <w:proofErr w:type="spellEnd"/>
      <w:r w:rsidRPr="006A4E43">
        <w:t xml:space="preserve"> fabric, picket or bent selvage on tip, or concrete panel; but shall not be solid concrete or concrete block. All materials shall be treated against infestation and corrosion.</w:t>
      </w:r>
    </w:p>
    <w:p w:rsidR="006A4E43" w:rsidRPr="006A4E43" w:rsidRDefault="006A4E43" w:rsidP="006A4E43">
      <w:pPr>
        <w:jc w:val="both"/>
      </w:pPr>
      <w:r w:rsidRPr="006A4E43">
        <w:rPr>
          <w:b/>
          <w:bCs/>
        </w:rPr>
        <w:t>C. </w:t>
      </w:r>
      <w:r w:rsidRPr="006A4E43">
        <w:t>All fences shall be symmetrical in appearance, with posts separated by identical distances, with the fencing conforming to a definite pattern and uniform design. Fences shall be kept in good repair, shall be regularly painted, and shall be maintained in a clean condition.</w:t>
      </w:r>
    </w:p>
    <w:p w:rsidR="008033E7" w:rsidRDefault="006A4E43" w:rsidP="006A4E43">
      <w:pPr>
        <w:jc w:val="both"/>
      </w:pPr>
      <w:r w:rsidRPr="006A4E43">
        <w:rPr>
          <w:b/>
          <w:bCs/>
        </w:rPr>
        <w:t>D. </w:t>
      </w:r>
      <w:r w:rsidRPr="006A4E43">
        <w:t>On any lot in any district, no wall or fence shall be erected or altered so that said wall or fence shall be over four feet in height in front yards, five feet in height in side yards, and six feet in height in rear yards</w:t>
      </w:r>
      <w:r w:rsidR="008033E7">
        <w:t xml:space="preserve"> with the following provisions:</w:t>
      </w:r>
    </w:p>
    <w:p w:rsidR="006A4E43" w:rsidRPr="006A4E43" w:rsidRDefault="006A4E43" w:rsidP="008033E7">
      <w:pPr>
        <w:ind w:left="720"/>
        <w:jc w:val="both"/>
      </w:pPr>
      <w:r w:rsidRPr="006A4E43">
        <w:rPr>
          <w:b/>
          <w:bCs/>
        </w:rPr>
        <w:t>(1) </w:t>
      </w:r>
      <w:r w:rsidRPr="006A4E43">
        <w:t>A dog run may have fencing a maximum of six feet in height, provided such area is located in rear yards only and is set back from any lot line the distance required for accessory buildings in the zoning district as stipulated in Article </w:t>
      </w:r>
      <w:r w:rsidRPr="006A4E43">
        <w:rPr>
          <w:b/>
          <w:bCs/>
        </w:rPr>
        <w:t>IV</w:t>
      </w:r>
      <w:r w:rsidRPr="006A4E43">
        <w:t>.</w:t>
      </w:r>
    </w:p>
    <w:p w:rsidR="006A4E43" w:rsidRPr="006A4E43" w:rsidRDefault="006A4E43" w:rsidP="008033E7">
      <w:pPr>
        <w:ind w:left="720"/>
        <w:jc w:val="both"/>
      </w:pPr>
      <w:r w:rsidRPr="006A4E43">
        <w:rPr>
          <w:b/>
          <w:bCs/>
        </w:rPr>
        <w:t>(2) </w:t>
      </w:r>
      <w:r w:rsidRPr="006A4E43">
        <w:t>A private residential swimming pool area must be surrounded by a fence at least four feet, but no more than six feet in height. Swimming pool areas shall be located in side and rear yards only. See § </w:t>
      </w:r>
      <w:r w:rsidRPr="006A4E43">
        <w:rPr>
          <w:b/>
          <w:bCs/>
        </w:rPr>
        <w:t>276-42</w:t>
      </w:r>
      <w:r w:rsidRPr="006A4E43">
        <w:t> for additional standards.</w:t>
      </w:r>
    </w:p>
    <w:p w:rsidR="006A4E43" w:rsidRPr="006A4E43" w:rsidRDefault="006A4E43" w:rsidP="008033E7">
      <w:pPr>
        <w:ind w:left="720"/>
        <w:jc w:val="both"/>
      </w:pPr>
      <w:r w:rsidRPr="006A4E43">
        <w:rPr>
          <w:b/>
          <w:bCs/>
        </w:rPr>
        <w:t>(3) </w:t>
      </w:r>
      <w:r w:rsidRPr="006A4E43">
        <w:t>A tennis court area, located in rear yards only, may be surrounded by a fence a maximum of 15 feet in height; said fence to be set back from any lot line the distance required for accessory buildings in the zoning district as stipulated in Article </w:t>
      </w:r>
      <w:r w:rsidRPr="006A4E43">
        <w:rPr>
          <w:b/>
          <w:bCs/>
        </w:rPr>
        <w:t>IV</w:t>
      </w:r>
      <w:r w:rsidRPr="006A4E43">
        <w:t>.</w:t>
      </w:r>
    </w:p>
    <w:p w:rsidR="006A4E43" w:rsidRPr="006A4E43" w:rsidRDefault="006A4E43" w:rsidP="008033E7">
      <w:pPr>
        <w:ind w:left="720"/>
        <w:jc w:val="both"/>
      </w:pPr>
      <w:r w:rsidRPr="006A4E43">
        <w:rPr>
          <w:b/>
          <w:bCs/>
        </w:rPr>
        <w:t>(4) </w:t>
      </w:r>
      <w:r w:rsidRPr="006A4E43">
        <w:t>Schools, playgrounds and parks in any district and commercial and industrial uses may erect security fences to control ingress and egress to all or part of the lot. Said fence shall be no more than 10 feet in height and constructed with a ratio of the open portion to the solid portion being not less than 6:1.</w:t>
      </w:r>
    </w:p>
    <w:p w:rsidR="00421682" w:rsidRDefault="009E7A1E" w:rsidP="00421682">
      <w:pPr>
        <w:rPr>
          <w:ins w:id="2375" w:author="rtbelasco" w:date="2018-11-28T23:59:00Z"/>
        </w:rPr>
      </w:pPr>
      <w:ins w:id="2376" w:author="rtbelasco" w:date="2018-11-28T23:48:00Z">
        <w:r>
          <w:rPr>
            <w:b/>
            <w:bCs/>
          </w:rPr>
          <w:t xml:space="preserve">E.  </w:t>
        </w:r>
      </w:ins>
      <w:ins w:id="2377" w:author="rtbelasco" w:date="2018-11-28T23:59:00Z">
        <w:r w:rsidR="00B51D1E" w:rsidRPr="00B51D1E">
          <w:rPr>
            <w:bCs/>
            <w:rPrChange w:id="2378" w:author="rtbelasco" w:date="2018-11-28T23:59:00Z">
              <w:rPr>
                <w:b/>
                <w:bCs/>
              </w:rPr>
            </w:rPrChange>
          </w:rPr>
          <w:t>R</w:t>
        </w:r>
        <w:r w:rsidR="00421682">
          <w:t xml:space="preserve">etaining walls shall be permitted provided they are located up to and inside of existing property lines, and they will be permitted to be a maximum of 2ft. high from grade.  Any retaining walls which are proposed to be higher than 2ft. from grade will require variance relief from the Planning Board.  </w:t>
        </w:r>
      </w:ins>
      <w:ins w:id="2379" w:author="rtbelasco" w:date="2018-11-29T00:00:00Z">
        <w:r w:rsidR="00421682">
          <w:t>A</w:t>
        </w:r>
      </w:ins>
      <w:ins w:id="2380" w:author="rtbelasco" w:date="2018-11-28T23:59:00Z">
        <w:r w:rsidR="00421682">
          <w:t>ny</w:t>
        </w:r>
      </w:ins>
      <w:ins w:id="2381" w:author="rtbelasco" w:date="2018-11-29T00:00:00Z">
        <w:r w:rsidR="00421682">
          <w:t xml:space="preserve"> visible</w:t>
        </w:r>
      </w:ins>
      <w:ins w:id="2382" w:author="rtbelasco" w:date="2018-11-28T23:59:00Z">
        <w:r w:rsidR="00421682">
          <w:t xml:space="preserve"> side of </w:t>
        </w:r>
      </w:ins>
      <w:ins w:id="2383" w:author="rtbelasco" w:date="2018-11-29T00:00:00Z">
        <w:r w:rsidR="00421682">
          <w:t>a</w:t>
        </w:r>
      </w:ins>
      <w:ins w:id="2384" w:author="rtbelasco" w:date="2018-11-28T23:59:00Z">
        <w:r w:rsidR="00421682">
          <w:t xml:space="preserve"> retaining wall which fronts a public street must incorporate decorative features such as stucco, </w:t>
        </w:r>
        <w:proofErr w:type="spellStart"/>
        <w:r w:rsidR="00421682">
          <w:t>brickface</w:t>
        </w:r>
        <w:proofErr w:type="spellEnd"/>
        <w:r w:rsidR="00421682">
          <w:t xml:space="preserve"> or a similar finished surface in order to improve the aesthetic appearance of said retaining wall.  Retaining walls </w:t>
        </w:r>
      </w:ins>
      <w:ins w:id="2385" w:author="rtbelasco" w:date="2018-11-29T00:00:00Z">
        <w:r w:rsidR="00421682">
          <w:t>must</w:t>
        </w:r>
      </w:ins>
      <w:ins w:id="2386" w:author="rtbelasco" w:date="2018-11-28T23:59:00Z">
        <w:r w:rsidR="00421682">
          <w:t xml:space="preserve"> be setback a minimum of 6ft. from the public right-of-way, and in the event a property owner</w:t>
        </w:r>
      </w:ins>
      <w:ins w:id="2387" w:author="rtbelasco" w:date="2018-11-29T00:00:00Z">
        <w:r w:rsidR="00421682">
          <w:t xml:space="preserve"> elects</w:t>
        </w:r>
      </w:ins>
      <w:ins w:id="2388" w:author="rtbelasco" w:date="2018-11-28T23:59:00Z">
        <w:r w:rsidR="00421682">
          <w:t xml:space="preserve"> to construct/incorporate a fence above the</w:t>
        </w:r>
      </w:ins>
      <w:ins w:id="2389" w:author="rtbelasco" w:date="2018-11-29T00:00:00Z">
        <w:r w:rsidR="00421682">
          <w:t xml:space="preserve"> proposed</w:t>
        </w:r>
      </w:ins>
      <w:ins w:id="2390" w:author="rtbelasco" w:date="2018-11-28T23:59:00Z">
        <w:r w:rsidR="00421682">
          <w:t xml:space="preserve"> retaining wall the height of the combined structure must conform to current maximum fence heights</w:t>
        </w:r>
      </w:ins>
      <w:ins w:id="2391" w:author="rtbelasco" w:date="2018-11-29T00:00:00Z">
        <w:r w:rsidR="00421682">
          <w:t xml:space="preserve"> as set forth within </w:t>
        </w:r>
      </w:ins>
      <w:ins w:id="2392" w:author="rtbelasco" w:date="2018-11-29T00:01:00Z">
        <w:r w:rsidR="00421682" w:rsidRPr="006A4E43">
          <w:t>§</w:t>
        </w:r>
      </w:ins>
      <w:ins w:id="2393" w:author="rtbelasco" w:date="2018-11-29T00:02:00Z">
        <w:r w:rsidR="00421682">
          <w:t xml:space="preserve"> 276-30(D)</w:t>
        </w:r>
      </w:ins>
      <w:ins w:id="2394" w:author="rtbelasco" w:date="2018-11-28T23:59:00Z">
        <w:r w:rsidR="00421682">
          <w:t>.</w:t>
        </w:r>
      </w:ins>
    </w:p>
    <w:p w:rsidR="006A4E43" w:rsidRDefault="006A4E43" w:rsidP="006A4E43">
      <w:pPr>
        <w:jc w:val="both"/>
        <w:rPr>
          <w:ins w:id="2395" w:author="rtbelasco" w:date="2018-11-28T23:48:00Z"/>
        </w:rPr>
      </w:pPr>
      <w:del w:id="2396" w:author="rtbelasco" w:date="2018-11-28T23:48:00Z">
        <w:r w:rsidRPr="006A4E43" w:rsidDel="009E7A1E">
          <w:rPr>
            <w:b/>
            <w:bCs/>
          </w:rPr>
          <w:delText>E</w:delText>
        </w:r>
      </w:del>
      <w:ins w:id="2397" w:author="rtbelasco" w:date="2018-11-28T23:48:00Z">
        <w:r w:rsidR="009E7A1E">
          <w:rPr>
            <w:b/>
            <w:bCs/>
          </w:rPr>
          <w:t>F</w:t>
        </w:r>
      </w:ins>
      <w:r w:rsidRPr="006A4E43">
        <w:rPr>
          <w:b/>
          <w:bCs/>
        </w:rPr>
        <w:t>. </w:t>
      </w:r>
      <w:r w:rsidRPr="006A4E43">
        <w:t xml:space="preserve">Sight triangle areas shall be required at intersections and driveways entering public streets, in addition to the specified right-of-way widths, in which no grading, planting or structure shall be erected or maintained more than 30 inches above the street center line, except for utility poles, street signs, fire hydrants and light standards. The "sight triangle" is defined as that area outside of the curb line and the straight line connecting sight points, one located on each </w:t>
      </w:r>
      <w:proofErr w:type="spellStart"/>
      <w:r w:rsidRPr="006A4E43">
        <w:t>curbline</w:t>
      </w:r>
      <w:proofErr w:type="spellEnd"/>
      <w:r w:rsidRPr="006A4E43">
        <w:t xml:space="preserve"> or driveway center line at a distance of 25 feet or one foot for each mile of allowed street speed limit, whichever is greater, or 15 feet along the center line of a driveway. Sight triangle easements shall be required for any new development and such easement dedication shall be expressed on the plat or plan as follows: "Sight triangle easement deeded for purposes provided for and expressed in the Land Development Ordinance of the City of North Wildwood."</w:t>
      </w:r>
    </w:p>
    <w:p w:rsidR="009E7A1E" w:rsidRPr="006A4E43" w:rsidRDefault="009E7A1E" w:rsidP="006A4E43">
      <w:pPr>
        <w:jc w:val="both"/>
      </w:pPr>
    </w:p>
    <w:p w:rsidR="006A4E43" w:rsidRPr="006A4E43" w:rsidRDefault="006A4E43" w:rsidP="006A4E43">
      <w:pPr>
        <w:jc w:val="both"/>
      </w:pPr>
      <w:r w:rsidRPr="006A4E43">
        <w:rPr>
          <w:noProof/>
        </w:rPr>
        <w:drawing>
          <wp:inline distT="0" distB="0" distL="0" distR="0">
            <wp:extent cx="4284980" cy="1658620"/>
            <wp:effectExtent l="0" t="0" r="1270" b="0"/>
            <wp:docPr id="6" name="Picture 6" descr="https://ecode360.com/attachment/NO0238/276_30_E.tif.SM.pn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ecode360.com/attachment/NO0238/276_30_E.tif.SM.pn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4980" cy="1658620"/>
                    </a:xfrm>
                    <a:prstGeom prst="rect">
                      <a:avLst/>
                    </a:prstGeom>
                    <a:noFill/>
                    <a:ln>
                      <a:noFill/>
                    </a:ln>
                  </pic:spPr>
                </pic:pic>
              </a:graphicData>
            </a:graphic>
          </wp:inline>
        </w:drawing>
      </w:r>
    </w:p>
    <w:p w:rsidR="006A4E43" w:rsidRPr="006A4E43" w:rsidRDefault="006A4E43" w:rsidP="006A4E43">
      <w:pPr>
        <w:jc w:val="both"/>
        <w:rPr>
          <w:b/>
          <w:bCs/>
        </w:rPr>
      </w:pPr>
      <w:r w:rsidRPr="006A4E43">
        <w:t>§ 276-31</w:t>
      </w:r>
      <w:r w:rsidRPr="006A4E43">
        <w:rPr>
          <w:b/>
          <w:bCs/>
        </w:rPr>
        <w:t>Lighting.</w:t>
      </w:r>
    </w:p>
    <w:p w:rsidR="006A4E43" w:rsidRPr="006A4E43" w:rsidRDefault="006A4E43" w:rsidP="006A4E43">
      <w:pPr>
        <w:jc w:val="both"/>
      </w:pPr>
      <w:r w:rsidRPr="006A4E43">
        <w:rPr>
          <w:b/>
          <w:bCs/>
        </w:rPr>
        <w:t>A. </w:t>
      </w:r>
      <w:r w:rsidRPr="006A4E43">
        <w:t>Street</w:t>
      </w:r>
      <w:ins w:id="2398" w:author="rtbelasco" w:date="2018-11-28T23:03:00Z">
        <w:r w:rsidR="003D6A04">
          <w:t xml:space="preserve"> </w:t>
        </w:r>
      </w:ins>
      <w:r w:rsidRPr="006A4E43">
        <w:t>lighting of a type supplied by the utility and of a type and number approved by the City Engineer may be required at all street intersections and along all arterial, collector and local streets and anywhere else deem necessary for safety reasons.</w:t>
      </w:r>
    </w:p>
    <w:p w:rsidR="006A4E43" w:rsidRPr="006A4E43" w:rsidRDefault="006A4E43" w:rsidP="006A4E43">
      <w:pPr>
        <w:jc w:val="both"/>
      </w:pPr>
      <w:r w:rsidRPr="006A4E43">
        <w:rPr>
          <w:b/>
          <w:bCs/>
        </w:rPr>
        <w:t>B. </w:t>
      </w:r>
      <w:r w:rsidRPr="006A4E43">
        <w:t xml:space="preserve">All parking areas and walkways thereto and appurtenant passageways and driveways serving commercial, public, office, multiple-family or other uses having common off-street parking and/or loading areas shall be adequately illuminated for security and safety purposes. The lighting plan in and around the parking areas shall provide for </w:t>
      </w:r>
      <w:proofErr w:type="spellStart"/>
      <w:r w:rsidRPr="006A4E43">
        <w:t>nonglare</w:t>
      </w:r>
      <w:proofErr w:type="spellEnd"/>
      <w:r w:rsidRPr="006A4E43">
        <w:t xml:space="preserve"> lights focused downward. The light intensity provided at ground level shall be indicated in </w:t>
      </w:r>
      <w:proofErr w:type="spellStart"/>
      <w:r w:rsidRPr="006A4E43">
        <w:t>footcandles</w:t>
      </w:r>
      <w:proofErr w:type="spellEnd"/>
      <w:r w:rsidRPr="006A4E43">
        <w:t xml:space="preserve"> on the submitted site plans and shall average at least 0.5 </w:t>
      </w:r>
      <w:proofErr w:type="spellStart"/>
      <w:r w:rsidRPr="006A4E43">
        <w:t>footcandles</w:t>
      </w:r>
      <w:proofErr w:type="spellEnd"/>
      <w:r w:rsidRPr="006A4E43">
        <w:t xml:space="preserve"> at intersections and 0.3 </w:t>
      </w:r>
      <w:proofErr w:type="spellStart"/>
      <w:r w:rsidRPr="006A4E43">
        <w:t>footcandles</w:t>
      </w:r>
      <w:proofErr w:type="spellEnd"/>
      <w:r w:rsidRPr="006A4E43">
        <w:t xml:space="preserve"> elsewhere in the area to be illuminated. Lighting shall be provided by fixtures with a mounting height not more than 25 feet or the height of the building, whichever is less, measured from the ground level to the center line of the light source.</w:t>
      </w:r>
    </w:p>
    <w:p w:rsidR="006A4E43" w:rsidRPr="006A4E43" w:rsidRDefault="006A4E43" w:rsidP="006A4E43">
      <w:pPr>
        <w:jc w:val="both"/>
      </w:pPr>
      <w:r w:rsidRPr="006A4E43">
        <w:rPr>
          <w:b/>
          <w:bCs/>
        </w:rPr>
        <w:t>C. </w:t>
      </w:r>
      <w:r w:rsidRPr="006A4E43">
        <w:t xml:space="preserve">Any outdoor lighting such as building and sidewalk illumination, driveways with no adjacent parking, the lighting of signs and ornamental lighting, shall be shown on the lighting plan in sufficient detail to allow a determination of the effects upon adjacent properties and traffic safety. The objectives of these specifications is to minimize </w:t>
      </w:r>
      <w:proofErr w:type="spellStart"/>
      <w:r w:rsidRPr="006A4E43">
        <w:t>undesireable</w:t>
      </w:r>
      <w:proofErr w:type="spellEnd"/>
      <w:r w:rsidRPr="006A4E43">
        <w:t xml:space="preserve"> off-premises effects. No light shall shine into windows or onto streets and driveways in such a manner as to interfere with or distract driver vision. To achieve these requirements, the intensity of such light sources, the light shielding and similar characteristics shall be subject to site plan approval.</w:t>
      </w:r>
    </w:p>
    <w:p w:rsidR="006A4E43" w:rsidRPr="006A4E43" w:rsidRDefault="006A4E43" w:rsidP="006A4E43">
      <w:pPr>
        <w:jc w:val="both"/>
        <w:rPr>
          <w:b/>
          <w:bCs/>
        </w:rPr>
      </w:pPr>
      <w:r w:rsidRPr="006A4E43">
        <w:t>§ 276-32</w:t>
      </w:r>
      <w:r w:rsidRPr="006A4E43">
        <w:rPr>
          <w:b/>
          <w:bCs/>
        </w:rPr>
        <w:t>Lot configuration.</w:t>
      </w:r>
    </w:p>
    <w:p w:rsidR="006A4E43" w:rsidRPr="006A4E43" w:rsidRDefault="006A4E43" w:rsidP="006A4E43">
      <w:pPr>
        <w:jc w:val="both"/>
      </w:pPr>
      <w:r w:rsidRPr="006A4E43">
        <w:rPr>
          <w:b/>
          <w:bCs/>
        </w:rPr>
        <w:t>A. </w:t>
      </w:r>
      <w:r w:rsidRPr="006A4E43">
        <w:t>Insofar as is practical, side lot lines shall be either at right angles or radial to street lines.</w:t>
      </w:r>
    </w:p>
    <w:p w:rsidR="006A4E43" w:rsidRPr="006A4E43" w:rsidRDefault="006A4E43" w:rsidP="006A4E43">
      <w:pPr>
        <w:jc w:val="both"/>
      </w:pPr>
      <w:r w:rsidRPr="006A4E43">
        <w:rPr>
          <w:b/>
          <w:bCs/>
        </w:rPr>
        <w:t>B. </w:t>
      </w:r>
      <w:r w:rsidRPr="006A4E43">
        <w:t>Each lot must front upon an approved street.</w:t>
      </w:r>
    </w:p>
    <w:p w:rsidR="006A4E43" w:rsidRPr="006A4E43" w:rsidRDefault="006A4E43" w:rsidP="006A4E43">
      <w:pPr>
        <w:jc w:val="both"/>
      </w:pPr>
      <w:r w:rsidRPr="006A4E43">
        <w:rPr>
          <w:b/>
          <w:bCs/>
        </w:rPr>
        <w:t>C. </w:t>
      </w:r>
      <w:r w:rsidRPr="006A4E43">
        <w:t>All lots shall be suitable for the purpose(s) of their intended use. Where there is a question as to the suitability of a lot or lots for their intended use due to factors such as poor drainage conditions or flood conditions, the Board, after adequate investigation, may withhold approval of such lots. If approval is withheld, the Board shall give reasons and notify the applicant and enter the same in the minutes.</w:t>
      </w:r>
    </w:p>
    <w:p w:rsidR="006A4E43" w:rsidRPr="006A4E43" w:rsidRDefault="006A4E43" w:rsidP="006A4E43">
      <w:pPr>
        <w:jc w:val="both"/>
      </w:pPr>
      <w:r w:rsidRPr="006A4E43">
        <w:rPr>
          <w:b/>
          <w:bCs/>
        </w:rPr>
        <w:t>D. </w:t>
      </w:r>
      <w:r w:rsidRPr="006A4E43">
        <w:t>Concrete monuments shall be installed on both sides of all streets and elsewhere in accordance with the requirements of the New Jersey Map Filing Act.</w:t>
      </w:r>
    </w:p>
    <w:p w:rsidR="006A4E43" w:rsidRPr="006A4E43" w:rsidRDefault="006A4E43" w:rsidP="006A4E43">
      <w:pPr>
        <w:jc w:val="both"/>
        <w:rPr>
          <w:b/>
          <w:bCs/>
        </w:rPr>
      </w:pPr>
      <w:r w:rsidRPr="006A4E43">
        <w:t>§ 276-33</w:t>
      </w:r>
      <w:r w:rsidRPr="006A4E43">
        <w:rPr>
          <w:b/>
          <w:bCs/>
        </w:rPr>
        <w:t>Natural features.</w:t>
      </w:r>
    </w:p>
    <w:p w:rsidR="006A4E43" w:rsidRPr="006A4E43" w:rsidRDefault="006A4E43" w:rsidP="006A4E43">
      <w:pPr>
        <w:jc w:val="both"/>
      </w:pPr>
      <w:r w:rsidRPr="006A4E43">
        <w:rPr>
          <w:b/>
          <w:bCs/>
        </w:rPr>
        <w:t>A. </w:t>
      </w:r>
      <w:r w:rsidRPr="006A4E43">
        <w:t>Natural features such as trees, natural terrain, and open waters shall be preserved whenever possible in designing any development containing such features.</w:t>
      </w:r>
    </w:p>
    <w:p w:rsidR="006A4E43" w:rsidRPr="006A4E43" w:rsidRDefault="006A4E43" w:rsidP="006A4E43">
      <w:pPr>
        <w:jc w:val="both"/>
      </w:pPr>
      <w:r w:rsidRPr="006A4E43">
        <w:rPr>
          <w:b/>
          <w:bCs/>
        </w:rPr>
        <w:t>B. </w:t>
      </w:r>
      <w:r w:rsidRPr="006A4E43">
        <w:t>The stripping of topsoil and the excavation of clay, sand, gravel, rock or other such material shall be permitted and the material thus excavated may be sold only under the following conditions and in conformance with the requirements of this chapter:</w:t>
      </w:r>
    </w:p>
    <w:p w:rsidR="006A4E43" w:rsidRPr="006A4E43" w:rsidRDefault="006A4E43" w:rsidP="008033E7">
      <w:pPr>
        <w:ind w:firstLine="720"/>
        <w:jc w:val="both"/>
      </w:pPr>
      <w:r w:rsidRPr="006A4E43">
        <w:rPr>
          <w:b/>
          <w:bCs/>
        </w:rPr>
        <w:t>(1) </w:t>
      </w:r>
      <w:r w:rsidRPr="006A4E43">
        <w:t>As part of the construction of a building or the construction or alteration of a street.</w:t>
      </w:r>
    </w:p>
    <w:p w:rsidR="006A4E43" w:rsidRPr="006A4E43" w:rsidRDefault="006A4E43" w:rsidP="008033E7">
      <w:pPr>
        <w:ind w:firstLine="720"/>
        <w:jc w:val="both"/>
      </w:pPr>
      <w:r w:rsidRPr="006A4E43">
        <w:rPr>
          <w:b/>
          <w:bCs/>
        </w:rPr>
        <w:t>(2) </w:t>
      </w:r>
      <w:r w:rsidRPr="006A4E43">
        <w:t>The surface of the lot shall not be graded to a level below that of adjoining properties.</w:t>
      </w:r>
    </w:p>
    <w:p w:rsidR="006A4E43" w:rsidRPr="006A4E43" w:rsidRDefault="006A4E43" w:rsidP="008033E7">
      <w:pPr>
        <w:ind w:left="720"/>
        <w:jc w:val="both"/>
      </w:pPr>
      <w:r w:rsidRPr="006A4E43">
        <w:rPr>
          <w:b/>
          <w:bCs/>
        </w:rPr>
        <w:t>(3) </w:t>
      </w:r>
      <w:r w:rsidRPr="006A4E43">
        <w:t>Stripped and excavated materials are not required for the final grade and landscaping of the property.</w:t>
      </w:r>
    </w:p>
    <w:p w:rsidR="006A4E43" w:rsidRPr="006A4E43" w:rsidRDefault="006A4E43" w:rsidP="008033E7">
      <w:pPr>
        <w:ind w:left="720"/>
        <w:jc w:val="both"/>
      </w:pPr>
      <w:r w:rsidRPr="006A4E43">
        <w:rPr>
          <w:b/>
          <w:bCs/>
        </w:rPr>
        <w:t>(4) </w:t>
      </w:r>
      <w:r w:rsidRPr="006A4E43">
        <w:t>Stripped and excavated materials are changed or renewed in compliance with the provisions of this chapter and/or any condition of subdivision or site plan approval.</w:t>
      </w:r>
    </w:p>
    <w:p w:rsidR="006A4E43" w:rsidRPr="006A4E43" w:rsidRDefault="006A4E43" w:rsidP="006A4E43">
      <w:pPr>
        <w:jc w:val="both"/>
        <w:rPr>
          <w:b/>
          <w:bCs/>
        </w:rPr>
      </w:pPr>
      <w:r w:rsidRPr="006A4E43">
        <w:t>§ 276-34</w:t>
      </w:r>
      <w:r w:rsidRPr="006A4E43">
        <w:rPr>
          <w:b/>
          <w:bCs/>
        </w:rPr>
        <w:t>Nonconforming lots, structures and uses.</w:t>
      </w:r>
    </w:p>
    <w:p w:rsidR="006A4E43" w:rsidRPr="006A4E43" w:rsidRDefault="006A4E43" w:rsidP="006A4E43">
      <w:pPr>
        <w:jc w:val="both"/>
      </w:pPr>
      <w:r w:rsidRPr="006A4E43">
        <w:rPr>
          <w:b/>
          <w:bCs/>
        </w:rPr>
        <w:t>A. </w:t>
      </w:r>
      <w:r w:rsidRPr="006A4E43">
        <w:t>Lots.</w:t>
      </w:r>
    </w:p>
    <w:p w:rsidR="006A4E43" w:rsidRPr="006A4E43" w:rsidRDefault="006A4E43" w:rsidP="008033E7">
      <w:pPr>
        <w:ind w:left="720"/>
        <w:jc w:val="both"/>
      </w:pPr>
      <w:r w:rsidRPr="006A4E43">
        <w:rPr>
          <w:b/>
          <w:bCs/>
        </w:rPr>
        <w:t>(1) </w:t>
      </w:r>
      <w:r w:rsidRPr="006A4E43">
        <w:t>Whenever the owner of a lot existing at the time of adoption of this chapter has dedicated or conveyed land to the City in order to meet the minimum street width requirements of the Official Map or Master Plan of the City, the Construction Official shall issue construction and occupancy permits for lots whose depth and/or areas are rendered substandard only because of such dedication and where the owner has no other adjacent lands to provide the minimum requirements.</w:t>
      </w:r>
    </w:p>
    <w:p w:rsidR="006A4E43" w:rsidRPr="006A4E43" w:rsidRDefault="006A4E43" w:rsidP="008033E7">
      <w:pPr>
        <w:ind w:left="720"/>
        <w:jc w:val="both"/>
      </w:pPr>
      <w:r w:rsidRPr="006A4E43">
        <w:rPr>
          <w:b/>
          <w:bCs/>
        </w:rPr>
        <w:t>(2) </w:t>
      </w:r>
      <w:r w:rsidRPr="006A4E43">
        <w:t>Any existing lot on which a building or structure is located and which lot does not meet the minimum lot size, or a structure which violates any yard requirements, may have additions to the principal building and/or construction of an accessory building without an appeal for variance relief, provided the existing use(s) on the lot are conforming to the permitted use(s) stipulated in this chapter for the lot in question; the total permitted building coverage is not exceeded; the accessory building and/or addition does not violate any other requirements of this chapter such as, but not limited to, height, setback and parking and does not increase any existing nonconformity; and the lot is not reduced in size.</w:t>
      </w:r>
    </w:p>
    <w:p w:rsidR="006A4E43" w:rsidRPr="006A4E43" w:rsidRDefault="006A4E43" w:rsidP="008033E7">
      <w:pPr>
        <w:ind w:left="720"/>
        <w:jc w:val="both"/>
      </w:pPr>
      <w:r w:rsidRPr="006A4E43">
        <w:rPr>
          <w:b/>
          <w:bCs/>
        </w:rPr>
        <w:t>(3) </w:t>
      </w:r>
      <w:r w:rsidRPr="006A4E43">
        <w:t>Whenever title to two or more contiguous lots is held by the same owner, regardless of whether or not each of said lots have been approved as portions of a subdivision or acquired by separate conveyance or by other operation of law, and one or more of said individual lots should, by reason of exceptional shallowness, topographic conditions, substandard area or yard space or similar measurements, not conform with the minimum lot area and dimension requirements for the zone in which it is located, the two or more contiguous lots of said owner shall be considered as a single lot for the purposes of this chapter.</w:t>
      </w:r>
    </w:p>
    <w:p w:rsidR="006A4E43" w:rsidRPr="006A4E43" w:rsidRDefault="006A4E43" w:rsidP="006A4E43">
      <w:pPr>
        <w:jc w:val="both"/>
      </w:pPr>
      <w:r w:rsidRPr="006A4E43">
        <w:rPr>
          <w:b/>
          <w:bCs/>
        </w:rPr>
        <w:t>B. </w:t>
      </w:r>
      <w:r w:rsidRPr="006A4E43">
        <w:t>Structures and uses.</w:t>
      </w:r>
    </w:p>
    <w:p w:rsidR="006A4E43" w:rsidRPr="006A4E43" w:rsidRDefault="006A4E43" w:rsidP="008033E7">
      <w:pPr>
        <w:ind w:left="720"/>
        <w:jc w:val="both"/>
      </w:pPr>
      <w:r w:rsidRPr="006A4E43">
        <w:rPr>
          <w:b/>
          <w:bCs/>
        </w:rPr>
        <w:t>(1) </w:t>
      </w:r>
      <w:r w:rsidRPr="006A4E43">
        <w:t>Any preexisting nonconforming use or structure existing at the time of the passage of this chapter may be continued upon the lot or in the structure so occupied, and any such structure may be repaired in the event of partial destruction thereof.</w:t>
      </w:r>
    </w:p>
    <w:p w:rsidR="006A4E43" w:rsidRPr="006A4E43" w:rsidRDefault="006A4E43" w:rsidP="008033E7">
      <w:pPr>
        <w:ind w:left="720"/>
        <w:jc w:val="both"/>
      </w:pPr>
      <w:r w:rsidRPr="006A4E43">
        <w:rPr>
          <w:b/>
          <w:bCs/>
        </w:rPr>
        <w:t>(2) </w:t>
      </w:r>
      <w:r w:rsidRPr="006A4E43">
        <w:t>Repairs and maintenance work required to keep a structure in sound condition may be made to a nonconforming structure or a conforming structure containing a nonconforming use, including renovation which may require structural alterations or reconstruction.</w:t>
      </w:r>
    </w:p>
    <w:p w:rsidR="006A4E43" w:rsidRPr="006A4E43" w:rsidRDefault="006A4E43" w:rsidP="008033E7">
      <w:pPr>
        <w:ind w:left="720"/>
        <w:jc w:val="both"/>
      </w:pPr>
      <w:r w:rsidRPr="006A4E43">
        <w:rPr>
          <w:b/>
          <w:bCs/>
        </w:rPr>
        <w:t>(3) </w:t>
      </w:r>
      <w:r w:rsidRPr="006A4E43">
        <w:t>No structure containing a nonconforming use shall be enlarged, extended, or constructed in any manner without an appeal for variance relief. A nonconforming use may be extended within building in which it is located, provided that the building was manifestly designed for such use at the time of the adoption of this chapter and no use shall be extended outside the building. An addition of a second story, or part thereof, or the addition of lands associated with any alteration or improvements to a structure containing a nonconforming use, shall require variance approval pursuant to N.J.S.A. 40:55D-70d.</w:t>
      </w:r>
    </w:p>
    <w:p w:rsidR="006A4E43" w:rsidRPr="006A4E43" w:rsidRDefault="006A4E43" w:rsidP="008033E7">
      <w:pPr>
        <w:ind w:left="720"/>
        <w:jc w:val="both"/>
      </w:pPr>
      <w:r w:rsidRPr="006A4E43">
        <w:rPr>
          <w:b/>
          <w:bCs/>
        </w:rPr>
        <w:t>(4) </w:t>
      </w:r>
      <w:r w:rsidRPr="006A4E43">
        <w:t>Except where title to contiguous lot(s) is held by the same owner, any existing building or structure located on an existing lot which does not meet the applicable minimum lot size requirement of this chapter, or any existing structure which violates any yard requirement of this chapter, shall be permitted to construct additions to the principal building and/or construct accessory buildings without an appeal for variance relief, provided:</w:t>
      </w:r>
    </w:p>
    <w:p w:rsidR="006A4E43" w:rsidRPr="006A4E43" w:rsidRDefault="006A4E43" w:rsidP="008033E7">
      <w:pPr>
        <w:ind w:left="1440"/>
        <w:jc w:val="both"/>
      </w:pPr>
      <w:r w:rsidRPr="006A4E43">
        <w:rPr>
          <w:b/>
          <w:bCs/>
        </w:rPr>
        <w:t>(a) </w:t>
      </w:r>
      <w:r w:rsidRPr="006A4E43">
        <w:t>The existing use(s) on the lot are conforming to the permitted use(s) stipulated in this chapter for the lot in question;</w:t>
      </w:r>
    </w:p>
    <w:p w:rsidR="006A4E43" w:rsidRPr="006A4E43" w:rsidRDefault="006A4E43" w:rsidP="008033E7">
      <w:pPr>
        <w:ind w:left="1440"/>
        <w:jc w:val="both"/>
      </w:pPr>
      <w:r w:rsidRPr="006A4E43">
        <w:rPr>
          <w:b/>
          <w:bCs/>
        </w:rPr>
        <w:t>(b) </w:t>
      </w:r>
      <w:r w:rsidRPr="006A4E43">
        <w:t>The total permitted building and lot coverages and floor/area ratio stipulated in this chapter for the permitted use(s) are not exceeded; and</w:t>
      </w:r>
    </w:p>
    <w:p w:rsidR="006A4E43" w:rsidRPr="006A4E43" w:rsidRDefault="006A4E43" w:rsidP="008033E7">
      <w:pPr>
        <w:ind w:left="1440"/>
        <w:jc w:val="both"/>
      </w:pPr>
      <w:r w:rsidRPr="006A4E43">
        <w:rPr>
          <w:b/>
          <w:bCs/>
        </w:rPr>
        <w:t>(c) </w:t>
      </w:r>
      <w:r w:rsidRPr="006A4E43">
        <w:t>The accessory building and/or addition to the principal building do not violate any requirements of this chapter such as, but not limited to, height, yard setbacks and parking.</w:t>
      </w:r>
    </w:p>
    <w:p w:rsidR="006A4E43" w:rsidRPr="006A4E43" w:rsidRDefault="006A4E43" w:rsidP="008033E7">
      <w:pPr>
        <w:ind w:firstLine="720"/>
        <w:jc w:val="both"/>
      </w:pPr>
      <w:r w:rsidRPr="006A4E43">
        <w:rPr>
          <w:b/>
          <w:bCs/>
        </w:rPr>
        <w:t>(5) </w:t>
      </w:r>
      <w:r w:rsidRPr="006A4E43">
        <w:t>(Reserved)</w:t>
      </w:r>
      <w:r w:rsidRPr="006A4E43">
        <w:rPr>
          <w:b/>
          <w:bCs/>
          <w:vertAlign w:val="superscript"/>
        </w:rPr>
        <w:t>[1]</w:t>
      </w:r>
    </w:p>
    <w:p w:rsidR="006A4E43" w:rsidRPr="006A4E43" w:rsidRDefault="006A4E43" w:rsidP="008033E7">
      <w:pPr>
        <w:ind w:left="720"/>
        <w:jc w:val="both"/>
      </w:pPr>
      <w:r w:rsidRPr="006A4E43">
        <w:rPr>
          <w:b/>
          <w:bCs/>
        </w:rPr>
        <w:t>(6) </w:t>
      </w:r>
      <w:r w:rsidRPr="006A4E43">
        <w:t>Any nonconforming use or structure which has been changed to a conforming use or structure shall not be changed back again into a nonconforming use or structure.</w:t>
      </w:r>
    </w:p>
    <w:p w:rsidR="006A4E43" w:rsidRPr="006A4E43" w:rsidRDefault="006A4E43" w:rsidP="008033E7">
      <w:pPr>
        <w:ind w:left="720"/>
        <w:jc w:val="both"/>
      </w:pPr>
      <w:r w:rsidRPr="006A4E43">
        <w:rPr>
          <w:b/>
          <w:bCs/>
        </w:rPr>
        <w:t>(7) </w:t>
      </w:r>
      <w:r w:rsidRPr="006A4E43">
        <w:t>Any nonconforming use, structure or lot may change ownership and continue to function as the same nonconforming use, structure or lot, provided all other provisions of this chapter and other applicable laws are met.</w:t>
      </w:r>
    </w:p>
    <w:p w:rsidR="006A4E43" w:rsidRPr="006A4E43" w:rsidRDefault="006A4E43" w:rsidP="008033E7">
      <w:pPr>
        <w:ind w:left="720"/>
        <w:jc w:val="both"/>
      </w:pPr>
      <w:r w:rsidRPr="006A4E43">
        <w:rPr>
          <w:b/>
          <w:bCs/>
        </w:rPr>
        <w:t>(8) </w:t>
      </w:r>
      <w:r w:rsidRPr="006A4E43">
        <w:t>Any residential dwelling, whether a conforming or nonconforming use in the district in which it is located, and which is completely or partially destroyed by fire or other acts of nature, may be rebuilt on the same lot within the periphery of the same foundation even if the lot is undersized for the district.</w:t>
      </w:r>
    </w:p>
    <w:p w:rsidR="006A4E43" w:rsidRPr="006A4E43" w:rsidRDefault="006A4E43" w:rsidP="008033E7">
      <w:pPr>
        <w:ind w:left="720"/>
        <w:jc w:val="both"/>
      </w:pPr>
      <w:r w:rsidRPr="006A4E43">
        <w:rPr>
          <w:b/>
          <w:bCs/>
        </w:rPr>
        <w:t>(9) </w:t>
      </w:r>
      <w:r w:rsidRPr="006A4E43">
        <w:t>Any detached single-family dwelling located on an existing lot of record or any isolated vacant lot within the R-1, R-1.5 and R-2 Zoning Districts which does not meet the applicable minimum lot requirements of this chapter shall be permitted to be demolished and rebuilt, or a new construction built or an addition constructed thereon without variance relief, provided:</w:t>
      </w:r>
    </w:p>
    <w:p w:rsidR="006A4E43" w:rsidRPr="006A4E43" w:rsidRDefault="006A4E43" w:rsidP="008033E7">
      <w:pPr>
        <w:ind w:left="1440"/>
        <w:jc w:val="both"/>
      </w:pPr>
      <w:r w:rsidRPr="006A4E43">
        <w:rPr>
          <w:b/>
          <w:bCs/>
        </w:rPr>
        <w:t>(a) </w:t>
      </w:r>
      <w:r w:rsidRPr="006A4E43">
        <w:t>The total permitted building and lot coverages, including impervious coverages, if applicable, stipulated in this chapter for the detached single-family dwelling on the lot in question are not exceeded.</w:t>
      </w:r>
    </w:p>
    <w:p w:rsidR="006A4E43" w:rsidRPr="006A4E43" w:rsidRDefault="006A4E43" w:rsidP="008033E7">
      <w:pPr>
        <w:ind w:left="1440"/>
        <w:jc w:val="both"/>
      </w:pPr>
      <w:r w:rsidRPr="006A4E43">
        <w:rPr>
          <w:b/>
          <w:bCs/>
        </w:rPr>
        <w:t>(b) </w:t>
      </w:r>
      <w:r w:rsidRPr="006A4E43">
        <w:t xml:space="preserve">The proposed detached single-family dwelling on the lot conforms </w:t>
      </w:r>
      <w:proofErr w:type="gramStart"/>
      <w:r w:rsidRPr="006A4E43">
        <w:t>with</w:t>
      </w:r>
      <w:proofErr w:type="gramEnd"/>
      <w:r w:rsidRPr="006A4E43">
        <w:t xml:space="preserve"> the applicable yard requirements and parking requirements of this chapter except as follows:</w:t>
      </w:r>
    </w:p>
    <w:p w:rsidR="006A4E43" w:rsidRPr="006A4E43" w:rsidRDefault="006A4E43" w:rsidP="008033E7">
      <w:pPr>
        <w:ind w:left="2160"/>
        <w:jc w:val="both"/>
      </w:pPr>
      <w:r w:rsidRPr="006A4E43">
        <w:rPr>
          <w:b/>
          <w:bCs/>
        </w:rPr>
        <w:t>[1] </w:t>
      </w:r>
      <w:r w:rsidRPr="006A4E43">
        <w:t>On lots having a lot frontage of 30 feet, the side yard setbacks shall total 10 feet (six feet for a corner lot having one side yard setback) with minimum setbacks of four feet (six feet for a corner lot having one side yard); and</w:t>
      </w:r>
    </w:p>
    <w:p w:rsidR="006A4E43" w:rsidRPr="006A4E43" w:rsidRDefault="006A4E43" w:rsidP="008033E7">
      <w:pPr>
        <w:ind w:left="2160"/>
        <w:jc w:val="both"/>
      </w:pPr>
      <w:r w:rsidRPr="006A4E43">
        <w:rPr>
          <w:b/>
          <w:bCs/>
        </w:rPr>
        <w:t>[2] </w:t>
      </w:r>
      <w:r w:rsidRPr="006A4E43">
        <w:t>On lots having a lot frontage of 40 feet, minimum side yard setbacks shall be six feet per side yard.</w:t>
      </w:r>
    </w:p>
    <w:p w:rsidR="006A4E43" w:rsidRPr="006A4E43" w:rsidRDefault="006A4E43" w:rsidP="008033E7">
      <w:pPr>
        <w:ind w:left="1440"/>
        <w:jc w:val="both"/>
      </w:pPr>
      <w:r w:rsidRPr="006A4E43">
        <w:rPr>
          <w:b/>
          <w:bCs/>
        </w:rPr>
        <w:t>(c) </w:t>
      </w:r>
      <w:r w:rsidRPr="006A4E43">
        <w:t>The maximum building height (as defined in § </w:t>
      </w:r>
      <w:r w:rsidRPr="006A4E43">
        <w:rPr>
          <w:b/>
          <w:bCs/>
        </w:rPr>
        <w:t>276-7</w:t>
      </w:r>
      <w:r w:rsidRPr="006A4E43">
        <w:t> of the Code of the City of North Wildwood) of the proposed detached single-family dwelling or a new construction built or an addition constructed thereon on the lot shall be reduced as shown in the applicable table(s) below. For lot frontages not listed, maximum building height shall be reduced to the next lowest height shown:</w:t>
      </w:r>
    </w:p>
    <w:p w:rsidR="006A4E43" w:rsidRPr="006A4E43" w:rsidRDefault="006A4E43" w:rsidP="008033E7">
      <w:pPr>
        <w:ind w:left="1440" w:firstLine="720"/>
        <w:jc w:val="both"/>
      </w:pPr>
      <w:r w:rsidRPr="006A4E43">
        <w:rPr>
          <w:b/>
          <w:bCs/>
        </w:rPr>
        <w:t>[1] </w:t>
      </w:r>
      <w:r w:rsidRPr="006A4E43">
        <w:t>For the R-1 Zoning District:</w:t>
      </w:r>
    </w:p>
    <w:tbl>
      <w:tblPr>
        <w:tblW w:w="8580" w:type="dxa"/>
        <w:tblInd w:w="15" w:type="dxa"/>
        <w:tblCellMar>
          <w:top w:w="15" w:type="dxa"/>
          <w:left w:w="15" w:type="dxa"/>
          <w:bottom w:w="15" w:type="dxa"/>
          <w:right w:w="15" w:type="dxa"/>
        </w:tblCellMar>
        <w:tblLook w:val="04A0"/>
      </w:tblPr>
      <w:tblGrid>
        <w:gridCol w:w="154"/>
        <w:gridCol w:w="1260"/>
        <w:gridCol w:w="3434"/>
        <w:gridCol w:w="3732"/>
      </w:tblGrid>
      <w:tr w:rsidR="006A4E43" w:rsidRPr="006A4E43">
        <w:trPr>
          <w:tblHeader/>
        </w:trPr>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Type of Lot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Minimum Required Lot Frontage</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Maximum Building Height</w:t>
            </w:r>
          </w:p>
          <w:p w:rsidR="006A4E43" w:rsidRPr="006A4E43" w:rsidRDefault="006A4E43" w:rsidP="006A4E43">
            <w:pPr>
              <w:jc w:val="both"/>
            </w:pPr>
            <w:r w:rsidRPr="006A4E43">
              <w:rPr>
                <w:b/>
                <w:bCs/>
              </w:rPr>
              <w:t>(feet)</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Required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50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36 or three stories, whichever is less</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45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32 or three stories, whichever is less</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40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28 or two stories, whichever is less</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26 or two stories, whichever is less</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30 or less</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24</w:t>
            </w:r>
          </w:p>
        </w:tc>
      </w:tr>
    </w:tbl>
    <w:p w:rsidR="006A4E43" w:rsidRPr="006A4E43" w:rsidRDefault="006A4E43" w:rsidP="008033E7">
      <w:pPr>
        <w:ind w:left="1440" w:firstLine="720"/>
        <w:jc w:val="both"/>
      </w:pPr>
      <w:r w:rsidRPr="006A4E43">
        <w:rPr>
          <w:b/>
          <w:bCs/>
        </w:rPr>
        <w:t>[2] </w:t>
      </w:r>
      <w:r w:rsidRPr="006A4E43">
        <w:t>For the R-1.5 Zoning District:</w:t>
      </w:r>
    </w:p>
    <w:tbl>
      <w:tblPr>
        <w:tblW w:w="8580" w:type="dxa"/>
        <w:tblInd w:w="15" w:type="dxa"/>
        <w:tblCellMar>
          <w:top w:w="15" w:type="dxa"/>
          <w:left w:w="15" w:type="dxa"/>
          <w:bottom w:w="15" w:type="dxa"/>
          <w:right w:w="15" w:type="dxa"/>
        </w:tblCellMar>
        <w:tblLook w:val="04A0"/>
      </w:tblPr>
      <w:tblGrid>
        <w:gridCol w:w="154"/>
        <w:gridCol w:w="1260"/>
        <w:gridCol w:w="3434"/>
        <w:gridCol w:w="3732"/>
      </w:tblGrid>
      <w:tr w:rsidR="006A4E43" w:rsidRPr="006A4E43">
        <w:trPr>
          <w:tblHeader/>
        </w:trPr>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Type of Lot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Minimum Required Lot Frontage</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Maximum Building Height</w:t>
            </w:r>
          </w:p>
          <w:p w:rsidR="006A4E43" w:rsidRPr="006A4E43" w:rsidRDefault="006A4E43" w:rsidP="006A4E43">
            <w:pPr>
              <w:jc w:val="both"/>
            </w:pPr>
            <w:r w:rsidRPr="006A4E43">
              <w:rPr>
                <w:b/>
                <w:bCs/>
              </w:rPr>
              <w:t>(feet)</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Required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40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36 or three stories, whichever is less</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27 or two stories, whichever is less</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30 or less</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24 or two stories, whichever is less</w:t>
            </w:r>
          </w:p>
        </w:tc>
      </w:tr>
    </w:tbl>
    <w:p w:rsidR="006A4E43" w:rsidRPr="006A4E43" w:rsidRDefault="006A4E43" w:rsidP="008033E7">
      <w:pPr>
        <w:ind w:left="1440" w:firstLine="720"/>
        <w:jc w:val="both"/>
      </w:pPr>
      <w:r w:rsidRPr="006A4E43">
        <w:rPr>
          <w:b/>
          <w:bCs/>
        </w:rPr>
        <w:t>[3] </w:t>
      </w:r>
      <w:r w:rsidRPr="006A4E43">
        <w:t>For the R-2 Zoning District:</w:t>
      </w:r>
    </w:p>
    <w:tbl>
      <w:tblPr>
        <w:tblW w:w="8580" w:type="dxa"/>
        <w:tblInd w:w="15" w:type="dxa"/>
        <w:tblCellMar>
          <w:top w:w="15" w:type="dxa"/>
          <w:left w:w="15" w:type="dxa"/>
          <w:bottom w:w="15" w:type="dxa"/>
          <w:right w:w="15" w:type="dxa"/>
        </w:tblCellMar>
        <w:tblLook w:val="04A0"/>
      </w:tblPr>
      <w:tblGrid>
        <w:gridCol w:w="154"/>
        <w:gridCol w:w="1260"/>
        <w:gridCol w:w="3434"/>
        <w:gridCol w:w="3732"/>
      </w:tblGrid>
      <w:tr w:rsidR="006A4E43" w:rsidRPr="006A4E43">
        <w:trPr>
          <w:tblHeader/>
        </w:trPr>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Type of Lot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Minimum Required Lot Frontage</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Maximum Building Height</w:t>
            </w:r>
          </w:p>
          <w:p w:rsidR="006A4E43" w:rsidRPr="006A4E43" w:rsidRDefault="006A4E43" w:rsidP="006A4E43">
            <w:pPr>
              <w:jc w:val="both"/>
            </w:pPr>
            <w:r w:rsidRPr="006A4E43">
              <w:rPr>
                <w:b/>
                <w:bCs/>
              </w:rPr>
              <w:t>(feet)</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Required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40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36 or three stories, whichever is less</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27</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Undersized</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30 or less</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24</w:t>
            </w:r>
          </w:p>
        </w:tc>
      </w:tr>
    </w:tbl>
    <w:p w:rsidR="006A4E43" w:rsidRPr="006A4E43" w:rsidRDefault="006A4E43" w:rsidP="008033E7">
      <w:pPr>
        <w:ind w:left="1440"/>
        <w:jc w:val="both"/>
      </w:pPr>
      <w:r w:rsidRPr="006A4E43">
        <w:rPr>
          <w:b/>
          <w:bCs/>
        </w:rPr>
        <w:t>(d) </w:t>
      </w:r>
      <w:r w:rsidRPr="006A4E43">
        <w:t xml:space="preserve">No building or addition constructed thereon shall be constructed under this subsection on a lot less than 30 feet wide without variance relief and/or </w:t>
      </w:r>
      <w:del w:id="2399" w:author="rtbelasco" w:date="2018-11-28T17:24:00Z">
        <w:r w:rsidRPr="006A4E43" w:rsidDel="002C059F">
          <w:delText xml:space="preserve">Zoning </w:delText>
        </w:r>
      </w:del>
      <w:ins w:id="2400" w:author="rtbelasco" w:date="2018-11-28T17:24:00Z">
        <w:r w:rsidR="002C059F">
          <w:t>Planning</w:t>
        </w:r>
        <w:r w:rsidR="002C059F" w:rsidRPr="006A4E43">
          <w:t xml:space="preserve"> </w:t>
        </w:r>
      </w:ins>
      <w:r w:rsidRPr="006A4E43">
        <w:t>Board approval. In such case, the same lot frontage/width, building height and side yard setback ratios shall be employed as defined in the applicable table above and referenced herein.</w:t>
      </w:r>
    </w:p>
    <w:p w:rsidR="006A4E43" w:rsidRPr="006A4E43" w:rsidRDefault="006A4E43" w:rsidP="008033E7">
      <w:pPr>
        <w:ind w:left="1440"/>
        <w:jc w:val="both"/>
      </w:pPr>
      <w:r w:rsidRPr="006A4E43">
        <w:rPr>
          <w:b/>
          <w:bCs/>
        </w:rPr>
        <w:t>(e) </w:t>
      </w:r>
      <w:r w:rsidRPr="006A4E43">
        <w:t>In keeping with the traditional seashore architecture of the single-family homes in North Wildwood, no building constructed under this subsection shall have a flat or mansard roof. All roofs for buildings so constructed shall be of gable, gambrel or hipped roof design and shall employ a slope of not less than four in 12, with steeper pitches encouraged. Parapets, cornices and similar architectural features shall be articulated and appropriately decorated. Architectural elements such as porches, bays and dormers are encouraged, to add interest and variety to the visual landscape.</w:t>
      </w:r>
    </w:p>
    <w:p w:rsidR="006A4E43" w:rsidRPr="006A4E43" w:rsidRDefault="006A4E43" w:rsidP="006A4E43">
      <w:pPr>
        <w:jc w:val="both"/>
        <w:rPr>
          <w:b/>
          <w:bCs/>
        </w:rPr>
      </w:pPr>
      <w:r w:rsidRPr="006A4E43">
        <w:t>§ 276-35</w:t>
      </w:r>
      <w:r w:rsidRPr="006A4E43">
        <w:rPr>
          <w:b/>
          <w:bCs/>
        </w:rPr>
        <w:t>Off-street parking, loading areas and driveways.</w:t>
      </w:r>
    </w:p>
    <w:p w:rsidR="006A4E43" w:rsidRPr="006A4E43" w:rsidRDefault="006A4E43" w:rsidP="006A4E43">
      <w:pPr>
        <w:jc w:val="both"/>
      </w:pPr>
      <w:r w:rsidRPr="006A4E43">
        <w:rPr>
          <w:b/>
          <w:bCs/>
        </w:rPr>
        <w:t>A. </w:t>
      </w:r>
      <w:r w:rsidRPr="006A4E43">
        <w:t>Lighting. Lighting used to illuminate off-street parking areas shall be arranged to reflect the light away from residential premises and public streets and shall be in accordance with § </w:t>
      </w:r>
      <w:r w:rsidRPr="006A4E43">
        <w:rPr>
          <w:b/>
          <w:bCs/>
        </w:rPr>
        <w:t>276-31</w:t>
      </w:r>
      <w:r w:rsidRPr="006A4E43">
        <w:t>. All parking facilities providing five or more parking spaces shall be lighted.</w:t>
      </w:r>
    </w:p>
    <w:p w:rsidR="006A4E43" w:rsidRPr="006A4E43" w:rsidRDefault="006A4E43" w:rsidP="006A4E43">
      <w:pPr>
        <w:jc w:val="both"/>
      </w:pPr>
      <w:r w:rsidRPr="006A4E43">
        <w:rPr>
          <w:b/>
          <w:bCs/>
        </w:rPr>
        <w:t>B. </w:t>
      </w:r>
      <w:r w:rsidRPr="006A4E43">
        <w:t>Paving and curbing.</w:t>
      </w:r>
    </w:p>
    <w:p w:rsidR="006A4E43" w:rsidRPr="006A4E43" w:rsidRDefault="006A4E43" w:rsidP="00EA7AA1">
      <w:pPr>
        <w:ind w:left="720"/>
        <w:jc w:val="both"/>
      </w:pPr>
      <w:r w:rsidRPr="006A4E43">
        <w:rPr>
          <w:b/>
          <w:bCs/>
        </w:rPr>
        <w:t>(1) </w:t>
      </w:r>
      <w:r w:rsidRPr="006A4E43">
        <w:t>All paved parking and loading areas and access drives shall be paved as outlined below unless otherwise specified by the appropriate municipal agency and approved as part of the development application approval. All parking areas, regardless of size and location, shall be suitably drained and maintained.</w:t>
      </w:r>
    </w:p>
    <w:p w:rsidR="006A4E43" w:rsidRPr="006A4E43" w:rsidRDefault="006A4E43" w:rsidP="00EA7AA1">
      <w:pPr>
        <w:ind w:left="1440"/>
        <w:jc w:val="both"/>
      </w:pPr>
      <w:r w:rsidRPr="006A4E43">
        <w:rPr>
          <w:b/>
          <w:bCs/>
        </w:rPr>
        <w:t>(a) </w:t>
      </w:r>
      <w:r w:rsidRPr="006A4E43">
        <w:t>Areas of ingress or egress, loading and unloading areas, parking areas, interior driveways or access aisles and other areas likely to experience heavy traffic shall be paved with not less than six inches of soil aggregate base course prepared and constructed in accordance with Division 3, Section 2A, of the Standard Specifications for Road and Bridge Construction, 1983, as prepared by the New Jersey State Department of Transportation, and any supplements, addenda and modifications thereto. A minimum of two-inch compacted wearing surface of bituminous concrete (FABC) shall be constructed thereon in accordance with Division 3, Section 10, of the aforesaid New Jersey State Department of Transportation specifications and amendments thereto.</w:t>
      </w:r>
    </w:p>
    <w:p w:rsidR="006A4E43" w:rsidRPr="006A4E43" w:rsidRDefault="006A4E43" w:rsidP="00EA7AA1">
      <w:pPr>
        <w:ind w:left="1440"/>
        <w:jc w:val="both"/>
      </w:pPr>
      <w:r w:rsidRPr="006A4E43">
        <w:rPr>
          <w:b/>
          <w:bCs/>
        </w:rPr>
        <w:t>(b) </w:t>
      </w:r>
      <w:r w:rsidRPr="006A4E43">
        <w:t xml:space="preserve">Where subgrade conditions of proposed parking and loading areas are wet, springy or of such a nature that surfacing would be inadvisable without first treating the subgrade, the treatment of the subgrade shall be made in the following manner: The areas shall be excavated to a suitable depth below the proposed finished grade and filled with a suitable subgrade material as reasonably determined by the City Engineer. Where required by the City Engineer, a system of </w:t>
      </w:r>
      <w:proofErr w:type="spellStart"/>
      <w:r w:rsidRPr="006A4E43">
        <w:t>pourous</w:t>
      </w:r>
      <w:proofErr w:type="spellEnd"/>
      <w:r w:rsidRPr="006A4E43">
        <w:t xml:space="preserve"> concrete pipe subsurface drains or an alternate solution approved by the City shall be constructed beneath the surface of the parking area and connected to a suitable drain. After the </w:t>
      </w:r>
      <w:proofErr w:type="spellStart"/>
      <w:r w:rsidRPr="006A4E43">
        <w:t>subbase</w:t>
      </w:r>
      <w:proofErr w:type="spellEnd"/>
      <w:r w:rsidRPr="006A4E43">
        <w:t xml:space="preserve"> material has been properly placed and compacted, the parking area surfacing material, as described hereinabove, shall be spread thereon.</w:t>
      </w:r>
    </w:p>
    <w:p w:rsidR="006A4E43" w:rsidRPr="006A4E43" w:rsidRDefault="006A4E43" w:rsidP="00EA7AA1">
      <w:pPr>
        <w:ind w:left="720"/>
        <w:jc w:val="both"/>
      </w:pPr>
      <w:r w:rsidRPr="006A4E43">
        <w:rPr>
          <w:b/>
          <w:bCs/>
        </w:rPr>
        <w:t>(2) </w:t>
      </w:r>
      <w:r w:rsidRPr="006A4E43">
        <w:t>All off-street parking lots shall have adequate designations to indicate traffic flow and parking spaces.</w:t>
      </w:r>
    </w:p>
    <w:p w:rsidR="006A4E43" w:rsidRPr="006A4E43" w:rsidRDefault="006A4E43" w:rsidP="00EA7AA1">
      <w:pPr>
        <w:ind w:firstLine="720"/>
        <w:jc w:val="both"/>
      </w:pPr>
      <w:r w:rsidRPr="006A4E43">
        <w:rPr>
          <w:b/>
          <w:bCs/>
        </w:rPr>
        <w:t>(3) </w:t>
      </w:r>
      <w:r w:rsidRPr="006A4E43">
        <w:t>Parking spaces shall be nine feet wide by 18 feet long.</w:t>
      </w:r>
    </w:p>
    <w:p w:rsidR="006A4E43" w:rsidRPr="006A4E43" w:rsidRDefault="006A4E43" w:rsidP="00EA7AA1">
      <w:pPr>
        <w:ind w:left="720"/>
        <w:jc w:val="both"/>
      </w:pPr>
      <w:r w:rsidRPr="006A4E43">
        <w:rPr>
          <w:b/>
          <w:bCs/>
        </w:rPr>
        <w:t>(4) </w:t>
      </w:r>
      <w:r w:rsidRPr="006A4E43">
        <w:t>All off-street parking and loading areas shall be provided with curbing or curb stops so that vehicles cannot be driven onto required perimeter landscaped areas, buffer zones and street rights-of-way and so that each parking and loading area has controlled entrances and exits and drainage control. Curbing or wheel stops shall be located to prevent any part of a vehicle from overhanging internal sidewalks or landscaped areas. Parking and loading spaces shall not be an extension of any street right-of-way.</w:t>
      </w:r>
    </w:p>
    <w:p w:rsidR="006A4E43" w:rsidRPr="006A4E43" w:rsidRDefault="006A4E43" w:rsidP="00EA7AA1">
      <w:pPr>
        <w:ind w:left="720"/>
        <w:jc w:val="both"/>
      </w:pPr>
      <w:r w:rsidRPr="006A4E43">
        <w:rPr>
          <w:b/>
          <w:bCs/>
        </w:rPr>
        <w:t>(5) </w:t>
      </w:r>
      <w:r w:rsidRPr="006A4E43">
        <w:t>A buffer planting strip not less than five feet in width shall be provided between any property line which abuts a residential use or district and any parking area with five or more parking spaces.</w:t>
      </w:r>
    </w:p>
    <w:p w:rsidR="00343584" w:rsidRPr="00343584" w:rsidRDefault="006A4E43" w:rsidP="00343584">
      <w:pPr>
        <w:ind w:left="720"/>
        <w:jc w:val="both"/>
      </w:pPr>
      <w:r w:rsidRPr="006A4E43">
        <w:rPr>
          <w:b/>
          <w:bCs/>
        </w:rPr>
        <w:t>(6) </w:t>
      </w:r>
      <w:r w:rsidRPr="006A4E43">
        <w:t>At least 50% of the lot frontage shall be contiguous raised curb with landscaping only. The intent of the raised curb is to provide as much on-street parking as possible and to provide an open, landscaped area along the front of the property. In all zones other than R-1 and R-2 the Planning Board</w:t>
      </w:r>
      <w:del w:id="2401" w:author="rtbelasco" w:date="2018-11-28T17:24:00Z">
        <w:r w:rsidRPr="006A4E43" w:rsidDel="002C059F">
          <w:delText xml:space="preserve"> or Zoning Board</w:delText>
        </w:r>
      </w:del>
      <w:r w:rsidRPr="006A4E43">
        <w:t>, at the time of site plan review, shall have the discretion to consider other than fifty-percent contiguous raised curb. For example, if fifty-percent raised curb would produce only one on-street parking space, the Board may consider the contiguous raised curb to be reduced to that required for one parking space (22 feet). The Board may also consider the raised curb along adjacent properties in combination with raised curb on subject property that would result in the maximum number of on-street parking spaces being provided. In all instances, the development must provide a minimum of 25% of lot frontage with contiguous raised curb and 50% of lot frontage with noncontiguous raised curb.</w:t>
      </w:r>
    </w:p>
    <w:p w:rsidR="006A4E43" w:rsidRPr="006A4E43" w:rsidRDefault="006A4E43" w:rsidP="006A4E43">
      <w:pPr>
        <w:jc w:val="both"/>
      </w:pPr>
      <w:r w:rsidRPr="006A4E43">
        <w:rPr>
          <w:b/>
          <w:bCs/>
        </w:rPr>
        <w:t>C. </w:t>
      </w:r>
      <w:r w:rsidRPr="006A4E43">
        <w:t xml:space="preserve">Access. Each lot developed with a detached single-family dwelling unit or a two-family building shall be permitted only one curb cut per each full 20 feet of lot frontage; and each curb cut shall be a minimum 10 feet wide and the curb cut and access drive shall be located on the side property line. Each lot developed with other than a detached single-family unit or a two-family building shall not be so restricted; however, curb cut access shall be limited by the City Planning Board, as deemed necessary, in order to provide as few curb cuts as necessary, and no curb cut shall be more than 20 feet in width. In all instances, due consideration to the proposed width, curbing, direction of traffic flow, radii of curves and method of dividing traffic lanes shall be given. Curbing, where required, shall be depressed at the driveway, and the curbing may be rounded at the corners. Driveways and access to any public street, except for single-family or two-family dwelling units, shall be located at least 35 feet </w:t>
      </w:r>
      <w:proofErr w:type="spellStart"/>
      <w:r w:rsidRPr="006A4E43">
        <w:t>feet</w:t>
      </w:r>
      <w:proofErr w:type="spellEnd"/>
      <w:r w:rsidRPr="006A4E43">
        <w:t xml:space="preserve"> from the intersection of the street at the </w:t>
      </w:r>
      <w:proofErr w:type="spellStart"/>
      <w:r w:rsidRPr="006A4E43">
        <w:t>curbline</w:t>
      </w:r>
      <w:proofErr w:type="spellEnd"/>
      <w:r w:rsidRPr="006A4E43">
        <w:t xml:space="preserve"> and shall be designed in a manner conducive to safe ingress and egress.</w:t>
      </w:r>
    </w:p>
    <w:p w:rsidR="006A4E43" w:rsidRPr="006A4E43" w:rsidRDefault="006A4E43" w:rsidP="006A4E43">
      <w:pPr>
        <w:jc w:val="both"/>
      </w:pPr>
      <w:r w:rsidRPr="006A4E43">
        <w:rPr>
          <w:b/>
          <w:bCs/>
        </w:rPr>
        <w:t>D. </w:t>
      </w:r>
      <w:r w:rsidRPr="006A4E43">
        <w:t>Location of parking and loading. Required off-street parking and loading spaces shall be located on the same lot or premises as the use served, regardless of the number of spaces required by this chapter, except that in cases when it is determined during site plan review that the requirements for on-site off-street parking cannot be met because of existing conditions, the location and adequacy of off-site parking spaces to service the use shall be specified on the site plan for approval by the Planning Board. All commercial parking spaces shall be provided within 200 feet of the front pedestrian access to the establishment. No parking of vehicles shall be permitted in fire lanes, streets, driveways, landscaped areas, aisles, buffer areas, sidewalks or turning areas. Parking may occupy front, side and rear yard areas subject to site plan approval. Where different specific activities with different parking requirements share the parking area, the total number of required parking spaces shall be the sum of the individual requirements for each activity.</w:t>
      </w:r>
    </w:p>
    <w:p w:rsidR="006A4E43" w:rsidRPr="006A4E43" w:rsidRDefault="006A4E43" w:rsidP="006A4E43">
      <w:pPr>
        <w:jc w:val="both"/>
      </w:pPr>
      <w:r w:rsidRPr="006A4E43">
        <w:rPr>
          <w:b/>
          <w:bCs/>
        </w:rPr>
        <w:t>E. </w:t>
      </w:r>
      <w:r w:rsidRPr="006A4E43">
        <w:t>Type of facility.</w:t>
      </w:r>
    </w:p>
    <w:p w:rsidR="006A4E43" w:rsidRPr="006A4E43" w:rsidRDefault="006A4E43" w:rsidP="00EA7AA1">
      <w:pPr>
        <w:ind w:left="720"/>
        <w:jc w:val="both"/>
      </w:pPr>
      <w:r w:rsidRPr="006A4E43">
        <w:rPr>
          <w:b/>
          <w:bCs/>
        </w:rPr>
        <w:t>(1) </w:t>
      </w:r>
      <w:r w:rsidRPr="006A4E43">
        <w:t>Parking spaces may be on or above the surface of the ground. When parking spaces are provided within a garage or other structure, said structure shall adhere to the proper accessory or principal building setbacks, as applicable.</w:t>
      </w:r>
    </w:p>
    <w:p w:rsidR="006A4E43" w:rsidRPr="006A4E43" w:rsidRDefault="006A4E43" w:rsidP="00EA7AA1">
      <w:pPr>
        <w:ind w:left="720"/>
        <w:jc w:val="both"/>
      </w:pPr>
      <w:r w:rsidRPr="006A4E43">
        <w:rPr>
          <w:b/>
          <w:bCs/>
        </w:rPr>
        <w:t>(2) </w:t>
      </w:r>
      <w:r w:rsidRPr="006A4E43">
        <w:t>The provision of parking and loading spaces shall also include adequate driveway and necessary turning areas for handling the vehicles for which provision is made. Parking areas shall be designed to permit each motor vehicle to proceed to and from the parking space provided for it without requiring the moving of any other motor vehicles. Aisles providing access to parking areas shall have the following minimum dimensions:</w:t>
      </w:r>
    </w:p>
    <w:tbl>
      <w:tblPr>
        <w:tblW w:w="9540" w:type="dxa"/>
        <w:tblInd w:w="15" w:type="dxa"/>
        <w:tblCellMar>
          <w:top w:w="15" w:type="dxa"/>
          <w:left w:w="15" w:type="dxa"/>
          <w:bottom w:w="15" w:type="dxa"/>
          <w:right w:w="15" w:type="dxa"/>
        </w:tblCellMar>
        <w:tblLook w:val="04A0"/>
      </w:tblPr>
      <w:tblGrid>
        <w:gridCol w:w="145"/>
        <w:gridCol w:w="4012"/>
        <w:gridCol w:w="2679"/>
        <w:gridCol w:w="2704"/>
      </w:tblGrid>
      <w:tr w:rsidR="006A4E43" w:rsidRPr="006A4E43">
        <w:trPr>
          <w:tblHeader/>
        </w:trPr>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Angle of Parking Space</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One-Way Aisle</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Two-Way Aisle</w:t>
            </w:r>
          </w:p>
          <w:p w:rsidR="006A4E43" w:rsidRPr="006A4E43" w:rsidRDefault="006A4E43" w:rsidP="006A4E43">
            <w:pPr>
              <w:jc w:val="both"/>
            </w:pPr>
            <w:r w:rsidRPr="006A4E43">
              <w:rPr>
                <w:b/>
                <w:bCs/>
              </w:rPr>
              <w:t>(feet)</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90º</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22</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24</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60º</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18</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20</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45º</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20</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30º</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12</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18</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Parallel</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12</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18</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gridSpan w:val="3"/>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Where the angle of parking is different on both sides of the aisle, the larger aisle width shall prevail.</w:t>
            </w:r>
          </w:p>
        </w:tc>
      </w:tr>
    </w:tbl>
    <w:p w:rsidR="006A4E43" w:rsidRPr="006A4E43" w:rsidRDefault="006A4E43" w:rsidP="00EA7AA1">
      <w:pPr>
        <w:ind w:left="720"/>
        <w:jc w:val="both"/>
      </w:pPr>
      <w:r w:rsidRPr="006A4E43">
        <w:rPr>
          <w:b/>
          <w:bCs/>
        </w:rPr>
        <w:t>(3) </w:t>
      </w:r>
      <w:r w:rsidRPr="006A4E43">
        <w:t>Stacked parking, where motor vehicles are parked one in front of the other and require, when fully utilized, the moving of one vehicle to allow the removal of another, is prohibited; except in the instance of residential units where two spaces are provided for a particular dwelling unit. Stacked parking is not permitted within an enclosed garage where vehicles must exit the site by backing out into the street. A car may be stacked in front of the garage if there is 20 feet from the garage to the property line.</w:t>
      </w:r>
    </w:p>
    <w:p w:rsidR="006A4E43" w:rsidRPr="006A4E43" w:rsidRDefault="006A4E43" w:rsidP="00EA7AA1">
      <w:pPr>
        <w:ind w:left="720"/>
        <w:jc w:val="both"/>
      </w:pPr>
      <w:r w:rsidRPr="006A4E43">
        <w:rPr>
          <w:b/>
          <w:bCs/>
        </w:rPr>
        <w:t>(4) </w:t>
      </w:r>
      <w:r w:rsidRPr="006A4E43">
        <w:t>Where the separate designation of a specific loading space is not required for an activity, the required off-street parking area shall not be used for loading and unloading purposes except during hours when normal business operations are suspended.</w:t>
      </w:r>
    </w:p>
    <w:p w:rsidR="006A4E43" w:rsidRPr="006A4E43" w:rsidRDefault="006A4E43" w:rsidP="006A4E43">
      <w:pPr>
        <w:jc w:val="both"/>
      </w:pPr>
      <w:r w:rsidRPr="006A4E43">
        <w:rPr>
          <w:b/>
          <w:bCs/>
        </w:rPr>
        <w:t>F. </w:t>
      </w:r>
      <w:r w:rsidRPr="006A4E43">
        <w:t>Special standards applicable to the CBD Central Business District</w:t>
      </w:r>
      <w:ins w:id="2402" w:author="rtbelasco" w:date="2018-11-29T01:03:00Z">
        <w:r w:rsidR="00235FBC">
          <w:t xml:space="preserve"> and D&amp;E Dining and Entertainment </w:t>
        </w:r>
      </w:ins>
      <w:ins w:id="2403" w:author="rtbelasco" w:date="2018-11-29T01:04:00Z">
        <w:r w:rsidR="009270EF">
          <w:t>Permitted Uses</w:t>
        </w:r>
      </w:ins>
      <w:r w:rsidRPr="006A4E43">
        <w:t>.</w:t>
      </w:r>
    </w:p>
    <w:p w:rsidR="006A4E43" w:rsidRPr="006A4E43" w:rsidRDefault="006A4E43" w:rsidP="00EA7AA1">
      <w:pPr>
        <w:ind w:left="720"/>
        <w:jc w:val="both"/>
      </w:pPr>
      <w:r w:rsidRPr="006A4E43">
        <w:rPr>
          <w:b/>
          <w:bCs/>
        </w:rPr>
        <w:t>(1) </w:t>
      </w:r>
      <w:r w:rsidRPr="006A4E43">
        <w:t>Credit shall be given on a 50% basis (rounded to the higher number) for on-street parking spaces towards the nonresidential component of a project's parking requirement [e.g., seven on-street spaces will get credit for four on-site spaces (7 x 50% = 3.5 and 3.5 rounded to the higher number is four)]. The on-street spaces shall be directly adjacent to the subject property, be clearly indicated on the site plan, measure eight feet by 22 feet, and not interfere with loading or delivery operations, fire lanes, bikeways, bus stops, site triangles, pedestrian crossings or driveways.</w:t>
      </w:r>
    </w:p>
    <w:p w:rsidR="006A4E43" w:rsidRPr="006A4E43" w:rsidDel="00235FBC" w:rsidRDefault="006A4E43" w:rsidP="00EA7AA1">
      <w:pPr>
        <w:ind w:left="720"/>
        <w:jc w:val="both"/>
        <w:rPr>
          <w:del w:id="2404" w:author="rtbelasco" w:date="2018-11-29T01:02:00Z"/>
        </w:rPr>
      </w:pPr>
      <w:del w:id="2405" w:author="rtbelasco" w:date="2018-11-29T01:02:00Z">
        <w:r w:rsidRPr="006A4E43" w:rsidDel="00235FBC">
          <w:rPr>
            <w:b/>
            <w:bCs/>
          </w:rPr>
          <w:delText>(2) </w:delText>
        </w:r>
        <w:r w:rsidRPr="006A4E43" w:rsidDel="00235FBC">
          <w:delText>A developer may satisfy up to two spaces of nonresidential parking deficiency by contributing to a municipal parking capital improvement fund for the design, purchase, construction and maintenance of municipal parking lots. The developer shall make a contribution of $4,000 per deficient space. Full payment is required as a condition of the issuance of the first construction permit.</w:delText>
        </w:r>
      </w:del>
    </w:p>
    <w:p w:rsidR="006A4E43" w:rsidRPr="006A4E43" w:rsidRDefault="006A4E43" w:rsidP="006A4E43">
      <w:pPr>
        <w:jc w:val="both"/>
        <w:rPr>
          <w:b/>
          <w:bCs/>
        </w:rPr>
      </w:pPr>
      <w:r w:rsidRPr="006A4E43">
        <w:t>§ 276-36</w:t>
      </w:r>
      <w:r w:rsidRPr="006A4E43">
        <w:rPr>
          <w:b/>
          <w:bCs/>
        </w:rPr>
        <w:t>Performance standards for all uses.</w:t>
      </w:r>
    </w:p>
    <w:p w:rsidR="006A4E43" w:rsidRPr="006A4E43" w:rsidRDefault="006A4E43" w:rsidP="006A4E43">
      <w:pPr>
        <w:jc w:val="both"/>
      </w:pPr>
      <w:r w:rsidRPr="006A4E43">
        <w:t>An application for a construction permit shall provide documentation that the intended use will comply with the performance standards enumerated below. In the case of a structure being built where the future use is not known, a construction permit may be issued with the conditions that no certificate of occupancy will be issued until such time as this documentation is submitted with respect to the particular occupant. These provisions shall not apply to any sewage treatment plant which has received approval by the State Department of Environmental Protection and Energy.</w:t>
      </w:r>
    </w:p>
    <w:p w:rsidR="006A4E43" w:rsidRPr="006A4E43" w:rsidRDefault="006A4E43" w:rsidP="006A4E43">
      <w:pPr>
        <w:jc w:val="both"/>
      </w:pPr>
      <w:r w:rsidRPr="006A4E43">
        <w:rPr>
          <w:b/>
          <w:bCs/>
        </w:rPr>
        <w:t>A. </w:t>
      </w:r>
      <w:r w:rsidRPr="006A4E43">
        <w:t>Electrical and/or electronic devices. All electric or electronic devices shall be subject to the provisions of Public Law 90-602, 90th Congress, HR 10790, dated October 18, 1968, entitled "An Act for the Protection of Public Health and Safety from the Dangers of Electronic Product Radiation" and the BOCA Basic Building Code as adopted by the State of New Jersey.</w:t>
      </w:r>
    </w:p>
    <w:p w:rsidR="006A4E43" w:rsidRPr="006A4E43" w:rsidRDefault="006A4E43" w:rsidP="006A4E43">
      <w:pPr>
        <w:jc w:val="both"/>
      </w:pPr>
      <w:r w:rsidRPr="006A4E43">
        <w:rPr>
          <w:b/>
          <w:bCs/>
        </w:rPr>
        <w:t>B. </w:t>
      </w:r>
      <w:r w:rsidRPr="006A4E43">
        <w:t>Glare. No use shall produce a strong, dazzling light or reflection of a strong, dazzling light or glare beyond its lot lines. Exterior lighting shall be shielded, buffered, and directed so that glare, direct light or reflection will not become a nuisance to adjoining properties, adjoining units, adjoining districts or streets.</w:t>
      </w:r>
    </w:p>
    <w:p w:rsidR="006A4E43" w:rsidRPr="006A4E43" w:rsidRDefault="006A4E43" w:rsidP="006A4E43">
      <w:pPr>
        <w:jc w:val="both"/>
      </w:pPr>
      <w:r w:rsidRPr="006A4E43">
        <w:rPr>
          <w:b/>
          <w:bCs/>
        </w:rPr>
        <w:t>C. </w:t>
      </w:r>
      <w:r w:rsidRPr="006A4E43">
        <w:t>Heat. No use shall produce heat perceptible beyond its lot lines. Further, no use shall be permitted which could cause the temperature to rise or fall in any body of water, except that this provision shall not apply to any sewerage treatment plant which has received approval by the State Department of Environmental Protection and Energy.</w:t>
      </w:r>
    </w:p>
    <w:p w:rsidR="006A4E43" w:rsidRPr="006A4E43" w:rsidRDefault="006A4E43" w:rsidP="006A4E43">
      <w:pPr>
        <w:jc w:val="both"/>
      </w:pPr>
      <w:r w:rsidRPr="006A4E43">
        <w:rPr>
          <w:b/>
          <w:bCs/>
        </w:rPr>
        <w:t>D. </w:t>
      </w:r>
      <w:r w:rsidRPr="006A4E43">
        <w:t>Noise. Noise levels shall be designated and operated in accordance with local regulations and those rules established by the New Jersey Department of Environmental Protection and Energy as they may be adopted and amended.</w:t>
      </w:r>
    </w:p>
    <w:p w:rsidR="006A4E43" w:rsidRPr="006A4E43" w:rsidRDefault="006A4E43" w:rsidP="006A4E43">
      <w:pPr>
        <w:jc w:val="both"/>
      </w:pPr>
      <w:r w:rsidRPr="006A4E43">
        <w:rPr>
          <w:b/>
          <w:bCs/>
        </w:rPr>
        <w:t>E. </w:t>
      </w:r>
      <w:r w:rsidRPr="006A4E43">
        <w:t>Odor. Odors shall not be discernible at the lot line or beyond. Any process which may involve the creation or emission or any odors shall be provided with a secondary safeguard system so that control will be maintained if the primary safeguard system should fail.</w:t>
      </w:r>
    </w:p>
    <w:p w:rsidR="006A4E43" w:rsidRPr="006A4E43" w:rsidRDefault="006A4E43" w:rsidP="006A4E43">
      <w:pPr>
        <w:jc w:val="both"/>
      </w:pPr>
      <w:r w:rsidRPr="006A4E43">
        <w:rPr>
          <w:b/>
          <w:bCs/>
        </w:rPr>
        <w:t>F. </w:t>
      </w:r>
      <w:r w:rsidRPr="006A4E43">
        <w:t>Storage and waste disposal.</w:t>
      </w:r>
    </w:p>
    <w:p w:rsidR="006A4E43" w:rsidRPr="006A4E43" w:rsidRDefault="006A4E43" w:rsidP="00EA7AA1">
      <w:pPr>
        <w:ind w:left="720"/>
        <w:jc w:val="both"/>
      </w:pPr>
      <w:r w:rsidRPr="006A4E43">
        <w:rPr>
          <w:b/>
          <w:bCs/>
        </w:rPr>
        <w:t>(1) </w:t>
      </w:r>
      <w:r w:rsidRPr="006A4E43">
        <w:t>No flammable or explosive liquid, solids or gases shall be stored in bulk above ground; provided, however, that tanks or drums of fuel directly connected with energy devices, heating devices, or appliances located on the same lot as the tanks or drums of fuel are excluded from this provision.</w:t>
      </w:r>
    </w:p>
    <w:p w:rsidR="006A4E43" w:rsidRPr="006A4E43" w:rsidRDefault="006A4E43" w:rsidP="00EA7AA1">
      <w:pPr>
        <w:ind w:left="720"/>
        <w:jc w:val="both"/>
      </w:pPr>
      <w:r w:rsidRPr="006A4E43">
        <w:rPr>
          <w:b/>
          <w:bCs/>
        </w:rPr>
        <w:t>(2) </w:t>
      </w:r>
      <w:r w:rsidRPr="006A4E43">
        <w:t>No provision shall be made for the depositing of materials or waste upon a lot where they may be transferred off the lot by natural causes or forces or where they can contaminate an underground aquifer or otherwise render such an underground aquifer undesirable as a source of water supply or recreation or where they will destroy aquatic life. Provision shall be made for all material or waste which might cause fumes or dust or which constitute a fire hazard or which may be edible or otherwise attractive to rodents and insects to be enclosed in appropriate containers to eliminate such hazards and stored outdoors. Such outdoor storage containers shall be surrounded by fencing and adequately screened from adjacent properties.</w:t>
      </w:r>
    </w:p>
    <w:p w:rsidR="006A4E43" w:rsidRPr="006A4E43" w:rsidRDefault="006A4E43" w:rsidP="006A4E43">
      <w:pPr>
        <w:jc w:val="both"/>
      </w:pPr>
      <w:r w:rsidRPr="006A4E43">
        <w:rPr>
          <w:b/>
          <w:bCs/>
        </w:rPr>
        <w:t>G. </w:t>
      </w:r>
      <w:r w:rsidRPr="006A4E43">
        <w:t>Ventilation. No use shall obstruct the natural ventilation of adjacent uses nor contaminate the air with excessive heat or odor. Further, no air conditioners or exhaust fans shall be permitted to discharge exhausted air unless set back within the building line.</w:t>
      </w:r>
    </w:p>
    <w:p w:rsidR="006A4E43" w:rsidRPr="006A4E43" w:rsidRDefault="006A4E43" w:rsidP="006A4E43">
      <w:pPr>
        <w:jc w:val="both"/>
      </w:pPr>
      <w:r w:rsidRPr="006A4E43">
        <w:rPr>
          <w:b/>
          <w:bCs/>
        </w:rPr>
        <w:t>H. </w:t>
      </w:r>
      <w:r w:rsidRPr="006A4E43">
        <w:t>Vibration. There shall be no vibration which is discernible to the human senses or which is at low or high frequencies capable of causing discomfort or damage to life or property.</w:t>
      </w:r>
    </w:p>
    <w:p w:rsidR="006A4E43" w:rsidRPr="006A4E43" w:rsidRDefault="006A4E43" w:rsidP="006A4E43">
      <w:pPr>
        <w:jc w:val="both"/>
      </w:pPr>
      <w:r w:rsidRPr="006A4E43">
        <w:rPr>
          <w:b/>
          <w:bCs/>
        </w:rPr>
        <w:t>I. </w:t>
      </w:r>
      <w:r w:rsidRPr="006A4E43">
        <w:t>Toxic and radioactive substances. There shall be no toxic or radioactive substances associated with any use.</w:t>
      </w:r>
    </w:p>
    <w:p w:rsidR="006A4E43" w:rsidRPr="006A4E43" w:rsidRDefault="006A4E43" w:rsidP="006A4E43">
      <w:pPr>
        <w:jc w:val="both"/>
      </w:pPr>
      <w:r w:rsidRPr="006A4E43">
        <w:rPr>
          <w:b/>
          <w:bCs/>
        </w:rPr>
        <w:t>J. </w:t>
      </w:r>
      <w:r w:rsidRPr="006A4E43">
        <w:t xml:space="preserve">Drainage. No </w:t>
      </w:r>
      <w:proofErr w:type="spellStart"/>
      <w:r w:rsidRPr="006A4E43">
        <w:t>stormwater</w:t>
      </w:r>
      <w:proofErr w:type="spellEnd"/>
      <w:r w:rsidRPr="006A4E43">
        <w:t xml:space="preserve"> or natural drainage which originates on the property or water generated by the activity (e.g., air conditioners, swimming pools, etc.) shall be diverted across property lines unless transported in an approved or existing drainage system.</w:t>
      </w:r>
    </w:p>
    <w:p w:rsidR="006A4E43" w:rsidRPr="006A4E43" w:rsidRDefault="006A4E43" w:rsidP="006A4E43">
      <w:pPr>
        <w:jc w:val="both"/>
      </w:pPr>
      <w:r w:rsidRPr="006A4E43">
        <w:rPr>
          <w:b/>
          <w:bCs/>
        </w:rPr>
        <w:t>K. </w:t>
      </w:r>
      <w:r w:rsidRPr="006A4E43">
        <w:t>Smoke control.</w:t>
      </w:r>
    </w:p>
    <w:p w:rsidR="006A4E43" w:rsidRPr="006A4E43" w:rsidRDefault="006A4E43" w:rsidP="00EA7AA1">
      <w:pPr>
        <w:ind w:left="720"/>
        <w:jc w:val="both"/>
      </w:pPr>
      <w:r w:rsidRPr="006A4E43">
        <w:rPr>
          <w:b/>
          <w:bCs/>
        </w:rPr>
        <w:t>(1) </w:t>
      </w:r>
      <w:r w:rsidRPr="006A4E43">
        <w:t xml:space="preserve">No smoke shall be emitted from any chimney or other source visible gray greater than No. 1 on the </w:t>
      </w:r>
      <w:proofErr w:type="spellStart"/>
      <w:r w:rsidRPr="006A4E43">
        <w:t>Ringelmann</w:t>
      </w:r>
      <w:proofErr w:type="spellEnd"/>
      <w:r w:rsidRPr="006A4E43">
        <w:t xml:space="preserve"> Smoke Chart as published by the United States Bureau of Mines.</w:t>
      </w:r>
    </w:p>
    <w:p w:rsidR="006A4E43" w:rsidRPr="006A4E43" w:rsidRDefault="006A4E43" w:rsidP="00EA7AA1">
      <w:pPr>
        <w:ind w:left="720"/>
        <w:jc w:val="both"/>
      </w:pPr>
      <w:r w:rsidRPr="006A4E43">
        <w:rPr>
          <w:b/>
          <w:bCs/>
        </w:rPr>
        <w:t>(2) </w:t>
      </w:r>
      <w:r w:rsidRPr="006A4E43">
        <w:t xml:space="preserve">Smoke of a shade not darker than No. 2 on the </w:t>
      </w:r>
      <w:proofErr w:type="spellStart"/>
      <w:r w:rsidRPr="006A4E43">
        <w:t>Ringelmann</w:t>
      </w:r>
      <w:proofErr w:type="spellEnd"/>
      <w:r w:rsidRPr="006A4E43">
        <w:t xml:space="preserve"> Chart may be emitted for not more than four minutes in any thirty-minute time period.</w:t>
      </w:r>
    </w:p>
    <w:p w:rsidR="006A4E43" w:rsidRPr="006A4E43" w:rsidRDefault="006A4E43" w:rsidP="00EA7AA1">
      <w:pPr>
        <w:ind w:left="720"/>
        <w:jc w:val="both"/>
      </w:pPr>
      <w:r w:rsidRPr="006A4E43">
        <w:rPr>
          <w:b/>
          <w:bCs/>
        </w:rPr>
        <w:t>(3) </w:t>
      </w:r>
      <w:r w:rsidRPr="006A4E43">
        <w:t>These provisions, applicable to visible gray smoke, also shall apply to visible smoke of a different color, but with an equivalent apparent opacity.</w:t>
      </w:r>
    </w:p>
    <w:p w:rsidR="006A4E43" w:rsidRPr="006A4E43" w:rsidRDefault="006A4E43" w:rsidP="006A4E43">
      <w:pPr>
        <w:jc w:val="both"/>
      </w:pPr>
      <w:r w:rsidRPr="006A4E43">
        <w:rPr>
          <w:b/>
          <w:bCs/>
        </w:rPr>
        <w:t>L. </w:t>
      </w:r>
      <w:r w:rsidRPr="006A4E43">
        <w:t>Control of dust and dirt, fly ash, fumes, vapors and gases.</w:t>
      </w:r>
    </w:p>
    <w:p w:rsidR="006A4E43" w:rsidRPr="006A4E43" w:rsidRDefault="006A4E43" w:rsidP="00EA7AA1">
      <w:pPr>
        <w:ind w:left="720"/>
        <w:jc w:val="both"/>
      </w:pPr>
      <w:r w:rsidRPr="006A4E43">
        <w:rPr>
          <w:b/>
          <w:bCs/>
        </w:rPr>
        <w:t>(1) </w:t>
      </w:r>
      <w:r w:rsidRPr="006A4E43">
        <w:t>No emission of dust, dirt, fly ash, fumes, vapors and gases shall be made which can cause any damage to health, animals or vegetation or other forms of property or which can cause any noticeable soiling at any point.</w:t>
      </w:r>
    </w:p>
    <w:p w:rsidR="006A4E43" w:rsidRPr="006A4E43" w:rsidRDefault="006A4E43" w:rsidP="00EA7AA1">
      <w:pPr>
        <w:ind w:left="720"/>
        <w:jc w:val="both"/>
      </w:pPr>
      <w:r w:rsidRPr="006A4E43">
        <w:rPr>
          <w:b/>
          <w:bCs/>
        </w:rPr>
        <w:t>(2) </w:t>
      </w:r>
      <w:r w:rsidRPr="006A4E43">
        <w:t>No emission of liquid or solid particles from any chimney, etc., shall exceed 0.3 grains per cubic foot of the covering gas at any point.</w:t>
      </w:r>
    </w:p>
    <w:p w:rsidR="006A4E43" w:rsidRPr="006A4E43" w:rsidRDefault="006A4E43" w:rsidP="00EA7AA1">
      <w:pPr>
        <w:ind w:left="720"/>
        <w:jc w:val="both"/>
      </w:pPr>
      <w:r w:rsidRPr="006A4E43">
        <w:rPr>
          <w:b/>
          <w:bCs/>
        </w:rPr>
        <w:t>(3) </w:t>
      </w:r>
      <w:r w:rsidRPr="006A4E43">
        <w:t>For measurement of the amount of particles in gases resulting from combustion, standard correction shall be applied to a stack temperature of 500º F. and 50% excess air.</w:t>
      </w:r>
    </w:p>
    <w:p w:rsidR="006A4E43" w:rsidRPr="006A4E43" w:rsidRDefault="006A4E43" w:rsidP="006A4E43">
      <w:pPr>
        <w:jc w:val="both"/>
        <w:rPr>
          <w:b/>
          <w:bCs/>
        </w:rPr>
      </w:pPr>
      <w:r w:rsidRPr="006A4E43">
        <w:t>§ 276-37</w:t>
      </w:r>
      <w:r w:rsidRPr="006A4E43">
        <w:rPr>
          <w:b/>
          <w:bCs/>
        </w:rPr>
        <w:t>Principal buildings and uses per lot.</w:t>
      </w:r>
    </w:p>
    <w:p w:rsidR="006A4E43" w:rsidRPr="006A4E43" w:rsidRDefault="006A4E43" w:rsidP="006A4E43">
      <w:pPr>
        <w:jc w:val="both"/>
      </w:pPr>
      <w:r w:rsidRPr="006A4E43">
        <w:t>Unless otherwise specifically permitted within this chapter, no more than one principal dwelling, building or use shall be permitted on one lot.</w:t>
      </w:r>
    </w:p>
    <w:p w:rsidR="006A4E43" w:rsidRPr="006A4E43" w:rsidRDefault="006A4E43" w:rsidP="006A4E43">
      <w:pPr>
        <w:jc w:val="both"/>
        <w:rPr>
          <w:b/>
          <w:bCs/>
        </w:rPr>
      </w:pPr>
      <w:r w:rsidRPr="006A4E43">
        <w:t>§ 276-38</w:t>
      </w:r>
      <w:r w:rsidRPr="006A4E43">
        <w:rPr>
          <w:b/>
          <w:bCs/>
        </w:rPr>
        <w:t>Public utilities.</w:t>
      </w:r>
    </w:p>
    <w:p w:rsidR="006A4E43" w:rsidRPr="006A4E43" w:rsidRDefault="006A4E43" w:rsidP="006A4E43">
      <w:pPr>
        <w:jc w:val="both"/>
      </w:pPr>
      <w:r w:rsidRPr="006A4E43">
        <w:rPr>
          <w:b/>
          <w:bCs/>
        </w:rPr>
        <w:t>A. </w:t>
      </w:r>
      <w:r w:rsidRPr="006A4E43">
        <w:t>All public services shall be connected to an approved public utilities system where one exists. The developer shall arrange with the servicing utility for the installation of the distribution supply lines and service connections, in accordance with the provisions of the applicable standard terms and conditions incorporated as part of its tariff, as the same are on file with the New Jersey State Board of Public Utility Commissioners.</w:t>
      </w:r>
    </w:p>
    <w:p w:rsidR="006A4E43" w:rsidRPr="006A4E43" w:rsidRDefault="006A4E43" w:rsidP="00EA7AA1">
      <w:pPr>
        <w:ind w:left="720"/>
        <w:jc w:val="both"/>
      </w:pPr>
      <w:r w:rsidRPr="006A4E43">
        <w:rPr>
          <w:b/>
          <w:bCs/>
        </w:rPr>
        <w:t>(1) </w:t>
      </w:r>
      <w:r w:rsidRPr="006A4E43">
        <w:t>Upon submission of preliminary plats or plans for approval, the developer shall present a statement of interest, setting forth all public utility companies to serve the tract.</w:t>
      </w:r>
    </w:p>
    <w:p w:rsidR="006A4E43" w:rsidRPr="006A4E43" w:rsidRDefault="006A4E43" w:rsidP="00EA7AA1">
      <w:pPr>
        <w:ind w:left="720"/>
        <w:jc w:val="both"/>
      </w:pPr>
      <w:r w:rsidRPr="006A4E43">
        <w:rPr>
          <w:b/>
          <w:bCs/>
        </w:rPr>
        <w:t>(2) </w:t>
      </w:r>
      <w:r w:rsidRPr="006A4E43">
        <w:t>Prior to the commencement of construction, the developer shall furnish the City Clerk a copy of the agreements with the applicable public utility companies certifying the jurisdiction of the public utility company for the particular portion of the City; indicating agreement with the proposed utility installation design; and stating who will construct the facility so that service will be available prior to occupancy. The form of such agreement(s) shall be reviewed and approved by the City Attorney prior to the commencement of construction.</w:t>
      </w:r>
    </w:p>
    <w:p w:rsidR="006A4E43" w:rsidRPr="006A4E43" w:rsidRDefault="006A4E43" w:rsidP="00EA7AA1">
      <w:pPr>
        <w:ind w:left="720"/>
        <w:jc w:val="both"/>
      </w:pPr>
      <w:r w:rsidRPr="006A4E43">
        <w:rPr>
          <w:b/>
          <w:bCs/>
        </w:rPr>
        <w:t>(3) </w:t>
      </w:r>
      <w:r w:rsidRPr="006A4E43">
        <w:t>The developer shall provide the City with four copies of a final as-built plan showing the installed location of the facilities.</w:t>
      </w:r>
    </w:p>
    <w:p w:rsidR="006A4E43" w:rsidRPr="006A4E43" w:rsidRDefault="006A4E43" w:rsidP="006A4E43">
      <w:pPr>
        <w:jc w:val="both"/>
      </w:pPr>
      <w:r w:rsidRPr="006A4E43">
        <w:rPr>
          <w:b/>
          <w:bCs/>
        </w:rPr>
        <w:t>B. </w:t>
      </w:r>
      <w:r w:rsidRPr="006A4E43">
        <w:t>Easements along property lines or elsewhere for utility installation may be required. Such easements shall be at least 20 feet wide and located in consultation with the companies or City departments concerned and, to the fullest extent possible, shall be centered on or adjacent to lot lines. Such easement dedication shall be expressed on the plat or plan as follows: "Utility right-of-way easement granted for the purposes provided for and expressed in the Land Development Ordinance of the City of North Wildwood."</w:t>
      </w:r>
    </w:p>
    <w:p w:rsidR="006A4E43" w:rsidRPr="006A4E43" w:rsidRDefault="006A4E43" w:rsidP="006A4E43">
      <w:pPr>
        <w:jc w:val="both"/>
        <w:rPr>
          <w:b/>
          <w:bCs/>
        </w:rPr>
      </w:pPr>
      <w:r w:rsidRPr="006A4E43">
        <w:t>§ 276-39</w:t>
      </w:r>
      <w:r w:rsidRPr="006A4E43">
        <w:rPr>
          <w:b/>
          <w:bCs/>
        </w:rPr>
        <w:t>Sanitary sewers.</w:t>
      </w:r>
    </w:p>
    <w:p w:rsidR="006A4E43" w:rsidRPr="006A4E43" w:rsidRDefault="006A4E43" w:rsidP="006A4E43">
      <w:pPr>
        <w:jc w:val="both"/>
      </w:pPr>
      <w:r w:rsidRPr="006A4E43">
        <w:t>Where a public waste water treatment plant and collection system is accessible or proposed, the developer shall construct sanitary sewer lines and building connections in accordance with New Jersey Department of Environmental Protection and Energy permit requirements and in such a manner as to make adequate sewage treatment available to each lot and building within the development.</w:t>
      </w:r>
    </w:p>
    <w:p w:rsidR="006A4E43" w:rsidRPr="006A4E43" w:rsidRDefault="006A4E43" w:rsidP="006A4E43">
      <w:pPr>
        <w:jc w:val="both"/>
        <w:rPr>
          <w:b/>
          <w:bCs/>
        </w:rPr>
      </w:pPr>
      <w:r w:rsidRPr="006A4E43">
        <w:t>§ 276-40</w:t>
      </w:r>
      <w:r w:rsidRPr="006A4E43">
        <w:rPr>
          <w:b/>
          <w:bCs/>
        </w:rPr>
        <w:t>Signs.</w:t>
      </w:r>
    </w:p>
    <w:p w:rsidR="006A4E43" w:rsidRPr="006A4E43" w:rsidRDefault="006A4E43" w:rsidP="006A4E43">
      <w:pPr>
        <w:jc w:val="both"/>
      </w:pPr>
      <w:r w:rsidRPr="006A4E43">
        <w:rPr>
          <w:b/>
          <w:bCs/>
        </w:rPr>
        <w:t>A. </w:t>
      </w:r>
      <w:r w:rsidRPr="006A4E43">
        <w:t>General provisions. No signs shall be placed on or attached to a building or erected independently for any purpose other than to advertise a permitted business or use conducted on the same premises unless specifically permitted herein. Any sign having a message which in and of itself is lewd and licentious or advocates an act in violation of any municipal, county state or federal law shall be prohibited. No signs shall be erected, altered or replaced which are not in accordance with the standards established in this chapter. No sign except traffic signs and those of a duly constituted governmental body shall be erected within the street right-of-way, nor shall any sign be placed on any property without the consent of the property owner. No sign of any type shall be permitted to obstruct driving vision, traffic signals, traffic directional and identification signs, other places of business, or other signs or windows of the building on which they are located. No signs shall be attached to trees, fence posts, stumps, utility poles, but shall be freestanding or attached to buildings in an approved manner. No sign shall be erected so as to project over the property line or emit any sound, odor or other nuisance beyond the property line or above 25 feet. All signs shall require a construction permit unless specifically exempted herein. The applicant shall furnish the Construction Official a fee as required and the necessary information from which to determine whether the subject sign meets the terms of this chapter. Within 20 business days after the filing for the permit, the Construction Official shall either issue or deny the permit and, if denied, the Construction Official shall indicate in writing the reason(s) for such denial.</w:t>
      </w:r>
    </w:p>
    <w:p w:rsidR="006A4E43" w:rsidRPr="006A4E43" w:rsidRDefault="006A4E43" w:rsidP="00EA7AA1">
      <w:pPr>
        <w:ind w:left="720"/>
        <w:jc w:val="both"/>
      </w:pPr>
      <w:r w:rsidRPr="006A4E43">
        <w:rPr>
          <w:b/>
          <w:bCs/>
        </w:rPr>
        <w:t>(1) </w:t>
      </w:r>
      <w:r w:rsidRPr="006A4E43">
        <w:t xml:space="preserve">Animated, flashing and illusionary signs. Signs using mechanical or electrical devices to revolve, flash or display movement or the illusion of movement are prohibited except in and upon structures abutting and facing the Boardwalk in the </w:t>
      </w:r>
      <w:del w:id="2406" w:author="rtbelasco" w:date="2018-11-28T23:00:00Z">
        <w:r w:rsidRPr="006A4E43" w:rsidDel="003D6A04">
          <w:delText>RH Resort Hotel</w:delText>
        </w:r>
      </w:del>
      <w:ins w:id="2407" w:author="rtbelasco" w:date="2018-11-28T23:00:00Z">
        <w:r w:rsidR="003D6A04">
          <w:t>OS</w:t>
        </w:r>
      </w:ins>
      <w:r w:rsidRPr="006A4E43">
        <w:t xml:space="preserve"> District and in the P Pier District. Self-changing time and temperature signs, which alternately reflect the time of day and temperature by mechanical or flashing devices, are prohibited in all residential districts only.</w:t>
      </w:r>
    </w:p>
    <w:p w:rsidR="006A4E43" w:rsidRPr="006A4E43" w:rsidRDefault="006A4E43" w:rsidP="00EA7AA1">
      <w:pPr>
        <w:ind w:left="720"/>
        <w:jc w:val="both"/>
      </w:pPr>
      <w:r w:rsidRPr="006A4E43">
        <w:rPr>
          <w:b/>
          <w:bCs/>
        </w:rPr>
        <w:t>(2) </w:t>
      </w:r>
      <w:r w:rsidRPr="006A4E43">
        <w:t xml:space="preserve">Height. No freestanding or attached sign shall be higher than 10 feet in residential districts and 25 feet in commercial or industrial districts, except that no sign shall exceed any lesser height if particularly specified. Where signs project beyond a building facade or wall over a </w:t>
      </w:r>
      <w:proofErr w:type="spellStart"/>
      <w:r w:rsidRPr="006A4E43">
        <w:t>pedestrianway</w:t>
      </w:r>
      <w:proofErr w:type="spellEnd"/>
      <w:r w:rsidRPr="006A4E43">
        <w:t>, the lowest portion of the sign shall be at least nine feet above the walkway.</w:t>
      </w:r>
    </w:p>
    <w:p w:rsidR="006A4E43" w:rsidRPr="006A4E43" w:rsidRDefault="006A4E43" w:rsidP="00EA7AA1">
      <w:pPr>
        <w:ind w:left="720"/>
        <w:jc w:val="both"/>
      </w:pPr>
      <w:r w:rsidRPr="006A4E43">
        <w:rPr>
          <w:b/>
          <w:bCs/>
        </w:rPr>
        <w:t>(3) </w:t>
      </w:r>
      <w:r w:rsidRPr="006A4E43">
        <w:t>Freestanding signs. Freestanding signs shall be supported by one or more columns or uprights which are firmly imbedded in the ground. Exposed guy wires, chains or other connections shall not be a support of a freestanding sign.</w:t>
      </w:r>
    </w:p>
    <w:p w:rsidR="006A4E43" w:rsidRPr="006A4E43" w:rsidRDefault="006A4E43" w:rsidP="00EA7AA1">
      <w:pPr>
        <w:ind w:left="720"/>
        <w:jc w:val="both"/>
      </w:pPr>
      <w:r w:rsidRPr="006A4E43">
        <w:rPr>
          <w:b/>
          <w:bCs/>
        </w:rPr>
        <w:t>(4) </w:t>
      </w:r>
      <w:r w:rsidRPr="006A4E43">
        <w:t>Illuminated signs. Illuminated signs shall be arranged to reflect the light and glare away from adjoining streets. No sign with red, green, blue or amber illumination in a beam, beacon or flashing form resembling an emergency light shall be erected in any location. Illuminated signs shall not be erected in residential districts.</w:t>
      </w:r>
    </w:p>
    <w:p w:rsidR="006A4E43" w:rsidRPr="006A4E43" w:rsidRDefault="006A4E43" w:rsidP="00EA7AA1">
      <w:pPr>
        <w:ind w:left="720"/>
        <w:jc w:val="both"/>
      </w:pPr>
      <w:r w:rsidRPr="006A4E43">
        <w:rPr>
          <w:b/>
          <w:bCs/>
        </w:rPr>
        <w:t>(5) </w:t>
      </w:r>
      <w:r w:rsidRPr="006A4E43">
        <w:t>Information and direction signs. Street number designations, household name plates, postal boxes, private property, on-site directional and parking signs and warning signs are permitted in all zones but are not considered in calculating sign area. No such sign(s) shall exceed two square feet in area, and such sign(s) shall not require a construction permit.</w:t>
      </w:r>
    </w:p>
    <w:p w:rsidR="006A4E43" w:rsidRPr="006A4E43" w:rsidRDefault="006A4E43" w:rsidP="00EA7AA1">
      <w:pPr>
        <w:ind w:left="720"/>
        <w:jc w:val="both"/>
      </w:pPr>
      <w:r w:rsidRPr="006A4E43">
        <w:rPr>
          <w:b/>
          <w:bCs/>
        </w:rPr>
        <w:t>(6) </w:t>
      </w:r>
      <w:r w:rsidRPr="006A4E43">
        <w:t>Maintenance. Signs and, in the case of permitted freestanding signs, the mounting area on the ground level beneath the sign, must be constructed of durable materials, maintained in good condition and not allowed to become dilapidated or unsightly.</w:t>
      </w:r>
    </w:p>
    <w:p w:rsidR="006A4E43" w:rsidRPr="006A4E43" w:rsidRDefault="006A4E43" w:rsidP="00EA7AA1">
      <w:pPr>
        <w:ind w:left="720"/>
        <w:jc w:val="both"/>
      </w:pPr>
      <w:r w:rsidRPr="006A4E43">
        <w:rPr>
          <w:b/>
          <w:bCs/>
        </w:rPr>
        <w:t>(7) </w:t>
      </w:r>
      <w:r w:rsidRPr="006A4E43">
        <w:t>Political signs. Political signs temporarily giving notice of political campaigns shall be located on private property and shall be set back at least 10 feet from all side property lines and shall not exceed 16 square feet in area. Signs shall be permitted within 30 days prior to any municipal, county, state or national election and shall be removed within five days after the election. All such signs do not need a sign permit.</w:t>
      </w:r>
    </w:p>
    <w:p w:rsidR="006A4E43" w:rsidRPr="006A4E43" w:rsidRDefault="006A4E43" w:rsidP="00EA7AA1">
      <w:pPr>
        <w:ind w:left="720"/>
        <w:jc w:val="both"/>
      </w:pPr>
      <w:r w:rsidRPr="006A4E43">
        <w:rPr>
          <w:b/>
          <w:bCs/>
        </w:rPr>
        <w:t>(8) </w:t>
      </w:r>
      <w:r w:rsidRPr="006A4E43">
        <w:t>Real estate signs. Real estate signs temporarily advertising the sale, rental or lease of the premises or portion thereof shall be located on private property and, if not attached to the building, shall be set back from all street lines at least five feet. Signs shall not exceed six square feet in area. All such signs shall be removed at the expense of the advertiser within 30 days after the termination or completion of the matter of business being advertised. Sold signs shall be permitted between the signing of the contract of sale and the date of the legal closing. All real estate signs do not require a construction permit.</w:t>
      </w:r>
    </w:p>
    <w:p w:rsidR="006A4E43" w:rsidRPr="006A4E43" w:rsidRDefault="006A4E43" w:rsidP="00EA7AA1">
      <w:pPr>
        <w:ind w:left="720"/>
        <w:jc w:val="both"/>
      </w:pPr>
      <w:r w:rsidRPr="006A4E43">
        <w:rPr>
          <w:b/>
          <w:bCs/>
        </w:rPr>
        <w:t>(9) </w:t>
      </w:r>
      <w:r w:rsidRPr="006A4E43">
        <w:t>Sign area. The area of a sign shall be measured around the edges of a framed or enclosed sign or by the area utilized by isolated words and/or symbols, including the background, whether open or enclosed, but said area shall not include any supporting framework arid bracing incidental to the display itself.</w:t>
      </w:r>
    </w:p>
    <w:p w:rsidR="006A4E43" w:rsidRPr="006A4E43" w:rsidRDefault="006A4E43" w:rsidP="00EA7AA1">
      <w:pPr>
        <w:ind w:left="720"/>
        <w:jc w:val="both"/>
      </w:pPr>
      <w:r w:rsidRPr="006A4E43">
        <w:rPr>
          <w:b/>
          <w:bCs/>
        </w:rPr>
        <w:t>(10) </w:t>
      </w:r>
      <w:r w:rsidRPr="006A4E43">
        <w:t>Signs with two exposures. Such signs shall be measured for area by using the surface of one side of the sign only. Both sides may be used.</w:t>
      </w:r>
    </w:p>
    <w:p w:rsidR="006A4E43" w:rsidRPr="006A4E43" w:rsidRDefault="006A4E43" w:rsidP="00EA7AA1">
      <w:pPr>
        <w:ind w:left="720"/>
        <w:jc w:val="both"/>
      </w:pPr>
      <w:r w:rsidRPr="006A4E43">
        <w:rPr>
          <w:b/>
          <w:bCs/>
        </w:rPr>
        <w:t>(11) </w:t>
      </w:r>
      <w:r w:rsidRPr="006A4E43">
        <w:t>Wall fascia or attached signs. Wall fascia or attached signs shall be firmly attached to the exterior wall of a building and shall not project more than 15 inches from the building.</w:t>
      </w:r>
    </w:p>
    <w:p w:rsidR="006A4E43" w:rsidRPr="006A4E43" w:rsidRDefault="006A4E43" w:rsidP="00EA7AA1">
      <w:pPr>
        <w:ind w:left="720"/>
        <w:jc w:val="both"/>
      </w:pPr>
      <w:r w:rsidRPr="006A4E43">
        <w:rPr>
          <w:b/>
          <w:bCs/>
        </w:rPr>
        <w:t>(12) </w:t>
      </w:r>
      <w:r w:rsidRPr="006A4E43">
        <w:t>Window signs. Interior window signs shall not be considered in computing the allowable signs; provided, however, that such interior signs shall not exceed 50% of the total window area.</w:t>
      </w:r>
    </w:p>
    <w:p w:rsidR="006A4E43" w:rsidRPr="006A4E43" w:rsidRDefault="006A4E43" w:rsidP="00EA7AA1">
      <w:pPr>
        <w:ind w:left="720"/>
        <w:jc w:val="both"/>
      </w:pPr>
      <w:r w:rsidRPr="006A4E43">
        <w:rPr>
          <w:b/>
          <w:bCs/>
        </w:rPr>
        <w:t>(13) </w:t>
      </w:r>
      <w:r w:rsidRPr="006A4E43">
        <w:t>Flag of the United States of America. The flag of the United States of America may be displayed in all zones, provided that all permanently installed poles used to display the flag shall require a construction permit.</w:t>
      </w:r>
    </w:p>
    <w:p w:rsidR="006A4E43" w:rsidRPr="006A4E43" w:rsidRDefault="006A4E43" w:rsidP="00EA7AA1">
      <w:pPr>
        <w:ind w:left="720"/>
        <w:jc w:val="both"/>
      </w:pPr>
      <w:r w:rsidRPr="006A4E43">
        <w:rPr>
          <w:b/>
          <w:bCs/>
        </w:rPr>
        <w:t>(14) </w:t>
      </w:r>
      <w:r w:rsidRPr="006A4E43">
        <w:t>Temporary signs. All signs permitted in the BOCA Building Code, not in excess of 120 square feet, shall be permitted. All temporary signs shall be displayed for a period of not more than 30 days.</w:t>
      </w:r>
    </w:p>
    <w:p w:rsidR="006A4E43" w:rsidRPr="006A4E43" w:rsidRDefault="006A4E43" w:rsidP="00EA7AA1">
      <w:pPr>
        <w:ind w:left="720"/>
        <w:jc w:val="both"/>
      </w:pPr>
      <w:r w:rsidRPr="006A4E43">
        <w:rPr>
          <w:b/>
          <w:bCs/>
        </w:rPr>
        <w:t>(15) </w:t>
      </w:r>
      <w:r w:rsidRPr="006A4E43">
        <w:t>Parking lot signs. All parking lots within the City of North Wildwood shall be required to have signs which shall be constructed in accordance with the provisions of this section, as well as with the provisions of the general sign section of the Ordinances of the City of North Wildwood, except that freestanding signs shall not be permitted without a building having been constructed on the parking lot. Parking lot signs shall meet the following specifications:</w:t>
      </w:r>
    </w:p>
    <w:p w:rsidR="006A4E43" w:rsidRPr="006A4E43" w:rsidRDefault="006A4E43" w:rsidP="00EA7AA1">
      <w:pPr>
        <w:ind w:left="1440"/>
        <w:jc w:val="both"/>
      </w:pPr>
      <w:r w:rsidRPr="006A4E43">
        <w:rPr>
          <w:b/>
          <w:bCs/>
        </w:rPr>
        <w:t>(a) </w:t>
      </w:r>
      <w:r w:rsidRPr="006A4E43">
        <w:t>The price for parking must be posted numerically on the sign, and said sign and price must be visible to prospective users of the parking lot from the street immediately adjacent to the entrance of the lot.</w:t>
      </w:r>
    </w:p>
    <w:p w:rsidR="006A4E43" w:rsidRPr="006A4E43" w:rsidRDefault="006A4E43" w:rsidP="00EA7AA1">
      <w:pPr>
        <w:ind w:left="1440"/>
        <w:jc w:val="both"/>
      </w:pPr>
      <w:r w:rsidRPr="006A4E43">
        <w:rPr>
          <w:b/>
          <w:bCs/>
        </w:rPr>
        <w:t>(b) </w:t>
      </w:r>
      <w:r w:rsidRPr="006A4E43">
        <w:t>The lettering on the sign shall be of a color that shall contrast with the background color of the sign and shall be adequately illuminated. The minimum size for each letter shall be eight inches.</w:t>
      </w:r>
    </w:p>
    <w:p w:rsidR="006A4E43" w:rsidRPr="006A4E43" w:rsidRDefault="006A4E43" w:rsidP="006A4E43">
      <w:pPr>
        <w:jc w:val="both"/>
      </w:pPr>
      <w:r w:rsidRPr="006A4E43">
        <w:rPr>
          <w:b/>
          <w:bCs/>
        </w:rPr>
        <w:t>B. </w:t>
      </w:r>
      <w:r w:rsidRPr="006A4E43">
        <w:t>Street signs. Street signs shall be of the type, design and standard previously installed elsewhere in the City. The location of the street signs shall be determined by the City, but there shall be at least two street signs furnished at each intersection. All signs shall be installed free of visual obstruction.</w:t>
      </w:r>
    </w:p>
    <w:p w:rsidR="006A4E43" w:rsidRPr="006A4E43" w:rsidRDefault="006A4E43" w:rsidP="006A4E43">
      <w:pPr>
        <w:jc w:val="both"/>
      </w:pPr>
      <w:r w:rsidRPr="006A4E43">
        <w:rPr>
          <w:b/>
          <w:bCs/>
        </w:rPr>
        <w:t>C. </w:t>
      </w:r>
      <w:r w:rsidRPr="006A4E43">
        <w:t>Exceptions. Notwithstanding the provisions of this section, the City of North Wildwood may, in its absolute and sole discretion, or by contract or agreement, provide advertising for any business or use when such advertising is deemed to be in furtherance of the public good, health, safety and general welfare.</w:t>
      </w:r>
    </w:p>
    <w:p w:rsidR="006A4E43" w:rsidRPr="006A4E43" w:rsidRDefault="006A4E43" w:rsidP="006A4E43">
      <w:pPr>
        <w:jc w:val="both"/>
        <w:rPr>
          <w:b/>
          <w:bCs/>
        </w:rPr>
      </w:pPr>
      <w:r w:rsidRPr="006A4E43">
        <w:t>§ 276-41</w:t>
      </w:r>
      <w:r w:rsidRPr="006A4E43">
        <w:rPr>
          <w:b/>
          <w:bCs/>
        </w:rPr>
        <w:t>Streets, curbs and sidewalks.</w:t>
      </w:r>
    </w:p>
    <w:p w:rsidR="006A4E43" w:rsidRPr="006A4E43" w:rsidRDefault="006A4E43" w:rsidP="006A4E43">
      <w:pPr>
        <w:jc w:val="both"/>
      </w:pPr>
      <w:r w:rsidRPr="006A4E43">
        <w:rPr>
          <w:b/>
          <w:bCs/>
        </w:rPr>
        <w:t>A. </w:t>
      </w:r>
      <w:r w:rsidRPr="006A4E43">
        <w:t>Streets.</w:t>
      </w:r>
    </w:p>
    <w:p w:rsidR="006A4E43" w:rsidRPr="006A4E43" w:rsidRDefault="006A4E43" w:rsidP="00EA7AA1">
      <w:pPr>
        <w:ind w:left="720"/>
        <w:jc w:val="both"/>
      </w:pPr>
      <w:r w:rsidRPr="006A4E43">
        <w:rPr>
          <w:b/>
          <w:bCs/>
        </w:rPr>
        <w:t>(1) </w:t>
      </w:r>
      <w:r w:rsidRPr="006A4E43">
        <w:t>All developments shall be served by paved streets in accordance with the approved subdivision and/or site plan, and all such streets shall have an adequate crown. The arrangement of such streets not shown on the Master Plan or Official Map, as adopted by the City, shall be such as to provide for the appropriate extension of such streets.</w:t>
      </w:r>
    </w:p>
    <w:p w:rsidR="006A4E43" w:rsidRPr="006A4E43" w:rsidRDefault="006A4E43" w:rsidP="00EA7AA1">
      <w:pPr>
        <w:ind w:left="720"/>
        <w:jc w:val="both"/>
      </w:pPr>
      <w:r w:rsidRPr="006A4E43">
        <w:rPr>
          <w:b/>
          <w:bCs/>
        </w:rPr>
        <w:t>(2) </w:t>
      </w:r>
      <w:r w:rsidRPr="006A4E43">
        <w:t>In all developments, the minimum public street right-of-way shall be measured from lot line to lot line and shall be in accordance with the following schedule, provided that any new street that is a continuation of an existing street shall be continued at a width equal to that of the existing street, although a greater width may be required in accordance with the following schedule, unless otherwise determined by the City Engineer:</w:t>
      </w:r>
    </w:p>
    <w:tbl>
      <w:tblPr>
        <w:tblW w:w="9540" w:type="dxa"/>
        <w:tblInd w:w="15" w:type="dxa"/>
        <w:tblCellMar>
          <w:top w:w="15" w:type="dxa"/>
          <w:left w:w="15" w:type="dxa"/>
          <w:bottom w:w="15" w:type="dxa"/>
          <w:right w:w="15" w:type="dxa"/>
        </w:tblCellMar>
        <w:tblLook w:val="04A0"/>
      </w:tblPr>
      <w:tblGrid>
        <w:gridCol w:w="925"/>
        <w:gridCol w:w="1179"/>
        <w:gridCol w:w="1338"/>
        <w:gridCol w:w="686"/>
        <w:gridCol w:w="1730"/>
        <w:gridCol w:w="1843"/>
        <w:gridCol w:w="1839"/>
      </w:tblGrid>
      <w:tr w:rsidR="006A4E43" w:rsidRPr="006A4E43">
        <w:trPr>
          <w:tblHeader/>
        </w:trPr>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Right-of-Way Width</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Traffic Lanes Number</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Width</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Shoulder Width Within Gutters</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Width Outside Gutters On Each Side</w:t>
            </w:r>
          </w:p>
          <w:p w:rsidR="006A4E43" w:rsidRPr="006A4E43" w:rsidRDefault="006A4E43" w:rsidP="006A4E43">
            <w:pPr>
              <w:jc w:val="both"/>
            </w:pPr>
            <w:r w:rsidRPr="006A4E43">
              <w:rPr>
                <w:b/>
                <w:bCs/>
              </w:rPr>
              <w:t>(feet)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Width Between Gutters and Curbs</w:t>
            </w:r>
          </w:p>
          <w:p w:rsidR="006A4E43" w:rsidRPr="006A4E43" w:rsidRDefault="006A4E43" w:rsidP="006A4E43">
            <w:pPr>
              <w:jc w:val="both"/>
            </w:pPr>
            <w:r w:rsidRPr="006A4E43">
              <w:rPr>
                <w:b/>
                <w:bCs/>
              </w:rPr>
              <w:t>(feet)</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Collector</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66</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12</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8</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13</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40</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Local</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50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2</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30</w:t>
            </w:r>
          </w:p>
        </w:tc>
      </w:tr>
    </w:tbl>
    <w:p w:rsidR="006A4E43" w:rsidRPr="006A4E43" w:rsidRDefault="006A4E43" w:rsidP="00EA7AA1">
      <w:pPr>
        <w:ind w:left="720"/>
        <w:jc w:val="both"/>
      </w:pPr>
      <w:r w:rsidRPr="006A4E43">
        <w:rPr>
          <w:b/>
          <w:bCs/>
        </w:rPr>
        <w:t>(3) </w:t>
      </w:r>
      <w:r w:rsidRPr="006A4E43">
        <w:t>In the event that a development adjoins or includes existing streets that do not conform to the street width requirements of this chapter, additional land along either or both sides of the street, sufficient to conform to the right-of-way requirements, shall be dedicated for the location, installation, repair and maintenance of streets, drainage facilities, utilities and other facilities customarily located on street rights-of-way. The necessary deeds of ownership shall be furnished and the dedication shall be expressed as follows: "Street right-of-way granted for the purposes provided for and expressed in the Land Development Ordinance of the City of North Wildwood." If the development is along one side only, 1/2 of the required extra width shall be dedicated and the road shall be improved, including excavation, base course, surfacing and drainage improvements in accordance with the approved application, which may require that the improvements extend across the center line of the road.</w:t>
      </w:r>
    </w:p>
    <w:p w:rsidR="006A4E43" w:rsidRPr="006A4E43" w:rsidRDefault="006A4E43" w:rsidP="00EA7AA1">
      <w:pPr>
        <w:ind w:left="720"/>
        <w:jc w:val="both"/>
      </w:pPr>
      <w:r w:rsidRPr="006A4E43">
        <w:rPr>
          <w:b/>
          <w:bCs/>
        </w:rPr>
        <w:t>(4</w:t>
      </w:r>
      <w:proofErr w:type="gramStart"/>
      <w:r w:rsidRPr="006A4E43">
        <w:rPr>
          <w:b/>
          <w:bCs/>
        </w:rPr>
        <w:t>) </w:t>
      </w:r>
      <w:r w:rsidRPr="006A4E43">
        <w:t>No street</w:t>
      </w:r>
      <w:proofErr w:type="gramEnd"/>
      <w:r w:rsidRPr="006A4E43">
        <w:t xml:space="preserve"> shall have a name which will duplicate or so nearly duplicate the name of an existing street name that confusion results. The continuation of an existing street shall have the same name. The Board reserves the right to approve or name streets within a proposed development.</w:t>
      </w:r>
    </w:p>
    <w:p w:rsidR="006A4E43" w:rsidRPr="006A4E43" w:rsidRDefault="006A4E43" w:rsidP="00EA7AA1">
      <w:pPr>
        <w:ind w:left="720"/>
        <w:jc w:val="both"/>
      </w:pPr>
      <w:r w:rsidRPr="006A4E43">
        <w:rPr>
          <w:b/>
          <w:bCs/>
        </w:rPr>
        <w:t>(5) </w:t>
      </w:r>
      <w:r w:rsidRPr="006A4E43">
        <w:t xml:space="preserve">The pavement width of streets and the quality of </w:t>
      </w:r>
      <w:proofErr w:type="spellStart"/>
      <w:r w:rsidRPr="006A4E43">
        <w:t>subsurfacing</w:t>
      </w:r>
      <w:proofErr w:type="spellEnd"/>
      <w:r w:rsidRPr="006A4E43">
        <w:t xml:space="preserve"> and base materials shall adhere to the minimum standards set forth by the County or State Engineers when said paving concerns roads under their jurisdiction and where such standards exist. Concerning streets under the jurisdiction of the City, the following standards shall apply:</w:t>
      </w:r>
    </w:p>
    <w:p w:rsidR="006A4E43" w:rsidRPr="006A4E43" w:rsidRDefault="006A4E43" w:rsidP="00EA7AA1">
      <w:pPr>
        <w:ind w:left="1440"/>
        <w:jc w:val="both"/>
      </w:pPr>
      <w:r w:rsidRPr="006A4E43">
        <w:rPr>
          <w:b/>
          <w:bCs/>
        </w:rPr>
        <w:t>(a) </w:t>
      </w:r>
      <w:r w:rsidRPr="006A4E43">
        <w:t>All construction shall be in accordance with the Standard Specifications for Road and Bridge Construction, 1983, as prepared by the New Jersey State Department of Transportation and any supplements, addenda and modifications thereto.</w:t>
      </w:r>
    </w:p>
    <w:p w:rsidR="006A4E43" w:rsidRPr="006A4E43" w:rsidRDefault="006A4E43" w:rsidP="00EA7AA1">
      <w:pPr>
        <w:ind w:left="720" w:firstLine="720"/>
        <w:jc w:val="both"/>
      </w:pPr>
      <w:r w:rsidRPr="006A4E43">
        <w:rPr>
          <w:b/>
          <w:bCs/>
        </w:rPr>
        <w:t>(b) </w:t>
      </w:r>
      <w:r w:rsidRPr="006A4E43">
        <w:t>On all municipal roads, the base course shall be six inches of soil aggregate.</w:t>
      </w:r>
    </w:p>
    <w:p w:rsidR="006A4E43" w:rsidRPr="006A4E43" w:rsidRDefault="006A4E43" w:rsidP="00EA7AA1">
      <w:pPr>
        <w:ind w:left="1440"/>
        <w:jc w:val="both"/>
      </w:pPr>
      <w:r w:rsidRPr="006A4E43">
        <w:rPr>
          <w:b/>
          <w:bCs/>
        </w:rPr>
        <w:t>(c) </w:t>
      </w:r>
      <w:r w:rsidRPr="006A4E43">
        <w:t xml:space="preserve">The surface course for all municipal roads shall consist of two inches of Bituminous Concrete, Type FABC, </w:t>
      </w:r>
      <w:proofErr w:type="gramStart"/>
      <w:r w:rsidRPr="006A4E43">
        <w:t>Mix</w:t>
      </w:r>
      <w:proofErr w:type="gramEnd"/>
      <w:r w:rsidRPr="006A4E43">
        <w:t xml:space="preserve"> No. I-5, applied according to the aforesaid New Jersey Department of Transportation specifications and amendments thereto.</w:t>
      </w:r>
    </w:p>
    <w:p w:rsidR="006A4E43" w:rsidRPr="006A4E43" w:rsidRDefault="006A4E43" w:rsidP="00EA7AA1">
      <w:pPr>
        <w:ind w:left="1440"/>
        <w:jc w:val="both"/>
      </w:pPr>
      <w:r w:rsidRPr="006A4E43">
        <w:rPr>
          <w:b/>
          <w:bCs/>
        </w:rPr>
        <w:t>(d) </w:t>
      </w:r>
      <w:r w:rsidRPr="006A4E43">
        <w:t xml:space="preserve">Where subgrade conditions of proposed street areas are wet, springy or of such a nature that surfacing would be inadvisable without first treating the subgrade, the treatment of the subgrade shall be made in the following manner: The areas shall be excavated to a suitable depth below the proposed finished grade and filled with a suitable subgrade material as reasonably determined by the City Engineer. Where required by the City Engineer, a system of </w:t>
      </w:r>
      <w:proofErr w:type="spellStart"/>
      <w:r w:rsidRPr="006A4E43">
        <w:t>pourous</w:t>
      </w:r>
      <w:proofErr w:type="spellEnd"/>
      <w:r w:rsidRPr="006A4E43">
        <w:t xml:space="preserve"> concrete pipe subsurface drains or an alternate solution approved by the City shall be constructed beneath the surface of the parking area and connected to a suitable drain. After the </w:t>
      </w:r>
      <w:proofErr w:type="spellStart"/>
      <w:r w:rsidRPr="006A4E43">
        <w:t>subbase</w:t>
      </w:r>
      <w:proofErr w:type="spellEnd"/>
      <w:r w:rsidRPr="006A4E43">
        <w:t xml:space="preserve"> material has been properly placed and compacted, the street surfacing material, as described hereinabove, shall be spread thereon.</w:t>
      </w:r>
    </w:p>
    <w:p w:rsidR="006A4E43" w:rsidRDefault="006A4E43" w:rsidP="006A4E43">
      <w:pPr>
        <w:jc w:val="both"/>
        <w:rPr>
          <w:ins w:id="2408" w:author="rtbelasco" w:date="2018-11-29T01:12:00Z"/>
        </w:rPr>
      </w:pPr>
      <w:r w:rsidRPr="006A4E43">
        <w:rPr>
          <w:b/>
          <w:bCs/>
        </w:rPr>
        <w:t>B. </w:t>
      </w:r>
      <w:r w:rsidRPr="006A4E43">
        <w:t>Curbs. Curbing, either Belgian block, granite or concrete, is required along both sides of all streets. All curbing shall be laid in the manner approved by the City Engineer, including both horizontal and vertical alignments. Depressed curb ramps for the handicapped shall be installed at all radii in accordance with the laws of the State of New Jersey.</w:t>
      </w:r>
    </w:p>
    <w:p w:rsidR="007946A8" w:rsidRDefault="00587B13">
      <w:pPr>
        <w:ind w:left="720"/>
        <w:jc w:val="both"/>
        <w:rPr>
          <w:ins w:id="2409" w:author="rtbelasco" w:date="2018-11-29T01:12:00Z"/>
        </w:rPr>
        <w:pPrChange w:id="2410" w:author="rtbelasco" w:date="2018-11-29T01:12:00Z">
          <w:pPr>
            <w:jc w:val="both"/>
          </w:pPr>
        </w:pPrChange>
      </w:pPr>
      <w:ins w:id="2411" w:author="rtbelasco" w:date="2018-11-29T01:12:00Z">
        <w:r>
          <w:t>1. New curbs constructed in combination with new streets approved as part of a subdivision and/or site plan shall be constructed in accordance with the standards established by the New Jersey Residential Site Improvement Standards (RSIS) (NJSA 5:21-1 et. seq.)</w:t>
        </w:r>
      </w:ins>
    </w:p>
    <w:p w:rsidR="007946A8" w:rsidRDefault="00587B13">
      <w:pPr>
        <w:ind w:left="720"/>
        <w:jc w:val="both"/>
        <w:rPr>
          <w:ins w:id="2412" w:author="rtbelasco" w:date="2018-11-29T01:12:00Z"/>
        </w:rPr>
        <w:pPrChange w:id="2413" w:author="rtbelasco" w:date="2018-11-29T01:12:00Z">
          <w:pPr>
            <w:jc w:val="both"/>
          </w:pPr>
        </w:pPrChange>
      </w:pPr>
      <w:ins w:id="2414" w:author="rtbelasco" w:date="2018-11-29T01:12:00Z">
        <w:r>
          <w:t>2. Before any new construction work undertaken through a Construction Permit application and/or Board approved Resolution of Approval, areas of curb and sidewalk in existing disrepair, as determined by the Zoning Official, shall be repaired as part of the new construction in accordance with City standards. All sidewalks, curbs, and driveways, including repairs, replacement and reconstruction thereof, shall be constructed to the strict line and grade as established by the City Engineer and of the materials as specified by City standards.</w:t>
        </w:r>
      </w:ins>
    </w:p>
    <w:p w:rsidR="007946A8" w:rsidRDefault="00587B13">
      <w:pPr>
        <w:ind w:left="1440"/>
        <w:jc w:val="both"/>
        <w:pPrChange w:id="2415" w:author="rtbelasco" w:date="2018-11-29T01:12:00Z">
          <w:pPr>
            <w:jc w:val="both"/>
          </w:pPr>
        </w:pPrChange>
      </w:pPr>
      <w:ins w:id="2416" w:author="rtbelasco" w:date="2018-11-29T01:12:00Z">
        <w:r>
          <w:t>A. Whenever a sidewalk corner curb is repaired or replaced, the repair or replacement shall comply with the requirements of the American with Disabilities Act (ADA) requiring a ramp leading from the sidewalk to the road, through the curb, so as to, provide a smooth unrestricted passageway between the road and the sidewalk. In connection with the repair or replacement of any other curbs, the same compliance with ADA may be required, depending upon the availability of other ramps in the general vicinity. The owner and/or constrained doing the work must apply at the City Zoning Office for a permit and shall be advised of the applicability of the ADA requirements at that time. Specifications therefor are on file in the City Zoning Office.</w:t>
        </w:r>
      </w:ins>
    </w:p>
    <w:p w:rsidR="006A4E43" w:rsidRPr="006A4E43" w:rsidRDefault="006A4E43" w:rsidP="006A4E43">
      <w:pPr>
        <w:jc w:val="both"/>
      </w:pPr>
      <w:r w:rsidRPr="006A4E43">
        <w:rPr>
          <w:b/>
          <w:bCs/>
        </w:rPr>
        <w:t>C. </w:t>
      </w:r>
      <w:r w:rsidRPr="006A4E43">
        <w:t>Sidewalks and aprons.</w:t>
      </w:r>
    </w:p>
    <w:p w:rsidR="00587B13" w:rsidRPr="00587B13" w:rsidRDefault="00587B13" w:rsidP="00587B13">
      <w:pPr>
        <w:ind w:left="720"/>
        <w:jc w:val="both"/>
        <w:rPr>
          <w:ins w:id="2417" w:author="rtbelasco" w:date="2018-11-29T01:13:00Z"/>
          <w:b/>
          <w:bCs/>
        </w:rPr>
      </w:pPr>
      <w:ins w:id="2418" w:author="rtbelasco" w:date="2018-11-29T01:13:00Z">
        <w:r>
          <w:rPr>
            <w:b/>
            <w:bCs/>
          </w:rPr>
          <w:t xml:space="preserve">1. </w:t>
        </w:r>
        <w:r w:rsidR="00B51D1E" w:rsidRPr="00B51D1E">
          <w:rPr>
            <w:bCs/>
            <w:rPrChange w:id="2419" w:author="rtbelasco" w:date="2018-11-29T01:13:00Z">
              <w:rPr>
                <w:b/>
                <w:bCs/>
              </w:rPr>
            </w:rPrChange>
          </w:rPr>
          <w:t>Existing sidewalks and aprons are required on both sides of all existing and proposed streets, and in accordance with approved City Typical Section. Pleas refer to Appendix XX.</w:t>
        </w:r>
      </w:ins>
    </w:p>
    <w:p w:rsidR="00587B13" w:rsidRPr="00587B13" w:rsidRDefault="00587B13" w:rsidP="00587B13">
      <w:pPr>
        <w:ind w:left="720"/>
        <w:jc w:val="both"/>
        <w:rPr>
          <w:ins w:id="2420" w:author="rtbelasco" w:date="2018-11-29T01:13:00Z"/>
          <w:b/>
          <w:bCs/>
        </w:rPr>
      </w:pPr>
      <w:ins w:id="2421" w:author="rtbelasco" w:date="2018-11-29T01:13:00Z">
        <w:r w:rsidRPr="00587B13">
          <w:rPr>
            <w:b/>
            <w:bCs/>
          </w:rPr>
          <w:t>2.</w:t>
        </w:r>
        <w:r>
          <w:rPr>
            <w:b/>
            <w:bCs/>
          </w:rPr>
          <w:t xml:space="preserve"> </w:t>
        </w:r>
        <w:r w:rsidR="00B51D1E" w:rsidRPr="00B51D1E">
          <w:rPr>
            <w:bCs/>
            <w:rPrChange w:id="2422" w:author="rtbelasco" w:date="2018-11-29T01:13:00Z">
              <w:rPr>
                <w:b/>
                <w:bCs/>
              </w:rPr>
            </w:rPrChange>
          </w:rPr>
          <w:t>Existing sidewalks shall be at least five (5) feet wide and shall be four (4) inches to six (6) inches thick, constructed on a subgrade properly prepared as required by, and with the approval of, the City Engineer and in accordance with approved City Typical Section. Please refer to Appendix XX.</w:t>
        </w:r>
      </w:ins>
    </w:p>
    <w:p w:rsidR="00587B13" w:rsidRDefault="00587B13" w:rsidP="00587B13">
      <w:pPr>
        <w:ind w:left="720"/>
        <w:jc w:val="both"/>
        <w:rPr>
          <w:ins w:id="2423" w:author="rtbelasco" w:date="2018-11-29T01:13:00Z"/>
          <w:b/>
          <w:bCs/>
        </w:rPr>
      </w:pPr>
      <w:ins w:id="2424" w:author="rtbelasco" w:date="2018-11-29T01:13:00Z">
        <w:r w:rsidRPr="00587B13">
          <w:rPr>
            <w:b/>
            <w:bCs/>
          </w:rPr>
          <w:t>3.</w:t>
        </w:r>
        <w:r>
          <w:rPr>
            <w:b/>
            <w:bCs/>
          </w:rPr>
          <w:t xml:space="preserve"> </w:t>
        </w:r>
        <w:r w:rsidR="00B51D1E" w:rsidRPr="00B51D1E">
          <w:rPr>
            <w:bCs/>
            <w:rPrChange w:id="2425" w:author="rtbelasco" w:date="2018-11-29T01:13:00Z">
              <w:rPr>
                <w:b/>
                <w:bCs/>
              </w:rPr>
            </w:rPrChange>
          </w:rPr>
          <w:t>New sidewalks and aprons constructed in combination with new streets approved as part of a subdivision and/or site plan shall be constructed in accordance with the standards established by the New Jersey Residential Site Improvement Standards (RSIS) (NJSA 5:21-1 et. seq.)</w:t>
        </w:r>
      </w:ins>
    </w:p>
    <w:p w:rsidR="006A4E43" w:rsidRPr="006A4E43" w:rsidDel="00587B13" w:rsidRDefault="006A4E43" w:rsidP="00587B13">
      <w:pPr>
        <w:ind w:left="720"/>
        <w:jc w:val="both"/>
        <w:rPr>
          <w:del w:id="2426" w:author="rtbelasco" w:date="2018-11-29T01:13:00Z"/>
        </w:rPr>
      </w:pPr>
      <w:del w:id="2427" w:author="rtbelasco" w:date="2018-11-29T01:13:00Z">
        <w:r w:rsidRPr="006A4E43" w:rsidDel="00587B13">
          <w:rPr>
            <w:b/>
            <w:bCs/>
          </w:rPr>
          <w:delText>(1) </w:delText>
        </w:r>
        <w:r w:rsidRPr="006A4E43" w:rsidDel="00587B13">
          <w:delText>Sidewalks and aprons are required on both sides of all existing and proposed streets.</w:delText>
        </w:r>
      </w:del>
    </w:p>
    <w:p w:rsidR="006A4E43" w:rsidRDefault="006A4E43" w:rsidP="00EA7AA1">
      <w:pPr>
        <w:ind w:left="720"/>
        <w:jc w:val="both"/>
        <w:rPr>
          <w:ins w:id="2428" w:author="rtbelasco" w:date="2018-11-29T01:13:00Z"/>
        </w:rPr>
      </w:pPr>
      <w:del w:id="2429" w:author="rtbelasco" w:date="2018-11-29T01:13:00Z">
        <w:r w:rsidRPr="006A4E43" w:rsidDel="00587B13">
          <w:rPr>
            <w:b/>
            <w:bCs/>
          </w:rPr>
          <w:delText>(2) </w:delText>
        </w:r>
        <w:r w:rsidRPr="006A4E43" w:rsidDel="00587B13">
          <w:delText>Sidewalks shall be at least five feet wide and shall be four inches to six inches thick, constructed on a subgrade properly prepared as required by, and with the approval of, the City Engineer.</w:delText>
        </w:r>
      </w:del>
    </w:p>
    <w:p w:rsidR="007946A8" w:rsidRDefault="00634376">
      <w:pPr>
        <w:jc w:val="both"/>
        <w:rPr>
          <w:ins w:id="2430" w:author="rtbelasco" w:date="2018-11-29T01:13:00Z"/>
          <w:bCs/>
        </w:rPr>
        <w:pPrChange w:id="2431" w:author="rtbelasco" w:date="2018-11-29T01:13:00Z">
          <w:pPr>
            <w:ind w:left="720"/>
            <w:jc w:val="both"/>
          </w:pPr>
        </w:pPrChange>
      </w:pPr>
      <w:ins w:id="2432" w:author="rtbelasco" w:date="2018-11-29T01:13:00Z">
        <w:r>
          <w:rPr>
            <w:b/>
            <w:bCs/>
          </w:rPr>
          <w:t xml:space="preserve">D. </w:t>
        </w:r>
        <w:r>
          <w:rPr>
            <w:bCs/>
          </w:rPr>
          <w:t>Liability of contiguous land owner and notice to repair.</w:t>
        </w:r>
      </w:ins>
    </w:p>
    <w:p w:rsidR="007946A8" w:rsidRDefault="00634376">
      <w:pPr>
        <w:ind w:left="720"/>
        <w:jc w:val="both"/>
        <w:rPr>
          <w:ins w:id="2433" w:author="rtbelasco" w:date="2018-11-29T01:14:00Z"/>
        </w:rPr>
        <w:pPrChange w:id="2434" w:author="rtbelasco" w:date="2018-11-29T01:14:00Z">
          <w:pPr>
            <w:jc w:val="both"/>
          </w:pPr>
        </w:pPrChange>
      </w:pPr>
      <w:ins w:id="2435" w:author="rtbelasco" w:date="2018-11-29T01:14:00Z">
        <w:r>
          <w:t>1. The responsibility of maintaining the existing sidewalk, curb and private driveway all lying within the bed of a public street is upon the contiguous property owner, who should maintain said areas so that they do not become dangerous to the public. Said owner should replace, reconstruct, or repair same as needed. The responsibility of said owner does not depend upon being notified to make repair by the City. However, in the event the City of North Wildwood should determine that any existing sidewalk, curb or driveway, which is located within the public right of way, is in such condition that is should be replaced, reconstructed, or repaired, or does not conform to the provisions of this Ordinance, the zoning Officer is authorized to give notice to the property owner to replace, repair, or reconstruct the same within 30 days from the service of such notice.</w:t>
        </w:r>
      </w:ins>
    </w:p>
    <w:p w:rsidR="007946A8" w:rsidRDefault="00634376">
      <w:pPr>
        <w:ind w:left="720"/>
        <w:jc w:val="both"/>
        <w:rPr>
          <w:ins w:id="2436" w:author="rtbelasco" w:date="2018-11-29T01:14:00Z"/>
        </w:rPr>
        <w:pPrChange w:id="2437" w:author="rtbelasco" w:date="2018-11-29T01:14:00Z">
          <w:pPr>
            <w:jc w:val="both"/>
          </w:pPr>
        </w:pPrChange>
      </w:pPr>
      <w:ins w:id="2438" w:author="rtbelasco" w:date="2018-11-29T01:14:00Z">
        <w:r>
          <w:t>2. Whenever any lot, tract or parcel of land is located in an area where public convenience and necessity require the construction of a curb or sidewalk, or both, the Zoning Official and/or Construction Official is hereby authorized and empowered to give notice to the property owner to cause the same to be constructed within 30 days from the service of the notice. Such areas are intended to mean those where the general public would be likely to pass or repass with reasonable frequency; those located where the lands abutting have improvements erected thereon, and lands located in vicinity which has been developed by the construction of improvements on other lands.</w:t>
        </w:r>
      </w:ins>
    </w:p>
    <w:p w:rsidR="007946A8" w:rsidRDefault="00634376">
      <w:pPr>
        <w:ind w:left="720"/>
        <w:jc w:val="both"/>
        <w:rPr>
          <w:ins w:id="2439" w:author="rtbelasco" w:date="2018-11-29T01:14:00Z"/>
        </w:rPr>
        <w:pPrChange w:id="2440" w:author="rtbelasco" w:date="2018-11-29T01:14:00Z">
          <w:pPr>
            <w:jc w:val="both"/>
          </w:pPr>
        </w:pPrChange>
      </w:pPr>
      <w:ins w:id="2441" w:author="rtbelasco" w:date="2018-11-29T01:14:00Z">
        <w:r>
          <w:t>Whenever a notice is required by this Ordinance to be given by the Zoning Official and/or Construction Official, such notice shall be in writing. Service of the notice shall be by personal service upon the owner if the owner is domiciled in North Wildwood, or by service at the owner’s place of abode upon any member of the owner’s family who has attained 15 years of age. Service upon an owner who cannot be served as above set forth shall be deemed sufficient if mailed by registered mail or certified mail, with postage prepaid, to the owner at the owner’s address as disclosed by the latest official records of the Tax Assessor.</w:t>
        </w:r>
      </w:ins>
    </w:p>
    <w:p w:rsidR="007946A8" w:rsidRDefault="00634376">
      <w:pPr>
        <w:ind w:firstLine="720"/>
        <w:jc w:val="both"/>
        <w:rPr>
          <w:ins w:id="2442" w:author="rtbelasco" w:date="2018-11-29T01:14:00Z"/>
        </w:rPr>
        <w:pPrChange w:id="2443" w:author="rtbelasco" w:date="2018-11-29T01:14:00Z">
          <w:pPr>
            <w:jc w:val="both"/>
          </w:pPr>
        </w:pPrChange>
      </w:pPr>
      <w:ins w:id="2444" w:author="rtbelasco" w:date="2018-11-29T01:14:00Z">
        <w:r>
          <w:t>3. Work to be done by City</w:t>
        </w:r>
      </w:ins>
    </w:p>
    <w:p w:rsidR="007946A8" w:rsidRDefault="00634376">
      <w:pPr>
        <w:ind w:left="1440"/>
        <w:jc w:val="both"/>
        <w:rPr>
          <w:ins w:id="2445" w:author="rtbelasco" w:date="2018-11-29T01:14:00Z"/>
        </w:rPr>
        <w:pPrChange w:id="2446" w:author="rtbelasco" w:date="2018-11-29T01:14:00Z">
          <w:pPr>
            <w:jc w:val="both"/>
          </w:pPr>
        </w:pPrChange>
      </w:pPr>
      <w:ins w:id="2447" w:author="rtbelasco" w:date="2018-11-29T01:14:00Z">
        <w:r>
          <w:t>A. In the event the owner does not make the replacement, report or reconstruction as required by the notice and the provisions of this Ordinance herein, the City may make the necessary replacement, repair or reconstruction, and the cost of the work shall be assessed against the lands of the owner in the manner prescribed by law.</w:t>
        </w:r>
      </w:ins>
    </w:p>
    <w:p w:rsidR="007946A8" w:rsidRDefault="00634376">
      <w:pPr>
        <w:ind w:left="1440"/>
        <w:jc w:val="both"/>
        <w:rPr>
          <w:ins w:id="2448" w:author="rtbelasco" w:date="2018-11-29T01:14:00Z"/>
        </w:rPr>
        <w:pPrChange w:id="2449" w:author="rtbelasco" w:date="2018-11-29T01:14:00Z">
          <w:pPr>
            <w:jc w:val="both"/>
          </w:pPr>
        </w:pPrChange>
      </w:pPr>
      <w:ins w:id="2450" w:author="rtbelasco" w:date="2018-11-29T01:14:00Z">
        <w:r>
          <w:t>Additionally, whenever directed to act by the Mayor and Council in specific instances, the Construction Official or the Zoning Officer shall utilize the provisions of NJSA 40:65, by giving notice to the owner that unless the owner completes the particular replacement, repair or reconstruction of a sidewalk, curb, or driveway within 30 days after service of the notice, the City will make the improvement at the sole expense of the owner. The cost of the work shall be assessed against the real estate of the owner in the manner prescribed by law.</w:t>
        </w:r>
      </w:ins>
    </w:p>
    <w:p w:rsidR="007946A8" w:rsidRDefault="00634376">
      <w:pPr>
        <w:ind w:firstLine="720"/>
        <w:jc w:val="both"/>
        <w:rPr>
          <w:ins w:id="2451" w:author="rtbelasco" w:date="2018-11-29T01:14:00Z"/>
        </w:rPr>
        <w:pPrChange w:id="2452" w:author="rtbelasco" w:date="2018-11-29T01:14:00Z">
          <w:pPr>
            <w:jc w:val="both"/>
          </w:pPr>
        </w:pPrChange>
      </w:pPr>
      <w:ins w:id="2453" w:author="rtbelasco" w:date="2018-11-29T01:14:00Z">
        <w:r>
          <w:t>4. Enforcement</w:t>
        </w:r>
      </w:ins>
    </w:p>
    <w:p w:rsidR="007946A8" w:rsidRDefault="00634376">
      <w:pPr>
        <w:ind w:left="1440"/>
        <w:jc w:val="both"/>
        <w:pPrChange w:id="2454" w:author="rtbelasco" w:date="2018-11-29T01:14:00Z">
          <w:pPr>
            <w:ind w:left="720"/>
            <w:jc w:val="both"/>
          </w:pPr>
        </w:pPrChange>
      </w:pPr>
      <w:ins w:id="2455" w:author="rtbelasco" w:date="2018-11-29T01:14:00Z">
        <w:r>
          <w:t xml:space="preserve">A. The Construction Official, Zoning Officer and Code Enforcement Officer hereby are empowered to enforce this article and the several provisions thereof. The Zoning Official and/or Construction Official are hereby further empowered to enforce the discretionary powers which are considered necessary in order to make the provisions hereof properly effective and useful for the benefit of the public. In order to avoid injustice, the possible abuse of discretion and to correct the possibility of error in </w:t>
        </w:r>
        <w:proofErr w:type="spellStart"/>
        <w:r>
          <w:t>judgement</w:t>
        </w:r>
        <w:proofErr w:type="spellEnd"/>
        <w:r>
          <w:t>, any owner who received a notice from the Construction Official, Zoning Officer and Code Enforcement Officer has the right to appear to the Mayor and Council by filing a notice of appear with the City Clerk within the 30-day period heretofore mentioned. Upon receipt of any such notice of appeal, the Mayor and Council will hear the appear at its regular meeting, at which time the owner and any other persons appearing in the matter will be heard or afforded the opportunity to be hear. After the hearing, the Mayor and Council will consider the matter, reach a decision and notify the owner thereof.</w:t>
        </w:r>
      </w:ins>
    </w:p>
    <w:p w:rsidR="006A4E43" w:rsidRPr="006A4E43" w:rsidRDefault="006A4E43" w:rsidP="006A4E43">
      <w:pPr>
        <w:jc w:val="both"/>
        <w:rPr>
          <w:b/>
          <w:bCs/>
        </w:rPr>
      </w:pPr>
      <w:r w:rsidRPr="006A4E43">
        <w:t>§ 276-42</w:t>
      </w:r>
      <w:r w:rsidRPr="006A4E43">
        <w:rPr>
          <w:b/>
          <w:bCs/>
        </w:rPr>
        <w:t>Swimming pools.</w:t>
      </w:r>
    </w:p>
    <w:p w:rsidR="006A4E43" w:rsidRPr="006A4E43" w:rsidRDefault="006A4E43" w:rsidP="006A4E43">
      <w:pPr>
        <w:jc w:val="both"/>
      </w:pPr>
      <w:r w:rsidRPr="006A4E43">
        <w:rPr>
          <w:b/>
          <w:bCs/>
        </w:rPr>
        <w:t>A. </w:t>
      </w:r>
      <w:r w:rsidRPr="006A4E43">
        <w:t>Private residential.</w:t>
      </w:r>
    </w:p>
    <w:p w:rsidR="006A4E43" w:rsidRPr="006A4E43" w:rsidRDefault="006A4E43" w:rsidP="00EA7AA1">
      <w:pPr>
        <w:ind w:left="720"/>
        <w:jc w:val="both"/>
      </w:pPr>
      <w:r w:rsidRPr="006A4E43">
        <w:rPr>
          <w:b/>
          <w:bCs/>
        </w:rPr>
        <w:t>(1) </w:t>
      </w:r>
      <w:r w:rsidRPr="006A4E43">
        <w:t>No private residential swimming pool shall be constructed or installed on any lot unless the lot contains a residence building. Pools and the fence surrounding it shall be located in side or rear yard area(s) only</w:t>
      </w:r>
      <w:ins w:id="2456" w:author="rtbelasco" w:date="2018-11-29T01:00:00Z">
        <w:r w:rsidR="00235FBC">
          <w:t>.</w:t>
        </w:r>
      </w:ins>
      <w:del w:id="2457" w:author="rtbelasco" w:date="2018-11-29T01:00:00Z">
        <w:r w:rsidRPr="006A4E43" w:rsidDel="00235FBC">
          <w:delText xml:space="preserve">, and the water area of any pool shall be located no closer than the setback </w:delText>
        </w:r>
      </w:del>
      <w:del w:id="2458" w:author="rtbelasco" w:date="2018-11-29T00:59:00Z">
        <w:r w:rsidRPr="006A4E43" w:rsidDel="00235FBC">
          <w:delText>distance prescribed for accessory uses in the applicable zoning district as prescribed in this chapter</w:delText>
        </w:r>
      </w:del>
      <w:del w:id="2459" w:author="rtbelasco" w:date="2018-11-29T01:00:00Z">
        <w:r w:rsidRPr="006A4E43" w:rsidDel="00235FBC">
          <w:delText>.</w:delText>
        </w:r>
      </w:del>
    </w:p>
    <w:p w:rsidR="006A4E43" w:rsidRPr="006A4E43" w:rsidRDefault="006A4E43" w:rsidP="00EA7AA1">
      <w:pPr>
        <w:ind w:left="720"/>
        <w:jc w:val="both"/>
      </w:pPr>
      <w:r w:rsidRPr="006A4E43">
        <w:rPr>
          <w:b/>
          <w:bCs/>
        </w:rPr>
        <w:t>(2) </w:t>
      </w:r>
      <w:r w:rsidRPr="006A4E43">
        <w:t>A private residential swimming pool area must be enclosed by a suitable fence with a positive, self-latching gate at least four feet.</w:t>
      </w:r>
    </w:p>
    <w:p w:rsidR="006A4E43" w:rsidRPr="006A4E43" w:rsidRDefault="006A4E43" w:rsidP="00EA7AA1">
      <w:pPr>
        <w:ind w:left="720"/>
        <w:jc w:val="both"/>
      </w:pPr>
      <w:r w:rsidRPr="006A4E43">
        <w:rPr>
          <w:b/>
          <w:bCs/>
        </w:rPr>
        <w:t>(3) </w:t>
      </w:r>
      <w:r w:rsidRPr="006A4E43">
        <w:t xml:space="preserve">A private residential pool may be lighted by </w:t>
      </w:r>
      <w:proofErr w:type="gramStart"/>
      <w:r w:rsidRPr="006A4E43">
        <w:t>both underwater or</w:t>
      </w:r>
      <w:proofErr w:type="gramEnd"/>
      <w:r w:rsidRPr="006A4E43">
        <w:t xml:space="preserve"> exterior lights, provided that all exterior lights are located so that the light is neither directed nor reflected upon adjacent properties. All standards used for exterior lighting shall not exceed 12 feet in height.</w:t>
      </w:r>
    </w:p>
    <w:p w:rsidR="006A4E43" w:rsidRPr="006A4E43" w:rsidRDefault="006A4E43" w:rsidP="00EA7AA1">
      <w:pPr>
        <w:ind w:left="720"/>
        <w:jc w:val="both"/>
      </w:pPr>
      <w:r w:rsidRPr="006A4E43">
        <w:rPr>
          <w:b/>
          <w:bCs/>
        </w:rPr>
        <w:t>(4) </w:t>
      </w:r>
      <w:r w:rsidRPr="006A4E43">
        <w:t xml:space="preserve">A private residential swimming pool and all accessory equipment must be set back a minimum of </w:t>
      </w:r>
      <w:del w:id="2460" w:author="rtbelasco" w:date="2018-11-29T01:00:00Z">
        <w:r w:rsidRPr="006A4E43" w:rsidDel="00235FBC">
          <w:delText xml:space="preserve">six </w:delText>
        </w:r>
      </w:del>
      <w:ins w:id="2461" w:author="rtbelasco" w:date="2018-11-29T01:00:00Z">
        <w:r w:rsidR="00235FBC">
          <w:t>four</w:t>
        </w:r>
        <w:r w:rsidR="00235FBC" w:rsidRPr="006A4E43">
          <w:t xml:space="preserve"> </w:t>
        </w:r>
      </w:ins>
      <w:r w:rsidRPr="006A4E43">
        <w:t>feet from the rear and side property line.</w:t>
      </w:r>
    </w:p>
    <w:p w:rsidR="006A4E43" w:rsidRPr="006A4E43" w:rsidRDefault="006A4E43" w:rsidP="006A4E43">
      <w:pPr>
        <w:jc w:val="both"/>
      </w:pPr>
      <w:r w:rsidRPr="006A4E43">
        <w:rPr>
          <w:b/>
          <w:bCs/>
        </w:rPr>
        <w:t>B. </w:t>
      </w:r>
      <w:r w:rsidRPr="006A4E43">
        <w:t>Public and commercial.</w:t>
      </w:r>
    </w:p>
    <w:p w:rsidR="006A4E43" w:rsidRPr="006A4E43" w:rsidRDefault="006A4E43" w:rsidP="00EA7AA1">
      <w:pPr>
        <w:ind w:left="720"/>
        <w:jc w:val="both"/>
      </w:pPr>
      <w:r w:rsidRPr="006A4E43">
        <w:rPr>
          <w:b/>
          <w:bCs/>
        </w:rPr>
        <w:t>(1) </w:t>
      </w:r>
      <w:r w:rsidRPr="006A4E43">
        <w:t>The water area of any public or commercial pool or separate swimming tank shall be no closer to any property line than the setback distances prescribed for accessory uses in the applicable zoning district as prescribed in this chapter.</w:t>
      </w:r>
    </w:p>
    <w:p w:rsidR="00EA7AA1" w:rsidRDefault="006A4E43" w:rsidP="00EA7AA1">
      <w:pPr>
        <w:ind w:left="720"/>
        <w:jc w:val="both"/>
      </w:pPr>
      <w:r w:rsidRPr="006A4E43">
        <w:rPr>
          <w:b/>
          <w:bCs/>
        </w:rPr>
        <w:t>(2) </w:t>
      </w:r>
      <w:r w:rsidRPr="006A4E43">
        <w:t xml:space="preserve">The varying depths of the pool shall be </w:t>
      </w:r>
      <w:proofErr w:type="spellStart"/>
      <w:r w:rsidRPr="006A4E43">
        <w:t>prominantly</w:t>
      </w:r>
      <w:proofErr w:type="spellEnd"/>
      <w:r w:rsidRPr="006A4E43">
        <w:t xml:space="preserve"> marked in the pool as well as at the edge of the pool.</w:t>
      </w:r>
    </w:p>
    <w:p w:rsidR="006A4E43" w:rsidRPr="006A4E43" w:rsidRDefault="006A4E43" w:rsidP="00EA7AA1">
      <w:pPr>
        <w:ind w:left="720"/>
        <w:jc w:val="both"/>
      </w:pPr>
      <w:r w:rsidRPr="006A4E43">
        <w:rPr>
          <w:b/>
          <w:bCs/>
        </w:rPr>
        <w:t>(3) </w:t>
      </w:r>
      <w:r w:rsidRPr="006A4E43">
        <w:t>The pool shall be lighted both internally and externally, but in no case shall any light be directed in a direct or indirect fashion upon any adjacent property. If any portion of the pool, part of the land devoted to the use of the pool, light standard or loud speakers are located closer to any residential building or any property line than 15 feet, adequate buffers of trees and shrubs shall be provided to protect against light and sound.</w:t>
      </w:r>
    </w:p>
    <w:p w:rsidR="006A4E43" w:rsidRPr="006A4E43" w:rsidRDefault="006A4E43" w:rsidP="00EA7AA1">
      <w:pPr>
        <w:ind w:left="720"/>
        <w:jc w:val="both"/>
      </w:pPr>
      <w:r w:rsidRPr="006A4E43">
        <w:rPr>
          <w:b/>
          <w:bCs/>
        </w:rPr>
        <w:t>(4) </w:t>
      </w:r>
      <w:r w:rsidRPr="006A4E43">
        <w:t>The total land devoted to the use of the pool shall be enclosed with a fence no less than four feet in height.</w:t>
      </w:r>
    </w:p>
    <w:p w:rsidR="006A4E43" w:rsidRPr="006A4E43" w:rsidRDefault="006A4E43" w:rsidP="00EA7AA1">
      <w:pPr>
        <w:ind w:left="720"/>
        <w:jc w:val="both"/>
      </w:pPr>
      <w:r w:rsidRPr="006A4E43">
        <w:rPr>
          <w:b/>
          <w:bCs/>
        </w:rPr>
        <w:t>(5) </w:t>
      </w:r>
      <w:r w:rsidRPr="006A4E43">
        <w:t>No pool shall be constructed or installed unless approved by the Board as part of a site plan approval. All pools shall be classified into types in accordance with their particular use and shall meet the appropriate design standards as set forth by the BOCA Basic Building Code, the National Swimming Pool Institute, or the Swimming Pool Code of New Jersey, 1970, whichever is more stringent.</w:t>
      </w:r>
    </w:p>
    <w:p w:rsidR="006A4E43" w:rsidRPr="006A4E43" w:rsidRDefault="006A4E43" w:rsidP="006A4E43">
      <w:pPr>
        <w:jc w:val="both"/>
        <w:rPr>
          <w:b/>
          <w:bCs/>
        </w:rPr>
      </w:pPr>
      <w:r w:rsidRPr="006A4E43">
        <w:t>§ 276-43</w:t>
      </w:r>
      <w:r w:rsidRPr="006A4E43">
        <w:rPr>
          <w:b/>
          <w:bCs/>
        </w:rPr>
        <w:t>Water supply.</w:t>
      </w:r>
    </w:p>
    <w:p w:rsidR="006A4E43" w:rsidRPr="006A4E43" w:rsidRDefault="006A4E43" w:rsidP="006A4E43">
      <w:pPr>
        <w:jc w:val="both"/>
      </w:pPr>
      <w:r w:rsidRPr="006A4E43">
        <w:t>Where public water is accessible, water mains shall be constructed in such a manner as to make adequate water service available to each lot or building within the development. The entire system shall be designed in accordance with the requirements and standards of the local and/or state agency having approval authority and shall be subject to their approval. The system shall also be designed with adequate capacity and sustained pressure and in a looped system with no dead-end lines whenever possible.</w:t>
      </w:r>
    </w:p>
    <w:p w:rsidR="006A4E43" w:rsidRPr="006A4E43" w:rsidRDefault="006A4E43" w:rsidP="006A4E43">
      <w:pPr>
        <w:jc w:val="both"/>
        <w:rPr>
          <w:b/>
          <w:bCs/>
        </w:rPr>
      </w:pPr>
      <w:r w:rsidRPr="006A4E43">
        <w:t>§ 276-44</w:t>
      </w:r>
      <w:r w:rsidRPr="006A4E43">
        <w:rPr>
          <w:b/>
          <w:bCs/>
        </w:rPr>
        <w:t>Recycling.</w:t>
      </w:r>
    </w:p>
    <w:p w:rsidR="006A4E43" w:rsidRPr="006A4E43" w:rsidRDefault="006A4E43" w:rsidP="006A4E43">
      <w:pPr>
        <w:jc w:val="both"/>
      </w:pPr>
      <w:r w:rsidRPr="006A4E43">
        <w:t>A recycling area shall be required for all new multifamily housing developments.</w:t>
      </w:r>
    </w:p>
    <w:p w:rsidR="006A4E43" w:rsidRPr="006A4E43" w:rsidRDefault="006A4E43" w:rsidP="006A4E43">
      <w:pPr>
        <w:jc w:val="both"/>
      </w:pPr>
      <w:r w:rsidRPr="006A4E43">
        <w:rPr>
          <w:b/>
          <w:bCs/>
        </w:rPr>
        <w:t>A. </w:t>
      </w:r>
      <w:r w:rsidRPr="006A4E43">
        <w:t>Definitions. The following definitions shall apply to this section:</w:t>
      </w:r>
    </w:p>
    <w:p w:rsidR="006A4E43" w:rsidRPr="006A4E43" w:rsidRDefault="006A4E43" w:rsidP="006A4E43">
      <w:pPr>
        <w:jc w:val="both"/>
        <w:rPr>
          <w:b/>
          <w:bCs/>
        </w:rPr>
      </w:pPr>
      <w:r w:rsidRPr="006A4E43">
        <w:rPr>
          <w:b/>
          <w:bCs/>
        </w:rPr>
        <w:t>MULTI-FAMILY HOUSING DEVELOPMENT</w:t>
      </w:r>
    </w:p>
    <w:p w:rsidR="006A4E43" w:rsidRPr="006A4E43" w:rsidRDefault="006A4E43" w:rsidP="006A4E43">
      <w:pPr>
        <w:jc w:val="both"/>
      </w:pPr>
      <w:r w:rsidRPr="006A4E43">
        <w:t>A building containing three or more dwelling units occupied or intended to be occupied by persons living independently of each other, or a group of such buildings.</w:t>
      </w:r>
    </w:p>
    <w:p w:rsidR="006A4E43" w:rsidRPr="006A4E43" w:rsidRDefault="006A4E43" w:rsidP="006A4E43">
      <w:pPr>
        <w:jc w:val="both"/>
        <w:rPr>
          <w:b/>
          <w:bCs/>
        </w:rPr>
      </w:pPr>
      <w:r w:rsidRPr="006A4E43">
        <w:rPr>
          <w:b/>
          <w:bCs/>
        </w:rPr>
        <w:t>RECYCLING AREA</w:t>
      </w:r>
    </w:p>
    <w:p w:rsidR="006A4E43" w:rsidRPr="006A4E43" w:rsidRDefault="006A4E43" w:rsidP="006A4E43">
      <w:pPr>
        <w:jc w:val="both"/>
      </w:pPr>
      <w:r w:rsidRPr="006A4E43">
        <w:t>Space allocated for collection and storage of source separated recyclable materials.</w:t>
      </w:r>
    </w:p>
    <w:p w:rsidR="006A4E43" w:rsidRPr="006A4E43" w:rsidRDefault="006A4E43" w:rsidP="006A4E43">
      <w:pPr>
        <w:jc w:val="both"/>
      </w:pPr>
      <w:r w:rsidRPr="006A4E43">
        <w:rPr>
          <w:b/>
          <w:bCs/>
        </w:rPr>
        <w:t>B. </w:t>
      </w:r>
      <w:r w:rsidRPr="006A4E43">
        <w:t>There shall be included in any new multifamily housing development that requires subdivision or site plan approval an indoor or outdoor recycling area for the collection and storage of residentially generated recyclable materials. The dimensions of the recycling area shall be sufficient to accommodate recycling bins or containers which are of adequate size and number and which are consistent with anticipated usage and with current methods of collection in the area in which the project is located. The dimensions of the recycling area and the bins or containers shall be determined in consultation with the Municipal Recycling Coordinator and shall be consistent with the district recycling plan adopted pursuant to Section 3 of P.L. 1987, c. 102 (N.J.S.A. 13:1E-99.13) and any applicable requirements of the Municipal Master Plan, adopted pursuant to section 26 of P.L. 1987, c. 102.</w:t>
      </w:r>
    </w:p>
    <w:p w:rsidR="006A4E43" w:rsidRPr="006A4E43" w:rsidRDefault="006A4E43" w:rsidP="006A4E43">
      <w:pPr>
        <w:jc w:val="both"/>
      </w:pPr>
      <w:r w:rsidRPr="006A4E43">
        <w:rPr>
          <w:b/>
          <w:bCs/>
        </w:rPr>
        <w:t>C. </w:t>
      </w:r>
      <w:r w:rsidRPr="006A4E43">
        <w:t>The recycling area shall be conveniently located for the residential disposition of source separated recyclable materials, preferably near, but dearly separated from, a refuse dumpster.</w:t>
      </w:r>
    </w:p>
    <w:p w:rsidR="006A4E43" w:rsidRPr="006A4E43" w:rsidRDefault="006A4E43" w:rsidP="006A4E43">
      <w:pPr>
        <w:jc w:val="both"/>
      </w:pPr>
      <w:r w:rsidRPr="006A4E43">
        <w:rPr>
          <w:b/>
          <w:bCs/>
        </w:rPr>
        <w:t>D. </w:t>
      </w:r>
      <w:r w:rsidRPr="006A4E43">
        <w:t>The recycling area shall be well lit and shall be safely and easily accessible by recycling personnel and vehicles. Collection vehicles shall be able to access the recycling area without interference from parked cars or other obstacles. Reasonable measures shall be taken to protect the recycling area and the bins or containers placed therein, against theft of recyclable materials, bins or containers.</w:t>
      </w:r>
    </w:p>
    <w:p w:rsidR="006A4E43" w:rsidRPr="006A4E43" w:rsidRDefault="006A4E43" w:rsidP="006A4E43">
      <w:pPr>
        <w:jc w:val="both"/>
      </w:pPr>
      <w:r w:rsidRPr="006A4E43">
        <w:rPr>
          <w:b/>
          <w:bCs/>
        </w:rPr>
        <w:t>E. </w:t>
      </w:r>
      <w:r w:rsidRPr="006A4E43">
        <w:t>The recycling area or the bins or containers placed therein shall be designed so as to provide protection against adverse environmental conditions which might render the collected materials unmarketable. Any bins or containers which are used for the collection of recyclable paper or cardboard, and which are located in an outdoor recycling area, shall be equipped with a lid, or otherwise covered, so as to keep the paper or cardboard dry.</w:t>
      </w:r>
    </w:p>
    <w:p w:rsidR="006A4E43" w:rsidRPr="006A4E43" w:rsidRDefault="006A4E43" w:rsidP="006A4E43">
      <w:pPr>
        <w:jc w:val="both"/>
      </w:pPr>
      <w:r w:rsidRPr="006A4E43">
        <w:rPr>
          <w:b/>
          <w:bCs/>
        </w:rPr>
        <w:t>F. </w:t>
      </w:r>
      <w:r w:rsidRPr="006A4E43">
        <w:t>Signs clearly identifying the recycling area and the materials accepted therein shall be posted adjacent to all points of access to the recycling area. Individual bins or containers shall be equipped with signs indicating the materials to be placed therein.</w:t>
      </w:r>
    </w:p>
    <w:p w:rsidR="006A4E43" w:rsidRPr="006A4E43" w:rsidRDefault="006A4E43" w:rsidP="006A4E43">
      <w:pPr>
        <w:jc w:val="both"/>
      </w:pPr>
      <w:r w:rsidRPr="006A4E43">
        <w:rPr>
          <w:b/>
          <w:bCs/>
        </w:rPr>
        <w:t>G. </w:t>
      </w:r>
      <w:r w:rsidRPr="006A4E43">
        <w:t>Landscaping and/or fencing shall be provided around any outdoor recycling area and shall be developed in an aesthetically pleasing manner.</w:t>
      </w:r>
    </w:p>
    <w:p w:rsidR="006A4E43" w:rsidRPr="006A4E43" w:rsidDel="00235FBC" w:rsidRDefault="006A4E43" w:rsidP="006A4E43">
      <w:pPr>
        <w:jc w:val="both"/>
        <w:rPr>
          <w:del w:id="2462" w:author="rtbelasco" w:date="2018-11-29T00:58:00Z"/>
          <w:b/>
          <w:bCs/>
        </w:rPr>
      </w:pPr>
      <w:del w:id="2463" w:author="rtbelasco" w:date="2018-11-29T00:58:00Z">
        <w:r w:rsidRPr="006A4E43" w:rsidDel="00235FBC">
          <w:delText>§ 276-45</w:delText>
        </w:r>
        <w:r w:rsidRPr="006A4E43" w:rsidDel="00235FBC">
          <w:rPr>
            <w:b/>
            <w:bCs/>
          </w:rPr>
          <w:delText>Waivers.</w:delText>
        </w:r>
      </w:del>
      <w:ins w:id="2464" w:author="Ariana Kaufmann" w:date="2018-12-04T12:21:00Z">
        <w:r w:rsidR="00F64DE9">
          <w:rPr>
            <w:b/>
            <w:bCs/>
          </w:rPr>
          <w:t xml:space="preserve"> (</w:t>
        </w:r>
        <w:proofErr w:type="gramStart"/>
        <w:r w:rsidR="00F64DE9">
          <w:rPr>
            <w:b/>
            <w:bCs/>
          </w:rPr>
          <w:t>reserved</w:t>
        </w:r>
        <w:proofErr w:type="gramEnd"/>
        <w:r w:rsidR="00F64DE9">
          <w:rPr>
            <w:b/>
            <w:bCs/>
          </w:rPr>
          <w:t>)</w:t>
        </w:r>
      </w:ins>
    </w:p>
    <w:p w:rsidR="006A4E43" w:rsidRPr="006A4E43" w:rsidDel="00235FBC" w:rsidRDefault="006A4E43" w:rsidP="006A4E43">
      <w:pPr>
        <w:jc w:val="both"/>
        <w:rPr>
          <w:del w:id="2465" w:author="rtbelasco" w:date="2018-11-29T00:58:00Z"/>
        </w:rPr>
      </w:pPr>
      <w:del w:id="2466" w:author="rtbelasco" w:date="2018-11-29T00:58:00Z">
        <w:r w:rsidRPr="006A4E43" w:rsidDel="00235FBC">
          <w:delText>See § </w:delText>
        </w:r>
        <w:r w:rsidRPr="006A4E43" w:rsidDel="00235FBC">
          <w:rPr>
            <w:b/>
            <w:bCs/>
          </w:rPr>
          <w:delText>276-71</w:delText>
        </w:r>
        <w:r w:rsidRPr="006A4E43" w:rsidDel="00235FBC">
          <w:delText>.</w:delText>
        </w:r>
      </w:del>
    </w:p>
    <w:p w:rsidR="006A4E43" w:rsidRDefault="006A4E43" w:rsidP="00793750">
      <w:pPr>
        <w:jc w:val="both"/>
        <w:rPr>
          <w:b/>
        </w:rPr>
      </w:pPr>
      <w:r w:rsidRPr="006A4E43">
        <w:rPr>
          <w:b/>
        </w:rPr>
        <w:t xml:space="preserve">ARTICLE VI: </w:t>
      </w:r>
      <w:r w:rsidRPr="00A863D4">
        <w:t>Exceptions, Modifications and Development Alternatives</w:t>
      </w:r>
    </w:p>
    <w:p w:rsidR="006A4E43" w:rsidRPr="006A4E43" w:rsidRDefault="006A4E43" w:rsidP="006A4E43">
      <w:pPr>
        <w:jc w:val="both"/>
        <w:rPr>
          <w:b/>
          <w:bCs/>
        </w:rPr>
      </w:pPr>
      <w:r w:rsidRPr="006A4E43">
        <w:t>§ 276-46</w:t>
      </w:r>
      <w:r w:rsidRPr="006A4E43">
        <w:rPr>
          <w:b/>
          <w:bCs/>
        </w:rPr>
        <w:t>Conditional uses.</w:t>
      </w:r>
    </w:p>
    <w:p w:rsidR="006A4E43" w:rsidRPr="006A4E43" w:rsidRDefault="006A4E43" w:rsidP="006A4E43">
      <w:pPr>
        <w:jc w:val="both"/>
      </w:pPr>
      <w:r w:rsidRPr="006A4E43">
        <w:t>Before a construction permit or certificate of occupancy shall be issued for any conditional use as permitted by this chapter, application shall be made to the Planning Board. The review by the Planning Board of a conditional use shall include any required site plan review pursuant to this chapter. Public notice and a hearing shall be required as stipulated in this chapter.</w:t>
      </w:r>
    </w:p>
    <w:p w:rsidR="006A4E43" w:rsidRPr="006A4E43" w:rsidRDefault="006A4E43" w:rsidP="006A4E43">
      <w:pPr>
        <w:jc w:val="both"/>
      </w:pPr>
      <w:r w:rsidRPr="006A4E43">
        <w:rPr>
          <w:b/>
          <w:bCs/>
        </w:rPr>
        <w:t>A. </w:t>
      </w:r>
      <w:r w:rsidRPr="006A4E43">
        <w:t>Public utility uses.</w:t>
      </w:r>
    </w:p>
    <w:p w:rsidR="006A4E43" w:rsidRPr="006A4E43" w:rsidRDefault="006A4E43" w:rsidP="00EA7AA1">
      <w:pPr>
        <w:ind w:left="720"/>
        <w:jc w:val="both"/>
      </w:pPr>
      <w:r w:rsidRPr="006A4E43">
        <w:rPr>
          <w:b/>
          <w:bCs/>
        </w:rPr>
        <w:t>(1) </w:t>
      </w:r>
      <w:r w:rsidRPr="006A4E43">
        <w:t>For purposes of this chapter, the term "public utility uses" shall include such uses as telephone dial equipment centers, power substations and other utilities serving the public, such as sewage treatment plants, but shall exclude dumps and sanitary landfills.</w:t>
      </w:r>
    </w:p>
    <w:p w:rsidR="006A4E43" w:rsidRPr="006A4E43" w:rsidRDefault="006A4E43" w:rsidP="00EA7AA1">
      <w:pPr>
        <w:ind w:left="720"/>
        <w:jc w:val="both"/>
      </w:pPr>
      <w:r w:rsidRPr="006A4E43">
        <w:rPr>
          <w:b/>
          <w:bCs/>
        </w:rPr>
        <w:t>(2) </w:t>
      </w:r>
      <w:r w:rsidRPr="006A4E43">
        <w:t>The proposed installation in a specific location must be necessary for the satisfactory provision of service by the utility to the neighborhood or area in which the particular use is located.</w:t>
      </w:r>
    </w:p>
    <w:p w:rsidR="006A4E43" w:rsidRPr="006A4E43" w:rsidRDefault="006A4E43" w:rsidP="00EA7AA1">
      <w:pPr>
        <w:ind w:left="720"/>
        <w:jc w:val="both"/>
      </w:pPr>
      <w:r w:rsidRPr="006A4E43">
        <w:rPr>
          <w:b/>
          <w:bCs/>
        </w:rPr>
        <w:t>(3) </w:t>
      </w:r>
      <w:r w:rsidRPr="006A4E43">
        <w:t>The design of any building in connection with such facilities must not adversely affect the safe, comfortable enjoyment of property rights in the surrounding area.</w:t>
      </w:r>
    </w:p>
    <w:p w:rsidR="006A4E43" w:rsidRPr="006A4E43" w:rsidRDefault="006A4E43" w:rsidP="00EA7AA1">
      <w:pPr>
        <w:ind w:left="720"/>
        <w:jc w:val="both"/>
      </w:pPr>
      <w:r w:rsidRPr="006A4E43">
        <w:rPr>
          <w:b/>
          <w:bCs/>
        </w:rPr>
        <w:t>(4) </w:t>
      </w:r>
      <w:r w:rsidRPr="006A4E43">
        <w:t>Adequate fences and other safety devices must be provided as may be required. Fences, when used to enclose public utility facilities such as electrical power substations, shall be built in accordance with the applicable requirements of the New Jersey Board of Public Utility Commissioners and the National Electrical Code in effect at the time of the construction.</w:t>
      </w:r>
    </w:p>
    <w:p w:rsidR="006A4E43" w:rsidRPr="006A4E43" w:rsidRDefault="006A4E43" w:rsidP="00EA7AA1">
      <w:pPr>
        <w:ind w:left="720"/>
        <w:jc w:val="both"/>
      </w:pPr>
      <w:r w:rsidRPr="006A4E43">
        <w:rPr>
          <w:b/>
          <w:bCs/>
        </w:rPr>
        <w:t>(5) </w:t>
      </w:r>
      <w:r w:rsidRPr="006A4E43">
        <w:t>Landscaping, including shrubs, trees and lawns, shall be provided and maintained.</w:t>
      </w:r>
    </w:p>
    <w:p w:rsidR="006A4E43" w:rsidRPr="006A4E43" w:rsidRDefault="006A4E43" w:rsidP="00EA7AA1">
      <w:pPr>
        <w:ind w:left="720"/>
        <w:jc w:val="both"/>
      </w:pPr>
      <w:r w:rsidRPr="006A4E43">
        <w:rPr>
          <w:b/>
          <w:bCs/>
        </w:rPr>
        <w:t>(6) </w:t>
      </w:r>
      <w:r w:rsidRPr="006A4E43">
        <w:t>Off-street parking shall be provided as determined by the Planning Board during site plan review.</w:t>
      </w:r>
    </w:p>
    <w:p w:rsidR="006A4E43" w:rsidRPr="006A4E43" w:rsidRDefault="006A4E43" w:rsidP="006A4E43">
      <w:pPr>
        <w:jc w:val="both"/>
      </w:pPr>
      <w:r w:rsidRPr="006A4E43">
        <w:rPr>
          <w:b/>
          <w:bCs/>
        </w:rPr>
        <w:t>B. </w:t>
      </w:r>
      <w:r w:rsidRPr="006A4E43">
        <w:t>Car washes.</w:t>
      </w:r>
    </w:p>
    <w:p w:rsidR="006A4E43" w:rsidRPr="006A4E43" w:rsidRDefault="006A4E43" w:rsidP="00EA7AA1">
      <w:pPr>
        <w:ind w:left="720"/>
        <w:jc w:val="both"/>
      </w:pPr>
      <w:r w:rsidRPr="006A4E43">
        <w:rPr>
          <w:b/>
          <w:bCs/>
        </w:rPr>
        <w:t>(1) </w:t>
      </w:r>
      <w:r w:rsidRPr="006A4E43">
        <w:t>The minimum lot size for a car wash shall be 24,000 square feet, the minimum frontage shall be 120 feet and the minimum lot depth shall be 200 feet. The front yard minimum shall be 40 feet and the side and rear yard minimums shall be 20 feet.</w:t>
      </w:r>
    </w:p>
    <w:p w:rsidR="006A4E43" w:rsidRPr="006A4E43" w:rsidRDefault="006A4E43" w:rsidP="00EA7AA1">
      <w:pPr>
        <w:ind w:left="720"/>
        <w:jc w:val="both"/>
      </w:pPr>
      <w:r w:rsidRPr="006A4E43">
        <w:rPr>
          <w:b/>
          <w:bCs/>
        </w:rPr>
        <w:t>(2) </w:t>
      </w:r>
      <w:r w:rsidRPr="006A4E43">
        <w:t>All mechanical activities must be conducted within a totally enclosed building.</w:t>
      </w:r>
    </w:p>
    <w:p w:rsidR="006A4E43" w:rsidRPr="006A4E43" w:rsidRDefault="006A4E43" w:rsidP="00EA7AA1">
      <w:pPr>
        <w:ind w:left="720"/>
        <w:jc w:val="both"/>
      </w:pPr>
      <w:r w:rsidRPr="006A4E43">
        <w:rPr>
          <w:b/>
          <w:bCs/>
        </w:rPr>
        <w:t>(3) </w:t>
      </w:r>
      <w:r w:rsidRPr="006A4E43">
        <w:t>Off-street parking shall be provided in accordance with the following schedule: Three access lanes for each mechanized car wash entrance with each lane having a minimum capacity for 15 vehicles at the entrance and six vehicles at the exit of the washing equipment; one separate space for each waxing, upholstery cleaning or similar specialized service area; and one space for each employee. All vehicle entrances shall be from the rear of the building and all parked and waiting vehicles shall be accommodated on the lot. Entrance access driveways shall not be located within 300 feet of the intersection of any two street lines or within 10 feet of any lot line.</w:t>
      </w:r>
    </w:p>
    <w:p w:rsidR="006A4E43" w:rsidRPr="006A4E43" w:rsidRDefault="006A4E43" w:rsidP="00EA7AA1">
      <w:pPr>
        <w:ind w:left="720"/>
        <w:jc w:val="both"/>
      </w:pPr>
      <w:r w:rsidRPr="006A4E43">
        <w:rPr>
          <w:b/>
          <w:bCs/>
        </w:rPr>
        <w:t>(4) </w:t>
      </w:r>
      <w:r w:rsidRPr="006A4E43">
        <w:t>One sign shall be permitted, either freestanding or attached, not exceeding an area equivalent to 5% of the first floor portion of the front facade or 50 square feet, whichever is smaller. Freestanding signs shall be set back at least 10 feet from all street and lot lines.</w:t>
      </w:r>
    </w:p>
    <w:p w:rsidR="006A4E43" w:rsidRPr="006A4E43" w:rsidRDefault="006A4E43" w:rsidP="00EA7AA1">
      <w:pPr>
        <w:ind w:left="720"/>
        <w:jc w:val="both"/>
      </w:pPr>
      <w:r w:rsidRPr="006A4E43">
        <w:rPr>
          <w:b/>
          <w:bCs/>
        </w:rPr>
        <w:t>(5) </w:t>
      </w:r>
      <w:r w:rsidRPr="006A4E43">
        <w:t xml:space="preserve">No car wash shall be located within 200 feet of any firehouse, school, playground, church, hospital, public building or institution. A minimum fifty-foot setback is required between any building </w:t>
      </w:r>
      <w:proofErr w:type="gramStart"/>
      <w:r w:rsidRPr="006A4E43">
        <w:t>or</w:t>
      </w:r>
      <w:proofErr w:type="gramEnd"/>
      <w:r w:rsidRPr="006A4E43">
        <w:t xml:space="preserve"> driveway on a lot utilized for a car wash and any residential use or district.</w:t>
      </w:r>
    </w:p>
    <w:p w:rsidR="006A4E43" w:rsidRPr="006A4E43" w:rsidRDefault="006A4E43" w:rsidP="00EA7AA1">
      <w:pPr>
        <w:ind w:left="720"/>
        <w:jc w:val="both"/>
      </w:pPr>
      <w:r w:rsidRPr="006A4E43">
        <w:rPr>
          <w:b/>
          <w:bCs/>
        </w:rPr>
        <w:t>(6) </w:t>
      </w:r>
      <w:r w:rsidRPr="006A4E43">
        <w:t>All of the other area, yard, building coverage, height, and general requirements of the respective zone and other applicable requirements of this chapter must be met.</w:t>
      </w:r>
    </w:p>
    <w:p w:rsidR="006A4E43" w:rsidRPr="006A4E43" w:rsidRDefault="006A4E43" w:rsidP="006A4E43">
      <w:pPr>
        <w:jc w:val="both"/>
      </w:pPr>
      <w:r w:rsidRPr="006A4E43">
        <w:rPr>
          <w:b/>
          <w:bCs/>
        </w:rPr>
        <w:t>C. </w:t>
      </w:r>
    </w:p>
    <w:p w:rsidR="006A4E43" w:rsidRPr="006A4E43" w:rsidRDefault="006A4E43" w:rsidP="006A4E43">
      <w:pPr>
        <w:jc w:val="both"/>
      </w:pPr>
      <w:r w:rsidRPr="006A4E43">
        <w:t>Senior citizen housing.</w:t>
      </w:r>
    </w:p>
    <w:p w:rsidR="006A4E43" w:rsidRPr="006A4E43" w:rsidRDefault="006A4E43" w:rsidP="00EA7AA1">
      <w:pPr>
        <w:ind w:left="720"/>
        <w:jc w:val="both"/>
      </w:pPr>
      <w:r w:rsidRPr="006A4E43">
        <w:rPr>
          <w:b/>
          <w:bCs/>
        </w:rPr>
        <w:t>(1) </w:t>
      </w:r>
      <w:r w:rsidRPr="006A4E43">
        <w:t>The maximum residential density shall not exceed 15 dwelling units per gross acre.</w:t>
      </w:r>
    </w:p>
    <w:p w:rsidR="006A4E43" w:rsidRPr="006A4E43" w:rsidRDefault="006A4E43" w:rsidP="00EA7AA1">
      <w:pPr>
        <w:ind w:left="720"/>
        <w:jc w:val="both"/>
      </w:pPr>
      <w:r w:rsidRPr="006A4E43">
        <w:rPr>
          <w:b/>
          <w:bCs/>
        </w:rPr>
        <w:t>(2) </w:t>
      </w:r>
      <w:r w:rsidRPr="006A4E43">
        <w:t>No dwelling unit shall contain more than two bedrooms.</w:t>
      </w:r>
    </w:p>
    <w:p w:rsidR="006A4E43" w:rsidRPr="006A4E43" w:rsidRDefault="006A4E43" w:rsidP="00EA7AA1">
      <w:pPr>
        <w:ind w:left="720"/>
        <w:jc w:val="both"/>
      </w:pPr>
      <w:r w:rsidRPr="006A4E43">
        <w:rPr>
          <w:b/>
          <w:bCs/>
        </w:rPr>
        <w:t>(3) </w:t>
      </w:r>
      <w:r w:rsidRPr="006A4E43">
        <w:t>The maximum building height shall not exceed 35 feet and 2 1/2 stories.</w:t>
      </w:r>
    </w:p>
    <w:p w:rsidR="006A4E43" w:rsidRPr="006A4E43" w:rsidRDefault="006A4E43" w:rsidP="00EA7AA1">
      <w:pPr>
        <w:ind w:left="720"/>
        <w:jc w:val="both"/>
      </w:pPr>
      <w:r w:rsidRPr="006A4E43">
        <w:rPr>
          <w:b/>
          <w:bCs/>
        </w:rPr>
        <w:t>(4) </w:t>
      </w:r>
      <w:r w:rsidRPr="006A4E43">
        <w:t>A minimum of 1 1/4 parking spaces shall be provided for each dwelling unit.</w:t>
      </w:r>
    </w:p>
    <w:p w:rsidR="006A4E43" w:rsidRPr="006A4E43" w:rsidRDefault="006A4E43" w:rsidP="00EA7AA1">
      <w:pPr>
        <w:ind w:left="720"/>
        <w:jc w:val="both"/>
      </w:pPr>
      <w:r w:rsidRPr="006A4E43">
        <w:rPr>
          <w:b/>
          <w:bCs/>
        </w:rPr>
        <w:t>(5) </w:t>
      </w:r>
      <w:r w:rsidRPr="006A4E43">
        <w:t>Individual dwelling units shall meet or exceed minimum design requirements specified by the New Jersey Housing Finance and Mortgage Agency.</w:t>
      </w:r>
    </w:p>
    <w:p w:rsidR="006A4E43" w:rsidRPr="006A4E43" w:rsidRDefault="006A4E43" w:rsidP="00EA7AA1">
      <w:pPr>
        <w:ind w:firstLine="720"/>
        <w:jc w:val="both"/>
      </w:pPr>
      <w:r w:rsidRPr="006A4E43">
        <w:rPr>
          <w:b/>
          <w:bCs/>
        </w:rPr>
        <w:t>(6) </w:t>
      </w:r>
      <w:r w:rsidRPr="006A4E43">
        <w:t>Prior to any City approval, the following prerequisites shall have been accomplished:</w:t>
      </w:r>
    </w:p>
    <w:p w:rsidR="006A4E43" w:rsidRPr="006A4E43" w:rsidRDefault="006A4E43" w:rsidP="00EA7AA1">
      <w:pPr>
        <w:ind w:left="720"/>
        <w:jc w:val="both"/>
      </w:pPr>
      <w:r w:rsidRPr="006A4E43">
        <w:rPr>
          <w:b/>
          <w:bCs/>
        </w:rPr>
        <w:t>(a) </w:t>
      </w:r>
      <w:r w:rsidRPr="006A4E43">
        <w:t>Verification that there are adequate utility services and support facilities for the project, including existing and/or proposed transit and commercial establishments serving everyday needs, within a one-mile walking distance of the proposed site.</w:t>
      </w:r>
    </w:p>
    <w:p w:rsidR="006A4E43" w:rsidRPr="006A4E43" w:rsidRDefault="006A4E43" w:rsidP="00EA7AA1">
      <w:pPr>
        <w:ind w:left="720"/>
        <w:jc w:val="both"/>
      </w:pPr>
      <w:r w:rsidRPr="006A4E43">
        <w:rPr>
          <w:b/>
          <w:bCs/>
        </w:rPr>
        <w:t>(b) </w:t>
      </w:r>
      <w:r w:rsidRPr="006A4E43">
        <w:t>Assurance that the occupancy of such housing will be limited to households, the single member of which, or either the husband or wife of which, or both, or any of a number of siblings or unrelated individuals of which, or a parent of children of which is/are 62 years of age or older, or as otherwise defined by the Social Security Act, as amended, except that this provision shall not apply to any resident manager on the premises.</w:t>
      </w:r>
    </w:p>
    <w:p w:rsidR="006A4E43" w:rsidRPr="006A4E43" w:rsidRDefault="006A4E43" w:rsidP="00EA7AA1">
      <w:pPr>
        <w:ind w:left="720"/>
        <w:jc w:val="both"/>
      </w:pPr>
      <w:r w:rsidRPr="006A4E43">
        <w:rPr>
          <w:b/>
          <w:bCs/>
        </w:rPr>
        <w:t>(c) </w:t>
      </w:r>
      <w:r w:rsidRPr="006A4E43">
        <w:t>Verification of preliminary approval of the project by any state or federal agency which finances or assists the financing or operation of such housing.</w:t>
      </w:r>
    </w:p>
    <w:p w:rsidR="006A4E43" w:rsidRPr="006A4E43" w:rsidRDefault="006A4E43" w:rsidP="00EA7AA1">
      <w:pPr>
        <w:ind w:firstLine="720"/>
        <w:jc w:val="both"/>
      </w:pPr>
      <w:r w:rsidRPr="006A4E43">
        <w:rPr>
          <w:b/>
          <w:bCs/>
        </w:rPr>
        <w:t>(7) </w:t>
      </w:r>
      <w:r w:rsidRPr="006A4E43">
        <w:t>All other applicable requirements of this chapter must be met.</w:t>
      </w:r>
    </w:p>
    <w:p w:rsidR="006A4E43" w:rsidRPr="006A4E43" w:rsidRDefault="006A4E43" w:rsidP="006A4E43">
      <w:pPr>
        <w:jc w:val="both"/>
      </w:pPr>
      <w:r w:rsidRPr="006A4E43">
        <w:rPr>
          <w:b/>
          <w:bCs/>
        </w:rPr>
        <w:t>D. </w:t>
      </w:r>
      <w:r w:rsidRPr="006A4E43">
        <w:t>Service stations.</w:t>
      </w:r>
    </w:p>
    <w:p w:rsidR="006A4E43" w:rsidRPr="006A4E43" w:rsidRDefault="006A4E43" w:rsidP="00EA7AA1">
      <w:pPr>
        <w:ind w:left="720"/>
        <w:jc w:val="both"/>
      </w:pPr>
      <w:r w:rsidRPr="006A4E43">
        <w:rPr>
          <w:b/>
          <w:bCs/>
        </w:rPr>
        <w:t>(1)</w:t>
      </w:r>
      <w:r w:rsidR="00EA7AA1">
        <w:rPr>
          <w:b/>
          <w:bCs/>
        </w:rPr>
        <w:t xml:space="preserve"> </w:t>
      </w:r>
      <w:r w:rsidRPr="006A4E43">
        <w:t>The minimum lot size for service stations shall be 31,780 square feet and the minimum frontage shall be 140 feet. The front yard minimum shall be 40 feet and the side and rear yard minimums shall be 25 feet.</w:t>
      </w:r>
    </w:p>
    <w:p w:rsidR="006A4E43" w:rsidRPr="006A4E43" w:rsidRDefault="006A4E43" w:rsidP="00EA7AA1">
      <w:pPr>
        <w:ind w:left="720"/>
        <w:jc w:val="both"/>
      </w:pPr>
      <w:r w:rsidRPr="006A4E43">
        <w:rPr>
          <w:b/>
          <w:bCs/>
        </w:rPr>
        <w:t>(2) </w:t>
      </w:r>
      <w:r w:rsidRPr="006A4E43">
        <w:t xml:space="preserve">No service station shall be located within 200 feet of any firehouse, school, playground, church, hospital, public building or institution. No service station shall be located within 400 feet of any other service station. A minimum fifty-foot setback is required between any building </w:t>
      </w:r>
      <w:proofErr w:type="gramStart"/>
      <w:r w:rsidRPr="006A4E43">
        <w:t>or</w:t>
      </w:r>
      <w:proofErr w:type="gramEnd"/>
      <w:r w:rsidRPr="006A4E43">
        <w:t xml:space="preserve"> driveway on a lot utilized for a service station and any residential use or district.</w:t>
      </w:r>
    </w:p>
    <w:p w:rsidR="006A4E43" w:rsidRPr="006A4E43" w:rsidRDefault="006A4E43" w:rsidP="00EA7AA1">
      <w:pPr>
        <w:ind w:left="720"/>
        <w:jc w:val="both"/>
      </w:pPr>
      <w:r w:rsidRPr="006A4E43">
        <w:rPr>
          <w:b/>
          <w:bCs/>
        </w:rPr>
        <w:t>(3) </w:t>
      </w:r>
      <w:r w:rsidRPr="006A4E43">
        <w:t>All appliances, pits, storage areas and trash facilities other than gasoline filling pumps or air pumps shall be within a building. Gasoline filling pumps and air pump islands shall be a minimum of 20 feet apart. All lubrication, repair or similar activities shall be performed in a fully enclosed building, and no dismantled parts shall be displayed outside of an enclosed building.</w:t>
      </w:r>
    </w:p>
    <w:p w:rsidR="006A4E43" w:rsidRPr="006A4E43" w:rsidRDefault="006A4E43" w:rsidP="00EA7AA1">
      <w:pPr>
        <w:ind w:left="720"/>
        <w:jc w:val="both"/>
      </w:pPr>
      <w:r w:rsidRPr="006A4E43">
        <w:rPr>
          <w:b/>
          <w:bCs/>
        </w:rPr>
        <w:t>(4) </w:t>
      </w:r>
      <w:r w:rsidRPr="006A4E43">
        <w:t>No junked motor vehicle or part thereof shall be permitted on the premises of any service station. Moreover, no more than six motor vehicles may be located upon any service station premises outside of a closed or roofed building for a period of time not to exceed seven days, and providing that the owners of said vehicles are awaiting their repair.</w:t>
      </w:r>
    </w:p>
    <w:p w:rsidR="006A4E43" w:rsidRPr="006A4E43" w:rsidRDefault="006A4E43" w:rsidP="00EA7AA1">
      <w:pPr>
        <w:ind w:left="720"/>
        <w:jc w:val="both"/>
      </w:pPr>
      <w:r w:rsidRPr="006A4E43">
        <w:rPr>
          <w:b/>
          <w:bCs/>
        </w:rPr>
        <w:t>(5) </w:t>
      </w:r>
      <w:r w:rsidRPr="006A4E43">
        <w:t>Landscaping shall be provided in the front yard area and shall be reasonably distributed throughout the entire front yard area.</w:t>
      </w:r>
    </w:p>
    <w:p w:rsidR="006A4E43" w:rsidRPr="006A4E43" w:rsidRDefault="006A4E43" w:rsidP="00EA7AA1">
      <w:pPr>
        <w:ind w:left="720"/>
        <w:jc w:val="both"/>
      </w:pPr>
      <w:r w:rsidRPr="006A4E43">
        <w:rPr>
          <w:b/>
          <w:bCs/>
        </w:rPr>
        <w:t>(6) </w:t>
      </w:r>
      <w:r w:rsidRPr="006A4E43">
        <w:t>The exterior display and parking of motor vehicles, trailers, boats or other similar equipment for sale shall not be permitted as part of a service station.</w:t>
      </w:r>
    </w:p>
    <w:p w:rsidR="006A4E43" w:rsidRPr="006A4E43" w:rsidRDefault="006A4E43" w:rsidP="00EA7AA1">
      <w:pPr>
        <w:ind w:left="720"/>
        <w:jc w:val="both"/>
      </w:pPr>
      <w:r w:rsidRPr="006A4E43">
        <w:rPr>
          <w:b/>
          <w:bCs/>
        </w:rPr>
        <w:t>(7) </w:t>
      </w:r>
      <w:r w:rsidRPr="006A4E43">
        <w:t>Service stations shall provide at least six off-street parking spaces for the first lift, wheel alignment pit or similar work area; five additional spaces for a second work area; and an additional three spaces for each additional work area. Such spaces shall be separated from the driveway and general apron areas which give access to the gasoline and air pumps and service areas. No designated parking space shall obstruct access to such facilities. No parking shall be permitted on unpaved areas. Driveways shall be a minimum of 20 feet from all lot lines, street intersections and other driveways on the same lot.</w:t>
      </w:r>
    </w:p>
    <w:p w:rsidR="006A4E43" w:rsidRPr="006A4E43" w:rsidRDefault="006A4E43" w:rsidP="00EA7AA1">
      <w:pPr>
        <w:ind w:left="720"/>
        <w:jc w:val="both"/>
      </w:pPr>
      <w:r w:rsidRPr="006A4E43">
        <w:rPr>
          <w:b/>
          <w:bCs/>
        </w:rPr>
        <w:t>(8) </w:t>
      </w:r>
      <w:r w:rsidRPr="006A4E43">
        <w:t>Service stations may be permitted one freestanding sign and one sign attached flat against the building. The freestanding sign shall not exceed an area of 20 square feet and shall be set back at least 10 feet from all street rights-of-way and lot lines. The attached sign shall not exceed 30 square feet in area.</w:t>
      </w:r>
    </w:p>
    <w:p w:rsidR="006A4E43" w:rsidRPr="006A4E43" w:rsidRDefault="006A4E43" w:rsidP="00EA7AA1">
      <w:pPr>
        <w:ind w:left="720"/>
        <w:jc w:val="both"/>
      </w:pPr>
      <w:r w:rsidRPr="006A4E43">
        <w:rPr>
          <w:b/>
          <w:bCs/>
        </w:rPr>
        <w:t>(9) </w:t>
      </w:r>
      <w:r w:rsidRPr="006A4E43">
        <w:t>All of the other area, yard, and general requirements of the respective zone and other applicable requirements of this chapter must be met.</w:t>
      </w:r>
    </w:p>
    <w:p w:rsidR="006A4E43" w:rsidRPr="006A4E43" w:rsidRDefault="006A4E43" w:rsidP="006A4E43">
      <w:pPr>
        <w:jc w:val="both"/>
      </w:pPr>
      <w:r w:rsidRPr="006A4E43">
        <w:rPr>
          <w:b/>
          <w:bCs/>
        </w:rPr>
        <w:t>E. </w:t>
      </w:r>
      <w:r w:rsidRPr="006A4E43">
        <w:t>(Reserved)</w:t>
      </w:r>
      <w:r w:rsidRPr="006A4E43">
        <w:rPr>
          <w:b/>
          <w:bCs/>
          <w:vertAlign w:val="superscript"/>
        </w:rPr>
        <w:t>[1]</w:t>
      </w:r>
    </w:p>
    <w:p w:rsidR="006A4E43" w:rsidRPr="006A4E43" w:rsidRDefault="006A4E43" w:rsidP="006A4E43">
      <w:pPr>
        <w:jc w:val="both"/>
      </w:pPr>
      <w:r w:rsidRPr="006A4E43">
        <w:rPr>
          <w:b/>
          <w:bCs/>
        </w:rPr>
        <w:t>F. </w:t>
      </w:r>
      <w:r w:rsidRPr="006A4E43">
        <w:t>Adult business.</w:t>
      </w:r>
    </w:p>
    <w:p w:rsidR="006A4E43" w:rsidRPr="006A4E43" w:rsidRDefault="006A4E43" w:rsidP="00EA7AA1">
      <w:pPr>
        <w:ind w:left="720"/>
        <w:jc w:val="both"/>
      </w:pPr>
      <w:r w:rsidRPr="006A4E43">
        <w:rPr>
          <w:b/>
          <w:bCs/>
        </w:rPr>
        <w:t>(1) </w:t>
      </w:r>
      <w:r w:rsidRPr="006A4E43">
        <w:t>Due to the exceptional land use characteristics and locational impacts of adult entertainment uses, which have a deleterious and destructive effect upon land uses and values within the City of North Wildwood, it is recognized that such businesses, to the extent that they promote obscenity or sell obscene material or display obscene acts, should be prohibited from the City, and those which are not determined to be obscene should be restricted in such a way as to minimize their adverse effect on property values, neighborhoods within the City, public health, safety, comfort, morals, convenience, and general welfare of the inhabitants and visitors of the City.</w:t>
      </w:r>
    </w:p>
    <w:p w:rsidR="006A4E43" w:rsidRPr="006A4E43" w:rsidRDefault="006A4E43" w:rsidP="00EA7AA1">
      <w:pPr>
        <w:ind w:left="720"/>
        <w:jc w:val="both"/>
      </w:pPr>
      <w:r w:rsidRPr="006A4E43">
        <w:rPr>
          <w:b/>
          <w:bCs/>
        </w:rPr>
        <w:t>(2) </w:t>
      </w:r>
      <w:r w:rsidRPr="006A4E43">
        <w:t>Definitions. As used in this section, the following terms shall have the meanings indicated:</w:t>
      </w:r>
    </w:p>
    <w:p w:rsidR="006A4E43" w:rsidRPr="006A4E43" w:rsidRDefault="006A4E43" w:rsidP="00EA7AA1">
      <w:pPr>
        <w:ind w:left="1440"/>
        <w:jc w:val="both"/>
        <w:rPr>
          <w:b/>
          <w:bCs/>
        </w:rPr>
      </w:pPr>
      <w:r w:rsidRPr="006A4E43">
        <w:rPr>
          <w:b/>
          <w:bCs/>
        </w:rPr>
        <w:t>ADULT BOOKSTORE</w:t>
      </w:r>
    </w:p>
    <w:p w:rsidR="006A4E43" w:rsidRPr="006A4E43" w:rsidRDefault="006A4E43" w:rsidP="00EA7AA1">
      <w:pPr>
        <w:ind w:left="1440"/>
        <w:jc w:val="both"/>
      </w:pPr>
      <w:r w:rsidRPr="006A4E43">
        <w:t>An establishment having, as a substantially significant portion of its stock in trade, books, magazines, films for sale or viewing on premises, by use of motion-picture devices or other coin-operated means, or other periodicals which are distinguished or characterized by their emphasis on matters depicting or relating to specified sexual activities or specified anatomical areas.</w:t>
      </w:r>
    </w:p>
    <w:p w:rsidR="006A4E43" w:rsidRPr="006A4E43" w:rsidRDefault="006A4E43" w:rsidP="00EA7AA1">
      <w:pPr>
        <w:ind w:left="1440"/>
        <w:jc w:val="both"/>
        <w:rPr>
          <w:b/>
          <w:bCs/>
        </w:rPr>
      </w:pPr>
      <w:r w:rsidRPr="006A4E43">
        <w:rPr>
          <w:b/>
          <w:bCs/>
        </w:rPr>
        <w:t>ADULT BUSINESS</w:t>
      </w:r>
    </w:p>
    <w:p w:rsidR="006A4E43" w:rsidRPr="006A4E43" w:rsidRDefault="006A4E43" w:rsidP="00EA7AA1">
      <w:pPr>
        <w:ind w:left="1440"/>
        <w:jc w:val="both"/>
      </w:pPr>
      <w:r w:rsidRPr="006A4E43">
        <w:t>A business which displays, shows, sells, rents, or otherwise exhibits a display or depiction of a specific anatomical area for specified sexual activity which emits sensuality but is not obscene.</w:t>
      </w:r>
    </w:p>
    <w:p w:rsidR="006A4E43" w:rsidRPr="006A4E43" w:rsidRDefault="006A4E43" w:rsidP="00EA7AA1">
      <w:pPr>
        <w:ind w:left="1440"/>
        <w:jc w:val="both"/>
        <w:rPr>
          <w:b/>
          <w:bCs/>
        </w:rPr>
      </w:pPr>
      <w:r w:rsidRPr="006A4E43">
        <w:rPr>
          <w:b/>
          <w:bCs/>
        </w:rPr>
        <w:t>ADULT CABARET</w:t>
      </w:r>
    </w:p>
    <w:p w:rsidR="006A4E43" w:rsidRPr="006A4E43" w:rsidRDefault="006A4E43" w:rsidP="00EA7AA1">
      <w:pPr>
        <w:ind w:left="1440"/>
        <w:jc w:val="both"/>
      </w:pPr>
      <w:r w:rsidRPr="006A4E43">
        <w:t>A nightclub, theatre, or other establishment which features live performances by topless and/or bottomless dancers, go-go dancers, exotic strippers, or similar entertainers, where such performances are distinguished or characterized by emphasis upon specified sexual activity or specified anatomical areas.</w:t>
      </w:r>
    </w:p>
    <w:p w:rsidR="006A4E43" w:rsidRPr="006A4E43" w:rsidRDefault="006A4E43" w:rsidP="00EA7AA1">
      <w:pPr>
        <w:ind w:left="1440"/>
        <w:jc w:val="both"/>
        <w:rPr>
          <w:b/>
          <w:bCs/>
        </w:rPr>
      </w:pPr>
      <w:r w:rsidRPr="006A4E43">
        <w:rPr>
          <w:b/>
          <w:bCs/>
        </w:rPr>
        <w:t>ADULT MASSAGE PARLOR</w:t>
      </w:r>
    </w:p>
    <w:p w:rsidR="006A4E43" w:rsidRPr="006A4E43" w:rsidRDefault="006A4E43" w:rsidP="00EA7AA1">
      <w:pPr>
        <w:ind w:left="1440"/>
        <w:jc w:val="both"/>
      </w:pPr>
      <w:r w:rsidRPr="006A4E43">
        <w:t>A place where, for any form of consideration or gratuity, massage, alcohol rub, administration of fomentations, electric or magnetic treatments, or any other treatment or manipulation of the human body occurs as part of, or in connection with, the specified sexual activities, or when any person, providing such treatment, manipulation, or service related thereto, exposes specified anatomical areas.</w:t>
      </w:r>
    </w:p>
    <w:p w:rsidR="006A4E43" w:rsidRPr="006A4E43" w:rsidRDefault="006A4E43" w:rsidP="00EA7AA1">
      <w:pPr>
        <w:ind w:left="1440"/>
        <w:jc w:val="both"/>
        <w:rPr>
          <w:b/>
          <w:bCs/>
        </w:rPr>
      </w:pPr>
      <w:r w:rsidRPr="006A4E43">
        <w:rPr>
          <w:b/>
          <w:bCs/>
        </w:rPr>
        <w:t>ADULT MODEL STUDIO</w:t>
      </w:r>
    </w:p>
    <w:p w:rsidR="006A4E43" w:rsidRPr="006A4E43" w:rsidRDefault="006A4E43" w:rsidP="00EA7AA1">
      <w:pPr>
        <w:ind w:left="1440"/>
        <w:jc w:val="both"/>
      </w:pPr>
      <w:r w:rsidRPr="006A4E43">
        <w:t>Any place where, for any form of consideration or gratuity, male or female figure models who display specified anatomical areas or provide to be observed, sketched, drawn, painted, sculptured, photographed, or similarly depicted by persons paying such consideration or gratuity.</w:t>
      </w:r>
    </w:p>
    <w:p w:rsidR="006A4E43" w:rsidRPr="006A4E43" w:rsidRDefault="006A4E43" w:rsidP="00EA7AA1">
      <w:pPr>
        <w:ind w:left="1440"/>
        <w:jc w:val="both"/>
        <w:rPr>
          <w:b/>
          <w:bCs/>
        </w:rPr>
      </w:pPr>
      <w:r w:rsidRPr="006A4E43">
        <w:rPr>
          <w:b/>
          <w:bCs/>
        </w:rPr>
        <w:t>ADULT MOTION PICTURE THEATRES</w:t>
      </w:r>
    </w:p>
    <w:p w:rsidR="006A4E43" w:rsidRPr="006A4E43" w:rsidRDefault="006A4E43" w:rsidP="00EA7AA1">
      <w:pPr>
        <w:ind w:left="1440"/>
        <w:jc w:val="both"/>
      </w:pPr>
      <w:r w:rsidRPr="006A4E43">
        <w:t>Enclosed buildings used for presenting films consisting of material distinguished or characterized by an emphasis on matters depicting, describing, relating to specified anatomical area or specified sexual activities.</w:t>
      </w:r>
    </w:p>
    <w:p w:rsidR="006A4E43" w:rsidRPr="006A4E43" w:rsidRDefault="006A4E43" w:rsidP="00EA7AA1">
      <w:pPr>
        <w:ind w:left="1440"/>
        <w:jc w:val="both"/>
        <w:rPr>
          <w:b/>
          <w:bCs/>
        </w:rPr>
      </w:pPr>
      <w:r w:rsidRPr="006A4E43">
        <w:rPr>
          <w:b/>
          <w:bCs/>
        </w:rPr>
        <w:t>ADULT PRODUCTS</w:t>
      </w:r>
    </w:p>
    <w:p w:rsidR="006A4E43" w:rsidRPr="006A4E43" w:rsidRDefault="006A4E43" w:rsidP="00EA7AA1">
      <w:pPr>
        <w:ind w:left="1440"/>
        <w:jc w:val="both"/>
      </w:pPr>
      <w:r w:rsidRPr="006A4E43">
        <w:t>Products which display or are a depiction of a specified anatomical area, or of a specified sexual activity which emits sensuality but is not obscene.</w:t>
      </w:r>
    </w:p>
    <w:p w:rsidR="006A4E43" w:rsidRPr="006A4E43" w:rsidRDefault="006A4E43" w:rsidP="00EA7AA1">
      <w:pPr>
        <w:ind w:left="1440"/>
        <w:jc w:val="both"/>
        <w:rPr>
          <w:b/>
          <w:bCs/>
        </w:rPr>
      </w:pPr>
      <w:r w:rsidRPr="006A4E43">
        <w:rPr>
          <w:b/>
          <w:bCs/>
        </w:rPr>
        <w:t>OBSCENE ACTS</w:t>
      </w:r>
    </w:p>
    <w:p w:rsidR="006A4E43" w:rsidRPr="006A4E43" w:rsidRDefault="006A4E43" w:rsidP="00EA7AA1">
      <w:pPr>
        <w:ind w:left="1440"/>
        <w:jc w:val="both"/>
      </w:pPr>
      <w:r w:rsidRPr="006A4E43">
        <w:t xml:space="preserve">Acts which depict or describe, in a patently offensive way, ultimate sexual acts, normal or perverted, actual or simulated, masturbation, excretory functions or lewd exhibition of the genitals, which acts lack serious literacy, artistic, political, or scientific value when taken as a whole, and which to the average person, applying contemporary community standards, has a dominant theme, taken as a whole, which appears to the </w:t>
      </w:r>
      <w:proofErr w:type="spellStart"/>
      <w:r w:rsidRPr="006A4E43">
        <w:t>purient</w:t>
      </w:r>
      <w:proofErr w:type="spellEnd"/>
      <w:r w:rsidRPr="006A4E43">
        <w:t xml:space="preserve"> interest.</w:t>
      </w:r>
    </w:p>
    <w:p w:rsidR="006A4E43" w:rsidRPr="006A4E43" w:rsidRDefault="006A4E43" w:rsidP="00EA7AA1">
      <w:pPr>
        <w:ind w:left="1440"/>
        <w:jc w:val="both"/>
        <w:rPr>
          <w:b/>
          <w:bCs/>
        </w:rPr>
      </w:pPr>
      <w:r w:rsidRPr="006A4E43">
        <w:rPr>
          <w:b/>
          <w:bCs/>
        </w:rPr>
        <w:t>OBSCENE MATERIAL</w:t>
      </w:r>
    </w:p>
    <w:p w:rsidR="006A4E43" w:rsidRPr="006A4E43" w:rsidRDefault="006A4E43" w:rsidP="00EA7AA1">
      <w:pPr>
        <w:ind w:left="1440"/>
        <w:jc w:val="both"/>
      </w:pPr>
      <w:r w:rsidRPr="006A4E43">
        <w:t>Shall be defined as in N.J.S.A. 2C:34-2 and as amended from time to time.</w:t>
      </w:r>
    </w:p>
    <w:p w:rsidR="006A4E43" w:rsidRPr="006A4E43" w:rsidRDefault="006A4E43" w:rsidP="00EA7AA1">
      <w:pPr>
        <w:ind w:left="1440"/>
        <w:jc w:val="both"/>
        <w:rPr>
          <w:b/>
          <w:bCs/>
        </w:rPr>
      </w:pPr>
      <w:r w:rsidRPr="006A4E43">
        <w:rPr>
          <w:b/>
          <w:bCs/>
        </w:rPr>
        <w:t>SPECIFIED SEXUAL ACTIVITY OR ANATOMICAL AREA</w:t>
      </w:r>
    </w:p>
    <w:p w:rsidR="006A4E43" w:rsidRPr="006A4E43" w:rsidRDefault="006A4E43" w:rsidP="00EA7AA1">
      <w:pPr>
        <w:ind w:left="1440"/>
        <w:jc w:val="both"/>
      </w:pPr>
      <w:r w:rsidRPr="006A4E43">
        <w:t>Shall be defined as in N.J.S.A. 2C:34-3 and as amended from time to time.</w:t>
      </w:r>
    </w:p>
    <w:p w:rsidR="006A4E43" w:rsidRPr="006A4E43" w:rsidRDefault="006A4E43" w:rsidP="00EA7AA1">
      <w:pPr>
        <w:ind w:firstLine="720"/>
        <w:jc w:val="both"/>
      </w:pPr>
      <w:r w:rsidRPr="006A4E43">
        <w:rPr>
          <w:b/>
          <w:bCs/>
        </w:rPr>
        <w:t>(3) </w:t>
      </w:r>
      <w:r w:rsidRPr="006A4E43">
        <w:t>It shall be unlawful to sell, offer for sale, or display obscene material.</w:t>
      </w:r>
    </w:p>
    <w:p w:rsidR="006A4E43" w:rsidRPr="006A4E43" w:rsidRDefault="006A4E43" w:rsidP="00EA7AA1">
      <w:pPr>
        <w:ind w:left="720"/>
        <w:jc w:val="both"/>
      </w:pPr>
      <w:r w:rsidRPr="006A4E43">
        <w:rPr>
          <w:b/>
          <w:bCs/>
        </w:rPr>
        <w:t>(4) </w:t>
      </w:r>
      <w:r w:rsidRPr="006A4E43">
        <w:t>It shall be unlawful to own or operate any business such as an adult bookstore, adult motion-picture theatre, adult cabaret, adult massage parlor, or an adult movie studio in which obscene material is displayed or sold or in which any obscene acts are carried on.</w:t>
      </w:r>
    </w:p>
    <w:p w:rsidR="006A4E43" w:rsidRPr="006A4E43" w:rsidRDefault="006A4E43" w:rsidP="00EA7AA1">
      <w:pPr>
        <w:ind w:left="720"/>
        <w:jc w:val="both"/>
      </w:pPr>
      <w:r w:rsidRPr="006A4E43">
        <w:rPr>
          <w:b/>
          <w:bCs/>
        </w:rPr>
        <w:t>(5) </w:t>
      </w:r>
      <w:r w:rsidRPr="006A4E43">
        <w:t>Adult businesses, including but not limited to, motion-picture theatres, adult bookstores, adult cabarets, adult massage parlors, and adult model studios, shall be subject to the following restrictions:</w:t>
      </w:r>
    </w:p>
    <w:p w:rsidR="006A4E43" w:rsidRPr="006A4E43" w:rsidRDefault="006A4E43" w:rsidP="00EA7AA1">
      <w:pPr>
        <w:ind w:left="720" w:firstLine="720"/>
        <w:jc w:val="both"/>
      </w:pPr>
      <w:r w:rsidRPr="006A4E43">
        <w:rPr>
          <w:b/>
          <w:bCs/>
        </w:rPr>
        <w:t>(a) </w:t>
      </w:r>
      <w:r w:rsidRPr="006A4E43">
        <w:t>No adult business shall be located within 1,000 feet of a church or school.</w:t>
      </w:r>
    </w:p>
    <w:p w:rsidR="006A4E43" w:rsidRPr="006A4E43" w:rsidRDefault="006A4E43" w:rsidP="00EA7AA1">
      <w:pPr>
        <w:ind w:left="1440"/>
        <w:jc w:val="both"/>
      </w:pPr>
      <w:r w:rsidRPr="006A4E43">
        <w:rPr>
          <w:b/>
          <w:bCs/>
        </w:rPr>
        <w:t>(b) </w:t>
      </w:r>
      <w:r w:rsidRPr="006A4E43">
        <w:t>No two adult businesses shall be located within 600 feet of each other.</w:t>
      </w:r>
    </w:p>
    <w:p w:rsidR="006A4E43" w:rsidRPr="006A4E43" w:rsidRDefault="006A4E43" w:rsidP="00EA7AA1">
      <w:pPr>
        <w:ind w:left="1440"/>
        <w:jc w:val="both"/>
      </w:pPr>
      <w:r w:rsidRPr="006A4E43">
        <w:rPr>
          <w:b/>
          <w:bCs/>
        </w:rPr>
        <w:t>(c) </w:t>
      </w:r>
      <w:r w:rsidRPr="006A4E43">
        <w:t>The hours of operation shall be from 10:00 a.m. until 11:00 p.m., Monday through Saturday only.</w:t>
      </w:r>
    </w:p>
    <w:p w:rsidR="006A4E43" w:rsidRPr="006A4E43" w:rsidRDefault="006A4E43" w:rsidP="00EA7AA1">
      <w:pPr>
        <w:ind w:left="1440"/>
        <w:jc w:val="both"/>
      </w:pPr>
      <w:r w:rsidRPr="006A4E43">
        <w:rPr>
          <w:b/>
          <w:bCs/>
        </w:rPr>
        <w:t>(d) </w:t>
      </w:r>
      <w:r w:rsidRPr="006A4E43">
        <w:t>The interior of each room shall be lighted and designed in such a way that all parts of the same shall be readily visible to the sales clerk, manager, operator and/or customers moving freely within the building.</w:t>
      </w:r>
    </w:p>
    <w:p w:rsidR="006A4E43" w:rsidRPr="006A4E43" w:rsidRDefault="006A4E43" w:rsidP="00EA7AA1">
      <w:pPr>
        <w:ind w:left="1440"/>
        <w:jc w:val="both"/>
      </w:pPr>
      <w:r w:rsidRPr="006A4E43">
        <w:rPr>
          <w:b/>
          <w:bCs/>
        </w:rPr>
        <w:t>(e) </w:t>
      </w:r>
      <w:r w:rsidRPr="006A4E43">
        <w:t>Advertisements and displays describing the goods or services operated within the adult business premises shall not be visible from the outside of the building, provided that the general nature of the business, such as the words "books," "motion pictures," "nightclub," "massage," "modeling studio" and similar words of general description shall be permitted upon signs permitted hereunder.</w:t>
      </w:r>
    </w:p>
    <w:p w:rsidR="006A4E43" w:rsidRPr="006A4E43" w:rsidRDefault="006A4E43" w:rsidP="00EA7AA1">
      <w:pPr>
        <w:ind w:left="1440"/>
        <w:jc w:val="both"/>
      </w:pPr>
      <w:r w:rsidRPr="006A4E43">
        <w:rPr>
          <w:b/>
          <w:bCs/>
        </w:rPr>
        <w:t>(f) </w:t>
      </w:r>
      <w:r w:rsidRPr="006A4E43">
        <w:t>No loudspeaker or sound equipment shall be used which will emit sound to the outside of the building.</w:t>
      </w:r>
    </w:p>
    <w:p w:rsidR="006A4E43" w:rsidRPr="006A4E43" w:rsidRDefault="006A4E43" w:rsidP="00EA7AA1">
      <w:pPr>
        <w:ind w:left="1440"/>
        <w:jc w:val="both"/>
      </w:pPr>
      <w:r w:rsidRPr="006A4E43">
        <w:rPr>
          <w:b/>
          <w:bCs/>
        </w:rPr>
        <w:t>(g) </w:t>
      </w:r>
      <w:r w:rsidRPr="006A4E43">
        <w:t>An adult business shall be operated solely within a building having at least 600 square feet used for the operation of the business and no more than 900 square feet for such use.</w:t>
      </w:r>
    </w:p>
    <w:p w:rsidR="006A4E43" w:rsidRPr="006A4E43" w:rsidRDefault="006A4E43" w:rsidP="00EA7AA1">
      <w:pPr>
        <w:ind w:left="1440"/>
        <w:jc w:val="both"/>
      </w:pPr>
      <w:r w:rsidRPr="006A4E43">
        <w:rPr>
          <w:b/>
          <w:bCs/>
        </w:rPr>
        <w:t>(h) </w:t>
      </w:r>
      <w:r w:rsidRPr="006A4E43">
        <w:t>Permitted signs shall be limited to lettering indicating the name, address, and general nature of the business only and shall conform in size to signs permitted within the CBD Central Business District.</w:t>
      </w:r>
    </w:p>
    <w:p w:rsidR="00EA7AA1" w:rsidRDefault="006A4E43" w:rsidP="00EA7AA1">
      <w:pPr>
        <w:ind w:left="1440"/>
        <w:jc w:val="both"/>
      </w:pPr>
      <w:r w:rsidRPr="006A4E43">
        <w:rPr>
          <w:b/>
          <w:bCs/>
        </w:rPr>
        <w:t>(</w:t>
      </w:r>
      <w:proofErr w:type="spellStart"/>
      <w:r w:rsidRPr="006A4E43">
        <w:rPr>
          <w:b/>
          <w:bCs/>
        </w:rPr>
        <w:t>i</w:t>
      </w:r>
      <w:proofErr w:type="spellEnd"/>
      <w:r w:rsidRPr="006A4E43">
        <w:rPr>
          <w:b/>
          <w:bCs/>
        </w:rPr>
        <w:t>) </w:t>
      </w:r>
      <w:r w:rsidRPr="006A4E43">
        <w:t>Any adult business use shall be located in buildings no closer than 200 feet to any residential use or district.</w:t>
      </w:r>
    </w:p>
    <w:p w:rsidR="006A4E43" w:rsidRPr="006A4E43" w:rsidRDefault="006A4E43" w:rsidP="00EA7AA1">
      <w:pPr>
        <w:ind w:left="1440"/>
        <w:jc w:val="both"/>
      </w:pPr>
      <w:r w:rsidRPr="006A4E43">
        <w:rPr>
          <w:b/>
          <w:bCs/>
        </w:rPr>
        <w:t>(j) </w:t>
      </w:r>
      <w:r w:rsidRPr="006A4E43">
        <w:t>The exterior of the business premises shall be so constructed, designed, or laid out so that no person outside the building can view the interior thereof. The doors and windows shall be kept closed, and adult products shall not be visible from the outside when the door is opened for the purpose of entering or exiting the business premises.</w:t>
      </w:r>
    </w:p>
    <w:p w:rsidR="006A4E43" w:rsidRPr="006A4E43" w:rsidRDefault="006A4E43" w:rsidP="00EA7AA1">
      <w:pPr>
        <w:ind w:left="1440"/>
        <w:jc w:val="both"/>
      </w:pPr>
      <w:r w:rsidRPr="006A4E43">
        <w:rPr>
          <w:b/>
          <w:bCs/>
        </w:rPr>
        <w:t>(k) </w:t>
      </w:r>
      <w:r w:rsidRPr="006A4E43">
        <w:t>Any person or association of persons desiring to own or operate an adult business in the City of North Wildwood shall be required to file an application and obtain a license therefor and comply with all other City codes.</w:t>
      </w:r>
    </w:p>
    <w:p w:rsidR="006A4E43" w:rsidRPr="006A4E43" w:rsidRDefault="006A4E43" w:rsidP="006A4E43">
      <w:pPr>
        <w:jc w:val="both"/>
      </w:pPr>
      <w:r w:rsidRPr="006A4E43">
        <w:rPr>
          <w:b/>
          <w:bCs/>
        </w:rPr>
        <w:t>G. </w:t>
      </w:r>
      <w:r w:rsidRPr="006A4E43">
        <w:t>Bed-and-breakfast establishments.</w:t>
      </w:r>
    </w:p>
    <w:p w:rsidR="006A4E43" w:rsidRPr="006A4E43" w:rsidRDefault="006A4E43" w:rsidP="00EA7AA1">
      <w:pPr>
        <w:ind w:left="720"/>
        <w:jc w:val="both"/>
      </w:pPr>
      <w:r w:rsidRPr="006A4E43">
        <w:rPr>
          <w:b/>
          <w:bCs/>
        </w:rPr>
        <w:t>(1) </w:t>
      </w:r>
      <w:r w:rsidRPr="006A4E43">
        <w:t>Bed-and-breakfast establishments are permitted as conditional uses in the R-1 and R-2 Districts only. The use must be accommodated solely in an existing single-family dwelling which has been converted for such use and licensed by the New Jersey State Department of Community Affairs as a bed-and-breakfast establishment.</w:t>
      </w:r>
    </w:p>
    <w:p w:rsidR="006A4E43" w:rsidRPr="006A4E43" w:rsidRDefault="006A4E43" w:rsidP="00EA7AA1">
      <w:pPr>
        <w:ind w:left="720"/>
        <w:jc w:val="both"/>
      </w:pPr>
      <w:r w:rsidRPr="006A4E43">
        <w:rPr>
          <w:b/>
          <w:bCs/>
        </w:rPr>
        <w:t>(2) </w:t>
      </w:r>
      <w:r w:rsidRPr="006A4E43">
        <w:t>The residential character of the lot and dwelling shall not be changed; if additions or expansions to the principal dwelling are proposed, such additions or expansions shall maintain the architectural style and facade of the principal dwelling.</w:t>
      </w:r>
    </w:p>
    <w:p w:rsidR="006A4E43" w:rsidRPr="006A4E43" w:rsidRDefault="006A4E43" w:rsidP="00EA7AA1">
      <w:pPr>
        <w:ind w:left="720"/>
        <w:jc w:val="both"/>
      </w:pPr>
      <w:r w:rsidRPr="006A4E43">
        <w:rPr>
          <w:b/>
          <w:bCs/>
        </w:rPr>
        <w:t>(3) </w:t>
      </w:r>
      <w:r w:rsidRPr="006A4E43">
        <w:t>Whether or not a central dining area is provided, breakfast is the only meal to be served and shall be provided only to the registered guests of the bed-and-breakfast establishment.</w:t>
      </w:r>
    </w:p>
    <w:p w:rsidR="006A4E43" w:rsidRPr="006A4E43" w:rsidRDefault="006A4E43" w:rsidP="00EA7AA1">
      <w:pPr>
        <w:ind w:left="720"/>
        <w:jc w:val="both"/>
      </w:pPr>
      <w:r w:rsidRPr="006A4E43">
        <w:rPr>
          <w:b/>
          <w:bCs/>
        </w:rPr>
        <w:t>(4) </w:t>
      </w:r>
      <w:r w:rsidRPr="006A4E43">
        <w:t>Sufficient off-street parking shall be provided on the lot to accommodate all guests and, in any case, one space per each sleeping room, plus two spaces for the permanent living quarters of the owner shall be provided at minimum.</w:t>
      </w:r>
    </w:p>
    <w:p w:rsidR="006A4E43" w:rsidRPr="006A4E43" w:rsidRDefault="006A4E43" w:rsidP="00EA7AA1">
      <w:pPr>
        <w:ind w:left="720"/>
        <w:jc w:val="both"/>
      </w:pPr>
      <w:r w:rsidRPr="006A4E43">
        <w:rPr>
          <w:b/>
          <w:bCs/>
        </w:rPr>
        <w:t>(5) </w:t>
      </w:r>
      <w:r w:rsidRPr="006A4E43">
        <w:t>One attached sign, not to exceed six square feet in size, is permitted.</w:t>
      </w:r>
    </w:p>
    <w:p w:rsidR="006A4E43" w:rsidRPr="006A4E43" w:rsidRDefault="006A4E43" w:rsidP="00EA7AA1">
      <w:pPr>
        <w:ind w:left="720"/>
        <w:jc w:val="both"/>
      </w:pPr>
      <w:r w:rsidRPr="006A4E43">
        <w:rPr>
          <w:b/>
          <w:bCs/>
        </w:rPr>
        <w:t>(6) </w:t>
      </w:r>
      <w:r w:rsidRPr="006A4E43">
        <w:t>All of the other area, yard, building coverage and height requirements of the respective zone and other applicable requirements of this chapter must be met.</w:t>
      </w:r>
    </w:p>
    <w:p w:rsidR="006A4E43" w:rsidRPr="006A4E43" w:rsidRDefault="006A4E43" w:rsidP="006A4E43">
      <w:pPr>
        <w:jc w:val="both"/>
      </w:pPr>
      <w:r w:rsidRPr="006A4E43">
        <w:rPr>
          <w:b/>
          <w:bCs/>
        </w:rPr>
        <w:t>H. </w:t>
      </w:r>
      <w:r w:rsidRPr="006A4E43">
        <w:t>Water-oriented uses.</w:t>
      </w:r>
    </w:p>
    <w:p w:rsidR="006A4E43" w:rsidRPr="006A4E43" w:rsidRDefault="006A4E43" w:rsidP="00EA7AA1">
      <w:pPr>
        <w:ind w:left="720"/>
        <w:jc w:val="both"/>
      </w:pPr>
      <w:r w:rsidRPr="006A4E43">
        <w:rPr>
          <w:b/>
          <w:bCs/>
        </w:rPr>
        <w:t>(1) </w:t>
      </w:r>
      <w:r w:rsidRPr="006A4E43">
        <w:t>Principal uses which meet the definition of "water-oriented" uses pursuant to Article </w:t>
      </w:r>
      <w:r w:rsidRPr="006A4E43">
        <w:rPr>
          <w:b/>
          <w:bCs/>
        </w:rPr>
        <w:t>II</w:t>
      </w:r>
      <w:r w:rsidRPr="006A4E43">
        <w:t> shall be permitted in the BB District, subject to review by the Planning Board for a determination of the appropriateness of the proposed use. Said uses must serve the general public and shall be of a commercial type.</w:t>
      </w:r>
    </w:p>
    <w:p w:rsidR="006A4E43" w:rsidRPr="006A4E43" w:rsidRDefault="006A4E43" w:rsidP="00EA7AA1">
      <w:pPr>
        <w:ind w:left="720"/>
        <w:jc w:val="both"/>
      </w:pPr>
      <w:r w:rsidRPr="006A4E43">
        <w:rPr>
          <w:b/>
          <w:bCs/>
        </w:rPr>
        <w:t>(2) </w:t>
      </w:r>
      <w:r w:rsidRPr="006A4E43">
        <w:t>The requirements of the respective zone and other applicable requirements of this chapter must be met except that the yard adjacent to the water or beach may be reduced to four feet and further that any structure, either attached or unattached, that extends beyond the setback area on the water side of the lot may do so if said structure is necessary for the operation of the principal use located on the lot.</w:t>
      </w:r>
    </w:p>
    <w:p w:rsidR="006A4E43" w:rsidRPr="006A4E43" w:rsidRDefault="006A4E43" w:rsidP="006A4E43">
      <w:pPr>
        <w:jc w:val="both"/>
      </w:pPr>
      <w:r w:rsidRPr="006A4E43">
        <w:rPr>
          <w:b/>
          <w:bCs/>
        </w:rPr>
        <w:t>I. </w:t>
      </w:r>
      <w:r w:rsidRPr="006A4E43">
        <w:t xml:space="preserve">Restaurants serving alcoholic beverages in the </w:t>
      </w:r>
      <w:del w:id="2467" w:author="rtbelasco" w:date="2018-11-28T23:00:00Z">
        <w:r w:rsidRPr="006A4E43" w:rsidDel="003D6A04">
          <w:delText>RH Resort Hotel</w:delText>
        </w:r>
      </w:del>
      <w:ins w:id="2468" w:author="rtbelasco" w:date="2018-11-28T23:00:00Z">
        <w:r w:rsidR="003D6A04">
          <w:t>OS</w:t>
        </w:r>
      </w:ins>
      <w:r w:rsidRPr="006A4E43">
        <w:t xml:space="preserve"> Zoning Districts. Restaurants serving alcoholic beverages shall be permitted in the </w:t>
      </w:r>
      <w:del w:id="2469" w:author="rtbelasco" w:date="2018-11-28T23:01:00Z">
        <w:r w:rsidRPr="006A4E43" w:rsidDel="003D6A04">
          <w:delText>RH Resort Hotel</w:delText>
        </w:r>
      </w:del>
      <w:ins w:id="2470" w:author="rtbelasco" w:date="2018-11-28T23:01:00Z">
        <w:r w:rsidR="003D6A04">
          <w:t>OS</w:t>
        </w:r>
      </w:ins>
      <w:r w:rsidRPr="006A4E43">
        <w:t xml:space="preserve"> Zoning Districts as conditional uses only, and only when the owner of the license complies with the following conditions and executes a written agreement with the City of North Wildwood agreeing to be bound by these conditions, unless or until same are vacated or modified:</w:t>
      </w:r>
    </w:p>
    <w:p w:rsidR="006A4E43" w:rsidRPr="006A4E43" w:rsidRDefault="006A4E43" w:rsidP="00EA7AA1">
      <w:pPr>
        <w:ind w:left="720"/>
        <w:jc w:val="both"/>
      </w:pPr>
      <w:r w:rsidRPr="006A4E43">
        <w:rPr>
          <w:b/>
          <w:bCs/>
        </w:rPr>
        <w:t>(1) </w:t>
      </w:r>
      <w:r w:rsidRPr="006A4E43">
        <w:t>The restaurant must have a minimum of 100 seats for the service of meals.</w:t>
      </w:r>
    </w:p>
    <w:p w:rsidR="006A4E43" w:rsidRPr="006A4E43" w:rsidRDefault="006A4E43" w:rsidP="00EA7AA1">
      <w:pPr>
        <w:ind w:left="720"/>
        <w:jc w:val="both"/>
      </w:pPr>
      <w:r w:rsidRPr="006A4E43">
        <w:rPr>
          <w:b/>
          <w:bCs/>
        </w:rPr>
        <w:t>(2) </w:t>
      </w:r>
      <w:r w:rsidRPr="006A4E43">
        <w:t>No alcoholic beverages may be removed from the restaurant premises by a patron at any time. No package good sales are permitted.</w:t>
      </w:r>
    </w:p>
    <w:p w:rsidR="006A4E43" w:rsidRPr="006A4E43" w:rsidRDefault="006A4E43" w:rsidP="00EA7AA1">
      <w:pPr>
        <w:ind w:left="720"/>
        <w:jc w:val="both"/>
      </w:pPr>
      <w:r w:rsidRPr="006A4E43">
        <w:rPr>
          <w:b/>
          <w:bCs/>
        </w:rPr>
        <w:t>(3) </w:t>
      </w:r>
      <w:r w:rsidRPr="006A4E43">
        <w:t>The restaurant shall contain separate restroom facilities for men and women.</w:t>
      </w:r>
    </w:p>
    <w:p w:rsidR="006A4E43" w:rsidRPr="006A4E43" w:rsidRDefault="006A4E43" w:rsidP="00EA7AA1">
      <w:pPr>
        <w:ind w:left="720"/>
        <w:jc w:val="both"/>
      </w:pPr>
      <w:r w:rsidRPr="006A4E43">
        <w:rPr>
          <w:b/>
          <w:bCs/>
        </w:rPr>
        <w:t>(4) </w:t>
      </w:r>
      <w:r w:rsidRPr="006A4E43">
        <w:t>The restaurant must be a full-service restaurant furnishing complete dinners with soup, salad, main entree, vegetables and dessert.</w:t>
      </w:r>
    </w:p>
    <w:p w:rsidR="006A4E43" w:rsidRPr="006A4E43" w:rsidRDefault="006A4E43" w:rsidP="00EA7AA1">
      <w:pPr>
        <w:ind w:left="720"/>
        <w:jc w:val="both"/>
      </w:pPr>
      <w:r w:rsidRPr="006A4E43">
        <w:rPr>
          <w:b/>
          <w:bCs/>
        </w:rPr>
        <w:t>(5) </w:t>
      </w:r>
      <w:r w:rsidRPr="006A4E43">
        <w:t>The restaurant shall not use paper, plastic or other disposable plates, dishes, cups, containers, knifes, forks, or spoons, for the service or consumption of food or alcoholic beverages.</w:t>
      </w:r>
    </w:p>
    <w:p w:rsidR="006A4E43" w:rsidRPr="006A4E43" w:rsidRDefault="006A4E43" w:rsidP="00EA7AA1">
      <w:pPr>
        <w:ind w:left="720"/>
        <w:jc w:val="both"/>
      </w:pPr>
      <w:r w:rsidRPr="006A4E43">
        <w:rPr>
          <w:b/>
          <w:bCs/>
        </w:rPr>
        <w:t>(6) </w:t>
      </w:r>
      <w:r w:rsidRPr="006A4E43">
        <w:t>Restaurants are permitted to have a separate customer waiting bar for the service of restaurant customers so long as the bar is within the confines of the restaurant. There shall be no exterior entrances to the bar, and the only means of access to the bar shall be first through the restaurant. The total number of seats at the bar shall not exceed 10% of the total number of seats in the restaurant for the service of meals.</w:t>
      </w:r>
    </w:p>
    <w:p w:rsidR="006A4E43" w:rsidRPr="006A4E43" w:rsidRDefault="006A4E43" w:rsidP="00EA7AA1">
      <w:pPr>
        <w:ind w:left="720"/>
        <w:jc w:val="both"/>
      </w:pPr>
      <w:r w:rsidRPr="006A4E43">
        <w:rPr>
          <w:b/>
          <w:bCs/>
        </w:rPr>
        <w:t>(7) </w:t>
      </w:r>
      <w:r w:rsidRPr="006A4E43">
        <w:t>The gross sales of alcoholic beverages in any month shall not exceed 40% of the gross sales of the restaurant, The restaurant shall file with the City Clerk a certified statement on or before January 15, April 15, July 15, and October 15 of each year, certifying the gross sales of alcoholic beverages, the gross sale of items other than alcoholic beverages, and the total gross sales of the previous quarter.</w:t>
      </w:r>
    </w:p>
    <w:p w:rsidR="006A4E43" w:rsidRPr="006A4E43" w:rsidRDefault="006A4E43" w:rsidP="00EA7AA1">
      <w:pPr>
        <w:ind w:left="720"/>
        <w:jc w:val="both"/>
      </w:pPr>
      <w:r w:rsidRPr="006A4E43">
        <w:rPr>
          <w:b/>
          <w:bCs/>
        </w:rPr>
        <w:t>(8) </w:t>
      </w:r>
      <w:r w:rsidRPr="006A4E43">
        <w:t>Sale of alcoholic beverages shall only be permitted between the hours of 10:00 a.m. and 1:00 a.m., prevailing time, and no consumption of alcoholic beverages shall be permitted within the restaurant after 1:30 a.m. and prior to 10:00 a.m., prevailing time.</w:t>
      </w:r>
    </w:p>
    <w:p w:rsidR="006A4E43" w:rsidRPr="006A4E43" w:rsidRDefault="006A4E43" w:rsidP="00EA7AA1">
      <w:pPr>
        <w:ind w:left="720"/>
        <w:jc w:val="both"/>
      </w:pPr>
      <w:r w:rsidRPr="006A4E43">
        <w:rPr>
          <w:b/>
          <w:bCs/>
        </w:rPr>
        <w:t>(9) </w:t>
      </w:r>
      <w:r w:rsidRPr="006A4E43">
        <w:t>Live entertainment shall be limited to three musicians and three musical instruments played at one time, and the music shall be subdued background music, played low enough so as not to interfere with the patrons’ dinner conversation.</w:t>
      </w:r>
    </w:p>
    <w:p w:rsidR="006A4E43" w:rsidRPr="006A4E43" w:rsidRDefault="006A4E43" w:rsidP="00EA7AA1">
      <w:pPr>
        <w:ind w:left="720"/>
        <w:jc w:val="both"/>
      </w:pPr>
      <w:r w:rsidRPr="006A4E43">
        <w:rPr>
          <w:b/>
          <w:bCs/>
        </w:rPr>
        <w:t>(10) </w:t>
      </w:r>
      <w:r w:rsidRPr="006A4E43">
        <w:t xml:space="preserve">No more than three restaurants serving alcoholic beverages shall be permitted in the </w:t>
      </w:r>
      <w:del w:id="2471" w:author="rtbelasco" w:date="2018-11-28T23:01:00Z">
        <w:r w:rsidRPr="006A4E43" w:rsidDel="003D6A04">
          <w:delText>A Amusement</w:delText>
        </w:r>
      </w:del>
      <w:ins w:id="2472" w:author="rtbelasco" w:date="2018-11-28T23:01:00Z">
        <w:r w:rsidR="003D6A04">
          <w:t>Pier</w:t>
        </w:r>
      </w:ins>
      <w:r w:rsidRPr="006A4E43">
        <w:t xml:space="preserve"> and </w:t>
      </w:r>
      <w:del w:id="2473" w:author="rtbelasco" w:date="2018-11-28T23:01:00Z">
        <w:r w:rsidRPr="006A4E43" w:rsidDel="003D6A04">
          <w:delText>RH</w:delText>
        </w:r>
      </w:del>
      <w:ins w:id="2474" w:author="rtbelasco" w:date="2018-11-28T23:01:00Z">
        <w:r w:rsidR="003D6A04">
          <w:t>Boardwalk</w:t>
        </w:r>
      </w:ins>
      <w:r w:rsidRPr="006A4E43">
        <w:t xml:space="preserve"> </w:t>
      </w:r>
      <w:del w:id="2475" w:author="rtbelasco" w:date="2018-11-28T23:01:00Z">
        <w:r w:rsidRPr="006A4E43" w:rsidDel="003D6A04">
          <w:delText xml:space="preserve">Resort Hotel </w:delText>
        </w:r>
      </w:del>
      <w:r w:rsidRPr="006A4E43">
        <w:t>Zoning Districts, combined. Hotel/motel licenses are exempt from this total.</w:t>
      </w:r>
    </w:p>
    <w:p w:rsidR="006A4E43" w:rsidRPr="006A4E43" w:rsidRDefault="006A4E43" w:rsidP="00EA7AA1">
      <w:pPr>
        <w:ind w:left="720"/>
        <w:jc w:val="both"/>
      </w:pPr>
      <w:r w:rsidRPr="006A4E43">
        <w:rPr>
          <w:b/>
          <w:bCs/>
        </w:rPr>
        <w:t>(11) </w:t>
      </w:r>
      <w:r w:rsidRPr="006A4E43">
        <w:t>All regulations of the Alcoholic Beverage Control Authority and all regulations contained in Chapter </w:t>
      </w:r>
      <w:r w:rsidRPr="006A4E43">
        <w:rPr>
          <w:b/>
          <w:bCs/>
        </w:rPr>
        <w:t>114</w:t>
      </w:r>
      <w:r w:rsidRPr="006A4E43">
        <w:t> of the Code of the City of North Wildwood, to the extent not inconsistent with these conditions, shall remain applicable to the restaurant.</w:t>
      </w:r>
    </w:p>
    <w:p w:rsidR="006A4E43" w:rsidRPr="006A4E43" w:rsidRDefault="006A4E43" w:rsidP="00EA7AA1">
      <w:pPr>
        <w:ind w:left="720"/>
        <w:jc w:val="both"/>
      </w:pPr>
      <w:r w:rsidRPr="006A4E43">
        <w:rPr>
          <w:b/>
          <w:bCs/>
        </w:rPr>
        <w:t>(12) </w:t>
      </w:r>
      <w:r w:rsidRPr="006A4E43">
        <w:t>No signs encouraging or promoting the sale and consumption of alcoholic beverages shall be permitted on the premises except that one sign of an area not to exceed 10 square feet, per side, may be placed upon the premises, which sign may only refer to alcoholic beverages in words associated with dinner, such as "dinner and cocktails."</w:t>
      </w:r>
    </w:p>
    <w:p w:rsidR="006A4E43" w:rsidRPr="006A4E43" w:rsidRDefault="006A4E43" w:rsidP="00EA7AA1">
      <w:pPr>
        <w:ind w:left="720"/>
        <w:jc w:val="both"/>
      </w:pPr>
      <w:r w:rsidRPr="006A4E43">
        <w:rPr>
          <w:b/>
          <w:bCs/>
        </w:rPr>
        <w:t>(13) </w:t>
      </w:r>
      <w:r w:rsidRPr="006A4E43">
        <w:t>To the extent not inconsistent with this Subsection </w:t>
      </w:r>
      <w:r w:rsidRPr="006A4E43">
        <w:rPr>
          <w:b/>
          <w:bCs/>
        </w:rPr>
        <w:t>I</w:t>
      </w:r>
      <w:r w:rsidRPr="006A4E43">
        <w:t>, all applicable requirements of the zoning ordinance must be met.</w:t>
      </w:r>
    </w:p>
    <w:p w:rsidR="006A4E43" w:rsidRPr="006A4E43" w:rsidRDefault="006A4E43" w:rsidP="00EA7AA1">
      <w:pPr>
        <w:ind w:left="720"/>
        <w:jc w:val="both"/>
      </w:pPr>
      <w:r w:rsidRPr="006A4E43">
        <w:rPr>
          <w:b/>
          <w:bCs/>
        </w:rPr>
        <w:t>(14) </w:t>
      </w:r>
      <w:r w:rsidRPr="006A4E43">
        <w:t xml:space="preserve">Approval of the transfer of a liquor license to the </w:t>
      </w:r>
      <w:del w:id="2476" w:author="rtbelasco" w:date="2018-11-28T23:01:00Z">
        <w:r w:rsidRPr="006A4E43" w:rsidDel="003D6A04">
          <w:delText xml:space="preserve">RH Resort Hotel </w:delText>
        </w:r>
      </w:del>
      <w:ins w:id="2477" w:author="rtbelasco" w:date="2018-11-28T23:01:00Z">
        <w:r w:rsidR="003D6A04">
          <w:t xml:space="preserve">OS </w:t>
        </w:r>
      </w:ins>
      <w:r w:rsidRPr="006A4E43">
        <w:t>Zoning District must be approved by City Council after approval of the conditional use by the Planning Board</w:t>
      </w:r>
      <w:del w:id="2478" w:author="rtbelasco" w:date="2018-11-28T17:25:00Z">
        <w:r w:rsidRPr="006A4E43" w:rsidDel="002C059F">
          <w:delText xml:space="preserve"> or the Zoning Board of Adjustment, as the case may be</w:delText>
        </w:r>
      </w:del>
      <w:r w:rsidRPr="006A4E43">
        <w:t>, which approval shall be subject to the approval of the transfer of the liquor license.</w:t>
      </w:r>
    </w:p>
    <w:p w:rsidR="006A4E43" w:rsidRPr="006A4E43" w:rsidRDefault="006A4E43" w:rsidP="006A4E43">
      <w:pPr>
        <w:jc w:val="both"/>
      </w:pPr>
      <w:r w:rsidRPr="006A4E43">
        <w:rPr>
          <w:b/>
          <w:bCs/>
        </w:rPr>
        <w:t>J. </w:t>
      </w:r>
      <w:r w:rsidRPr="006A4E43">
        <w:t xml:space="preserve">Restaurants and water park facilities serving alcoholic beverages in the A Amusement Zoning District. Restaurants and water park facilities serving alcoholic beverages shall be permitted in the </w:t>
      </w:r>
      <w:del w:id="2479" w:author="rtbelasco" w:date="2018-11-28T21:21:00Z">
        <w:r w:rsidRPr="006A4E43" w:rsidDel="00D01BC9">
          <w:delText>A Amusement</w:delText>
        </w:r>
      </w:del>
      <w:ins w:id="2480" w:author="rtbelasco" w:date="2018-11-28T21:21:00Z">
        <w:r w:rsidR="00D01BC9">
          <w:t>Pier</w:t>
        </w:r>
      </w:ins>
      <w:r w:rsidRPr="006A4E43">
        <w:t xml:space="preserve"> Zoning District as conditional uses only, and only when the owner of the license complies with the conditions set forth below and executes a written agreement with the City of North Wildwood agreeing to be bound by these conditions, unless or until same are vacated or modified. All facilities serving alcoholic beverages in the </w:t>
      </w:r>
      <w:del w:id="2481" w:author="rtbelasco" w:date="2018-11-28T21:21:00Z">
        <w:r w:rsidRPr="006A4E43" w:rsidDel="00D01BC9">
          <w:delText>A Amusement</w:delText>
        </w:r>
      </w:del>
      <w:ins w:id="2482" w:author="rtbelasco" w:date="2018-11-28T21:21:00Z">
        <w:r w:rsidR="00D01BC9">
          <w:t>Pier</w:t>
        </w:r>
      </w:ins>
      <w:r w:rsidRPr="006A4E43">
        <w:t xml:space="preserve"> Zoning District must meet the conditions set forth in Subsection </w:t>
      </w:r>
      <w:proofErr w:type="gramStart"/>
      <w:r w:rsidRPr="006A4E43">
        <w:rPr>
          <w:b/>
          <w:bCs/>
        </w:rPr>
        <w:t>J(</w:t>
      </w:r>
      <w:proofErr w:type="gramEnd"/>
      <w:r w:rsidRPr="006A4E43">
        <w:rPr>
          <w:b/>
          <w:bCs/>
        </w:rPr>
        <w:t>1)</w:t>
      </w:r>
      <w:r w:rsidRPr="006A4E43">
        <w:t xml:space="preserve"> below. Additionally, restaurants serving alcoholic beverages in the </w:t>
      </w:r>
      <w:del w:id="2483" w:author="rtbelasco" w:date="2018-11-28T21:21:00Z">
        <w:r w:rsidRPr="006A4E43" w:rsidDel="00D01BC9">
          <w:delText>A Amusement</w:delText>
        </w:r>
      </w:del>
      <w:ins w:id="2484" w:author="rtbelasco" w:date="2018-11-28T21:21:00Z">
        <w:r w:rsidR="00D01BC9">
          <w:t>Pier</w:t>
        </w:r>
      </w:ins>
      <w:r w:rsidRPr="006A4E43">
        <w:t xml:space="preserve"> Zoning District must meet the requirements of Subsection </w:t>
      </w:r>
      <w:r w:rsidRPr="006A4E43">
        <w:rPr>
          <w:b/>
          <w:bCs/>
        </w:rPr>
        <w:t>J(2)</w:t>
      </w:r>
      <w:r w:rsidRPr="006A4E43">
        <w:t xml:space="preserve"> below and water park facilities serving alcoholic beverages in the </w:t>
      </w:r>
      <w:del w:id="2485" w:author="rtbelasco" w:date="2018-11-28T21:21:00Z">
        <w:r w:rsidRPr="006A4E43" w:rsidDel="00D01BC9">
          <w:delText>A Amusement</w:delText>
        </w:r>
      </w:del>
      <w:ins w:id="2486" w:author="rtbelasco" w:date="2018-11-28T21:21:00Z">
        <w:r w:rsidR="00D01BC9">
          <w:t>Pier</w:t>
        </w:r>
      </w:ins>
      <w:r w:rsidRPr="006A4E43">
        <w:t xml:space="preserve"> Zoning District must meet the requirements of Subsection </w:t>
      </w:r>
      <w:r w:rsidRPr="006A4E43">
        <w:rPr>
          <w:b/>
          <w:bCs/>
        </w:rPr>
        <w:t>J(3)</w:t>
      </w:r>
      <w:r w:rsidRPr="006A4E43">
        <w:t> below. One liquor license may authorize service at both restaurants and water parks, provided the requirements set forth herein are met.</w:t>
      </w:r>
    </w:p>
    <w:p w:rsidR="006A4E43" w:rsidRPr="006A4E43" w:rsidRDefault="006A4E43" w:rsidP="00EA7AA1">
      <w:pPr>
        <w:ind w:left="720"/>
        <w:jc w:val="both"/>
      </w:pPr>
      <w:r w:rsidRPr="006A4E43">
        <w:rPr>
          <w:b/>
          <w:bCs/>
        </w:rPr>
        <w:t>(1) </w:t>
      </w:r>
      <w:r w:rsidRPr="006A4E43">
        <w:t>General requirements for all facilities serving alcoholic beverages in the A Amusement Zoning District.</w:t>
      </w:r>
    </w:p>
    <w:p w:rsidR="006A4E43" w:rsidRPr="006A4E43" w:rsidRDefault="006A4E43" w:rsidP="00EA7AA1">
      <w:pPr>
        <w:ind w:left="1440"/>
        <w:jc w:val="both"/>
      </w:pPr>
      <w:r w:rsidRPr="006A4E43">
        <w:rPr>
          <w:b/>
          <w:bCs/>
        </w:rPr>
        <w:t>(a) </w:t>
      </w:r>
      <w:r w:rsidRPr="006A4E43">
        <w:t>No alcoholic beverages may be removed from the premises by a patron at any time. No packaged goods sales are permitted.</w:t>
      </w:r>
    </w:p>
    <w:p w:rsidR="006A4E43" w:rsidRPr="006A4E43" w:rsidRDefault="006A4E43" w:rsidP="00EA7AA1">
      <w:pPr>
        <w:ind w:left="720" w:firstLine="720"/>
        <w:jc w:val="both"/>
      </w:pPr>
      <w:r w:rsidRPr="006A4E43">
        <w:rPr>
          <w:b/>
          <w:bCs/>
        </w:rPr>
        <w:t>(b) </w:t>
      </w:r>
      <w:r w:rsidRPr="006A4E43">
        <w:t>Each licensed facility shall contain restroom facilities for men and women.</w:t>
      </w:r>
    </w:p>
    <w:p w:rsidR="006A4E43" w:rsidRPr="006A4E43" w:rsidRDefault="006A4E43" w:rsidP="00EA7AA1">
      <w:pPr>
        <w:ind w:left="1440"/>
        <w:jc w:val="both"/>
      </w:pPr>
      <w:r w:rsidRPr="006A4E43">
        <w:rPr>
          <w:b/>
          <w:bCs/>
        </w:rPr>
        <w:t>(c) </w:t>
      </w:r>
      <w:r w:rsidRPr="006A4E43">
        <w:t>No more than three restaurants serving alcoholic beverages shall be permitted in the A Amusement and B Boardwalk Zoning Districts, combined. Motel licenses shall be exempt from this total.</w:t>
      </w:r>
    </w:p>
    <w:p w:rsidR="006A4E43" w:rsidRPr="006A4E43" w:rsidRDefault="006A4E43" w:rsidP="00EA7AA1">
      <w:pPr>
        <w:ind w:left="1440"/>
        <w:jc w:val="both"/>
      </w:pPr>
      <w:r w:rsidRPr="006A4E43">
        <w:rPr>
          <w:b/>
          <w:bCs/>
        </w:rPr>
        <w:t>(d) </w:t>
      </w:r>
      <w:r w:rsidRPr="006A4E43">
        <w:t>All regulations of the Alcoholic Beverage Control Authority and all regulations contained in Chapter </w:t>
      </w:r>
      <w:r w:rsidRPr="006A4E43">
        <w:rPr>
          <w:b/>
          <w:bCs/>
        </w:rPr>
        <w:t>114</w:t>
      </w:r>
      <w:r w:rsidRPr="006A4E43">
        <w:t> of the Code of the City of North Wildwood, to the extent not inconsistent with these conditions, shall remain applicable to all facilities. The City wishes to emphasize the family theme of the Boardwalk and Amusement Districts, and to assure that no inappropriate behavior occurs as a result of the excessive consumption of alcoholic beverages.</w:t>
      </w:r>
    </w:p>
    <w:p w:rsidR="006A4E43" w:rsidRPr="006A4E43" w:rsidRDefault="006A4E43" w:rsidP="00EA7AA1">
      <w:pPr>
        <w:ind w:left="1440"/>
        <w:jc w:val="both"/>
      </w:pPr>
      <w:r w:rsidRPr="006A4E43">
        <w:rPr>
          <w:b/>
          <w:bCs/>
        </w:rPr>
        <w:t>(e) </w:t>
      </w:r>
      <w:r w:rsidRPr="006A4E43">
        <w:t>To the extent not inconsistent with this subsection, all applicable requirements of the zoning ordinance must be met for all facilities.</w:t>
      </w:r>
    </w:p>
    <w:p w:rsidR="006A4E43" w:rsidRPr="006A4E43" w:rsidRDefault="006A4E43" w:rsidP="00EA7AA1">
      <w:pPr>
        <w:ind w:left="1440"/>
        <w:jc w:val="both"/>
      </w:pPr>
      <w:r w:rsidRPr="006A4E43">
        <w:rPr>
          <w:b/>
          <w:bCs/>
        </w:rPr>
        <w:t>(f) </w:t>
      </w:r>
      <w:r w:rsidRPr="006A4E43">
        <w:t>Approval of the transfer of the liquor license to any facility in the A Amusement Zoning District must be approved by the City Council after approval of the conditional use(s) by the Planning Board</w:t>
      </w:r>
      <w:del w:id="2487" w:author="rtbelasco" w:date="2018-11-28T17:25:00Z">
        <w:r w:rsidRPr="006A4E43" w:rsidDel="002C059F">
          <w:delText xml:space="preserve"> or the Zoning Board of Adjustment, as the case may be</w:delText>
        </w:r>
      </w:del>
      <w:r w:rsidRPr="006A4E43">
        <w:t>, which approval shall be subject to the approval of the transfer of the liquor license.</w:t>
      </w:r>
    </w:p>
    <w:p w:rsidR="006A4E43" w:rsidRPr="006A4E43" w:rsidRDefault="006A4E43" w:rsidP="00EA7AA1">
      <w:pPr>
        <w:ind w:left="1440"/>
        <w:jc w:val="both"/>
      </w:pPr>
      <w:r w:rsidRPr="006A4E43">
        <w:rPr>
          <w:b/>
          <w:bCs/>
        </w:rPr>
        <w:t>(g) </w:t>
      </w:r>
      <w:r w:rsidRPr="006A4E43">
        <w:t>Signs indicating the legal drinking age and that the facility will check identification are to be displayed at every outlet where the public may purchase alcoholic beverages.</w:t>
      </w:r>
    </w:p>
    <w:p w:rsidR="006A4E43" w:rsidRPr="006A4E43" w:rsidRDefault="006A4E43" w:rsidP="00EA7AA1">
      <w:pPr>
        <w:ind w:firstLine="720"/>
        <w:jc w:val="both"/>
      </w:pPr>
      <w:r w:rsidRPr="006A4E43">
        <w:rPr>
          <w:b/>
          <w:bCs/>
        </w:rPr>
        <w:t>(2) </w:t>
      </w:r>
      <w:r w:rsidRPr="006A4E43">
        <w:t>Requirements for restaurants serving alcoholic beverages in the A Amusement Zoning District.</w:t>
      </w:r>
    </w:p>
    <w:p w:rsidR="006A4E43" w:rsidRPr="006A4E43" w:rsidRDefault="006A4E43" w:rsidP="00EA7AA1">
      <w:pPr>
        <w:ind w:left="720" w:firstLine="720"/>
        <w:jc w:val="both"/>
      </w:pPr>
      <w:r w:rsidRPr="006A4E43">
        <w:rPr>
          <w:b/>
          <w:bCs/>
        </w:rPr>
        <w:t>(a) </w:t>
      </w:r>
      <w:r w:rsidRPr="006A4E43">
        <w:t>The restaurant shall have a minimum of 100 seats for the service of meals.</w:t>
      </w:r>
    </w:p>
    <w:p w:rsidR="006A4E43" w:rsidRPr="006A4E43" w:rsidRDefault="006A4E43" w:rsidP="00EA7AA1">
      <w:pPr>
        <w:ind w:left="720" w:firstLine="720"/>
        <w:jc w:val="both"/>
      </w:pPr>
      <w:r w:rsidRPr="006A4E43">
        <w:rPr>
          <w:b/>
          <w:bCs/>
        </w:rPr>
        <w:t>(b) </w:t>
      </w:r>
      <w:r w:rsidRPr="006A4E43">
        <w:t>The restaurant shall be a full service restaurant capable of furnishing complete meals.</w:t>
      </w:r>
    </w:p>
    <w:p w:rsidR="006A4E43" w:rsidRPr="006A4E43" w:rsidRDefault="006A4E43" w:rsidP="00EA7AA1">
      <w:pPr>
        <w:ind w:left="1440"/>
        <w:jc w:val="both"/>
      </w:pPr>
      <w:r w:rsidRPr="006A4E43">
        <w:rPr>
          <w:b/>
          <w:bCs/>
        </w:rPr>
        <w:t>(c) </w:t>
      </w:r>
      <w:r w:rsidRPr="006A4E43">
        <w:t>The restaurant shall not use paper, plastic or other disposable plates, dishes, cups, containers, knives, forks or spoons for the service or consumption of food or alcoholic beverages, except for outside seating areas where paper, plastic or other disposable items are required for safety reasons.</w:t>
      </w:r>
    </w:p>
    <w:p w:rsidR="006A4E43" w:rsidRPr="006A4E43" w:rsidRDefault="006A4E43" w:rsidP="00EA7AA1">
      <w:pPr>
        <w:ind w:left="1440"/>
        <w:jc w:val="both"/>
      </w:pPr>
      <w:r w:rsidRPr="006A4E43">
        <w:rPr>
          <w:b/>
          <w:bCs/>
        </w:rPr>
        <w:t>(d) </w:t>
      </w:r>
      <w:r w:rsidRPr="006A4E43">
        <w:t>Restaurants are permitted to have a separate customer waiting bar for the service of restaurant customers so long as the bar is within the confines of the restaurant. There shall be no exterior entrances to the bar, and the only means of access to the bar shall be first through the restaurant. The total number of seats at the bar shall not exceed 10% of the total number of seats in the restaurant for the service of meals.</w:t>
      </w:r>
    </w:p>
    <w:p w:rsidR="006A4E43" w:rsidRPr="006A4E43" w:rsidRDefault="006A4E43" w:rsidP="00EA7AA1">
      <w:pPr>
        <w:ind w:left="1440"/>
        <w:jc w:val="both"/>
      </w:pPr>
      <w:r w:rsidRPr="006A4E43">
        <w:rPr>
          <w:b/>
          <w:bCs/>
        </w:rPr>
        <w:t>(e) </w:t>
      </w:r>
      <w:r w:rsidRPr="006A4E43">
        <w:t>Sale of alcoholic beverages shall only be permitted between the hours of 10:00 a.m. and 1:00 a.m., prevailing time, and no consumption of alcoholic beverages shall be permitted after 1:30 a.m. and prior to 10:00 a.m., prevailing time.</w:t>
      </w:r>
    </w:p>
    <w:p w:rsidR="006A4E43" w:rsidRPr="006A4E43" w:rsidRDefault="006A4E43" w:rsidP="00EA7AA1">
      <w:pPr>
        <w:ind w:left="1440"/>
        <w:jc w:val="both"/>
      </w:pPr>
      <w:r w:rsidRPr="006A4E43">
        <w:rPr>
          <w:b/>
          <w:bCs/>
        </w:rPr>
        <w:t>(f) </w:t>
      </w:r>
      <w:r w:rsidRPr="006A4E43">
        <w:t>No signs encouraging or promoting the sale and consumption of alcoholic beverages shall be permitted on the premises except that one sign, of an area not to exceed 40 square feet per side, may be placed upon the premises, which sign may be placed upon the licensed premises, which sign may only refer to alcoholic beverages in words associated with dinner such as “dinner and cocktails.”</w:t>
      </w:r>
    </w:p>
    <w:p w:rsidR="006A4E43" w:rsidRPr="006A4E43" w:rsidRDefault="006A4E43" w:rsidP="00EA7AA1">
      <w:pPr>
        <w:ind w:left="720"/>
        <w:jc w:val="both"/>
      </w:pPr>
      <w:r w:rsidRPr="006A4E43">
        <w:rPr>
          <w:b/>
          <w:bCs/>
        </w:rPr>
        <w:t>(3) </w:t>
      </w:r>
      <w:r w:rsidRPr="006A4E43">
        <w:t>Requirements for facilities serving alcoholic beverages in water parks in the A Amusement Zoning District. Anything contained in the general requirements set forth in the subsections above to the contrary notwithstanding, facilities serving alcoholic beverages shall be permitted on existing amusement piers containing a comprehensively designed and themed water park containing no less than 30,000 square feet of contiguous space in accordance with the following additional regulations and requirements.</w:t>
      </w:r>
    </w:p>
    <w:p w:rsidR="006A4E43" w:rsidRPr="006A4E43" w:rsidRDefault="006A4E43" w:rsidP="00EA7AA1">
      <w:pPr>
        <w:ind w:left="1440"/>
        <w:jc w:val="both"/>
      </w:pPr>
      <w:r w:rsidRPr="006A4E43">
        <w:rPr>
          <w:b/>
          <w:bCs/>
        </w:rPr>
        <w:t>(a) </w:t>
      </w:r>
      <w:r w:rsidRPr="006A4E43">
        <w:t>Service of alcoholic beverages, in addition to the restaurant that is allowed in accordance with Subsection </w:t>
      </w:r>
      <w:r w:rsidRPr="006A4E43">
        <w:rPr>
          <w:b/>
          <w:bCs/>
        </w:rPr>
        <w:t>J(2)</w:t>
      </w:r>
      <w:r w:rsidRPr="006A4E43">
        <w:t> above, shall be limited to the water park area and any designated food service areas therein, which areas clearly shall be delineated on the drawings that are required to be appended to any application of any nature that is submitted to the City Clerk for action by the Mayor and Council under the alcoholic beverage control statutes of the State of New Jersey and administrative regulations thereunder. This area of the licensed premises shall be deemed to be the water park area, as opposed to the restaurant which may be independently licensed under the same license in accordance with Subsection </w:t>
      </w:r>
      <w:r w:rsidRPr="006A4E43">
        <w:rPr>
          <w:b/>
          <w:bCs/>
        </w:rPr>
        <w:t>J(2)</w:t>
      </w:r>
      <w:r w:rsidRPr="006A4E43">
        <w:t> above. Nothing in this subsection shall be interpreted as allowing an amusement ride or similar use to be part of an alcoholic beverage licensed area, and the possession of alcoholic beverages upon an amusement ride or similar use, including the entrances to and exits therefrom, strictly is prohibited.</w:t>
      </w:r>
    </w:p>
    <w:p w:rsidR="006A4E43" w:rsidRPr="006A4E43" w:rsidRDefault="006A4E43" w:rsidP="00EA7AA1">
      <w:pPr>
        <w:ind w:left="1440"/>
        <w:jc w:val="both"/>
      </w:pPr>
      <w:r w:rsidRPr="006A4E43">
        <w:rPr>
          <w:b/>
          <w:bCs/>
        </w:rPr>
        <w:t>(b) </w:t>
      </w:r>
      <w:r w:rsidRPr="006A4E43">
        <w:t>Service of alcoholic beverages in the water park area shall not be required to meet the general requirements of Subsection </w:t>
      </w:r>
      <w:r w:rsidRPr="006A4E43">
        <w:rPr>
          <w:b/>
          <w:bCs/>
        </w:rPr>
        <w:t>J(2)</w:t>
      </w:r>
      <w:r w:rsidRPr="006A4E43">
        <w:t> set forth above, but will require a water park area management plan to be submitted to the City Alcoholic Beverage Control Board, which demonstrates that alcoholic beverages shall be served in a controlled, dignified and upscale manner. This plan shall emphasize the culture of family fun, and shall mandate strict supervision by management to assure zero tolerance of inappropriate behavior resulting from the consumption of alcoholic beverages and no carrying of alcoholic beverages outside the licensed premises.</w:t>
      </w:r>
    </w:p>
    <w:p w:rsidR="006A4E43" w:rsidRPr="006A4E43" w:rsidRDefault="006A4E43" w:rsidP="00EA7AA1">
      <w:pPr>
        <w:ind w:left="1440"/>
        <w:jc w:val="both"/>
      </w:pPr>
      <w:r w:rsidRPr="006A4E43">
        <w:rPr>
          <w:b/>
          <w:bCs/>
        </w:rPr>
        <w:t>(c) </w:t>
      </w:r>
      <w:r w:rsidRPr="006A4E43">
        <w:t>Service of alcoholic beverages shall be limited to the hours of operation of the Amusement Pier, but no later than 1:00 a.m. and, in addition whether the Amusement Pier is open to the public or not, for special events during the off-season hours between 10:00 a.m. to 1:00 a.m., provided that 72 hours notice of an intent to serve alcoholic beverages during the special event has been given in writing to the Chief of Police and City Clerk.</w:t>
      </w:r>
    </w:p>
    <w:p w:rsidR="006A4E43" w:rsidRPr="006A4E43" w:rsidRDefault="006A4E43" w:rsidP="00EA7AA1">
      <w:pPr>
        <w:ind w:left="1440"/>
        <w:jc w:val="both"/>
      </w:pPr>
      <w:r w:rsidRPr="006A4E43">
        <w:rPr>
          <w:b/>
          <w:bCs/>
        </w:rPr>
        <w:t>(d) </w:t>
      </w:r>
      <w:r w:rsidRPr="006A4E43">
        <w:t>Only one sign may be placed at each water park facility or area where alcoholic beverages will be served. No such sign shall exceed 40 square feet per side.</w:t>
      </w:r>
    </w:p>
    <w:p w:rsidR="00EA7AA1" w:rsidRDefault="006A4E43" w:rsidP="00EA7AA1">
      <w:pPr>
        <w:ind w:left="1440"/>
        <w:jc w:val="both"/>
      </w:pPr>
      <w:r w:rsidRPr="006A4E43">
        <w:rPr>
          <w:b/>
          <w:bCs/>
        </w:rPr>
        <w:t>(e) </w:t>
      </w:r>
      <w:r w:rsidRPr="006A4E43">
        <w:t xml:space="preserve">Water park areas where alcoholic beverages are served be bordered by fencing, landscaped areas, water features, or other buffers or signage which delineate and separate areas where alcoholic beverages are served from </w:t>
      </w:r>
      <w:proofErr w:type="spellStart"/>
      <w:r w:rsidRPr="006A4E43">
        <w:t>nonservice</w:t>
      </w:r>
      <w:proofErr w:type="spellEnd"/>
      <w:r w:rsidRPr="006A4E43">
        <w:t xml:space="preserve"> areas. In addition, trained staff shall be present at all entrances and exits to the water park during hours of service to assure that alcoholic beverages do not leave the licensed premises.</w:t>
      </w:r>
    </w:p>
    <w:p w:rsidR="006A4E43" w:rsidRPr="006A4E43" w:rsidRDefault="006A4E43" w:rsidP="00EA7AA1">
      <w:pPr>
        <w:ind w:left="1440"/>
        <w:jc w:val="both"/>
      </w:pPr>
      <w:r w:rsidRPr="006A4E43">
        <w:rPr>
          <w:b/>
          <w:bCs/>
        </w:rPr>
        <w:t>(f) </w:t>
      </w:r>
      <w:r w:rsidRPr="006A4E43">
        <w:t>Possession of alcoholic beverages in areas that are located outside of the designated alcohol service areas, as defined in the management plan, is prohibited.</w:t>
      </w:r>
    </w:p>
    <w:p w:rsidR="006A4E43" w:rsidRPr="006A4E43" w:rsidRDefault="006A4E43" w:rsidP="00EA7AA1">
      <w:pPr>
        <w:ind w:left="1440"/>
        <w:jc w:val="both"/>
      </w:pPr>
      <w:r w:rsidRPr="006A4E43">
        <w:rPr>
          <w:b/>
          <w:bCs/>
        </w:rPr>
        <w:t>(g) </w:t>
      </w:r>
      <w:r w:rsidRPr="006A4E43">
        <w:t xml:space="preserve">All rides and attractions shall have at least one public entrance and exit in a </w:t>
      </w:r>
      <w:proofErr w:type="spellStart"/>
      <w:r w:rsidRPr="006A4E43">
        <w:t>nonlicensed</w:t>
      </w:r>
      <w:proofErr w:type="spellEnd"/>
      <w:r w:rsidRPr="006A4E43">
        <w:t xml:space="preserve"> area.</w:t>
      </w:r>
    </w:p>
    <w:p w:rsidR="006A4E43" w:rsidRPr="006A4E43" w:rsidRDefault="006A4E43" w:rsidP="006A4E43">
      <w:pPr>
        <w:jc w:val="both"/>
      </w:pPr>
      <w:r w:rsidRPr="006A4E43">
        <w:rPr>
          <w:b/>
          <w:bCs/>
        </w:rPr>
        <w:t>K. </w:t>
      </w:r>
      <w:r w:rsidRPr="006A4E43">
        <w:t>Apartments/townhouses.</w:t>
      </w:r>
    </w:p>
    <w:p w:rsidR="006A4E43" w:rsidRPr="006A4E43" w:rsidRDefault="006A4E43" w:rsidP="00EA7AA1">
      <w:pPr>
        <w:ind w:left="720"/>
        <w:jc w:val="both"/>
      </w:pPr>
      <w:r w:rsidRPr="006A4E43">
        <w:rPr>
          <w:b/>
          <w:bCs/>
        </w:rPr>
        <w:t>(1) </w:t>
      </w:r>
      <w:r w:rsidRPr="006A4E43">
        <w:t>Apartments/townhouses will be permitted in the BB Zone, except that the waterfront portion of the site shall be developed with water-dependant uses. The waterfront portion of the site is as defined under CAFRA regulation.</w:t>
      </w:r>
    </w:p>
    <w:p w:rsidR="006A4E43" w:rsidRPr="006A4E43" w:rsidRDefault="006A4E43" w:rsidP="00EA7AA1">
      <w:pPr>
        <w:ind w:left="720"/>
        <w:jc w:val="both"/>
      </w:pPr>
      <w:r w:rsidRPr="006A4E43">
        <w:rPr>
          <w:b/>
          <w:bCs/>
        </w:rPr>
        <w:t>(2) </w:t>
      </w:r>
      <w:r w:rsidRPr="006A4E43">
        <w:t>The requirements of the APT/TH3 Zone and other applicable requirements of this zoning chapter must be met.</w:t>
      </w:r>
    </w:p>
    <w:p w:rsidR="006A4E43" w:rsidRPr="006A4E43" w:rsidRDefault="006A4E43" w:rsidP="006A4E43">
      <w:pPr>
        <w:jc w:val="both"/>
      </w:pPr>
      <w:r w:rsidRPr="006A4E43">
        <w:rPr>
          <w:b/>
          <w:bCs/>
        </w:rPr>
        <w:t>L. </w:t>
      </w:r>
      <w:r w:rsidRPr="006A4E43">
        <w:t>Residential flats above restaurants.</w:t>
      </w:r>
    </w:p>
    <w:p w:rsidR="006A4E43" w:rsidRPr="006A4E43" w:rsidRDefault="006A4E43" w:rsidP="00EA7AA1">
      <w:pPr>
        <w:ind w:left="720"/>
        <w:jc w:val="both"/>
      </w:pPr>
      <w:r w:rsidRPr="006A4E43">
        <w:rPr>
          <w:b/>
          <w:bCs/>
        </w:rPr>
        <w:t>(1) </w:t>
      </w:r>
      <w:r w:rsidRPr="006A4E43">
        <w:t>Residential flats above restaurants in the GB Zone shall be permitted with the following conditions:</w:t>
      </w:r>
    </w:p>
    <w:p w:rsidR="006A4E43" w:rsidRPr="006A4E43" w:rsidRDefault="006A4E43" w:rsidP="00EA7AA1">
      <w:pPr>
        <w:ind w:left="1440"/>
        <w:jc w:val="both"/>
      </w:pPr>
      <w:r w:rsidRPr="006A4E43">
        <w:rPr>
          <w:b/>
          <w:bCs/>
        </w:rPr>
        <w:t>(a) </w:t>
      </w:r>
      <w:r w:rsidRPr="006A4E43">
        <w:t>Residential flats above restaurants in the GB Zone shall be owner-occupied; however, residential flats located above restaurants situate in the area bounded by New Jersey Avenue, between 1st Avenue to the south and Spruce Avenue to the north, N.J. Route 147 and New York Avenue to the west, and the easterly limits of the GB Zone to the east, need not be owner-occupied.</w:t>
      </w:r>
    </w:p>
    <w:p w:rsidR="006A4E43" w:rsidRPr="006A4E43" w:rsidRDefault="006A4E43" w:rsidP="00EA7AA1">
      <w:pPr>
        <w:ind w:left="1440"/>
        <w:jc w:val="both"/>
      </w:pPr>
      <w:r w:rsidRPr="006A4E43">
        <w:rPr>
          <w:b/>
          <w:bCs/>
        </w:rPr>
        <w:t>(b) </w:t>
      </w:r>
      <w:r w:rsidRPr="006A4E43">
        <w:t>Adequate provisions must be provided to buffer the noise from compressor or condenser units used in the operation of the restaurant from the residential flats.</w:t>
      </w:r>
    </w:p>
    <w:p w:rsidR="006A4E43" w:rsidRPr="006A4E43" w:rsidRDefault="006A4E43" w:rsidP="00EA7AA1">
      <w:pPr>
        <w:ind w:left="1440"/>
        <w:jc w:val="both"/>
      </w:pPr>
      <w:r w:rsidRPr="006A4E43">
        <w:rPr>
          <w:b/>
          <w:bCs/>
        </w:rPr>
        <w:t>(c) </w:t>
      </w:r>
      <w:r w:rsidRPr="006A4E43">
        <w:t>There must be provided an adequate and totally enclosed area for the storage and handling of solid waste and the recycling materials generated from the restaurant operation.</w:t>
      </w:r>
    </w:p>
    <w:p w:rsidR="006A4E43" w:rsidRPr="006A4E43" w:rsidRDefault="006A4E43" w:rsidP="00EA7AA1">
      <w:pPr>
        <w:ind w:left="1440"/>
        <w:jc w:val="both"/>
      </w:pPr>
      <w:r w:rsidRPr="006A4E43">
        <w:rPr>
          <w:b/>
          <w:bCs/>
        </w:rPr>
        <w:t>(d) </w:t>
      </w:r>
      <w:r w:rsidRPr="006A4E43">
        <w:t>The total number of flats shall not exceed one dwelling unit per 2,000 square feet of lot area.</w:t>
      </w:r>
    </w:p>
    <w:p w:rsidR="006A4E43" w:rsidRPr="006A4E43" w:rsidRDefault="006A4E43" w:rsidP="00EA7AA1">
      <w:pPr>
        <w:ind w:left="1440"/>
        <w:jc w:val="both"/>
      </w:pPr>
      <w:r w:rsidRPr="006A4E43">
        <w:rPr>
          <w:b/>
          <w:bCs/>
        </w:rPr>
        <w:t>(e) </w:t>
      </w:r>
      <w:r w:rsidRPr="006A4E43">
        <w:t>With regard to residential flats located above restaurants in the area bounded by New Jersey Avenue, between first Avenue to the south and Spruce Avenue to the north, N.J. Route 147 and New York Avenue to the west, and the easterly limits of the GB Zone to the east, parking shall be provided in compliance with the New Jersey Residential Site Improvement Standards.</w:t>
      </w:r>
    </w:p>
    <w:p w:rsidR="006A4E43" w:rsidRPr="006A4E43" w:rsidRDefault="006A4E43" w:rsidP="006A4E43">
      <w:pPr>
        <w:jc w:val="both"/>
        <w:rPr>
          <w:b/>
          <w:bCs/>
        </w:rPr>
      </w:pPr>
      <w:r w:rsidRPr="006A4E43">
        <w:t>§ 276-47</w:t>
      </w:r>
      <w:r w:rsidRPr="006A4E43">
        <w:rPr>
          <w:b/>
          <w:bCs/>
        </w:rPr>
        <w:t>General exceptions and modifications.</w:t>
      </w:r>
    </w:p>
    <w:p w:rsidR="006A4E43" w:rsidRPr="006A4E43" w:rsidRDefault="006A4E43" w:rsidP="006A4E43">
      <w:pPr>
        <w:jc w:val="both"/>
      </w:pPr>
      <w:r w:rsidRPr="006A4E43">
        <w:rPr>
          <w:b/>
          <w:bCs/>
        </w:rPr>
        <w:t>A. </w:t>
      </w:r>
      <w:r w:rsidRPr="006A4E43">
        <w:t>Christmas tree sale. The annual sale of Christmas trees is permitted between December 1 and December 25, inclusive.</w:t>
      </w:r>
    </w:p>
    <w:p w:rsidR="006A4E43" w:rsidRPr="006A4E43" w:rsidRDefault="006A4E43" w:rsidP="006A4E43">
      <w:pPr>
        <w:jc w:val="both"/>
      </w:pPr>
      <w:del w:id="2488" w:author="rtbelasco" w:date="2018-11-29T00:45:00Z">
        <w:r w:rsidRPr="006A4E43" w:rsidDel="00343584">
          <w:rPr>
            <w:b/>
            <w:bCs/>
          </w:rPr>
          <w:delText>B. </w:delText>
        </w:r>
        <w:r w:rsidRPr="006A4E43" w:rsidDel="00343584">
          <w:delText>Height limits. The following structures may be erected above the heights prescribed by this chapter, but in no case shall the height of any of these appurtenances exceed a height equal to 20% more than the maximum height permitted for the particular use in the district: mechanical rooms and other roof structures for the housing of stairways, tanks, ventilating fans, air-conditioning equipment or similar equipment required to operate and maintain the building; skylights, spires, cupolas, flagpoles, chimneys or similar structures; safety enclosures of rooftop areas of hotels and motels used for sundecks and other recreational purposes.</w:delText>
        </w:r>
      </w:del>
    </w:p>
    <w:p w:rsidR="006A4E43" w:rsidRPr="006A4E43" w:rsidRDefault="006A4E43" w:rsidP="006A4E43">
      <w:pPr>
        <w:jc w:val="both"/>
      </w:pPr>
      <w:del w:id="2489" w:author="rtbelasco" w:date="2018-11-29T00:45:00Z">
        <w:r w:rsidRPr="006A4E43" w:rsidDel="00343584">
          <w:rPr>
            <w:b/>
            <w:bCs/>
          </w:rPr>
          <w:delText>C</w:delText>
        </w:r>
      </w:del>
      <w:ins w:id="2490" w:author="rtbelasco" w:date="2018-11-29T00:45:00Z">
        <w:r w:rsidR="00343584">
          <w:rPr>
            <w:b/>
            <w:bCs/>
          </w:rPr>
          <w:t>B</w:t>
        </w:r>
      </w:ins>
      <w:r w:rsidRPr="006A4E43">
        <w:rPr>
          <w:b/>
          <w:bCs/>
        </w:rPr>
        <w:t>. </w:t>
      </w:r>
      <w:r w:rsidRPr="006A4E43">
        <w:t>Parking of commercial vehicles in residential zones. One registered commercial vehicle of a rated capacity not exceeding one ton on four wheels, owned or used by a resident of the premises, shall be permitted to be regularly parked or garaged on a lot in any residential district, provided that said vehicle is parked in a side or rear yard area, which area is relatively unexposed to neighboring properties and is screened from neighboring properties by plantings at least five feet in height. For purposes of this chapter, a "commercial vehicle" is a bus and/or vehicle containing advertising matter intending to promote the interest of any business, whether or not said vehicle is registered as a commercial vehicle with the New Jersey State Division of Motor Vehicles, except that this provision shall not be deemed to limit construction equipment which is used on the site for construction purposes.</w:t>
      </w:r>
    </w:p>
    <w:p w:rsidR="006A4E43" w:rsidRPr="006A4E43" w:rsidRDefault="00343584" w:rsidP="006A4E43">
      <w:pPr>
        <w:jc w:val="both"/>
      </w:pPr>
      <w:ins w:id="2491" w:author="rtbelasco" w:date="2018-11-29T00:45:00Z">
        <w:r>
          <w:rPr>
            <w:b/>
            <w:bCs/>
          </w:rPr>
          <w:t>C</w:t>
        </w:r>
      </w:ins>
      <w:del w:id="2492" w:author="rtbelasco" w:date="2018-11-29T00:45:00Z">
        <w:r w:rsidR="006A4E43" w:rsidRPr="006A4E43" w:rsidDel="00343584">
          <w:rPr>
            <w:b/>
            <w:bCs/>
          </w:rPr>
          <w:delText>D</w:delText>
        </w:r>
      </w:del>
      <w:r w:rsidR="006A4E43" w:rsidRPr="006A4E43">
        <w:rPr>
          <w:b/>
          <w:bCs/>
        </w:rPr>
        <w:t>. </w:t>
      </w:r>
      <w:r w:rsidR="006A4E43" w:rsidRPr="006A4E43">
        <w:t>Public election voting places. The provisions of this chapter shall not be construed as to interfere with the temporary use of any property as a voting place in connection with a municipal or other public election.</w:t>
      </w:r>
    </w:p>
    <w:p w:rsidR="006A4E43" w:rsidRPr="006A4E43" w:rsidRDefault="00343584" w:rsidP="006A4E43">
      <w:pPr>
        <w:jc w:val="both"/>
      </w:pPr>
      <w:ins w:id="2493" w:author="rtbelasco" w:date="2018-11-29T00:45:00Z">
        <w:r>
          <w:rPr>
            <w:b/>
            <w:bCs/>
          </w:rPr>
          <w:t>D</w:t>
        </w:r>
      </w:ins>
      <w:del w:id="2494" w:author="rtbelasco" w:date="2018-11-29T00:45:00Z">
        <w:r w:rsidR="006A4E43" w:rsidRPr="006A4E43" w:rsidDel="00343584">
          <w:rPr>
            <w:b/>
            <w:bCs/>
          </w:rPr>
          <w:delText>E</w:delText>
        </w:r>
      </w:del>
      <w:r w:rsidR="006A4E43" w:rsidRPr="006A4E43">
        <w:rPr>
          <w:b/>
          <w:bCs/>
        </w:rPr>
        <w:t>. </w:t>
      </w:r>
      <w:r w:rsidR="006A4E43" w:rsidRPr="006A4E43">
        <w:t>Public utility lines. Public utility lines for the transportation and distribution and control of water, electricity, gas, oil, steam, telegraph and telephone communications, and their supporting members, other than buildings or structures, shall not be required to be located on a lot nor shall this chapter be interpreted as to prohibit the use of a property in any zone for the above uses.</w:t>
      </w:r>
    </w:p>
    <w:p w:rsidR="006A4E43" w:rsidRPr="006A4E43" w:rsidDel="00343584" w:rsidRDefault="006A4E43" w:rsidP="006A4E43">
      <w:pPr>
        <w:jc w:val="both"/>
        <w:rPr>
          <w:del w:id="2495" w:author="rtbelasco" w:date="2018-11-29T00:47:00Z"/>
        </w:rPr>
      </w:pPr>
      <w:del w:id="2496" w:author="rtbelasco" w:date="2018-11-29T00:45:00Z">
        <w:r w:rsidRPr="006A4E43" w:rsidDel="00343584">
          <w:rPr>
            <w:b/>
            <w:bCs/>
          </w:rPr>
          <w:delText>F</w:delText>
        </w:r>
      </w:del>
      <w:del w:id="2497" w:author="rtbelasco" w:date="2018-11-29T00:47:00Z">
        <w:r w:rsidRPr="006A4E43" w:rsidDel="00343584">
          <w:rPr>
            <w:b/>
            <w:bCs/>
          </w:rPr>
          <w:delText>. </w:delText>
        </w:r>
        <w:r w:rsidRPr="006A4E43" w:rsidDel="00343584">
          <w:delText>Exceptions to depth requirement of lots.</w:delText>
        </w:r>
      </w:del>
    </w:p>
    <w:p w:rsidR="006A4E43" w:rsidRPr="006A4E43" w:rsidDel="00343584" w:rsidRDefault="006A4E43" w:rsidP="00EA7AA1">
      <w:pPr>
        <w:ind w:left="720"/>
        <w:jc w:val="both"/>
        <w:rPr>
          <w:del w:id="2498" w:author="rtbelasco" w:date="2018-11-29T00:47:00Z"/>
        </w:rPr>
      </w:pPr>
      <w:del w:id="2499" w:author="rtbelasco" w:date="2018-11-29T00:47:00Z">
        <w:r w:rsidRPr="006A4E43" w:rsidDel="00343584">
          <w:rPr>
            <w:b/>
            <w:bCs/>
          </w:rPr>
          <w:delText>(1) </w:delText>
        </w:r>
        <w:r w:rsidRPr="006A4E43" w:rsidDel="00343584">
          <w:delText>In R-2 Zoning Districts, the following lot depths shall be permitted as exceptions to the lot depth requirement of 100 feet in that Zoning District:</w:delText>
        </w:r>
      </w:del>
    </w:p>
    <w:p w:rsidR="006A4E43" w:rsidRPr="006A4E43" w:rsidDel="00343584" w:rsidRDefault="006A4E43" w:rsidP="00EA7AA1">
      <w:pPr>
        <w:ind w:left="1440"/>
        <w:jc w:val="both"/>
        <w:rPr>
          <w:del w:id="2500" w:author="rtbelasco" w:date="2018-11-29T00:47:00Z"/>
        </w:rPr>
      </w:pPr>
      <w:del w:id="2501" w:author="rtbelasco" w:date="2018-11-29T00:47:00Z">
        <w:r w:rsidRPr="006A4E43" w:rsidDel="00343584">
          <w:rPr>
            <w:b/>
            <w:bCs/>
          </w:rPr>
          <w:delText>(a) </w:delText>
        </w:r>
        <w:r w:rsidRPr="006A4E43" w:rsidDel="00343584">
          <w:delText>In Blocks 114, 89 and 64, the minimum lot depth requirement shall be 80 feet for all even numbered lots and 90 feet for all odd numbered lots.</w:delText>
        </w:r>
      </w:del>
    </w:p>
    <w:p w:rsidR="006A4E43" w:rsidRPr="006A4E43" w:rsidDel="00343584" w:rsidRDefault="006A4E43" w:rsidP="00EA7AA1">
      <w:pPr>
        <w:ind w:left="1440"/>
        <w:jc w:val="both"/>
        <w:rPr>
          <w:del w:id="2502" w:author="rtbelasco" w:date="2018-11-29T00:47:00Z"/>
        </w:rPr>
      </w:pPr>
      <w:del w:id="2503" w:author="rtbelasco" w:date="2018-11-29T00:47:00Z">
        <w:r w:rsidRPr="006A4E43" w:rsidDel="00343584">
          <w:rPr>
            <w:b/>
            <w:bCs/>
          </w:rPr>
          <w:delText>(b) </w:delText>
        </w:r>
        <w:r w:rsidRPr="006A4E43" w:rsidDel="00343584">
          <w:delText>In Block 115, the minimum lot depth shall be 90 feet for even numbered lots, 85 feet for odd numbered lots 19 through 39 and 60 feet for odd numbered lots 1 through 17.</w:delText>
        </w:r>
      </w:del>
    </w:p>
    <w:p w:rsidR="006A4E43" w:rsidRPr="006A4E43" w:rsidDel="00343584" w:rsidRDefault="006A4E43" w:rsidP="00EA7AA1">
      <w:pPr>
        <w:ind w:left="1440"/>
        <w:jc w:val="both"/>
        <w:rPr>
          <w:del w:id="2504" w:author="rtbelasco" w:date="2018-11-29T00:47:00Z"/>
        </w:rPr>
      </w:pPr>
      <w:del w:id="2505" w:author="rtbelasco" w:date="2018-11-29T00:47:00Z">
        <w:r w:rsidRPr="006A4E43" w:rsidDel="00343584">
          <w:rPr>
            <w:b/>
            <w:bCs/>
          </w:rPr>
          <w:delText>(c) </w:delText>
        </w:r>
        <w:r w:rsidRPr="006A4E43" w:rsidDel="00343584">
          <w:delText>In Block 117, the minimum lot depth required shall be 90 feet for odd numbered lots, 83 feet for even numbered lots 2 through 28 and 98 feet for odd numbered lots 30 through 40.</w:delText>
        </w:r>
      </w:del>
    </w:p>
    <w:p w:rsidR="006A4E43" w:rsidRPr="006A4E43" w:rsidDel="00343584" w:rsidRDefault="006A4E43" w:rsidP="00EA7AA1">
      <w:pPr>
        <w:ind w:left="1440"/>
        <w:jc w:val="both"/>
        <w:rPr>
          <w:del w:id="2506" w:author="rtbelasco" w:date="2018-11-29T00:47:00Z"/>
        </w:rPr>
      </w:pPr>
      <w:del w:id="2507" w:author="rtbelasco" w:date="2018-11-29T00:47:00Z">
        <w:r w:rsidRPr="006A4E43" w:rsidDel="00343584">
          <w:rPr>
            <w:b/>
            <w:bCs/>
          </w:rPr>
          <w:delText>(d) </w:delText>
        </w:r>
        <w:r w:rsidRPr="006A4E43" w:rsidDel="00343584">
          <w:delText>In Bock 90, the minimum lot depth requirement shall be 90 feet for even numbered lots, 85 feet for odd numbered lots 1 through 9 and 60 feet for odd numbered lots 11 through 39.</w:delText>
        </w:r>
      </w:del>
    </w:p>
    <w:p w:rsidR="006A4E43" w:rsidRPr="006A4E43" w:rsidDel="00343584" w:rsidRDefault="006A4E43" w:rsidP="00EA7AA1">
      <w:pPr>
        <w:ind w:left="1440"/>
        <w:jc w:val="both"/>
        <w:rPr>
          <w:del w:id="2508" w:author="rtbelasco" w:date="2018-11-29T00:47:00Z"/>
        </w:rPr>
      </w:pPr>
      <w:del w:id="2509" w:author="rtbelasco" w:date="2018-11-29T00:47:00Z">
        <w:r w:rsidRPr="006A4E43" w:rsidDel="00343584">
          <w:rPr>
            <w:b/>
            <w:bCs/>
          </w:rPr>
          <w:delText>(e) </w:delText>
        </w:r>
        <w:r w:rsidRPr="006A4E43" w:rsidDel="00343584">
          <w:delText>In Bock 92, the minimum lot depth requirement shall be 77 feet for even lots 8 through 40 and 63 feet for lots 1 through 6 and lots 1.01 and 2.01.</w:delText>
        </w:r>
      </w:del>
    </w:p>
    <w:p w:rsidR="006A4E43" w:rsidRPr="006A4E43" w:rsidRDefault="006A4E43" w:rsidP="00EA7AA1">
      <w:pPr>
        <w:ind w:left="1440"/>
        <w:jc w:val="both"/>
      </w:pPr>
      <w:del w:id="2510" w:author="rtbelasco" w:date="2018-11-29T00:47:00Z">
        <w:r w:rsidRPr="006A4E43" w:rsidDel="00343584">
          <w:rPr>
            <w:b/>
            <w:bCs/>
          </w:rPr>
          <w:delText>(f) </w:delText>
        </w:r>
        <w:r w:rsidRPr="006A4E43" w:rsidDel="00343584">
          <w:delText>In Block 64, the minimum lot depth requirement shall be 60 feet for even numbered lots 8 and 10.</w:delText>
        </w:r>
      </w:del>
    </w:p>
    <w:p w:rsidR="006A4E43" w:rsidRPr="006A4E43" w:rsidRDefault="006A4E43" w:rsidP="006A4E43">
      <w:pPr>
        <w:jc w:val="both"/>
        <w:rPr>
          <w:b/>
          <w:bCs/>
        </w:rPr>
      </w:pPr>
      <w:r w:rsidRPr="006A4E43">
        <w:t>§ 276-48</w:t>
      </w:r>
      <w:r w:rsidRPr="006A4E43">
        <w:rPr>
          <w:b/>
          <w:bCs/>
        </w:rPr>
        <w:t>Townhouses and apartments.</w:t>
      </w:r>
    </w:p>
    <w:p w:rsidR="006A4E43" w:rsidRPr="006A4E43" w:rsidRDefault="006A4E43" w:rsidP="006A4E43">
      <w:pPr>
        <w:jc w:val="both"/>
      </w:pPr>
      <w:r w:rsidRPr="006A4E43">
        <w:t>No townhouse or apartment dwelling unit shall be constructed in the City unless the dwelling is part of an approved site plan and unless the following minimum standards are met in addition to other applicable requirements of this chapter:</w:t>
      </w:r>
    </w:p>
    <w:p w:rsidR="006A4E43" w:rsidRPr="006A4E43" w:rsidRDefault="006A4E43" w:rsidP="006A4E43">
      <w:pPr>
        <w:jc w:val="both"/>
      </w:pPr>
      <w:r w:rsidRPr="006A4E43">
        <w:rPr>
          <w:b/>
          <w:bCs/>
        </w:rPr>
        <w:t>A. </w:t>
      </w:r>
      <w:r w:rsidRPr="006A4E43">
        <w:t>Each building and complex of buildings shall have an architectural theme with appropriate variations in design to provide attractiveness to the development, compatible within the development and in relation to adjacent land uses. Such variations in design shall result from the use of landscaping and the orientation of buildings to the natural features of the site and to other buildings as well as from varying unit widths, using different exterior materials, changing roof lines and roof designs, varying building heights and changing window types, shutters, doors, porches and exterior colors. Architectural elevations shall be submitted to the Board for review and approval.</w:t>
      </w:r>
    </w:p>
    <w:p w:rsidR="006A4E43" w:rsidRPr="006A4E43" w:rsidRDefault="006A4E43" w:rsidP="006A4E43">
      <w:pPr>
        <w:jc w:val="both"/>
      </w:pPr>
      <w:r w:rsidRPr="006A4E43">
        <w:rPr>
          <w:b/>
          <w:bCs/>
        </w:rPr>
        <w:t>B. </w:t>
      </w:r>
      <w:r w:rsidRPr="006A4E43">
        <w:t xml:space="preserve">All dwelling units shall be connected to </w:t>
      </w:r>
      <w:proofErr w:type="gramStart"/>
      <w:r w:rsidRPr="006A4E43">
        <w:t>approved</w:t>
      </w:r>
      <w:proofErr w:type="gramEnd"/>
      <w:r w:rsidRPr="006A4E43">
        <w:t xml:space="preserve"> functioning water and sanitary sewer systems prior to the issuance of a certificate of occupancy.</w:t>
      </w:r>
    </w:p>
    <w:p w:rsidR="006A4E43" w:rsidRPr="006A4E43" w:rsidRDefault="006A4E43" w:rsidP="006A4E43">
      <w:pPr>
        <w:jc w:val="both"/>
      </w:pPr>
      <w:r w:rsidRPr="006A4E43">
        <w:rPr>
          <w:b/>
          <w:bCs/>
        </w:rPr>
        <w:t>C. </w:t>
      </w:r>
      <w:r w:rsidRPr="006A4E43">
        <w:t>All parking facilities shall be on the same site as the building and located within 150 feet of the nearest entrance of the building they are intended to serve. This distance requirement does not apply to townhouses or apartment dwelling units in the APT/TH District. Parking spaces shall be provided in areas designed specifically for parking and there shall be no parallel or diagonal parking along interior streets.</w:t>
      </w:r>
    </w:p>
    <w:p w:rsidR="006A4E43" w:rsidRPr="006A4E43" w:rsidRDefault="006A4E43" w:rsidP="006A4E43">
      <w:pPr>
        <w:jc w:val="both"/>
      </w:pPr>
      <w:r w:rsidRPr="006A4E43">
        <w:rPr>
          <w:b/>
          <w:bCs/>
        </w:rPr>
        <w:t>D. </w:t>
      </w:r>
      <w:r w:rsidRPr="006A4E43">
        <w:t>No outside area or equipment shall be provided for the hanging of laundry or the outside airing of laundry in any manner. Sufficient area and equipment shall be made available within each building for the laundering and artificial drying of the laundry of the occupants of each building.</w:t>
      </w:r>
    </w:p>
    <w:p w:rsidR="006A4E43" w:rsidRPr="006A4E43" w:rsidRDefault="006A4E43" w:rsidP="006A4E43">
      <w:pPr>
        <w:jc w:val="both"/>
      </w:pPr>
      <w:r w:rsidRPr="006A4E43">
        <w:rPr>
          <w:b/>
          <w:bCs/>
        </w:rPr>
        <w:t>E. </w:t>
      </w:r>
      <w:r w:rsidRPr="006A4E43">
        <w:t>Dwelling units shall have access to a master television antenna system and individual townhouse units may not erect individual external television antennas.</w:t>
      </w:r>
    </w:p>
    <w:p w:rsidR="006A4E43" w:rsidRPr="006A4E43" w:rsidRDefault="006A4E43" w:rsidP="006A4E43">
      <w:pPr>
        <w:jc w:val="both"/>
      </w:pPr>
      <w:r w:rsidRPr="006A4E43">
        <w:rPr>
          <w:b/>
          <w:bCs/>
        </w:rPr>
        <w:t>F. </w:t>
      </w:r>
      <w:r w:rsidRPr="006A4E43">
        <w:t>Each unit shall have the following minimum net habitable floor areas:</w:t>
      </w:r>
    </w:p>
    <w:tbl>
      <w:tblPr>
        <w:tblW w:w="10020" w:type="dxa"/>
        <w:tblInd w:w="15" w:type="dxa"/>
        <w:tblCellMar>
          <w:top w:w="15" w:type="dxa"/>
          <w:left w:w="15" w:type="dxa"/>
          <w:bottom w:w="15" w:type="dxa"/>
          <w:right w:w="15" w:type="dxa"/>
        </w:tblCellMar>
        <w:tblLook w:val="04A0"/>
      </w:tblPr>
      <w:tblGrid>
        <w:gridCol w:w="249"/>
        <w:gridCol w:w="2731"/>
        <w:gridCol w:w="2154"/>
        <w:gridCol w:w="2732"/>
        <w:gridCol w:w="2154"/>
      </w:tblGrid>
      <w:tr w:rsidR="006A4E43" w:rsidRPr="006A4E43">
        <w:trPr>
          <w:tblHeader/>
        </w:trPr>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Apartments</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Square Feet</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Townhouses</w:t>
            </w:r>
          </w:p>
        </w:tc>
        <w:tc>
          <w:tcPr>
            <w:tcW w:w="0" w:type="auto"/>
            <w:tcBorders>
              <w:top w:val="nil"/>
              <w:left w:val="nil"/>
              <w:bottom w:val="nil"/>
              <w:right w:val="nil"/>
            </w:tcBorders>
            <w:tcMar>
              <w:top w:w="15" w:type="dxa"/>
              <w:left w:w="60" w:type="dxa"/>
              <w:bottom w:w="60" w:type="dxa"/>
              <w:right w:w="60" w:type="dxa"/>
            </w:tcMar>
            <w:vAlign w:val="bottom"/>
          </w:tcPr>
          <w:p w:rsidR="006A4E43" w:rsidRPr="006A4E43" w:rsidRDefault="006A4E43" w:rsidP="006A4E43">
            <w:pPr>
              <w:jc w:val="both"/>
            </w:pPr>
            <w:r w:rsidRPr="006A4E43">
              <w:rPr>
                <w:b/>
                <w:bCs/>
              </w:rPr>
              <w:t>Square Feet</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Efficiency</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500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One-bedroom</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600</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One-bedroom</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700</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Two-bedroom</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725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Two-bedroom</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850</w:t>
            </w:r>
          </w:p>
        </w:tc>
      </w:tr>
      <w:tr w:rsidR="006A4E43" w:rsidRPr="006A4E43">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Three-bedroom</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875</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Three-bedroom</w:t>
            </w:r>
          </w:p>
        </w:tc>
        <w:tc>
          <w:tcPr>
            <w:tcW w:w="0" w:type="auto"/>
            <w:tcBorders>
              <w:top w:val="nil"/>
              <w:left w:val="nil"/>
              <w:bottom w:val="nil"/>
              <w:right w:val="nil"/>
            </w:tcBorders>
            <w:tcMar>
              <w:top w:w="15" w:type="dxa"/>
              <w:left w:w="60" w:type="dxa"/>
              <w:bottom w:w="60" w:type="dxa"/>
              <w:right w:w="60" w:type="dxa"/>
            </w:tcMar>
          </w:tcPr>
          <w:p w:rsidR="006A4E43" w:rsidRPr="006A4E43" w:rsidRDefault="006A4E43" w:rsidP="006A4E43">
            <w:pPr>
              <w:jc w:val="both"/>
            </w:pPr>
            <w:r w:rsidRPr="006A4E43">
              <w:t>1,000</w:t>
            </w:r>
          </w:p>
        </w:tc>
      </w:tr>
    </w:tbl>
    <w:p w:rsidR="006A4E43" w:rsidRPr="006A4E43" w:rsidRDefault="006A4E43" w:rsidP="006A4E43">
      <w:pPr>
        <w:jc w:val="both"/>
      </w:pPr>
      <w:r w:rsidRPr="006A4E43">
        <w:rPr>
          <w:b/>
          <w:bCs/>
        </w:rPr>
        <w:t>G. </w:t>
      </w:r>
      <w:r w:rsidRPr="006A4E43">
        <w:t>For each apartment unit, in addition to any storage area contained inside individual dwelling units, there shall be provided for each dwelling unit 250 cubic feet of storage area in a convenient, centrally located area in the cellar, basement or ground floor of the building where personal belongings and effects may be stored without constituting a fire hazard and where said belongings and effects may be kept locked and separated from the belongings of other occupants.</w:t>
      </w:r>
    </w:p>
    <w:p w:rsidR="006A4E43" w:rsidRPr="006A4E43" w:rsidRDefault="006A4E43" w:rsidP="006A4E43">
      <w:pPr>
        <w:jc w:val="both"/>
      </w:pPr>
      <w:r w:rsidRPr="006A4E43">
        <w:rPr>
          <w:b/>
          <w:bCs/>
        </w:rPr>
        <w:t>H. </w:t>
      </w:r>
      <w:r w:rsidRPr="006A4E43">
        <w:t>Recycling provisions.</w:t>
      </w:r>
    </w:p>
    <w:p w:rsidR="006A4E43" w:rsidRPr="006A4E43" w:rsidRDefault="006A4E43" w:rsidP="00EA7AA1">
      <w:pPr>
        <w:ind w:left="720"/>
        <w:jc w:val="both"/>
      </w:pPr>
      <w:r w:rsidRPr="006A4E43">
        <w:rPr>
          <w:b/>
          <w:bCs/>
        </w:rPr>
        <w:t>(1) </w:t>
      </w:r>
      <w:r w:rsidRPr="006A4E43">
        <w:t>There shall be included in any new apartment or townhouse development an indoor or outdoor recycling area for the collection and storage of residentially generated recyclable materials. The dimensions of the recycling area shall be sufficient to accommodate recycling bins or containers which are of adequate size and number and which are consistent with anticipated usage and with current methods of collection in the area in which the project is located. The dimensions of the recycling area and the bins or containers shall be determined in consultation with the City Recycling Coordinator and shall be consistent with the district recycling plan adopted pursuant to Section 3 of P.L. 1987, c. 102 (N.J.S.A. 13:1E-99.13).</w:t>
      </w:r>
    </w:p>
    <w:p w:rsidR="006A4E43" w:rsidRPr="006A4E43" w:rsidRDefault="006A4E43" w:rsidP="00EA7AA1">
      <w:pPr>
        <w:ind w:left="720"/>
        <w:jc w:val="both"/>
      </w:pPr>
      <w:r w:rsidRPr="006A4E43">
        <w:rPr>
          <w:b/>
          <w:bCs/>
        </w:rPr>
        <w:t>(2) </w:t>
      </w:r>
      <w:r w:rsidRPr="006A4E43">
        <w:t>The recycling area shall be conveniently located for the residential disposition of source separated recyclable materials, preferably near, but clearly separated from, a refuse dumpster.</w:t>
      </w:r>
    </w:p>
    <w:p w:rsidR="006A4E43" w:rsidRPr="006A4E43" w:rsidRDefault="006A4E43" w:rsidP="00EA7AA1">
      <w:pPr>
        <w:ind w:left="720"/>
        <w:jc w:val="both"/>
      </w:pPr>
      <w:r w:rsidRPr="006A4E43">
        <w:rPr>
          <w:b/>
          <w:bCs/>
        </w:rPr>
        <w:t>(3) </w:t>
      </w:r>
      <w:r w:rsidRPr="006A4E43">
        <w:t>The recycling area shall be well lit and shall be safely and easily accessible by recycling personnel and vehicles. Collection vehicles shall be able to access the recycling area without interference from parked cars or other obstacles. Reasonable measures shall be taken to protect the recycling area and the bins or containers placed therein against theft of recyclable materials, bins or containers.</w:t>
      </w:r>
    </w:p>
    <w:p w:rsidR="006A4E43" w:rsidRPr="006A4E43" w:rsidRDefault="006A4E43" w:rsidP="00EA7AA1">
      <w:pPr>
        <w:ind w:left="720"/>
        <w:jc w:val="both"/>
      </w:pPr>
      <w:r w:rsidRPr="006A4E43">
        <w:rPr>
          <w:b/>
          <w:bCs/>
        </w:rPr>
        <w:t>(4) </w:t>
      </w:r>
      <w:r w:rsidRPr="006A4E43">
        <w:t>The recycling area or the bins or containers placed therein shall be designed so as to provide protection against adverse environmental conditions which might render the collected materials unmarketable. Any bins or containers which are used for the collection of recyclable paper or cardboard, and which are located in an outdoor recycling area, shall be equipped with a lid, or otherwise covered, so as to keep the paper or cardboard dry.</w:t>
      </w:r>
    </w:p>
    <w:p w:rsidR="006A4E43" w:rsidRPr="006A4E43" w:rsidRDefault="006A4E43" w:rsidP="00EA7AA1">
      <w:pPr>
        <w:ind w:left="720"/>
        <w:jc w:val="both"/>
      </w:pPr>
      <w:r w:rsidRPr="006A4E43">
        <w:rPr>
          <w:b/>
          <w:bCs/>
        </w:rPr>
        <w:t>(5) </w:t>
      </w:r>
      <w:r w:rsidRPr="006A4E43">
        <w:t>Signs clearly identifying the recycling area and the materials accepted therein shall be posted adjacent to all points of access to the recycling area. Individual bins or containers shall be equipped with signs indicating the materials to be placed therein.</w:t>
      </w:r>
    </w:p>
    <w:p w:rsidR="006A4E43" w:rsidRPr="006A4E43" w:rsidRDefault="006A4E43" w:rsidP="00EA7AA1">
      <w:pPr>
        <w:ind w:left="720"/>
        <w:jc w:val="both"/>
      </w:pPr>
      <w:r w:rsidRPr="006A4E43">
        <w:rPr>
          <w:b/>
          <w:bCs/>
        </w:rPr>
        <w:t>(6) </w:t>
      </w:r>
      <w:r w:rsidRPr="006A4E43">
        <w:t>Landscaping and/or fencing, at least six feet in height, shall be provided around any outdoor recycling area and shall be developed in an aesthetically pleasing manner.</w:t>
      </w:r>
    </w:p>
    <w:p w:rsidR="006A4E43" w:rsidRPr="006A4E43" w:rsidRDefault="006A4E43" w:rsidP="006A4E43">
      <w:pPr>
        <w:jc w:val="both"/>
      </w:pPr>
      <w:r w:rsidRPr="006A4E43">
        <w:rPr>
          <w:b/>
          <w:bCs/>
        </w:rPr>
        <w:t>I. </w:t>
      </w:r>
      <w:r w:rsidRPr="006A4E43">
        <w:t>No townhouse dwelling unit shall be less than 20 feet wide.</w:t>
      </w:r>
    </w:p>
    <w:p w:rsidR="006A4E43" w:rsidRPr="006A4E43" w:rsidRDefault="006A4E43" w:rsidP="006A4E43">
      <w:pPr>
        <w:jc w:val="both"/>
        <w:rPr>
          <w:b/>
          <w:bCs/>
        </w:rPr>
      </w:pPr>
      <w:r w:rsidRPr="006A4E43">
        <w:t>§ 276-49</w:t>
      </w:r>
      <w:r w:rsidRPr="006A4E43">
        <w:rPr>
          <w:b/>
          <w:bCs/>
        </w:rPr>
        <w:t>(Reserved) [1]</w:t>
      </w:r>
    </w:p>
    <w:p w:rsidR="006A4E43" w:rsidRPr="006A4E43" w:rsidRDefault="006A4E43" w:rsidP="006A4E43">
      <w:pPr>
        <w:jc w:val="both"/>
        <w:rPr>
          <w:b/>
          <w:bCs/>
        </w:rPr>
      </w:pPr>
      <w:r w:rsidRPr="006A4E43">
        <w:t>§ 276-50</w:t>
      </w:r>
      <w:r w:rsidRPr="006A4E43">
        <w:rPr>
          <w:b/>
          <w:bCs/>
        </w:rPr>
        <w:t>Fee simple townhouse lots.</w:t>
      </w:r>
    </w:p>
    <w:p w:rsidR="006A4E43" w:rsidRPr="006A4E43" w:rsidRDefault="006A4E43" w:rsidP="006A4E43">
      <w:pPr>
        <w:jc w:val="both"/>
      </w:pPr>
      <w:r w:rsidRPr="006A4E43">
        <w:t>Lot and yard dimensions encompassing individual townhouse dwelling units may be freely disposed and arranged on a tract of land, provided they are superimposed upon an approved site plan for the subject development. Additionally, the following provisions shall be met:</w:t>
      </w:r>
    </w:p>
    <w:p w:rsidR="006A4E43" w:rsidRPr="006A4E43" w:rsidRDefault="006A4E43" w:rsidP="006A4E43">
      <w:pPr>
        <w:jc w:val="both"/>
      </w:pPr>
      <w:r w:rsidRPr="006A4E43">
        <w:rPr>
          <w:b/>
          <w:bCs/>
        </w:rPr>
        <w:t>A. </w:t>
      </w:r>
      <w:r w:rsidRPr="006A4E43">
        <w:t>The boundaries of any lot shall not infringe upon any common open space land areas, nor shall the boundaries of any lot be closer than five feet from any driveway or parking lot area.</w:t>
      </w:r>
    </w:p>
    <w:p w:rsidR="006A4E43" w:rsidRPr="006A4E43" w:rsidRDefault="006A4E43" w:rsidP="006A4E43">
      <w:pPr>
        <w:jc w:val="both"/>
      </w:pPr>
      <w:r w:rsidRPr="006A4E43">
        <w:rPr>
          <w:b/>
          <w:bCs/>
        </w:rPr>
        <w:t>B. </w:t>
      </w:r>
      <w:r w:rsidRPr="006A4E43">
        <w:t>No lot line shall be located closer than 15 feet from any tract property line nor closer than 10 feet from any street.</w:t>
      </w:r>
    </w:p>
    <w:p w:rsidR="006A4E43" w:rsidRPr="006A4E43" w:rsidRDefault="006A4E43" w:rsidP="006A4E43">
      <w:pPr>
        <w:jc w:val="both"/>
      </w:pPr>
      <w:r w:rsidRPr="006A4E43">
        <w:rPr>
          <w:b/>
          <w:bCs/>
        </w:rPr>
        <w:t>C. </w:t>
      </w:r>
      <w:r w:rsidRPr="006A4E43">
        <w:t>No construction permit shall be issued for any townhouse dwelling unit, at any time, unless the proposed construction is in accordance with the approved site plan, and this condition shall be recited in the deed of the subdivided townhouse lot.</w:t>
      </w:r>
    </w:p>
    <w:p w:rsidR="006A4E43" w:rsidRPr="006A4E43" w:rsidRDefault="006A4E43" w:rsidP="006A4E43">
      <w:pPr>
        <w:jc w:val="both"/>
        <w:rPr>
          <w:b/>
          <w:bCs/>
        </w:rPr>
      </w:pPr>
      <w:r w:rsidRPr="006A4E43">
        <w:t>§ 276-51</w:t>
      </w:r>
      <w:r w:rsidRPr="006A4E43">
        <w:rPr>
          <w:b/>
          <w:bCs/>
        </w:rPr>
        <w:t>Critical areas.</w:t>
      </w:r>
    </w:p>
    <w:p w:rsidR="006A4E43" w:rsidRPr="006A4E43" w:rsidRDefault="006A4E43" w:rsidP="006A4E43">
      <w:pPr>
        <w:jc w:val="both"/>
      </w:pPr>
      <w:r w:rsidRPr="006A4E43">
        <w:rPr>
          <w:b/>
          <w:bCs/>
        </w:rPr>
        <w:t>A. </w:t>
      </w:r>
      <w:r w:rsidRPr="006A4E43">
        <w:t xml:space="preserve">Basis </w:t>
      </w:r>
      <w:proofErr w:type="gramStart"/>
      <w:r w:rsidRPr="006A4E43">
        <w:t>For</w:t>
      </w:r>
      <w:proofErr w:type="gramEnd"/>
      <w:r w:rsidRPr="006A4E43">
        <w:t xml:space="preserve"> establishing critical areas. The mapping of the critical areas within the City of North Wildwood is indicated on the maps entitled "Flood Hazard Areas" and "Wetlands," each dated March 1986, which are part of this chapter. As noted on the maps, the basis for the delineation of floodplain areas were the Flood Insurance Rate Maps prepared by the Federal Emergency Management Agency and dated January 6, 1983, and the basis for the delineation of wetlands areas were the Department of Environmental Protection aerial photographs of wetlands dated September 19, 1983. Additionally, while information depicted on the Critical Areas Maps have been prepared as accurately as possible; nevertheless, it must be understood that detailed information mapped at such a large scale may not represent the actual conditions on any particular parcel of land. Therefore, the information is not intended to take the place of specific on-site engineering data presented to the City at the time applications are submitted for approval of a subdivision, site plan, construction permit, and/or any other application which considers the critical areas categories of information depicted on the map.</w:t>
      </w:r>
    </w:p>
    <w:p w:rsidR="006A4E43" w:rsidRPr="006A4E43" w:rsidRDefault="006A4E43" w:rsidP="006A4E43">
      <w:pPr>
        <w:jc w:val="both"/>
      </w:pPr>
      <w:r w:rsidRPr="006A4E43">
        <w:rPr>
          <w:b/>
          <w:bCs/>
        </w:rPr>
        <w:t>B. </w:t>
      </w:r>
      <w:r w:rsidRPr="006A4E43">
        <w:t>Regulations for coastal flood hazard protection.</w:t>
      </w:r>
    </w:p>
    <w:p w:rsidR="006A4E43" w:rsidRPr="006A4E43" w:rsidRDefault="006A4E43" w:rsidP="00EA7AA1">
      <w:pPr>
        <w:ind w:firstLine="720"/>
        <w:jc w:val="both"/>
      </w:pPr>
      <w:r w:rsidRPr="006A4E43">
        <w:rPr>
          <w:b/>
          <w:bCs/>
        </w:rPr>
        <w:t>(1) </w:t>
      </w:r>
      <w:r w:rsidRPr="006A4E43">
        <w:t>Findings.</w:t>
      </w:r>
    </w:p>
    <w:p w:rsidR="006A4E43" w:rsidRPr="006A4E43" w:rsidRDefault="006A4E43" w:rsidP="00EA7AA1">
      <w:pPr>
        <w:ind w:left="1440"/>
        <w:jc w:val="both"/>
      </w:pPr>
      <w:r w:rsidRPr="006A4E43">
        <w:rPr>
          <w:b/>
          <w:bCs/>
        </w:rPr>
        <w:t>(a) </w:t>
      </w:r>
      <w:r w:rsidRPr="006A4E43">
        <w:t>The City of North Wildwood occupies part of a low-lying barrier island which is exposed constantly to the threat of coastal flooding due to hurricanes, northeasters, and storms;</w:t>
      </w:r>
    </w:p>
    <w:p w:rsidR="006A4E43" w:rsidRPr="006A4E43" w:rsidRDefault="006A4E43" w:rsidP="00EA7AA1">
      <w:pPr>
        <w:ind w:left="1440"/>
        <w:jc w:val="both"/>
      </w:pPr>
      <w:r w:rsidRPr="006A4E43">
        <w:rPr>
          <w:b/>
          <w:bCs/>
        </w:rPr>
        <w:t>(b) </w:t>
      </w:r>
      <w:r w:rsidRPr="006A4E43">
        <w:t>The entire City of North Wildwood has been designated by the Federal Emergency Management Agency as being exposed to a 1% or greater chance of being flooded in any given year. The oceanfront and lands along Hereford Inlet have been designated as being exposed to high velocity waves;</w:t>
      </w:r>
    </w:p>
    <w:p w:rsidR="006A4E43" w:rsidRPr="006A4E43" w:rsidRDefault="006A4E43" w:rsidP="00EA7AA1">
      <w:pPr>
        <w:ind w:left="1440"/>
        <w:jc w:val="both"/>
      </w:pPr>
      <w:r w:rsidRPr="006A4E43">
        <w:rPr>
          <w:b/>
          <w:bCs/>
        </w:rPr>
        <w:t>(c) </w:t>
      </w:r>
      <w:r w:rsidRPr="006A4E43">
        <w:t xml:space="preserve">The beaches and dunes of North Wildwood are located entirely within these coastal flood hazard areas and, if properly maintained and protected, provide some natural protection from the </w:t>
      </w:r>
      <w:proofErr w:type="spellStart"/>
      <w:r w:rsidRPr="006A4E43">
        <w:t>floodings</w:t>
      </w:r>
      <w:proofErr w:type="spellEnd"/>
      <w:r w:rsidRPr="006A4E43">
        <w:t xml:space="preserve"> that result from storm waves; and</w:t>
      </w:r>
    </w:p>
    <w:p w:rsidR="006A4E43" w:rsidRPr="006A4E43" w:rsidRDefault="006A4E43" w:rsidP="00EA7AA1">
      <w:pPr>
        <w:ind w:left="1440"/>
        <w:jc w:val="both"/>
      </w:pPr>
      <w:r w:rsidRPr="006A4E43">
        <w:rPr>
          <w:b/>
          <w:bCs/>
        </w:rPr>
        <w:t>(d) </w:t>
      </w:r>
      <w:r w:rsidRPr="006A4E43">
        <w:t>The predictable hazards of coastal flooding subject the residents, owners of businesses, and visitors of the City of North Wildwood to potential loss of life, personal injury, and property damage, as well as disruption of commerce, resort activities, and governmental services, all of which adversely affect the public health, safety and welfare.</w:t>
      </w:r>
    </w:p>
    <w:p w:rsidR="006A4E43" w:rsidRPr="006A4E43" w:rsidRDefault="006A4E43" w:rsidP="00EA7AA1">
      <w:pPr>
        <w:ind w:firstLine="720"/>
        <w:jc w:val="both"/>
      </w:pPr>
      <w:r w:rsidRPr="006A4E43">
        <w:rPr>
          <w:b/>
          <w:bCs/>
        </w:rPr>
        <w:t>(2) </w:t>
      </w:r>
      <w:r w:rsidRPr="006A4E43">
        <w:t>Purpose. This chapter has the following purposes:</w:t>
      </w:r>
    </w:p>
    <w:p w:rsidR="006A4E43" w:rsidRPr="006A4E43" w:rsidRDefault="006A4E43" w:rsidP="00EA7AA1">
      <w:pPr>
        <w:ind w:left="720" w:firstLine="720"/>
        <w:jc w:val="both"/>
      </w:pPr>
      <w:r w:rsidRPr="006A4E43">
        <w:rPr>
          <w:b/>
          <w:bCs/>
        </w:rPr>
        <w:t>(a) </w:t>
      </w:r>
      <w:r w:rsidRPr="006A4E43">
        <w:t>To promote and protect the public health, safety, and welfare;</w:t>
      </w:r>
    </w:p>
    <w:p w:rsidR="006A4E43" w:rsidRPr="006A4E43" w:rsidRDefault="006A4E43" w:rsidP="00EA7AA1">
      <w:pPr>
        <w:ind w:left="1440"/>
        <w:jc w:val="both"/>
      </w:pPr>
      <w:r w:rsidRPr="006A4E43">
        <w:rPr>
          <w:b/>
          <w:bCs/>
        </w:rPr>
        <w:t>(b) </w:t>
      </w:r>
      <w:r w:rsidRPr="006A4E43">
        <w:t>To minimize the potential for loss of life, personal injury, and public and private property damage from coastal flooding;</w:t>
      </w:r>
    </w:p>
    <w:p w:rsidR="006A4E43" w:rsidRPr="006A4E43" w:rsidRDefault="006A4E43" w:rsidP="00EA7AA1">
      <w:pPr>
        <w:ind w:left="1440"/>
        <w:jc w:val="both"/>
      </w:pPr>
      <w:r w:rsidRPr="006A4E43">
        <w:rPr>
          <w:b/>
          <w:bCs/>
        </w:rPr>
        <w:t>(c) </w:t>
      </w:r>
      <w:r w:rsidRPr="006A4E43">
        <w:t>To protect the beaches and dunes of North Wildwood from inappropriate construction and indiscriminate trespass which reduces their effectiveness in limiting the risks of coastal flooding;</w:t>
      </w:r>
    </w:p>
    <w:p w:rsidR="006A4E43" w:rsidRPr="006A4E43" w:rsidRDefault="006A4E43" w:rsidP="003D46BA">
      <w:pPr>
        <w:ind w:left="1440"/>
        <w:jc w:val="both"/>
      </w:pPr>
      <w:r w:rsidRPr="006A4E43">
        <w:rPr>
          <w:b/>
          <w:bCs/>
        </w:rPr>
        <w:t>(d) </w:t>
      </w:r>
      <w:r w:rsidRPr="006A4E43">
        <w:t>To protect the public from the economic and social disruption caused by coastal flood damage; and</w:t>
      </w:r>
    </w:p>
    <w:p w:rsidR="006A4E43" w:rsidRPr="006A4E43" w:rsidRDefault="006A4E43" w:rsidP="003D46BA">
      <w:pPr>
        <w:ind w:left="1440"/>
        <w:jc w:val="both"/>
      </w:pPr>
      <w:r w:rsidRPr="006A4E43">
        <w:rPr>
          <w:b/>
          <w:bCs/>
        </w:rPr>
        <w:t>(e) </w:t>
      </w:r>
      <w:r w:rsidRPr="006A4E43">
        <w:t>To minimize the need for rescue relief efforts associated with coastal flooding and generally undertaken at the expense of the general public.</w:t>
      </w:r>
    </w:p>
    <w:p w:rsidR="006A4E43" w:rsidRPr="006A4E43" w:rsidRDefault="006A4E43" w:rsidP="003D46BA">
      <w:pPr>
        <w:ind w:firstLine="720"/>
        <w:jc w:val="both"/>
      </w:pPr>
      <w:r w:rsidRPr="006A4E43">
        <w:rPr>
          <w:b/>
          <w:bCs/>
        </w:rPr>
        <w:t>(3) </w:t>
      </w:r>
      <w:r w:rsidRPr="006A4E43">
        <w:t>Definitions. As used in this section, the following terms shall have the meanings indicated:</w:t>
      </w:r>
    </w:p>
    <w:p w:rsidR="006A4E43" w:rsidRPr="006A4E43" w:rsidRDefault="006A4E43" w:rsidP="003D46BA">
      <w:pPr>
        <w:ind w:left="1440"/>
        <w:jc w:val="both"/>
        <w:rPr>
          <w:b/>
          <w:bCs/>
        </w:rPr>
      </w:pPr>
      <w:r w:rsidRPr="006A4E43">
        <w:rPr>
          <w:b/>
          <w:bCs/>
        </w:rPr>
        <w:t>APPEAL</w:t>
      </w:r>
    </w:p>
    <w:p w:rsidR="006A4E43" w:rsidRPr="006A4E43" w:rsidRDefault="006A4E43" w:rsidP="003D46BA">
      <w:pPr>
        <w:ind w:left="1440"/>
        <w:jc w:val="both"/>
      </w:pPr>
      <w:r w:rsidRPr="006A4E43">
        <w:t>A request for a review of the Construction Official's interpretation of any provision of this chapter or a request for a variance from the Board of Adjustment.</w:t>
      </w:r>
    </w:p>
    <w:p w:rsidR="006A4E43" w:rsidRPr="006A4E43" w:rsidRDefault="006A4E43" w:rsidP="003D46BA">
      <w:pPr>
        <w:ind w:left="1440"/>
        <w:jc w:val="both"/>
        <w:rPr>
          <w:b/>
          <w:bCs/>
        </w:rPr>
      </w:pPr>
      <w:r w:rsidRPr="006A4E43">
        <w:rPr>
          <w:b/>
          <w:bCs/>
        </w:rPr>
        <w:t>AREA OF SPECIAL FLOOD HAZARD</w:t>
      </w:r>
    </w:p>
    <w:p w:rsidR="006A4E43" w:rsidRPr="006A4E43" w:rsidRDefault="006A4E43" w:rsidP="003D46BA">
      <w:pPr>
        <w:ind w:left="1440"/>
        <w:jc w:val="both"/>
      </w:pPr>
      <w:r w:rsidRPr="006A4E43">
        <w:t>Land in the City of North Wildwood with a 1% chance (one chance in 100) or greater of flooding in any given year, as designated on the most recent FIRM by the Federal Emergency Management Agency as Zone A1-30 or V1-30.</w:t>
      </w:r>
    </w:p>
    <w:p w:rsidR="006A4E43" w:rsidRPr="006A4E43" w:rsidRDefault="006A4E43" w:rsidP="003D46BA">
      <w:pPr>
        <w:ind w:left="1440"/>
        <w:jc w:val="both"/>
        <w:rPr>
          <w:b/>
          <w:bCs/>
        </w:rPr>
      </w:pPr>
      <w:r w:rsidRPr="006A4E43">
        <w:rPr>
          <w:b/>
          <w:bCs/>
        </w:rPr>
        <w:t>BASE FLOOD ELEVATION</w:t>
      </w:r>
    </w:p>
    <w:p w:rsidR="006A4E43" w:rsidRPr="006A4E43" w:rsidRDefault="006A4E43" w:rsidP="003D46BA">
      <w:pPr>
        <w:ind w:left="1440"/>
        <w:jc w:val="both"/>
      </w:pPr>
      <w:r w:rsidRPr="006A4E43">
        <w:t>A determination of the water surface elevations of the flood level, above sea level, that has a 1% or greater chance of occurrence in any given year, as designated on the most recent FIRM by the Federal Emergency Management Agency.</w:t>
      </w:r>
    </w:p>
    <w:p w:rsidR="006A4E43" w:rsidRPr="006A4E43" w:rsidRDefault="006A4E43" w:rsidP="003D46BA">
      <w:pPr>
        <w:ind w:left="1440"/>
        <w:jc w:val="both"/>
        <w:rPr>
          <w:b/>
          <w:bCs/>
        </w:rPr>
      </w:pPr>
      <w:r w:rsidRPr="006A4E43">
        <w:rPr>
          <w:b/>
          <w:bCs/>
        </w:rPr>
        <w:t>BASEMENT</w:t>
      </w:r>
    </w:p>
    <w:p w:rsidR="006A4E43" w:rsidRPr="006A4E43" w:rsidRDefault="006A4E43" w:rsidP="003D46BA">
      <w:pPr>
        <w:ind w:left="1440"/>
        <w:jc w:val="both"/>
      </w:pPr>
      <w:r w:rsidRPr="006A4E43">
        <w:t>Any area of the building having its floor subgrade (below ground level) on all sides.</w:t>
      </w:r>
    </w:p>
    <w:p w:rsidR="006A4E43" w:rsidRPr="006A4E43" w:rsidRDefault="006A4E43" w:rsidP="003D46BA">
      <w:pPr>
        <w:ind w:left="1440"/>
        <w:jc w:val="both"/>
      </w:pPr>
      <w:r w:rsidRPr="006A4E43">
        <w:t>[Added 2-20-1996 by Ord. No. 1224]</w:t>
      </w:r>
    </w:p>
    <w:p w:rsidR="006A4E43" w:rsidRPr="006A4E43" w:rsidRDefault="006A4E43" w:rsidP="003D46BA">
      <w:pPr>
        <w:ind w:left="1440"/>
        <w:jc w:val="both"/>
        <w:rPr>
          <w:b/>
          <w:bCs/>
        </w:rPr>
      </w:pPr>
      <w:r w:rsidRPr="006A4E43">
        <w:rPr>
          <w:b/>
          <w:bCs/>
        </w:rPr>
        <w:t>BEACH</w:t>
      </w:r>
    </w:p>
    <w:p w:rsidR="006A4E43" w:rsidRPr="006A4E43" w:rsidRDefault="006A4E43" w:rsidP="003D46BA">
      <w:pPr>
        <w:ind w:left="1440"/>
        <w:jc w:val="both"/>
      </w:pPr>
      <w:r w:rsidRPr="006A4E43">
        <w:t xml:space="preserve">Gently sloping </w:t>
      </w:r>
      <w:proofErr w:type="spellStart"/>
      <w:r w:rsidRPr="006A4E43">
        <w:t>unvegetated</w:t>
      </w:r>
      <w:proofErr w:type="spellEnd"/>
      <w:r w:rsidRPr="006A4E43">
        <w:t xml:space="preserve"> areas of sand that extend landward from the mean high water line of the Atlantic Ocean and Hereford Inlet to either:</w:t>
      </w:r>
    </w:p>
    <w:p w:rsidR="006A4E43" w:rsidRPr="006A4E43" w:rsidRDefault="006A4E43" w:rsidP="003D46BA">
      <w:pPr>
        <w:ind w:left="2160"/>
        <w:jc w:val="both"/>
      </w:pPr>
      <w:r w:rsidRPr="006A4E43">
        <w:rPr>
          <w:b/>
          <w:bCs/>
        </w:rPr>
        <w:t>(a) </w:t>
      </w:r>
      <w:r w:rsidRPr="006A4E43">
        <w:t>The vegetation line connecting the most seaward naturally occurring perennial plants with other such plants;</w:t>
      </w:r>
    </w:p>
    <w:p w:rsidR="006A4E43" w:rsidRPr="006A4E43" w:rsidRDefault="006A4E43" w:rsidP="003D46BA">
      <w:pPr>
        <w:ind w:left="2160"/>
        <w:jc w:val="both"/>
      </w:pPr>
      <w:r w:rsidRPr="006A4E43">
        <w:rPr>
          <w:b/>
          <w:bCs/>
        </w:rPr>
        <w:t>(b) </w:t>
      </w:r>
      <w:r w:rsidRPr="006A4E43">
        <w:t>A man-made structure generally parallel to the Atlantic Ocean or Hereford Inlet, such as a retaining structure, seawall, bulkhead, revetment, road, or boardwalk, except that sandy areas that extend fully under or landward of an elevated boardwalk are considered to be beaches; or</w:t>
      </w:r>
    </w:p>
    <w:p w:rsidR="006A4E43" w:rsidRPr="006A4E43" w:rsidRDefault="006A4E43" w:rsidP="003D46BA">
      <w:pPr>
        <w:ind w:left="1440" w:firstLine="720"/>
        <w:jc w:val="both"/>
      </w:pPr>
      <w:r w:rsidRPr="006A4E43">
        <w:rPr>
          <w:b/>
          <w:bCs/>
        </w:rPr>
        <w:t>(c) </w:t>
      </w:r>
      <w:r w:rsidRPr="006A4E43">
        <w:t>The seaward edge of the dunes.</w:t>
      </w:r>
    </w:p>
    <w:p w:rsidR="006A4E43" w:rsidRPr="006A4E43" w:rsidRDefault="006A4E43" w:rsidP="003D46BA">
      <w:pPr>
        <w:ind w:left="1440"/>
        <w:jc w:val="both"/>
        <w:rPr>
          <w:b/>
          <w:bCs/>
        </w:rPr>
      </w:pPr>
      <w:r w:rsidRPr="006A4E43">
        <w:rPr>
          <w:b/>
          <w:bCs/>
        </w:rPr>
        <w:t>BREAKAWAY WALL</w:t>
      </w:r>
    </w:p>
    <w:p w:rsidR="006A4E43" w:rsidRPr="006A4E43" w:rsidRDefault="006A4E43" w:rsidP="003D46BA">
      <w:pPr>
        <w:ind w:left="1440"/>
        <w:jc w:val="both"/>
      </w:pPr>
      <w:r w:rsidRPr="006A4E43">
        <w:t>A wall or partition, whether solid or lattice, and whether constructed of concrete, masonry, wood, metal, plastic, or other suitable building material, that is not part of the structural support of the building and is intended, through its design and construction, to collapse or break away under specific lateral loading forces, such as abnormally high tides or wave action, without causing damage to the elevated portion of the building or its supporting foundation system.</w:t>
      </w:r>
    </w:p>
    <w:p w:rsidR="006A4E43" w:rsidRPr="006A4E43" w:rsidRDefault="006A4E43" w:rsidP="003D46BA">
      <w:pPr>
        <w:ind w:left="1440"/>
        <w:jc w:val="both"/>
        <w:rPr>
          <w:b/>
          <w:bCs/>
        </w:rPr>
      </w:pPr>
      <w:r w:rsidRPr="006A4E43">
        <w:rPr>
          <w:b/>
          <w:bCs/>
        </w:rPr>
        <w:t>COASTAL HIGH-HAZARD AREA</w:t>
      </w:r>
    </w:p>
    <w:p w:rsidR="006A4E43" w:rsidRPr="006A4E43" w:rsidRDefault="006A4E43" w:rsidP="003D46BA">
      <w:pPr>
        <w:ind w:left="1440"/>
        <w:jc w:val="both"/>
      </w:pPr>
      <w:r w:rsidRPr="006A4E43">
        <w:t>An area of special flood hazard extending from offshore to the inland limit of a primary frontal dune along an open coast and any other area subject to high velocity wave action from storms or seismic sources.</w:t>
      </w:r>
    </w:p>
    <w:p w:rsidR="006A4E43" w:rsidRPr="006A4E43" w:rsidRDefault="006A4E43" w:rsidP="003D46BA">
      <w:pPr>
        <w:ind w:left="1440"/>
        <w:jc w:val="both"/>
        <w:rPr>
          <w:b/>
          <w:bCs/>
        </w:rPr>
      </w:pPr>
      <w:r w:rsidRPr="006A4E43">
        <w:rPr>
          <w:b/>
          <w:bCs/>
        </w:rPr>
        <w:t>DEVELOPMENT</w:t>
      </w:r>
    </w:p>
    <w:p w:rsidR="006A4E43" w:rsidRPr="006A4E43" w:rsidRDefault="006A4E43" w:rsidP="003D46BA">
      <w:pPr>
        <w:ind w:left="1440"/>
        <w:jc w:val="both"/>
      </w:pPr>
      <w:r w:rsidRPr="006A4E43">
        <w:t>Any man-made change to improved or unimproved real estate, including but not limited to buildings or other structures, mining, dredging, filling, grading, paving, excavation, drilling operations or storage of equipment or materials.</w:t>
      </w:r>
    </w:p>
    <w:p w:rsidR="006A4E43" w:rsidRPr="006A4E43" w:rsidRDefault="006A4E43" w:rsidP="003D46BA">
      <w:pPr>
        <w:ind w:left="1440"/>
        <w:jc w:val="both"/>
        <w:rPr>
          <w:b/>
          <w:bCs/>
        </w:rPr>
      </w:pPr>
      <w:r w:rsidRPr="006A4E43">
        <w:rPr>
          <w:b/>
          <w:bCs/>
        </w:rPr>
        <w:t>DUNES</w:t>
      </w:r>
    </w:p>
    <w:p w:rsidR="006A4E43" w:rsidRPr="006A4E43" w:rsidRDefault="006A4E43" w:rsidP="003D46BA">
      <w:pPr>
        <w:ind w:left="1440"/>
        <w:jc w:val="both"/>
      </w:pPr>
      <w:r w:rsidRPr="006A4E43">
        <w:t>A formation of vegetated or drifting, wind-blown sand, either deposited by the waves and wind or man-made, that lies generally parallel to and landward of the beach, extending landward to the foot of the most inland dune slope.</w:t>
      </w:r>
    </w:p>
    <w:p w:rsidR="006A4E43" w:rsidRPr="006A4E43" w:rsidRDefault="006A4E43" w:rsidP="003D46BA">
      <w:pPr>
        <w:ind w:left="1440"/>
        <w:jc w:val="both"/>
        <w:rPr>
          <w:b/>
          <w:bCs/>
        </w:rPr>
      </w:pPr>
      <w:r w:rsidRPr="006A4E43">
        <w:rPr>
          <w:b/>
          <w:bCs/>
        </w:rPr>
        <w:t>ELEVATED BUILDING</w:t>
      </w:r>
    </w:p>
    <w:p w:rsidR="006A4E43" w:rsidRPr="006A4E43" w:rsidRDefault="006A4E43" w:rsidP="003D46BA">
      <w:pPr>
        <w:ind w:left="1440"/>
        <w:jc w:val="both"/>
      </w:pPr>
      <w:r w:rsidRPr="006A4E43">
        <w:t xml:space="preserve">A </w:t>
      </w:r>
      <w:proofErr w:type="spellStart"/>
      <w:r w:rsidRPr="006A4E43">
        <w:t>nonbasement</w:t>
      </w:r>
      <w:proofErr w:type="spellEnd"/>
      <w:r w:rsidRPr="006A4E43">
        <w:t xml:space="preserve"> building built in the case of a building in an area of special flood hazard to have the top of the elevated floor or in the case of a building in a coastal high-hazard area to have the bottom of the lowest horizontal structural member of the elevated floor elevated above the ground level by means of piling, columns (posts and piers), or shear walls parallel to the flow of the water and adequately anchored so as not to impair the structural integrity of the building during a flood up to the magnitude of the base flood. In an area of special flood hazard, elevated building also includes a building elevated by means of fill or solid foundation perimeter walls with openings sufficient to facilitate the unimpeded movement of floodwaters. In areas of coastal high hazard, elevated buildings also includes a building otherwise meeting the definition of elevated building even though the lower area is enclosed by means of breakaway walls.</w:t>
      </w:r>
    </w:p>
    <w:p w:rsidR="006A4E43" w:rsidRPr="006A4E43" w:rsidRDefault="006A4E43" w:rsidP="003D46BA">
      <w:pPr>
        <w:ind w:left="1440"/>
        <w:jc w:val="both"/>
      </w:pPr>
      <w:r w:rsidRPr="006A4E43">
        <w:t>[Added 2-20-1996 by Ord. No. 1224]</w:t>
      </w:r>
    </w:p>
    <w:p w:rsidR="006A4E43" w:rsidRPr="006A4E43" w:rsidRDefault="006A4E43" w:rsidP="003D46BA">
      <w:pPr>
        <w:ind w:left="1440"/>
        <w:jc w:val="both"/>
        <w:rPr>
          <w:b/>
          <w:bCs/>
        </w:rPr>
      </w:pPr>
      <w:r w:rsidRPr="006A4E43">
        <w:rPr>
          <w:b/>
          <w:bCs/>
        </w:rPr>
        <w:t>FLOOD INSURANCE RATE MAP (FIRM)</w:t>
      </w:r>
    </w:p>
    <w:p w:rsidR="006A4E43" w:rsidRPr="006A4E43" w:rsidRDefault="006A4E43" w:rsidP="003D46BA">
      <w:pPr>
        <w:ind w:left="1440"/>
        <w:jc w:val="both"/>
      </w:pPr>
      <w:r w:rsidRPr="006A4E43">
        <w:t>The official map on which the Federal Emergency Management Agency has delineated both the areas of special flood hazards and the risk premium zones applicable to the City of North Wildwood. The most recent map is dated January 6, 1983.</w:t>
      </w:r>
    </w:p>
    <w:p w:rsidR="006A4E43" w:rsidRPr="006A4E43" w:rsidRDefault="006A4E43" w:rsidP="003D46BA">
      <w:pPr>
        <w:ind w:left="1440"/>
        <w:jc w:val="both"/>
        <w:rPr>
          <w:b/>
          <w:bCs/>
        </w:rPr>
      </w:pPr>
      <w:r w:rsidRPr="006A4E43">
        <w:rPr>
          <w:b/>
          <w:bCs/>
        </w:rPr>
        <w:t>FLOOD INSURANCE STUDY</w:t>
      </w:r>
    </w:p>
    <w:p w:rsidR="006A4E43" w:rsidRPr="006A4E43" w:rsidRDefault="006A4E43" w:rsidP="003D46BA">
      <w:pPr>
        <w:ind w:left="1440"/>
        <w:jc w:val="both"/>
      </w:pPr>
      <w:r w:rsidRPr="006A4E43">
        <w:t>The official report provided in which the Federal Insurance Administration has provided flood profiles, as well as the Flood Boundary/Floodway Map and the water surface elevation of the base flood.</w:t>
      </w:r>
    </w:p>
    <w:p w:rsidR="006A4E43" w:rsidRPr="006A4E43" w:rsidRDefault="006A4E43" w:rsidP="003D46BA">
      <w:pPr>
        <w:ind w:left="1440"/>
        <w:jc w:val="both"/>
      </w:pPr>
      <w:r w:rsidRPr="006A4E43">
        <w:t>[Added 2-20-1996 by Ord. No. 1224]</w:t>
      </w:r>
    </w:p>
    <w:p w:rsidR="006A4E43" w:rsidRPr="006A4E43" w:rsidRDefault="006A4E43" w:rsidP="003D46BA">
      <w:pPr>
        <w:ind w:left="1440"/>
        <w:jc w:val="both"/>
        <w:rPr>
          <w:b/>
          <w:bCs/>
        </w:rPr>
      </w:pPr>
      <w:r w:rsidRPr="006A4E43">
        <w:rPr>
          <w:b/>
          <w:bCs/>
        </w:rPr>
        <w:t>FLOOD or FLOODING</w:t>
      </w:r>
    </w:p>
    <w:p w:rsidR="006A4E43" w:rsidRPr="006A4E43" w:rsidRDefault="006A4E43" w:rsidP="003D46BA">
      <w:pPr>
        <w:ind w:left="1440"/>
        <w:jc w:val="both"/>
      </w:pPr>
      <w:r w:rsidRPr="006A4E43">
        <w:t>A general and temporary condition of partial or complete inundation of normally dry land areas from:</w:t>
      </w:r>
    </w:p>
    <w:p w:rsidR="006A4E43" w:rsidRPr="006A4E43" w:rsidRDefault="006A4E43" w:rsidP="003D46BA">
      <w:pPr>
        <w:ind w:left="1440" w:firstLine="720"/>
        <w:jc w:val="both"/>
      </w:pPr>
      <w:r w:rsidRPr="006A4E43">
        <w:rPr>
          <w:b/>
          <w:bCs/>
        </w:rPr>
        <w:t>(a) </w:t>
      </w:r>
      <w:r w:rsidRPr="006A4E43">
        <w:t>The overflow of tidal waters; or</w:t>
      </w:r>
    </w:p>
    <w:p w:rsidR="006A4E43" w:rsidRPr="006A4E43" w:rsidRDefault="006A4E43" w:rsidP="003D46BA">
      <w:pPr>
        <w:ind w:left="1440" w:firstLine="720"/>
        <w:jc w:val="both"/>
      </w:pPr>
      <w:r w:rsidRPr="006A4E43">
        <w:rPr>
          <w:b/>
          <w:bCs/>
        </w:rPr>
        <w:t>(b) </w:t>
      </w:r>
      <w:r w:rsidRPr="006A4E43">
        <w:t>The unusual and rapid accumulation of runoff of surface waters from any source.</w:t>
      </w:r>
    </w:p>
    <w:p w:rsidR="006A4E43" w:rsidRPr="006A4E43" w:rsidRDefault="006A4E43" w:rsidP="003D46BA">
      <w:pPr>
        <w:ind w:left="1440"/>
        <w:jc w:val="both"/>
        <w:rPr>
          <w:b/>
          <w:bCs/>
        </w:rPr>
      </w:pPr>
      <w:r w:rsidRPr="006A4E43">
        <w:rPr>
          <w:b/>
          <w:bCs/>
        </w:rPr>
        <w:t>FLOODPLAIN MANAGEMENT REGULATIONS</w:t>
      </w:r>
    </w:p>
    <w:p w:rsidR="006A4E43" w:rsidRPr="006A4E43" w:rsidRDefault="006A4E43" w:rsidP="003D46BA">
      <w:pPr>
        <w:ind w:left="1440"/>
        <w:jc w:val="both"/>
      </w:pPr>
      <w:r w:rsidRPr="006A4E43">
        <w:t>Zoning ordinances, subdivision regulations, building codes, health regulations, special purpose ordinances (such as a floodplain ordinance, grading ordinance and erosion control ordinance), and other applications of police power. The term describes such state or local regulations, in any combination thereof, which provide standards for the purpose of flood damage prevention and reduction.</w:t>
      </w:r>
    </w:p>
    <w:p w:rsidR="006A4E43" w:rsidRPr="006A4E43" w:rsidRDefault="006A4E43" w:rsidP="003D46BA">
      <w:pPr>
        <w:ind w:left="1440"/>
        <w:jc w:val="both"/>
        <w:rPr>
          <w:b/>
          <w:bCs/>
        </w:rPr>
      </w:pPr>
      <w:r w:rsidRPr="006A4E43">
        <w:rPr>
          <w:b/>
          <w:bCs/>
        </w:rPr>
        <w:t>FLOODPROOFING</w:t>
      </w:r>
    </w:p>
    <w:p w:rsidR="006A4E43" w:rsidRPr="006A4E43" w:rsidRDefault="006A4E43" w:rsidP="003D46BA">
      <w:pPr>
        <w:ind w:left="1440"/>
        <w:jc w:val="both"/>
      </w:pPr>
      <w:r w:rsidRPr="006A4E43">
        <w:t>Any combination of structural and nonstructural additions, changes, or adjustments to structures which reduce or eliminate flood damage to real estate or improved real property, water and sanitary facilities, structures and their contents.</w:t>
      </w:r>
    </w:p>
    <w:p w:rsidR="006A4E43" w:rsidRPr="006A4E43" w:rsidRDefault="006A4E43" w:rsidP="003D46BA">
      <w:pPr>
        <w:ind w:left="1440"/>
        <w:jc w:val="both"/>
        <w:rPr>
          <w:b/>
          <w:bCs/>
        </w:rPr>
      </w:pPr>
      <w:r w:rsidRPr="006A4E43">
        <w:rPr>
          <w:b/>
          <w:bCs/>
        </w:rPr>
        <w:t>FREEBOARD</w:t>
      </w:r>
    </w:p>
    <w:p w:rsidR="006A4E43" w:rsidRPr="006A4E43" w:rsidRDefault="006A4E43" w:rsidP="003D46BA">
      <w:pPr>
        <w:ind w:left="1440"/>
        <w:jc w:val="both"/>
      </w:pPr>
      <w:r w:rsidRPr="006A4E43">
        <w:t>A factor of safety usually expressed in feet above the base flood elevation. Freeboard tends to compensate for the many unknown factors that could contribute to flood heights greater than the base flood elevation.</w:t>
      </w:r>
    </w:p>
    <w:p w:rsidR="006A4E43" w:rsidRPr="006A4E43" w:rsidRDefault="006A4E43" w:rsidP="003D46BA">
      <w:pPr>
        <w:ind w:left="1440"/>
        <w:jc w:val="both"/>
        <w:rPr>
          <w:b/>
          <w:bCs/>
        </w:rPr>
      </w:pPr>
      <w:r w:rsidRPr="006A4E43">
        <w:rPr>
          <w:b/>
          <w:bCs/>
        </w:rPr>
        <w:t>HISTORIC STRUCTURE</w:t>
      </w:r>
    </w:p>
    <w:p w:rsidR="006A4E43" w:rsidRPr="006A4E43" w:rsidRDefault="006A4E43" w:rsidP="003D46BA">
      <w:pPr>
        <w:ind w:left="1440"/>
        <w:jc w:val="both"/>
      </w:pPr>
      <w:r w:rsidRPr="006A4E43">
        <w:t>Any structure that is:</w:t>
      </w:r>
    </w:p>
    <w:p w:rsidR="006A4E43" w:rsidRPr="006A4E43" w:rsidRDefault="006A4E43" w:rsidP="003D46BA">
      <w:pPr>
        <w:ind w:left="2160"/>
        <w:jc w:val="both"/>
      </w:pPr>
      <w:r w:rsidRPr="006A4E43">
        <w:rPr>
          <w:b/>
          <w:bCs/>
        </w:rPr>
        <w:t>(a) </w:t>
      </w:r>
      <w:r w:rsidRPr="006A4E43">
        <w:t>Listed individually in the National Register of Historic Places (a listing maintained by the Department of Interior) or preliminarily determined by the Secretary of the interior as meeting the requirements for individual listing on the National Register;</w:t>
      </w:r>
    </w:p>
    <w:p w:rsidR="006A4E43" w:rsidRPr="006A4E43" w:rsidRDefault="006A4E43" w:rsidP="003D46BA">
      <w:pPr>
        <w:ind w:left="2160"/>
        <w:jc w:val="both"/>
      </w:pPr>
      <w:r w:rsidRPr="006A4E43">
        <w:rPr>
          <w:b/>
          <w:bCs/>
        </w:rPr>
        <w:t>(b) </w:t>
      </w:r>
      <w:r w:rsidRPr="006A4E43">
        <w:t>Certified or preliminarily determined by the Secretary of the interior as contributing to the historical significance of a registered historic district preliminarily determined by the Secretary to qualify as a registered historic district;</w:t>
      </w:r>
    </w:p>
    <w:p w:rsidR="006A4E43" w:rsidRPr="006A4E43" w:rsidRDefault="006A4E43" w:rsidP="003D46BA">
      <w:pPr>
        <w:ind w:left="2160"/>
        <w:jc w:val="both"/>
      </w:pPr>
      <w:r w:rsidRPr="006A4E43">
        <w:rPr>
          <w:b/>
          <w:bCs/>
        </w:rPr>
        <w:t>(c) </w:t>
      </w:r>
      <w:r w:rsidRPr="006A4E43">
        <w:t>Individually listed on a state inventory of historic places approved by the Secretary of the Interior; or</w:t>
      </w:r>
    </w:p>
    <w:p w:rsidR="006A4E43" w:rsidRPr="006A4E43" w:rsidRDefault="006A4E43" w:rsidP="003D46BA">
      <w:pPr>
        <w:ind w:left="1440" w:firstLine="720"/>
        <w:jc w:val="both"/>
      </w:pPr>
      <w:r w:rsidRPr="006A4E43">
        <w:rPr>
          <w:b/>
          <w:bCs/>
        </w:rPr>
        <w:t>(d) </w:t>
      </w:r>
      <w:r w:rsidRPr="006A4E43">
        <w:t>Individually listed on a local inventory of historic places:</w:t>
      </w:r>
    </w:p>
    <w:p w:rsidR="006A4E43" w:rsidRPr="006A4E43" w:rsidRDefault="006A4E43" w:rsidP="003D46BA">
      <w:pPr>
        <w:ind w:left="2160" w:firstLine="720"/>
        <w:jc w:val="both"/>
      </w:pPr>
      <w:r w:rsidRPr="006A4E43">
        <w:rPr>
          <w:b/>
          <w:bCs/>
        </w:rPr>
        <w:t>[1] </w:t>
      </w:r>
      <w:r w:rsidRPr="006A4E43">
        <w:t>Approved by a state program as authorized by the Secretary of the Interior; or</w:t>
      </w:r>
    </w:p>
    <w:p w:rsidR="006A4E43" w:rsidRPr="006A4E43" w:rsidRDefault="006A4E43" w:rsidP="003D46BA">
      <w:pPr>
        <w:ind w:left="2160" w:firstLine="720"/>
        <w:jc w:val="both"/>
      </w:pPr>
      <w:r w:rsidRPr="006A4E43">
        <w:rPr>
          <w:b/>
          <w:bCs/>
        </w:rPr>
        <w:t>[2] </w:t>
      </w:r>
      <w:r w:rsidRPr="006A4E43">
        <w:t>Directly approved by the Secretary of the Interior.</w:t>
      </w:r>
    </w:p>
    <w:p w:rsidR="006A4E43" w:rsidRPr="006A4E43" w:rsidRDefault="006A4E43" w:rsidP="003D46BA">
      <w:pPr>
        <w:ind w:left="1440"/>
        <w:jc w:val="both"/>
        <w:rPr>
          <w:b/>
          <w:bCs/>
        </w:rPr>
      </w:pPr>
      <w:r w:rsidRPr="006A4E43">
        <w:rPr>
          <w:b/>
          <w:bCs/>
        </w:rPr>
        <w:t>LOWEST FLOOR</w:t>
      </w:r>
    </w:p>
    <w:p w:rsidR="006A4E43" w:rsidRPr="006A4E43" w:rsidRDefault="006A4E43" w:rsidP="003D46BA">
      <w:pPr>
        <w:ind w:left="1440"/>
        <w:jc w:val="both"/>
      </w:pPr>
      <w:r w:rsidRPr="006A4E43">
        <w:t>The lowest level of the lowest enclosed area, including basement. An unfinished or flood-</w:t>
      </w:r>
      <w:proofErr w:type="spellStart"/>
      <w:r w:rsidRPr="006A4E43">
        <w:t>resistent</w:t>
      </w:r>
      <w:proofErr w:type="spellEnd"/>
      <w:r w:rsidRPr="006A4E43">
        <w:t xml:space="preserve"> enclosure, usable solely for parking of vehicles, building access, or storage in an area other than a basement, is not considered a building's lowest floor, provided that such enclosure complies with the applicable construction standards of this section.</w:t>
      </w:r>
    </w:p>
    <w:p w:rsidR="006A4E43" w:rsidRPr="006A4E43" w:rsidRDefault="006A4E43" w:rsidP="003D46BA">
      <w:pPr>
        <w:ind w:left="1440"/>
        <w:jc w:val="both"/>
        <w:rPr>
          <w:b/>
          <w:bCs/>
        </w:rPr>
      </w:pPr>
      <w:r w:rsidRPr="006A4E43">
        <w:rPr>
          <w:b/>
          <w:bCs/>
        </w:rPr>
        <w:t>MANUFACTURED HOME</w:t>
      </w:r>
    </w:p>
    <w:p w:rsidR="006A4E43" w:rsidRPr="006A4E43" w:rsidRDefault="006A4E43" w:rsidP="003D46BA">
      <w:pPr>
        <w:ind w:left="1440"/>
        <w:jc w:val="both"/>
      </w:pPr>
      <w:r w:rsidRPr="006A4E43">
        <w:t>A structure, transportable in one or more sections, which is built on a permanent chassis and is designed for use with or without a permanent foundation when attached to the required utilities. The term "manufactured home" does not include a recreation vehicle.</w:t>
      </w:r>
    </w:p>
    <w:p w:rsidR="006A4E43" w:rsidRPr="006A4E43" w:rsidRDefault="006A4E43" w:rsidP="003D46BA">
      <w:pPr>
        <w:ind w:left="1440"/>
        <w:jc w:val="both"/>
        <w:rPr>
          <w:b/>
          <w:bCs/>
        </w:rPr>
      </w:pPr>
      <w:r w:rsidRPr="006A4E43">
        <w:rPr>
          <w:b/>
          <w:bCs/>
        </w:rPr>
        <w:t>MANUFACTURED HOME PARK or MANUFACTURED HOME SUBDIVISION</w:t>
      </w:r>
    </w:p>
    <w:p w:rsidR="006A4E43" w:rsidRPr="006A4E43" w:rsidRDefault="006A4E43" w:rsidP="003D46BA">
      <w:pPr>
        <w:ind w:left="1440"/>
        <w:jc w:val="both"/>
      </w:pPr>
      <w:r w:rsidRPr="006A4E43">
        <w:t>A parcel (or contiguous parcels) of land divided into two or more manufactured home lots for rent or sale.</w:t>
      </w:r>
    </w:p>
    <w:p w:rsidR="006A4E43" w:rsidRPr="006A4E43" w:rsidRDefault="006A4E43" w:rsidP="003D46BA">
      <w:pPr>
        <w:ind w:left="1440"/>
        <w:jc w:val="both"/>
      </w:pPr>
      <w:r w:rsidRPr="006A4E43">
        <w:t>[Added 2-20-1996 by Ord. No. 1224]</w:t>
      </w:r>
    </w:p>
    <w:p w:rsidR="006A4E43" w:rsidRPr="006A4E43" w:rsidRDefault="006A4E43" w:rsidP="003D46BA">
      <w:pPr>
        <w:ind w:left="1440"/>
        <w:jc w:val="both"/>
        <w:rPr>
          <w:b/>
          <w:bCs/>
        </w:rPr>
      </w:pPr>
      <w:r w:rsidRPr="006A4E43">
        <w:rPr>
          <w:b/>
          <w:bCs/>
        </w:rPr>
        <w:t>NEW CONSTRUCTION</w:t>
      </w:r>
    </w:p>
    <w:p w:rsidR="006A4E43" w:rsidRPr="006A4E43" w:rsidRDefault="006A4E43" w:rsidP="003D46BA">
      <w:pPr>
        <w:ind w:left="1440"/>
        <w:jc w:val="both"/>
      </w:pPr>
      <w:r w:rsidRPr="006A4E43">
        <w:t>Structures for which the start of construction commenced on or after 1971, the effective date of a predecessor Floodplain Management Ordinance adopted by the City of North Wildwood.</w:t>
      </w:r>
    </w:p>
    <w:p w:rsidR="006A4E43" w:rsidRPr="006A4E43" w:rsidRDefault="006A4E43" w:rsidP="003D46BA">
      <w:pPr>
        <w:ind w:left="1440"/>
        <w:jc w:val="both"/>
        <w:rPr>
          <w:b/>
          <w:bCs/>
        </w:rPr>
      </w:pPr>
      <w:r w:rsidRPr="006A4E43">
        <w:rPr>
          <w:b/>
          <w:bCs/>
        </w:rPr>
        <w:t>NEW MANUFACTURED HOME PARK or SUBDIVISION</w:t>
      </w:r>
    </w:p>
    <w:p w:rsidR="006A4E43" w:rsidRPr="006A4E43" w:rsidRDefault="006A4E43" w:rsidP="003D46BA">
      <w:pPr>
        <w:ind w:left="1440"/>
        <w:jc w:val="both"/>
      </w:pPr>
      <w:r w:rsidRPr="006A4E43">
        <w:t>A manufactured home park or subdivision for which the construction of facilities for servicing the lots on which the manufactured homes are to be affixed (including, at a minimum, the installation of utilities, the construction of streets, and either final site grading or the pouring of concrete pads) is completed on or after the effective date of the floodplain management regulations adopted by the municipality.</w:t>
      </w:r>
    </w:p>
    <w:p w:rsidR="006A4E43" w:rsidRPr="006A4E43" w:rsidRDefault="006A4E43" w:rsidP="003D46BA">
      <w:pPr>
        <w:ind w:left="1440"/>
        <w:jc w:val="both"/>
      </w:pPr>
      <w:r w:rsidRPr="006A4E43">
        <w:t>[Added 2-20-1996 by Ord. No. 1224]</w:t>
      </w:r>
    </w:p>
    <w:p w:rsidR="006A4E43" w:rsidRPr="006A4E43" w:rsidRDefault="006A4E43" w:rsidP="003D46BA">
      <w:pPr>
        <w:ind w:left="1440"/>
        <w:jc w:val="both"/>
        <w:rPr>
          <w:b/>
          <w:bCs/>
        </w:rPr>
      </w:pPr>
      <w:r w:rsidRPr="006A4E43">
        <w:rPr>
          <w:b/>
          <w:bCs/>
        </w:rPr>
        <w:t>PRIMARY FRONTAL DUNE</w:t>
      </w:r>
    </w:p>
    <w:p w:rsidR="006A4E43" w:rsidRPr="006A4E43" w:rsidRDefault="006A4E43" w:rsidP="003D46BA">
      <w:pPr>
        <w:ind w:left="1440"/>
        <w:jc w:val="both"/>
      </w:pPr>
      <w:r w:rsidRPr="006A4E43">
        <w:t>A continuous or nearly continuous mound or ridge of sand with relatively steep seaward and landward slopes immediately landward and adjacent to the beach and subject to erosion and overtopping from high tides and waves during major coastal storms. The inland limit of the primary frontal dune occurs at the point where there is a distinct change from the relatively steep slope to a relatively mild slope.</w:t>
      </w:r>
    </w:p>
    <w:p w:rsidR="006A4E43" w:rsidRPr="006A4E43" w:rsidRDefault="006A4E43" w:rsidP="003D46BA">
      <w:pPr>
        <w:ind w:left="1440"/>
        <w:jc w:val="both"/>
        <w:rPr>
          <w:b/>
          <w:bCs/>
        </w:rPr>
      </w:pPr>
      <w:r w:rsidRPr="006A4E43">
        <w:rPr>
          <w:b/>
          <w:bCs/>
        </w:rPr>
        <w:t>RECREATION VEHICLE</w:t>
      </w:r>
    </w:p>
    <w:p w:rsidR="006A4E43" w:rsidRPr="006A4E43" w:rsidRDefault="006A4E43" w:rsidP="003D46BA">
      <w:pPr>
        <w:ind w:left="1440"/>
        <w:jc w:val="both"/>
      </w:pPr>
      <w:r w:rsidRPr="006A4E43">
        <w:t>A vehicle which is built on a single chassis; 400 square feet or less when measured at the largest horizontal projections; designed to be self-propelled or permanently towable by a light-duty truck; and designed primarily not for use as a permanent dwelling but as temporary living quarters for recreational, camping, travel or seasonal use.</w:t>
      </w:r>
    </w:p>
    <w:p w:rsidR="006A4E43" w:rsidRPr="006A4E43" w:rsidRDefault="006A4E43" w:rsidP="003D46BA">
      <w:pPr>
        <w:ind w:left="1440"/>
        <w:jc w:val="both"/>
        <w:rPr>
          <w:b/>
          <w:bCs/>
        </w:rPr>
      </w:pPr>
      <w:r w:rsidRPr="006A4E43">
        <w:rPr>
          <w:b/>
          <w:bCs/>
        </w:rPr>
        <w:t>SAND DUNES</w:t>
      </w:r>
    </w:p>
    <w:p w:rsidR="006A4E43" w:rsidRPr="006A4E43" w:rsidRDefault="006A4E43" w:rsidP="003D46BA">
      <w:pPr>
        <w:ind w:left="1440"/>
        <w:jc w:val="both"/>
      </w:pPr>
      <w:r w:rsidRPr="006A4E43">
        <w:t>Naturally occurring accumulations of sand in ridges or mounds landward of the beach.</w:t>
      </w:r>
    </w:p>
    <w:p w:rsidR="006A4E43" w:rsidRPr="006A4E43" w:rsidRDefault="006A4E43" w:rsidP="003D46BA">
      <w:pPr>
        <w:ind w:left="1440"/>
        <w:jc w:val="both"/>
      </w:pPr>
      <w:r w:rsidRPr="006A4E43">
        <w:t>[Added 2-20-1996 by Ord. No. 1224]</w:t>
      </w:r>
    </w:p>
    <w:p w:rsidR="006A4E43" w:rsidRPr="006A4E43" w:rsidRDefault="006A4E43" w:rsidP="003D46BA">
      <w:pPr>
        <w:ind w:left="1440"/>
        <w:jc w:val="both"/>
        <w:rPr>
          <w:b/>
          <w:bCs/>
        </w:rPr>
      </w:pPr>
      <w:r w:rsidRPr="006A4E43">
        <w:rPr>
          <w:b/>
          <w:bCs/>
        </w:rPr>
        <w:t>START OF CONSTRUCTION</w:t>
      </w:r>
    </w:p>
    <w:p w:rsidR="006A4E43" w:rsidRPr="006A4E43" w:rsidRDefault="006A4E43" w:rsidP="003D46BA">
      <w:pPr>
        <w:ind w:left="1440"/>
        <w:jc w:val="both"/>
      </w:pPr>
      <w:r w:rsidRPr="006A4E43">
        <w:t>Includes substantial improvements and means the date the building permit was issued, provided the actual start of construction, repair, reconstruction, rehabilitation, addition, placement or other improvement was within 180 days of the permit date. The actual start means either the first placement of permanent construction of a structure on a site, such as the pouring of a slab or footings, the installation of piles, the construction of columns, or any work beyond the stage of excavation, or the placement of a manufactured home on a foundation. Permanent construction does not include land preparation, such as clearing, grading and filling; nor does it include the installation of streets and/or walkways; nor does it include excavation for a basement, footings or piers, or foundations or the erection of temporary forms; nor does it include the installation on the property of accessory buildings, such as garages or sheds not occupied as dwelling units or not part of the main structure. For a substantial improvement, the actual start of construction means the first alteration of any wall, ceiling, floor, or other structural part of a building, whether or not that alteration effects the external dimensions of the building.</w:t>
      </w:r>
    </w:p>
    <w:p w:rsidR="006A4E43" w:rsidRPr="006A4E43" w:rsidRDefault="006A4E43" w:rsidP="003D46BA">
      <w:pPr>
        <w:ind w:left="1440"/>
        <w:jc w:val="both"/>
        <w:rPr>
          <w:b/>
          <w:bCs/>
        </w:rPr>
      </w:pPr>
      <w:r w:rsidRPr="006A4E43">
        <w:rPr>
          <w:b/>
          <w:bCs/>
        </w:rPr>
        <w:t>STRUCTURE</w:t>
      </w:r>
    </w:p>
    <w:p w:rsidR="006A4E43" w:rsidRPr="006A4E43" w:rsidRDefault="006A4E43" w:rsidP="003D46BA">
      <w:pPr>
        <w:ind w:left="1440"/>
        <w:jc w:val="both"/>
      </w:pPr>
      <w:r w:rsidRPr="006A4E43">
        <w:t>For the purpose of this section, a walled and roofed building, a manufactured home, or a gas or liquid storage tank, that is principally above ground.</w:t>
      </w:r>
    </w:p>
    <w:p w:rsidR="006A4E43" w:rsidRPr="006A4E43" w:rsidRDefault="006A4E43" w:rsidP="003D46BA">
      <w:pPr>
        <w:ind w:left="1440"/>
        <w:jc w:val="both"/>
        <w:rPr>
          <w:b/>
          <w:bCs/>
        </w:rPr>
      </w:pPr>
      <w:r w:rsidRPr="006A4E43">
        <w:rPr>
          <w:b/>
          <w:bCs/>
        </w:rPr>
        <w:t>SUBSTANTIAL DAMAGE</w:t>
      </w:r>
    </w:p>
    <w:p w:rsidR="006A4E43" w:rsidRPr="006A4E43" w:rsidRDefault="006A4E43" w:rsidP="003D46BA">
      <w:pPr>
        <w:ind w:left="1440"/>
        <w:jc w:val="both"/>
      </w:pPr>
      <w:r w:rsidRPr="006A4E43">
        <w:t>Damage of any origin sustained by a structure whereby the cost of restoring the structure to its before damaged condition would equal or exceed 50% of the market value of the structure before the damage occurred.</w:t>
      </w:r>
    </w:p>
    <w:p w:rsidR="006A4E43" w:rsidRPr="006A4E43" w:rsidRDefault="006A4E43" w:rsidP="003D46BA">
      <w:pPr>
        <w:ind w:left="1440"/>
        <w:jc w:val="both"/>
        <w:rPr>
          <w:b/>
          <w:bCs/>
        </w:rPr>
      </w:pPr>
      <w:r w:rsidRPr="006A4E43">
        <w:rPr>
          <w:b/>
          <w:bCs/>
        </w:rPr>
        <w:t>SUBSTANTIAL IMPROVEMENT</w:t>
      </w:r>
    </w:p>
    <w:p w:rsidR="006A4E43" w:rsidRPr="006A4E43" w:rsidRDefault="006A4E43" w:rsidP="003D46BA">
      <w:pPr>
        <w:ind w:left="1440"/>
        <w:jc w:val="both"/>
      </w:pPr>
      <w:r w:rsidRPr="006A4E43">
        <w:t>Any combination of repairs, reconstruction, rehabilitation, addition, or other improvement of a structure taking place during the life of the structure, the cumulative cost of which equals or exceeds 50% of the market value of the structure before the start of construction of the improvement. This term includes structures which have incurred substantial damage, regardless of the actual repair work performed. The term does not, however, include either:</w:t>
      </w:r>
    </w:p>
    <w:p w:rsidR="006A4E43" w:rsidRPr="006A4E43" w:rsidRDefault="006A4E43" w:rsidP="003D46BA">
      <w:pPr>
        <w:ind w:left="2160" w:firstLine="45"/>
        <w:jc w:val="both"/>
      </w:pPr>
      <w:r w:rsidRPr="006A4E43">
        <w:rPr>
          <w:b/>
          <w:bCs/>
        </w:rPr>
        <w:t>(a) </w:t>
      </w:r>
      <w:r w:rsidRPr="006A4E43">
        <w:t>Any project or improvement of a structure to comply with existing state or local health, sanitary, or safety code specifications which are solely necessary to assure safe living conditions; or</w:t>
      </w:r>
    </w:p>
    <w:p w:rsidR="006A4E43" w:rsidRPr="006A4E43" w:rsidRDefault="006A4E43" w:rsidP="003D46BA">
      <w:pPr>
        <w:ind w:left="2160"/>
        <w:jc w:val="both"/>
      </w:pPr>
      <w:r w:rsidRPr="006A4E43">
        <w:rPr>
          <w:b/>
          <w:bCs/>
        </w:rPr>
        <w:t>(b) </w:t>
      </w:r>
      <w:r w:rsidRPr="006A4E43">
        <w:t>Any alteration of a structure listed on the National Register of Historic Places or the State Register of Historic Places.</w:t>
      </w:r>
    </w:p>
    <w:p w:rsidR="006A4E43" w:rsidRPr="006A4E43" w:rsidRDefault="006A4E43" w:rsidP="003D46BA">
      <w:pPr>
        <w:ind w:left="720" w:firstLine="720"/>
        <w:jc w:val="both"/>
        <w:rPr>
          <w:b/>
          <w:bCs/>
        </w:rPr>
      </w:pPr>
      <w:r w:rsidRPr="006A4E43">
        <w:rPr>
          <w:b/>
          <w:bCs/>
        </w:rPr>
        <w:t>VARIANCE</w:t>
      </w:r>
    </w:p>
    <w:p w:rsidR="006A4E43" w:rsidRPr="006A4E43" w:rsidRDefault="006A4E43" w:rsidP="003D46BA">
      <w:pPr>
        <w:ind w:left="1440"/>
        <w:jc w:val="both"/>
      </w:pPr>
      <w:r w:rsidRPr="006A4E43">
        <w:t>A grant of relief from the requirements of this section which permits construction in a manner otherwise prohibited by this section because a literal enforcement would result in unnecessary hardship.</w:t>
      </w:r>
    </w:p>
    <w:p w:rsidR="006A4E43" w:rsidRPr="006A4E43" w:rsidRDefault="006A4E43" w:rsidP="003D46BA">
      <w:pPr>
        <w:ind w:firstLine="720"/>
        <w:jc w:val="both"/>
      </w:pPr>
      <w:r w:rsidRPr="006A4E43">
        <w:rPr>
          <w:b/>
          <w:bCs/>
        </w:rPr>
        <w:t>(4) </w:t>
      </w:r>
      <w:r w:rsidRPr="006A4E43">
        <w:t>General Provisions</w:t>
      </w:r>
    </w:p>
    <w:p w:rsidR="006A4E43" w:rsidRPr="006A4E43" w:rsidRDefault="006A4E43" w:rsidP="003D46BA">
      <w:pPr>
        <w:ind w:left="720" w:firstLine="720"/>
        <w:jc w:val="both"/>
      </w:pPr>
      <w:r w:rsidRPr="006A4E43">
        <w:rPr>
          <w:b/>
          <w:bCs/>
        </w:rPr>
        <w:t>(a) </w:t>
      </w:r>
      <w:r w:rsidRPr="006A4E43">
        <w:t>Penalties for noncompliance.</w:t>
      </w:r>
    </w:p>
    <w:p w:rsidR="006A4E43" w:rsidRPr="006A4E43" w:rsidRDefault="006A4E43" w:rsidP="003D46BA">
      <w:pPr>
        <w:ind w:left="2160"/>
        <w:jc w:val="both"/>
      </w:pPr>
      <w:r w:rsidRPr="006A4E43">
        <w:rPr>
          <w:b/>
          <w:bCs/>
        </w:rPr>
        <w:t>[1] </w:t>
      </w:r>
      <w:r w:rsidRPr="006A4E43">
        <w:t>No structure or land shall hereafter be constructed, located, extended, converted, or altered without full compliance with the terms of this chapter and other applicable regulations.</w:t>
      </w:r>
    </w:p>
    <w:p w:rsidR="006A4E43" w:rsidRPr="006A4E43" w:rsidRDefault="006A4E43" w:rsidP="003D46BA">
      <w:pPr>
        <w:ind w:left="2160"/>
        <w:jc w:val="both"/>
      </w:pPr>
      <w:r w:rsidRPr="006A4E43">
        <w:rPr>
          <w:b/>
          <w:bCs/>
        </w:rPr>
        <w:t>[2] </w:t>
      </w:r>
      <w:r w:rsidRPr="006A4E43">
        <w:t>Violation of the provisions of this chapter by failure to comply with any of its requirements (including violations of conditions and safeguards established in connection with conditions on permits) shall constitute an offense. Each calendar day of violation shall constitute a separate and individual violation.</w:t>
      </w:r>
    </w:p>
    <w:p w:rsidR="006A4E43" w:rsidRPr="006A4E43" w:rsidRDefault="006A4E43" w:rsidP="003D46BA">
      <w:pPr>
        <w:ind w:left="2160"/>
        <w:jc w:val="both"/>
      </w:pPr>
      <w:r w:rsidRPr="006A4E43">
        <w:rPr>
          <w:b/>
          <w:bCs/>
        </w:rPr>
        <w:t>[3] </w:t>
      </w:r>
      <w:r w:rsidRPr="006A4E43">
        <w:t>Any person who violates this chapter or fails to comply with any of its requirements shall, upon conviction thereof, be fined not more than $500 or imprisoned for not more than 90 days, or both, for each violation, and in addition shall pay all costs and expenses involved in the case and shall bear the full cost of correcting any and all violations.</w:t>
      </w:r>
    </w:p>
    <w:p w:rsidR="006A4E43" w:rsidRPr="006A4E43" w:rsidRDefault="006A4E43" w:rsidP="003D46BA">
      <w:pPr>
        <w:ind w:left="2160"/>
        <w:jc w:val="both"/>
      </w:pPr>
      <w:r w:rsidRPr="006A4E43">
        <w:rPr>
          <w:b/>
          <w:bCs/>
        </w:rPr>
        <w:t>[4] </w:t>
      </w:r>
      <w:r w:rsidRPr="006A4E43">
        <w:t>Nothing herein contained shall prevent the City of North Wildwood from taking such other lawful action as is necessary to prevent or remedy any violation.</w:t>
      </w:r>
    </w:p>
    <w:p w:rsidR="003D46BA" w:rsidRDefault="006A4E43" w:rsidP="003D46BA">
      <w:pPr>
        <w:ind w:left="1440"/>
        <w:jc w:val="both"/>
      </w:pPr>
      <w:r w:rsidRPr="006A4E43">
        <w:rPr>
          <w:b/>
          <w:bCs/>
        </w:rPr>
        <w:t>(b) </w:t>
      </w:r>
      <w:r w:rsidRPr="006A4E43">
        <w:t>Basis for establishing the areas of special flood hazard. The areas of special flood delineated by the Federal Emergency Management Agency in a specific engineering report entitled "The Flood Insurance Study for the City of North Wildwood, New Jersey," together with the accompanying Flood Insurance Rate Map, dated February 16, 1996, are hereby adopted by reference and declared to be a part of this section. The Flood Insurance Study and the most recently adopted Flood Insurance Rate Map is on file and available for public inspection in the office of the City Clerk, City of North Wildwood, 901 Atlantic Avenue, North Wildwood, New Jersey, 08260.</w:t>
      </w:r>
    </w:p>
    <w:p w:rsidR="006A4E43" w:rsidRPr="006A4E43" w:rsidRDefault="006A4E43" w:rsidP="003D46BA">
      <w:pPr>
        <w:ind w:left="1440"/>
        <w:jc w:val="both"/>
      </w:pPr>
      <w:r w:rsidRPr="006A4E43">
        <w:rPr>
          <w:b/>
          <w:bCs/>
        </w:rPr>
        <w:t>(c) </w:t>
      </w:r>
      <w:r w:rsidRPr="006A4E43">
        <w:t>Abrogation and greater restrictions. This section is not intended to repeal, abrogate, or impair any existing easements, covenants, or deed restrictions. However, where this section and another ordinance, easement, covenant or deed restriction conflict or overlap, whichever imposes the most stringent restrictions shall prevail.</w:t>
      </w:r>
    </w:p>
    <w:p w:rsidR="006A4E43" w:rsidRPr="006A4E43" w:rsidRDefault="006A4E43" w:rsidP="003D46BA">
      <w:pPr>
        <w:ind w:left="1440"/>
        <w:jc w:val="both"/>
      </w:pPr>
      <w:r w:rsidRPr="006A4E43">
        <w:rPr>
          <w:b/>
          <w:bCs/>
        </w:rPr>
        <w:t>(d) </w:t>
      </w:r>
      <w:r w:rsidRPr="006A4E43">
        <w:t>Interpretation. In the interpretation and application of this section, all provisions shall be:</w:t>
      </w:r>
    </w:p>
    <w:p w:rsidR="006A4E43" w:rsidRPr="006A4E43" w:rsidRDefault="006A4E43" w:rsidP="003D46BA">
      <w:pPr>
        <w:ind w:left="1440" w:firstLine="720"/>
        <w:jc w:val="both"/>
      </w:pPr>
      <w:r w:rsidRPr="006A4E43">
        <w:rPr>
          <w:b/>
          <w:bCs/>
        </w:rPr>
        <w:t>[1] </w:t>
      </w:r>
      <w:r w:rsidRPr="006A4E43">
        <w:t>Considered as a minimum requirement;</w:t>
      </w:r>
    </w:p>
    <w:p w:rsidR="006A4E43" w:rsidRPr="006A4E43" w:rsidRDefault="006A4E43" w:rsidP="003D46BA">
      <w:pPr>
        <w:ind w:left="2160"/>
        <w:jc w:val="both"/>
      </w:pPr>
      <w:r w:rsidRPr="006A4E43">
        <w:rPr>
          <w:b/>
          <w:bCs/>
        </w:rPr>
        <w:t>[2] </w:t>
      </w:r>
      <w:r w:rsidRPr="006A4E43">
        <w:t>Liberally construed in favor of the governing body of the City of North Wildwood; and</w:t>
      </w:r>
    </w:p>
    <w:p w:rsidR="006A4E43" w:rsidRPr="006A4E43" w:rsidRDefault="006A4E43" w:rsidP="003D46BA">
      <w:pPr>
        <w:ind w:left="2160"/>
        <w:jc w:val="both"/>
      </w:pPr>
      <w:r w:rsidRPr="006A4E43">
        <w:rPr>
          <w:b/>
          <w:bCs/>
        </w:rPr>
        <w:t>[3] </w:t>
      </w:r>
      <w:r w:rsidRPr="006A4E43">
        <w:t>Deemed neither to limit nor repeal any other powers granted under state statutes.</w:t>
      </w:r>
    </w:p>
    <w:p w:rsidR="006A4E43" w:rsidRPr="006A4E43" w:rsidRDefault="006A4E43" w:rsidP="003D46BA">
      <w:pPr>
        <w:ind w:left="1440"/>
        <w:jc w:val="both"/>
      </w:pPr>
      <w:r w:rsidRPr="006A4E43">
        <w:rPr>
          <w:b/>
          <w:bCs/>
        </w:rPr>
        <w:t>(e) </w:t>
      </w:r>
      <w:r w:rsidRPr="006A4E43">
        <w:t>Warning and disclaimer of liability. The degree of coastal flood hazard protection required by this section is considered reasonable for regulatory purposes and is based on scientific and engineering considerations. Larger floods can and will occur on rare occasions. Flood heights may be increased by man-made or natural causes. This section shall not create liability on the part of the City of North Wildwood or by any other officer or employee thereof for any flood damages that result from reliance on this section or any administrative decision lawfully made thereunder.</w:t>
      </w:r>
    </w:p>
    <w:p w:rsidR="006A4E43" w:rsidRPr="006A4E43" w:rsidRDefault="006A4E43" w:rsidP="003D46BA">
      <w:pPr>
        <w:ind w:firstLine="720"/>
        <w:jc w:val="both"/>
      </w:pPr>
      <w:r w:rsidRPr="006A4E43">
        <w:rPr>
          <w:b/>
          <w:bCs/>
        </w:rPr>
        <w:t>(5) </w:t>
      </w:r>
      <w:r w:rsidRPr="006A4E43">
        <w:t>Construction permit.</w:t>
      </w:r>
    </w:p>
    <w:p w:rsidR="006A4E43" w:rsidRPr="006A4E43" w:rsidRDefault="006A4E43" w:rsidP="003D46BA">
      <w:pPr>
        <w:ind w:left="1440"/>
        <w:jc w:val="both"/>
      </w:pPr>
      <w:r w:rsidRPr="006A4E43">
        <w:rPr>
          <w:b/>
          <w:bCs/>
        </w:rPr>
        <w:t>(a) </w:t>
      </w:r>
      <w:r w:rsidRPr="006A4E43">
        <w:t>Requirement to obtain a construction permit. A construction permit shall be obtained from the Construction Official of the City of North Wildwood before any construction or development begins within any area of special flood hazard, with the exception of any development that requires site plan approval from the Planning Board in accordance with § </w:t>
      </w:r>
      <w:r w:rsidRPr="006A4E43">
        <w:rPr>
          <w:b/>
          <w:bCs/>
        </w:rPr>
        <w:t>276-63B</w:t>
      </w:r>
      <w:r w:rsidRPr="006A4E43">
        <w:t> of this chapter. Site plans shall also meet the requirements of this section. The Construction Official may waive this permit requirement for small-scale, nonstructural activities that, in his opinion, are unlikely to increase or alter coastal flood hazards.</w:t>
      </w:r>
    </w:p>
    <w:p w:rsidR="006A4E43" w:rsidRPr="006A4E43" w:rsidRDefault="006A4E43" w:rsidP="003D46BA">
      <w:pPr>
        <w:ind w:left="1440"/>
        <w:jc w:val="both"/>
      </w:pPr>
      <w:r w:rsidRPr="006A4E43">
        <w:rPr>
          <w:b/>
          <w:bCs/>
        </w:rPr>
        <w:t>(b) </w:t>
      </w:r>
      <w:r w:rsidRPr="006A4E43">
        <w:t>Application for a construction permit. Application for such a construction permit shall be made on forms provided by the Construction Official and may require the submission of information, including, but not limited to:</w:t>
      </w:r>
    </w:p>
    <w:p w:rsidR="006A4E43" w:rsidRPr="006A4E43" w:rsidRDefault="006A4E43" w:rsidP="003D46BA">
      <w:pPr>
        <w:ind w:left="2160"/>
        <w:jc w:val="both"/>
      </w:pPr>
      <w:r w:rsidRPr="006A4E43">
        <w:rPr>
          <w:b/>
          <w:bCs/>
        </w:rPr>
        <w:t>[1] </w:t>
      </w:r>
      <w:r w:rsidRPr="006A4E43">
        <w:t>Plans in duplicate drawn to scale showing the nature, location, dimensions, and elevations of the area in question;</w:t>
      </w:r>
    </w:p>
    <w:p w:rsidR="006A4E43" w:rsidRPr="006A4E43" w:rsidRDefault="006A4E43" w:rsidP="003D46BA">
      <w:pPr>
        <w:ind w:left="1440" w:firstLine="720"/>
        <w:jc w:val="both"/>
      </w:pPr>
      <w:r w:rsidRPr="006A4E43">
        <w:rPr>
          <w:b/>
          <w:bCs/>
        </w:rPr>
        <w:t>[2] </w:t>
      </w:r>
      <w:r w:rsidRPr="006A4E43">
        <w:t>The location and quantity of proposed filling;</w:t>
      </w:r>
    </w:p>
    <w:p w:rsidR="006A4E43" w:rsidRPr="006A4E43" w:rsidRDefault="006A4E43" w:rsidP="003D46BA">
      <w:pPr>
        <w:ind w:left="1440" w:firstLine="720"/>
        <w:jc w:val="both"/>
      </w:pPr>
      <w:r w:rsidRPr="006A4E43">
        <w:rPr>
          <w:b/>
          <w:bCs/>
        </w:rPr>
        <w:t>[3] </w:t>
      </w:r>
      <w:r w:rsidRPr="006A4E43">
        <w:t>The location and quantity of proposed storage of materials; and</w:t>
      </w:r>
    </w:p>
    <w:p w:rsidR="006A4E43" w:rsidRPr="006A4E43" w:rsidRDefault="006A4E43" w:rsidP="003D46BA">
      <w:pPr>
        <w:jc w:val="both"/>
      </w:pPr>
      <w:r w:rsidRPr="006A4E43">
        <w:rPr>
          <w:b/>
          <w:bCs/>
        </w:rPr>
        <w:t>[4] </w:t>
      </w:r>
      <w:r w:rsidRPr="006A4E43">
        <w:t>The loc</w:t>
      </w:r>
      <w:r w:rsidR="003D46BA">
        <w:t>a</w:t>
      </w:r>
      <w:r w:rsidRPr="006A4E43">
        <w:t>tion of drainage facilities.</w:t>
      </w:r>
    </w:p>
    <w:p w:rsidR="006A4E43" w:rsidRPr="006A4E43" w:rsidRDefault="006A4E43" w:rsidP="003D46BA">
      <w:pPr>
        <w:ind w:left="1440"/>
        <w:jc w:val="both"/>
      </w:pPr>
      <w:r w:rsidRPr="006A4E43">
        <w:rPr>
          <w:b/>
          <w:bCs/>
        </w:rPr>
        <w:t>(c) </w:t>
      </w:r>
      <w:r w:rsidRPr="006A4E43">
        <w:t>Required information for a construction permit. Applications for a construction permit shall include the following information:</w:t>
      </w:r>
    </w:p>
    <w:p w:rsidR="006A4E43" w:rsidRPr="006A4E43" w:rsidRDefault="006A4E43" w:rsidP="003D46BA">
      <w:pPr>
        <w:ind w:left="2160"/>
        <w:jc w:val="both"/>
      </w:pPr>
      <w:r w:rsidRPr="006A4E43">
        <w:rPr>
          <w:b/>
          <w:bCs/>
        </w:rPr>
        <w:t>[1] </w:t>
      </w:r>
      <w:r w:rsidRPr="006A4E43">
        <w:t>Elevation in relation to mean sea level of the lowest floor, including basement, of all structures;</w:t>
      </w:r>
    </w:p>
    <w:p w:rsidR="006A4E43" w:rsidRPr="006A4E43" w:rsidRDefault="006A4E43" w:rsidP="003D46BA">
      <w:pPr>
        <w:ind w:left="2160"/>
        <w:jc w:val="both"/>
      </w:pPr>
      <w:r w:rsidRPr="006A4E43">
        <w:rPr>
          <w:b/>
          <w:bCs/>
        </w:rPr>
        <w:t>[2] </w:t>
      </w:r>
      <w:r w:rsidRPr="006A4E43">
        <w:t xml:space="preserve">Elevation in relation to mean sea level to which any structure has been </w:t>
      </w:r>
      <w:proofErr w:type="spellStart"/>
      <w:r w:rsidRPr="006A4E43">
        <w:t>floodproofed</w:t>
      </w:r>
      <w:proofErr w:type="spellEnd"/>
      <w:r w:rsidRPr="006A4E43">
        <w:t>;</w:t>
      </w:r>
    </w:p>
    <w:p w:rsidR="006A4E43" w:rsidRPr="006A4E43" w:rsidRDefault="006A4E43" w:rsidP="003D46BA">
      <w:pPr>
        <w:ind w:left="2160"/>
        <w:jc w:val="both"/>
      </w:pPr>
      <w:r w:rsidRPr="006A4E43">
        <w:rPr>
          <w:b/>
          <w:bCs/>
        </w:rPr>
        <w:t>[3] </w:t>
      </w:r>
      <w:r w:rsidRPr="006A4E43">
        <w:t xml:space="preserve">Plans showing how any nonresidential </w:t>
      </w:r>
      <w:proofErr w:type="spellStart"/>
      <w:r w:rsidRPr="006A4E43">
        <w:t>floodproofed</w:t>
      </w:r>
      <w:proofErr w:type="spellEnd"/>
      <w:r w:rsidRPr="006A4E43">
        <w:t xml:space="preserve"> structure will meet the </w:t>
      </w:r>
      <w:proofErr w:type="spellStart"/>
      <w:r w:rsidRPr="006A4E43">
        <w:t>floodproofing</w:t>
      </w:r>
      <w:proofErr w:type="spellEnd"/>
      <w:r w:rsidRPr="006A4E43">
        <w:t xml:space="preserve"> criteria of this section and, after the structure is built, certification by a registered engineer or architect that the structure as built meets the </w:t>
      </w:r>
      <w:proofErr w:type="spellStart"/>
      <w:r w:rsidRPr="006A4E43">
        <w:t>floodproofing</w:t>
      </w:r>
      <w:proofErr w:type="spellEnd"/>
      <w:r w:rsidRPr="006A4E43">
        <w:t xml:space="preserve"> criteria of this section; and</w:t>
      </w:r>
    </w:p>
    <w:p w:rsidR="006A4E43" w:rsidRPr="006A4E43" w:rsidRDefault="006A4E43" w:rsidP="003D46BA">
      <w:pPr>
        <w:ind w:left="2160"/>
        <w:jc w:val="both"/>
      </w:pPr>
      <w:r w:rsidRPr="006A4E43">
        <w:rPr>
          <w:b/>
          <w:bCs/>
        </w:rPr>
        <w:t>[4] </w:t>
      </w:r>
      <w:r w:rsidRPr="006A4E43">
        <w:t>A description of the event to which any watercourse will be altered or relocated as a result of proposed development.</w:t>
      </w:r>
    </w:p>
    <w:p w:rsidR="006A4E43" w:rsidRPr="006A4E43" w:rsidRDefault="006A4E43" w:rsidP="003D46BA">
      <w:pPr>
        <w:ind w:left="1440"/>
        <w:jc w:val="both"/>
      </w:pPr>
      <w:r w:rsidRPr="006A4E43">
        <w:rPr>
          <w:b/>
          <w:bCs/>
        </w:rPr>
        <w:t>(d) </w:t>
      </w:r>
      <w:r w:rsidRPr="006A4E43">
        <w:t>Designation of the Construction Official. The Construction Official is hereby appointed to administer and implement this section by granting or denying construction permit applications in accordance with its provisions.</w:t>
      </w:r>
    </w:p>
    <w:p w:rsidR="006A4E43" w:rsidRPr="006A4E43" w:rsidRDefault="006A4E43" w:rsidP="003D46BA">
      <w:pPr>
        <w:ind w:left="1440"/>
        <w:jc w:val="both"/>
      </w:pPr>
      <w:r w:rsidRPr="006A4E43">
        <w:rPr>
          <w:b/>
          <w:bCs/>
        </w:rPr>
        <w:t>(e) </w:t>
      </w:r>
      <w:r w:rsidRPr="006A4E43">
        <w:t>Duties and responsibilities of the Construction Official. The duties of the Construction Official shall include, but not be limited to:</w:t>
      </w:r>
    </w:p>
    <w:p w:rsidR="006A4E43" w:rsidRPr="006A4E43" w:rsidRDefault="006A4E43" w:rsidP="003D46BA">
      <w:pPr>
        <w:ind w:left="1440" w:firstLine="720"/>
        <w:jc w:val="both"/>
      </w:pPr>
      <w:r w:rsidRPr="006A4E43">
        <w:rPr>
          <w:b/>
          <w:bCs/>
        </w:rPr>
        <w:t>[1] </w:t>
      </w:r>
      <w:r w:rsidRPr="006A4E43">
        <w:t>Permit review.</w:t>
      </w:r>
    </w:p>
    <w:p w:rsidR="006A4E43" w:rsidRPr="006A4E43" w:rsidRDefault="006A4E43" w:rsidP="003D46BA">
      <w:pPr>
        <w:ind w:left="2880"/>
        <w:jc w:val="both"/>
      </w:pPr>
      <w:r w:rsidRPr="006A4E43">
        <w:rPr>
          <w:b/>
          <w:bCs/>
        </w:rPr>
        <w:t>[a] </w:t>
      </w:r>
      <w:r w:rsidRPr="006A4E43">
        <w:t>Review applications for construction permits and decide whether the requirements of this section have been met</w:t>
      </w:r>
      <w:proofErr w:type="gramStart"/>
      <w:r w:rsidRPr="006A4E43">
        <w:t>;</w:t>
      </w:r>
      <w:proofErr w:type="gramEnd"/>
    </w:p>
    <w:p w:rsidR="006A4E43" w:rsidRPr="006A4E43" w:rsidRDefault="006A4E43" w:rsidP="003D46BA">
      <w:pPr>
        <w:ind w:left="2880"/>
        <w:jc w:val="both"/>
      </w:pPr>
      <w:r w:rsidRPr="006A4E43">
        <w:rPr>
          <w:b/>
          <w:bCs/>
        </w:rPr>
        <w:t>[b] </w:t>
      </w:r>
      <w:r w:rsidRPr="006A4E43">
        <w:t>Review proposed development to assure that all necessary permits have been received from those governmental agencies from which approval is required by federal or state law or county or municipal ordinance;</w:t>
      </w:r>
    </w:p>
    <w:p w:rsidR="006A4E43" w:rsidRPr="006A4E43" w:rsidRDefault="006A4E43" w:rsidP="003D46BA">
      <w:pPr>
        <w:ind w:left="2880"/>
        <w:jc w:val="both"/>
      </w:pPr>
      <w:r w:rsidRPr="006A4E43">
        <w:rPr>
          <w:b/>
          <w:bCs/>
        </w:rPr>
        <w:t>[c] </w:t>
      </w:r>
      <w:r w:rsidRPr="006A4E43">
        <w:t>Review all proposed development in the coastal high-hazard area to determine if the proposed development complies with this section or would alter the beach or dunes so as to increase the potential risks of coastal flood damage;</w:t>
      </w:r>
    </w:p>
    <w:p w:rsidR="006A4E43" w:rsidRPr="006A4E43" w:rsidRDefault="006A4E43" w:rsidP="003D46BA">
      <w:pPr>
        <w:ind w:left="2880"/>
        <w:jc w:val="both"/>
      </w:pPr>
      <w:r w:rsidRPr="006A4E43">
        <w:rPr>
          <w:b/>
          <w:bCs/>
        </w:rPr>
        <w:t>[d] </w:t>
      </w:r>
      <w:r w:rsidRPr="006A4E43">
        <w:t>Review plans for walls to be used to enclose space below the base flood level in accordance with § </w:t>
      </w:r>
      <w:r w:rsidRPr="006A4E43">
        <w:rPr>
          <w:b/>
          <w:bCs/>
        </w:rPr>
        <w:t>276-51B(7)(d)</w:t>
      </w:r>
      <w:r w:rsidRPr="006A4E43">
        <w:t>.</w:t>
      </w:r>
    </w:p>
    <w:p w:rsidR="006A4E43" w:rsidRPr="006A4E43" w:rsidRDefault="006A4E43" w:rsidP="003D46BA">
      <w:pPr>
        <w:ind w:left="1440" w:firstLine="720"/>
        <w:jc w:val="both"/>
      </w:pPr>
      <w:r w:rsidRPr="006A4E43">
        <w:rPr>
          <w:b/>
          <w:bCs/>
        </w:rPr>
        <w:t>[2] </w:t>
      </w:r>
      <w:r w:rsidRPr="006A4E43">
        <w:t>Obtain and maintain information on elevations of structures.</w:t>
      </w:r>
    </w:p>
    <w:p w:rsidR="006A4E43" w:rsidRPr="006A4E43" w:rsidRDefault="006A4E43" w:rsidP="003D46BA">
      <w:pPr>
        <w:ind w:left="2880"/>
        <w:jc w:val="both"/>
      </w:pPr>
      <w:r w:rsidRPr="006A4E43">
        <w:rPr>
          <w:b/>
          <w:bCs/>
        </w:rPr>
        <w:t>[a] </w:t>
      </w:r>
      <w:r w:rsidRPr="006A4E43">
        <w:t>Obtain and record the actual elevation, in relation to mean sea level, of the lowest floor, including basement, of all new or substantially improved structures, and whether the structure contains a basement</w:t>
      </w:r>
      <w:proofErr w:type="gramStart"/>
      <w:r w:rsidRPr="006A4E43">
        <w:t>;</w:t>
      </w:r>
      <w:proofErr w:type="gramEnd"/>
    </w:p>
    <w:p w:rsidR="006A4E43" w:rsidRPr="006A4E43" w:rsidRDefault="006A4E43" w:rsidP="003D46BA">
      <w:pPr>
        <w:ind w:left="2160" w:firstLine="720"/>
        <w:jc w:val="both"/>
      </w:pPr>
      <w:r w:rsidRPr="006A4E43">
        <w:rPr>
          <w:b/>
          <w:bCs/>
        </w:rPr>
        <w:t>[b] </w:t>
      </w:r>
      <w:r w:rsidRPr="006A4E43">
        <w:t xml:space="preserve">For all new or substantially improved </w:t>
      </w:r>
      <w:proofErr w:type="spellStart"/>
      <w:r w:rsidRPr="006A4E43">
        <w:t>floodproofed</w:t>
      </w:r>
      <w:proofErr w:type="spellEnd"/>
      <w:r w:rsidRPr="006A4E43">
        <w:t xml:space="preserve"> structures:</w:t>
      </w:r>
    </w:p>
    <w:p w:rsidR="006A4E43" w:rsidRPr="006A4E43" w:rsidRDefault="006A4E43" w:rsidP="003D46BA">
      <w:pPr>
        <w:ind w:left="3600"/>
        <w:jc w:val="both"/>
      </w:pPr>
      <w:r w:rsidRPr="006A4E43">
        <w:rPr>
          <w:b/>
          <w:bCs/>
        </w:rPr>
        <w:t>[</w:t>
      </w:r>
      <w:proofErr w:type="spellStart"/>
      <w:r w:rsidRPr="006A4E43">
        <w:rPr>
          <w:b/>
          <w:bCs/>
        </w:rPr>
        <w:t>i</w:t>
      </w:r>
      <w:proofErr w:type="spellEnd"/>
      <w:r w:rsidRPr="006A4E43">
        <w:rPr>
          <w:b/>
          <w:bCs/>
        </w:rPr>
        <w:t>] </w:t>
      </w:r>
      <w:r w:rsidRPr="006A4E43">
        <w:t xml:space="preserve">Verify and record the actual elevation, in relation to mean sea level, to which the structure was </w:t>
      </w:r>
      <w:proofErr w:type="spellStart"/>
      <w:r w:rsidRPr="006A4E43">
        <w:t>floodproofed</w:t>
      </w:r>
      <w:proofErr w:type="spellEnd"/>
      <w:r w:rsidRPr="006A4E43">
        <w:t>; and</w:t>
      </w:r>
    </w:p>
    <w:p w:rsidR="006A4E43" w:rsidRPr="006A4E43" w:rsidRDefault="006A4E43" w:rsidP="003D46BA">
      <w:pPr>
        <w:ind w:left="3600"/>
        <w:jc w:val="both"/>
      </w:pPr>
      <w:r w:rsidRPr="006A4E43">
        <w:rPr>
          <w:b/>
          <w:bCs/>
        </w:rPr>
        <w:t>[ii] </w:t>
      </w:r>
      <w:r w:rsidRPr="006A4E43">
        <w:t xml:space="preserve">Maintain the </w:t>
      </w:r>
      <w:proofErr w:type="spellStart"/>
      <w:r w:rsidRPr="006A4E43">
        <w:t>floodproofing</w:t>
      </w:r>
      <w:proofErr w:type="spellEnd"/>
      <w:r w:rsidRPr="006A4E43">
        <w:t xml:space="preserve"> certifications required in § 276-51B(6)(e)[2][c]</w:t>
      </w:r>
      <w:proofErr w:type="gramStart"/>
      <w:r w:rsidRPr="006A4E43">
        <w:t>;</w:t>
      </w:r>
      <w:proofErr w:type="gramEnd"/>
    </w:p>
    <w:p w:rsidR="006A4E43" w:rsidRPr="006A4E43" w:rsidRDefault="006A4E43" w:rsidP="003D46BA">
      <w:pPr>
        <w:ind w:left="3600"/>
        <w:jc w:val="both"/>
      </w:pPr>
      <w:r w:rsidRPr="006A4E43">
        <w:rPr>
          <w:b/>
          <w:bCs/>
        </w:rPr>
        <w:t>[iii] </w:t>
      </w:r>
      <w:proofErr w:type="gramStart"/>
      <w:r w:rsidRPr="006A4E43">
        <w:t>all</w:t>
      </w:r>
      <w:proofErr w:type="gramEnd"/>
      <w:r w:rsidRPr="006A4E43">
        <w:t xml:space="preserve"> new or substantially improved structures in coastal high-hazard areas, obtain and record the elevation, in relation to mean sea level, of the lowest structural member of the lowest floor, excluding pilings and columns, whether or not such structures contain a basement.</w:t>
      </w:r>
    </w:p>
    <w:p w:rsidR="006A4E43" w:rsidRPr="006A4E43" w:rsidRDefault="006A4E43" w:rsidP="003D46BA">
      <w:pPr>
        <w:ind w:left="3600"/>
        <w:jc w:val="both"/>
      </w:pPr>
      <w:r w:rsidRPr="006A4E43">
        <w:rPr>
          <w:b/>
          <w:bCs/>
        </w:rPr>
        <w:t>[iv] </w:t>
      </w:r>
      <w:r w:rsidRPr="006A4E43">
        <w:t xml:space="preserve">In coastal high-hazard areas, certification shall be obtained from a registered, professional engineer or architect that the provisions of Subsection </w:t>
      </w:r>
      <w:proofErr w:type="gramStart"/>
      <w:r w:rsidRPr="006A4E43">
        <w:t>B(</w:t>
      </w:r>
      <w:proofErr w:type="gramEnd"/>
      <w:r w:rsidRPr="006A4E43">
        <w:t>5)(e)[2][b][iii] are met.</w:t>
      </w:r>
    </w:p>
    <w:p w:rsidR="006A4E43" w:rsidRPr="006A4E43" w:rsidRDefault="006A4E43" w:rsidP="003D46BA">
      <w:pPr>
        <w:ind w:left="3600"/>
        <w:jc w:val="both"/>
      </w:pPr>
      <w:r w:rsidRPr="006A4E43">
        <w:rPr>
          <w:b/>
          <w:bCs/>
        </w:rPr>
        <w:t>[v] </w:t>
      </w:r>
      <w:r w:rsidRPr="006A4E43">
        <w:t>Maintain for public inspection all records pertaining to the provisions of this chapter.</w:t>
      </w:r>
    </w:p>
    <w:p w:rsidR="006A4E43" w:rsidRPr="006A4E43" w:rsidRDefault="006A4E43" w:rsidP="003D46BA">
      <w:pPr>
        <w:ind w:left="2160"/>
        <w:jc w:val="both"/>
      </w:pPr>
      <w:r w:rsidRPr="006A4E43">
        <w:rPr>
          <w:b/>
          <w:bCs/>
        </w:rPr>
        <w:t>[3] </w:t>
      </w:r>
      <w:r w:rsidRPr="006A4E43">
        <w:t>Interpretation of FIRM boundaries. Make interpretations, where needed, as to the exact location of the boundaries of the areas of special flood hazards, for example, where there appears to be a conflict between a mapped boundary and actual field conditions. The person contesting the location of the boundary shall be given a reasonable opportunity to appeal the boundary interpretation, as provided in this section.</w:t>
      </w:r>
    </w:p>
    <w:p w:rsidR="006A4E43" w:rsidRPr="006A4E43" w:rsidRDefault="006A4E43" w:rsidP="003D46BA">
      <w:pPr>
        <w:ind w:firstLine="720"/>
        <w:jc w:val="both"/>
      </w:pPr>
      <w:r w:rsidRPr="006A4E43">
        <w:rPr>
          <w:b/>
          <w:bCs/>
        </w:rPr>
        <w:t>(6) </w:t>
      </w:r>
      <w:r w:rsidRPr="006A4E43">
        <w:t>Flood resistant materials and methods.</w:t>
      </w:r>
    </w:p>
    <w:p w:rsidR="006A4E43" w:rsidRPr="006A4E43" w:rsidRDefault="006A4E43" w:rsidP="003D46BA">
      <w:pPr>
        <w:ind w:left="720" w:firstLine="720"/>
        <w:jc w:val="both"/>
      </w:pPr>
      <w:r w:rsidRPr="006A4E43">
        <w:rPr>
          <w:b/>
          <w:bCs/>
        </w:rPr>
        <w:t>(a) </w:t>
      </w:r>
      <w:r w:rsidRPr="006A4E43">
        <w:t>Anchoring.</w:t>
      </w:r>
    </w:p>
    <w:p w:rsidR="006A4E43" w:rsidRPr="006A4E43" w:rsidRDefault="006A4E43" w:rsidP="003D46BA">
      <w:pPr>
        <w:ind w:left="2160"/>
        <w:jc w:val="both"/>
      </w:pPr>
      <w:r w:rsidRPr="006A4E43">
        <w:rPr>
          <w:b/>
          <w:bCs/>
        </w:rPr>
        <w:t>[1] </w:t>
      </w:r>
      <w:r w:rsidRPr="006A4E43">
        <w:t>All new construction and substantial improvements shall be anchored to prevent flotation, collapse, or lateral movement of the structure.</w:t>
      </w:r>
    </w:p>
    <w:p w:rsidR="006A4E43" w:rsidRPr="006A4E43" w:rsidRDefault="006A4E43" w:rsidP="003D46BA">
      <w:pPr>
        <w:ind w:left="2160"/>
        <w:jc w:val="both"/>
      </w:pPr>
      <w:r w:rsidRPr="006A4E43">
        <w:rPr>
          <w:b/>
          <w:bCs/>
        </w:rPr>
        <w:t>[2] </w:t>
      </w:r>
      <w:r w:rsidRPr="006A4E43">
        <w:t>All manufactured homes shall be anchored to resist flotation, collapse or lateral movement. Methods of anchoring may include, but are not to be limited to, use of over-the top or frame ties to ground anchors. This requirement is in addition to applicable state and local anchoring requirements for resisting wind forces.</w:t>
      </w:r>
    </w:p>
    <w:p w:rsidR="006A4E43" w:rsidRPr="006A4E43" w:rsidRDefault="006A4E43" w:rsidP="003D46BA">
      <w:pPr>
        <w:ind w:left="720" w:firstLine="720"/>
        <w:jc w:val="both"/>
      </w:pPr>
      <w:r w:rsidRPr="006A4E43">
        <w:rPr>
          <w:b/>
          <w:bCs/>
        </w:rPr>
        <w:t>(b) </w:t>
      </w:r>
      <w:r w:rsidRPr="006A4E43">
        <w:t>Flood-resistant materials and methods.</w:t>
      </w:r>
    </w:p>
    <w:p w:rsidR="006A4E43" w:rsidRPr="006A4E43" w:rsidRDefault="006A4E43" w:rsidP="003D46BA">
      <w:pPr>
        <w:ind w:left="2160"/>
        <w:jc w:val="both"/>
      </w:pPr>
      <w:r w:rsidRPr="006A4E43">
        <w:rPr>
          <w:b/>
          <w:bCs/>
        </w:rPr>
        <w:t>[1] </w:t>
      </w:r>
      <w:r w:rsidRPr="006A4E43">
        <w:t>All new construction and substantial improvements shall be constructed with materials and utility equipment resistant to flood damage.</w:t>
      </w:r>
    </w:p>
    <w:p w:rsidR="006A4E43" w:rsidRPr="006A4E43" w:rsidRDefault="006A4E43" w:rsidP="003D46BA">
      <w:pPr>
        <w:ind w:left="2160"/>
        <w:jc w:val="both"/>
      </w:pPr>
      <w:r w:rsidRPr="006A4E43">
        <w:rPr>
          <w:b/>
          <w:bCs/>
        </w:rPr>
        <w:t>[2] </w:t>
      </w:r>
      <w:r w:rsidRPr="006A4E43">
        <w:t>All new construction and substantial improvements shall be constructed using methods and practices that minimize flood damage.</w:t>
      </w:r>
    </w:p>
    <w:p w:rsidR="006A4E43" w:rsidRPr="006A4E43" w:rsidRDefault="006A4E43" w:rsidP="003D46BA">
      <w:pPr>
        <w:ind w:left="720" w:firstLine="720"/>
        <w:jc w:val="both"/>
      </w:pPr>
      <w:r w:rsidRPr="006A4E43">
        <w:rPr>
          <w:b/>
          <w:bCs/>
        </w:rPr>
        <w:t>(c) </w:t>
      </w:r>
      <w:r w:rsidRPr="006A4E43">
        <w:t>Utilities.</w:t>
      </w:r>
    </w:p>
    <w:p w:rsidR="006A4E43" w:rsidRPr="006A4E43" w:rsidRDefault="006A4E43" w:rsidP="003D46BA">
      <w:pPr>
        <w:ind w:left="2160"/>
        <w:jc w:val="both"/>
      </w:pPr>
      <w:r w:rsidRPr="006A4E43">
        <w:rPr>
          <w:b/>
          <w:bCs/>
        </w:rPr>
        <w:t>[1] </w:t>
      </w:r>
      <w:r w:rsidRPr="006A4E43">
        <w:t>All new replacement water supply systems shall be designed to minimize or eliminate infiltration of floodwaters in the system;</w:t>
      </w:r>
    </w:p>
    <w:p w:rsidR="006A4E43" w:rsidRPr="006A4E43" w:rsidRDefault="006A4E43" w:rsidP="003D46BA">
      <w:pPr>
        <w:ind w:left="2160"/>
        <w:jc w:val="both"/>
      </w:pPr>
      <w:r w:rsidRPr="006A4E43">
        <w:rPr>
          <w:b/>
          <w:bCs/>
        </w:rPr>
        <w:t>[2] </w:t>
      </w:r>
      <w:r w:rsidRPr="006A4E43">
        <w:t>New and replacement sanitary sewage systems shall be designed to minimize or eliminate infiltration of floodwaters into the systems and discharge from the systems into floodwaters; and</w:t>
      </w:r>
    </w:p>
    <w:p w:rsidR="006A4E43" w:rsidRPr="006A4E43" w:rsidRDefault="006A4E43" w:rsidP="003D46BA">
      <w:pPr>
        <w:ind w:left="2160"/>
        <w:jc w:val="both"/>
      </w:pPr>
      <w:r w:rsidRPr="006A4E43">
        <w:rPr>
          <w:b/>
          <w:bCs/>
        </w:rPr>
        <w:t>[3] </w:t>
      </w:r>
      <w:r w:rsidRPr="006A4E43">
        <w:t>Electrical, heating, ventilation, plumbing and air-conditioning equipment and other service facilities shall be designed and/or located so as to prevent water from entering or accumulating within the components during conditions of flooding.</w:t>
      </w:r>
    </w:p>
    <w:p w:rsidR="006A4E43" w:rsidRPr="006A4E43" w:rsidRDefault="006A4E43" w:rsidP="003D46BA">
      <w:pPr>
        <w:ind w:left="1440"/>
        <w:jc w:val="both"/>
      </w:pPr>
      <w:r w:rsidRPr="006A4E43">
        <w:rPr>
          <w:b/>
          <w:bCs/>
        </w:rPr>
        <w:t>(d) </w:t>
      </w:r>
      <w:r w:rsidRPr="006A4E43">
        <w:t>Lowest floor elevation for residential construction. New construction and substantial improvement of any residential structure shall have the lowest floor, including basement, elevated no lower than one foot above the base flood elevation.</w:t>
      </w:r>
    </w:p>
    <w:p w:rsidR="006A4E43" w:rsidRPr="006A4E43" w:rsidRDefault="006A4E43" w:rsidP="003D46BA">
      <w:pPr>
        <w:ind w:left="1440"/>
        <w:jc w:val="both"/>
      </w:pPr>
      <w:r w:rsidRPr="006A4E43">
        <w:rPr>
          <w:b/>
          <w:bCs/>
        </w:rPr>
        <w:t>(e) </w:t>
      </w:r>
      <w:r w:rsidRPr="006A4E43">
        <w:t xml:space="preserve">Lowest floor elevation or </w:t>
      </w:r>
      <w:proofErr w:type="spellStart"/>
      <w:r w:rsidRPr="006A4E43">
        <w:t>floodproofing</w:t>
      </w:r>
      <w:proofErr w:type="spellEnd"/>
      <w:r w:rsidRPr="006A4E43">
        <w:t xml:space="preserve"> for nonresidential construction. New construction and substantial improvement of any commercial, industrial, or other nonresidential structure shall either:</w:t>
      </w:r>
    </w:p>
    <w:p w:rsidR="006A4E43" w:rsidRPr="006A4E43" w:rsidRDefault="006A4E43" w:rsidP="003D46BA">
      <w:pPr>
        <w:ind w:left="2160"/>
        <w:jc w:val="both"/>
      </w:pPr>
      <w:r w:rsidRPr="006A4E43">
        <w:rPr>
          <w:b/>
          <w:bCs/>
        </w:rPr>
        <w:t>[1] </w:t>
      </w:r>
      <w:r w:rsidRPr="006A4E43">
        <w:t>Have the lowest floor, including basement, elevated no lower than one foot above the level of the base flood elevation; or</w:t>
      </w:r>
    </w:p>
    <w:p w:rsidR="006A4E43" w:rsidRPr="006A4E43" w:rsidRDefault="006A4E43" w:rsidP="003D46BA">
      <w:pPr>
        <w:ind w:left="1440" w:firstLine="720"/>
        <w:jc w:val="both"/>
      </w:pPr>
      <w:r w:rsidRPr="006A4E43">
        <w:rPr>
          <w:b/>
          <w:bCs/>
        </w:rPr>
        <w:t>[2] </w:t>
      </w:r>
      <w:r w:rsidRPr="006A4E43">
        <w:t>Together with attendant utility and sanitary facilities, shall:</w:t>
      </w:r>
    </w:p>
    <w:p w:rsidR="006A4E43" w:rsidRPr="006A4E43" w:rsidRDefault="006A4E43" w:rsidP="003D46BA">
      <w:pPr>
        <w:ind w:left="2880"/>
        <w:jc w:val="both"/>
      </w:pPr>
      <w:r w:rsidRPr="006A4E43">
        <w:rPr>
          <w:b/>
          <w:bCs/>
        </w:rPr>
        <w:t>[a] </w:t>
      </w:r>
      <w:r w:rsidRPr="006A4E43">
        <w:t xml:space="preserve">Be </w:t>
      </w:r>
      <w:proofErr w:type="spellStart"/>
      <w:r w:rsidRPr="006A4E43">
        <w:t>floodproofed</w:t>
      </w:r>
      <w:proofErr w:type="spellEnd"/>
      <w:r w:rsidRPr="006A4E43">
        <w:t xml:space="preserve"> to a level no lower than one foot above the base flood level so that the structure is watertight below the required elevation with walls substantially impermeable to the passage of water;</w:t>
      </w:r>
    </w:p>
    <w:p w:rsidR="006A4E43" w:rsidRPr="006A4E43" w:rsidRDefault="006A4E43" w:rsidP="003D46BA">
      <w:pPr>
        <w:ind w:left="2880"/>
        <w:jc w:val="both"/>
      </w:pPr>
      <w:r w:rsidRPr="006A4E43">
        <w:rPr>
          <w:b/>
          <w:bCs/>
        </w:rPr>
        <w:t>[b] </w:t>
      </w:r>
      <w:r w:rsidRPr="006A4E43">
        <w:t>Have structural components capable of resisting hydrostatic and hydrodynamic loads and effects of buoyancy; and</w:t>
      </w:r>
    </w:p>
    <w:p w:rsidR="006A4E43" w:rsidRPr="006A4E43" w:rsidRDefault="006A4E43" w:rsidP="003D46BA">
      <w:pPr>
        <w:ind w:left="2880"/>
        <w:jc w:val="both"/>
      </w:pPr>
      <w:r w:rsidRPr="006A4E43">
        <w:rPr>
          <w:b/>
          <w:bCs/>
        </w:rPr>
        <w:t>[c] </w:t>
      </w:r>
      <w:r w:rsidRPr="006A4E43">
        <w:t>Be certified by a registered professional engineer or architect that the standards of this subsection are satisfied. Such certifications shall be provided to the Construction Official.</w:t>
      </w:r>
    </w:p>
    <w:p w:rsidR="006A4E43" w:rsidRPr="006A4E43" w:rsidRDefault="006A4E43" w:rsidP="003D46BA">
      <w:pPr>
        <w:ind w:left="1440"/>
        <w:jc w:val="both"/>
      </w:pPr>
      <w:r w:rsidRPr="006A4E43">
        <w:rPr>
          <w:b/>
          <w:bCs/>
        </w:rPr>
        <w:t>(f) </w:t>
      </w:r>
      <w:r w:rsidRPr="006A4E43">
        <w:t xml:space="preserve">Pilings. All structures built hereafter on any </w:t>
      </w:r>
      <w:proofErr w:type="spellStart"/>
      <w:r w:rsidRPr="006A4E43">
        <w:t>bulkheaded</w:t>
      </w:r>
      <w:proofErr w:type="spellEnd"/>
      <w:r w:rsidRPr="006A4E43">
        <w:t xml:space="preserve"> or waterfront property, whether bay, inlet, or ocean, shall be built or placed on pilings, and if wood pilings, they shall be pressure treated with a minimum twelve-pound creosote to resist decay, and the same shall likewise be applied to the bulkheads.</w:t>
      </w:r>
    </w:p>
    <w:p w:rsidR="006A4E43" w:rsidRPr="006A4E43" w:rsidRDefault="006A4E43" w:rsidP="003D46BA">
      <w:pPr>
        <w:ind w:firstLine="720"/>
        <w:jc w:val="both"/>
      </w:pPr>
      <w:r w:rsidRPr="006A4E43">
        <w:rPr>
          <w:b/>
          <w:bCs/>
        </w:rPr>
        <w:t>(7) </w:t>
      </w:r>
      <w:r w:rsidRPr="006A4E43">
        <w:t>Supplemental construction standards for coastal high-hazard areas (V-Zones).</w:t>
      </w:r>
    </w:p>
    <w:p w:rsidR="006A4E43" w:rsidRPr="006A4E43" w:rsidRDefault="006A4E43" w:rsidP="003D46BA">
      <w:pPr>
        <w:ind w:left="1440"/>
        <w:jc w:val="both"/>
      </w:pPr>
      <w:r w:rsidRPr="006A4E43">
        <w:rPr>
          <w:b/>
          <w:bCs/>
        </w:rPr>
        <w:t>(a) </w:t>
      </w:r>
      <w:r w:rsidRPr="006A4E43">
        <w:t>Location landward of the mean high tide. All buildings or structures shall be located landward of the reach of the mean high tide.</w:t>
      </w:r>
    </w:p>
    <w:p w:rsidR="006A4E43" w:rsidRPr="006A4E43" w:rsidRDefault="006A4E43" w:rsidP="003D46BA">
      <w:pPr>
        <w:ind w:left="1440"/>
        <w:jc w:val="both"/>
      </w:pPr>
      <w:r w:rsidRPr="006A4E43">
        <w:rPr>
          <w:b/>
          <w:bCs/>
        </w:rPr>
        <w:t>(b) </w:t>
      </w:r>
      <w:r w:rsidRPr="006A4E43">
        <w:t>Mobile homes. The placement of mobile homes is prohibited, except in an existing mobile home park or mobile home subdivision.</w:t>
      </w:r>
    </w:p>
    <w:p w:rsidR="006A4E43" w:rsidRPr="006A4E43" w:rsidRDefault="006A4E43" w:rsidP="003D46BA">
      <w:pPr>
        <w:ind w:left="720" w:firstLine="720"/>
        <w:jc w:val="both"/>
      </w:pPr>
      <w:r w:rsidRPr="006A4E43">
        <w:rPr>
          <w:b/>
          <w:bCs/>
        </w:rPr>
        <w:t>(c) </w:t>
      </w:r>
      <w:r w:rsidRPr="006A4E43">
        <w:t>Elevation of structures on pilings.</w:t>
      </w:r>
    </w:p>
    <w:p w:rsidR="006A4E43" w:rsidRPr="006A4E43" w:rsidRDefault="006A4E43" w:rsidP="003D46BA">
      <w:pPr>
        <w:ind w:left="2160"/>
        <w:jc w:val="both"/>
      </w:pPr>
      <w:r w:rsidRPr="006A4E43">
        <w:rPr>
          <w:b/>
          <w:bCs/>
        </w:rPr>
        <w:t>[1] </w:t>
      </w:r>
      <w:r w:rsidRPr="006A4E43">
        <w:t>All new construction and substantial improvements shall be elevated on pilings and columns, so that:</w:t>
      </w:r>
    </w:p>
    <w:p w:rsidR="006A4E43" w:rsidRPr="006A4E43" w:rsidRDefault="006A4E43" w:rsidP="003D46BA">
      <w:pPr>
        <w:ind w:left="2880"/>
        <w:jc w:val="both"/>
      </w:pPr>
      <w:r w:rsidRPr="006A4E43">
        <w:rPr>
          <w:b/>
          <w:bCs/>
        </w:rPr>
        <w:t>[a] </w:t>
      </w:r>
      <w:r w:rsidRPr="006A4E43">
        <w:t>The bottom of the lowest horizontal member of the lowest floor (excluding the pilings and columns) is elevated to or above the base flood elevation; and</w:t>
      </w:r>
    </w:p>
    <w:p w:rsidR="006A4E43" w:rsidRPr="006A4E43" w:rsidRDefault="006A4E43" w:rsidP="003D46BA">
      <w:pPr>
        <w:ind w:left="2880"/>
        <w:jc w:val="both"/>
      </w:pPr>
      <w:r w:rsidRPr="006A4E43">
        <w:rPr>
          <w:b/>
          <w:bCs/>
        </w:rPr>
        <w:t>[b] </w:t>
      </w:r>
      <w:r w:rsidRPr="006A4E43">
        <w:t xml:space="preserve">The pile or column foundation and structure attached thereto is anchored to resist flotation, collapse and lateral movement due to the effects of wind and water loads acting simultaneously on all building components. Wind and water loading values shall each have a 1% chance of being </w:t>
      </w:r>
      <w:proofErr w:type="spellStart"/>
      <w:r w:rsidRPr="006A4E43">
        <w:t>equalled</w:t>
      </w:r>
      <w:proofErr w:type="spellEnd"/>
      <w:r w:rsidRPr="006A4E43">
        <w:t xml:space="preserve"> or exceeded in any given year.</w:t>
      </w:r>
    </w:p>
    <w:p w:rsidR="006A4E43" w:rsidRPr="006A4E43" w:rsidRDefault="006A4E43" w:rsidP="003D46BA">
      <w:pPr>
        <w:ind w:left="2160"/>
        <w:jc w:val="both"/>
      </w:pPr>
      <w:r w:rsidRPr="006A4E43">
        <w:rPr>
          <w:b/>
          <w:bCs/>
        </w:rPr>
        <w:t>[2] </w:t>
      </w:r>
      <w:r w:rsidRPr="006A4E43">
        <w:t>A registered professional engineer or architect shall develop or review the structural design, specifications and plans for the construction and shall certify that the design and methods of construction to be used for elevating the structure are in accordance with accepted standards of practice for meeting the provisions of this subsection.</w:t>
      </w:r>
    </w:p>
    <w:p w:rsidR="006A4E43" w:rsidRPr="006A4E43" w:rsidRDefault="006A4E43" w:rsidP="003D46BA">
      <w:pPr>
        <w:ind w:left="720" w:firstLine="720"/>
        <w:jc w:val="both"/>
      </w:pPr>
      <w:r w:rsidRPr="006A4E43">
        <w:rPr>
          <w:b/>
          <w:bCs/>
        </w:rPr>
        <w:t>(d) </w:t>
      </w:r>
      <w:r w:rsidRPr="006A4E43">
        <w:t>Space below lowest floor.</w:t>
      </w:r>
    </w:p>
    <w:p w:rsidR="006A4E43" w:rsidRPr="006A4E43" w:rsidRDefault="006A4E43" w:rsidP="003D46BA">
      <w:pPr>
        <w:ind w:left="2160"/>
        <w:jc w:val="both"/>
      </w:pPr>
      <w:r w:rsidRPr="006A4E43">
        <w:rPr>
          <w:b/>
          <w:bCs/>
        </w:rPr>
        <w:t>[1] </w:t>
      </w:r>
      <w:r w:rsidRPr="006A4E43">
        <w:t xml:space="preserve">All new construction and substantial improvements, as well as any alteration, repair, reconstruction, or improvement to a structure started after the enactment of this section, shall have the space below the lowest floor either free of obstruction or constructed with </w:t>
      </w:r>
      <w:proofErr w:type="spellStart"/>
      <w:r w:rsidRPr="006A4E43">
        <w:t>nonsupporting</w:t>
      </w:r>
      <w:proofErr w:type="spellEnd"/>
      <w:r w:rsidRPr="006A4E43">
        <w:t xml:space="preserve"> breakaway walls, open wood lattice work, or insect screening intended to collapse under wind and water loads without causing collapse, displacement, or other structural damage to the elevated portion of the building or supporting foundation.</w:t>
      </w:r>
    </w:p>
    <w:p w:rsidR="006A4E43" w:rsidRPr="006A4E43" w:rsidRDefault="006A4E43" w:rsidP="003D46BA">
      <w:pPr>
        <w:ind w:left="2160"/>
        <w:jc w:val="both"/>
      </w:pPr>
      <w:r w:rsidRPr="006A4E43">
        <w:rPr>
          <w:b/>
          <w:bCs/>
        </w:rPr>
        <w:t>[2] </w:t>
      </w:r>
      <w:r w:rsidRPr="006A4E43">
        <w:t>For the purposes of this subsection, a breakaway wall shall have a design safe loading resistance of not less than 10 and no more than 20 pounds per square foot. Use of breakaway walls which exceed a design safe loading resistance of 20 pounds per square feet may be permitted only if a registered professional engineer certifies that the design is proposed to meet the following conditions:</w:t>
      </w:r>
    </w:p>
    <w:p w:rsidR="006A4E43" w:rsidRPr="006A4E43" w:rsidRDefault="006A4E43" w:rsidP="003D46BA">
      <w:pPr>
        <w:ind w:left="2880"/>
        <w:jc w:val="both"/>
      </w:pPr>
      <w:r w:rsidRPr="006A4E43">
        <w:rPr>
          <w:b/>
          <w:bCs/>
        </w:rPr>
        <w:t>[a] </w:t>
      </w:r>
      <w:r w:rsidRPr="006A4E43">
        <w:t>Breakaway wall collapse shall result from a water load less than that which would occur during the base flood; and</w:t>
      </w:r>
    </w:p>
    <w:p w:rsidR="006A4E43" w:rsidRPr="006A4E43" w:rsidRDefault="006A4E43" w:rsidP="003D46BA">
      <w:pPr>
        <w:ind w:left="2880"/>
        <w:jc w:val="both"/>
      </w:pPr>
      <w:r w:rsidRPr="006A4E43">
        <w:rPr>
          <w:b/>
          <w:bCs/>
        </w:rPr>
        <w:t>[b] </w:t>
      </w:r>
      <w:r w:rsidRPr="006A4E43">
        <w:t xml:space="preserve">The elevated portion of the building and supporting foundation shall not be subject to collapse, displacement, or other structural damage due to the effects of wind and water loads acting simultaneously on all building components, both structural and nonstructural. Maximum wind and water loading values to be used in this determination shall each have 1% chance of being </w:t>
      </w:r>
      <w:proofErr w:type="spellStart"/>
      <w:r w:rsidRPr="006A4E43">
        <w:t>equalled</w:t>
      </w:r>
      <w:proofErr w:type="spellEnd"/>
      <w:r w:rsidRPr="006A4E43">
        <w:t xml:space="preserve"> or exceeded in any given year.</w:t>
      </w:r>
    </w:p>
    <w:p w:rsidR="006A4E43" w:rsidRPr="006A4E43" w:rsidRDefault="006A4E43" w:rsidP="003D46BA">
      <w:pPr>
        <w:ind w:left="2160"/>
        <w:jc w:val="both"/>
      </w:pPr>
      <w:r w:rsidRPr="006A4E43">
        <w:rPr>
          <w:b/>
          <w:bCs/>
        </w:rPr>
        <w:t>[3] </w:t>
      </w:r>
      <w:r w:rsidRPr="006A4E43">
        <w:t>Use of enclosed space. If breakaway walls are used, such enclosed space shall not be used for human habitation and may be used solely for parking of vehicles, building access or storage.</w:t>
      </w:r>
    </w:p>
    <w:p w:rsidR="006A4E43" w:rsidRPr="006A4E43" w:rsidRDefault="006A4E43" w:rsidP="003D46BA">
      <w:pPr>
        <w:ind w:left="2160"/>
        <w:jc w:val="both"/>
      </w:pPr>
      <w:r w:rsidRPr="006A4E43">
        <w:rPr>
          <w:b/>
          <w:bCs/>
        </w:rPr>
        <w:t>[4] </w:t>
      </w:r>
      <w:r w:rsidRPr="006A4E43">
        <w:t xml:space="preserve">Prior to construction, plans for any breakaway walls must be submitted to the </w:t>
      </w:r>
    </w:p>
    <w:p w:rsidR="006A4E43" w:rsidRPr="006A4E43" w:rsidRDefault="006A4E43" w:rsidP="003D46BA">
      <w:pPr>
        <w:ind w:left="1440"/>
        <w:jc w:val="both"/>
      </w:pPr>
      <w:r w:rsidRPr="006A4E43">
        <w:rPr>
          <w:b/>
          <w:bCs/>
        </w:rPr>
        <w:t>(e) </w:t>
      </w:r>
      <w:r w:rsidRPr="006A4E43">
        <w:t>Prohibition of fill for structural support. The use of fill for structural support of buildings in the coastal high-hazard area is prohibited.</w:t>
      </w:r>
    </w:p>
    <w:p w:rsidR="006A4E43" w:rsidRPr="006A4E43" w:rsidRDefault="006A4E43" w:rsidP="003D46BA">
      <w:pPr>
        <w:ind w:left="1440"/>
        <w:jc w:val="both"/>
      </w:pPr>
      <w:r w:rsidRPr="006A4E43">
        <w:rPr>
          <w:b/>
          <w:bCs/>
        </w:rPr>
        <w:t>(f) </w:t>
      </w:r>
      <w:r w:rsidRPr="006A4E43">
        <w:t xml:space="preserve">Location landward of seawalls. All new construction or substantial improvements adjacent to seawalls, revetments, bulkheads or other shore protection structures fronting on the Atlantic Ocean or Hereford Inlet shall be set back a minimum of 50 feet from the center line of the shore protection structure to reduce the risks of damage from wave </w:t>
      </w:r>
      <w:proofErr w:type="spellStart"/>
      <w:r w:rsidRPr="006A4E43">
        <w:t>runup</w:t>
      </w:r>
      <w:proofErr w:type="spellEnd"/>
      <w:r w:rsidRPr="006A4E43">
        <w:t xml:space="preserve"> and overtopping and maintain the accessibility of the shore protection structure for future repairs and reconstruction.</w:t>
      </w:r>
    </w:p>
    <w:p w:rsidR="006A4E43" w:rsidRPr="006A4E43" w:rsidRDefault="006A4E43" w:rsidP="003D46BA">
      <w:pPr>
        <w:ind w:firstLine="720"/>
        <w:jc w:val="both"/>
      </w:pPr>
      <w:r w:rsidRPr="006A4E43">
        <w:rPr>
          <w:b/>
          <w:bCs/>
        </w:rPr>
        <w:t>(8) </w:t>
      </w:r>
      <w:r w:rsidRPr="006A4E43">
        <w:t>Beach and dune protection.</w:t>
      </w:r>
    </w:p>
    <w:p w:rsidR="006A4E43" w:rsidRPr="006A4E43" w:rsidRDefault="006A4E43" w:rsidP="003D46BA">
      <w:pPr>
        <w:ind w:left="720" w:firstLine="720"/>
        <w:jc w:val="both"/>
      </w:pPr>
      <w:r w:rsidRPr="006A4E43">
        <w:rPr>
          <w:b/>
          <w:bCs/>
        </w:rPr>
        <w:t>(a) </w:t>
      </w:r>
      <w:r w:rsidRPr="006A4E43">
        <w:t>The removal of sand from the beach or dunes is prohibited.</w:t>
      </w:r>
    </w:p>
    <w:p w:rsidR="006A4E43" w:rsidRPr="006A4E43" w:rsidRDefault="006A4E43" w:rsidP="003D46BA">
      <w:pPr>
        <w:ind w:left="1440"/>
        <w:jc w:val="both"/>
      </w:pPr>
      <w:r w:rsidRPr="006A4E43">
        <w:rPr>
          <w:b/>
          <w:bCs/>
        </w:rPr>
        <w:t>(b) </w:t>
      </w:r>
      <w:r w:rsidRPr="006A4E43">
        <w:t>The alteration of dunes that would increase the risk of coastal flood hazards and potential damage is prohibited.</w:t>
      </w:r>
    </w:p>
    <w:p w:rsidR="006A4E43" w:rsidRPr="006A4E43" w:rsidRDefault="006A4E43" w:rsidP="003D46BA">
      <w:pPr>
        <w:ind w:left="1440"/>
        <w:jc w:val="both"/>
      </w:pPr>
      <w:r w:rsidRPr="006A4E43">
        <w:rPr>
          <w:b/>
          <w:bCs/>
        </w:rPr>
        <w:t>(c) </w:t>
      </w:r>
      <w:r w:rsidRPr="006A4E43">
        <w:t>All existing natural and man-made dunes shall be preserved and, where suitable, enhanced, restored, and created.</w:t>
      </w:r>
    </w:p>
    <w:p w:rsidR="006A4E43" w:rsidRPr="006A4E43" w:rsidRDefault="006A4E43" w:rsidP="003D46BA">
      <w:pPr>
        <w:ind w:left="1440"/>
        <w:jc w:val="both"/>
      </w:pPr>
      <w:r w:rsidRPr="006A4E43">
        <w:rPr>
          <w:b/>
          <w:bCs/>
        </w:rPr>
        <w:t>(d) </w:t>
      </w:r>
      <w:r w:rsidRPr="006A4E43">
        <w:t xml:space="preserve">Dunes may be created, where they do not exist, or restored, where damaged, through the use of sand/snow fencing, which shall be planted with American </w:t>
      </w:r>
      <w:proofErr w:type="spellStart"/>
      <w:r w:rsidRPr="006A4E43">
        <w:t>Beachgrass</w:t>
      </w:r>
      <w:proofErr w:type="spellEnd"/>
      <w:r w:rsidRPr="006A4E43">
        <w:t xml:space="preserve">, </w:t>
      </w:r>
      <w:proofErr w:type="spellStart"/>
      <w:r w:rsidRPr="006A4E43">
        <w:t>Ammonphilia</w:t>
      </w:r>
      <w:proofErr w:type="spellEnd"/>
      <w:r w:rsidRPr="006A4E43">
        <w:t xml:space="preserve"> </w:t>
      </w:r>
      <w:proofErr w:type="spellStart"/>
      <w:r w:rsidRPr="006A4E43">
        <w:t>breviliqulata</w:t>
      </w:r>
      <w:proofErr w:type="spellEnd"/>
      <w:r w:rsidRPr="006A4E43">
        <w:t xml:space="preserve"> (Cape variety), to increase plant cover and stabilize the dunes. Newly planted dunes shall be fertilized. Protective sand/snow fencing shall be placed around newly created or restored dunes.</w:t>
      </w:r>
    </w:p>
    <w:p w:rsidR="006A4E43" w:rsidRPr="006A4E43" w:rsidRDefault="006A4E43" w:rsidP="003D46BA">
      <w:pPr>
        <w:ind w:left="1440"/>
        <w:jc w:val="both"/>
      </w:pPr>
      <w:r w:rsidRPr="006A4E43">
        <w:rPr>
          <w:b/>
          <w:bCs/>
        </w:rPr>
        <w:t>(e) </w:t>
      </w:r>
      <w:r w:rsidRPr="006A4E43">
        <w:t>Limited pathways, trails, and walkovers through and over dunes may be provided where necessary to provide access for the public to the beach and ocean waters. Protective sand/snow fencing shall be placed along such pathways to protect the dunes from pedestrian traffic.</w:t>
      </w:r>
    </w:p>
    <w:p w:rsidR="006A4E43" w:rsidRPr="006A4E43" w:rsidRDefault="006A4E43" w:rsidP="003D46BA">
      <w:pPr>
        <w:ind w:left="1440"/>
        <w:jc w:val="both"/>
      </w:pPr>
      <w:r w:rsidRPr="006A4E43">
        <w:rPr>
          <w:b/>
          <w:bCs/>
        </w:rPr>
        <w:t>(f) </w:t>
      </w:r>
      <w:r w:rsidRPr="006A4E43">
        <w:t>The removal, cutting, burning, or destruction of natural vegetation, sand fences, or other types of dune protection devices is prohibited except for the construction authorized pursuant to Subsection </w:t>
      </w:r>
      <w:r w:rsidRPr="006A4E43">
        <w:rPr>
          <w:b/>
          <w:bCs/>
        </w:rPr>
        <w:t>B(8)(d)</w:t>
      </w:r>
      <w:r w:rsidRPr="006A4E43">
        <w:t>.</w:t>
      </w:r>
    </w:p>
    <w:p w:rsidR="006A4E43" w:rsidRPr="006A4E43" w:rsidRDefault="006A4E43" w:rsidP="003D46BA">
      <w:pPr>
        <w:ind w:left="1440"/>
        <w:jc w:val="both"/>
      </w:pPr>
      <w:r w:rsidRPr="006A4E43">
        <w:rPr>
          <w:b/>
          <w:bCs/>
        </w:rPr>
        <w:t>(g) </w:t>
      </w:r>
      <w:r w:rsidRPr="006A4E43">
        <w:t>No person shall be in a dune unless on an approved pathway or in the performance of such activities as may reasonably be necessary and required to construct, maintain, or monitor the dune.</w:t>
      </w:r>
    </w:p>
    <w:p w:rsidR="006A4E43" w:rsidRPr="006A4E43" w:rsidRDefault="006A4E43" w:rsidP="003D46BA">
      <w:pPr>
        <w:ind w:left="1440"/>
        <w:jc w:val="both"/>
      </w:pPr>
      <w:r w:rsidRPr="006A4E43">
        <w:rPr>
          <w:b/>
          <w:bCs/>
        </w:rPr>
        <w:t>(h) </w:t>
      </w:r>
      <w:r w:rsidRPr="006A4E43">
        <w:t>The use of dune buggies, motorcycles, motorbikes, jeeps, and similar motor vehicles is prohibited in dunes.</w:t>
      </w:r>
    </w:p>
    <w:p w:rsidR="006A4E43" w:rsidRPr="006A4E43" w:rsidRDefault="006A4E43" w:rsidP="003D46BA">
      <w:pPr>
        <w:ind w:firstLine="720"/>
        <w:jc w:val="both"/>
      </w:pPr>
      <w:r w:rsidRPr="006A4E43">
        <w:rPr>
          <w:b/>
          <w:bCs/>
        </w:rPr>
        <w:t>(9) </w:t>
      </w:r>
      <w:r w:rsidRPr="006A4E43">
        <w:t>Permitted uses of beaches and dunes.</w:t>
      </w:r>
    </w:p>
    <w:p w:rsidR="006A4E43" w:rsidRPr="006A4E43" w:rsidRDefault="006A4E43" w:rsidP="003D46BA">
      <w:pPr>
        <w:ind w:left="720" w:firstLine="720"/>
        <w:jc w:val="both"/>
      </w:pPr>
      <w:r w:rsidRPr="006A4E43">
        <w:rPr>
          <w:b/>
          <w:bCs/>
        </w:rPr>
        <w:t>(a) </w:t>
      </w:r>
      <w:r w:rsidRPr="006A4E43">
        <w:t>Open space, beach and water recreation.</w:t>
      </w:r>
    </w:p>
    <w:p w:rsidR="006A4E43" w:rsidRPr="006A4E43" w:rsidRDefault="006A4E43" w:rsidP="003D46BA">
      <w:pPr>
        <w:ind w:left="1440"/>
        <w:jc w:val="both"/>
      </w:pPr>
      <w:r w:rsidRPr="006A4E43">
        <w:rPr>
          <w:b/>
          <w:bCs/>
        </w:rPr>
        <w:t>(b) </w:t>
      </w:r>
      <w:r w:rsidRPr="006A4E43">
        <w:t>Protective sand dunes and related improvements, such as sand/snow fencing and plantings to stabilize dunes.</w:t>
      </w:r>
    </w:p>
    <w:p w:rsidR="006A4E43" w:rsidRPr="006A4E43" w:rsidRDefault="006A4E43" w:rsidP="003D46BA">
      <w:pPr>
        <w:ind w:left="1440"/>
        <w:jc w:val="both"/>
      </w:pPr>
      <w:r w:rsidRPr="006A4E43">
        <w:rPr>
          <w:b/>
          <w:bCs/>
        </w:rPr>
        <w:t>(c) </w:t>
      </w:r>
      <w:r w:rsidRPr="006A4E43">
        <w:t>Stairs, pathways, walkthroughs, and walkovers to protect dunes and provide access to the beach and ocean.</w:t>
      </w:r>
    </w:p>
    <w:p w:rsidR="006A4E43" w:rsidRPr="006A4E43" w:rsidRDefault="006A4E43" w:rsidP="003D46BA">
      <w:pPr>
        <w:ind w:left="1440"/>
        <w:jc w:val="both"/>
      </w:pPr>
      <w:r w:rsidRPr="006A4E43">
        <w:rPr>
          <w:b/>
          <w:bCs/>
        </w:rPr>
        <w:t>(d) </w:t>
      </w:r>
      <w:r w:rsidRPr="006A4E43">
        <w:t xml:space="preserve">Buildings and structures necessary for public safety and convenience, including first aid stations, lifeguard stations, comfort stations, boardwalks, </w:t>
      </w:r>
      <w:proofErr w:type="spellStart"/>
      <w:r w:rsidRPr="006A4E43">
        <w:t>pavillions</w:t>
      </w:r>
      <w:proofErr w:type="spellEnd"/>
      <w:r w:rsidRPr="006A4E43">
        <w:t>, piers, and related facilities.</w:t>
      </w:r>
    </w:p>
    <w:p w:rsidR="006A4E43" w:rsidRPr="006A4E43" w:rsidRDefault="006A4E43" w:rsidP="003D46BA">
      <w:pPr>
        <w:ind w:left="1440"/>
        <w:jc w:val="both"/>
      </w:pPr>
      <w:r w:rsidRPr="006A4E43">
        <w:rPr>
          <w:b/>
          <w:bCs/>
        </w:rPr>
        <w:t>(e) </w:t>
      </w:r>
      <w:r w:rsidRPr="006A4E43">
        <w:t>Shore protection projects, both structural and nonstructural, including groins, jetties, seawalls, revetments, bulkheads, beach nourishment, and dune creation.</w:t>
      </w:r>
    </w:p>
    <w:p w:rsidR="006A4E43" w:rsidRPr="006A4E43" w:rsidRDefault="006A4E43" w:rsidP="003D46BA">
      <w:pPr>
        <w:ind w:left="720" w:firstLine="720"/>
        <w:jc w:val="both"/>
      </w:pPr>
      <w:r w:rsidRPr="006A4E43">
        <w:rPr>
          <w:b/>
          <w:bCs/>
        </w:rPr>
        <w:t>(f) </w:t>
      </w:r>
      <w:r w:rsidRPr="006A4E43">
        <w:t>All other uses are prohibited.</w:t>
      </w:r>
    </w:p>
    <w:p w:rsidR="006A4E43" w:rsidRPr="006A4E43" w:rsidRDefault="006A4E43" w:rsidP="003D46BA">
      <w:pPr>
        <w:ind w:firstLine="720"/>
        <w:jc w:val="both"/>
      </w:pPr>
      <w:r w:rsidRPr="006A4E43">
        <w:rPr>
          <w:b/>
          <w:bCs/>
        </w:rPr>
        <w:t>(10) </w:t>
      </w:r>
      <w:r w:rsidRPr="006A4E43">
        <w:t>Variances and appeals.</w:t>
      </w:r>
    </w:p>
    <w:p w:rsidR="006A4E43" w:rsidRPr="006A4E43" w:rsidRDefault="006A4E43" w:rsidP="003D46BA">
      <w:pPr>
        <w:ind w:left="1440"/>
        <w:jc w:val="both"/>
      </w:pPr>
      <w:r w:rsidRPr="006A4E43">
        <w:rPr>
          <w:b/>
          <w:bCs/>
        </w:rPr>
        <w:t>(a) </w:t>
      </w:r>
      <w:proofErr w:type="gramStart"/>
      <w:r w:rsidRPr="006A4E43">
        <w:t>appeal</w:t>
      </w:r>
      <w:proofErr w:type="gramEnd"/>
      <w:r w:rsidRPr="006A4E43">
        <w:t xml:space="preserve"> to the </w:t>
      </w:r>
      <w:del w:id="2511" w:author="rtbelasco" w:date="2018-11-28T17:25:00Z">
        <w:r w:rsidRPr="006A4E43" w:rsidDel="0004585F">
          <w:delText xml:space="preserve">Zoning </w:delText>
        </w:r>
      </w:del>
      <w:ins w:id="2512" w:author="rtbelasco" w:date="2018-11-28T17:25:00Z">
        <w:r w:rsidR="0004585F">
          <w:t>Planning</w:t>
        </w:r>
        <w:r w:rsidR="0004585F" w:rsidRPr="006A4E43">
          <w:t xml:space="preserve"> </w:t>
        </w:r>
      </w:ins>
      <w:r w:rsidRPr="006A4E43">
        <w:t xml:space="preserve">Board of Adjustment. The </w:t>
      </w:r>
      <w:del w:id="2513" w:author="rtbelasco" w:date="2018-11-28T17:25:00Z">
        <w:r w:rsidRPr="006A4E43" w:rsidDel="0004585F">
          <w:delText>Zoning Board of Adjustment</w:delText>
        </w:r>
      </w:del>
      <w:ins w:id="2514" w:author="rtbelasco" w:date="2018-11-28T17:25:00Z">
        <w:r w:rsidR="0004585F">
          <w:t>Planning Board</w:t>
        </w:r>
      </w:ins>
      <w:r w:rsidRPr="006A4E43">
        <w:t xml:space="preserve"> as established by this chapter shall hear and decide appeals and requests for variances from the requirements of this section.</w:t>
      </w:r>
    </w:p>
    <w:p w:rsidR="006A4E43" w:rsidRPr="006A4E43" w:rsidRDefault="006A4E43" w:rsidP="003D46BA">
      <w:pPr>
        <w:ind w:left="1440"/>
        <w:jc w:val="both"/>
      </w:pPr>
      <w:r w:rsidRPr="006A4E43">
        <w:rPr>
          <w:b/>
          <w:bCs/>
        </w:rPr>
        <w:t>(b) </w:t>
      </w:r>
      <w:r w:rsidRPr="006A4E43">
        <w:t xml:space="preserve">Appeals of Alleged Errors to the </w:t>
      </w:r>
      <w:del w:id="2515" w:author="rtbelasco" w:date="2018-11-28T17:25:00Z">
        <w:r w:rsidRPr="006A4E43" w:rsidDel="0004585F">
          <w:delText>Zoning Board of Adjustment</w:delText>
        </w:r>
      </w:del>
      <w:ins w:id="2516" w:author="rtbelasco" w:date="2018-11-28T17:25:00Z">
        <w:r w:rsidR="0004585F">
          <w:t>Planning Board</w:t>
        </w:r>
      </w:ins>
      <w:r w:rsidRPr="006A4E43">
        <w:t xml:space="preserve">. The </w:t>
      </w:r>
      <w:del w:id="2517" w:author="rtbelasco" w:date="2018-11-28T17:25:00Z">
        <w:r w:rsidRPr="006A4E43" w:rsidDel="0004585F">
          <w:delText>Zoning Board of Adjustment</w:delText>
        </w:r>
      </w:del>
      <w:ins w:id="2518" w:author="rtbelasco" w:date="2018-11-28T17:25:00Z">
        <w:r w:rsidR="0004585F">
          <w:t>Planning Board</w:t>
        </w:r>
      </w:ins>
      <w:r w:rsidRPr="006A4E43">
        <w:t xml:space="preserve"> shall hear and decide appeals when it is alleged that there is an error in any requirement, decision, or determination made by the Construction Official in the enforcement of this section.</w:t>
      </w:r>
    </w:p>
    <w:p w:rsidR="006A4E43" w:rsidRPr="006A4E43" w:rsidRDefault="006A4E43" w:rsidP="003D46BA">
      <w:pPr>
        <w:ind w:left="1440"/>
        <w:jc w:val="both"/>
      </w:pPr>
      <w:r w:rsidRPr="006A4E43">
        <w:rPr>
          <w:b/>
          <w:bCs/>
        </w:rPr>
        <w:t>(c) </w:t>
      </w:r>
      <w:r w:rsidRPr="006A4E43">
        <w:t xml:space="preserve">Appeal of decision of the </w:t>
      </w:r>
      <w:del w:id="2519" w:author="rtbelasco" w:date="2018-11-28T17:25:00Z">
        <w:r w:rsidRPr="006A4E43" w:rsidDel="0004585F">
          <w:delText>Zoning Board of Adjustment</w:delText>
        </w:r>
      </w:del>
      <w:ins w:id="2520" w:author="rtbelasco" w:date="2018-11-28T17:25:00Z">
        <w:r w:rsidR="0004585F">
          <w:t>Planning Board</w:t>
        </w:r>
      </w:ins>
      <w:r w:rsidRPr="006A4E43">
        <w:t xml:space="preserve">. Any person aggrieved by the decision of the </w:t>
      </w:r>
      <w:del w:id="2521" w:author="rtbelasco" w:date="2018-11-28T17:25:00Z">
        <w:r w:rsidRPr="006A4E43" w:rsidDel="0004585F">
          <w:delText>Zoning Board of Adjustment</w:delText>
        </w:r>
      </w:del>
      <w:ins w:id="2522" w:author="rtbelasco" w:date="2018-11-28T17:25:00Z">
        <w:r w:rsidR="0004585F">
          <w:t>Planning Board</w:t>
        </w:r>
      </w:ins>
      <w:r w:rsidRPr="006A4E43">
        <w:t xml:space="preserve"> or any taxpayer may appeal such decision to the Superior Court of New Jersey as provided by law.</w:t>
      </w:r>
    </w:p>
    <w:p w:rsidR="006A4E43" w:rsidRPr="006A4E43" w:rsidRDefault="006A4E43" w:rsidP="003D46BA">
      <w:pPr>
        <w:ind w:left="1440"/>
        <w:jc w:val="both"/>
      </w:pPr>
      <w:r w:rsidRPr="006A4E43">
        <w:rPr>
          <w:b/>
          <w:bCs/>
        </w:rPr>
        <w:t>(d) </w:t>
      </w:r>
      <w:r w:rsidRPr="006A4E43">
        <w:t>Variances for historic structures. Variances may be issued for the reconstruction, rehabilitation, or restoration of structures listed on the National Register of Historic Places or the State Register of Historic Places without regard to the procedures, considerations, or findings set forth in this section.</w:t>
      </w:r>
    </w:p>
    <w:p w:rsidR="006A4E43" w:rsidRPr="006A4E43" w:rsidRDefault="006A4E43" w:rsidP="003D46BA">
      <w:pPr>
        <w:ind w:left="1440"/>
        <w:jc w:val="both"/>
      </w:pPr>
      <w:r w:rsidRPr="006A4E43">
        <w:rPr>
          <w:b/>
          <w:bCs/>
        </w:rPr>
        <w:t>(e) </w:t>
      </w:r>
      <w:r w:rsidRPr="006A4E43">
        <w:t xml:space="preserve">Considerations in reviewing variance requests. In reviewing applications for appeals or variances from this coastal flood hazard protection system, the </w:t>
      </w:r>
      <w:del w:id="2523" w:author="rtbelasco" w:date="2018-11-28T17:25:00Z">
        <w:r w:rsidRPr="006A4E43" w:rsidDel="0004585F">
          <w:delText>Zoning Board of Adjustment</w:delText>
        </w:r>
      </w:del>
      <w:ins w:id="2524" w:author="rtbelasco" w:date="2018-11-28T17:25:00Z">
        <w:r w:rsidR="0004585F">
          <w:t>P</w:t>
        </w:r>
      </w:ins>
      <w:ins w:id="2525" w:author="rtbelasco" w:date="2018-11-28T17:26:00Z">
        <w:r w:rsidR="0004585F">
          <w:t>lanning Board</w:t>
        </w:r>
      </w:ins>
      <w:r w:rsidRPr="006A4E43">
        <w:t xml:space="preserve"> shall consider all technical evaluations, all relevant factors, all standards specified in this section, and the following considerations:</w:t>
      </w:r>
    </w:p>
    <w:p w:rsidR="006A4E43" w:rsidRPr="006A4E43" w:rsidRDefault="006A4E43" w:rsidP="003D46BA">
      <w:pPr>
        <w:ind w:left="2160"/>
        <w:jc w:val="both"/>
      </w:pPr>
      <w:r w:rsidRPr="006A4E43">
        <w:rPr>
          <w:b/>
          <w:bCs/>
        </w:rPr>
        <w:t>[1] </w:t>
      </w:r>
      <w:r w:rsidRPr="006A4E43">
        <w:t>The danger that materials may be swept onto other land to the injury of others;</w:t>
      </w:r>
    </w:p>
    <w:p w:rsidR="006A4E43" w:rsidRPr="006A4E43" w:rsidRDefault="006A4E43" w:rsidP="003D46BA">
      <w:pPr>
        <w:ind w:left="1440" w:firstLine="720"/>
        <w:jc w:val="both"/>
      </w:pPr>
      <w:r w:rsidRPr="006A4E43">
        <w:rPr>
          <w:b/>
          <w:bCs/>
        </w:rPr>
        <w:t>[2] </w:t>
      </w:r>
      <w:r w:rsidRPr="006A4E43">
        <w:t>The danger of life and property due to flooding or erosion damage;</w:t>
      </w:r>
    </w:p>
    <w:p w:rsidR="006A4E43" w:rsidRPr="006A4E43" w:rsidRDefault="006A4E43" w:rsidP="003D46BA">
      <w:pPr>
        <w:ind w:left="2160"/>
        <w:jc w:val="both"/>
      </w:pPr>
      <w:r w:rsidRPr="006A4E43">
        <w:rPr>
          <w:b/>
          <w:bCs/>
        </w:rPr>
        <w:t>[3] </w:t>
      </w:r>
      <w:r w:rsidRPr="006A4E43">
        <w:t>The susceptibility of the proposed facility and its contents to flood damage and the effect of such damage on the individual owner;</w:t>
      </w:r>
    </w:p>
    <w:p w:rsidR="006A4E43" w:rsidRPr="006A4E43" w:rsidRDefault="006A4E43" w:rsidP="003D46BA">
      <w:pPr>
        <w:ind w:left="2160"/>
        <w:jc w:val="both"/>
      </w:pPr>
      <w:r w:rsidRPr="006A4E43">
        <w:rPr>
          <w:b/>
          <w:bCs/>
        </w:rPr>
        <w:t>[4] </w:t>
      </w:r>
      <w:r w:rsidRPr="006A4E43">
        <w:t>The importance of the services provided by the proposed facility to the community;</w:t>
      </w:r>
    </w:p>
    <w:p w:rsidR="006A4E43" w:rsidRPr="006A4E43" w:rsidRDefault="006A4E43" w:rsidP="003D46BA">
      <w:pPr>
        <w:ind w:left="1440" w:firstLine="720"/>
        <w:jc w:val="both"/>
      </w:pPr>
      <w:r w:rsidRPr="006A4E43">
        <w:rPr>
          <w:b/>
          <w:bCs/>
        </w:rPr>
        <w:t>[5] </w:t>
      </w:r>
      <w:r w:rsidRPr="006A4E43">
        <w:t>The necessity to the facility of a waterfront location, where applicable;</w:t>
      </w:r>
    </w:p>
    <w:p w:rsidR="006A4E43" w:rsidRPr="006A4E43" w:rsidRDefault="006A4E43" w:rsidP="003D46BA">
      <w:pPr>
        <w:ind w:left="2160"/>
        <w:jc w:val="both"/>
      </w:pPr>
      <w:r w:rsidRPr="006A4E43">
        <w:rPr>
          <w:b/>
          <w:bCs/>
        </w:rPr>
        <w:t>[6] </w:t>
      </w:r>
      <w:r w:rsidRPr="006A4E43">
        <w:t>The availability of alternative locations, not subject to flooding or erosion damage, for the proposed use;</w:t>
      </w:r>
    </w:p>
    <w:p w:rsidR="006A4E43" w:rsidRPr="006A4E43" w:rsidRDefault="006A4E43" w:rsidP="003D46BA">
      <w:pPr>
        <w:ind w:left="2160"/>
        <w:jc w:val="both"/>
      </w:pPr>
      <w:r w:rsidRPr="006A4E43">
        <w:rPr>
          <w:b/>
          <w:bCs/>
        </w:rPr>
        <w:t>[7] </w:t>
      </w:r>
      <w:r w:rsidRPr="006A4E43">
        <w:t>The compatibility of the proposed use with existing and anticipated development;</w:t>
      </w:r>
    </w:p>
    <w:p w:rsidR="006A4E43" w:rsidRPr="006A4E43" w:rsidRDefault="006A4E43" w:rsidP="003D46BA">
      <w:pPr>
        <w:ind w:left="1440" w:firstLine="720"/>
        <w:jc w:val="both"/>
      </w:pPr>
      <w:r w:rsidRPr="006A4E43">
        <w:rPr>
          <w:b/>
          <w:bCs/>
        </w:rPr>
        <w:t>[8] </w:t>
      </w:r>
      <w:r w:rsidRPr="006A4E43">
        <w:t>The relationship of the proposed use to the Master Plan for that area;</w:t>
      </w:r>
    </w:p>
    <w:p w:rsidR="006A4E43" w:rsidRPr="006A4E43" w:rsidRDefault="006A4E43" w:rsidP="003D46BA">
      <w:pPr>
        <w:ind w:left="2160"/>
        <w:jc w:val="both"/>
      </w:pPr>
      <w:r w:rsidRPr="006A4E43">
        <w:rPr>
          <w:b/>
          <w:bCs/>
        </w:rPr>
        <w:t>[9] </w:t>
      </w:r>
      <w:r w:rsidRPr="006A4E43">
        <w:t>The safety of access to the property in times of flood for ordinary and emergency vehicles;</w:t>
      </w:r>
    </w:p>
    <w:p w:rsidR="006A4E43" w:rsidRPr="006A4E43" w:rsidRDefault="006A4E43" w:rsidP="003D46BA">
      <w:pPr>
        <w:ind w:left="2160"/>
        <w:jc w:val="both"/>
      </w:pPr>
      <w:r w:rsidRPr="006A4E43">
        <w:rPr>
          <w:b/>
          <w:bCs/>
        </w:rPr>
        <w:t>[10] </w:t>
      </w:r>
      <w:r w:rsidRPr="006A4E43">
        <w:t>The expected heights, velocity, duration, rate of rise, and sediment transport of the floodwaters and the effects of wave action, if applicable, expected at the site; and</w:t>
      </w:r>
    </w:p>
    <w:p w:rsidR="006A4E43" w:rsidRPr="006A4E43" w:rsidRDefault="006A4E43" w:rsidP="003D46BA">
      <w:pPr>
        <w:ind w:left="2160"/>
        <w:jc w:val="both"/>
      </w:pPr>
      <w:r w:rsidRPr="006A4E43">
        <w:rPr>
          <w:b/>
          <w:bCs/>
        </w:rPr>
        <w:t>[11] </w:t>
      </w:r>
      <w:r w:rsidRPr="006A4E43">
        <w:t>The costs of providing governmental services during and after flood conditions, including maintenance and repair or public utilities and facilities such as sewer, gas, electrical, and water systems, and streets and bridges.</w:t>
      </w:r>
    </w:p>
    <w:p w:rsidR="006A4E43" w:rsidRPr="006A4E43" w:rsidRDefault="006A4E43" w:rsidP="003D46BA">
      <w:pPr>
        <w:ind w:left="720" w:firstLine="720"/>
        <w:jc w:val="both"/>
      </w:pPr>
      <w:r w:rsidRPr="006A4E43">
        <w:rPr>
          <w:b/>
          <w:bCs/>
        </w:rPr>
        <w:t>(f) </w:t>
      </w:r>
      <w:r w:rsidRPr="006A4E43">
        <w:t>Conditions for variances.</w:t>
      </w:r>
    </w:p>
    <w:p w:rsidR="006A4E43" w:rsidRPr="006A4E43" w:rsidRDefault="006A4E43" w:rsidP="003D46BA">
      <w:pPr>
        <w:ind w:left="2160"/>
        <w:jc w:val="both"/>
      </w:pPr>
      <w:r w:rsidRPr="006A4E43">
        <w:rPr>
          <w:b/>
          <w:bCs/>
        </w:rPr>
        <w:t>[1] </w:t>
      </w:r>
      <w:r w:rsidRPr="006A4E43">
        <w:t>Variances may generally be issued only for new construction and substantial improvements to be erected on lots of less than 1/2 acre, contiguous to and surrounded by lots with existing structures constructed below the base flood level, provided the findings by this section have been met.</w:t>
      </w:r>
    </w:p>
    <w:p w:rsidR="006A4E43" w:rsidRPr="006A4E43" w:rsidRDefault="006A4E43" w:rsidP="003D46BA">
      <w:pPr>
        <w:ind w:left="1440" w:firstLine="720"/>
        <w:jc w:val="both"/>
      </w:pPr>
      <w:r w:rsidRPr="006A4E43">
        <w:rPr>
          <w:b/>
          <w:bCs/>
        </w:rPr>
        <w:t>[2] </w:t>
      </w:r>
      <w:r w:rsidRPr="006A4E43">
        <w:t>The Construction Official shall notify the applicant for a variance that:</w:t>
      </w:r>
    </w:p>
    <w:p w:rsidR="006A4E43" w:rsidRPr="006A4E43" w:rsidRDefault="006A4E43" w:rsidP="003D46BA">
      <w:pPr>
        <w:ind w:left="2880"/>
        <w:jc w:val="both"/>
      </w:pPr>
      <w:r w:rsidRPr="006A4E43">
        <w:rPr>
          <w:b/>
          <w:bCs/>
        </w:rPr>
        <w:t>[a] </w:t>
      </w:r>
      <w:r w:rsidRPr="006A4E43">
        <w:t>The issuance of a variance to construct a structure below the base flood elevation will result in increased premium rates for flood insurance; and</w:t>
      </w:r>
    </w:p>
    <w:p w:rsidR="006A4E43" w:rsidRPr="006A4E43" w:rsidRDefault="006A4E43" w:rsidP="003D46BA">
      <w:pPr>
        <w:ind w:left="2880"/>
        <w:jc w:val="both"/>
      </w:pPr>
      <w:r w:rsidRPr="006A4E43">
        <w:rPr>
          <w:b/>
          <w:bCs/>
        </w:rPr>
        <w:t>[b] </w:t>
      </w:r>
      <w:r w:rsidRPr="006A4E43">
        <w:t>Such construction below the base flood increases risks to life and property.</w:t>
      </w:r>
    </w:p>
    <w:p w:rsidR="006A4E43" w:rsidRPr="006A4E43" w:rsidRDefault="006A4E43" w:rsidP="003D46BA">
      <w:pPr>
        <w:ind w:left="2160"/>
        <w:jc w:val="both"/>
      </w:pPr>
      <w:r w:rsidRPr="006A4E43">
        <w:rPr>
          <w:b/>
          <w:bCs/>
        </w:rPr>
        <w:t>[3] </w:t>
      </w:r>
      <w:r w:rsidRPr="006A4E43">
        <w:t>Variances may be issued for the repair or rehabilitation of historic structures upon a determination that the proposed repair or rehabilitation will not preclude the structure's continued designation as an historic structure and the variance is the minimum necessary to preserve the historic character and design of the structure.</w:t>
      </w:r>
    </w:p>
    <w:p w:rsidR="006A4E43" w:rsidRPr="006A4E43" w:rsidRDefault="006A4E43" w:rsidP="003D46BA">
      <w:pPr>
        <w:ind w:left="1440"/>
        <w:jc w:val="both"/>
      </w:pPr>
      <w:r w:rsidRPr="006A4E43">
        <w:rPr>
          <w:b/>
          <w:bCs/>
        </w:rPr>
        <w:t>(g) </w:t>
      </w:r>
      <w:r w:rsidRPr="006A4E43">
        <w:t xml:space="preserve">Findings required for variances. Variances shall only be issued upon four findings by the </w:t>
      </w:r>
      <w:del w:id="2526" w:author="rtbelasco" w:date="2018-11-28T17:26:00Z">
        <w:r w:rsidRPr="006A4E43" w:rsidDel="0004585F">
          <w:delText>Zoning Board of Adjustment</w:delText>
        </w:r>
      </w:del>
      <w:ins w:id="2527" w:author="rtbelasco" w:date="2018-11-28T17:26:00Z">
        <w:r w:rsidR="0004585F">
          <w:t>Planning Board</w:t>
        </w:r>
      </w:ins>
      <w:r w:rsidRPr="006A4E43">
        <w:t>:</w:t>
      </w:r>
    </w:p>
    <w:p w:rsidR="006A4E43" w:rsidRPr="006A4E43" w:rsidRDefault="006A4E43" w:rsidP="003D46BA">
      <w:pPr>
        <w:ind w:left="2160"/>
        <w:jc w:val="both"/>
      </w:pPr>
      <w:r w:rsidRPr="006A4E43">
        <w:rPr>
          <w:b/>
          <w:bCs/>
        </w:rPr>
        <w:t>[1] </w:t>
      </w:r>
      <w:r w:rsidRPr="006A4E43">
        <w:t>A determination that the variance is the minimum necessary, considering the flood hazard, to afford relief;</w:t>
      </w:r>
    </w:p>
    <w:p w:rsidR="006A4E43" w:rsidRPr="006A4E43" w:rsidRDefault="006A4E43" w:rsidP="003D46BA">
      <w:pPr>
        <w:ind w:left="1440" w:firstLine="720"/>
        <w:jc w:val="both"/>
      </w:pPr>
      <w:r w:rsidRPr="006A4E43">
        <w:rPr>
          <w:b/>
          <w:bCs/>
        </w:rPr>
        <w:t>[2] </w:t>
      </w:r>
      <w:r w:rsidRPr="006A4E43">
        <w:t>A showing of good and sufficient cause;</w:t>
      </w:r>
    </w:p>
    <w:p w:rsidR="006A4E43" w:rsidRPr="006A4E43" w:rsidRDefault="006A4E43" w:rsidP="003D46BA">
      <w:pPr>
        <w:ind w:left="2160"/>
        <w:jc w:val="both"/>
      </w:pPr>
      <w:r w:rsidRPr="006A4E43">
        <w:rPr>
          <w:b/>
          <w:bCs/>
        </w:rPr>
        <w:t>[3] </w:t>
      </w:r>
      <w:r w:rsidRPr="006A4E43">
        <w:t>A determination that failure to grant the variance would result in exceptional hardship to the applicant; and</w:t>
      </w:r>
    </w:p>
    <w:p w:rsidR="006A4E43" w:rsidRPr="006A4E43" w:rsidRDefault="006A4E43" w:rsidP="003D46BA">
      <w:pPr>
        <w:ind w:left="2160"/>
        <w:jc w:val="both"/>
      </w:pPr>
      <w:r w:rsidRPr="006A4E43">
        <w:rPr>
          <w:b/>
          <w:bCs/>
        </w:rPr>
        <w:t>[4] </w:t>
      </w:r>
      <w:r w:rsidRPr="006A4E43">
        <w:t>A determination that the granting of a variance will not result in increased flood heights, additional threats to public safety, extraordinary public expense, create nuisances, cause fraud on or victimization of the public, or conflict with existing local laws or ordinances.</w:t>
      </w:r>
    </w:p>
    <w:p w:rsidR="006A4E43" w:rsidRPr="006A4E43" w:rsidRDefault="006A4E43" w:rsidP="003D46BA">
      <w:pPr>
        <w:ind w:left="720" w:firstLine="720"/>
        <w:jc w:val="both"/>
      </w:pPr>
      <w:r w:rsidRPr="006A4E43">
        <w:rPr>
          <w:b/>
          <w:bCs/>
        </w:rPr>
        <w:t>(h) </w:t>
      </w:r>
      <w:r w:rsidRPr="006A4E43">
        <w:t>Records maintained by the Construction Official.</w:t>
      </w:r>
    </w:p>
    <w:p w:rsidR="006A4E43" w:rsidRPr="006A4E43" w:rsidRDefault="006A4E43" w:rsidP="003D46BA">
      <w:pPr>
        <w:ind w:left="2160"/>
        <w:jc w:val="both"/>
      </w:pPr>
      <w:r w:rsidRPr="006A4E43">
        <w:rPr>
          <w:b/>
          <w:bCs/>
        </w:rPr>
        <w:t>[1] </w:t>
      </w:r>
      <w:r w:rsidRPr="006A4E43">
        <w:t>The Construction Official shall maintain a record of all variance actions, including justification for their issuance, and report such variances in his annual or biennial report to the Federal Emergency Management Agency.</w:t>
      </w:r>
    </w:p>
    <w:p w:rsidR="006A4E43" w:rsidRPr="006A4E43" w:rsidRDefault="006A4E43" w:rsidP="003D46BA">
      <w:pPr>
        <w:ind w:left="2160"/>
        <w:jc w:val="both"/>
      </w:pPr>
      <w:r w:rsidRPr="006A4E43">
        <w:rPr>
          <w:b/>
          <w:bCs/>
        </w:rPr>
        <w:t>[2] </w:t>
      </w:r>
      <w:r w:rsidRPr="006A4E43">
        <w:t>The Construction Official shall maintain a record of all notifications to applicant for variances, as required by Subsection </w:t>
      </w:r>
      <w:proofErr w:type="gramStart"/>
      <w:r w:rsidRPr="006A4E43">
        <w:rPr>
          <w:b/>
          <w:bCs/>
        </w:rPr>
        <w:t>B(</w:t>
      </w:r>
      <w:proofErr w:type="gramEnd"/>
      <w:r w:rsidRPr="006A4E43">
        <w:rPr>
          <w:b/>
          <w:bCs/>
        </w:rPr>
        <w:t>10)(f)[2]</w:t>
      </w:r>
      <w:r w:rsidRPr="006A4E43">
        <w:t>.</w:t>
      </w:r>
    </w:p>
    <w:p w:rsidR="006A4E43" w:rsidRPr="006A4E43" w:rsidRDefault="006A4E43" w:rsidP="003D46BA">
      <w:pPr>
        <w:ind w:firstLine="720"/>
        <w:jc w:val="both"/>
      </w:pPr>
      <w:r w:rsidRPr="006A4E43">
        <w:rPr>
          <w:b/>
          <w:bCs/>
        </w:rPr>
        <w:t>(11) </w:t>
      </w:r>
      <w:r w:rsidRPr="006A4E43">
        <w:t>Subdivision proposals.</w:t>
      </w:r>
    </w:p>
    <w:p w:rsidR="006A4E43" w:rsidRPr="006A4E43" w:rsidRDefault="006A4E43" w:rsidP="003D46BA">
      <w:pPr>
        <w:ind w:left="720" w:firstLine="720"/>
        <w:jc w:val="both"/>
      </w:pPr>
      <w:r w:rsidRPr="006A4E43">
        <w:rPr>
          <w:b/>
          <w:bCs/>
        </w:rPr>
        <w:t>(a) </w:t>
      </w:r>
      <w:r w:rsidRPr="006A4E43">
        <w:t>All subdivision proposals shall be consistent with the need to minimize flood damage;</w:t>
      </w:r>
    </w:p>
    <w:p w:rsidR="006A4E43" w:rsidRPr="006A4E43" w:rsidRDefault="006A4E43" w:rsidP="003D46BA">
      <w:pPr>
        <w:ind w:left="1440"/>
        <w:jc w:val="both"/>
      </w:pPr>
      <w:r w:rsidRPr="006A4E43">
        <w:rPr>
          <w:b/>
          <w:bCs/>
        </w:rPr>
        <w:t>(b) </w:t>
      </w:r>
      <w:r w:rsidRPr="006A4E43">
        <w:t>All subdivision proposals shall have public utilities and facilities such as sewer, gas, electrical, and water systems located and constructed to minimize flood damage;</w:t>
      </w:r>
    </w:p>
    <w:p w:rsidR="006A4E43" w:rsidRPr="006A4E43" w:rsidRDefault="006A4E43" w:rsidP="003D46BA">
      <w:pPr>
        <w:ind w:left="1440"/>
        <w:jc w:val="both"/>
      </w:pPr>
      <w:r w:rsidRPr="006A4E43">
        <w:rPr>
          <w:b/>
          <w:bCs/>
        </w:rPr>
        <w:t>(c) </w:t>
      </w:r>
      <w:r w:rsidRPr="006A4E43">
        <w:t>All subdivision proposals shall have adequate drainage provided to reduce exposure to flood damage; and</w:t>
      </w:r>
    </w:p>
    <w:p w:rsidR="006A4E43" w:rsidRPr="006A4E43" w:rsidRDefault="006A4E43" w:rsidP="003D46BA">
      <w:pPr>
        <w:ind w:left="1440"/>
        <w:jc w:val="both"/>
      </w:pPr>
      <w:r w:rsidRPr="006A4E43">
        <w:rPr>
          <w:b/>
          <w:bCs/>
        </w:rPr>
        <w:t>(d) </w:t>
      </w:r>
      <w:r w:rsidRPr="006A4E43">
        <w:t>Base flood elevation data shall be provided for subdivision proposals and other proposed development which contain at least 50 lots or five acres (whichever is less).</w:t>
      </w:r>
    </w:p>
    <w:p w:rsidR="006A4E43" w:rsidRPr="006A4E43" w:rsidRDefault="006A4E43" w:rsidP="003D46BA">
      <w:pPr>
        <w:ind w:left="720"/>
        <w:jc w:val="both"/>
      </w:pPr>
      <w:r w:rsidRPr="006A4E43">
        <w:rPr>
          <w:b/>
          <w:bCs/>
        </w:rPr>
        <w:t>(12) </w:t>
      </w:r>
      <w:r w:rsidRPr="006A4E43">
        <w:t>Enclosure openings. For all new construction and substantial improvements that fully enclose areas below the lowest floor that are usable solely for parking of vehicles, building access or storage in an area other than a basement and which are subject to flooding shall be designed to automatically equalize hydrostatic flood forces on exterior walls by allowing for the entry and exit of floodwaters. Designs for meeting this requirement must either be certified by a registered professional engineer or architect or must meet or exceed the following minimum criteria: A minimum of two openings having a total net area of not less than one square inch for every square foot of enclosed area subject to flooding shall be provided. The bottom of all openings shall be no higher than one foot above grade. Openings may be equipped with screens, louvers, or other covering or devices, provided that they permit the automatic entry and exit of floodwaters.</w:t>
      </w:r>
    </w:p>
    <w:p w:rsidR="006A4E43" w:rsidRPr="006A4E43" w:rsidRDefault="006A4E43" w:rsidP="003D46BA">
      <w:pPr>
        <w:ind w:firstLine="720"/>
        <w:jc w:val="both"/>
      </w:pPr>
      <w:r w:rsidRPr="006A4E43">
        <w:rPr>
          <w:b/>
          <w:bCs/>
        </w:rPr>
        <w:t>(13) </w:t>
      </w:r>
      <w:r w:rsidRPr="006A4E43">
        <w:t>Manufactured homes.</w:t>
      </w:r>
    </w:p>
    <w:p w:rsidR="006A4E43" w:rsidRPr="006A4E43" w:rsidRDefault="006A4E43" w:rsidP="003D46BA">
      <w:pPr>
        <w:ind w:left="720" w:firstLine="720"/>
        <w:jc w:val="both"/>
      </w:pPr>
      <w:r w:rsidRPr="006A4E43">
        <w:rPr>
          <w:b/>
          <w:bCs/>
        </w:rPr>
        <w:t>(a) </w:t>
      </w:r>
      <w:r w:rsidRPr="006A4E43">
        <w:t>Manufactured homes shall be anchored in accordance § </w:t>
      </w:r>
      <w:r w:rsidRPr="006A4E43">
        <w:rPr>
          <w:b/>
          <w:bCs/>
        </w:rPr>
        <w:t>276-51B(6)(a)</w:t>
      </w:r>
      <w:r w:rsidRPr="006A4E43">
        <w:t>.</w:t>
      </w:r>
    </w:p>
    <w:p w:rsidR="006A4E43" w:rsidRPr="006A4E43" w:rsidRDefault="006A4E43" w:rsidP="003D46BA">
      <w:pPr>
        <w:ind w:left="1440"/>
        <w:jc w:val="both"/>
      </w:pPr>
      <w:r w:rsidRPr="006A4E43">
        <w:rPr>
          <w:b/>
          <w:bCs/>
        </w:rPr>
        <w:t>(b) </w:t>
      </w:r>
      <w:r w:rsidRPr="006A4E43">
        <w:t>All manufactured homes to be placed or substantially improved within an area of special flood hazard shall be elevated on a permanent foundation such that the top of the lowest floor is at or above the base flood elevation.</w:t>
      </w:r>
    </w:p>
    <w:p w:rsidR="006A4E43" w:rsidRPr="00042CF0" w:rsidRDefault="006A4E43" w:rsidP="006A4E43">
      <w:pPr>
        <w:jc w:val="both"/>
        <w:rPr>
          <w:b/>
          <w:bCs/>
        </w:rPr>
      </w:pPr>
      <w:r w:rsidRPr="006A4E43">
        <w:t>§ 276-52</w:t>
      </w:r>
      <w:r w:rsidR="00042CF0">
        <w:rPr>
          <w:b/>
          <w:bCs/>
        </w:rPr>
        <w:t>(Reserved)</w:t>
      </w:r>
    </w:p>
    <w:p w:rsidR="00042CF0" w:rsidRDefault="006A4E43" w:rsidP="002F362F">
      <w:pPr>
        <w:jc w:val="both"/>
        <w:rPr>
          <w:b/>
          <w:bCs/>
        </w:rPr>
      </w:pPr>
      <w:r w:rsidRPr="006A4E43">
        <w:t>§ 276-53</w:t>
      </w:r>
      <w:r w:rsidR="00042CF0">
        <w:rPr>
          <w:b/>
          <w:bCs/>
        </w:rPr>
        <w:t>(Reserved)</w:t>
      </w:r>
    </w:p>
    <w:p w:rsidR="00A863D4" w:rsidRPr="00A863D4" w:rsidRDefault="00A863D4" w:rsidP="002F362F">
      <w:pPr>
        <w:jc w:val="both"/>
        <w:rPr>
          <w:bCs/>
        </w:rPr>
      </w:pPr>
      <w:r>
        <w:rPr>
          <w:b/>
          <w:bCs/>
        </w:rPr>
        <w:t xml:space="preserve">ARTICLE VII </w:t>
      </w:r>
      <w:r>
        <w:rPr>
          <w:bCs/>
        </w:rPr>
        <w:t>Planning Board</w:t>
      </w:r>
    </w:p>
    <w:p w:rsidR="00042CF0" w:rsidRPr="001F4F85" w:rsidRDefault="00042CF0" w:rsidP="00042CF0">
      <w:pPr>
        <w:jc w:val="both"/>
        <w:rPr>
          <w:b/>
          <w:bCs/>
          <w:iCs/>
        </w:rPr>
      </w:pPr>
      <w:r w:rsidRPr="001F4F85">
        <w:rPr>
          <w:iCs/>
        </w:rPr>
        <w:t>§ 276-54</w:t>
      </w:r>
      <w:r w:rsidR="001F4F85">
        <w:rPr>
          <w:b/>
          <w:bCs/>
          <w:iCs/>
        </w:rPr>
        <w:t>through § 276-56. (Reserved)</w:t>
      </w:r>
    </w:p>
    <w:p w:rsidR="001F4F85" w:rsidRDefault="001F4F85" w:rsidP="00042CF0">
      <w:pPr>
        <w:jc w:val="both"/>
        <w:rPr>
          <w:iCs/>
        </w:rPr>
      </w:pPr>
    </w:p>
    <w:p w:rsidR="00042CF0" w:rsidRPr="00042CF0" w:rsidRDefault="00042CF0" w:rsidP="00042CF0">
      <w:pPr>
        <w:jc w:val="both"/>
        <w:rPr>
          <w:b/>
          <w:bCs/>
          <w:iCs/>
        </w:rPr>
      </w:pPr>
      <w:r w:rsidRPr="001F4F85">
        <w:rPr>
          <w:iCs/>
        </w:rPr>
        <w:t>§ 276-57</w:t>
      </w:r>
      <w:r w:rsidRPr="001F4F85">
        <w:rPr>
          <w:b/>
          <w:bCs/>
          <w:iCs/>
        </w:rPr>
        <w:t>Establishment of Planning Board.</w:t>
      </w:r>
    </w:p>
    <w:p w:rsidR="00042CF0" w:rsidRPr="00042CF0" w:rsidRDefault="00042CF0" w:rsidP="00042CF0">
      <w:pPr>
        <w:jc w:val="both"/>
        <w:rPr>
          <w:iCs/>
        </w:rPr>
      </w:pPr>
      <w:r w:rsidRPr="001F4F85">
        <w:rPr>
          <w:b/>
          <w:bCs/>
          <w:iCs/>
        </w:rPr>
        <w:t>A. </w:t>
      </w:r>
      <w:r w:rsidRPr="00042CF0">
        <w:rPr>
          <w:iCs/>
        </w:rPr>
        <w:t>In accordance with the provisions of N.J.S.A. 40:55D-23, N.J.S.A. 40:55D-25c and as otherwise authorized by the Municipal Land Use Law, N.J.S.A. 40:55D-1, et seq., the Planning Board heretofore created is continued consisting of nine regular and four alternate members of the following four classes:</w:t>
      </w:r>
    </w:p>
    <w:p w:rsidR="00042CF0" w:rsidRPr="00042CF0" w:rsidRDefault="00042CF0" w:rsidP="001F4F85">
      <w:pPr>
        <w:ind w:firstLine="720"/>
        <w:jc w:val="both"/>
        <w:rPr>
          <w:iCs/>
        </w:rPr>
      </w:pPr>
      <w:r w:rsidRPr="001F4F85">
        <w:rPr>
          <w:b/>
          <w:bCs/>
          <w:iCs/>
        </w:rPr>
        <w:t>(1) </w:t>
      </w:r>
      <w:r w:rsidRPr="00042CF0">
        <w:rPr>
          <w:iCs/>
        </w:rPr>
        <w:t>Class I: the Mayor.</w:t>
      </w:r>
    </w:p>
    <w:p w:rsidR="00042CF0" w:rsidRPr="00042CF0" w:rsidRDefault="00042CF0" w:rsidP="001F4F85">
      <w:pPr>
        <w:ind w:left="720"/>
        <w:jc w:val="both"/>
        <w:rPr>
          <w:iCs/>
        </w:rPr>
      </w:pPr>
      <w:r w:rsidRPr="001F4F85">
        <w:rPr>
          <w:b/>
          <w:bCs/>
          <w:iCs/>
        </w:rPr>
        <w:t>(2) </w:t>
      </w:r>
      <w:r w:rsidRPr="00042CF0">
        <w:rPr>
          <w:iCs/>
        </w:rPr>
        <w:t>Class II: one of the officials of the City other than a member of the governing body, to be appointed by the Mayor.</w:t>
      </w:r>
    </w:p>
    <w:p w:rsidR="00042CF0" w:rsidRPr="00042CF0" w:rsidRDefault="00042CF0" w:rsidP="001F4F85">
      <w:pPr>
        <w:ind w:firstLine="720"/>
        <w:jc w:val="both"/>
        <w:rPr>
          <w:iCs/>
        </w:rPr>
      </w:pPr>
      <w:r w:rsidRPr="001F4F85">
        <w:rPr>
          <w:b/>
          <w:bCs/>
          <w:iCs/>
        </w:rPr>
        <w:t>(3) </w:t>
      </w:r>
      <w:r w:rsidRPr="00042CF0">
        <w:rPr>
          <w:iCs/>
        </w:rPr>
        <w:t>Class III: one member of the governing body to be appointed by it.</w:t>
      </w:r>
    </w:p>
    <w:p w:rsidR="00042CF0" w:rsidRPr="00042CF0" w:rsidRDefault="00042CF0" w:rsidP="001F4F85">
      <w:pPr>
        <w:ind w:left="720"/>
        <w:jc w:val="both"/>
        <w:rPr>
          <w:iCs/>
        </w:rPr>
      </w:pPr>
      <w:r w:rsidRPr="001F4F85">
        <w:rPr>
          <w:b/>
          <w:bCs/>
          <w:iCs/>
        </w:rPr>
        <w:t>(4) </w:t>
      </w:r>
      <w:r w:rsidRPr="00042CF0">
        <w:rPr>
          <w:iCs/>
        </w:rPr>
        <w:t>Class IV Regular Members: six other citizens of the municipality to be appointed by the Mayor. The members of Class IV shall hold no other municipal office, position or employment, except that if there be an Environmental Commission, the member of the Environmental Commission who is also a member of the Planning Board, as required by N.J.S.A. 40:56A-1, shall be the Class IV Planning Board Member.</w:t>
      </w:r>
    </w:p>
    <w:p w:rsidR="00042CF0" w:rsidRPr="00042CF0" w:rsidRDefault="00042CF0" w:rsidP="001F4F85">
      <w:pPr>
        <w:ind w:left="720"/>
        <w:jc w:val="both"/>
        <w:rPr>
          <w:iCs/>
        </w:rPr>
      </w:pPr>
      <w:r w:rsidRPr="001F4F85">
        <w:rPr>
          <w:b/>
          <w:bCs/>
          <w:iCs/>
        </w:rPr>
        <w:t>(5) </w:t>
      </w:r>
      <w:r w:rsidRPr="00042CF0">
        <w:rPr>
          <w:iCs/>
        </w:rPr>
        <w:t>Class IV Alternate Members: four other citizens of the municipality to be appointed by the Mayor. Alternate members shall meet the qualifications of Class IV regular members and shall be designated by the Mayor at the time of their appointment as "Alternate No. 1," "Alternate No. 2, "Alternate No. 3" and "Alternate No. 4."</w:t>
      </w:r>
    </w:p>
    <w:p w:rsidR="00042CF0" w:rsidRPr="00042CF0" w:rsidRDefault="00042CF0" w:rsidP="00042CF0">
      <w:pPr>
        <w:jc w:val="both"/>
        <w:rPr>
          <w:iCs/>
        </w:rPr>
      </w:pPr>
      <w:r w:rsidRPr="001F4F85">
        <w:rPr>
          <w:b/>
          <w:bCs/>
          <w:iCs/>
        </w:rPr>
        <w:t>B. </w:t>
      </w:r>
      <w:r w:rsidRPr="00042CF0">
        <w:rPr>
          <w:iCs/>
        </w:rPr>
        <w:t>The term of the member composing Class I shall correspond with his official tenure. The terms of the member composing Class II and Class III shall be for one year or terminate at the completion of his or her respective terms of office, whichever occurs first. The term of a Class IV member who is also a member of the Environmental Commission shall be for three years or terminate at the completion of his or her term as a member of the Environmental Commission, whichever comes first.</w:t>
      </w:r>
    </w:p>
    <w:p w:rsidR="00042CF0" w:rsidRPr="00042CF0" w:rsidRDefault="00042CF0" w:rsidP="00042CF0">
      <w:pPr>
        <w:jc w:val="both"/>
        <w:rPr>
          <w:iCs/>
        </w:rPr>
      </w:pPr>
      <w:r w:rsidRPr="001F4F85">
        <w:rPr>
          <w:b/>
          <w:bCs/>
          <w:iCs/>
        </w:rPr>
        <w:t>C. </w:t>
      </w:r>
      <w:r w:rsidRPr="00042CF0">
        <w:rPr>
          <w:iCs/>
        </w:rPr>
        <w:t>All present Class IV members of the Planning Board shall continue in office until the completion of the terms for which they were appointed.</w:t>
      </w:r>
    </w:p>
    <w:p w:rsidR="00042CF0" w:rsidRPr="00042CF0" w:rsidRDefault="00042CF0" w:rsidP="001F4F85">
      <w:pPr>
        <w:tabs>
          <w:tab w:val="left" w:pos="1080"/>
        </w:tabs>
        <w:jc w:val="both"/>
        <w:rPr>
          <w:iCs/>
        </w:rPr>
      </w:pPr>
      <w:r w:rsidRPr="001F4F85">
        <w:rPr>
          <w:b/>
          <w:bCs/>
          <w:iCs/>
        </w:rPr>
        <w:t>D. </w:t>
      </w:r>
      <w:r w:rsidRPr="00042CF0">
        <w:rPr>
          <w:iCs/>
        </w:rPr>
        <w:t>The terms of Class IV regular members first appointed pursuant to this chapter shall be so determined that to the greatest practicable extent the expiration of such term shall be evenly distributed over the first four years after their appointment, provided that the initial term shall not exceed four years. Thereafter, the term of each Class IV regular member shall be four years. All terms shall run from January 1 of the year in which the appointment is made.</w:t>
      </w:r>
    </w:p>
    <w:p w:rsidR="00042CF0" w:rsidRPr="00042CF0" w:rsidRDefault="00042CF0" w:rsidP="00042CF0">
      <w:pPr>
        <w:jc w:val="both"/>
        <w:rPr>
          <w:iCs/>
        </w:rPr>
      </w:pPr>
      <w:r w:rsidRPr="001F4F85">
        <w:rPr>
          <w:b/>
          <w:bCs/>
          <w:iCs/>
        </w:rPr>
        <w:t>E. </w:t>
      </w:r>
      <w:r w:rsidRPr="00042CF0">
        <w:rPr>
          <w:iCs/>
        </w:rPr>
        <w:t>The terms of the Class IV alternate members shall be two years, except that the terms of the alternate members shall be such that the term of not more than two alternate members shall expire any one year; provided, however, that in no instance shall the terms of the alternate members first appointed exceed two years. All terms shall run from January 1 of the year in which the appointment is made.</w:t>
      </w:r>
    </w:p>
    <w:p w:rsidR="00042CF0" w:rsidRPr="00042CF0" w:rsidRDefault="00042CF0" w:rsidP="00042CF0">
      <w:pPr>
        <w:jc w:val="both"/>
        <w:rPr>
          <w:iCs/>
        </w:rPr>
      </w:pPr>
      <w:r w:rsidRPr="001F4F85">
        <w:rPr>
          <w:b/>
          <w:bCs/>
          <w:iCs/>
        </w:rPr>
        <w:t>F. </w:t>
      </w:r>
      <w:r w:rsidRPr="00042CF0">
        <w:rPr>
          <w:iCs/>
        </w:rPr>
        <w:t>Alternate members may participate in discussions of the proceedings but may not vote except in the absence or disqualification of a regular member of any class. A vote shall not be delayed in order that a regular member may vote instead of an alternate member. In the event that a choice must be made as to which alternate member is to vote, Alternate No. 1 shall vote.</w:t>
      </w:r>
    </w:p>
    <w:p w:rsidR="00042CF0" w:rsidRPr="00042CF0" w:rsidRDefault="00042CF0" w:rsidP="00042CF0">
      <w:pPr>
        <w:jc w:val="both"/>
        <w:rPr>
          <w:iCs/>
        </w:rPr>
      </w:pPr>
      <w:r w:rsidRPr="001F4F85">
        <w:rPr>
          <w:b/>
          <w:bCs/>
          <w:iCs/>
        </w:rPr>
        <w:t>G. </w:t>
      </w:r>
      <w:r w:rsidRPr="00042CF0">
        <w:rPr>
          <w:iCs/>
        </w:rPr>
        <w:t>If a vacancy of any class shall occur otherwise than by expiration of term, it shall be filled by appointment as above provided for the unexpired term. Any member other than a Class I member may be removed by the governing body for cause but only after public hearing, if requested, and other requested procedural due process protection.</w:t>
      </w:r>
    </w:p>
    <w:p w:rsidR="00042CF0" w:rsidRPr="00042CF0" w:rsidRDefault="00042CF0" w:rsidP="00042CF0">
      <w:pPr>
        <w:jc w:val="both"/>
        <w:rPr>
          <w:iCs/>
        </w:rPr>
      </w:pPr>
      <w:r w:rsidRPr="001F4F85">
        <w:rPr>
          <w:b/>
          <w:bCs/>
          <w:iCs/>
        </w:rPr>
        <w:t>H. </w:t>
      </w:r>
      <w:r w:rsidRPr="00042CF0">
        <w:rPr>
          <w:iCs/>
        </w:rPr>
        <w:t>Yearly, the Planning Board shall organize by selecting from among its Class IV regular members a Chairman and a Vice Chairman. The Board shall also select a Secretary who may or may not be a member of the Board or an employee of the City.</w:t>
      </w:r>
    </w:p>
    <w:p w:rsidR="00042CF0" w:rsidRPr="00042CF0" w:rsidRDefault="00042CF0" w:rsidP="00042CF0">
      <w:pPr>
        <w:jc w:val="both"/>
        <w:rPr>
          <w:iCs/>
        </w:rPr>
      </w:pPr>
      <w:r w:rsidRPr="001F4F85">
        <w:rPr>
          <w:b/>
          <w:bCs/>
          <w:iCs/>
        </w:rPr>
        <w:t>I. </w:t>
      </w:r>
      <w:r w:rsidRPr="00042CF0">
        <w:rPr>
          <w:iCs/>
        </w:rPr>
        <w:t>The governing body, after giving due consideration to budget requests that may be submitted by the Planning Board, shall make provisions in its budget and appropriate funds for the expenses of the Planning Board.</w:t>
      </w:r>
    </w:p>
    <w:p w:rsidR="00042CF0" w:rsidRPr="00042CF0" w:rsidRDefault="00042CF0" w:rsidP="00042CF0">
      <w:pPr>
        <w:jc w:val="both"/>
        <w:rPr>
          <w:iCs/>
        </w:rPr>
      </w:pPr>
      <w:r w:rsidRPr="001F4F85">
        <w:rPr>
          <w:b/>
          <w:bCs/>
          <w:iCs/>
        </w:rPr>
        <w:t>J. </w:t>
      </w:r>
      <w:r w:rsidRPr="00042CF0">
        <w:rPr>
          <w:iCs/>
        </w:rPr>
        <w:t>The office of Planning Board Attorney is hereby created. The Planning Board may appoint to such office and fix compensation or rate of compensation of an attorney at law of New Jersey other than the City Attorney.</w:t>
      </w:r>
    </w:p>
    <w:p w:rsidR="00042CF0" w:rsidRPr="00042CF0" w:rsidRDefault="00042CF0" w:rsidP="00042CF0">
      <w:pPr>
        <w:jc w:val="both"/>
        <w:rPr>
          <w:iCs/>
        </w:rPr>
      </w:pPr>
      <w:r w:rsidRPr="001F4F85">
        <w:rPr>
          <w:b/>
          <w:bCs/>
          <w:iCs/>
        </w:rPr>
        <w:t>K. </w:t>
      </w:r>
      <w:r w:rsidRPr="00042CF0">
        <w:rPr>
          <w:iCs/>
        </w:rPr>
        <w:t xml:space="preserve">The Planning Board may also employ or contract for and fix the compensation of such experts and other staff and </w:t>
      </w:r>
      <w:proofErr w:type="gramStart"/>
      <w:r w:rsidRPr="00042CF0">
        <w:rPr>
          <w:iCs/>
        </w:rPr>
        <w:t>services</w:t>
      </w:r>
      <w:proofErr w:type="gramEnd"/>
      <w:r w:rsidRPr="00042CF0">
        <w:rPr>
          <w:iCs/>
        </w:rPr>
        <w:t xml:space="preserve"> as it may deem necessary. The Board, however, shall not authorize expenditures which exceed, exclusive of gifts or grants, the amount appropriated by the governing body for its use.</w:t>
      </w:r>
    </w:p>
    <w:p w:rsidR="00042CF0" w:rsidRPr="00042CF0" w:rsidRDefault="00042CF0" w:rsidP="00042CF0">
      <w:pPr>
        <w:jc w:val="both"/>
        <w:rPr>
          <w:iCs/>
        </w:rPr>
      </w:pPr>
      <w:r w:rsidRPr="001F4F85">
        <w:rPr>
          <w:b/>
          <w:bCs/>
          <w:iCs/>
        </w:rPr>
        <w:t>L. </w:t>
      </w:r>
      <w:r w:rsidRPr="00042CF0">
        <w:rPr>
          <w:iCs/>
        </w:rPr>
        <w:t xml:space="preserve">The Planning Board, at least once a year, shall review its decisions on applications and appeals for variances and prepare and adopt by resolution a report of its findings on zoning ordinance </w:t>
      </w:r>
      <w:proofErr w:type="gramStart"/>
      <w:r w:rsidRPr="00042CF0">
        <w:rPr>
          <w:iCs/>
        </w:rPr>
        <w:t>provisions which</w:t>
      </w:r>
      <w:proofErr w:type="gramEnd"/>
      <w:r w:rsidRPr="00042CF0">
        <w:rPr>
          <w:iCs/>
        </w:rPr>
        <w:t xml:space="preserve"> were the subject of variance requests and its recommendations for zoning ordinance amendment or revision, if any. The Board of Adjustment shall send copies of the report, and resolution to the governing body and Planning Board.</w:t>
      </w:r>
    </w:p>
    <w:p w:rsidR="00042CF0" w:rsidRPr="00042CF0" w:rsidRDefault="00042CF0" w:rsidP="00042CF0">
      <w:pPr>
        <w:jc w:val="both"/>
        <w:rPr>
          <w:b/>
          <w:bCs/>
          <w:iCs/>
        </w:rPr>
      </w:pPr>
      <w:r w:rsidRPr="001F4F85">
        <w:rPr>
          <w:iCs/>
        </w:rPr>
        <w:t>§ 276-58</w:t>
      </w:r>
      <w:r w:rsidRPr="001F4F85">
        <w:rPr>
          <w:b/>
          <w:bCs/>
          <w:iCs/>
        </w:rPr>
        <w:t>Powers and jurisdiction of Planning Board.</w:t>
      </w:r>
    </w:p>
    <w:p w:rsidR="00042CF0" w:rsidRPr="00042CF0" w:rsidRDefault="00042CF0" w:rsidP="00042CF0">
      <w:pPr>
        <w:jc w:val="both"/>
        <w:rPr>
          <w:iCs/>
        </w:rPr>
      </w:pPr>
      <w:r w:rsidRPr="00042CF0">
        <w:rPr>
          <w:iCs/>
        </w:rPr>
        <w:t>The Planning Board shall have the powers listed below in addition to other powers established by law:</w:t>
      </w:r>
    </w:p>
    <w:p w:rsidR="00042CF0" w:rsidRPr="00042CF0" w:rsidRDefault="00042CF0" w:rsidP="00042CF0">
      <w:pPr>
        <w:jc w:val="both"/>
        <w:rPr>
          <w:iCs/>
        </w:rPr>
      </w:pPr>
      <w:r w:rsidRPr="001F4F85">
        <w:rPr>
          <w:b/>
          <w:bCs/>
          <w:iCs/>
        </w:rPr>
        <w:t>A. </w:t>
      </w:r>
      <w:r w:rsidRPr="00042CF0">
        <w:rPr>
          <w:iCs/>
        </w:rPr>
        <w:t xml:space="preserve">Make, adopt and, from time to time, amend a Master Plan for the physical development of the City, including any areas outside its boundaries which, in the Board's </w:t>
      </w:r>
      <w:proofErr w:type="spellStart"/>
      <w:r w:rsidRPr="00042CF0">
        <w:rPr>
          <w:iCs/>
        </w:rPr>
        <w:t>judgement</w:t>
      </w:r>
      <w:proofErr w:type="spellEnd"/>
      <w:r w:rsidRPr="00042CF0">
        <w:rPr>
          <w:iCs/>
        </w:rPr>
        <w:t>, bear essential relationship to the planning of the City.</w:t>
      </w:r>
    </w:p>
    <w:p w:rsidR="00042CF0" w:rsidRPr="00042CF0" w:rsidRDefault="00042CF0" w:rsidP="00042CF0">
      <w:pPr>
        <w:jc w:val="both"/>
        <w:rPr>
          <w:iCs/>
        </w:rPr>
      </w:pPr>
      <w:r w:rsidRPr="001F4F85">
        <w:rPr>
          <w:b/>
          <w:bCs/>
          <w:iCs/>
        </w:rPr>
        <w:t>B. </w:t>
      </w:r>
      <w:r w:rsidRPr="00042CF0">
        <w:rPr>
          <w:iCs/>
        </w:rPr>
        <w:t>Administer the subdivision and site plan review provisions of the Land Development Ordinance in accordance with the applicable provisions of said ordinance.</w:t>
      </w:r>
    </w:p>
    <w:p w:rsidR="00042CF0" w:rsidRPr="00042CF0" w:rsidRDefault="00042CF0" w:rsidP="00042CF0">
      <w:pPr>
        <w:jc w:val="both"/>
        <w:rPr>
          <w:iCs/>
        </w:rPr>
      </w:pPr>
      <w:r w:rsidRPr="001F4F85">
        <w:rPr>
          <w:b/>
          <w:bCs/>
          <w:iCs/>
        </w:rPr>
        <w:t>C. </w:t>
      </w:r>
      <w:r w:rsidRPr="00042CF0">
        <w:rPr>
          <w:iCs/>
        </w:rPr>
        <w:t>Hear and decide applications for conditional uses in accordance with the applicable provisions of this chapter.</w:t>
      </w:r>
    </w:p>
    <w:p w:rsidR="00042CF0" w:rsidRPr="00042CF0" w:rsidRDefault="00042CF0" w:rsidP="00042CF0">
      <w:pPr>
        <w:jc w:val="both"/>
        <w:rPr>
          <w:iCs/>
        </w:rPr>
      </w:pPr>
      <w:r w:rsidRPr="001F4F85">
        <w:rPr>
          <w:b/>
          <w:bCs/>
          <w:iCs/>
        </w:rPr>
        <w:t>D. </w:t>
      </w:r>
      <w:r w:rsidRPr="00042CF0">
        <w:rPr>
          <w:iCs/>
        </w:rPr>
        <w:t>Participate in the preparation and review of programs or plans required by state or federal law or regulation.</w:t>
      </w:r>
    </w:p>
    <w:p w:rsidR="00042CF0" w:rsidRPr="00042CF0" w:rsidRDefault="00042CF0" w:rsidP="00042CF0">
      <w:pPr>
        <w:jc w:val="both"/>
        <w:rPr>
          <w:iCs/>
        </w:rPr>
      </w:pPr>
      <w:r w:rsidRPr="001F4F85">
        <w:rPr>
          <w:b/>
          <w:bCs/>
          <w:iCs/>
        </w:rPr>
        <w:t>E. </w:t>
      </w:r>
      <w:r w:rsidRPr="00042CF0">
        <w:rPr>
          <w:iCs/>
        </w:rPr>
        <w:t>Assemble data on a continuing basis as part of a continuous planning process.</w:t>
      </w:r>
    </w:p>
    <w:p w:rsidR="00042CF0" w:rsidRPr="00042CF0" w:rsidRDefault="00042CF0" w:rsidP="00042CF0">
      <w:pPr>
        <w:jc w:val="both"/>
        <w:rPr>
          <w:iCs/>
        </w:rPr>
      </w:pPr>
      <w:r w:rsidRPr="001F4F85">
        <w:rPr>
          <w:b/>
          <w:bCs/>
          <w:iCs/>
        </w:rPr>
        <w:t>F. </w:t>
      </w:r>
      <w:r w:rsidRPr="00042CF0">
        <w:rPr>
          <w:iCs/>
        </w:rPr>
        <w:t>Annually, at the request of the City Council, prepare a program of municipal capital improvements projects projected over a term of six years and recommend same to the City Council.</w:t>
      </w:r>
    </w:p>
    <w:p w:rsidR="00042CF0" w:rsidRPr="00042CF0" w:rsidRDefault="00042CF0" w:rsidP="00042CF0">
      <w:pPr>
        <w:jc w:val="both"/>
        <w:rPr>
          <w:iCs/>
        </w:rPr>
      </w:pPr>
      <w:r w:rsidRPr="001F4F85">
        <w:rPr>
          <w:b/>
          <w:bCs/>
          <w:iCs/>
        </w:rPr>
        <w:t>G. </w:t>
      </w:r>
      <w:r w:rsidRPr="00042CF0">
        <w:rPr>
          <w:iCs/>
        </w:rPr>
        <w:t>Consider and report to the City Council within 35 days after referral as to any proposed development regulation submitted to it and also pass upon other matters specifically referred to the Planning Board by the City Council.</w:t>
      </w:r>
    </w:p>
    <w:p w:rsidR="00042CF0" w:rsidRPr="00042CF0" w:rsidRDefault="00042CF0" w:rsidP="00042CF0">
      <w:pPr>
        <w:jc w:val="both"/>
        <w:rPr>
          <w:iCs/>
        </w:rPr>
      </w:pPr>
      <w:r w:rsidRPr="001F4F85">
        <w:rPr>
          <w:b/>
          <w:bCs/>
          <w:iCs/>
        </w:rPr>
        <w:t>H. </w:t>
      </w:r>
      <w:r w:rsidRPr="00042CF0">
        <w:rPr>
          <w:iCs/>
        </w:rPr>
        <w:t>Error or refusal. Hear and decide appeals where it is alleged by the applicant that there is an error in any order, requirement, decision or refusal made by a City official based on or made in the enforcement of the zoning provisions of this chapter.</w:t>
      </w:r>
    </w:p>
    <w:p w:rsidR="00042CF0" w:rsidRPr="00042CF0" w:rsidRDefault="00042CF0" w:rsidP="00042CF0">
      <w:pPr>
        <w:jc w:val="both"/>
        <w:rPr>
          <w:iCs/>
        </w:rPr>
      </w:pPr>
      <w:r w:rsidRPr="001F4F85">
        <w:rPr>
          <w:b/>
          <w:bCs/>
          <w:iCs/>
        </w:rPr>
        <w:t>I. </w:t>
      </w:r>
      <w:r w:rsidRPr="00042CF0">
        <w:rPr>
          <w:iCs/>
        </w:rPr>
        <w:t>Exceptions or interpretations. Hear and decide requests for interpretation of the Zoning Map or the zoning provisions of this chapter or for decisions upon other special questions upon which the Board is authorized to pass by any zoning provisions of this chapter or by any duly adopted Official Map.</w:t>
      </w:r>
    </w:p>
    <w:p w:rsidR="00042CF0" w:rsidRPr="00042CF0" w:rsidRDefault="00042CF0" w:rsidP="00042CF0">
      <w:pPr>
        <w:jc w:val="both"/>
        <w:rPr>
          <w:iCs/>
        </w:rPr>
      </w:pPr>
      <w:r w:rsidRPr="001F4F85">
        <w:rPr>
          <w:b/>
          <w:bCs/>
          <w:iCs/>
        </w:rPr>
        <w:t>J. </w:t>
      </w:r>
      <w:r w:rsidRPr="00042CF0">
        <w:rPr>
          <w:iCs/>
        </w:rPr>
        <w:t>General bulk variances.</w:t>
      </w:r>
    </w:p>
    <w:p w:rsidR="00042CF0" w:rsidRPr="00042CF0" w:rsidRDefault="00042CF0" w:rsidP="001F4F85">
      <w:pPr>
        <w:ind w:left="720"/>
        <w:jc w:val="both"/>
        <w:rPr>
          <w:iCs/>
        </w:rPr>
      </w:pPr>
      <w:r w:rsidRPr="001F4F85">
        <w:rPr>
          <w:b/>
          <w:bCs/>
          <w:iCs/>
        </w:rPr>
        <w:t>(1) </w:t>
      </w:r>
      <w:r w:rsidRPr="00042CF0">
        <w:rPr>
          <w:iCs/>
        </w:rPr>
        <w:t>Where by reason of exceptional narrowness, shallowness or shape of a specific piece of property, or by reason of exceptional topographic conditions or physical features uniquely affecting a specific piece of property, or by reason of an extraordinary and exceptional situation uniquely affecting a specific piece of property or the structures lawfully existing thereon, the strict application of any regulation of this chapter would result in peculiar and exceptional practical difficulties to, or exceptional and undue hardship upon the developer of such property, grant, upon an application or an appeal relating to such property, a variance from such strict application of such regulation so as to relieve such difficulties or hardship;</w:t>
      </w:r>
    </w:p>
    <w:p w:rsidR="00042CF0" w:rsidRPr="00042CF0" w:rsidRDefault="00042CF0" w:rsidP="001F4F85">
      <w:pPr>
        <w:ind w:left="720"/>
        <w:jc w:val="both"/>
        <w:rPr>
          <w:iCs/>
        </w:rPr>
      </w:pPr>
      <w:r w:rsidRPr="001F4F85">
        <w:rPr>
          <w:b/>
          <w:bCs/>
          <w:iCs/>
        </w:rPr>
        <w:t>(2) </w:t>
      </w:r>
      <w:r w:rsidRPr="00042CF0">
        <w:rPr>
          <w:iCs/>
        </w:rPr>
        <w:t xml:space="preserve">Where, in an application or appeal relating to a specific piece of property the purposes of this chapter would be advanced by a deviation from the zoning requirements and the benefits of the deviation would substantially outweigh any detriment, grant a variance to allow departure from such zoning requirements; provided, however, that no variance from those departures enumerated in § 276-55D </w:t>
      </w:r>
      <w:proofErr w:type="spellStart"/>
      <w:r w:rsidRPr="00042CF0">
        <w:rPr>
          <w:iCs/>
        </w:rPr>
        <w:t>hereinbelow</w:t>
      </w:r>
      <w:proofErr w:type="spellEnd"/>
      <w:r w:rsidRPr="00042CF0">
        <w:rPr>
          <w:iCs/>
        </w:rPr>
        <w:t xml:space="preserve"> (N.J.S.A. 40:55D-70d) shall be granted under this subsection; and provided further, that the proposed development does not require approval by the Planning Board of a subdivision, site plan or conditional use in conjunction with which the Planning Board has power to review a request for a variance pursuant to § 276-581 of this chapter (N.J.S.A. 40:55D-60a).</w:t>
      </w:r>
    </w:p>
    <w:p w:rsidR="00042CF0" w:rsidRPr="00042CF0" w:rsidRDefault="00042CF0" w:rsidP="00042CF0">
      <w:pPr>
        <w:jc w:val="both"/>
        <w:rPr>
          <w:iCs/>
        </w:rPr>
      </w:pPr>
      <w:r w:rsidRPr="001F4F85">
        <w:rPr>
          <w:b/>
          <w:bCs/>
          <w:iCs/>
        </w:rPr>
        <w:t>K. </w:t>
      </w:r>
      <w:r w:rsidRPr="00042CF0">
        <w:rPr>
          <w:iCs/>
        </w:rPr>
        <w:t>Use variance, variances from conditional use standards, and major specific bulk variances. In particular cases and for special reasons, grant a variance to allow departure from the zoning provisions of this chapter to permit a use or principal structure in a district restricted against such use or principal structure; an expansion of a nonconforming use; deviation from a particular specification or standard set forth in this chapter as pertaining solely to a conditional use; an increase in the permitted floor area ratio as defined in Article </w:t>
      </w:r>
      <w:r w:rsidRPr="001F4F85">
        <w:rPr>
          <w:b/>
          <w:bCs/>
          <w:iCs/>
        </w:rPr>
        <w:t>II</w:t>
      </w:r>
      <w:r w:rsidRPr="00042CF0">
        <w:rPr>
          <w:iCs/>
        </w:rPr>
        <w:t> of this chapter and in N.J.S.A. 40:55D-4; an increase in the permitted density as defined in Article </w:t>
      </w:r>
      <w:r w:rsidRPr="001F4F85">
        <w:rPr>
          <w:b/>
          <w:bCs/>
          <w:iCs/>
        </w:rPr>
        <w:t>IV</w:t>
      </w:r>
      <w:r w:rsidRPr="00042CF0">
        <w:rPr>
          <w:iCs/>
        </w:rPr>
        <w:t> or </w:t>
      </w:r>
      <w:r w:rsidRPr="001F4F85">
        <w:rPr>
          <w:b/>
          <w:bCs/>
          <w:iCs/>
        </w:rPr>
        <w:t>VI</w:t>
      </w:r>
      <w:r w:rsidRPr="00042CF0">
        <w:rPr>
          <w:iCs/>
        </w:rPr>
        <w:t> of this chapter, as the case may be, and in N.J.S.A. 40:55D-4, except as applied to the required lot area for a lot or lots for detached one- or two-dwelling unit buildings, which lot or lots are either an isolated undersized lot or lots resulting from a minor subdivision, in which event applications would be made pursuant to § 276-55C hereinabove; or a height of a principal structure which exceeds by 10 feet or 10% the maximum height permitted in the zoning district for a principal structure. A variance under this subsection shall be granted only by affirmative vote of at least five members of the Board. The Class I and the Class III members of the Board shall not participate in the consideration of applications for development which involve relief pursuant to the paragraph or pursuant to N.J.S.A. 50:55D-70d.</w:t>
      </w:r>
    </w:p>
    <w:p w:rsidR="00042CF0" w:rsidRPr="00042CF0" w:rsidRDefault="00042CF0" w:rsidP="00042CF0">
      <w:pPr>
        <w:jc w:val="both"/>
        <w:rPr>
          <w:iCs/>
        </w:rPr>
      </w:pPr>
      <w:r w:rsidRPr="001F4F85">
        <w:rPr>
          <w:b/>
          <w:bCs/>
          <w:iCs/>
        </w:rPr>
        <w:t>L. </w:t>
      </w:r>
      <w:r w:rsidRPr="00042CF0">
        <w:rPr>
          <w:iCs/>
        </w:rPr>
        <w:t>General provisions.</w:t>
      </w:r>
    </w:p>
    <w:p w:rsidR="00042CF0" w:rsidRPr="00042CF0" w:rsidRDefault="00042CF0" w:rsidP="001F4F85">
      <w:pPr>
        <w:ind w:left="720"/>
        <w:jc w:val="both"/>
        <w:rPr>
          <w:iCs/>
        </w:rPr>
      </w:pPr>
      <w:r w:rsidRPr="001F4F85">
        <w:rPr>
          <w:b/>
          <w:bCs/>
          <w:iCs/>
        </w:rPr>
        <w:t>(1) </w:t>
      </w:r>
      <w:r w:rsidRPr="00042CF0">
        <w:rPr>
          <w:iCs/>
        </w:rPr>
        <w:t>No variance or other relief may be granted under the terms of this section unless such variance or other relief can be granted without substantial detriment to the public good and will not substantially impair the intent and purpose of the zone plan and the zoning provisions of this chapter.</w:t>
      </w:r>
    </w:p>
    <w:p w:rsidR="00042CF0" w:rsidRPr="00042CF0" w:rsidRDefault="00042CF0" w:rsidP="001F4F85">
      <w:pPr>
        <w:ind w:left="720"/>
        <w:jc w:val="both"/>
        <w:rPr>
          <w:iCs/>
        </w:rPr>
      </w:pPr>
      <w:r w:rsidRPr="001F4F85">
        <w:rPr>
          <w:b/>
          <w:bCs/>
          <w:iCs/>
        </w:rPr>
        <w:t>(2) </w:t>
      </w:r>
      <w:r w:rsidRPr="00042CF0">
        <w:rPr>
          <w:iCs/>
        </w:rPr>
        <w:t>An application for development may be referred to any appropriate person or agency, other than the Planning Board, for its report, provided that such reference shall not extend the period of time within which the Board shall act.</w:t>
      </w:r>
    </w:p>
    <w:p w:rsidR="00042CF0" w:rsidRPr="00042CF0" w:rsidRDefault="00042CF0" w:rsidP="001F4F85">
      <w:pPr>
        <w:ind w:left="720"/>
        <w:jc w:val="both"/>
        <w:rPr>
          <w:iCs/>
        </w:rPr>
      </w:pPr>
      <w:r w:rsidRPr="001F4F85">
        <w:rPr>
          <w:b/>
          <w:bCs/>
          <w:iCs/>
        </w:rPr>
        <w:t>(3) </w:t>
      </w:r>
      <w:r w:rsidRPr="00042CF0">
        <w:rPr>
          <w:iCs/>
        </w:rPr>
        <w:t>The Planning Board, in granting any variance which by law it is authorized to grant, may impose such conditions, in addition to those required in this chapter, as are necessary to assure that the general purposes and intent of this chapter are met.</w:t>
      </w:r>
    </w:p>
    <w:p w:rsidR="00042CF0" w:rsidRPr="00042CF0" w:rsidRDefault="00042CF0" w:rsidP="001F4F85">
      <w:pPr>
        <w:ind w:left="720"/>
        <w:jc w:val="both"/>
        <w:rPr>
          <w:iCs/>
        </w:rPr>
      </w:pPr>
      <w:r w:rsidRPr="001F4F85">
        <w:rPr>
          <w:b/>
          <w:bCs/>
          <w:iCs/>
        </w:rPr>
        <w:t>(4) </w:t>
      </w:r>
      <w:r w:rsidRPr="00042CF0">
        <w:rPr>
          <w:iCs/>
        </w:rPr>
        <w:t>Unless otherwise specified by the Board, a variance granted by the Board shall expire and become null and void two years from the granting by the Board unless within said two-year period the applicant obtains a construction permit or otherwise avails himself of said approval. The Planning Board, upon application and within said two-year period, may extend said period for one year, but not to exceed three such extensions.</w:t>
      </w:r>
    </w:p>
    <w:p w:rsidR="00042CF0" w:rsidRPr="00042CF0" w:rsidRDefault="00042CF0" w:rsidP="00042CF0">
      <w:pPr>
        <w:jc w:val="both"/>
        <w:rPr>
          <w:iCs/>
        </w:rPr>
      </w:pPr>
      <w:r w:rsidRPr="001F4F85">
        <w:rPr>
          <w:b/>
          <w:bCs/>
          <w:iCs/>
        </w:rPr>
        <w:t>M. </w:t>
      </w:r>
      <w:r w:rsidRPr="00042CF0">
        <w:rPr>
          <w:iCs/>
        </w:rPr>
        <w:t>Other powers. The Planning Board shall have such other powers as prescribed by law, including, but not limited to, the following:</w:t>
      </w:r>
    </w:p>
    <w:p w:rsidR="00042CF0" w:rsidRPr="00042CF0" w:rsidRDefault="00042CF0" w:rsidP="001F4F85">
      <w:pPr>
        <w:ind w:left="720"/>
        <w:jc w:val="both"/>
        <w:rPr>
          <w:iCs/>
        </w:rPr>
      </w:pPr>
      <w:r w:rsidRPr="001F4F85">
        <w:rPr>
          <w:b/>
          <w:bCs/>
          <w:iCs/>
        </w:rPr>
        <w:t>(1) </w:t>
      </w:r>
      <w:r w:rsidRPr="00042CF0">
        <w:rPr>
          <w:iCs/>
        </w:rPr>
        <w:t xml:space="preserve">Direct issuance of a construction permit pursuant to N.J.S.A. 40:55D-34 for the construction of a building or structure within the bed of a mapped street or public </w:t>
      </w:r>
      <w:proofErr w:type="spellStart"/>
      <w:r w:rsidRPr="00042CF0">
        <w:rPr>
          <w:iCs/>
        </w:rPr>
        <w:t>drainageway</w:t>
      </w:r>
      <w:proofErr w:type="spellEnd"/>
      <w:r w:rsidRPr="00042CF0">
        <w:rPr>
          <w:iCs/>
        </w:rPr>
        <w:t>, flood control basin or public area as shown on a duly adopted Official Map of the municipality whenever one or more parcels of land within said bed cannot yield a reasonable return to the owner unless a construction permit is granted. The Board may grant such relief only by affirmative vote of a majority of the full authorized membership of the Board, ensuring that such relief will tend to cause a minimum change of the Official Map and will not significantly add to the cost of opening any proposed street. The Board shall impose reasonable requirements as a condition of granting the construction permit so as to promote the health, morals, safety and general welfare of the public.</w:t>
      </w:r>
    </w:p>
    <w:p w:rsidR="00042CF0" w:rsidRPr="00042CF0" w:rsidRDefault="00042CF0" w:rsidP="001F4F85">
      <w:pPr>
        <w:ind w:left="720"/>
        <w:jc w:val="both"/>
        <w:rPr>
          <w:iCs/>
        </w:rPr>
      </w:pPr>
      <w:r w:rsidRPr="001F4F85">
        <w:rPr>
          <w:b/>
          <w:bCs/>
          <w:iCs/>
        </w:rPr>
        <w:t>(2) </w:t>
      </w:r>
      <w:r w:rsidRPr="00042CF0">
        <w:rPr>
          <w:iCs/>
        </w:rPr>
        <w:t>Direct issuance of a construction permit pursuant to N.J.S.A. 40:55D-36 for the construction of a building or structure on a lot not abutting a street which is shown on a duly adopted Official Map of the municipality or which is an existing state, county or municipal street or highway; or a street shown upon a plat approved by the Municipal Planning Board; or a street on a plat duly filed in the office of the County Recording Officer. The Board may grant such relief only when the enforcement of the statute requirement that a building lot abut a street would entail practical difficulty or unnecessary hardship, or where the circumstances of the case do not require the building or structure to abut a street. The Board shall impose requirements or conditions that will provide adequate access for firefighting equipment, ambulances and other necessary emergency vehicles for the protection of the health and safety and that will protect any future street layout on the Official Map or on the general circulation plan element of the Municipal Master Plan.</w:t>
      </w:r>
    </w:p>
    <w:p w:rsidR="00042CF0" w:rsidRPr="00042CF0" w:rsidRDefault="00042CF0" w:rsidP="00042CF0">
      <w:pPr>
        <w:jc w:val="both"/>
        <w:rPr>
          <w:iCs/>
        </w:rPr>
      </w:pPr>
      <w:r w:rsidRPr="001F4F85">
        <w:rPr>
          <w:b/>
          <w:bCs/>
          <w:iCs/>
        </w:rPr>
        <w:t>N. </w:t>
      </w:r>
      <w:r w:rsidRPr="00042CF0">
        <w:rPr>
          <w:iCs/>
        </w:rPr>
        <w:t>Perform such other advisory duties as are assigned to it by ordinance or resolution of the City Council for the aid and assistance of the City Council or other agencies and officers.</w:t>
      </w:r>
    </w:p>
    <w:p w:rsidR="00042CF0" w:rsidRPr="00042CF0" w:rsidRDefault="00042CF0" w:rsidP="00042CF0">
      <w:pPr>
        <w:jc w:val="both"/>
        <w:rPr>
          <w:iCs/>
        </w:rPr>
      </w:pPr>
      <w:r w:rsidRPr="001F4F85">
        <w:rPr>
          <w:b/>
          <w:bCs/>
          <w:iCs/>
        </w:rPr>
        <w:t>O. </w:t>
      </w:r>
      <w:r w:rsidRPr="00042CF0">
        <w:rPr>
          <w:iCs/>
        </w:rPr>
        <w:t>Whenever relief is requested pursuant to this section, notice of the hearing on the application for development shall include reference to the request for a variance or direction for issuance of a permit, as the case may be.</w:t>
      </w:r>
    </w:p>
    <w:p w:rsidR="00042CF0" w:rsidRPr="00042CF0" w:rsidRDefault="00042CF0" w:rsidP="00042CF0">
      <w:pPr>
        <w:jc w:val="both"/>
        <w:rPr>
          <w:iCs/>
        </w:rPr>
      </w:pPr>
      <w:r w:rsidRPr="001F4F85">
        <w:rPr>
          <w:b/>
          <w:bCs/>
          <w:iCs/>
        </w:rPr>
        <w:t>P. </w:t>
      </w:r>
      <w:r w:rsidRPr="00042CF0">
        <w:rPr>
          <w:iCs/>
        </w:rPr>
        <w:t>The developer may elect to submit a separate application requesting approval of the variance or direction of the issuance of a permit and a subsequent application for any required approval for a subdivision, site plan, or conditional use. The separate approval of the variance or direction of the issuance of a permit shall be conditioned upon grant of all required subsequent approvals by the Planning Board. No such subsequent approval shall be granted unless the approval can be granted without substantial detriment to the public good and without substantial impairment of the intent and purpose of the zone plan and the zoning provisions of this chapter.</w:t>
      </w:r>
    </w:p>
    <w:p w:rsidR="00042CF0" w:rsidRPr="00042CF0" w:rsidRDefault="00042CF0" w:rsidP="00042CF0">
      <w:pPr>
        <w:jc w:val="both"/>
        <w:rPr>
          <w:b/>
          <w:bCs/>
          <w:iCs/>
        </w:rPr>
      </w:pPr>
      <w:r w:rsidRPr="001F4F85">
        <w:rPr>
          <w:iCs/>
        </w:rPr>
        <w:t>§ 276-59</w:t>
      </w:r>
      <w:r w:rsidR="00A863D4">
        <w:rPr>
          <w:iCs/>
        </w:rPr>
        <w:t xml:space="preserve"> </w:t>
      </w:r>
      <w:r w:rsidRPr="001F4F85">
        <w:rPr>
          <w:b/>
          <w:bCs/>
          <w:iCs/>
        </w:rPr>
        <w:t>Appeals and applications to the Planning Board.</w:t>
      </w:r>
    </w:p>
    <w:p w:rsidR="00042CF0" w:rsidRPr="00042CF0" w:rsidRDefault="00042CF0" w:rsidP="00042CF0">
      <w:pPr>
        <w:jc w:val="both"/>
        <w:rPr>
          <w:iCs/>
        </w:rPr>
      </w:pPr>
      <w:r w:rsidRPr="001F4F85">
        <w:rPr>
          <w:b/>
          <w:bCs/>
          <w:iCs/>
        </w:rPr>
        <w:t>A. </w:t>
      </w:r>
      <w:r w:rsidRPr="00042CF0">
        <w:rPr>
          <w:iCs/>
        </w:rPr>
        <w:t>Appeals to the Planning Board may be taken by any interested party affected by any decision of a municipal official of the municipality based on or made in the enforcement of the zoning provisions of this chapter or a duly adopted Official Map. Such appeal shall be taken within 20 days by filing a notice of appeal with the official from whom the appeal is taken, with three copies of the notice given to the Secretary of the Planning Board. The notice shall specify the grounds for the appeal. The official from whom the appeal is taken shall immediately transmit to the Board all the papers constituting the record upon which the action appealed from was taken.</w:t>
      </w:r>
    </w:p>
    <w:p w:rsidR="00042CF0" w:rsidRPr="00042CF0" w:rsidRDefault="00042CF0" w:rsidP="00042CF0">
      <w:pPr>
        <w:jc w:val="both"/>
        <w:rPr>
          <w:iCs/>
        </w:rPr>
      </w:pPr>
      <w:r w:rsidRPr="001F4F85">
        <w:rPr>
          <w:b/>
          <w:bCs/>
          <w:iCs/>
        </w:rPr>
        <w:t>B. </w:t>
      </w:r>
      <w:r w:rsidRPr="00042CF0">
        <w:rPr>
          <w:iCs/>
        </w:rPr>
        <w:t>The Planning Board may reverse or affirm, wholly or in part, or may modify the action, order, requirement, decision, interpretation or determination appealed from and to that end have all powers of the municipal official from whom the appeal is taken.</w:t>
      </w:r>
    </w:p>
    <w:p w:rsidR="00042CF0" w:rsidRPr="00042CF0" w:rsidRDefault="00042CF0" w:rsidP="00042CF0">
      <w:pPr>
        <w:jc w:val="both"/>
        <w:rPr>
          <w:iCs/>
        </w:rPr>
      </w:pPr>
      <w:r w:rsidRPr="001F4F85">
        <w:rPr>
          <w:b/>
          <w:bCs/>
          <w:iCs/>
        </w:rPr>
        <w:t>C. </w:t>
      </w:r>
      <w:r w:rsidRPr="00042CF0">
        <w:rPr>
          <w:iCs/>
        </w:rPr>
        <w:t>An appeal to the Planning Board shall stay all proceedings in furtherance of the action in respect to which the decision appealed from was made unless the municipal official from whose action the appeal is taken certifies to the Planning Board, after the notice of appeal shall have been filed with him, that by reason of facts stated in the certificate a stay would, in his opinion, cause imminent peril to life or property. In such case, proceedings shall not be stayed other than by an order of the Superior Court upon notice to the municipal official from whom the appeal is taken and due cause shown.</w:t>
      </w:r>
    </w:p>
    <w:p w:rsidR="00042CF0" w:rsidRPr="00042CF0" w:rsidRDefault="00042CF0" w:rsidP="00042CF0">
      <w:pPr>
        <w:jc w:val="both"/>
        <w:rPr>
          <w:iCs/>
        </w:rPr>
      </w:pPr>
      <w:r w:rsidRPr="001F4F85">
        <w:rPr>
          <w:b/>
          <w:bCs/>
          <w:iCs/>
        </w:rPr>
        <w:t>D. </w:t>
      </w:r>
      <w:r w:rsidRPr="00042CF0">
        <w:rPr>
          <w:iCs/>
        </w:rPr>
        <w:t>A developer may file an application for development with the Planning Board for action under any of its powers without prior application to a municipal official.</w:t>
      </w:r>
    </w:p>
    <w:p w:rsidR="00042CF0" w:rsidRPr="00042CF0" w:rsidRDefault="00042CF0" w:rsidP="00042CF0">
      <w:pPr>
        <w:jc w:val="both"/>
        <w:rPr>
          <w:iCs/>
        </w:rPr>
      </w:pPr>
      <w:r w:rsidRPr="001F4F85">
        <w:rPr>
          <w:b/>
          <w:bCs/>
          <w:iCs/>
        </w:rPr>
        <w:t>E. </w:t>
      </w:r>
      <w:r w:rsidRPr="00042CF0">
        <w:rPr>
          <w:iCs/>
        </w:rPr>
        <w:t>The Planning Board shall act upon any appeal or any application for development within 120 days either from the date the appeal is taken from the decision of the municipal official or from the date the application is certified as a complete application, as the case may be, or within such further time as may be consented to by the applicant, except that when an applicant elects to submit separate consecutive applications for use variance approval and site plan, subdivision or conditional use approval, the one-hundred-twenty-day time period for action shall apply to the application for approval of the use variance, and the time period for granting or denying any subsequent approval shall be as otherwise provided in this chapter.</w:t>
      </w:r>
    </w:p>
    <w:p w:rsidR="00042CF0" w:rsidRPr="00042CF0" w:rsidRDefault="00042CF0" w:rsidP="00042CF0">
      <w:pPr>
        <w:jc w:val="both"/>
        <w:rPr>
          <w:iCs/>
        </w:rPr>
      </w:pPr>
      <w:r w:rsidRPr="001F4F85">
        <w:rPr>
          <w:b/>
          <w:bCs/>
          <w:iCs/>
        </w:rPr>
        <w:t>F. </w:t>
      </w:r>
      <w:r w:rsidRPr="00042CF0">
        <w:rPr>
          <w:iCs/>
        </w:rPr>
        <w:t>Failure of the Planning Board to render a decision within such one-hundred-twenty-day period or within such further time as may be consented to by the applicant shall constitute a decision favorable to the applicant.</w:t>
      </w:r>
    </w:p>
    <w:p w:rsidR="00042CF0" w:rsidRPr="00042CF0" w:rsidRDefault="00042CF0" w:rsidP="00042CF0">
      <w:pPr>
        <w:jc w:val="both"/>
        <w:rPr>
          <w:b/>
          <w:bCs/>
          <w:iCs/>
        </w:rPr>
      </w:pPr>
      <w:r w:rsidRPr="001F4F85">
        <w:rPr>
          <w:iCs/>
        </w:rPr>
        <w:t>§ 276-60</w:t>
      </w:r>
      <w:r w:rsidRPr="001F4F85">
        <w:rPr>
          <w:b/>
          <w:bCs/>
          <w:iCs/>
        </w:rPr>
        <w:t>General provisions applicable to the Planning Board.</w:t>
      </w:r>
    </w:p>
    <w:p w:rsidR="00042CF0" w:rsidRPr="00042CF0" w:rsidRDefault="00042CF0" w:rsidP="00042CF0">
      <w:pPr>
        <w:jc w:val="both"/>
        <w:rPr>
          <w:iCs/>
        </w:rPr>
      </w:pPr>
      <w:r w:rsidRPr="001F4F85">
        <w:rPr>
          <w:b/>
          <w:bCs/>
          <w:iCs/>
        </w:rPr>
        <w:t>A. </w:t>
      </w:r>
      <w:r w:rsidRPr="00042CF0">
        <w:rPr>
          <w:iCs/>
        </w:rPr>
        <w:t>Conflicts of interest. No regular or alternate member of the Planning Board shall act on any matter in which he has, either directly or indirectly, any personal or financial interest. Whenever any such member shall disqualify himself from acting on a particular matter, he shall not continue to sit with the Board on the hearing of such matter nor participate in any discussion or decision relating thereto.</w:t>
      </w:r>
    </w:p>
    <w:p w:rsidR="00042CF0" w:rsidRPr="00042CF0" w:rsidRDefault="00042CF0" w:rsidP="00042CF0">
      <w:pPr>
        <w:jc w:val="both"/>
        <w:rPr>
          <w:iCs/>
        </w:rPr>
      </w:pPr>
      <w:r w:rsidRPr="001F4F85">
        <w:rPr>
          <w:b/>
          <w:bCs/>
          <w:iCs/>
        </w:rPr>
        <w:t>B. </w:t>
      </w:r>
      <w:r w:rsidRPr="00042CF0">
        <w:rPr>
          <w:iCs/>
        </w:rPr>
        <w:t>Meetings.</w:t>
      </w:r>
    </w:p>
    <w:p w:rsidR="00042CF0" w:rsidRPr="00042CF0" w:rsidRDefault="00042CF0" w:rsidP="001F4F85">
      <w:pPr>
        <w:ind w:left="720"/>
        <w:jc w:val="both"/>
        <w:rPr>
          <w:iCs/>
        </w:rPr>
      </w:pPr>
      <w:r w:rsidRPr="001F4F85">
        <w:rPr>
          <w:b/>
          <w:bCs/>
          <w:iCs/>
        </w:rPr>
        <w:t>(1) </w:t>
      </w:r>
      <w:r w:rsidRPr="00042CF0">
        <w:rPr>
          <w:iCs/>
        </w:rPr>
        <w:t>Meetings of the Planning Board shall be scheduled no less than once a month, and any meeting so scheduled shall be held as scheduled unless cancelled for lack of applications for development to process.</w:t>
      </w:r>
    </w:p>
    <w:p w:rsidR="00042CF0" w:rsidRPr="00042CF0" w:rsidRDefault="00042CF0" w:rsidP="001F4F85">
      <w:pPr>
        <w:ind w:left="720"/>
        <w:jc w:val="both"/>
        <w:rPr>
          <w:iCs/>
        </w:rPr>
      </w:pPr>
      <w:r w:rsidRPr="001F4F85">
        <w:rPr>
          <w:b/>
          <w:bCs/>
          <w:iCs/>
        </w:rPr>
        <w:t>(2) </w:t>
      </w:r>
      <w:r w:rsidRPr="00042CF0">
        <w:rPr>
          <w:iCs/>
        </w:rPr>
        <w:t>Special meetings may be provided for at the call of the Chairman or on the request of any two Board members, which meetings shall be held on notice to its members and the public in accordance with all applicable legal requirements.</w:t>
      </w:r>
    </w:p>
    <w:p w:rsidR="00042CF0" w:rsidRPr="00042CF0" w:rsidRDefault="00042CF0" w:rsidP="001F4F85">
      <w:pPr>
        <w:ind w:left="720"/>
        <w:jc w:val="both"/>
        <w:rPr>
          <w:iCs/>
        </w:rPr>
      </w:pPr>
      <w:r w:rsidRPr="001F4F85">
        <w:rPr>
          <w:b/>
          <w:bCs/>
          <w:iCs/>
        </w:rPr>
        <w:t>(3) </w:t>
      </w:r>
      <w:r w:rsidRPr="00042CF0">
        <w:rPr>
          <w:iCs/>
        </w:rPr>
        <w:t>No action shall be taken at any meeting without a quorum being present, said quorum to be the majority of the full authorized membership of the Board.</w:t>
      </w:r>
    </w:p>
    <w:p w:rsidR="00042CF0" w:rsidRPr="00042CF0" w:rsidRDefault="00042CF0" w:rsidP="001F4F85">
      <w:pPr>
        <w:ind w:left="720"/>
        <w:jc w:val="both"/>
        <w:rPr>
          <w:iCs/>
        </w:rPr>
      </w:pPr>
      <w:r w:rsidRPr="001F4F85">
        <w:rPr>
          <w:b/>
          <w:bCs/>
          <w:iCs/>
        </w:rPr>
        <w:t>(4) </w:t>
      </w:r>
      <w:r w:rsidRPr="00042CF0">
        <w:rPr>
          <w:iCs/>
        </w:rPr>
        <w:t>All actions shall be taken by majority vote of the members of the Board present at the meeting except as otherwise required by a provision of N.J.S.A. 40:55D-1 et seq. A member of the Board who was absent for one or more of the meetings at which a hearing was held shall be eligible to vote on a matter upon which the hearing was conducted, notwithstanding his absence from one or more of the meetings; provided, however, that such Board member has available to him the transcript or recording of all of the hearing from which he was absent and certifies in writing to the Board that he has read such transcript or listened to such recording.</w:t>
      </w:r>
    </w:p>
    <w:p w:rsidR="00042CF0" w:rsidRPr="00042CF0" w:rsidRDefault="00042CF0" w:rsidP="001F4F85">
      <w:pPr>
        <w:ind w:left="720"/>
        <w:jc w:val="both"/>
        <w:rPr>
          <w:iCs/>
        </w:rPr>
      </w:pPr>
      <w:r w:rsidRPr="001F4F85">
        <w:rPr>
          <w:b/>
          <w:bCs/>
          <w:iCs/>
        </w:rPr>
        <w:t>(5) </w:t>
      </w:r>
      <w:r w:rsidRPr="00042CF0">
        <w:rPr>
          <w:iCs/>
        </w:rPr>
        <w:t>All regular meetings and all special meetings shall be open to the public, except as provided in the Open Public Meeting Law, c. 231, Laws of New Jersey, 1975</w:t>
      </w:r>
      <w:proofErr w:type="gramStart"/>
      <w:r w:rsidRPr="00042CF0">
        <w:rPr>
          <w:iCs/>
        </w:rPr>
        <w:t>.</w:t>
      </w:r>
      <w:r w:rsidRPr="001F4F85">
        <w:rPr>
          <w:b/>
          <w:bCs/>
          <w:iCs/>
          <w:vertAlign w:val="superscript"/>
        </w:rPr>
        <w:t>[</w:t>
      </w:r>
      <w:proofErr w:type="gramEnd"/>
      <w:r w:rsidRPr="001F4F85">
        <w:rPr>
          <w:b/>
          <w:bCs/>
          <w:iCs/>
          <w:vertAlign w:val="superscript"/>
        </w:rPr>
        <w:t>1]</w:t>
      </w:r>
      <w:r w:rsidRPr="00042CF0">
        <w:rPr>
          <w:iCs/>
        </w:rPr>
        <w:t> Notice of all such meetings shall be given in accordance with the requirements of the Open Public Meeting Law, c. 231, Laws of New Jersey, 1975.</w:t>
      </w:r>
    </w:p>
    <w:p w:rsidR="00042CF0" w:rsidRPr="00042CF0" w:rsidRDefault="00042CF0" w:rsidP="00042CF0">
      <w:pPr>
        <w:jc w:val="both"/>
        <w:rPr>
          <w:iCs/>
        </w:rPr>
      </w:pPr>
      <w:r w:rsidRPr="001F4F85">
        <w:rPr>
          <w:b/>
          <w:bCs/>
          <w:iCs/>
        </w:rPr>
        <w:t>C. </w:t>
      </w:r>
      <w:r w:rsidRPr="00042CF0">
        <w:rPr>
          <w:iCs/>
        </w:rPr>
        <w:t>Public hearings.</w:t>
      </w:r>
    </w:p>
    <w:p w:rsidR="00042CF0" w:rsidRPr="00042CF0" w:rsidRDefault="00042CF0" w:rsidP="001F4F85">
      <w:pPr>
        <w:ind w:left="720"/>
        <w:jc w:val="both"/>
        <w:rPr>
          <w:iCs/>
        </w:rPr>
      </w:pPr>
      <w:r w:rsidRPr="001F4F85">
        <w:rPr>
          <w:b/>
          <w:bCs/>
          <w:iCs/>
        </w:rPr>
        <w:t>(1) </w:t>
      </w:r>
      <w:r w:rsidRPr="00042CF0">
        <w:rPr>
          <w:iCs/>
        </w:rPr>
        <w:t>The Planning Board, as the case may be, shall hold a hearing on each application for development. Each Board shall make rules governing such hearings.</w:t>
      </w:r>
    </w:p>
    <w:p w:rsidR="00042CF0" w:rsidRPr="00042CF0" w:rsidRDefault="00042CF0" w:rsidP="001F4F85">
      <w:pPr>
        <w:tabs>
          <w:tab w:val="left" w:pos="1725"/>
        </w:tabs>
        <w:ind w:left="720"/>
        <w:jc w:val="both"/>
        <w:rPr>
          <w:iCs/>
        </w:rPr>
      </w:pPr>
      <w:r w:rsidRPr="001F4F85">
        <w:rPr>
          <w:b/>
          <w:bCs/>
          <w:iCs/>
        </w:rPr>
        <w:t>(2) </w:t>
      </w:r>
      <w:r w:rsidRPr="00042CF0">
        <w:rPr>
          <w:iCs/>
        </w:rPr>
        <w:t>Any maps and documents for which approval is sought at a hearing shall be on file and available for public inspection at least 10 days before the date of the hearing during normal business hours in the office of the administrative officer. The applicant may produce any documents, records or testimony at the hearing to substantiate or clarify or supplement the previously filed maps and documents.</w:t>
      </w:r>
    </w:p>
    <w:p w:rsidR="00042CF0" w:rsidRPr="00042CF0" w:rsidRDefault="00042CF0" w:rsidP="001F4F85">
      <w:pPr>
        <w:ind w:left="720"/>
        <w:jc w:val="both"/>
        <w:rPr>
          <w:iCs/>
        </w:rPr>
      </w:pPr>
      <w:r w:rsidRPr="001F4F85">
        <w:rPr>
          <w:b/>
          <w:bCs/>
          <w:iCs/>
        </w:rPr>
        <w:t>(3) </w:t>
      </w:r>
      <w:r w:rsidRPr="00042CF0">
        <w:rPr>
          <w:iCs/>
        </w:rPr>
        <w:t>The officer presiding at the hearings, or such person as he may designate, shall have the power to administer oaths and issue subpoenas to compel the attendance of witnesses and the production of relevant evidence, including witnesses and documents presented by the parties, and the provisions of the County and Municipal Investigations Law, P.L. 1953, c. 38 (N.J.S.A. 2A:67A-1 et seq.) shall apply.</w:t>
      </w:r>
    </w:p>
    <w:p w:rsidR="00042CF0" w:rsidRPr="00042CF0" w:rsidRDefault="00042CF0" w:rsidP="001F4F85">
      <w:pPr>
        <w:ind w:left="720"/>
        <w:jc w:val="both"/>
        <w:rPr>
          <w:iCs/>
        </w:rPr>
      </w:pPr>
      <w:r w:rsidRPr="001F4F85">
        <w:rPr>
          <w:b/>
          <w:bCs/>
          <w:iCs/>
        </w:rPr>
        <w:t>(4) </w:t>
      </w:r>
      <w:r w:rsidRPr="00042CF0">
        <w:rPr>
          <w:iCs/>
        </w:rPr>
        <w:t>The testimony of all witnesses relating to an application for development shall be taken under oath or affirmation by the presiding officer, or such other person as he may designate, and the right of cross-examination shall be permitted to all interested parties through their attorneys, if represented, or directly, if not represented, subject to the discretion of the presiding officer and reasonable limitations as to time and number of witnesses.</w:t>
      </w:r>
    </w:p>
    <w:p w:rsidR="00042CF0" w:rsidRPr="00042CF0" w:rsidRDefault="00042CF0" w:rsidP="001F4F85">
      <w:pPr>
        <w:ind w:left="720"/>
        <w:jc w:val="both"/>
        <w:rPr>
          <w:iCs/>
        </w:rPr>
      </w:pPr>
      <w:r w:rsidRPr="001F4F85">
        <w:rPr>
          <w:b/>
          <w:bCs/>
          <w:iCs/>
        </w:rPr>
        <w:t>(5) </w:t>
      </w:r>
      <w:r w:rsidRPr="00042CF0">
        <w:rPr>
          <w:iCs/>
        </w:rPr>
        <w:t>Technical rules of evidence shall not be applicable to the hearing, but the Board may exclude irrelevant, immaterial or unduly repetitious evidence.</w:t>
      </w:r>
    </w:p>
    <w:p w:rsidR="00042CF0" w:rsidRPr="00042CF0" w:rsidRDefault="00042CF0" w:rsidP="00042CF0">
      <w:pPr>
        <w:jc w:val="both"/>
        <w:rPr>
          <w:iCs/>
        </w:rPr>
      </w:pPr>
      <w:r w:rsidRPr="001F4F85">
        <w:rPr>
          <w:b/>
          <w:bCs/>
          <w:iCs/>
        </w:rPr>
        <w:t>D. </w:t>
      </w:r>
      <w:r w:rsidRPr="00042CF0">
        <w:rPr>
          <w:iCs/>
        </w:rPr>
        <w:t>Public notice of a hearing.</w:t>
      </w:r>
    </w:p>
    <w:p w:rsidR="00042CF0" w:rsidRPr="00042CF0" w:rsidRDefault="00042CF0" w:rsidP="001F4F85">
      <w:pPr>
        <w:ind w:left="720"/>
        <w:jc w:val="both"/>
        <w:rPr>
          <w:iCs/>
        </w:rPr>
      </w:pPr>
      <w:r w:rsidRPr="001F4F85">
        <w:rPr>
          <w:b/>
          <w:bCs/>
          <w:iCs/>
        </w:rPr>
        <w:t>(1) </w:t>
      </w:r>
      <w:r w:rsidRPr="00042CF0">
        <w:rPr>
          <w:iCs/>
        </w:rPr>
        <w:t>Public notice of a hearing shall be given for all applications for development, including but not limited to requests for relief under N.J.S.A. 40:55D-60 and 40:55D-76 and interpretations under N.J.S.A. 40:55D-70b.</w:t>
      </w:r>
    </w:p>
    <w:p w:rsidR="00042CF0" w:rsidRPr="00042CF0" w:rsidRDefault="00042CF0" w:rsidP="001F4F85">
      <w:pPr>
        <w:ind w:left="720"/>
        <w:jc w:val="both"/>
        <w:rPr>
          <w:iCs/>
        </w:rPr>
      </w:pPr>
      <w:r w:rsidRPr="001F4F85">
        <w:rPr>
          <w:b/>
          <w:bCs/>
          <w:iCs/>
        </w:rPr>
        <w:t>(2) </w:t>
      </w:r>
      <w:r w:rsidRPr="00042CF0">
        <w:rPr>
          <w:iCs/>
        </w:rPr>
        <w:t>The Secretary of the Planning Board, as the case may be, shall notify the applicant at least two weeks prior to the public hearing at which the application will be discussed. Notice of a hearing requiring public notice shall be given by the applicant at least 10 days prior to the date of the hearing in the following manner:</w:t>
      </w:r>
    </w:p>
    <w:p w:rsidR="00042CF0" w:rsidRPr="00042CF0" w:rsidRDefault="00042CF0" w:rsidP="001F4F85">
      <w:pPr>
        <w:ind w:left="1440"/>
        <w:jc w:val="both"/>
        <w:rPr>
          <w:iCs/>
        </w:rPr>
      </w:pPr>
      <w:r w:rsidRPr="001F4F85">
        <w:rPr>
          <w:b/>
          <w:bCs/>
          <w:iCs/>
        </w:rPr>
        <w:t>(a) </w:t>
      </w:r>
      <w:r w:rsidRPr="00042CF0">
        <w:rPr>
          <w:iCs/>
        </w:rPr>
        <w:t>By publication in an official newspaper of the City, if there is one, or in a newspaper of general circulation in the City in the absence of an official newspaper. An affidavit of proof of the giving of the required notice shall be filed by the applicant with the municipal agency at, or prior to, the hearing.</w:t>
      </w:r>
    </w:p>
    <w:p w:rsidR="00042CF0" w:rsidRPr="00042CF0" w:rsidRDefault="00042CF0" w:rsidP="001F4F85">
      <w:pPr>
        <w:ind w:left="1440"/>
        <w:jc w:val="both"/>
        <w:rPr>
          <w:iCs/>
        </w:rPr>
      </w:pPr>
      <w:r w:rsidRPr="001F4F85">
        <w:rPr>
          <w:b/>
          <w:bCs/>
          <w:iCs/>
        </w:rPr>
        <w:t>(b) </w:t>
      </w:r>
      <w:r w:rsidRPr="00042CF0">
        <w:rPr>
          <w:iCs/>
        </w:rPr>
        <w:t>By notification by personal service or certified mail to the following. An affidavit of proof of the giving of the required notice shall be filed by the applicant with the municipal agency at, or prior to, the hearing. It is not required that a return receipt is obtained; notice is deemed complete upon mailing (N.J.S.A. 40:55D-14).</w:t>
      </w:r>
    </w:p>
    <w:p w:rsidR="00042CF0" w:rsidRPr="00042CF0" w:rsidRDefault="00042CF0" w:rsidP="001F4F85">
      <w:pPr>
        <w:ind w:left="2160"/>
        <w:jc w:val="both"/>
        <w:rPr>
          <w:iCs/>
        </w:rPr>
      </w:pPr>
      <w:r w:rsidRPr="001F4F85">
        <w:rPr>
          <w:b/>
          <w:bCs/>
          <w:iCs/>
        </w:rPr>
        <w:t>[1] </w:t>
      </w:r>
      <w:r w:rsidRPr="00042CF0">
        <w:rPr>
          <w:iCs/>
        </w:rPr>
        <w:t>To all owners of real property as shown on the current tax duplicate located in the state and within 200 feet in all directions of the property which is the subject of the hearing, provided that this requirement shall be deemed satisfied by notice to the condominium association, in the case of any unit owner whose unit has a unit above or below it, or horizontal property regime, in the case of any co-owner whose apartment has an apartment above or below it.</w:t>
      </w:r>
    </w:p>
    <w:p w:rsidR="00042CF0" w:rsidRPr="00042CF0" w:rsidRDefault="00042CF0" w:rsidP="001F4F85">
      <w:pPr>
        <w:ind w:left="2880"/>
        <w:jc w:val="both"/>
        <w:rPr>
          <w:iCs/>
        </w:rPr>
      </w:pPr>
      <w:r w:rsidRPr="001F4F85">
        <w:rPr>
          <w:b/>
          <w:bCs/>
          <w:iCs/>
        </w:rPr>
        <w:t>[a] </w:t>
      </w:r>
      <w:r w:rsidRPr="00042CF0">
        <w:rPr>
          <w:iCs/>
        </w:rPr>
        <w:t>Notice to a partnership owner may be made by service upon any partner.</w:t>
      </w:r>
    </w:p>
    <w:p w:rsidR="00042CF0" w:rsidRPr="00042CF0" w:rsidRDefault="00042CF0" w:rsidP="001F4F85">
      <w:pPr>
        <w:ind w:left="2880"/>
        <w:jc w:val="both"/>
        <w:rPr>
          <w:iCs/>
        </w:rPr>
      </w:pPr>
      <w:r w:rsidRPr="001F4F85">
        <w:rPr>
          <w:b/>
          <w:bCs/>
          <w:iCs/>
        </w:rPr>
        <w:t>[b] </w:t>
      </w:r>
      <w:r w:rsidRPr="00042CF0">
        <w:rPr>
          <w:iCs/>
        </w:rPr>
        <w:t>Notice to a corporate owner may be made by service upon its president, a vice president, secretary or other person authorized by appointment or by law to accept service on behalf of the corporation.</w:t>
      </w:r>
    </w:p>
    <w:p w:rsidR="00042CF0" w:rsidRPr="00042CF0" w:rsidRDefault="00042CF0" w:rsidP="001F4F85">
      <w:pPr>
        <w:ind w:left="2880"/>
        <w:jc w:val="both"/>
        <w:rPr>
          <w:iCs/>
        </w:rPr>
      </w:pPr>
      <w:r w:rsidRPr="001F4F85">
        <w:rPr>
          <w:b/>
          <w:bCs/>
          <w:iCs/>
        </w:rPr>
        <w:t>[c] </w:t>
      </w:r>
      <w:r w:rsidRPr="00042CF0">
        <w:rPr>
          <w:iCs/>
        </w:rPr>
        <w:t>Notice to a condominium association, horizontal property regime, community trust or homeowners' association, because of its ownership of common elements or areas located within 200 feet of the property which is the subject of the hearing, may be made in the same manner as to a corporation without further notice to unit owners, co-owners, or homeowners on account of such common elements or areas.</w:t>
      </w:r>
    </w:p>
    <w:p w:rsidR="00042CF0" w:rsidRPr="00042CF0" w:rsidRDefault="00042CF0" w:rsidP="001F4F85">
      <w:pPr>
        <w:ind w:left="2160"/>
        <w:jc w:val="both"/>
        <w:rPr>
          <w:iCs/>
        </w:rPr>
      </w:pPr>
      <w:r w:rsidRPr="001F4F85">
        <w:rPr>
          <w:b/>
          <w:bCs/>
          <w:iCs/>
        </w:rPr>
        <w:t>[2] </w:t>
      </w:r>
      <w:r w:rsidRPr="00042CF0">
        <w:rPr>
          <w:iCs/>
        </w:rPr>
        <w:t>To the Clerk of any adjoining municipality or municipalities when the property involved is located within 200 feet of said adjoining municipality or municipalities.</w:t>
      </w:r>
    </w:p>
    <w:p w:rsidR="00042CF0" w:rsidRPr="00042CF0" w:rsidRDefault="00042CF0" w:rsidP="001F4F85">
      <w:pPr>
        <w:ind w:left="2160"/>
        <w:jc w:val="both"/>
        <w:rPr>
          <w:iCs/>
        </w:rPr>
      </w:pPr>
      <w:r w:rsidRPr="001F4F85">
        <w:rPr>
          <w:b/>
          <w:bCs/>
          <w:iCs/>
        </w:rPr>
        <w:t>[3] </w:t>
      </w:r>
      <w:r w:rsidRPr="00042CF0">
        <w:rPr>
          <w:iCs/>
        </w:rPr>
        <w:t>To the Cape May County Planning Board and Cape May Board of Chosen Freeholders when the application for development involves property adjacent to an existing county road or proposed road as shown on the County Official Map or County Master Plan, adjoining other county land or situated within 200 feet of a municipality boundary.</w:t>
      </w:r>
    </w:p>
    <w:p w:rsidR="00042CF0" w:rsidRPr="00042CF0" w:rsidRDefault="00042CF0" w:rsidP="001F4F85">
      <w:pPr>
        <w:ind w:left="2160"/>
        <w:jc w:val="both"/>
        <w:rPr>
          <w:iCs/>
        </w:rPr>
      </w:pPr>
      <w:r w:rsidRPr="001F4F85">
        <w:rPr>
          <w:b/>
          <w:bCs/>
          <w:iCs/>
        </w:rPr>
        <w:t>[4] </w:t>
      </w:r>
      <w:r w:rsidRPr="00042CF0">
        <w:rPr>
          <w:iCs/>
        </w:rPr>
        <w:t>To the Commissioner of Transportation of the State of New Jersey when the property abuts a state highway.</w:t>
      </w:r>
    </w:p>
    <w:p w:rsidR="00042CF0" w:rsidRPr="00042CF0" w:rsidRDefault="00042CF0" w:rsidP="001F4F85">
      <w:pPr>
        <w:ind w:left="2160"/>
        <w:jc w:val="both"/>
        <w:rPr>
          <w:iCs/>
        </w:rPr>
      </w:pPr>
      <w:r w:rsidRPr="001F4F85">
        <w:rPr>
          <w:b/>
          <w:bCs/>
          <w:iCs/>
        </w:rPr>
        <w:t>[5] </w:t>
      </w:r>
      <w:r w:rsidRPr="00042CF0">
        <w:rPr>
          <w:iCs/>
        </w:rPr>
        <w:t>To the State Planning Commission when the hearing involves an application for the development of property which exceeds 150 acres or 500 dwelling units, in which case the notice shall include a copy of any maps or documents required to be filed with the City.</w:t>
      </w:r>
    </w:p>
    <w:p w:rsidR="00042CF0" w:rsidRPr="00042CF0" w:rsidRDefault="00042CF0" w:rsidP="001F4F85">
      <w:pPr>
        <w:ind w:left="720"/>
        <w:jc w:val="both"/>
        <w:rPr>
          <w:iCs/>
        </w:rPr>
      </w:pPr>
      <w:r w:rsidRPr="001F4F85">
        <w:rPr>
          <w:b/>
          <w:bCs/>
          <w:iCs/>
        </w:rPr>
        <w:t>(3) </w:t>
      </w:r>
      <w:r w:rsidRPr="00042CF0">
        <w:rPr>
          <w:iCs/>
        </w:rPr>
        <w:t>Upon the written request of an applicant, the City Tax Collector shall, within seven days, make and certify a list from current tax duplicates of names and addresses of owners within the City to whom the applicant is required to give notice. The applicant shall be charged $0.25 per name or $10, whichever is greater, for said list and shall be entitled to rely upon the information contained in such list, and failure to give notice to any lot owner not on the list shall not invalidate any hearing or proceeding. Additionally, the applicant shall be responsible for giving proper notice to all property owners pursuant to Subsection </w:t>
      </w:r>
      <w:proofErr w:type="gramStart"/>
      <w:r w:rsidRPr="001F4F85">
        <w:rPr>
          <w:b/>
          <w:bCs/>
          <w:iCs/>
        </w:rPr>
        <w:t>D(</w:t>
      </w:r>
      <w:proofErr w:type="gramEnd"/>
      <w:r w:rsidRPr="001F4F85">
        <w:rPr>
          <w:b/>
          <w:bCs/>
          <w:iCs/>
        </w:rPr>
        <w:t>2)(b)</w:t>
      </w:r>
      <w:r w:rsidRPr="00042CF0">
        <w:rPr>
          <w:iCs/>
        </w:rPr>
        <w:t> above who do not reside within the City.</w:t>
      </w:r>
    </w:p>
    <w:p w:rsidR="00042CF0" w:rsidRPr="00042CF0" w:rsidRDefault="00042CF0" w:rsidP="001F4F85">
      <w:pPr>
        <w:ind w:left="720"/>
        <w:jc w:val="both"/>
        <w:rPr>
          <w:iCs/>
        </w:rPr>
      </w:pPr>
      <w:r w:rsidRPr="001F4F85">
        <w:rPr>
          <w:b/>
          <w:bCs/>
          <w:iCs/>
        </w:rPr>
        <w:t>(4) </w:t>
      </w:r>
      <w:r w:rsidRPr="00042CF0">
        <w:rPr>
          <w:iCs/>
        </w:rPr>
        <w:t>The notice shall state the date, time and place of the hearing and the nature of the matters to be discussed and an identification of the property proposed for development by street address, if any, and by reference to lot and block numbers as shown on the current tax duplicate in the City Tax Collector's office and the location and times at which any maps or documents for which approval is sought are available for inspection.</w:t>
      </w:r>
    </w:p>
    <w:p w:rsidR="00042CF0" w:rsidRPr="00042CF0" w:rsidRDefault="00042CF0" w:rsidP="00042CF0">
      <w:pPr>
        <w:jc w:val="both"/>
        <w:rPr>
          <w:iCs/>
        </w:rPr>
      </w:pPr>
      <w:r w:rsidRPr="001F4F85">
        <w:rPr>
          <w:b/>
          <w:bCs/>
          <w:iCs/>
        </w:rPr>
        <w:t>E. </w:t>
      </w:r>
      <w:r w:rsidRPr="00042CF0">
        <w:rPr>
          <w:iCs/>
        </w:rPr>
        <w:t>Records.</w:t>
      </w:r>
    </w:p>
    <w:p w:rsidR="00042CF0" w:rsidRPr="00042CF0" w:rsidRDefault="00042CF0" w:rsidP="001F4F85">
      <w:pPr>
        <w:ind w:left="720"/>
        <w:jc w:val="both"/>
        <w:rPr>
          <w:iCs/>
        </w:rPr>
      </w:pPr>
      <w:r w:rsidRPr="001F4F85">
        <w:rPr>
          <w:b/>
          <w:bCs/>
          <w:iCs/>
        </w:rPr>
        <w:t>(1) </w:t>
      </w:r>
      <w:r w:rsidRPr="00042CF0">
        <w:rPr>
          <w:iCs/>
        </w:rPr>
        <w:t>Minutes of every regular or special meeting shall be kept and shall include the names and addresses of the persons appearing and addressing the Planning Board, and of any persons appearing by attorney, the action taken by the Planning Board, the findings, if any, made by it and the reasons therefor. The minutes shall thereafter be made available, after approval by the Board, for public inspection during the normal business hours at the office of the administrative officer. Any interested party shall have the right to compel production of the minutes for use as evidence in any legal proceedings concerning the subject matter of such minutes. Such interested party shall be charged a reasonable fee for the reproduction of the minutes, as indicated in § </w:t>
      </w:r>
      <w:r w:rsidRPr="001F4F85">
        <w:rPr>
          <w:b/>
          <w:bCs/>
          <w:iCs/>
        </w:rPr>
        <w:t>276-67</w:t>
      </w:r>
      <w:r w:rsidRPr="00042CF0">
        <w:rPr>
          <w:iCs/>
        </w:rPr>
        <w:t> of this chapter.</w:t>
      </w:r>
    </w:p>
    <w:p w:rsidR="00042CF0" w:rsidRPr="00042CF0" w:rsidRDefault="00042CF0" w:rsidP="001F4F85">
      <w:pPr>
        <w:ind w:left="720"/>
        <w:jc w:val="both"/>
        <w:rPr>
          <w:iCs/>
        </w:rPr>
      </w:pPr>
      <w:r w:rsidRPr="001F4F85">
        <w:rPr>
          <w:b/>
          <w:bCs/>
          <w:iCs/>
        </w:rPr>
        <w:t>(2) </w:t>
      </w:r>
      <w:r w:rsidRPr="00042CF0">
        <w:rPr>
          <w:iCs/>
        </w:rPr>
        <w:t>A verbatim recording shall be made of every hearing. The recording of the proceedings shall be made either by stenographer, mechanical or electrical means. The municipality shall furnish a transcript or duplicate recording in lieu thereof on request to any interested party at his expense, provided that the charge for a transcript shall not exceed the maximum amount permitted in N.J.S.A. 2A:11-15</w:t>
      </w:r>
      <w:r w:rsidRPr="001F4F85">
        <w:rPr>
          <w:b/>
          <w:bCs/>
          <w:iCs/>
          <w:vertAlign w:val="superscript"/>
        </w:rPr>
        <w:t>[2]</w:t>
      </w:r>
      <w:r w:rsidRPr="00042CF0">
        <w:rPr>
          <w:iCs/>
        </w:rPr>
        <w:t>, and as indicated in § </w:t>
      </w:r>
      <w:r w:rsidRPr="001F4F85">
        <w:rPr>
          <w:b/>
          <w:bCs/>
          <w:iCs/>
        </w:rPr>
        <w:t>276-67</w:t>
      </w:r>
      <w:r w:rsidRPr="00042CF0">
        <w:rPr>
          <w:iCs/>
        </w:rPr>
        <w:t> of this chapter. Each transcript shall be certified in writing by the transcriber to be accurate.</w:t>
      </w:r>
    </w:p>
    <w:p w:rsidR="00042CF0" w:rsidRPr="00042CF0" w:rsidRDefault="00042CF0" w:rsidP="00042CF0">
      <w:pPr>
        <w:jc w:val="both"/>
        <w:rPr>
          <w:iCs/>
        </w:rPr>
      </w:pPr>
      <w:r w:rsidRPr="001F4F85">
        <w:rPr>
          <w:b/>
          <w:bCs/>
          <w:iCs/>
        </w:rPr>
        <w:t>F. </w:t>
      </w:r>
      <w:r w:rsidRPr="00042CF0">
        <w:rPr>
          <w:iCs/>
        </w:rPr>
        <w:t>Decisions.</w:t>
      </w:r>
    </w:p>
    <w:p w:rsidR="00042CF0" w:rsidRPr="00042CF0" w:rsidRDefault="00042CF0" w:rsidP="001F4F85">
      <w:pPr>
        <w:ind w:left="720"/>
        <w:jc w:val="both"/>
        <w:rPr>
          <w:iCs/>
        </w:rPr>
      </w:pPr>
      <w:r w:rsidRPr="001F4F85">
        <w:rPr>
          <w:b/>
          <w:bCs/>
          <w:iCs/>
        </w:rPr>
        <w:t>(1) </w:t>
      </w:r>
      <w:r w:rsidRPr="00042CF0">
        <w:rPr>
          <w:iCs/>
        </w:rPr>
        <w:t>Each decision on any application for development shall be reduced to writing by the Board and shall include findings of facts and conclusions based thereon.</w:t>
      </w:r>
    </w:p>
    <w:p w:rsidR="00042CF0" w:rsidRPr="00042CF0" w:rsidRDefault="00042CF0" w:rsidP="001F4F85">
      <w:pPr>
        <w:tabs>
          <w:tab w:val="left" w:pos="5505"/>
        </w:tabs>
        <w:ind w:left="720"/>
        <w:jc w:val="both"/>
        <w:rPr>
          <w:iCs/>
        </w:rPr>
      </w:pPr>
      <w:r w:rsidRPr="001F4F85">
        <w:rPr>
          <w:b/>
          <w:bCs/>
          <w:iCs/>
        </w:rPr>
        <w:t>(2) </w:t>
      </w:r>
      <w:r w:rsidRPr="00042CF0">
        <w:rPr>
          <w:iCs/>
        </w:rPr>
        <w:t>The Board shall provide the findings and conclusions through:</w:t>
      </w:r>
    </w:p>
    <w:p w:rsidR="00042CF0" w:rsidRPr="00042CF0" w:rsidRDefault="00042CF0" w:rsidP="001F4F85">
      <w:pPr>
        <w:ind w:left="1440"/>
        <w:jc w:val="both"/>
        <w:rPr>
          <w:iCs/>
        </w:rPr>
      </w:pPr>
      <w:r w:rsidRPr="001F4F85">
        <w:rPr>
          <w:b/>
          <w:bCs/>
          <w:iCs/>
        </w:rPr>
        <w:t>(a) </w:t>
      </w:r>
      <w:r w:rsidRPr="00042CF0">
        <w:rPr>
          <w:iCs/>
        </w:rPr>
        <w:t>A resolution adopted at a meeting held within the time period provided in this chapter for action by the Board on the application for development; or</w:t>
      </w:r>
    </w:p>
    <w:p w:rsidR="00042CF0" w:rsidRPr="00042CF0" w:rsidRDefault="00042CF0" w:rsidP="001F4F85">
      <w:pPr>
        <w:ind w:left="1440"/>
        <w:jc w:val="both"/>
        <w:rPr>
          <w:iCs/>
        </w:rPr>
      </w:pPr>
      <w:r w:rsidRPr="001F4F85">
        <w:rPr>
          <w:b/>
          <w:bCs/>
          <w:iCs/>
        </w:rPr>
        <w:t>(b) </w:t>
      </w:r>
      <w:r w:rsidRPr="00042CF0">
        <w:rPr>
          <w:iCs/>
        </w:rPr>
        <w:t>A memorializing resolution adopted at a meeting held no later than 45 days after the date of the meeting at which the Board voted to grant or deny approval. Only the members of the Board who voted for the action taken may vote on the memorializing resolution, and the vote of a majority of such members present at the meeting at which the resolution is presented for adoption shall be sufficient to adopt the resolution. An action pursuant to N.J.S.A. 40:55D-9 (resulting from the failure of a motion to approve an application) shall be memorialized by resolution as provided above, with those members voting against the motion for approval being the members eligible to vote on the memorializing resolution.</w:t>
      </w:r>
    </w:p>
    <w:p w:rsidR="00042CF0" w:rsidRPr="00042CF0" w:rsidRDefault="00042CF0" w:rsidP="001F4F85">
      <w:pPr>
        <w:ind w:left="720"/>
        <w:jc w:val="both"/>
        <w:rPr>
          <w:iCs/>
        </w:rPr>
      </w:pPr>
      <w:r w:rsidRPr="001F4F85">
        <w:rPr>
          <w:b/>
          <w:bCs/>
          <w:iCs/>
        </w:rPr>
        <w:t>(3) </w:t>
      </w:r>
      <w:r w:rsidRPr="00042CF0">
        <w:rPr>
          <w:iCs/>
        </w:rPr>
        <w:t>The vote on any memorializing resolution shall be deemed to be a memorialization of the action of the Board and not to be an action of the Board; however, the date of the adoption of the resolution shall constitute the date of the decision for purposes of the mailings, filings and publications required in § </w:t>
      </w:r>
      <w:r w:rsidRPr="001F4F85">
        <w:rPr>
          <w:b/>
          <w:bCs/>
          <w:iCs/>
        </w:rPr>
        <w:t>276-61</w:t>
      </w:r>
      <w:r w:rsidRPr="00042CF0">
        <w:rPr>
          <w:iCs/>
        </w:rPr>
        <w:t> of this chapter.</w:t>
      </w:r>
    </w:p>
    <w:p w:rsidR="00042CF0" w:rsidRPr="00042CF0" w:rsidRDefault="00042CF0" w:rsidP="001F4F85">
      <w:pPr>
        <w:ind w:left="720"/>
        <w:jc w:val="both"/>
        <w:rPr>
          <w:iCs/>
        </w:rPr>
      </w:pPr>
      <w:r w:rsidRPr="001F4F85">
        <w:rPr>
          <w:b/>
          <w:bCs/>
          <w:iCs/>
        </w:rPr>
        <w:t>(4) </w:t>
      </w:r>
      <w:r w:rsidRPr="00042CF0">
        <w:rPr>
          <w:iCs/>
        </w:rPr>
        <w:t>If the Board fails to adopt a resolution or memorializing resolution as hereinabove specified, any interested party may apply to the Superior Court in a summary manner for an order compelling the Board to reduce its findings and conclusions to writing within a stated time and the cost of the application, including attorney</w:t>
      </w:r>
      <w:r w:rsidR="001F4F85">
        <w:rPr>
          <w:iCs/>
        </w:rPr>
        <w:t>’</w:t>
      </w:r>
      <w:r w:rsidRPr="00042CF0">
        <w:rPr>
          <w:iCs/>
        </w:rPr>
        <w:t>s fees, shall be assessed against the municipality.</w:t>
      </w:r>
    </w:p>
    <w:p w:rsidR="00042CF0" w:rsidRPr="00042CF0" w:rsidRDefault="00042CF0" w:rsidP="00042CF0">
      <w:pPr>
        <w:jc w:val="both"/>
        <w:rPr>
          <w:b/>
          <w:bCs/>
          <w:iCs/>
        </w:rPr>
      </w:pPr>
      <w:r w:rsidRPr="001F4F85">
        <w:rPr>
          <w:iCs/>
        </w:rPr>
        <w:t>§ 276-61</w:t>
      </w:r>
      <w:r w:rsidR="001F4F85">
        <w:rPr>
          <w:iCs/>
        </w:rPr>
        <w:t xml:space="preserve"> </w:t>
      </w:r>
      <w:r w:rsidRPr="001F4F85">
        <w:rPr>
          <w:b/>
          <w:bCs/>
          <w:iCs/>
        </w:rPr>
        <w:t>Appeal of decisions.</w:t>
      </w:r>
    </w:p>
    <w:p w:rsidR="00042CF0" w:rsidRDefault="00042CF0" w:rsidP="00042CF0">
      <w:pPr>
        <w:jc w:val="both"/>
        <w:rPr>
          <w:iCs/>
        </w:rPr>
      </w:pPr>
      <w:r w:rsidRPr="00042CF0">
        <w:rPr>
          <w:iCs/>
        </w:rPr>
        <w:t>Any interested party has the right to obtain a review of any Planning Board decision by any court of competent jurisdiction according to law.</w:t>
      </w:r>
    </w:p>
    <w:p w:rsidR="00A863D4" w:rsidRPr="00A863D4" w:rsidRDefault="00A863D4" w:rsidP="00A863D4">
      <w:pPr>
        <w:jc w:val="both"/>
        <w:rPr>
          <w:iCs/>
        </w:rPr>
      </w:pPr>
      <w:r w:rsidRPr="00A863D4">
        <w:rPr>
          <w:b/>
          <w:bCs/>
          <w:iCs/>
        </w:rPr>
        <w:t xml:space="preserve">Article </w:t>
      </w:r>
      <w:proofErr w:type="spellStart"/>
      <w:r w:rsidRPr="00A863D4">
        <w:rPr>
          <w:b/>
          <w:bCs/>
          <w:iCs/>
        </w:rPr>
        <w:t>VIII</w:t>
      </w:r>
      <w:proofErr w:type="gramStart"/>
      <w:r w:rsidRPr="00A863D4">
        <w:rPr>
          <w:b/>
          <w:bCs/>
          <w:iCs/>
        </w:rPr>
        <w:t>:</w:t>
      </w:r>
      <w:r w:rsidRPr="00A863D4">
        <w:rPr>
          <w:iCs/>
        </w:rPr>
        <w:t>Development</w:t>
      </w:r>
      <w:proofErr w:type="spellEnd"/>
      <w:proofErr w:type="gramEnd"/>
      <w:r w:rsidRPr="00A863D4">
        <w:rPr>
          <w:iCs/>
        </w:rPr>
        <w:t xml:space="preserve"> Application Review Procedures</w:t>
      </w:r>
    </w:p>
    <w:p w:rsidR="00A863D4" w:rsidRPr="00042CF0" w:rsidRDefault="00A863D4" w:rsidP="00042CF0">
      <w:pPr>
        <w:jc w:val="both"/>
        <w:rPr>
          <w:iCs/>
        </w:rPr>
      </w:pPr>
      <w:r w:rsidRPr="00A863D4">
        <w:rPr>
          <w:iCs/>
        </w:rPr>
        <w:t>§ 276-62</w:t>
      </w:r>
      <w:r w:rsidRPr="00A863D4">
        <w:rPr>
          <w:b/>
          <w:bCs/>
          <w:iCs/>
        </w:rPr>
        <w:t>(Reserved)</w:t>
      </w:r>
    </w:p>
    <w:p w:rsidR="002F362F" w:rsidRPr="002F362F" w:rsidRDefault="002F362F" w:rsidP="002F362F">
      <w:pPr>
        <w:jc w:val="both"/>
        <w:rPr>
          <w:iCs/>
        </w:rPr>
      </w:pPr>
      <w:r w:rsidRPr="002F362F">
        <w:rPr>
          <w:iCs/>
        </w:rPr>
        <w:t>§ 276-63</w:t>
      </w:r>
      <w:r>
        <w:rPr>
          <w:iCs/>
        </w:rPr>
        <w:t xml:space="preserve"> </w:t>
      </w:r>
      <w:r w:rsidRPr="001F4F85">
        <w:rPr>
          <w:b/>
          <w:iCs/>
        </w:rPr>
        <w:t>Application of requirements.</w:t>
      </w:r>
    </w:p>
    <w:p w:rsidR="002F362F" w:rsidRPr="002F362F" w:rsidRDefault="002F362F" w:rsidP="002F362F">
      <w:pPr>
        <w:jc w:val="both"/>
        <w:rPr>
          <w:iCs/>
        </w:rPr>
      </w:pPr>
      <w:r w:rsidRPr="002F362F">
        <w:rPr>
          <w:iCs/>
        </w:rPr>
        <w:t>A. Subdivision review. All subdivisions, as defined under Article II, are subject to the review procedures specified herein.</w:t>
      </w:r>
    </w:p>
    <w:p w:rsidR="002F362F" w:rsidRPr="002F362F" w:rsidRDefault="002F362F" w:rsidP="002F362F">
      <w:pPr>
        <w:jc w:val="both"/>
        <w:rPr>
          <w:iCs/>
        </w:rPr>
      </w:pPr>
      <w:r w:rsidRPr="002F362F">
        <w:rPr>
          <w:iCs/>
        </w:rPr>
        <w:t>B. Site plan review.</w:t>
      </w:r>
    </w:p>
    <w:p w:rsidR="002F362F" w:rsidRPr="002F362F" w:rsidRDefault="002F362F" w:rsidP="002F362F">
      <w:pPr>
        <w:ind w:left="720"/>
        <w:jc w:val="both"/>
        <w:rPr>
          <w:iCs/>
        </w:rPr>
      </w:pPr>
      <w:r w:rsidRPr="002F362F">
        <w:rPr>
          <w:iCs/>
        </w:rPr>
        <w:t>(1)</w:t>
      </w:r>
      <w:r>
        <w:rPr>
          <w:iCs/>
        </w:rPr>
        <w:t xml:space="preserve"> </w:t>
      </w:r>
      <w:r w:rsidRPr="002F362F">
        <w:rPr>
          <w:iCs/>
        </w:rPr>
        <w:t>No construction permit shall be issued for any new structure or parking lot designed for four or more vehicles, or for an addition to an existing structure or parking lot, and no certificate of occupancy shall be issued for any change of use of an existing structure until the site plan has been reviewed and approved by the municipality, except that:</w:t>
      </w:r>
    </w:p>
    <w:p w:rsidR="002F362F" w:rsidRPr="002F362F" w:rsidRDefault="002F362F" w:rsidP="002F362F">
      <w:pPr>
        <w:ind w:left="1440"/>
        <w:jc w:val="both"/>
        <w:rPr>
          <w:iCs/>
        </w:rPr>
      </w:pPr>
      <w:r w:rsidRPr="002F362F">
        <w:rPr>
          <w:iCs/>
        </w:rPr>
        <w:t>(a) A construction permit for a single-family detached dwelling unit or a two-family dwelling unit, except for the development of two or more two-family or semidetached dwelling units on contiguous lots, and/or their accessory building(s) on a lot, shall not require site plan approval; except that the use of any existing or proposed principal or accessory building for a home occupation as defined and permitted by this chapter shall require minor site plan approval prior to the issuance of a construction permit or certificate of occupancy. The foregoing shall in no way affect the responsibility of an applicant to submit the necessary information and receive the necessary approvals as may be required pursuant to other ordinances.</w:t>
      </w:r>
    </w:p>
    <w:p w:rsidR="002F362F" w:rsidRPr="002F362F" w:rsidRDefault="002F362F" w:rsidP="002F362F">
      <w:pPr>
        <w:ind w:left="1440"/>
        <w:jc w:val="both"/>
        <w:rPr>
          <w:iCs/>
        </w:rPr>
      </w:pPr>
      <w:r w:rsidRPr="002F362F">
        <w:rPr>
          <w:iCs/>
        </w:rPr>
        <w:t>(b) Any change of use from one permitted category of nonresidential use to another permitted category of nonresidential use shall not require site plan approval if both the Construction Official and Zoning Officer stipulate to the Board that the existing site development meets the requirements of this chapter for the new use category and the new use category does not require an increase in the number of required parking spaces.</w:t>
      </w:r>
    </w:p>
    <w:p w:rsidR="002F362F" w:rsidRPr="002F362F" w:rsidRDefault="002F362F" w:rsidP="002F362F">
      <w:pPr>
        <w:ind w:left="1440"/>
        <w:jc w:val="both"/>
        <w:rPr>
          <w:iCs/>
        </w:rPr>
      </w:pPr>
      <w:r w:rsidRPr="002F362F">
        <w:rPr>
          <w:iCs/>
        </w:rPr>
        <w:t>(c) All site plan applications for the development, conversion, expansion, or use of condominiums shall include a detailed floor plan of the entire structure on one twenty-four-inch by thirty-six-inch Mylar transparency for tax mapping purposes.</w:t>
      </w:r>
    </w:p>
    <w:p w:rsidR="002F362F" w:rsidRPr="002F362F" w:rsidRDefault="002F362F" w:rsidP="002F362F">
      <w:pPr>
        <w:ind w:left="1440"/>
        <w:jc w:val="both"/>
        <w:rPr>
          <w:iCs/>
        </w:rPr>
      </w:pPr>
      <w:r w:rsidRPr="002F362F">
        <w:rPr>
          <w:iCs/>
        </w:rPr>
        <w:t xml:space="preserve">(d) A lawfully existing commercial establishment may apply for a maximum six-hundred-square-foot exterior storage area in the rear yard that conforms </w:t>
      </w:r>
      <w:proofErr w:type="gramStart"/>
      <w:r w:rsidRPr="002F362F">
        <w:rPr>
          <w:iCs/>
        </w:rPr>
        <w:t>with</w:t>
      </w:r>
      <w:proofErr w:type="gramEnd"/>
      <w:r w:rsidRPr="002F362F">
        <w:rPr>
          <w:iCs/>
        </w:rPr>
        <w:t xml:space="preserve"> all requirements of the zone.</w:t>
      </w:r>
    </w:p>
    <w:p w:rsidR="002F362F" w:rsidRPr="002F362F" w:rsidRDefault="002F362F" w:rsidP="002F362F">
      <w:pPr>
        <w:ind w:left="720"/>
        <w:jc w:val="both"/>
        <w:rPr>
          <w:iCs/>
        </w:rPr>
      </w:pPr>
      <w:r w:rsidRPr="002F362F">
        <w:rPr>
          <w:iCs/>
        </w:rPr>
        <w:t>(2) An applicant may elect to file for preliminary and final site plan approval simultaneously to expedite the review process. The site plan shall be prepared according to the requirements stipulated for final approval. Developers electing to bypass the preliminary approval stage are doing so at the peril of added expense if changes in design are required.</w:t>
      </w:r>
    </w:p>
    <w:p w:rsidR="002F362F" w:rsidRPr="002F362F" w:rsidRDefault="002F362F" w:rsidP="002F362F">
      <w:pPr>
        <w:ind w:firstLine="720"/>
        <w:jc w:val="both"/>
        <w:rPr>
          <w:iCs/>
        </w:rPr>
      </w:pPr>
      <w:r w:rsidRPr="002F362F">
        <w:rPr>
          <w:iCs/>
        </w:rPr>
        <w:t>(3) Exemption:</w:t>
      </w:r>
    </w:p>
    <w:p w:rsidR="002F362F" w:rsidRPr="002F362F" w:rsidRDefault="002F362F" w:rsidP="002F362F">
      <w:pPr>
        <w:ind w:left="1440" w:firstLine="45"/>
        <w:jc w:val="both"/>
        <w:rPr>
          <w:iCs/>
        </w:rPr>
      </w:pPr>
      <w:r w:rsidRPr="002F362F">
        <w:rPr>
          <w:iCs/>
        </w:rPr>
        <w:t>(a) Any proposed addition or alteration to a principal building housing an existing, nonresidential conforming use which will be 600 square feet or less in area will not intrude upon a front yard (as "front yard" is defined in § 276-7), and which, upon completion, will not result in more than 25% additional building coverage shall not require site plan approval, provided that the proposed addition or alteration to the principal building:</w:t>
      </w:r>
    </w:p>
    <w:p w:rsidR="002F362F" w:rsidRPr="002F362F" w:rsidRDefault="002F362F" w:rsidP="002F362F">
      <w:pPr>
        <w:ind w:left="2160"/>
        <w:jc w:val="both"/>
        <w:rPr>
          <w:iCs/>
        </w:rPr>
      </w:pPr>
      <w:r w:rsidRPr="002F362F">
        <w:rPr>
          <w:iCs/>
        </w:rPr>
        <w:t>[1] Is being constructed so as to add to the principal building handicap accessibility features that are established by the Americans With Disabilities Act or the administrative regulations established thereunder; or</w:t>
      </w:r>
    </w:p>
    <w:p w:rsidR="002F362F" w:rsidRPr="002F362F" w:rsidRDefault="002F362F" w:rsidP="002F362F">
      <w:pPr>
        <w:ind w:left="2160"/>
        <w:jc w:val="both"/>
        <w:rPr>
          <w:iCs/>
        </w:rPr>
      </w:pPr>
      <w:r w:rsidRPr="002F362F">
        <w:rPr>
          <w:iCs/>
        </w:rPr>
        <w:t>[2] Does not result in any change whatsoever to the existing side yard setbacks and rear yard setback; however, in the event that an existing side yard setback or rear yard setback is less than four feet, then a minimum four-foot side yard setback and/or minimum four-foot rear yard setback, as the case may be, shall be maintained to the proposed addition or alteration; and</w:t>
      </w:r>
    </w:p>
    <w:p w:rsidR="002F362F" w:rsidRPr="002F362F" w:rsidRDefault="002F362F" w:rsidP="002F362F">
      <w:pPr>
        <w:ind w:left="2160"/>
        <w:jc w:val="both"/>
        <w:rPr>
          <w:iCs/>
        </w:rPr>
      </w:pPr>
      <w:r w:rsidRPr="002F362F">
        <w:rPr>
          <w:iCs/>
        </w:rPr>
        <w:t>[3] The proposed principal building addition or alteration, in the opinion of the Zoning Officer, will not create a nuisance, by reason of increased noise or otherwise, to adjacent land uses; and</w:t>
      </w:r>
    </w:p>
    <w:p w:rsidR="002F362F" w:rsidRPr="002F362F" w:rsidRDefault="002F362F" w:rsidP="002F362F">
      <w:pPr>
        <w:ind w:left="2160"/>
        <w:jc w:val="both"/>
        <w:rPr>
          <w:iCs/>
        </w:rPr>
      </w:pPr>
      <w:r w:rsidRPr="002F362F">
        <w:rPr>
          <w:iCs/>
        </w:rPr>
        <w:t>[4] Construction of the proposed principal building addition or alteration will not result in an increase in the number of parking spaces required by ordinance for the property.</w:t>
      </w:r>
    </w:p>
    <w:p w:rsidR="002F362F" w:rsidRPr="002F362F" w:rsidRDefault="002F362F" w:rsidP="002F362F">
      <w:pPr>
        <w:ind w:left="1440"/>
        <w:jc w:val="both"/>
        <w:rPr>
          <w:iCs/>
        </w:rPr>
      </w:pPr>
      <w:r w:rsidRPr="002F362F">
        <w:rPr>
          <w:iCs/>
        </w:rPr>
        <w:t xml:space="preserve">(b) No more than one site plan exemption per property shall be granted by the Zoning Official pursuant to this Subsection </w:t>
      </w:r>
      <w:proofErr w:type="gramStart"/>
      <w:r w:rsidRPr="002F362F">
        <w:rPr>
          <w:iCs/>
        </w:rPr>
        <w:t>B(</w:t>
      </w:r>
      <w:proofErr w:type="gramEnd"/>
      <w:r w:rsidRPr="002F362F">
        <w:rPr>
          <w:iCs/>
        </w:rPr>
        <w:t>3), and, whenever a site plan exemption is granted by the Zoning Official pursuant to this Subsection B(3), a record of that exemption shall be maintained by the Zoning Official, and copies thereof shall be provided to the Construction Official and Tax Assessor.</w:t>
      </w:r>
    </w:p>
    <w:p w:rsidR="002F362F" w:rsidRPr="002F362F" w:rsidRDefault="002F362F" w:rsidP="002F362F">
      <w:pPr>
        <w:jc w:val="both"/>
        <w:rPr>
          <w:iCs/>
        </w:rPr>
      </w:pPr>
      <w:r w:rsidRPr="002F362F">
        <w:rPr>
          <w:iCs/>
        </w:rPr>
        <w:t>C. Variance relief. All applications for variance relief to the Board of Adjustment not involving any related site plan, subdivision or conditional use approval shall be filed at least three weeks prior to the meeting. The filing shall include copies of any maps and related material; completed copies of the appropriate application form(s), which includes the checklist for variances pursuant to N.J.S.A. 40:55D-10.3 attached to this chapter[1]; and the fee in accordance with § 276-67 of this chapter. The Board shall act upon the application as stipulated by law.</w:t>
      </w:r>
    </w:p>
    <w:p w:rsidR="002F362F" w:rsidRPr="002F362F" w:rsidRDefault="002F362F" w:rsidP="002F362F">
      <w:pPr>
        <w:jc w:val="both"/>
        <w:rPr>
          <w:iCs/>
        </w:rPr>
      </w:pPr>
      <w:r w:rsidRPr="002F362F">
        <w:rPr>
          <w:iCs/>
        </w:rPr>
        <w:t>D. Informal review by the Planning Board.</w:t>
      </w:r>
    </w:p>
    <w:p w:rsidR="002F362F" w:rsidRPr="002F362F" w:rsidRDefault="002F362F" w:rsidP="002F362F">
      <w:pPr>
        <w:ind w:left="720"/>
        <w:jc w:val="both"/>
        <w:rPr>
          <w:iCs/>
        </w:rPr>
      </w:pPr>
      <w:r w:rsidRPr="002F362F">
        <w:rPr>
          <w:iCs/>
        </w:rPr>
        <w:t>(1)</w:t>
      </w:r>
      <w:r>
        <w:rPr>
          <w:iCs/>
        </w:rPr>
        <w:t xml:space="preserve"> </w:t>
      </w:r>
      <w:r w:rsidRPr="002F362F">
        <w:rPr>
          <w:iCs/>
        </w:rPr>
        <w:t xml:space="preserve">At the request of a developer, the Planning Board shall grant one informal review of a concept plan for a </w:t>
      </w:r>
      <w:del w:id="2528" w:author="rtbelasco" w:date="2018-11-29T01:33:00Z">
        <w:r w:rsidRPr="002F362F" w:rsidDel="002F362F">
          <w:rPr>
            <w:iCs/>
          </w:rPr>
          <w:delText xml:space="preserve">development </w:delText>
        </w:r>
      </w:del>
      <w:ins w:id="2529" w:author="rtbelasco" w:date="2018-11-29T01:33:00Z">
        <w:r>
          <w:rPr>
            <w:iCs/>
          </w:rPr>
          <w:t>major subdivision/major site plan</w:t>
        </w:r>
        <w:r w:rsidRPr="002F362F">
          <w:rPr>
            <w:iCs/>
          </w:rPr>
          <w:t xml:space="preserve"> </w:t>
        </w:r>
      </w:ins>
      <w:r w:rsidRPr="002F362F">
        <w:rPr>
          <w:iCs/>
        </w:rPr>
        <w:t>for which the developer intends to prepare and submit an application for development.</w:t>
      </w:r>
    </w:p>
    <w:p w:rsidR="002F362F" w:rsidRPr="002F362F" w:rsidRDefault="002F362F" w:rsidP="002F362F">
      <w:pPr>
        <w:ind w:left="720"/>
        <w:jc w:val="both"/>
        <w:rPr>
          <w:iCs/>
        </w:rPr>
      </w:pPr>
      <w:r w:rsidRPr="002F362F">
        <w:rPr>
          <w:iCs/>
        </w:rPr>
        <w:t>(2) The developer shall be required to submit a fee for such an informal review in accordance with § 276-67 of this chapter; however, no professional review(s) will be undertaken unless the developer agrees to pay for said review(s).</w:t>
      </w:r>
    </w:p>
    <w:p w:rsidR="002F362F" w:rsidRPr="002F362F" w:rsidRDefault="002F362F" w:rsidP="002F362F">
      <w:pPr>
        <w:ind w:left="720"/>
        <w:jc w:val="both"/>
        <w:rPr>
          <w:iCs/>
        </w:rPr>
      </w:pPr>
      <w:r w:rsidRPr="002F362F">
        <w:rPr>
          <w:iCs/>
        </w:rPr>
        <w:t>(3) The developer shall not be bound by any concept plan for which review is requested, and the Planning Board shall not be bound by any such review.</w:t>
      </w:r>
    </w:p>
    <w:p w:rsidR="002F362F" w:rsidRDefault="002F362F" w:rsidP="002F362F">
      <w:pPr>
        <w:ind w:left="720"/>
        <w:jc w:val="both"/>
        <w:rPr>
          <w:iCs/>
        </w:rPr>
      </w:pPr>
      <w:r w:rsidRPr="002F362F">
        <w:rPr>
          <w:iCs/>
        </w:rPr>
        <w:t>(4) A developer desiring to have a concept plan informally reviewed by the Planning Board shall so notify the administrative officer at least three weeks prior to the meeting of the Planning Board. The administrative officer shall thereafter notify the developer of the time and place which has been scheduled by the Planning Board for the informal review.</w:t>
      </w:r>
    </w:p>
    <w:p w:rsidR="001F4F85" w:rsidRDefault="001F4F85" w:rsidP="001F4F85">
      <w:pPr>
        <w:jc w:val="both"/>
        <w:rPr>
          <w:iCs/>
        </w:rPr>
      </w:pPr>
    </w:p>
    <w:p w:rsidR="001F4F85" w:rsidRDefault="001F4F85" w:rsidP="001F4F85">
      <w:pPr>
        <w:jc w:val="both"/>
        <w:rPr>
          <w:iCs/>
        </w:rPr>
      </w:pPr>
    </w:p>
    <w:p w:rsidR="001F4F85" w:rsidRPr="001F4F85" w:rsidRDefault="001F4F85" w:rsidP="001F4F85">
      <w:pPr>
        <w:jc w:val="both"/>
        <w:rPr>
          <w:b/>
          <w:bCs/>
          <w:iCs/>
        </w:rPr>
      </w:pPr>
      <w:r w:rsidRPr="001F4F85">
        <w:rPr>
          <w:iCs/>
        </w:rPr>
        <w:br/>
        <w:t>§ 276-64</w:t>
      </w:r>
      <w:r w:rsidRPr="001F4F85">
        <w:rPr>
          <w:b/>
          <w:bCs/>
          <w:iCs/>
        </w:rPr>
        <w:t>Submission of minor subdivision plats and minor site plans.</w:t>
      </w:r>
    </w:p>
    <w:p w:rsidR="001F4F85" w:rsidRPr="001F4F85" w:rsidRDefault="001F4F85" w:rsidP="001F4F85">
      <w:pPr>
        <w:jc w:val="both"/>
        <w:rPr>
          <w:iCs/>
        </w:rPr>
      </w:pPr>
      <w:r w:rsidRPr="001F4F85">
        <w:rPr>
          <w:b/>
          <w:bCs/>
          <w:iCs/>
        </w:rPr>
        <w:t>A. </w:t>
      </w:r>
      <w:r w:rsidRPr="001F4F85">
        <w:rPr>
          <w:iCs/>
        </w:rPr>
        <w:t>Procedure for submitting minor subdivision plats and minor site plans. The applicant shall submit to the administrative officer at least three weeks prior to the meeting 15 copies of the minor plat or plan; plus an additional copy of the plat or plan in portable document format (“pdf”) on a CD-Rom or other electronic or digital format acceptable to the City; 15 copies of the appropriate application(s), which includes the checklist(s) pursuant to N.J.S.A. 40:55D-10.3 attached to this chapter</w:t>
      </w:r>
      <w:r w:rsidRPr="001F4F85">
        <w:rPr>
          <w:b/>
          <w:bCs/>
          <w:iCs/>
          <w:vertAlign w:val="superscript"/>
        </w:rPr>
        <w:t>[1]</w:t>
      </w:r>
      <w:r w:rsidRPr="001F4F85">
        <w:rPr>
          <w:iCs/>
        </w:rPr>
        <w:t>; and a fee in accordance with § </w:t>
      </w:r>
      <w:r w:rsidRPr="001F4F85">
        <w:rPr>
          <w:b/>
          <w:bCs/>
          <w:iCs/>
        </w:rPr>
        <w:t>276-67</w:t>
      </w:r>
      <w:r w:rsidRPr="001F4F85">
        <w:rPr>
          <w:iCs/>
        </w:rPr>
        <w:t> of this chapter. The application shall contain an acknowledgement signed by the applicant stating that the applicant is familiar with the procedure set forth herein for submitting and acting upon minor subdivision plats and minor site plans and agrees to be bound by it. The administrative officer shall process the application and shall issue an application number. Once an application has been assigned a number, such number shall appear on all papers, maps, plats or plans and other documents for processing in conjunction with the application.</w:t>
      </w:r>
    </w:p>
    <w:p w:rsidR="001F4F85" w:rsidRPr="001F4F85" w:rsidRDefault="001F4F85" w:rsidP="001F4F85">
      <w:pPr>
        <w:jc w:val="both"/>
        <w:rPr>
          <w:iCs/>
        </w:rPr>
      </w:pPr>
      <w:r w:rsidRPr="001F4F85">
        <w:rPr>
          <w:b/>
          <w:bCs/>
          <w:iCs/>
        </w:rPr>
        <w:t>B. </w:t>
      </w:r>
      <w:r w:rsidRPr="001F4F85">
        <w:rPr>
          <w:iCs/>
        </w:rPr>
        <w:t>Details required for minor subdivision plats and minor site plans. Each minor plat or minor plan shall be drawn by a professional engineer and/or land surveyor licensed to practice in the State of New Jersey and shall bear the signature, seal, license number and telephone number of said professional engineer and/or land surveyor; provided, however, that all engineering data shall be signed and sealed by a professional engineer and all surveying data shall be signed and sealed by a professional land surveyor. Each submission shall be drawn at an appropriate scale not less than one inch equals 100 feet and shall be submitted on one of four of the following standard sheet sizes 8 1/2 inches by 13 inches; 15 inches by 21 inches; 24 inches by 36 inches; or 30 inches by 42 inches). Each minor plat or plan shall show the following information, as such information is applicable to the minor subdivision or minor site plan submission:</w:t>
      </w:r>
    </w:p>
    <w:p w:rsidR="001F4F85" w:rsidRPr="001F4F85" w:rsidRDefault="001F4F85" w:rsidP="001F4F85">
      <w:pPr>
        <w:ind w:left="720"/>
        <w:jc w:val="both"/>
        <w:rPr>
          <w:iCs/>
        </w:rPr>
      </w:pPr>
      <w:r w:rsidRPr="001F4F85">
        <w:rPr>
          <w:b/>
          <w:bCs/>
          <w:iCs/>
        </w:rPr>
        <w:t>(1) </w:t>
      </w:r>
      <w:r w:rsidRPr="001F4F85">
        <w:rPr>
          <w:iCs/>
        </w:rPr>
        <w:t>A key map showing the entire tract and its relation to the surrounding area at a scale of one inch equals not more than 1,000 feet.</w:t>
      </w:r>
    </w:p>
    <w:p w:rsidR="001F4F85" w:rsidRPr="001F4F85" w:rsidRDefault="001F4F85" w:rsidP="001F4F85">
      <w:pPr>
        <w:ind w:left="720"/>
        <w:jc w:val="both"/>
        <w:rPr>
          <w:iCs/>
        </w:rPr>
      </w:pPr>
      <w:r w:rsidRPr="001F4F85">
        <w:rPr>
          <w:b/>
          <w:bCs/>
          <w:iCs/>
        </w:rPr>
        <w:t>(2) </w:t>
      </w:r>
      <w:r w:rsidRPr="001F4F85">
        <w:rPr>
          <w:iCs/>
        </w:rPr>
        <w:t>Title block in accordance with the rules governing title blocks for professional engineers (N.J.S.A. 45:8-36), including:</w:t>
      </w:r>
    </w:p>
    <w:p w:rsidR="001F4F85" w:rsidRPr="001F4F85" w:rsidRDefault="001F4F85" w:rsidP="001F4F85">
      <w:pPr>
        <w:ind w:firstLine="720"/>
        <w:jc w:val="both"/>
        <w:rPr>
          <w:iCs/>
        </w:rPr>
      </w:pPr>
      <w:r w:rsidRPr="001F4F85">
        <w:rPr>
          <w:b/>
          <w:bCs/>
          <w:iCs/>
        </w:rPr>
        <w:t>(a) </w:t>
      </w:r>
      <w:r w:rsidRPr="001F4F85">
        <w:rPr>
          <w:iCs/>
        </w:rPr>
        <w:t>Name of subdivision or development, City of North Wildwood and Cape May County;</w:t>
      </w:r>
    </w:p>
    <w:p w:rsidR="001F4F85" w:rsidRPr="001F4F85" w:rsidRDefault="001F4F85" w:rsidP="001F4F85">
      <w:pPr>
        <w:ind w:firstLine="720"/>
        <w:jc w:val="both"/>
        <w:rPr>
          <w:iCs/>
        </w:rPr>
      </w:pPr>
      <w:r w:rsidRPr="001F4F85">
        <w:rPr>
          <w:b/>
          <w:bCs/>
          <w:iCs/>
        </w:rPr>
        <w:t>(b) </w:t>
      </w:r>
      <w:r w:rsidRPr="001F4F85">
        <w:rPr>
          <w:iCs/>
        </w:rPr>
        <w:t xml:space="preserve">Name, title, address and telephone number of </w:t>
      </w:r>
      <w:proofErr w:type="spellStart"/>
      <w:r w:rsidRPr="001F4F85">
        <w:rPr>
          <w:iCs/>
        </w:rPr>
        <w:t>subdivider</w:t>
      </w:r>
      <w:proofErr w:type="spellEnd"/>
      <w:r w:rsidRPr="001F4F85">
        <w:rPr>
          <w:iCs/>
        </w:rPr>
        <w:t xml:space="preserve"> or developer;</w:t>
      </w:r>
    </w:p>
    <w:p w:rsidR="001F4F85" w:rsidRPr="001F4F85" w:rsidRDefault="001F4F85" w:rsidP="001F4F85">
      <w:pPr>
        <w:ind w:left="720"/>
        <w:jc w:val="both"/>
        <w:rPr>
          <w:iCs/>
        </w:rPr>
      </w:pPr>
      <w:r w:rsidRPr="001F4F85">
        <w:rPr>
          <w:b/>
          <w:bCs/>
          <w:iCs/>
        </w:rPr>
        <w:t>(c) </w:t>
      </w:r>
      <w:r w:rsidRPr="001F4F85">
        <w:rPr>
          <w:iCs/>
        </w:rPr>
        <w:t>Name, title, address and license number of the professional or professionals who prepared the plat or plan;</w:t>
      </w:r>
    </w:p>
    <w:p w:rsidR="001F4F85" w:rsidRPr="001F4F85" w:rsidRDefault="001F4F85" w:rsidP="001F4F85">
      <w:pPr>
        <w:ind w:firstLine="720"/>
        <w:jc w:val="both"/>
        <w:rPr>
          <w:iCs/>
        </w:rPr>
      </w:pPr>
      <w:r w:rsidRPr="001F4F85">
        <w:rPr>
          <w:b/>
          <w:bCs/>
          <w:iCs/>
        </w:rPr>
        <w:t>(d) </w:t>
      </w:r>
      <w:r w:rsidRPr="001F4F85">
        <w:rPr>
          <w:iCs/>
        </w:rPr>
        <w:t>Name, title and address of the owner or owners of record;</w:t>
      </w:r>
    </w:p>
    <w:p w:rsidR="001F4F85" w:rsidRPr="001F4F85" w:rsidRDefault="001F4F85" w:rsidP="001F4F85">
      <w:pPr>
        <w:ind w:firstLine="720"/>
        <w:jc w:val="both"/>
        <w:rPr>
          <w:iCs/>
        </w:rPr>
      </w:pPr>
      <w:r w:rsidRPr="001F4F85">
        <w:rPr>
          <w:b/>
          <w:bCs/>
          <w:iCs/>
        </w:rPr>
        <w:t>(e) </w:t>
      </w:r>
      <w:r w:rsidRPr="001F4F85">
        <w:rPr>
          <w:iCs/>
        </w:rPr>
        <w:t>Scale; and</w:t>
      </w:r>
    </w:p>
    <w:p w:rsidR="001F4F85" w:rsidRPr="001F4F85" w:rsidRDefault="001F4F85" w:rsidP="001F4F85">
      <w:pPr>
        <w:ind w:left="720"/>
        <w:jc w:val="both"/>
        <w:rPr>
          <w:iCs/>
        </w:rPr>
      </w:pPr>
      <w:r w:rsidRPr="001F4F85">
        <w:rPr>
          <w:b/>
          <w:bCs/>
          <w:iCs/>
        </w:rPr>
        <w:t>(f) </w:t>
      </w:r>
      <w:r w:rsidRPr="001F4F85">
        <w:rPr>
          <w:iCs/>
        </w:rPr>
        <w:t>Date of original preparation and of each subsequent revision thereof and a list of the specific revisions entered on each sheet.</w:t>
      </w:r>
    </w:p>
    <w:p w:rsidR="001F4F85" w:rsidRPr="001F4F85" w:rsidRDefault="001F4F85" w:rsidP="001F4F85">
      <w:pPr>
        <w:ind w:firstLine="720"/>
        <w:jc w:val="both"/>
        <w:rPr>
          <w:iCs/>
        </w:rPr>
      </w:pPr>
      <w:r w:rsidRPr="001F4F85">
        <w:rPr>
          <w:b/>
          <w:bCs/>
          <w:iCs/>
        </w:rPr>
        <w:t>(3) </w:t>
      </w:r>
      <w:r w:rsidRPr="001F4F85">
        <w:rPr>
          <w:iCs/>
        </w:rPr>
        <w:t>Acreage figures (both with and without areas within public rights-of-way) and North arrow.</w:t>
      </w:r>
    </w:p>
    <w:p w:rsidR="001F4F85" w:rsidRPr="001F4F85" w:rsidRDefault="001F4F85" w:rsidP="001F4F85">
      <w:pPr>
        <w:ind w:firstLine="720"/>
        <w:jc w:val="both"/>
        <w:rPr>
          <w:iCs/>
        </w:rPr>
      </w:pPr>
      <w:r w:rsidRPr="001F4F85">
        <w:rPr>
          <w:b/>
          <w:bCs/>
          <w:iCs/>
        </w:rPr>
        <w:t>(4) </w:t>
      </w:r>
      <w:r w:rsidRPr="001F4F85">
        <w:rPr>
          <w:iCs/>
        </w:rPr>
        <w:t>Approval signature lines:</w:t>
      </w:r>
    </w:p>
    <w:p w:rsidR="001F4F85" w:rsidRPr="001F4F85" w:rsidRDefault="001F4F85" w:rsidP="001F4F85">
      <w:pPr>
        <w:ind w:left="720" w:firstLine="720"/>
        <w:jc w:val="both"/>
        <w:rPr>
          <w:iCs/>
        </w:rPr>
      </w:pPr>
      <w:r w:rsidRPr="001F4F85">
        <w:rPr>
          <w:b/>
          <w:bCs/>
          <w:iCs/>
        </w:rPr>
        <w:t>(a) </w:t>
      </w:r>
      <w:r w:rsidRPr="001F4F85">
        <w:rPr>
          <w:iCs/>
        </w:rPr>
        <w:t>Chairman;</w:t>
      </w:r>
    </w:p>
    <w:p w:rsidR="001F4F85" w:rsidRPr="001F4F85" w:rsidRDefault="001F4F85" w:rsidP="001F4F85">
      <w:pPr>
        <w:ind w:left="720" w:firstLine="720"/>
        <w:jc w:val="both"/>
        <w:rPr>
          <w:iCs/>
        </w:rPr>
      </w:pPr>
      <w:r w:rsidRPr="001F4F85">
        <w:rPr>
          <w:b/>
          <w:bCs/>
          <w:iCs/>
        </w:rPr>
        <w:t>(b) </w:t>
      </w:r>
      <w:r w:rsidRPr="001F4F85">
        <w:rPr>
          <w:iCs/>
        </w:rPr>
        <w:t>Secretary; and</w:t>
      </w:r>
    </w:p>
    <w:p w:rsidR="001F4F85" w:rsidRPr="001F4F85" w:rsidRDefault="001F4F85" w:rsidP="001F4F85">
      <w:pPr>
        <w:ind w:left="720" w:firstLine="720"/>
        <w:jc w:val="both"/>
        <w:rPr>
          <w:iCs/>
        </w:rPr>
      </w:pPr>
      <w:r w:rsidRPr="001F4F85">
        <w:rPr>
          <w:b/>
          <w:bCs/>
          <w:iCs/>
        </w:rPr>
        <w:t>(c) </w:t>
      </w:r>
      <w:r w:rsidRPr="001F4F85">
        <w:rPr>
          <w:iCs/>
        </w:rPr>
        <w:t>City Engineer.</w:t>
      </w:r>
    </w:p>
    <w:p w:rsidR="001F4F85" w:rsidRPr="001F4F85" w:rsidRDefault="001F4F85" w:rsidP="001F4F85">
      <w:pPr>
        <w:ind w:left="720"/>
        <w:jc w:val="both"/>
        <w:rPr>
          <w:iCs/>
        </w:rPr>
      </w:pPr>
      <w:r w:rsidRPr="001F4F85">
        <w:rPr>
          <w:b/>
          <w:bCs/>
          <w:iCs/>
        </w:rPr>
        <w:t>(5) </w:t>
      </w:r>
      <w:r w:rsidRPr="001F4F85">
        <w:rPr>
          <w:iCs/>
        </w:rPr>
        <w:t>Existing block and lot number(s) of the lot(s) to be subdivided or developed as they appear on the City Tax Map.</w:t>
      </w:r>
    </w:p>
    <w:p w:rsidR="001F4F85" w:rsidRPr="001F4F85" w:rsidRDefault="001F4F85" w:rsidP="001F4F85">
      <w:pPr>
        <w:ind w:firstLine="720"/>
        <w:jc w:val="both"/>
        <w:rPr>
          <w:iCs/>
        </w:rPr>
      </w:pPr>
      <w:r w:rsidRPr="001F4F85">
        <w:rPr>
          <w:b/>
          <w:bCs/>
          <w:iCs/>
        </w:rPr>
        <w:t>(6) </w:t>
      </w:r>
      <w:r w:rsidRPr="001F4F85">
        <w:rPr>
          <w:iCs/>
        </w:rPr>
        <w:t>Subdivision or development boundary line (heavy solid line).</w:t>
      </w:r>
    </w:p>
    <w:p w:rsidR="001F4F85" w:rsidRPr="001F4F85" w:rsidRDefault="001F4F85" w:rsidP="001F4F85">
      <w:pPr>
        <w:ind w:left="720"/>
        <w:jc w:val="both"/>
        <w:rPr>
          <w:iCs/>
        </w:rPr>
      </w:pPr>
      <w:r w:rsidRPr="001F4F85">
        <w:rPr>
          <w:b/>
          <w:bCs/>
          <w:iCs/>
        </w:rPr>
        <w:t>(7) </w:t>
      </w:r>
      <w:r w:rsidRPr="001F4F85">
        <w:rPr>
          <w:iCs/>
        </w:rPr>
        <w:t>The location of existing and proposed property lines (with bearings and distances), streets, structures (with their numerical dimensions and an indication as to whether existing structures will be retained or removed), parking spaces, loading areas, driveways, watercourses, railroads, bridges, culverts, drain pipes, any natural features such as wetlands and treed areas, both within the tract and within 100 feet of its boundary.</w:t>
      </w:r>
    </w:p>
    <w:p w:rsidR="001F4F85" w:rsidRPr="001F4F85" w:rsidRDefault="001F4F85" w:rsidP="001F4F85">
      <w:pPr>
        <w:ind w:left="720"/>
        <w:jc w:val="both"/>
        <w:rPr>
          <w:iCs/>
        </w:rPr>
      </w:pPr>
      <w:r w:rsidRPr="001F4F85">
        <w:rPr>
          <w:b/>
          <w:bCs/>
          <w:iCs/>
        </w:rPr>
        <w:t>(8) </w:t>
      </w:r>
      <w:r w:rsidRPr="001F4F85">
        <w:rPr>
          <w:iCs/>
        </w:rPr>
        <w:t>The location and width of all existing and proposed utility easements, the use(s) for which they are intended to be limited, and the manner in which the easements will be controlled.</w:t>
      </w:r>
    </w:p>
    <w:p w:rsidR="001F4F85" w:rsidRPr="001F4F85" w:rsidRDefault="001F4F85" w:rsidP="001F4F85">
      <w:pPr>
        <w:ind w:left="720"/>
        <w:jc w:val="both"/>
        <w:rPr>
          <w:iCs/>
        </w:rPr>
      </w:pPr>
      <w:r w:rsidRPr="001F4F85">
        <w:rPr>
          <w:b/>
          <w:bCs/>
          <w:iCs/>
        </w:rPr>
        <w:t>(9) </w:t>
      </w:r>
      <w:r w:rsidRPr="001F4F85">
        <w:rPr>
          <w:iCs/>
        </w:rPr>
        <w:t>Zoning districts affecting the tract, including district names and requirements, and a comparison to the application.</w:t>
      </w:r>
    </w:p>
    <w:p w:rsidR="001F4F85" w:rsidRPr="001F4F85" w:rsidRDefault="001F4F85" w:rsidP="001F4F85">
      <w:pPr>
        <w:ind w:firstLine="720"/>
        <w:jc w:val="both"/>
        <w:rPr>
          <w:iCs/>
        </w:rPr>
      </w:pPr>
      <w:r w:rsidRPr="001F4F85">
        <w:rPr>
          <w:b/>
          <w:bCs/>
          <w:iCs/>
        </w:rPr>
        <w:t>(10) </w:t>
      </w:r>
      <w:r w:rsidRPr="001F4F85">
        <w:rPr>
          <w:iCs/>
        </w:rPr>
        <w:t>Proposed buffer and landscaped areas.</w:t>
      </w:r>
    </w:p>
    <w:p w:rsidR="001F4F85" w:rsidRPr="001F4F85" w:rsidRDefault="001F4F85" w:rsidP="001F4F85">
      <w:pPr>
        <w:ind w:firstLine="720"/>
        <w:jc w:val="both"/>
        <w:rPr>
          <w:iCs/>
        </w:rPr>
      </w:pPr>
      <w:r w:rsidRPr="001F4F85">
        <w:rPr>
          <w:b/>
          <w:bCs/>
          <w:iCs/>
        </w:rPr>
        <w:t>(11) </w:t>
      </w:r>
      <w:r w:rsidRPr="001F4F85">
        <w:rPr>
          <w:iCs/>
        </w:rPr>
        <w:t>Delineation of floodplains, including both floodway and flood-fringe areas.</w:t>
      </w:r>
    </w:p>
    <w:p w:rsidR="001F4F85" w:rsidRPr="001F4F85" w:rsidRDefault="001F4F85" w:rsidP="001F4F85">
      <w:pPr>
        <w:ind w:firstLine="720"/>
        <w:jc w:val="both"/>
        <w:rPr>
          <w:iCs/>
        </w:rPr>
      </w:pPr>
      <w:r w:rsidRPr="001F4F85">
        <w:rPr>
          <w:b/>
          <w:bCs/>
          <w:iCs/>
        </w:rPr>
        <w:t>(12) </w:t>
      </w:r>
      <w:r w:rsidRPr="001F4F85">
        <w:rPr>
          <w:iCs/>
        </w:rPr>
        <w:t>Contours as shown on the USGS topographic sheets.</w:t>
      </w:r>
    </w:p>
    <w:p w:rsidR="001F4F85" w:rsidRPr="001F4F85" w:rsidRDefault="001F4F85" w:rsidP="001F4F85">
      <w:pPr>
        <w:ind w:firstLine="720"/>
        <w:jc w:val="both"/>
        <w:rPr>
          <w:iCs/>
        </w:rPr>
      </w:pPr>
      <w:r w:rsidRPr="001F4F85">
        <w:rPr>
          <w:b/>
          <w:bCs/>
          <w:iCs/>
        </w:rPr>
        <w:t>(13) </w:t>
      </w:r>
      <w:r w:rsidRPr="001F4F85">
        <w:rPr>
          <w:iCs/>
        </w:rPr>
        <w:t>Marshes, ponds and lands subject to flooding within the tract and within 100 feet thereof.</w:t>
      </w:r>
    </w:p>
    <w:p w:rsidR="001F4F85" w:rsidRPr="001F4F85" w:rsidRDefault="001F4F85" w:rsidP="001F4F85">
      <w:pPr>
        <w:ind w:left="720"/>
        <w:jc w:val="both"/>
        <w:rPr>
          <w:iCs/>
        </w:rPr>
      </w:pPr>
      <w:r w:rsidRPr="001F4F85">
        <w:rPr>
          <w:b/>
          <w:bCs/>
          <w:iCs/>
        </w:rPr>
        <w:t>(14) </w:t>
      </w:r>
      <w:r w:rsidRPr="001F4F85">
        <w:rPr>
          <w:iCs/>
        </w:rPr>
        <w:t>The name of all adjacent property owners as they appear on the most recent tax list prepared by the City Tax Collector.</w:t>
      </w:r>
    </w:p>
    <w:p w:rsidR="001F4F85" w:rsidRPr="001F4F85" w:rsidRDefault="001F4F85" w:rsidP="001F4F85">
      <w:pPr>
        <w:ind w:left="720"/>
        <w:jc w:val="both"/>
        <w:rPr>
          <w:iCs/>
        </w:rPr>
      </w:pPr>
      <w:r w:rsidRPr="001F4F85">
        <w:rPr>
          <w:b/>
          <w:bCs/>
          <w:iCs/>
        </w:rPr>
        <w:t>(15) </w:t>
      </w:r>
      <w:r w:rsidRPr="001F4F85">
        <w:rPr>
          <w:iCs/>
        </w:rPr>
        <w:t>A statement from the City Tax Collector that all taxes and assessments are paid to date, or that adequate provision for their payments has been made, in a matter satisfactory to the municipality, evidence of which shall be submitted at the time of the hearing by the applicant.</w:t>
      </w:r>
    </w:p>
    <w:p w:rsidR="001F4F85" w:rsidRPr="001F4F85" w:rsidRDefault="001F4F85" w:rsidP="001F4F85">
      <w:pPr>
        <w:ind w:firstLine="720"/>
        <w:jc w:val="both"/>
        <w:rPr>
          <w:iCs/>
        </w:rPr>
      </w:pPr>
      <w:r w:rsidRPr="001F4F85">
        <w:rPr>
          <w:b/>
          <w:bCs/>
          <w:iCs/>
        </w:rPr>
        <w:t>(16) </w:t>
      </w:r>
      <w:r w:rsidRPr="001F4F85">
        <w:rPr>
          <w:iCs/>
        </w:rPr>
        <w:t>Concerning minor subdivisions only, existing and proposed monuments.</w:t>
      </w:r>
    </w:p>
    <w:p w:rsidR="001F4F85" w:rsidRPr="001F4F85" w:rsidRDefault="001F4F85" w:rsidP="001F4F85">
      <w:pPr>
        <w:ind w:left="720"/>
        <w:jc w:val="both"/>
        <w:rPr>
          <w:iCs/>
        </w:rPr>
      </w:pPr>
      <w:r w:rsidRPr="001F4F85">
        <w:rPr>
          <w:b/>
          <w:bCs/>
          <w:iCs/>
        </w:rPr>
        <w:t>(17) </w:t>
      </w:r>
      <w:r w:rsidRPr="001F4F85">
        <w:rPr>
          <w:iCs/>
        </w:rPr>
        <w:t>No minor subdivision or minor site plan involving any street(s) additional right-of-way width as specified in the Master Plan or Official Map and the street requirements of this chapter shall be approved unless such additional right-of-way, either along one or both sides of said streets, as applicable, shall be granted to the City or other appropriate governmental agency.</w:t>
      </w:r>
    </w:p>
    <w:p w:rsidR="001F4F85" w:rsidRPr="001F4F85" w:rsidRDefault="001F4F85" w:rsidP="001F4F85">
      <w:pPr>
        <w:ind w:left="720"/>
        <w:jc w:val="both"/>
        <w:rPr>
          <w:iCs/>
        </w:rPr>
      </w:pPr>
      <w:r w:rsidRPr="001F4F85">
        <w:rPr>
          <w:b/>
          <w:bCs/>
          <w:iCs/>
        </w:rPr>
        <w:t>(18) </w:t>
      </w:r>
      <w:r w:rsidRPr="001F4F85">
        <w:rPr>
          <w:iCs/>
        </w:rPr>
        <w:t>Plans of proposed improvements and utility layouts, including sewers, storm drains and water lines, and feasible connections to gas, telephone and electrical utility systems. If private utilities are proposed, they shall comply fully with all City, county, state and federal regulations. If service will be provided by an existing utility company, in lieu of detailed plans, a letter from that company stating that service will be available before occupancy will be sufficient. Additionally, letters from the appropriate county and state agencies granting approval for the extension of utility service(s) under their respective jurisdiction shall be submitted with the application.</w:t>
      </w:r>
    </w:p>
    <w:p w:rsidR="001F4F85" w:rsidRPr="001F4F85" w:rsidRDefault="001F4F85" w:rsidP="001F4F85">
      <w:pPr>
        <w:ind w:left="720"/>
        <w:jc w:val="both"/>
        <w:rPr>
          <w:iCs/>
        </w:rPr>
      </w:pPr>
      <w:r w:rsidRPr="001F4F85">
        <w:rPr>
          <w:b/>
          <w:bCs/>
          <w:iCs/>
        </w:rPr>
        <w:t>(19) </w:t>
      </w:r>
      <w:r w:rsidRPr="001F4F85">
        <w:rPr>
          <w:iCs/>
        </w:rPr>
        <w:t>No minor subdivision or minor site plan involving any corner lot shall be approved unless a sight triangle easement shall be granted as specified in this chapter.</w:t>
      </w:r>
    </w:p>
    <w:p w:rsidR="001F4F85" w:rsidRPr="001F4F85" w:rsidRDefault="001F4F85" w:rsidP="001F4F85">
      <w:pPr>
        <w:ind w:left="720"/>
        <w:jc w:val="both"/>
        <w:rPr>
          <w:iCs/>
        </w:rPr>
      </w:pPr>
      <w:r w:rsidRPr="001F4F85">
        <w:rPr>
          <w:b/>
          <w:bCs/>
          <w:iCs/>
        </w:rPr>
        <w:t>(20) </w:t>
      </w:r>
      <w:r w:rsidRPr="001F4F85">
        <w:rPr>
          <w:iCs/>
        </w:rPr>
        <w:t>Deed descriptions, including metes and bounds, easements, covenants, restrictions and roadway and sight triangle dedications shall be submitted for approval and required signatures prior to filing with the County Recording Officer.</w:t>
      </w:r>
    </w:p>
    <w:p w:rsidR="001F4F85" w:rsidRPr="001F4F85" w:rsidRDefault="001F4F85" w:rsidP="001F4F85">
      <w:pPr>
        <w:jc w:val="both"/>
        <w:rPr>
          <w:iCs/>
        </w:rPr>
      </w:pPr>
      <w:r w:rsidRPr="001F4F85">
        <w:rPr>
          <w:b/>
          <w:bCs/>
          <w:iCs/>
        </w:rPr>
        <w:t>C. </w:t>
      </w:r>
      <w:r w:rsidRPr="001F4F85">
        <w:rPr>
          <w:iCs/>
        </w:rPr>
        <w:t>Action by the City.</w:t>
      </w:r>
    </w:p>
    <w:p w:rsidR="001F4F85" w:rsidRPr="001F4F85" w:rsidRDefault="001F4F85" w:rsidP="001F4F85">
      <w:pPr>
        <w:ind w:left="720"/>
        <w:jc w:val="both"/>
        <w:rPr>
          <w:iCs/>
        </w:rPr>
      </w:pPr>
      <w:r w:rsidRPr="001F4F85">
        <w:rPr>
          <w:b/>
          <w:bCs/>
          <w:iCs/>
        </w:rPr>
        <w:t>(1) </w:t>
      </w:r>
      <w:r w:rsidRPr="001F4F85">
        <w:rPr>
          <w:iCs/>
        </w:rPr>
        <w:t>The administrative officer shall review the aforesaid application for the purpose of determining, within 45 days of its submission, whether said application is complete. Thereafter:</w:t>
      </w:r>
    </w:p>
    <w:p w:rsidR="001F4F85" w:rsidRPr="001F4F85" w:rsidRDefault="001F4F85" w:rsidP="001F4F85">
      <w:pPr>
        <w:ind w:left="1440"/>
        <w:jc w:val="both"/>
        <w:rPr>
          <w:iCs/>
        </w:rPr>
      </w:pPr>
      <w:r w:rsidRPr="001F4F85">
        <w:rPr>
          <w:b/>
          <w:bCs/>
          <w:iCs/>
        </w:rPr>
        <w:t>(a) </w:t>
      </w:r>
      <w:r w:rsidRPr="001F4F85">
        <w:rPr>
          <w:iCs/>
        </w:rPr>
        <w:t>If said application is found to contain all of the information required by § </w:t>
      </w:r>
      <w:r w:rsidRPr="001F4F85">
        <w:rPr>
          <w:b/>
          <w:bCs/>
          <w:iCs/>
        </w:rPr>
        <w:t>276-64B</w:t>
      </w:r>
      <w:r w:rsidRPr="001F4F85">
        <w:rPr>
          <w:iCs/>
        </w:rPr>
        <w:t> of this chapter, the administrative officer shall certify that said application is complete and direct the application to the appropriate Board.</w:t>
      </w:r>
    </w:p>
    <w:p w:rsidR="001F4F85" w:rsidRPr="001F4F85" w:rsidRDefault="001F4F85" w:rsidP="001F4F85">
      <w:pPr>
        <w:ind w:left="1440"/>
        <w:jc w:val="both"/>
        <w:rPr>
          <w:iCs/>
        </w:rPr>
      </w:pPr>
      <w:r w:rsidRPr="001F4F85">
        <w:rPr>
          <w:b/>
          <w:bCs/>
          <w:iCs/>
        </w:rPr>
        <w:t>(b) </w:t>
      </w:r>
      <w:r w:rsidRPr="001F4F85">
        <w:rPr>
          <w:iCs/>
        </w:rPr>
        <w:t>If said application is found to lack some of the information required by § </w:t>
      </w:r>
      <w:r w:rsidRPr="001F4F85">
        <w:rPr>
          <w:b/>
          <w:bCs/>
          <w:iCs/>
        </w:rPr>
        <w:t>276-64B</w:t>
      </w:r>
      <w:r w:rsidRPr="001F4F85">
        <w:rPr>
          <w:iCs/>
        </w:rPr>
        <w:t> of this chapter, the administrative officer shall either:</w:t>
      </w:r>
    </w:p>
    <w:p w:rsidR="001F4F85" w:rsidRPr="001F4F85" w:rsidRDefault="001F4F85" w:rsidP="001F4F85">
      <w:pPr>
        <w:ind w:left="2160"/>
        <w:jc w:val="both"/>
        <w:rPr>
          <w:iCs/>
        </w:rPr>
      </w:pPr>
      <w:r w:rsidRPr="001F4F85">
        <w:rPr>
          <w:b/>
          <w:bCs/>
          <w:iCs/>
        </w:rPr>
        <w:t>[1] </w:t>
      </w:r>
      <w:r w:rsidRPr="001F4F85">
        <w:rPr>
          <w:iCs/>
        </w:rPr>
        <w:t>Cause the applicant to be notified, in writing, that said application is incomplete, specifying the deficiencies in the application; or</w:t>
      </w:r>
    </w:p>
    <w:p w:rsidR="001F4F85" w:rsidRPr="001F4F85" w:rsidRDefault="001F4F85" w:rsidP="001F4F85">
      <w:pPr>
        <w:ind w:left="2160"/>
        <w:jc w:val="both"/>
        <w:rPr>
          <w:iCs/>
        </w:rPr>
      </w:pPr>
      <w:r w:rsidRPr="001F4F85">
        <w:rPr>
          <w:b/>
          <w:bCs/>
          <w:iCs/>
        </w:rPr>
        <w:t>[2] </w:t>
      </w:r>
      <w:r w:rsidRPr="001F4F85">
        <w:rPr>
          <w:iCs/>
        </w:rPr>
        <w:t>If the administrative officer reasonably concludes that the missing items of information are not necessary for it to make an informed decision on the application, the administrative officer may waive the requirement that said items be supplied as a prerequisite for completeness and certify that the application is complete notwithstanding the missing items.</w:t>
      </w:r>
    </w:p>
    <w:p w:rsidR="001F4F85" w:rsidRPr="001F4F85" w:rsidRDefault="001F4F85" w:rsidP="001F4F85">
      <w:pPr>
        <w:ind w:left="1440"/>
        <w:jc w:val="both"/>
        <w:rPr>
          <w:iCs/>
        </w:rPr>
      </w:pPr>
      <w:r w:rsidRPr="001F4F85">
        <w:rPr>
          <w:b/>
          <w:bCs/>
          <w:iCs/>
        </w:rPr>
        <w:t>(c) </w:t>
      </w:r>
      <w:r w:rsidRPr="001F4F85">
        <w:rPr>
          <w:iCs/>
        </w:rPr>
        <w:t>An applicant who has been notified that his application is incomplete may request waiver of one or more of the submission requirements set forth in § </w:t>
      </w:r>
      <w:r w:rsidRPr="001F4F85">
        <w:rPr>
          <w:b/>
          <w:bCs/>
          <w:iCs/>
        </w:rPr>
        <w:t>276-64B</w:t>
      </w:r>
      <w:r w:rsidRPr="001F4F85">
        <w:rPr>
          <w:iCs/>
        </w:rPr>
        <w:t>, and said request shall be granted or denied by the Planning Board or Zoning Board of Adjustment, as the case may be, within 45 days.</w:t>
      </w:r>
    </w:p>
    <w:p w:rsidR="001F4F85" w:rsidRPr="001F4F85" w:rsidRDefault="001F4F85" w:rsidP="001F4F85">
      <w:pPr>
        <w:ind w:left="1440"/>
        <w:jc w:val="both"/>
        <w:rPr>
          <w:iCs/>
        </w:rPr>
      </w:pPr>
      <w:r w:rsidRPr="001F4F85">
        <w:rPr>
          <w:b/>
          <w:bCs/>
          <w:iCs/>
        </w:rPr>
        <w:t>(d) </w:t>
      </w:r>
      <w:r w:rsidRPr="001F4F85">
        <w:rPr>
          <w:iCs/>
        </w:rPr>
        <w:t>In the event the City fails to act pursuant to Subsection </w:t>
      </w:r>
      <w:proofErr w:type="gramStart"/>
      <w:r w:rsidRPr="001F4F85">
        <w:rPr>
          <w:b/>
          <w:bCs/>
          <w:iCs/>
        </w:rPr>
        <w:t>C(</w:t>
      </w:r>
      <w:proofErr w:type="gramEnd"/>
      <w:r w:rsidRPr="001F4F85">
        <w:rPr>
          <w:b/>
          <w:bCs/>
          <w:iCs/>
        </w:rPr>
        <w:t>1)(b)[1]</w:t>
      </w:r>
      <w:r w:rsidRPr="001F4F85">
        <w:rPr>
          <w:iCs/>
        </w:rPr>
        <w:t> or </w:t>
      </w:r>
      <w:r w:rsidRPr="001F4F85">
        <w:rPr>
          <w:b/>
          <w:bCs/>
          <w:iCs/>
        </w:rPr>
        <w:t>C(1)(b)[2]</w:t>
      </w:r>
      <w:r w:rsidRPr="001F4F85">
        <w:rPr>
          <w:iCs/>
        </w:rPr>
        <w:t> hereinabove within 45 days of the date of submission of the application, said application shall be deemed complete as of the 46th day following its submission.</w:t>
      </w:r>
    </w:p>
    <w:p w:rsidR="001F4F85" w:rsidRPr="001F4F85" w:rsidRDefault="001F4F85" w:rsidP="001F4F85">
      <w:pPr>
        <w:ind w:left="720"/>
        <w:jc w:val="both"/>
        <w:rPr>
          <w:iCs/>
        </w:rPr>
      </w:pPr>
      <w:r w:rsidRPr="001F4F85">
        <w:rPr>
          <w:b/>
          <w:bCs/>
          <w:iCs/>
        </w:rPr>
        <w:t>(2) </w:t>
      </w:r>
      <w:r w:rsidRPr="001F4F85">
        <w:rPr>
          <w:iCs/>
        </w:rPr>
        <w:t>On the date the aforesaid application is certified complete or on the 46th day following the submission of the application in the event the City fails to make a determination of completeness, as the case may be, the applicable time period within which the Board must act upon the application shall commence. In any case, the applicant is obliged to prove that he or she is entitled to approval of the application. The Board may subsequently require correction of any information found to be in error, may require submission of additional information not specified in this chapter, and/or may require revisions in the application documents as are reasonably necessary to make an informed decision as to whether the requirements for approval of the application have been met, provided that the application shall not be deemed incomplete for lack of any such additional information or revisions.</w:t>
      </w:r>
    </w:p>
    <w:p w:rsidR="001F4F85" w:rsidRPr="001F4F85" w:rsidRDefault="001F4F85" w:rsidP="001F4F85">
      <w:pPr>
        <w:ind w:left="720"/>
        <w:jc w:val="both"/>
        <w:rPr>
          <w:iCs/>
        </w:rPr>
      </w:pPr>
      <w:r w:rsidRPr="001F4F85">
        <w:rPr>
          <w:b/>
          <w:bCs/>
          <w:iCs/>
        </w:rPr>
        <w:t>(3) </w:t>
      </w:r>
      <w:r w:rsidRPr="001F4F85">
        <w:rPr>
          <w:iCs/>
        </w:rPr>
        <w:t>Promptly after certification of completeness, the application documents shall be distributed by the administrative officer to the following:</w:t>
      </w:r>
    </w:p>
    <w:p w:rsidR="001F4F85" w:rsidRPr="001F4F85" w:rsidRDefault="001F4F85" w:rsidP="001F4F85">
      <w:pPr>
        <w:ind w:left="1440"/>
        <w:jc w:val="both"/>
        <w:rPr>
          <w:iCs/>
        </w:rPr>
      </w:pPr>
      <w:r w:rsidRPr="001F4F85">
        <w:rPr>
          <w:b/>
          <w:bCs/>
          <w:iCs/>
        </w:rPr>
        <w:t>(a) </w:t>
      </w:r>
      <w:r w:rsidRPr="001F4F85">
        <w:rPr>
          <w:iCs/>
        </w:rPr>
        <w:t>The Planning Board or the Zoning Board of Adjustment, as the case may be: nine copies of the minor plat or plan and nine copies of the application;</w:t>
      </w:r>
    </w:p>
    <w:p w:rsidR="001F4F85" w:rsidRPr="001F4F85" w:rsidRDefault="001F4F85" w:rsidP="001F4F85">
      <w:pPr>
        <w:ind w:left="1440"/>
        <w:jc w:val="both"/>
        <w:rPr>
          <w:iCs/>
        </w:rPr>
      </w:pPr>
      <w:r w:rsidRPr="001F4F85">
        <w:rPr>
          <w:b/>
          <w:bCs/>
          <w:iCs/>
        </w:rPr>
        <w:t>(b) </w:t>
      </w:r>
      <w:r w:rsidRPr="001F4F85">
        <w:rPr>
          <w:iCs/>
        </w:rPr>
        <w:t>Cape May County Planning Board: one copy each of the minor plat or plan and the application;</w:t>
      </w:r>
    </w:p>
    <w:p w:rsidR="001F4F85" w:rsidRPr="001F4F85" w:rsidRDefault="001F4F85" w:rsidP="001F4F85">
      <w:pPr>
        <w:ind w:left="720" w:firstLine="720"/>
        <w:jc w:val="both"/>
        <w:rPr>
          <w:iCs/>
        </w:rPr>
      </w:pPr>
      <w:r w:rsidRPr="001F4F85">
        <w:rPr>
          <w:b/>
          <w:bCs/>
          <w:iCs/>
        </w:rPr>
        <w:t>(c) </w:t>
      </w:r>
      <w:r w:rsidRPr="001F4F85">
        <w:rPr>
          <w:iCs/>
        </w:rPr>
        <w:t>City Engineer: one copy each of the minor plat or plan and the application;</w:t>
      </w:r>
    </w:p>
    <w:p w:rsidR="001F4F85" w:rsidRPr="001F4F85" w:rsidRDefault="001F4F85" w:rsidP="001F4F85">
      <w:pPr>
        <w:ind w:left="720" w:firstLine="720"/>
        <w:jc w:val="both"/>
        <w:rPr>
          <w:iCs/>
        </w:rPr>
      </w:pPr>
      <w:r w:rsidRPr="001F4F85">
        <w:rPr>
          <w:b/>
          <w:bCs/>
          <w:iCs/>
        </w:rPr>
        <w:t>(d) </w:t>
      </w:r>
      <w:r w:rsidRPr="001F4F85">
        <w:rPr>
          <w:iCs/>
        </w:rPr>
        <w:t>Zoning Officer: one copy each of the minor plat or plan;</w:t>
      </w:r>
    </w:p>
    <w:p w:rsidR="001F4F85" w:rsidRPr="001F4F85" w:rsidRDefault="001F4F85" w:rsidP="001F4F85">
      <w:pPr>
        <w:ind w:left="1440"/>
        <w:jc w:val="both"/>
        <w:rPr>
          <w:iCs/>
        </w:rPr>
      </w:pPr>
      <w:r w:rsidRPr="001F4F85">
        <w:rPr>
          <w:b/>
          <w:bCs/>
          <w:iCs/>
        </w:rPr>
        <w:t>(e) </w:t>
      </w:r>
      <w:r w:rsidRPr="001F4F85">
        <w:rPr>
          <w:iCs/>
        </w:rPr>
        <w:t>At the direction of the Planning Board or the Zoning Board of Adjustment, as the case may be, additional copies of the minor plat or plan shall be sent to other City, county or state agencies as may be designated by the Board.</w:t>
      </w:r>
    </w:p>
    <w:p w:rsidR="001F4F85" w:rsidRDefault="001F4F85" w:rsidP="001F4F85">
      <w:pPr>
        <w:ind w:left="720"/>
        <w:jc w:val="both"/>
        <w:rPr>
          <w:iCs/>
        </w:rPr>
      </w:pPr>
      <w:r w:rsidRPr="001F4F85">
        <w:rPr>
          <w:b/>
          <w:bCs/>
          <w:iCs/>
        </w:rPr>
        <w:t>(4) </w:t>
      </w:r>
      <w:r w:rsidRPr="001F4F85">
        <w:rPr>
          <w:iCs/>
        </w:rPr>
        <w:t>The Planning Board or the Zoning Board of Adjustment, as the case may be, shall take action on minor subdivision and minor site plan applications within 45 days after the application has been certified complete by the Board or within such further time as may be consented to by the applicant. Failure of the Board to act within the prescribed time period shall constitute approval of the application, provided that any minor subdivision or minor site plan application which is being considered by the Board simultaneously with any requested variance relief shall be acted upon within 120 days after the application has been certified complete or within such further time as may be consented to by the applicant.</w:t>
      </w:r>
    </w:p>
    <w:p w:rsidR="001F4F85" w:rsidRPr="001F4F85" w:rsidRDefault="001F4F85" w:rsidP="001F4F85">
      <w:pPr>
        <w:ind w:left="720"/>
        <w:jc w:val="both"/>
        <w:rPr>
          <w:iCs/>
        </w:rPr>
      </w:pPr>
      <w:r w:rsidRPr="001F4F85">
        <w:rPr>
          <w:b/>
          <w:bCs/>
          <w:iCs/>
        </w:rPr>
        <w:t>(5) </w:t>
      </w:r>
      <w:r w:rsidRPr="001F4F85">
        <w:rPr>
          <w:iCs/>
        </w:rPr>
        <w:t>Any designated subdivision committee or site plan committee, as the case may be, shall read any written report submitted concerning the application and shall review the submission to ascertain its conformity with the requirements of this chapter. The subdivision committee or site plan committee, as the case may be, shall offer its recommendations to the Board.</w:t>
      </w:r>
    </w:p>
    <w:p w:rsidR="001F4F85" w:rsidRPr="001F4F85" w:rsidRDefault="001F4F85" w:rsidP="001F4F85">
      <w:pPr>
        <w:ind w:left="720"/>
        <w:jc w:val="both"/>
        <w:rPr>
          <w:iCs/>
        </w:rPr>
      </w:pPr>
      <w:r w:rsidRPr="001F4F85">
        <w:rPr>
          <w:b/>
          <w:bCs/>
          <w:iCs/>
        </w:rPr>
        <w:t>(6) </w:t>
      </w:r>
      <w:r w:rsidRPr="001F4F85">
        <w:rPr>
          <w:iCs/>
        </w:rPr>
        <w:t>Any proposed application for development determined by the Board to be creating, imposing, aggravating or leading to the possibility of an adverse effect upon either the property in question or upon any adjacent properties may be required to be revised to remove any adverse effect(s) prior to further review or approval by the Board or, where the remaining portion of the original tract is sufficient to be subdivided or developed further, the applicant may be required to submit a sketch of the entire remaining portion of the tract to indicate a feasible plan whereby the applied for subdivision or development, together with subsequent subdivision(s) or development(s), may be submitted that will not create, impose, aggravate or lead to any adverse effect.</w:t>
      </w:r>
    </w:p>
    <w:p w:rsidR="001F4F85" w:rsidRPr="001F4F85" w:rsidRDefault="001F4F85" w:rsidP="001F4F85">
      <w:pPr>
        <w:ind w:left="720"/>
        <w:jc w:val="both"/>
        <w:rPr>
          <w:iCs/>
        </w:rPr>
      </w:pPr>
      <w:r w:rsidRPr="001F4F85">
        <w:rPr>
          <w:b/>
          <w:bCs/>
          <w:iCs/>
        </w:rPr>
        <w:t>(7) </w:t>
      </w:r>
      <w:r w:rsidRPr="001F4F85">
        <w:rPr>
          <w:iCs/>
        </w:rPr>
        <w:t>When a minor subdivision or minor site plan is approved by the Board, a notation to that effect, including the date of approval, shall be made on a master copy. At least 10 prints of the plat or plan and any related deed descriptions to be filed with the County Recording Officer shall be signed by the City Engineer and the Chairman and Secretary of the Board (or the Acting Chairman or Secretary where either or both may be absent). No further approval of the application shall be required, and the Secretary of the Board, within 10 days of the date of approval, shall notify the applicant of the Board's action. Additionally, the Secretary of the Board shall forward the applicant a copy of the approval resolution, adopted in accordance with § </w:t>
      </w:r>
      <w:r w:rsidRPr="001F4F85">
        <w:rPr>
          <w:b/>
          <w:bCs/>
          <w:iCs/>
        </w:rPr>
        <w:t>276-59F</w:t>
      </w:r>
      <w:r w:rsidRPr="001F4F85">
        <w:rPr>
          <w:iCs/>
        </w:rPr>
        <w:t> of this chapter, within 10 days of its adoption by the Board.</w:t>
      </w:r>
    </w:p>
    <w:p w:rsidR="001F4F85" w:rsidRPr="001F4F85" w:rsidRDefault="001F4F85" w:rsidP="001F4F85">
      <w:pPr>
        <w:ind w:left="720"/>
        <w:jc w:val="both"/>
        <w:rPr>
          <w:iCs/>
        </w:rPr>
      </w:pPr>
      <w:r w:rsidRPr="001F4F85">
        <w:rPr>
          <w:b/>
          <w:bCs/>
          <w:iCs/>
        </w:rPr>
        <w:t>(8) </w:t>
      </w:r>
      <w:r w:rsidRPr="001F4F85">
        <w:rPr>
          <w:iCs/>
        </w:rPr>
        <w:t>When a minor subdivision or minor site plan is disapproved by the Board, the Secretary of the Board, within 10 days of such action, shall notify the applicant of such disapproval. Additionally, the Secretary of the Board shall forward the applicant a copy of the disapproval resolution, adopted in accordance with § </w:t>
      </w:r>
      <w:r w:rsidRPr="001F4F85">
        <w:rPr>
          <w:b/>
          <w:bCs/>
          <w:iCs/>
        </w:rPr>
        <w:t>276-59F</w:t>
      </w:r>
      <w:r w:rsidRPr="001F4F85">
        <w:rPr>
          <w:iCs/>
        </w:rPr>
        <w:t> of this chapter, within 10 days of its adoption by the Board, setting forth the reasons for the disapproval.</w:t>
      </w:r>
    </w:p>
    <w:p w:rsidR="001F4F85" w:rsidRPr="001F4F85" w:rsidRDefault="001F4F85" w:rsidP="001F4F85">
      <w:pPr>
        <w:ind w:left="720"/>
        <w:jc w:val="both"/>
        <w:rPr>
          <w:iCs/>
        </w:rPr>
      </w:pPr>
      <w:r w:rsidRPr="001F4F85">
        <w:rPr>
          <w:b/>
          <w:bCs/>
          <w:iCs/>
        </w:rPr>
        <w:t>(9) </w:t>
      </w:r>
      <w:r w:rsidRPr="001F4F85">
        <w:rPr>
          <w:iCs/>
        </w:rPr>
        <w:t xml:space="preserve">Within 190 days from the date on which the resolution of municipal approval of a minor subdivision is adopted by the Board, a plat map drawn in compliance with the Map Filing Act, P.L. 1960 c. 141 (N.J.S.A. 46:23-9.9 et seq.) or deed description, properly drafted and signed by the Chairman and Secretary of the Board (or the Acting Chairman or Secretary where either or both may be absent), shall be filed by the </w:t>
      </w:r>
      <w:proofErr w:type="spellStart"/>
      <w:r w:rsidRPr="001F4F85">
        <w:rPr>
          <w:iCs/>
        </w:rPr>
        <w:t>subdivider</w:t>
      </w:r>
      <w:proofErr w:type="spellEnd"/>
      <w:r w:rsidRPr="001F4F85">
        <w:rPr>
          <w:iCs/>
        </w:rPr>
        <w:t xml:space="preserve"> with the County Recording Officer. Unless filed within 190 days or an extension for filing is granted by the Board, the approval shall expire and will require Board approval as in the first instance. The Board may extend the one-hundred-ninety-day period for filing a minor subdivision or deed if the developer proves to the reasonable satisfaction of the Board that the developer was barred or prevented, directly or indirectly, from filing because of delays in obtaining legally required approvals from other governmental or quasi-governmental entities and that the developer applied promptly for and diligently pursued the required approvals. The length of the extension shall be equal to the period of delay caused by the wait for the required approvals, as determined by the Board. The developer may apply for the extension either before or after what would otherwise be the expiration date.</w:t>
      </w:r>
    </w:p>
    <w:p w:rsidR="001F4F85" w:rsidRPr="001F4F85" w:rsidRDefault="001F4F85" w:rsidP="001F4F85">
      <w:pPr>
        <w:ind w:left="720"/>
        <w:jc w:val="both"/>
        <w:rPr>
          <w:iCs/>
        </w:rPr>
      </w:pPr>
      <w:r w:rsidRPr="001F4F85">
        <w:rPr>
          <w:b/>
          <w:bCs/>
          <w:iCs/>
        </w:rPr>
        <w:t>(10) </w:t>
      </w:r>
      <w:r w:rsidRPr="001F4F85">
        <w:rPr>
          <w:iCs/>
        </w:rPr>
        <w:t>The zoning requirements and general terms and conditions, whether conditional or otherwise, shall not be changed for a period of two years either after the date on which the resolution of approval is adopted by the Board for a minor subdivision or after the date of approval by the Board of a minor site plan. The Board shall grant an extension of this period for a period determined by the Board, but not exceeding one year from what would otherwise be the expiration date, if the developer proves to the reasonable satisfaction of the Board that the developer was barred or prevented, directly or indirectly, from proceeding with the development because of delays in obtaining legally required approvals from other governmental entities and that the developer applied promptly for and diligently pursued the approvals. A developer shall apply for this extension before what would otherwise be the expiration date or the 91st day after the date on which the developer receives the last of the legally required approvals from the other governmental entities, whichever occurs later.</w:t>
      </w:r>
    </w:p>
    <w:p w:rsidR="001F4F85" w:rsidRPr="001F4F85" w:rsidRDefault="001F4F85" w:rsidP="001F4F85">
      <w:pPr>
        <w:ind w:left="720"/>
        <w:jc w:val="both"/>
        <w:rPr>
          <w:iCs/>
        </w:rPr>
      </w:pPr>
      <w:r w:rsidRPr="001F4F85">
        <w:rPr>
          <w:b/>
          <w:bCs/>
          <w:iCs/>
        </w:rPr>
        <w:t>(11) </w:t>
      </w:r>
      <w:r w:rsidRPr="001F4F85">
        <w:rPr>
          <w:iCs/>
        </w:rPr>
        <w:t>Before the Secretary of the Board returns any approved minor subdivision or minor site plan to the applicant, the applicant shall provide additional copies of the plat or plan as may be necessary in order to furnish copies to each of the following:</w:t>
      </w:r>
    </w:p>
    <w:p w:rsidR="001F4F85" w:rsidRPr="001F4F85" w:rsidRDefault="001F4F85" w:rsidP="001F4F85">
      <w:pPr>
        <w:ind w:left="720" w:firstLine="720"/>
        <w:jc w:val="both"/>
        <w:rPr>
          <w:iCs/>
        </w:rPr>
      </w:pPr>
      <w:r w:rsidRPr="001F4F85">
        <w:rPr>
          <w:b/>
          <w:bCs/>
          <w:iCs/>
        </w:rPr>
        <w:t>(a) </w:t>
      </w:r>
      <w:r w:rsidRPr="001F4F85">
        <w:rPr>
          <w:iCs/>
        </w:rPr>
        <w:t>City Clerk;</w:t>
      </w:r>
    </w:p>
    <w:p w:rsidR="001F4F85" w:rsidRPr="001F4F85" w:rsidRDefault="001F4F85" w:rsidP="001F4F85">
      <w:pPr>
        <w:ind w:left="1440"/>
        <w:jc w:val="both"/>
        <w:rPr>
          <w:iCs/>
        </w:rPr>
      </w:pPr>
      <w:r w:rsidRPr="001F4F85">
        <w:rPr>
          <w:b/>
          <w:bCs/>
          <w:iCs/>
        </w:rPr>
        <w:t>(b) </w:t>
      </w:r>
      <w:r w:rsidRPr="001F4F85">
        <w:rPr>
          <w:iCs/>
        </w:rPr>
        <w:t>City Engineer (in the case of subdivisions only, a map of the plat drawn to the Tax Map scale of one inch equals 100 feet or one inch equals 400 feet, as directed by the City Engineer);</w:t>
      </w:r>
    </w:p>
    <w:p w:rsidR="001F4F85" w:rsidRPr="001F4F85" w:rsidRDefault="001F4F85" w:rsidP="001F4F85">
      <w:pPr>
        <w:ind w:left="720" w:firstLine="720"/>
        <w:jc w:val="both"/>
        <w:rPr>
          <w:iCs/>
        </w:rPr>
      </w:pPr>
      <w:r w:rsidRPr="001F4F85">
        <w:rPr>
          <w:b/>
          <w:bCs/>
          <w:iCs/>
        </w:rPr>
        <w:t>(c) </w:t>
      </w:r>
      <w:r w:rsidRPr="001F4F85">
        <w:rPr>
          <w:iCs/>
        </w:rPr>
        <w:t>Zoning Officer;</w:t>
      </w:r>
    </w:p>
    <w:p w:rsidR="001F4F85" w:rsidRPr="001F4F85" w:rsidRDefault="001F4F85" w:rsidP="001F4F85">
      <w:pPr>
        <w:ind w:left="720" w:firstLine="720"/>
        <w:jc w:val="both"/>
        <w:rPr>
          <w:iCs/>
        </w:rPr>
      </w:pPr>
      <w:r w:rsidRPr="001F4F85">
        <w:rPr>
          <w:b/>
          <w:bCs/>
          <w:iCs/>
        </w:rPr>
        <w:t>(d) </w:t>
      </w:r>
      <w:r w:rsidRPr="001F4F85">
        <w:rPr>
          <w:iCs/>
        </w:rPr>
        <w:t>City Tax Assessor;</w:t>
      </w:r>
    </w:p>
    <w:p w:rsidR="001F4F85" w:rsidRPr="001F4F85" w:rsidRDefault="001F4F85" w:rsidP="001F4F85">
      <w:pPr>
        <w:ind w:left="720" w:firstLine="720"/>
        <w:jc w:val="both"/>
        <w:rPr>
          <w:iCs/>
        </w:rPr>
      </w:pPr>
      <w:r w:rsidRPr="001F4F85">
        <w:rPr>
          <w:b/>
          <w:bCs/>
          <w:iCs/>
        </w:rPr>
        <w:t>(e) </w:t>
      </w:r>
      <w:r w:rsidRPr="001F4F85">
        <w:rPr>
          <w:iCs/>
        </w:rPr>
        <w:t>City Board of Health;</w:t>
      </w:r>
    </w:p>
    <w:p w:rsidR="001F4F85" w:rsidRPr="001F4F85" w:rsidRDefault="001F4F85" w:rsidP="001F4F85">
      <w:pPr>
        <w:ind w:left="720" w:firstLine="720"/>
        <w:jc w:val="both"/>
        <w:rPr>
          <w:iCs/>
        </w:rPr>
      </w:pPr>
      <w:r w:rsidRPr="001F4F85">
        <w:rPr>
          <w:b/>
          <w:bCs/>
          <w:iCs/>
        </w:rPr>
        <w:t>(f) </w:t>
      </w:r>
      <w:r w:rsidRPr="001F4F85">
        <w:rPr>
          <w:iCs/>
        </w:rPr>
        <w:t>Such other City, county or state agencies and officials as directed by the Board.</w:t>
      </w:r>
    </w:p>
    <w:p w:rsidR="001F4F85" w:rsidRPr="001F4F85" w:rsidRDefault="001F4F85" w:rsidP="001F4F85">
      <w:pPr>
        <w:jc w:val="both"/>
        <w:rPr>
          <w:b/>
          <w:bCs/>
          <w:iCs/>
        </w:rPr>
      </w:pPr>
      <w:r w:rsidRPr="001F4F85">
        <w:rPr>
          <w:iCs/>
        </w:rPr>
        <w:t>§ 276-65</w:t>
      </w:r>
      <w:r w:rsidRPr="001F4F85">
        <w:rPr>
          <w:b/>
          <w:bCs/>
          <w:iCs/>
        </w:rPr>
        <w:t>Submission of preliminary major subdivision plats and preliminary major site plans.</w:t>
      </w:r>
    </w:p>
    <w:p w:rsidR="001F4F85" w:rsidRPr="001F4F85" w:rsidRDefault="001F4F85" w:rsidP="001F4F85">
      <w:pPr>
        <w:jc w:val="both"/>
        <w:rPr>
          <w:iCs/>
        </w:rPr>
      </w:pPr>
      <w:r w:rsidRPr="001F4F85">
        <w:rPr>
          <w:b/>
          <w:bCs/>
          <w:iCs/>
        </w:rPr>
        <w:t>A. </w:t>
      </w:r>
      <w:r w:rsidRPr="001F4F85">
        <w:rPr>
          <w:iCs/>
        </w:rPr>
        <w:t>Procedure for submitting preliminary major subdivision plats and preliminary major site plans. The applicant shall submit to the administrative officer at least three weeks prior to the meeting 15 copies of the preliminary plat or preliminary plan plus an additional copy of the plat or plan in portable document format (“pdf”) on a CD-Rom; 15 completed copies of the appropriate applications which includes the checklist(s) pursuant to N.J.S.A. 40:55D-10.3 attached to this chapter; 15 copies of any protective covenants or deed restrictions applying to the land being subdivided or developed; and a fee in accordance with § </w:t>
      </w:r>
      <w:r w:rsidRPr="001F4F85">
        <w:rPr>
          <w:b/>
          <w:bCs/>
          <w:iCs/>
        </w:rPr>
        <w:t>276-67</w:t>
      </w:r>
      <w:r w:rsidRPr="001F4F85">
        <w:rPr>
          <w:iCs/>
        </w:rPr>
        <w:t> of this chapter. The application shall contain an acknowledgment signed by the applicant stating that the applicant is familiar with the procedure set forth herein for submitting and acting upon preliminary major subdivision plats and preliminary major site plans and agrees to be bound by it. The administrative officer shall process the application and shall issue an application number. Once an application has been assigned a number, such number shall appear on all papers, maps, plats or plans and other documents submitted for processing in conjunction with the application.</w:t>
      </w:r>
    </w:p>
    <w:p w:rsidR="001F4F85" w:rsidRPr="001F4F85" w:rsidRDefault="001F4F85" w:rsidP="001F4F85">
      <w:pPr>
        <w:jc w:val="both"/>
        <w:rPr>
          <w:iCs/>
        </w:rPr>
      </w:pPr>
      <w:r w:rsidRPr="001F4F85">
        <w:rPr>
          <w:b/>
          <w:bCs/>
          <w:iCs/>
        </w:rPr>
        <w:t>B. </w:t>
      </w:r>
      <w:r w:rsidRPr="001F4F85">
        <w:rPr>
          <w:iCs/>
        </w:rPr>
        <w:t>Details required for preliminary major subdivision plats and preliminary major site plans. Each preliminary plat or preliminary plan shall be drawn by a professional engineer and/or land surveyor licensed to practice in the State of New Jersey and shall bear the signature, seal, license number and telephone number of said professional engineer and/or land surveyor; provided, however, that all engineering data shall be signed and sealed by a professional engineer and all surveying data shall be signed and sealed by a professional land surveyor. Each submission shall be drawn at an appropriate scale not less than one inch equals 100 feet and shall be submitted on one of four of the following standard sheet sizes: (eight inches by 13 inches; 15 inches by 21 inches; 24 inches by 36 inches; 30 inches by 42 inches). Each preliminary plat or plan shall show the following information, as appropriate to a subdivision plat or site plan, unless the municipal agency determines and so notifies the applicant that such information either is unnecessary or inapplicable to the particular subdivision or development plan:</w:t>
      </w:r>
    </w:p>
    <w:p w:rsidR="001F4F85" w:rsidRPr="001F4F85" w:rsidRDefault="001F4F85" w:rsidP="001F4F85">
      <w:pPr>
        <w:ind w:left="720"/>
        <w:jc w:val="both"/>
        <w:rPr>
          <w:iCs/>
        </w:rPr>
      </w:pPr>
      <w:r w:rsidRPr="001F4F85">
        <w:rPr>
          <w:b/>
          <w:bCs/>
          <w:iCs/>
        </w:rPr>
        <w:t>(1) </w:t>
      </w:r>
      <w:r w:rsidRPr="001F4F85">
        <w:rPr>
          <w:iCs/>
        </w:rPr>
        <w:t>A key map showing the entire tract and its relation to the surrounding areas at a scale of one inch equals not more than 1,000 feet.</w:t>
      </w:r>
    </w:p>
    <w:p w:rsidR="001F4F85" w:rsidRPr="001F4F85" w:rsidRDefault="001F4F85" w:rsidP="001F4F85">
      <w:pPr>
        <w:ind w:left="720"/>
        <w:jc w:val="both"/>
        <w:rPr>
          <w:iCs/>
        </w:rPr>
      </w:pPr>
      <w:r w:rsidRPr="001F4F85">
        <w:rPr>
          <w:b/>
          <w:bCs/>
          <w:iCs/>
        </w:rPr>
        <w:t>(2) </w:t>
      </w:r>
      <w:r w:rsidRPr="001F4F85">
        <w:rPr>
          <w:iCs/>
        </w:rPr>
        <w:t>Title block in accordance with the rules governing title blocks for professional engineers (N.3.S.A. 45:8-36), including:</w:t>
      </w:r>
    </w:p>
    <w:p w:rsidR="001F4F85" w:rsidRPr="001F4F85" w:rsidRDefault="001F4F85" w:rsidP="001F4F85">
      <w:pPr>
        <w:ind w:left="720" w:firstLine="720"/>
        <w:jc w:val="both"/>
        <w:rPr>
          <w:iCs/>
        </w:rPr>
      </w:pPr>
      <w:r w:rsidRPr="001F4F85">
        <w:rPr>
          <w:b/>
          <w:bCs/>
          <w:iCs/>
        </w:rPr>
        <w:t>(a) </w:t>
      </w:r>
      <w:r w:rsidRPr="001F4F85">
        <w:rPr>
          <w:iCs/>
        </w:rPr>
        <w:t>Name of subdivision or development, City of North Wildwood, Cape May County;</w:t>
      </w:r>
    </w:p>
    <w:p w:rsidR="001F4F85" w:rsidRPr="001F4F85" w:rsidRDefault="001F4F85" w:rsidP="001F4F85">
      <w:pPr>
        <w:ind w:left="720" w:firstLine="720"/>
        <w:jc w:val="both"/>
        <w:rPr>
          <w:iCs/>
        </w:rPr>
      </w:pPr>
      <w:r w:rsidRPr="001F4F85">
        <w:rPr>
          <w:b/>
          <w:bCs/>
          <w:iCs/>
        </w:rPr>
        <w:t>(b) </w:t>
      </w:r>
      <w:r w:rsidRPr="001F4F85">
        <w:rPr>
          <w:iCs/>
        </w:rPr>
        <w:t xml:space="preserve">Name, title, address and telephone number of </w:t>
      </w:r>
      <w:proofErr w:type="spellStart"/>
      <w:r w:rsidRPr="001F4F85">
        <w:rPr>
          <w:iCs/>
        </w:rPr>
        <w:t>subdivider</w:t>
      </w:r>
      <w:proofErr w:type="spellEnd"/>
      <w:r w:rsidRPr="001F4F85">
        <w:rPr>
          <w:iCs/>
        </w:rPr>
        <w:t xml:space="preserve"> or developer;</w:t>
      </w:r>
    </w:p>
    <w:p w:rsidR="001F4F85" w:rsidRPr="001F4F85" w:rsidRDefault="001F4F85" w:rsidP="001F4F85">
      <w:pPr>
        <w:ind w:left="1440"/>
        <w:jc w:val="both"/>
        <w:rPr>
          <w:iCs/>
        </w:rPr>
      </w:pPr>
      <w:r w:rsidRPr="001F4F85">
        <w:rPr>
          <w:b/>
          <w:bCs/>
          <w:iCs/>
        </w:rPr>
        <w:t>(c) </w:t>
      </w:r>
      <w:r w:rsidRPr="001F4F85">
        <w:rPr>
          <w:iCs/>
        </w:rPr>
        <w:t>Name, title, address and license number of the professional or professionals who prepared the plat or plan;</w:t>
      </w:r>
    </w:p>
    <w:p w:rsidR="001F4F85" w:rsidRPr="001F4F85" w:rsidRDefault="001F4F85" w:rsidP="001F4F85">
      <w:pPr>
        <w:ind w:left="720" w:firstLine="720"/>
        <w:jc w:val="both"/>
        <w:rPr>
          <w:iCs/>
        </w:rPr>
      </w:pPr>
      <w:r w:rsidRPr="001F4F85">
        <w:rPr>
          <w:b/>
          <w:bCs/>
          <w:iCs/>
        </w:rPr>
        <w:t>(d) </w:t>
      </w:r>
      <w:r w:rsidRPr="001F4F85">
        <w:rPr>
          <w:iCs/>
        </w:rPr>
        <w:t>Name, title and address of the owner or owners of record;</w:t>
      </w:r>
    </w:p>
    <w:p w:rsidR="001F4F85" w:rsidRPr="001F4F85" w:rsidRDefault="001F4F85" w:rsidP="001F4F85">
      <w:pPr>
        <w:ind w:left="720" w:firstLine="720"/>
        <w:jc w:val="both"/>
        <w:rPr>
          <w:iCs/>
        </w:rPr>
      </w:pPr>
      <w:r w:rsidRPr="001F4F85">
        <w:rPr>
          <w:b/>
          <w:bCs/>
          <w:iCs/>
        </w:rPr>
        <w:t>(e) </w:t>
      </w:r>
      <w:r w:rsidRPr="001F4F85">
        <w:rPr>
          <w:iCs/>
        </w:rPr>
        <w:t>Scale (written and graphic); and</w:t>
      </w:r>
    </w:p>
    <w:p w:rsidR="001F4F85" w:rsidRPr="001F4F85" w:rsidRDefault="001F4F85" w:rsidP="001F4F85">
      <w:pPr>
        <w:ind w:left="1440"/>
        <w:jc w:val="both"/>
        <w:rPr>
          <w:iCs/>
        </w:rPr>
      </w:pPr>
      <w:r w:rsidRPr="001F4F85">
        <w:rPr>
          <w:b/>
          <w:bCs/>
          <w:iCs/>
        </w:rPr>
        <w:t>(f) </w:t>
      </w:r>
      <w:r w:rsidRPr="001F4F85">
        <w:rPr>
          <w:iCs/>
        </w:rPr>
        <w:t>Date of original preparation and of each subsequent revision thereof and a list of the specific revisions entered on each sheet.</w:t>
      </w:r>
    </w:p>
    <w:p w:rsidR="001F4F85" w:rsidRPr="001F4F85" w:rsidRDefault="001F4F85" w:rsidP="001F4F85">
      <w:pPr>
        <w:ind w:left="720"/>
        <w:jc w:val="both"/>
        <w:rPr>
          <w:iCs/>
        </w:rPr>
      </w:pPr>
      <w:r w:rsidRPr="001F4F85">
        <w:rPr>
          <w:b/>
          <w:bCs/>
          <w:iCs/>
        </w:rPr>
        <w:t>(3) </w:t>
      </w:r>
      <w:r w:rsidRPr="001F4F85">
        <w:rPr>
          <w:iCs/>
        </w:rPr>
        <w:t>North arrow.</w:t>
      </w:r>
    </w:p>
    <w:p w:rsidR="001F4F85" w:rsidRPr="001F4F85" w:rsidRDefault="001F4F85" w:rsidP="001F4F85">
      <w:pPr>
        <w:ind w:left="720"/>
        <w:jc w:val="both"/>
        <w:rPr>
          <w:iCs/>
        </w:rPr>
      </w:pPr>
      <w:r w:rsidRPr="001F4F85">
        <w:rPr>
          <w:b/>
          <w:bCs/>
          <w:iCs/>
        </w:rPr>
        <w:t>(4) </w:t>
      </w:r>
      <w:r w:rsidRPr="001F4F85">
        <w:rPr>
          <w:iCs/>
        </w:rPr>
        <w:t>Certification that the applicant is the owner of the land or his properly authorized agent or that the owner has given his consent under an option agreement.</w:t>
      </w:r>
    </w:p>
    <w:p w:rsidR="001F4F85" w:rsidRPr="001F4F85" w:rsidRDefault="001F4F85" w:rsidP="001F4F85">
      <w:pPr>
        <w:ind w:firstLine="720"/>
        <w:jc w:val="both"/>
        <w:rPr>
          <w:iCs/>
        </w:rPr>
      </w:pPr>
      <w:r w:rsidRPr="001F4F85">
        <w:rPr>
          <w:b/>
          <w:bCs/>
          <w:iCs/>
        </w:rPr>
        <w:t>(5) </w:t>
      </w:r>
      <w:r w:rsidRPr="001F4F85">
        <w:rPr>
          <w:iCs/>
        </w:rPr>
        <w:t>Approval signature lines:</w:t>
      </w:r>
    </w:p>
    <w:p w:rsidR="001F4F85" w:rsidRPr="001F4F85" w:rsidRDefault="001F4F85" w:rsidP="001F4F85">
      <w:pPr>
        <w:ind w:left="720" w:firstLine="720"/>
        <w:jc w:val="both"/>
        <w:rPr>
          <w:iCs/>
        </w:rPr>
      </w:pPr>
      <w:r w:rsidRPr="001F4F85">
        <w:rPr>
          <w:b/>
          <w:bCs/>
          <w:iCs/>
        </w:rPr>
        <w:t>(a) </w:t>
      </w:r>
      <w:r w:rsidRPr="001F4F85">
        <w:rPr>
          <w:iCs/>
        </w:rPr>
        <w:t>Chairman;</w:t>
      </w:r>
    </w:p>
    <w:p w:rsidR="001F4F85" w:rsidRPr="001F4F85" w:rsidRDefault="001F4F85" w:rsidP="001F4F85">
      <w:pPr>
        <w:tabs>
          <w:tab w:val="left" w:pos="825"/>
        </w:tabs>
        <w:jc w:val="both"/>
        <w:rPr>
          <w:iCs/>
        </w:rPr>
      </w:pPr>
      <w:r>
        <w:rPr>
          <w:b/>
          <w:bCs/>
          <w:iCs/>
        </w:rPr>
        <w:tab/>
      </w:r>
      <w:r>
        <w:rPr>
          <w:b/>
          <w:bCs/>
          <w:iCs/>
        </w:rPr>
        <w:tab/>
      </w:r>
      <w:r w:rsidRPr="001F4F85">
        <w:rPr>
          <w:b/>
          <w:bCs/>
          <w:iCs/>
        </w:rPr>
        <w:t>(b) </w:t>
      </w:r>
      <w:r w:rsidRPr="001F4F85">
        <w:rPr>
          <w:iCs/>
        </w:rPr>
        <w:t>Secretary; and</w:t>
      </w:r>
    </w:p>
    <w:p w:rsidR="001F4F85" w:rsidRPr="001F4F85" w:rsidRDefault="001F4F85" w:rsidP="001F4F85">
      <w:pPr>
        <w:ind w:left="720" w:firstLine="720"/>
        <w:jc w:val="both"/>
        <w:rPr>
          <w:iCs/>
        </w:rPr>
      </w:pPr>
      <w:r w:rsidRPr="001F4F85">
        <w:rPr>
          <w:b/>
          <w:bCs/>
          <w:iCs/>
        </w:rPr>
        <w:t>(c) </w:t>
      </w:r>
      <w:r w:rsidRPr="001F4F85">
        <w:rPr>
          <w:iCs/>
        </w:rPr>
        <w:t>City Engineer.</w:t>
      </w:r>
    </w:p>
    <w:p w:rsidR="001F4F85" w:rsidRPr="001F4F85" w:rsidRDefault="001F4F85" w:rsidP="001F4F85">
      <w:pPr>
        <w:ind w:left="720"/>
        <w:jc w:val="both"/>
        <w:rPr>
          <w:iCs/>
        </w:rPr>
      </w:pPr>
      <w:r w:rsidRPr="001F4F85">
        <w:rPr>
          <w:b/>
          <w:bCs/>
          <w:iCs/>
        </w:rPr>
        <w:t>(6) </w:t>
      </w:r>
      <w:r w:rsidRPr="001F4F85">
        <w:rPr>
          <w:iCs/>
        </w:rPr>
        <w:t>Acreage to the nearest 10th of an acre and a computation of the area of the tract to be disturbed.</w:t>
      </w:r>
    </w:p>
    <w:p w:rsidR="001F4F85" w:rsidRPr="001F4F85" w:rsidRDefault="001F4F85" w:rsidP="001F4F85">
      <w:pPr>
        <w:ind w:left="720"/>
        <w:jc w:val="both"/>
        <w:rPr>
          <w:iCs/>
        </w:rPr>
      </w:pPr>
      <w:r w:rsidRPr="001F4F85">
        <w:rPr>
          <w:b/>
          <w:bCs/>
          <w:iCs/>
        </w:rPr>
        <w:t>(7) </w:t>
      </w:r>
      <w:r w:rsidRPr="001F4F85">
        <w:rPr>
          <w:iCs/>
        </w:rPr>
        <w:t>The names and lot and block numbers of all property owners within 200 feet of the extreme limits of the tract as shown on the most recent tax list prepared by the City Tax Collector.</w:t>
      </w:r>
    </w:p>
    <w:p w:rsidR="001F4F85" w:rsidRPr="001F4F85" w:rsidRDefault="001F4F85" w:rsidP="001F4F85">
      <w:pPr>
        <w:ind w:left="720"/>
        <w:jc w:val="both"/>
        <w:rPr>
          <w:iCs/>
        </w:rPr>
      </w:pPr>
      <w:r w:rsidRPr="001F4F85">
        <w:rPr>
          <w:b/>
          <w:bCs/>
          <w:iCs/>
        </w:rPr>
        <w:t>(8) </w:t>
      </w:r>
      <w:r w:rsidRPr="001F4F85">
        <w:rPr>
          <w:iCs/>
        </w:rPr>
        <w:t>Existing tax sheet number(s) and existing block and lot number(s) of the lot(s) to be subdivided or developed as they appear on the City Tax Map and proposed block and lot numbers as provided by the City Tax Collector upon written request.</w:t>
      </w:r>
    </w:p>
    <w:p w:rsidR="001F4F85" w:rsidRPr="001F4F85" w:rsidRDefault="001F4F85" w:rsidP="001F4F85">
      <w:pPr>
        <w:ind w:firstLine="720"/>
        <w:jc w:val="both"/>
        <w:rPr>
          <w:iCs/>
        </w:rPr>
      </w:pPr>
      <w:r w:rsidRPr="001F4F85">
        <w:rPr>
          <w:b/>
          <w:bCs/>
          <w:iCs/>
        </w:rPr>
        <w:t>(9) </w:t>
      </w:r>
      <w:r w:rsidRPr="001F4F85">
        <w:rPr>
          <w:iCs/>
        </w:rPr>
        <w:t>Tract boundary line (heavy solid line).</w:t>
      </w:r>
    </w:p>
    <w:p w:rsidR="001F4F85" w:rsidRPr="001F4F85" w:rsidRDefault="001F4F85" w:rsidP="001F4F85">
      <w:pPr>
        <w:ind w:left="720"/>
        <w:jc w:val="both"/>
        <w:rPr>
          <w:iCs/>
        </w:rPr>
      </w:pPr>
      <w:r w:rsidRPr="001F4F85">
        <w:rPr>
          <w:b/>
          <w:bCs/>
          <w:iCs/>
        </w:rPr>
        <w:t>(10) </w:t>
      </w:r>
      <w:r w:rsidRPr="001F4F85">
        <w:rPr>
          <w:iCs/>
        </w:rPr>
        <w:t>Zoning districts, including district names and requirements, and a comparison to the application.</w:t>
      </w:r>
    </w:p>
    <w:p w:rsidR="001F4F85" w:rsidRPr="001F4F85" w:rsidRDefault="001F4F85" w:rsidP="001F4F85">
      <w:pPr>
        <w:ind w:left="720"/>
        <w:jc w:val="both"/>
        <w:rPr>
          <w:iCs/>
        </w:rPr>
      </w:pPr>
      <w:r w:rsidRPr="001F4F85">
        <w:rPr>
          <w:b/>
          <w:bCs/>
          <w:iCs/>
        </w:rPr>
        <w:t>(11) </w:t>
      </w:r>
      <w:r w:rsidRPr="001F4F85">
        <w:rPr>
          <w:iCs/>
        </w:rPr>
        <w:t>The location of natural features such as wetlands and treed areas, both within the tract and within 100 feet of its boundaries.</w:t>
      </w:r>
    </w:p>
    <w:p w:rsidR="001F4F85" w:rsidRPr="001F4F85" w:rsidRDefault="001F4F85" w:rsidP="001F4F85">
      <w:pPr>
        <w:ind w:left="720"/>
        <w:jc w:val="both"/>
        <w:rPr>
          <w:iCs/>
        </w:rPr>
      </w:pPr>
      <w:r w:rsidRPr="001F4F85">
        <w:rPr>
          <w:b/>
          <w:bCs/>
          <w:iCs/>
        </w:rPr>
        <w:t>(12) </w:t>
      </w:r>
      <w:r w:rsidRPr="001F4F85">
        <w:rPr>
          <w:iCs/>
        </w:rPr>
        <w:t>The proposed location of all proposed plantings shall be indicated and a legend provided listing the botanical and common names, the sizes at the time of planting, the total quantity of each plant, and the location of each plant keyed to the plan or plat.</w:t>
      </w:r>
    </w:p>
    <w:p w:rsidR="001F4F85" w:rsidRPr="001F4F85" w:rsidRDefault="001F4F85" w:rsidP="001F4F85">
      <w:pPr>
        <w:ind w:left="720"/>
        <w:jc w:val="both"/>
        <w:rPr>
          <w:iCs/>
        </w:rPr>
      </w:pPr>
      <w:r w:rsidRPr="001F4F85">
        <w:rPr>
          <w:b/>
          <w:bCs/>
          <w:iCs/>
        </w:rPr>
        <w:t>(13) </w:t>
      </w:r>
      <w:r w:rsidRPr="001F4F85">
        <w:rPr>
          <w:iCs/>
        </w:rPr>
        <w:t>All existing and proposed watercourses shall be shown and accompanied by the following information:</w:t>
      </w:r>
    </w:p>
    <w:p w:rsidR="001F4F85" w:rsidRPr="001F4F85" w:rsidRDefault="001F4F85" w:rsidP="001F4F85">
      <w:pPr>
        <w:ind w:left="1440"/>
        <w:jc w:val="both"/>
        <w:rPr>
          <w:iCs/>
        </w:rPr>
      </w:pPr>
      <w:r w:rsidRPr="001F4F85">
        <w:rPr>
          <w:b/>
          <w:bCs/>
          <w:iCs/>
        </w:rPr>
        <w:t>(a) </w:t>
      </w:r>
      <w:r w:rsidRPr="001F4F85">
        <w:rPr>
          <w:iCs/>
        </w:rPr>
        <w:t>When a stream is proposed for alteration, improvement or relocation or where a drainage structure or fill is proposed over, under, in or along a running stream, a report on the status of review by the State Department of Environmental Protection, Division of Water Resources, shall accompany the submission;</w:t>
      </w:r>
    </w:p>
    <w:p w:rsidR="001F4F85" w:rsidRPr="001F4F85" w:rsidRDefault="001F4F85" w:rsidP="001F4F85">
      <w:pPr>
        <w:ind w:left="1440"/>
        <w:jc w:val="both"/>
        <w:rPr>
          <w:iCs/>
        </w:rPr>
      </w:pPr>
      <w:r w:rsidRPr="001F4F85">
        <w:rPr>
          <w:b/>
          <w:bCs/>
          <w:iCs/>
        </w:rPr>
        <w:t>(b) </w:t>
      </w:r>
      <w:r w:rsidRPr="001F4F85">
        <w:rPr>
          <w:iCs/>
        </w:rPr>
        <w:t>Cross sections of watercourses and/or drainage swales at an approximate scale showing the extent of the flood plain, top of bank, normal water levels and bottom elevations at the locations required by the City Engineer;</w:t>
      </w:r>
    </w:p>
    <w:p w:rsidR="001F4F85" w:rsidRPr="001F4F85" w:rsidRDefault="001F4F85" w:rsidP="001F4F85">
      <w:pPr>
        <w:ind w:left="720" w:firstLine="720"/>
        <w:jc w:val="both"/>
        <w:rPr>
          <w:iCs/>
        </w:rPr>
      </w:pPr>
      <w:r w:rsidRPr="001F4F85">
        <w:rPr>
          <w:b/>
          <w:bCs/>
          <w:iCs/>
        </w:rPr>
        <w:t>(c) </w:t>
      </w:r>
      <w:r w:rsidRPr="001F4F85">
        <w:rPr>
          <w:iCs/>
        </w:rPr>
        <w:t>The location and extent of drainage and conservation easements; and</w:t>
      </w:r>
    </w:p>
    <w:p w:rsidR="001F4F85" w:rsidRPr="001F4F85" w:rsidRDefault="001F4F85" w:rsidP="001F4F85">
      <w:pPr>
        <w:ind w:left="1440"/>
        <w:jc w:val="both"/>
        <w:rPr>
          <w:iCs/>
        </w:rPr>
      </w:pPr>
      <w:r w:rsidRPr="001F4F85">
        <w:rPr>
          <w:b/>
          <w:bCs/>
          <w:iCs/>
        </w:rPr>
        <w:t>(d) </w:t>
      </w:r>
      <w:r w:rsidRPr="001F4F85">
        <w:rPr>
          <w:iCs/>
        </w:rPr>
        <w:t>The location and type of adequate drainage provisions to reasonably reduce and minimize exposure to flood damage.</w:t>
      </w:r>
    </w:p>
    <w:p w:rsidR="001F4F85" w:rsidRPr="001F4F85" w:rsidRDefault="001F4F85" w:rsidP="001F4F85">
      <w:pPr>
        <w:ind w:left="720"/>
        <w:jc w:val="both"/>
        <w:rPr>
          <w:iCs/>
        </w:rPr>
      </w:pPr>
      <w:r w:rsidRPr="001F4F85">
        <w:rPr>
          <w:b/>
          <w:bCs/>
          <w:iCs/>
        </w:rPr>
        <w:t>(14) </w:t>
      </w:r>
      <w:r w:rsidRPr="001F4F85">
        <w:rPr>
          <w:iCs/>
        </w:rPr>
        <w:t>Existing and proposed contours as shown on the USGS topographic sheets. Existing contours shall be shown as a dashed line; finished grades shall shown as a solid line.</w:t>
      </w:r>
    </w:p>
    <w:p w:rsidR="001F4F85" w:rsidRPr="001F4F85" w:rsidRDefault="001F4F85" w:rsidP="001F4F85">
      <w:pPr>
        <w:ind w:firstLine="720"/>
        <w:jc w:val="both"/>
        <w:rPr>
          <w:iCs/>
        </w:rPr>
      </w:pPr>
      <w:r w:rsidRPr="001F4F85">
        <w:rPr>
          <w:b/>
          <w:bCs/>
          <w:iCs/>
        </w:rPr>
        <w:t>(15) </w:t>
      </w:r>
      <w:r w:rsidRPr="001F4F85">
        <w:rPr>
          <w:iCs/>
        </w:rPr>
        <w:t>Proposals for soil erosion and sediment control as required by N.J.S.A. 4:24-39 et seq.</w:t>
      </w:r>
    </w:p>
    <w:p w:rsidR="001F4F85" w:rsidRPr="001F4F85" w:rsidRDefault="001F4F85" w:rsidP="001F4F85">
      <w:pPr>
        <w:ind w:left="720"/>
        <w:jc w:val="both"/>
        <w:rPr>
          <w:iCs/>
        </w:rPr>
      </w:pPr>
      <w:r w:rsidRPr="001F4F85">
        <w:rPr>
          <w:b/>
          <w:bCs/>
          <w:iCs/>
        </w:rPr>
        <w:t>(16) </w:t>
      </w:r>
      <w:r w:rsidRPr="001F4F85">
        <w:rPr>
          <w:iCs/>
        </w:rPr>
        <w:t>Locations of all existing structures showing existing and proposed front, rear and side yard setback distances and an indication of whether the existing structures and uses will be retained or removed, both within the tract and within 100 feet of its boundary.</w:t>
      </w:r>
    </w:p>
    <w:p w:rsidR="001F4F85" w:rsidRPr="001F4F85" w:rsidRDefault="001F4F85" w:rsidP="001F4F85">
      <w:pPr>
        <w:ind w:firstLine="720"/>
        <w:jc w:val="both"/>
        <w:rPr>
          <w:iCs/>
        </w:rPr>
      </w:pPr>
      <w:r w:rsidRPr="001F4F85">
        <w:rPr>
          <w:b/>
          <w:bCs/>
          <w:iCs/>
        </w:rPr>
        <w:t>(17) </w:t>
      </w:r>
      <w:r w:rsidRPr="001F4F85">
        <w:rPr>
          <w:iCs/>
        </w:rPr>
        <w:t>Size, height and location of all proposed buildings, structures, signs and lighting facilities.</w:t>
      </w:r>
    </w:p>
    <w:p w:rsidR="001F4F85" w:rsidRPr="001F4F85" w:rsidRDefault="001F4F85" w:rsidP="001F4F85">
      <w:pPr>
        <w:ind w:left="720"/>
        <w:jc w:val="both"/>
        <w:rPr>
          <w:iCs/>
        </w:rPr>
      </w:pPr>
      <w:r w:rsidRPr="001F4F85">
        <w:rPr>
          <w:b/>
          <w:bCs/>
          <w:iCs/>
        </w:rPr>
        <w:t>(18) </w:t>
      </w:r>
      <w:r w:rsidRPr="001F4F85">
        <w:rPr>
          <w:iCs/>
        </w:rPr>
        <w:t>All dimensions necessary to confirm conformity to the chapter such as the size of the tract and any proposed lot(s), structure setbacks, structure heights, yards and floor area ratios. All tract and lot sizes shall be expressed in acres and square feet and shall include bearings and distances.</w:t>
      </w:r>
    </w:p>
    <w:p w:rsidR="001F4F85" w:rsidRPr="001F4F85" w:rsidRDefault="001F4F85" w:rsidP="001F4F85">
      <w:pPr>
        <w:ind w:left="720"/>
        <w:jc w:val="both"/>
        <w:rPr>
          <w:iCs/>
        </w:rPr>
      </w:pPr>
      <w:r w:rsidRPr="001F4F85">
        <w:rPr>
          <w:b/>
          <w:bCs/>
          <w:iCs/>
        </w:rPr>
        <w:t>(19) </w:t>
      </w:r>
      <w:r w:rsidRPr="001F4F85">
        <w:rPr>
          <w:iCs/>
        </w:rPr>
        <w:t>The proposed location, direction of illumination, power and type of proposed outdoor lighting, including details of lighting poles and luminaries.</w:t>
      </w:r>
    </w:p>
    <w:p w:rsidR="001F4F85" w:rsidRPr="001F4F85" w:rsidRDefault="001F4F85" w:rsidP="001F4F85">
      <w:pPr>
        <w:tabs>
          <w:tab w:val="left" w:pos="930"/>
        </w:tabs>
        <w:jc w:val="both"/>
        <w:rPr>
          <w:iCs/>
        </w:rPr>
      </w:pPr>
      <w:r>
        <w:rPr>
          <w:b/>
          <w:bCs/>
          <w:iCs/>
        </w:rPr>
        <w:tab/>
      </w:r>
      <w:r w:rsidRPr="001F4F85">
        <w:rPr>
          <w:b/>
          <w:bCs/>
          <w:iCs/>
        </w:rPr>
        <w:t>(20) </w:t>
      </w:r>
      <w:r w:rsidRPr="001F4F85">
        <w:rPr>
          <w:iCs/>
        </w:rPr>
        <w:t>The proposed screening, buffering and landscaping, including a landscaping plan.</w:t>
      </w:r>
    </w:p>
    <w:p w:rsidR="001F4F85" w:rsidRPr="001F4F85" w:rsidRDefault="001F4F85" w:rsidP="001F4F85">
      <w:pPr>
        <w:ind w:left="720"/>
        <w:jc w:val="both"/>
        <w:rPr>
          <w:iCs/>
        </w:rPr>
      </w:pPr>
      <w:r w:rsidRPr="001F4F85">
        <w:rPr>
          <w:b/>
          <w:bCs/>
          <w:iCs/>
        </w:rPr>
        <w:t>(21) </w:t>
      </w:r>
      <w:r w:rsidRPr="001F4F85">
        <w:rPr>
          <w:iCs/>
        </w:rPr>
        <w:t>The location and design of any off-street parking area, showing size and location of bays, aisles and barriers, curbing and paving specifications.</w:t>
      </w:r>
    </w:p>
    <w:p w:rsidR="001F4F85" w:rsidRPr="001F4F85" w:rsidRDefault="001F4F85" w:rsidP="001F4F85">
      <w:pPr>
        <w:ind w:left="720"/>
        <w:jc w:val="both"/>
        <w:rPr>
          <w:iCs/>
        </w:rPr>
      </w:pPr>
      <w:r w:rsidRPr="001F4F85">
        <w:rPr>
          <w:b/>
          <w:bCs/>
          <w:iCs/>
        </w:rPr>
        <w:t>(22) </w:t>
      </w:r>
      <w:r w:rsidRPr="001F4F85">
        <w:rPr>
          <w:iCs/>
        </w:rPr>
        <w:t>All means of vehicular access and egress to and from the site onto public streets, showing the site and the location of driveways and curb cuts, including the possible utilization of traffic signals, channelization, acceleration and deceleration lanes, sight triangle easements, additional width and other proposed devices necessary to prevent a difficult traffic situation.</w:t>
      </w:r>
    </w:p>
    <w:p w:rsidR="001F4F85" w:rsidRPr="001F4F85" w:rsidRDefault="001F4F85" w:rsidP="001F4F85">
      <w:pPr>
        <w:ind w:left="720"/>
        <w:jc w:val="both"/>
        <w:rPr>
          <w:iCs/>
        </w:rPr>
      </w:pPr>
      <w:r w:rsidRPr="001F4F85">
        <w:rPr>
          <w:b/>
          <w:bCs/>
          <w:iCs/>
        </w:rPr>
        <w:t>(23) </w:t>
      </w:r>
      <w:r w:rsidRPr="001F4F85">
        <w:rPr>
          <w:iCs/>
        </w:rPr>
        <w:t>The application shall include plans and computations for any storm drainage system, including the following as may be required by the City Engineer:</w:t>
      </w:r>
    </w:p>
    <w:p w:rsidR="001F4F85" w:rsidRPr="001F4F85" w:rsidRDefault="001F4F85" w:rsidP="001F4F85">
      <w:pPr>
        <w:ind w:left="1440"/>
        <w:jc w:val="both"/>
        <w:rPr>
          <w:iCs/>
        </w:rPr>
      </w:pPr>
      <w:r w:rsidRPr="001F4F85">
        <w:rPr>
          <w:b/>
          <w:bCs/>
          <w:iCs/>
        </w:rPr>
        <w:t>(a) </w:t>
      </w:r>
      <w:r w:rsidRPr="001F4F85">
        <w:rPr>
          <w:iCs/>
        </w:rPr>
        <w:t>All existing or proposed storm sewer lines within or adjacent to the tract showing size and slope of the lines, direction of flow and the location of each catch basin, inlet, manhole, culvert and headwall.</w:t>
      </w:r>
    </w:p>
    <w:p w:rsidR="001F4F85" w:rsidRPr="001F4F85" w:rsidRDefault="001F4F85" w:rsidP="001F4F85">
      <w:pPr>
        <w:ind w:left="1440"/>
        <w:jc w:val="both"/>
        <w:rPr>
          <w:iCs/>
        </w:rPr>
      </w:pPr>
      <w:r w:rsidRPr="001F4F85">
        <w:rPr>
          <w:b/>
          <w:bCs/>
          <w:iCs/>
        </w:rPr>
        <w:t>(b) </w:t>
      </w:r>
      <w:r w:rsidRPr="001F4F85">
        <w:rPr>
          <w:iCs/>
        </w:rPr>
        <w:t>A map drawn to scale (minimum scale one inch equals 100 feet) showing the contributing area to each inlet or cross drain.</w:t>
      </w:r>
    </w:p>
    <w:p w:rsidR="001F4F85" w:rsidRPr="001F4F85" w:rsidRDefault="001F4F85" w:rsidP="001F4F85">
      <w:pPr>
        <w:ind w:left="1440"/>
        <w:jc w:val="both"/>
        <w:rPr>
          <w:iCs/>
        </w:rPr>
      </w:pPr>
      <w:r w:rsidRPr="001F4F85">
        <w:rPr>
          <w:b/>
          <w:bCs/>
          <w:iCs/>
        </w:rPr>
        <w:t>(c) </w:t>
      </w:r>
      <w:r w:rsidRPr="001F4F85">
        <w:rPr>
          <w:iCs/>
        </w:rPr>
        <w:t>A weighted runoff coefficient for each drainage area shall be determined for use in the computations.</w:t>
      </w:r>
    </w:p>
    <w:p w:rsidR="001F4F85" w:rsidRPr="001F4F85" w:rsidRDefault="001F4F85" w:rsidP="001F4F85">
      <w:pPr>
        <w:ind w:left="720"/>
        <w:jc w:val="both"/>
        <w:rPr>
          <w:iCs/>
        </w:rPr>
      </w:pPr>
      <w:r w:rsidRPr="001F4F85">
        <w:rPr>
          <w:b/>
          <w:bCs/>
          <w:iCs/>
        </w:rPr>
        <w:t>(24) </w:t>
      </w:r>
      <w:r w:rsidRPr="001F4F85">
        <w:rPr>
          <w:iCs/>
        </w:rPr>
        <w:t>The location of existing structures such as water and sewer mains, utility structures, gas transmission lines and high-tension power lines on the tract and within 200 feet of its boundaries.</w:t>
      </w:r>
    </w:p>
    <w:p w:rsidR="001F4F85" w:rsidRPr="001F4F85" w:rsidRDefault="001F4F85" w:rsidP="001F4F85">
      <w:pPr>
        <w:ind w:left="720"/>
        <w:jc w:val="both"/>
        <w:rPr>
          <w:iCs/>
        </w:rPr>
      </w:pPr>
      <w:r w:rsidRPr="001F4F85">
        <w:rPr>
          <w:b/>
          <w:bCs/>
          <w:iCs/>
        </w:rPr>
        <w:t>(25) </w:t>
      </w:r>
      <w:r w:rsidRPr="001F4F85">
        <w:rPr>
          <w:iCs/>
        </w:rPr>
        <w:t>Plans of proposed improvements and utility layouts, including sewers, storm drains and water lines, and feasible connections to gas, telephone and electrical utility systems. If private utilities are proposed, they shall comply fully with all City, county, state and federal regulations. If service will be provided by an existing utility company, in lieu of detailed plans, a letter from that company stating that service will be available before occupancy will be sufficient. Additionally, letters from the appropriate county and state agencies granting approval for the extension of utility service(s) under their respective jurisdiction shall be submitted with the application.</w:t>
      </w:r>
    </w:p>
    <w:p w:rsidR="001F4F85" w:rsidRPr="001F4F85" w:rsidRDefault="001F4F85" w:rsidP="001F4F85">
      <w:pPr>
        <w:ind w:left="720"/>
        <w:jc w:val="both"/>
        <w:rPr>
          <w:iCs/>
        </w:rPr>
      </w:pPr>
      <w:r w:rsidRPr="001F4F85">
        <w:rPr>
          <w:b/>
          <w:bCs/>
          <w:iCs/>
        </w:rPr>
        <w:t>(26) </w:t>
      </w:r>
      <w:r w:rsidRPr="001F4F85">
        <w:rPr>
          <w:iCs/>
        </w:rPr>
        <w:t xml:space="preserve">Plans, typical cross-sections and construction details, horizontal and vertical alignments of the center line of all proposed streets and of all existing streets abutting the tract. The vertical alignments shall be based on USGS vertical datum or a more specified datum supplied by the City Engineer, including curbing, sidewalks, storm drains, drainage structures and cross sections every half and full station of all proposed streets and of all existing streets abutting the tract. Sight triangles, the radius of </w:t>
      </w:r>
      <w:proofErr w:type="spellStart"/>
      <w:r w:rsidRPr="001F4F85">
        <w:rPr>
          <w:iCs/>
        </w:rPr>
        <w:t>curblines</w:t>
      </w:r>
      <w:proofErr w:type="spellEnd"/>
      <w:r w:rsidRPr="001F4F85">
        <w:rPr>
          <w:iCs/>
        </w:rPr>
        <w:t xml:space="preserve"> and street sign locations shall be clearly indicated at the intersections.</w:t>
      </w:r>
    </w:p>
    <w:p w:rsidR="001F4F85" w:rsidRPr="001F4F85" w:rsidRDefault="001F4F85" w:rsidP="001F4F85">
      <w:pPr>
        <w:ind w:left="720"/>
        <w:jc w:val="both"/>
        <w:rPr>
          <w:iCs/>
        </w:rPr>
      </w:pPr>
      <w:r w:rsidRPr="001F4F85">
        <w:rPr>
          <w:b/>
          <w:bCs/>
          <w:iCs/>
        </w:rPr>
        <w:t>(27) </w:t>
      </w:r>
      <w:r w:rsidRPr="001F4F85">
        <w:rPr>
          <w:iCs/>
        </w:rPr>
        <w:t>Any protective covenants or deed restrictions applying to the land being developed shall be submitted with the application and/or indicated on the submitted plat or plan.</w:t>
      </w:r>
    </w:p>
    <w:p w:rsidR="001F4F85" w:rsidRPr="001F4F85" w:rsidRDefault="001F4F85" w:rsidP="001F4F85">
      <w:pPr>
        <w:ind w:left="720"/>
        <w:jc w:val="both"/>
        <w:rPr>
          <w:iCs/>
        </w:rPr>
      </w:pPr>
      <w:r w:rsidRPr="001F4F85">
        <w:rPr>
          <w:b/>
          <w:bCs/>
          <w:iCs/>
        </w:rPr>
        <w:t>(28) </w:t>
      </w:r>
      <w:r w:rsidRPr="001F4F85">
        <w:rPr>
          <w:iCs/>
        </w:rPr>
        <w:t>The location and width of all existing and proposed utility easements, the use(s) for which they are intended to be limited, and the manner in which the easements will be controlled.</w:t>
      </w:r>
    </w:p>
    <w:p w:rsidR="001F4F85" w:rsidRPr="001F4F85" w:rsidRDefault="001F4F85" w:rsidP="001F4F85">
      <w:pPr>
        <w:ind w:left="720"/>
        <w:jc w:val="both"/>
        <w:rPr>
          <w:iCs/>
        </w:rPr>
      </w:pPr>
      <w:r w:rsidRPr="001F4F85">
        <w:rPr>
          <w:b/>
          <w:bCs/>
          <w:iCs/>
        </w:rPr>
        <w:t>(29) </w:t>
      </w:r>
      <w:r w:rsidRPr="001F4F85">
        <w:rPr>
          <w:iCs/>
        </w:rPr>
        <w:t>The proposed permanent monuments shall be shown, in accordance with the Map Filing Law, N.J.S.A. 46:23-9.9.</w:t>
      </w:r>
    </w:p>
    <w:p w:rsidR="001F4F85" w:rsidRPr="001F4F85" w:rsidRDefault="001F4F85" w:rsidP="001F4F85">
      <w:pPr>
        <w:ind w:left="720"/>
        <w:jc w:val="both"/>
        <w:rPr>
          <w:iCs/>
        </w:rPr>
      </w:pPr>
      <w:r w:rsidRPr="001F4F85">
        <w:rPr>
          <w:b/>
          <w:bCs/>
          <w:iCs/>
        </w:rPr>
        <w:t>(30) </w:t>
      </w:r>
      <w:r w:rsidRPr="001F4F85">
        <w:rPr>
          <w:iCs/>
        </w:rPr>
        <w:t>Concerning major site plans only, the proposed number of shifts to be worked, the maximum number of employees on each shift, and the hours of operation open to public use.</w:t>
      </w:r>
    </w:p>
    <w:p w:rsidR="001F4F85" w:rsidRPr="001F4F85" w:rsidRDefault="001F4F85" w:rsidP="001F4F85">
      <w:pPr>
        <w:ind w:left="720"/>
        <w:jc w:val="both"/>
        <w:rPr>
          <w:iCs/>
        </w:rPr>
      </w:pPr>
      <w:r w:rsidRPr="001F4F85">
        <w:rPr>
          <w:b/>
          <w:bCs/>
          <w:iCs/>
        </w:rPr>
        <w:t>(31) </w:t>
      </w:r>
      <w:r w:rsidRPr="001F4F85">
        <w:rPr>
          <w:iCs/>
        </w:rPr>
        <w:t>A statement from the City Tax Collector that all taxes and assessments are paid to date, or that adequate provision for their payments has been made, in a manner satisfactory to the municipality, evidence of which shall be submitted at the time of the hearing by the applicant.</w:t>
      </w:r>
    </w:p>
    <w:p w:rsidR="001F4F85" w:rsidRPr="001F4F85" w:rsidRDefault="001F4F85" w:rsidP="001F4F85">
      <w:pPr>
        <w:ind w:left="720"/>
        <w:jc w:val="both"/>
        <w:rPr>
          <w:iCs/>
        </w:rPr>
      </w:pPr>
      <w:r w:rsidRPr="001F4F85">
        <w:rPr>
          <w:b/>
          <w:bCs/>
          <w:iCs/>
        </w:rPr>
        <w:t>(32) </w:t>
      </w:r>
      <w:r w:rsidRPr="001F4F85">
        <w:rPr>
          <w:iCs/>
        </w:rPr>
        <w:t>When a tidal watercourse or wetlands are proposed for alteration, development, improvement, or relocation, provide the status of review by the State Department of Environmental Protection and Energy, Division of Coastal Resources.</w:t>
      </w:r>
    </w:p>
    <w:p w:rsidR="001F4F85" w:rsidRPr="001F4F85" w:rsidRDefault="001F4F85" w:rsidP="001F4F85">
      <w:pPr>
        <w:ind w:left="720"/>
        <w:jc w:val="both"/>
        <w:rPr>
          <w:iCs/>
        </w:rPr>
      </w:pPr>
      <w:r w:rsidRPr="001F4F85">
        <w:rPr>
          <w:b/>
          <w:bCs/>
          <w:iCs/>
        </w:rPr>
        <w:t>(33) </w:t>
      </w:r>
      <w:r w:rsidRPr="001F4F85">
        <w:rPr>
          <w:iCs/>
        </w:rPr>
        <w:t>The status of review or exemption by the State Department of Environmental Protection and Energy, Division of Coastal Resources, for compliance with the Coastal Area Facility Review Act (CAFRA), N.J.S.A. 13:19-1 et seq.</w:t>
      </w:r>
    </w:p>
    <w:p w:rsidR="001F4F85" w:rsidRPr="001F4F85" w:rsidRDefault="001F4F85" w:rsidP="001F4F85">
      <w:pPr>
        <w:ind w:firstLine="720"/>
        <w:jc w:val="both"/>
        <w:rPr>
          <w:iCs/>
        </w:rPr>
      </w:pPr>
      <w:r w:rsidRPr="001F4F85">
        <w:rPr>
          <w:b/>
          <w:bCs/>
          <w:iCs/>
        </w:rPr>
        <w:t>(34) </w:t>
      </w:r>
      <w:r w:rsidRPr="001F4F85">
        <w:rPr>
          <w:iCs/>
        </w:rPr>
        <w:t>Provisions for the collection and storage of recyclable materials.</w:t>
      </w:r>
    </w:p>
    <w:p w:rsidR="001F4F85" w:rsidRPr="001F4F85" w:rsidRDefault="001F4F85" w:rsidP="001F4F85">
      <w:pPr>
        <w:ind w:left="720"/>
        <w:jc w:val="both"/>
        <w:rPr>
          <w:iCs/>
        </w:rPr>
      </w:pPr>
      <w:r w:rsidRPr="001F4F85">
        <w:rPr>
          <w:b/>
          <w:bCs/>
          <w:iCs/>
        </w:rPr>
        <w:t>(35) </w:t>
      </w:r>
      <w:r w:rsidRPr="001F4F85">
        <w:rPr>
          <w:iCs/>
        </w:rPr>
        <w:t>In the case of any subdivision or site plan submission of a planned development, all of the required information for all of the properties comprising the planned development.</w:t>
      </w:r>
    </w:p>
    <w:p w:rsidR="001F4F85" w:rsidRPr="001F4F85" w:rsidRDefault="001F4F85" w:rsidP="001F4F85">
      <w:pPr>
        <w:ind w:left="720"/>
        <w:jc w:val="both"/>
        <w:rPr>
          <w:iCs/>
        </w:rPr>
      </w:pPr>
      <w:r w:rsidRPr="001F4F85">
        <w:rPr>
          <w:b/>
          <w:bCs/>
          <w:iCs/>
        </w:rPr>
        <w:t>(36) </w:t>
      </w:r>
      <w:r w:rsidRPr="001F4F85">
        <w:rPr>
          <w:iCs/>
        </w:rPr>
        <w:t>Concerning major site plans for the development, conversion, expansion or use of condominiums only, a detailed floor plan of the entire structure on a twenty-four-inch by thirty-six-inch Mylar transparency.</w:t>
      </w:r>
    </w:p>
    <w:p w:rsidR="001F4F85" w:rsidRPr="001F4F85" w:rsidRDefault="001F4F85" w:rsidP="001F4F85">
      <w:pPr>
        <w:ind w:left="720"/>
        <w:jc w:val="both"/>
        <w:rPr>
          <w:iCs/>
        </w:rPr>
      </w:pPr>
      <w:r w:rsidRPr="001F4F85">
        <w:rPr>
          <w:b/>
          <w:bCs/>
          <w:iCs/>
        </w:rPr>
        <w:t>(37) </w:t>
      </w:r>
      <w:r w:rsidRPr="001F4F85">
        <w:rPr>
          <w:iCs/>
        </w:rPr>
        <w:t>The Board reserves the right to require additional information before granting preliminary approval when unique circumstances affect the tract and/or when the application for development poses special problems for the tract and surrounding area. Such information shall include, but not be limited to, drainage calculations and traffic analyses; provided however, that no application shall be declared incomplete for the lack of such additional information.</w:t>
      </w:r>
    </w:p>
    <w:p w:rsidR="001F4F85" w:rsidRPr="001F4F85" w:rsidRDefault="001F4F85" w:rsidP="001F4F85">
      <w:pPr>
        <w:jc w:val="both"/>
        <w:rPr>
          <w:iCs/>
        </w:rPr>
      </w:pPr>
      <w:r w:rsidRPr="001F4F85">
        <w:rPr>
          <w:b/>
          <w:bCs/>
          <w:iCs/>
        </w:rPr>
        <w:t>C. </w:t>
      </w:r>
      <w:r w:rsidRPr="001F4F85">
        <w:rPr>
          <w:iCs/>
        </w:rPr>
        <w:t>Action by the City.</w:t>
      </w:r>
    </w:p>
    <w:p w:rsidR="001F4F85" w:rsidRPr="001F4F85" w:rsidRDefault="001F4F85" w:rsidP="001F4F85">
      <w:pPr>
        <w:ind w:left="720"/>
        <w:jc w:val="both"/>
        <w:rPr>
          <w:iCs/>
        </w:rPr>
      </w:pPr>
      <w:r w:rsidRPr="001F4F85">
        <w:rPr>
          <w:b/>
          <w:bCs/>
          <w:iCs/>
        </w:rPr>
        <w:t>(1) </w:t>
      </w:r>
      <w:r w:rsidRPr="001F4F85">
        <w:rPr>
          <w:iCs/>
        </w:rPr>
        <w:t>The administrative officer shall review the major subdivision or major site plan application for the purpose of determining, within 45 days of its submission, whether said application is complete. Thereafter:</w:t>
      </w:r>
    </w:p>
    <w:p w:rsidR="001F4F85" w:rsidRPr="001F4F85" w:rsidRDefault="001F4F85" w:rsidP="001F4F85">
      <w:pPr>
        <w:ind w:left="1440"/>
        <w:jc w:val="both"/>
        <w:rPr>
          <w:iCs/>
        </w:rPr>
      </w:pPr>
      <w:r w:rsidRPr="001F4F85">
        <w:rPr>
          <w:b/>
          <w:bCs/>
          <w:iCs/>
        </w:rPr>
        <w:t>(a) </w:t>
      </w:r>
      <w:r w:rsidRPr="001F4F85">
        <w:rPr>
          <w:iCs/>
        </w:rPr>
        <w:t>If said application is found to contain all of the information required by § </w:t>
      </w:r>
      <w:r w:rsidRPr="001F4F85">
        <w:rPr>
          <w:b/>
          <w:bCs/>
          <w:iCs/>
        </w:rPr>
        <w:t>276-65B</w:t>
      </w:r>
      <w:r w:rsidRPr="001F4F85">
        <w:rPr>
          <w:iCs/>
        </w:rPr>
        <w:t> of this chapter, the administrative officer shall certify that said application is complete and direct the application to the appropriate Board.</w:t>
      </w:r>
    </w:p>
    <w:p w:rsidR="001F4F85" w:rsidRPr="001F4F85" w:rsidRDefault="001F4F85" w:rsidP="001F4F85">
      <w:pPr>
        <w:ind w:left="1440"/>
        <w:jc w:val="both"/>
        <w:rPr>
          <w:iCs/>
        </w:rPr>
      </w:pPr>
      <w:r w:rsidRPr="001F4F85">
        <w:rPr>
          <w:b/>
          <w:bCs/>
          <w:iCs/>
        </w:rPr>
        <w:t>(b) </w:t>
      </w:r>
      <w:r w:rsidRPr="001F4F85">
        <w:rPr>
          <w:iCs/>
        </w:rPr>
        <w:t>If said application is found to lack some of the information required by § </w:t>
      </w:r>
      <w:r w:rsidRPr="001F4F85">
        <w:rPr>
          <w:b/>
          <w:bCs/>
          <w:iCs/>
        </w:rPr>
        <w:t>276-65B</w:t>
      </w:r>
      <w:r w:rsidRPr="001F4F85">
        <w:rPr>
          <w:iCs/>
        </w:rPr>
        <w:t> of this chapter, the administrative officer shall either:</w:t>
      </w:r>
    </w:p>
    <w:p w:rsidR="001F4F85" w:rsidRPr="001F4F85" w:rsidRDefault="001F4F85" w:rsidP="001F4F85">
      <w:pPr>
        <w:ind w:left="2160"/>
        <w:jc w:val="both"/>
        <w:rPr>
          <w:iCs/>
        </w:rPr>
      </w:pPr>
      <w:r w:rsidRPr="001F4F85">
        <w:rPr>
          <w:b/>
          <w:bCs/>
          <w:iCs/>
        </w:rPr>
        <w:t>[1] </w:t>
      </w:r>
      <w:r w:rsidRPr="001F4F85">
        <w:rPr>
          <w:iCs/>
        </w:rPr>
        <w:t>Cause the applicant to be notified, in writing, that said application is incomplete, specifying the deficiencies in the application; or</w:t>
      </w:r>
    </w:p>
    <w:p w:rsidR="001F4F85" w:rsidRPr="001F4F85" w:rsidRDefault="001F4F85" w:rsidP="001F4F85">
      <w:pPr>
        <w:ind w:left="2160"/>
        <w:jc w:val="both"/>
        <w:rPr>
          <w:iCs/>
        </w:rPr>
      </w:pPr>
      <w:r w:rsidRPr="001F4F85">
        <w:rPr>
          <w:b/>
          <w:bCs/>
          <w:iCs/>
        </w:rPr>
        <w:t>[2] </w:t>
      </w:r>
      <w:r w:rsidRPr="001F4F85">
        <w:rPr>
          <w:iCs/>
        </w:rPr>
        <w:t>If the administrative officer reasonably concludes that the missing items of information are not necessary for it to make an informed decision on the application, the administrative officer may waive the requirement that said items be supplied as a prerequisite for completeness and certify that the application is complete notwithstanding the missing items.</w:t>
      </w:r>
    </w:p>
    <w:p w:rsidR="001F4F85" w:rsidRPr="001F4F85" w:rsidRDefault="001F4F85" w:rsidP="001F4F85">
      <w:pPr>
        <w:ind w:left="1440"/>
        <w:jc w:val="both"/>
        <w:rPr>
          <w:iCs/>
        </w:rPr>
      </w:pPr>
      <w:r w:rsidRPr="001F4F85">
        <w:rPr>
          <w:b/>
          <w:bCs/>
          <w:iCs/>
        </w:rPr>
        <w:t>(c) </w:t>
      </w:r>
      <w:r w:rsidRPr="001F4F85">
        <w:rPr>
          <w:iCs/>
        </w:rPr>
        <w:t>An applicant who has been notified that his application is incomplete may request waiver of one or more of the submission requirements set forth in § </w:t>
      </w:r>
      <w:r w:rsidRPr="001F4F85">
        <w:rPr>
          <w:b/>
          <w:bCs/>
          <w:iCs/>
        </w:rPr>
        <w:t>276-65B</w:t>
      </w:r>
      <w:r w:rsidRPr="001F4F85">
        <w:rPr>
          <w:iCs/>
        </w:rPr>
        <w:t>, and said request shall be granted or denied by the Planning Board or Zoning Board of Adjustment, as the case may be, within 45 days.</w:t>
      </w:r>
    </w:p>
    <w:p w:rsidR="001F4F85" w:rsidRPr="001F4F85" w:rsidRDefault="001F4F85" w:rsidP="001F4F85">
      <w:pPr>
        <w:ind w:left="1440"/>
        <w:jc w:val="both"/>
        <w:rPr>
          <w:iCs/>
        </w:rPr>
      </w:pPr>
      <w:r w:rsidRPr="001F4F85">
        <w:rPr>
          <w:b/>
          <w:bCs/>
          <w:iCs/>
        </w:rPr>
        <w:t>(d) </w:t>
      </w:r>
      <w:r w:rsidRPr="001F4F85">
        <w:rPr>
          <w:iCs/>
        </w:rPr>
        <w:t>In the event the City fails to act pursuant to Subsection </w:t>
      </w:r>
      <w:proofErr w:type="gramStart"/>
      <w:r w:rsidRPr="001F4F85">
        <w:rPr>
          <w:b/>
          <w:bCs/>
          <w:iCs/>
        </w:rPr>
        <w:t>C(</w:t>
      </w:r>
      <w:proofErr w:type="gramEnd"/>
      <w:r w:rsidRPr="001F4F85">
        <w:rPr>
          <w:b/>
          <w:bCs/>
          <w:iCs/>
        </w:rPr>
        <w:t>1)(b)[1]</w:t>
      </w:r>
      <w:r w:rsidRPr="001F4F85">
        <w:rPr>
          <w:iCs/>
        </w:rPr>
        <w:t> or </w:t>
      </w:r>
      <w:r w:rsidRPr="001F4F85">
        <w:rPr>
          <w:b/>
          <w:bCs/>
          <w:iCs/>
        </w:rPr>
        <w:t>C(1)(b)[2]</w:t>
      </w:r>
      <w:r w:rsidRPr="001F4F85">
        <w:rPr>
          <w:iCs/>
        </w:rPr>
        <w:t> hereinabove within 45 days of the date of submission of the application, said application shall be deemed complete as of the 46th day following its submission.</w:t>
      </w:r>
    </w:p>
    <w:p w:rsidR="001F4F85" w:rsidRPr="001F4F85" w:rsidRDefault="001F4F85" w:rsidP="001F4F85">
      <w:pPr>
        <w:ind w:left="720"/>
        <w:jc w:val="both"/>
        <w:rPr>
          <w:iCs/>
        </w:rPr>
      </w:pPr>
      <w:r w:rsidRPr="001F4F85">
        <w:rPr>
          <w:b/>
          <w:bCs/>
          <w:iCs/>
        </w:rPr>
        <w:t>(2) </w:t>
      </w:r>
      <w:r w:rsidRPr="001F4F85">
        <w:rPr>
          <w:iCs/>
        </w:rPr>
        <w:t>On the date the aforesaid application is certified complete or on the 46th day following the submission of the application in the event the City fails to make a determination of completeness, as the case may be, the applicable time period within which the Board must act upon the application shall commence. In any case, the applicant is obliged to prove that he or she is entitled to approval of the application. The Board may subsequently require correction of any information found to be in error, may require submission of additional information not specified in this chapter, and/or may require revisions in the application documents as are reasonably necessary to make an informed decision as to whether the requirements for approval of the application have been met, provided that the application shall not be deemed incomplete for lack of any such additional information or revisions.</w:t>
      </w:r>
    </w:p>
    <w:p w:rsidR="001F4F85" w:rsidRPr="001F4F85" w:rsidRDefault="001F4F85" w:rsidP="001F4F85">
      <w:pPr>
        <w:ind w:left="720"/>
        <w:jc w:val="both"/>
        <w:rPr>
          <w:iCs/>
        </w:rPr>
      </w:pPr>
      <w:r w:rsidRPr="001F4F85">
        <w:rPr>
          <w:b/>
          <w:bCs/>
          <w:iCs/>
        </w:rPr>
        <w:t>(3) </w:t>
      </w:r>
      <w:r w:rsidRPr="001F4F85">
        <w:rPr>
          <w:iCs/>
        </w:rPr>
        <w:t>Promptly after certification of completeness, the application documents shall be distributed by the administrative officer to the following:</w:t>
      </w:r>
    </w:p>
    <w:p w:rsidR="001F4F85" w:rsidRPr="001F4F85" w:rsidRDefault="001F4F85" w:rsidP="001F4F85">
      <w:pPr>
        <w:ind w:left="1440"/>
        <w:jc w:val="both"/>
        <w:rPr>
          <w:iCs/>
        </w:rPr>
      </w:pPr>
      <w:r w:rsidRPr="001F4F85">
        <w:rPr>
          <w:b/>
          <w:bCs/>
          <w:iCs/>
        </w:rPr>
        <w:t>(a) </w:t>
      </w:r>
      <w:r w:rsidRPr="001F4F85">
        <w:rPr>
          <w:iCs/>
        </w:rPr>
        <w:t>The Planning Board or the Zoning Board of Adjustment, as the case may be: nine copies of the preliminary plat or plan and nine copies of the application and any protective covenants or deed restrictions;</w:t>
      </w:r>
    </w:p>
    <w:p w:rsidR="001F4F85" w:rsidRPr="001F4F85" w:rsidRDefault="001F4F85" w:rsidP="001F4F85">
      <w:pPr>
        <w:ind w:left="1440"/>
        <w:jc w:val="both"/>
        <w:rPr>
          <w:iCs/>
        </w:rPr>
      </w:pPr>
      <w:r w:rsidRPr="001F4F85">
        <w:rPr>
          <w:b/>
          <w:bCs/>
          <w:iCs/>
        </w:rPr>
        <w:t>(b) </w:t>
      </w:r>
      <w:r w:rsidRPr="001F4F85">
        <w:rPr>
          <w:iCs/>
        </w:rPr>
        <w:t>Cape May County Planning Board: one copy each of the preliminary plat or plan, the application and any protective covenants or deed restrictions);</w:t>
      </w:r>
    </w:p>
    <w:p w:rsidR="001F4F85" w:rsidRPr="001F4F85" w:rsidRDefault="001F4F85" w:rsidP="001F4F85">
      <w:pPr>
        <w:ind w:left="1440"/>
        <w:jc w:val="both"/>
        <w:rPr>
          <w:iCs/>
        </w:rPr>
      </w:pPr>
      <w:r w:rsidRPr="001F4F85">
        <w:rPr>
          <w:b/>
          <w:bCs/>
          <w:iCs/>
        </w:rPr>
        <w:t>(c) </w:t>
      </w:r>
      <w:r w:rsidRPr="001F4F85">
        <w:rPr>
          <w:iCs/>
        </w:rPr>
        <w:t>City Engineer: one copy each of the preliminary plat or plan, the application and any protective covenants or deed restrictions;</w:t>
      </w:r>
    </w:p>
    <w:p w:rsidR="001F4F85" w:rsidRPr="001F4F85" w:rsidRDefault="001F4F85" w:rsidP="001F4F85">
      <w:pPr>
        <w:ind w:left="720" w:firstLine="720"/>
        <w:jc w:val="both"/>
        <w:rPr>
          <w:iCs/>
        </w:rPr>
      </w:pPr>
      <w:r w:rsidRPr="001F4F85">
        <w:rPr>
          <w:b/>
          <w:bCs/>
          <w:iCs/>
        </w:rPr>
        <w:t>(d) </w:t>
      </w:r>
      <w:r w:rsidRPr="001F4F85">
        <w:rPr>
          <w:iCs/>
        </w:rPr>
        <w:t>Zoning Officer: one copy of the preliminary plat or plan; and</w:t>
      </w:r>
    </w:p>
    <w:p w:rsidR="001F4F85" w:rsidRPr="001F4F85" w:rsidRDefault="001F4F85" w:rsidP="001F4F85">
      <w:pPr>
        <w:ind w:left="1440"/>
        <w:jc w:val="both"/>
        <w:rPr>
          <w:iCs/>
        </w:rPr>
      </w:pPr>
      <w:r w:rsidRPr="001F4F85">
        <w:rPr>
          <w:b/>
          <w:bCs/>
          <w:iCs/>
        </w:rPr>
        <w:t>(e) </w:t>
      </w:r>
      <w:r w:rsidRPr="001F4F85">
        <w:rPr>
          <w:iCs/>
        </w:rPr>
        <w:t>At the direction of the Planning Board or the Zoning Board of Adjustment, as the case may be, additional copies of the preliminary plat or plan shall be sent to other City, county or state agencies as may be designated by the Board.</w:t>
      </w:r>
    </w:p>
    <w:p w:rsidR="001F4F85" w:rsidRPr="001F4F85" w:rsidRDefault="001F4F85" w:rsidP="001F4F85">
      <w:pPr>
        <w:ind w:left="720"/>
        <w:jc w:val="both"/>
        <w:rPr>
          <w:iCs/>
        </w:rPr>
      </w:pPr>
      <w:r w:rsidRPr="001F4F85">
        <w:rPr>
          <w:b/>
          <w:bCs/>
          <w:iCs/>
        </w:rPr>
        <w:t>(4) </w:t>
      </w:r>
      <w:r w:rsidRPr="001F4F85">
        <w:rPr>
          <w:iCs/>
        </w:rPr>
        <w:t>The Planning Board shall take action on a preliminary major site plan application involving 10 acres of land or less and 10 dwelling units or less and/or a preliminary major subdivision application involving 10 lots or less within 45 days after the application has been certified complete or within such further time as may be consented to by the applicant. Failure of the Board to act within the prescribed time period shall constitute approval of the application, provided that any preliminary major site plan or preliminary major subdivision application which includes any requested variance relief pursuant to N.J.S.A. 40:55D-60 and § 276-62A(2) of this chapter shall be acted upon within 120 days or within such further time as may be consented to by the applicant.</w:t>
      </w:r>
    </w:p>
    <w:p w:rsidR="001F4F85" w:rsidRPr="001F4F85" w:rsidRDefault="001F4F85" w:rsidP="001F4F85">
      <w:pPr>
        <w:ind w:left="720"/>
        <w:jc w:val="both"/>
        <w:rPr>
          <w:iCs/>
        </w:rPr>
      </w:pPr>
      <w:r w:rsidRPr="001F4F85">
        <w:rPr>
          <w:b/>
          <w:bCs/>
          <w:iCs/>
        </w:rPr>
        <w:t>(5) </w:t>
      </w:r>
      <w:r w:rsidRPr="001F4F85">
        <w:rPr>
          <w:iCs/>
        </w:rPr>
        <w:t>The Planning Board shall take action on a preliminary major site plan application involving more than 10 acres of land or more than 10 dwellings and/or a preliminary major subdivision application involving more than 10 lots within 95 days after the application has been certified complete or within such further time as may be consented to by the applicant. Failure of the Board to act within the prescribed time period shall constitute approval of the application, provided that any preliminary major site plan or preliminary major subdivision application which includes any requested variance relief pursuant to N.J.S.A. 40:55D-60 and § 276-62A(2) of this chapter shall be acted upon within 120 days or within such further time as may be consented to by the applicant.</w:t>
      </w:r>
    </w:p>
    <w:p w:rsidR="001F4F85" w:rsidRPr="001F4F85" w:rsidRDefault="001F4F85" w:rsidP="001F4F85">
      <w:pPr>
        <w:ind w:left="720"/>
        <w:jc w:val="both"/>
        <w:rPr>
          <w:iCs/>
        </w:rPr>
      </w:pPr>
      <w:r w:rsidRPr="001F4F85">
        <w:rPr>
          <w:b/>
          <w:bCs/>
          <w:iCs/>
        </w:rPr>
        <w:t>(6) </w:t>
      </w:r>
      <w:r w:rsidRPr="001F4F85">
        <w:rPr>
          <w:iCs/>
        </w:rPr>
        <w:t>The Zoning Board of Adjustment shall take action on a preliminary major site plan application and/or preliminary major subdivision application under its jurisdiction in the time frame(s) as prescribed in Subsections </w:t>
      </w:r>
      <w:r w:rsidRPr="001F4F85">
        <w:rPr>
          <w:b/>
          <w:bCs/>
          <w:iCs/>
        </w:rPr>
        <w:t>C(4)</w:t>
      </w:r>
      <w:r w:rsidRPr="001F4F85">
        <w:rPr>
          <w:iCs/>
        </w:rPr>
        <w:t> and </w:t>
      </w:r>
      <w:r w:rsidRPr="001F4F85">
        <w:rPr>
          <w:b/>
          <w:bCs/>
          <w:iCs/>
        </w:rPr>
        <w:t>C(5)</w:t>
      </w:r>
      <w:r w:rsidRPr="001F4F85">
        <w:rPr>
          <w:iCs/>
        </w:rPr>
        <w:t> hereinabove unless said preliminary major site plan or preliminary major subdivision application is being considered by the Zoning Board of Adjustment simultaneously with an application for a use variance in accordance with N.J.S.A. 40:55D-70d and § 276-55D of this chapter, in which case the Zoning Board of Adjustment shall act upon all aspects of the application within 120 days after the application has been certified complete by the Zoning Board of Adjustment or administrative officer or within such further time as may be consented to by the applicant. Failure of the Board to act within the prescribed time period shall constitute approval of the application.</w:t>
      </w:r>
    </w:p>
    <w:p w:rsidR="001F4F85" w:rsidRPr="001F4F85" w:rsidRDefault="001F4F85" w:rsidP="001F4F85">
      <w:pPr>
        <w:ind w:left="720"/>
        <w:jc w:val="both"/>
        <w:rPr>
          <w:iCs/>
        </w:rPr>
      </w:pPr>
      <w:r w:rsidRPr="001F4F85">
        <w:rPr>
          <w:b/>
          <w:bCs/>
          <w:iCs/>
        </w:rPr>
        <w:t>(7) </w:t>
      </w:r>
      <w:r w:rsidRPr="001F4F85">
        <w:rPr>
          <w:iCs/>
        </w:rPr>
        <w:t>Any proposed application for development determined by the Board to be creating, imposing, aggravating or leading to the possibility of an adverse effect upon either the property in question or upon any adjacent properties may be required to be revised to mitigate any adverse effect(s) prior to further review or approval by the Board or, where the remaining portion of the original tract is sufficient to be subdivided or further developed, the applicant may be required to submit a sketch of the entire portion of the tract to indicate a feasible plan whereby the applied for subdivision or development, together with subsequent subdivision(s) or development(s), may be submitted that will not create, impose, aggravate or lead to any such adverse effect.</w:t>
      </w:r>
    </w:p>
    <w:p w:rsidR="001F4F85" w:rsidRPr="001F4F85" w:rsidRDefault="001F4F85" w:rsidP="001F4F85">
      <w:pPr>
        <w:ind w:left="720"/>
        <w:jc w:val="both"/>
        <w:rPr>
          <w:iCs/>
        </w:rPr>
      </w:pPr>
      <w:r w:rsidRPr="001F4F85">
        <w:rPr>
          <w:b/>
          <w:bCs/>
          <w:iCs/>
        </w:rPr>
        <w:t>(8) </w:t>
      </w:r>
      <w:r w:rsidRPr="001F4F85">
        <w:rPr>
          <w:iCs/>
        </w:rPr>
        <w:t>In the case of planned developments only, the Board shall find the following facts and conclusions prior to granting approval:</w:t>
      </w:r>
    </w:p>
    <w:p w:rsidR="001F4F85" w:rsidRPr="001F4F85" w:rsidRDefault="001F4F85" w:rsidP="001F4F85">
      <w:pPr>
        <w:ind w:left="1440"/>
        <w:jc w:val="both"/>
        <w:rPr>
          <w:iCs/>
        </w:rPr>
      </w:pPr>
      <w:r w:rsidRPr="001F4F85">
        <w:rPr>
          <w:b/>
          <w:bCs/>
          <w:iCs/>
        </w:rPr>
        <w:t>(a) </w:t>
      </w:r>
      <w:r w:rsidRPr="001F4F85">
        <w:rPr>
          <w:iCs/>
        </w:rPr>
        <w:t>That departures by the proposed development from zoning regulations otherwise applicable to the subject property conform to the zoning provisions specified in Article </w:t>
      </w:r>
      <w:r w:rsidRPr="001F4F85">
        <w:rPr>
          <w:b/>
          <w:bCs/>
          <w:iCs/>
        </w:rPr>
        <w:t>VI</w:t>
      </w:r>
      <w:r w:rsidRPr="001F4F85">
        <w:rPr>
          <w:iCs/>
        </w:rPr>
        <w:t> of this chapter pursuant to N.J.S.A. 40:55D-65c;</w:t>
      </w:r>
    </w:p>
    <w:p w:rsidR="001F4F85" w:rsidRPr="001F4F85" w:rsidRDefault="001F4F85" w:rsidP="001F4F85">
      <w:pPr>
        <w:ind w:left="1440"/>
        <w:jc w:val="both"/>
        <w:rPr>
          <w:iCs/>
        </w:rPr>
      </w:pPr>
      <w:r w:rsidRPr="001F4F85">
        <w:rPr>
          <w:b/>
          <w:bCs/>
          <w:iCs/>
        </w:rPr>
        <w:t>(b) </w:t>
      </w:r>
      <w:r w:rsidRPr="001F4F85">
        <w:rPr>
          <w:iCs/>
        </w:rPr>
        <w:t>That the proposals for maintenance and conservation of the common space are reliable and the amount, location and purpose of the common open space are adequate;</w:t>
      </w:r>
    </w:p>
    <w:p w:rsidR="001F4F85" w:rsidRPr="001F4F85" w:rsidRDefault="001F4F85" w:rsidP="001F4F85">
      <w:pPr>
        <w:ind w:left="1440"/>
        <w:jc w:val="both"/>
        <w:rPr>
          <w:iCs/>
        </w:rPr>
      </w:pPr>
      <w:r w:rsidRPr="001F4F85">
        <w:rPr>
          <w:b/>
          <w:bCs/>
          <w:iCs/>
        </w:rPr>
        <w:t>(c) </w:t>
      </w:r>
      <w:r w:rsidRPr="001F4F85">
        <w:rPr>
          <w:iCs/>
        </w:rPr>
        <w:t>That provision through the physical design of the proposed development for public services, control over vehicular and pedestrian traffic, and the amenities of light and air, recreation and visual enjoyment are adequate;</w:t>
      </w:r>
    </w:p>
    <w:p w:rsidR="001F4F85" w:rsidRPr="001F4F85" w:rsidRDefault="001F4F85" w:rsidP="001F4F85">
      <w:pPr>
        <w:ind w:left="1440"/>
        <w:jc w:val="both"/>
        <w:rPr>
          <w:iCs/>
        </w:rPr>
      </w:pPr>
      <w:r w:rsidRPr="001F4F85">
        <w:rPr>
          <w:b/>
          <w:bCs/>
          <w:iCs/>
        </w:rPr>
        <w:t>(d) </w:t>
      </w:r>
      <w:r w:rsidRPr="001F4F85">
        <w:rPr>
          <w:iCs/>
        </w:rPr>
        <w:t>That the proposed planned development will not have an unreasonably adverse impact upon the area in which it is proposed to be established; and</w:t>
      </w:r>
    </w:p>
    <w:p w:rsidR="001F4F85" w:rsidRPr="001F4F85" w:rsidRDefault="001F4F85" w:rsidP="001F4F85">
      <w:pPr>
        <w:ind w:left="1440"/>
        <w:jc w:val="both"/>
        <w:rPr>
          <w:iCs/>
        </w:rPr>
      </w:pPr>
      <w:r w:rsidRPr="001F4F85">
        <w:rPr>
          <w:b/>
          <w:bCs/>
          <w:iCs/>
        </w:rPr>
        <w:t>(e) </w:t>
      </w:r>
      <w:r w:rsidRPr="001F4F85">
        <w:rPr>
          <w:iCs/>
        </w:rPr>
        <w:t>In the case of a proposed development which contemplates construction over a period of years, that the terms and conditions intended to protect the interests of the public and of the residents, occupants and owners of the proposed development in the total completion of the development are adequate.</w:t>
      </w:r>
    </w:p>
    <w:p w:rsidR="001F4F85" w:rsidRPr="001F4F85" w:rsidRDefault="001F4F85" w:rsidP="001F4F85">
      <w:pPr>
        <w:ind w:left="720"/>
        <w:jc w:val="both"/>
        <w:rPr>
          <w:iCs/>
        </w:rPr>
      </w:pPr>
      <w:r w:rsidRPr="001F4F85">
        <w:rPr>
          <w:b/>
          <w:bCs/>
          <w:iCs/>
        </w:rPr>
        <w:t>(9) </w:t>
      </w:r>
      <w:r w:rsidRPr="001F4F85">
        <w:rPr>
          <w:iCs/>
        </w:rPr>
        <w:t>All hearings held on applications for preliminary major subdivision approval (and in certain cases preliminary major site plan approval) shall require public notice of the hearing. The Board shall set the date, time and place for the public hearing and shall inform the applicant of this at least 14 days prior to said hearing date. Notice of the hearing shall be given by the applicant at least 10 days prior to the date of the hearing (see § </w:t>
      </w:r>
      <w:r w:rsidRPr="001F4F85">
        <w:rPr>
          <w:b/>
          <w:bCs/>
          <w:iCs/>
        </w:rPr>
        <w:t>276-59D</w:t>
      </w:r>
      <w:r w:rsidRPr="001F4F85">
        <w:rPr>
          <w:iCs/>
        </w:rPr>
        <w:t>).</w:t>
      </w:r>
    </w:p>
    <w:p w:rsidR="001F4F85" w:rsidRPr="001F4F85" w:rsidRDefault="001F4F85" w:rsidP="001F4F85">
      <w:pPr>
        <w:ind w:left="720"/>
        <w:jc w:val="both"/>
        <w:rPr>
          <w:iCs/>
        </w:rPr>
      </w:pPr>
      <w:r w:rsidRPr="001F4F85">
        <w:rPr>
          <w:b/>
          <w:bCs/>
          <w:iCs/>
        </w:rPr>
        <w:t>(10) </w:t>
      </w:r>
      <w:r w:rsidRPr="001F4F85">
        <w:rPr>
          <w:iCs/>
        </w:rPr>
        <w:t>The recommendation of those agencies and officials to whom the preliminary plat or plan was forwarded shall be given careful consideration in the final decision on the development application. If the County Planning Board or the City Engineer approve the preliminary submission, such approval shall be noted on the plat or plan. If the Board acts favorably on the preliminary plat or plan, the City Engineer and the Chairman and Secretary of the Board (or the acting Chairman or Secretary, where either or both may be absent) shall affix their signatures to at least 10 copies of the plat or plan with the notification that it has been approved. The applicant shall furnish such copies to the Board.</w:t>
      </w:r>
    </w:p>
    <w:p w:rsidR="001F4F85" w:rsidRPr="001F4F85" w:rsidRDefault="001F4F85" w:rsidP="001F4F85">
      <w:pPr>
        <w:ind w:left="720"/>
        <w:jc w:val="both"/>
        <w:rPr>
          <w:iCs/>
        </w:rPr>
      </w:pPr>
      <w:r w:rsidRPr="001F4F85">
        <w:rPr>
          <w:b/>
          <w:bCs/>
          <w:iCs/>
        </w:rPr>
        <w:t>(11) </w:t>
      </w:r>
      <w:r w:rsidRPr="001F4F85">
        <w:rPr>
          <w:iCs/>
        </w:rPr>
        <w:t>Should minor revisions or additions to the plat or plan be deemed necessary, the Board may grant preliminary approval subject to specified conditions and receipt of revised plans within 30 days from the date of said approval. Should substantial revisions be deemed necessary, the Board shall require that an amended plat or plan be submitted and acted upon as in the case of the original application.</w:t>
      </w:r>
    </w:p>
    <w:p w:rsidR="001F4F85" w:rsidRPr="001F4F85" w:rsidRDefault="001F4F85" w:rsidP="001F4F85">
      <w:pPr>
        <w:ind w:left="720"/>
        <w:jc w:val="both"/>
        <w:rPr>
          <w:iCs/>
        </w:rPr>
      </w:pPr>
      <w:r w:rsidRPr="001F4F85">
        <w:rPr>
          <w:b/>
          <w:bCs/>
          <w:iCs/>
        </w:rPr>
        <w:t>(12) </w:t>
      </w:r>
      <w:r w:rsidRPr="001F4F85">
        <w:rPr>
          <w:iCs/>
        </w:rPr>
        <w:t>If the Board, after consideration and discussion of the preliminary plat or plan, determines that it is unacceptable, a notation shall be made by the Chairman of the Board to that effect on the plat or plan and a resolution adopted in accordance with § </w:t>
      </w:r>
      <w:r w:rsidRPr="001F4F85">
        <w:rPr>
          <w:b/>
          <w:bCs/>
          <w:iCs/>
        </w:rPr>
        <w:t>276-59F</w:t>
      </w:r>
      <w:r w:rsidRPr="001F4F85">
        <w:rPr>
          <w:iCs/>
        </w:rPr>
        <w:t> of this chapter setting forth the reasons for such rejection. One copy of the plat or plan and said resolution shall be returned to the applicant within 10 days of the adoption of said resolution.</w:t>
      </w:r>
    </w:p>
    <w:p w:rsidR="001F4F85" w:rsidRPr="001F4F85" w:rsidRDefault="001F4F85" w:rsidP="001F4F85">
      <w:pPr>
        <w:jc w:val="both"/>
        <w:rPr>
          <w:iCs/>
        </w:rPr>
      </w:pPr>
      <w:r w:rsidRPr="001F4F85">
        <w:rPr>
          <w:b/>
          <w:bCs/>
          <w:iCs/>
        </w:rPr>
        <w:t>D. </w:t>
      </w:r>
      <w:r w:rsidRPr="001F4F85">
        <w:rPr>
          <w:iCs/>
        </w:rPr>
        <w:t>Effect of preliminary approval.</w:t>
      </w:r>
    </w:p>
    <w:p w:rsidR="001F4F85" w:rsidRPr="001F4F85" w:rsidRDefault="001F4F85" w:rsidP="001F4F85">
      <w:pPr>
        <w:ind w:left="720"/>
        <w:jc w:val="both"/>
        <w:rPr>
          <w:iCs/>
        </w:rPr>
      </w:pPr>
      <w:r w:rsidRPr="001F4F85">
        <w:rPr>
          <w:b/>
          <w:bCs/>
          <w:iCs/>
        </w:rPr>
        <w:t>(1) </w:t>
      </w:r>
      <w:r w:rsidRPr="001F4F85">
        <w:rPr>
          <w:iCs/>
        </w:rPr>
        <w:t>Preliminary approval shall confer upon the applicant the following rights for a three-year period from the date on which the resolution of preliminary approval is adopted:</w:t>
      </w:r>
    </w:p>
    <w:p w:rsidR="001F4F85" w:rsidRPr="001F4F85" w:rsidRDefault="001F4F85" w:rsidP="001F4F85">
      <w:pPr>
        <w:ind w:left="1440"/>
        <w:jc w:val="both"/>
        <w:rPr>
          <w:iCs/>
        </w:rPr>
      </w:pPr>
      <w:r w:rsidRPr="001F4F85">
        <w:rPr>
          <w:b/>
          <w:bCs/>
          <w:iCs/>
        </w:rPr>
        <w:t>(a) </w:t>
      </w:r>
      <w:r w:rsidRPr="001F4F85">
        <w:rPr>
          <w:iCs/>
        </w:rPr>
        <w:t>That the general terms and conditions on which preliminary approval was granted shall not be changed, including but not limited to use requirements; layout and design standards for streets, curbs and sidewalks; lot size; yard dimensions; and off-tract improvements; and in the case of a site plan, any requirements peculiar to site plan approval; except that nothing therein shall be construed to prevent the municipality from modifying by ordinance such general terms and conditions of preliminary approval as relate to public health and safety;</w:t>
      </w:r>
    </w:p>
    <w:p w:rsidR="001F4F85" w:rsidRPr="001F4F85" w:rsidRDefault="001F4F85" w:rsidP="001F4F85">
      <w:pPr>
        <w:ind w:left="1440"/>
        <w:jc w:val="both"/>
        <w:rPr>
          <w:iCs/>
        </w:rPr>
      </w:pPr>
      <w:r w:rsidRPr="001F4F85">
        <w:rPr>
          <w:b/>
          <w:bCs/>
          <w:iCs/>
        </w:rPr>
        <w:t>(b) </w:t>
      </w:r>
      <w:r w:rsidRPr="001F4F85">
        <w:rPr>
          <w:iCs/>
        </w:rPr>
        <w:t>That the applicant may submit for final approval, on or before the expiration date of preliminary approval, the whole or a section or sections of the preliminary plat or plan; and</w:t>
      </w:r>
    </w:p>
    <w:p w:rsidR="001F4F85" w:rsidRPr="001F4F85" w:rsidRDefault="001F4F85" w:rsidP="001F4F85">
      <w:pPr>
        <w:ind w:left="1440"/>
        <w:jc w:val="both"/>
        <w:rPr>
          <w:iCs/>
        </w:rPr>
      </w:pPr>
      <w:r w:rsidRPr="001F4F85">
        <w:rPr>
          <w:b/>
          <w:bCs/>
          <w:iCs/>
        </w:rPr>
        <w:t>(c) </w:t>
      </w:r>
      <w:r w:rsidRPr="001F4F85">
        <w:rPr>
          <w:iCs/>
        </w:rPr>
        <w:t>That the applicant may apply for and the Board may grant extensions on such preliminary approval for additional periods of at least one year, but not to exceed a total extension of two years, provided that if the design standards have been revised by ordinance, such revised standards may govern.</w:t>
      </w:r>
    </w:p>
    <w:p w:rsidR="001F4F85" w:rsidRPr="001F4F85" w:rsidRDefault="001F4F85" w:rsidP="001F4F85">
      <w:pPr>
        <w:ind w:firstLine="720"/>
        <w:jc w:val="both"/>
        <w:rPr>
          <w:iCs/>
        </w:rPr>
      </w:pPr>
      <w:r w:rsidRPr="001F4F85">
        <w:rPr>
          <w:b/>
          <w:bCs/>
          <w:iCs/>
        </w:rPr>
        <w:t>(2) </w:t>
      </w:r>
      <w:r w:rsidRPr="001F4F85">
        <w:rPr>
          <w:iCs/>
        </w:rPr>
        <w:t>Subdivision or site plan for area of 50 acres or more.</w:t>
      </w:r>
    </w:p>
    <w:p w:rsidR="001F4F85" w:rsidRPr="001F4F85" w:rsidRDefault="001F4F85" w:rsidP="001F4F85">
      <w:pPr>
        <w:ind w:left="1440"/>
        <w:jc w:val="both"/>
        <w:rPr>
          <w:iCs/>
        </w:rPr>
      </w:pPr>
      <w:r w:rsidRPr="001F4F85">
        <w:rPr>
          <w:b/>
          <w:bCs/>
          <w:iCs/>
        </w:rPr>
        <w:t>(a) </w:t>
      </w:r>
      <w:r w:rsidRPr="001F4F85">
        <w:rPr>
          <w:iCs/>
        </w:rPr>
        <w:t>In the case of a subdivision or of a site plan for an area 50 acres or more, the Planning Board may grant the rights referred to in Subsection </w:t>
      </w:r>
      <w:r w:rsidRPr="001F4F85">
        <w:rPr>
          <w:b/>
          <w:bCs/>
          <w:iCs/>
        </w:rPr>
        <w:t>D(1)</w:t>
      </w:r>
      <w:r w:rsidRPr="001F4F85">
        <w:rPr>
          <w:iCs/>
        </w:rPr>
        <w:t> hereinabove for such period of time, longer than three years, as shall be determined by the Board to be reasonable, taking into consideration:</w:t>
      </w:r>
    </w:p>
    <w:p w:rsidR="001F4F85" w:rsidRPr="001F4F85" w:rsidRDefault="001F4F85" w:rsidP="001F4F85">
      <w:pPr>
        <w:ind w:left="2160"/>
        <w:jc w:val="both"/>
        <w:rPr>
          <w:iCs/>
        </w:rPr>
      </w:pPr>
      <w:r w:rsidRPr="001F4F85">
        <w:rPr>
          <w:b/>
          <w:bCs/>
          <w:iCs/>
        </w:rPr>
        <w:t>[1] </w:t>
      </w:r>
      <w:r w:rsidRPr="001F4F85">
        <w:rPr>
          <w:iCs/>
        </w:rPr>
        <w:t>The number of dwelling units and nonresidential floor area permissible under preliminary approval;</w:t>
      </w:r>
    </w:p>
    <w:p w:rsidR="001F4F85" w:rsidRPr="001F4F85" w:rsidRDefault="001F4F85" w:rsidP="001F4F85">
      <w:pPr>
        <w:ind w:left="1440" w:firstLine="720"/>
        <w:jc w:val="both"/>
        <w:rPr>
          <w:iCs/>
        </w:rPr>
      </w:pPr>
      <w:r w:rsidRPr="001F4F85">
        <w:rPr>
          <w:b/>
          <w:bCs/>
          <w:iCs/>
        </w:rPr>
        <w:t>[2] </w:t>
      </w:r>
      <w:r w:rsidRPr="001F4F85">
        <w:rPr>
          <w:iCs/>
        </w:rPr>
        <w:t>Economic conditions; and</w:t>
      </w:r>
    </w:p>
    <w:p w:rsidR="001F4F85" w:rsidRPr="001F4F85" w:rsidRDefault="001F4F85" w:rsidP="001F4F85">
      <w:pPr>
        <w:ind w:left="1440" w:firstLine="720"/>
        <w:jc w:val="both"/>
        <w:rPr>
          <w:iCs/>
        </w:rPr>
      </w:pPr>
      <w:r w:rsidRPr="001F4F85">
        <w:rPr>
          <w:b/>
          <w:bCs/>
          <w:iCs/>
        </w:rPr>
        <w:t>[3] </w:t>
      </w:r>
      <w:r w:rsidRPr="001F4F85">
        <w:rPr>
          <w:iCs/>
        </w:rPr>
        <w:t>The comprehensiveness of the development.</w:t>
      </w:r>
    </w:p>
    <w:p w:rsidR="001F4F85" w:rsidRPr="001F4F85" w:rsidRDefault="001F4F85" w:rsidP="001F4F85">
      <w:pPr>
        <w:ind w:left="1440"/>
        <w:jc w:val="both"/>
        <w:rPr>
          <w:iCs/>
        </w:rPr>
      </w:pPr>
      <w:r w:rsidRPr="001F4F85">
        <w:rPr>
          <w:b/>
          <w:bCs/>
          <w:iCs/>
        </w:rPr>
        <w:t>(b) </w:t>
      </w:r>
      <w:r w:rsidRPr="001F4F85">
        <w:rPr>
          <w:iCs/>
        </w:rPr>
        <w:t>The applicant may apply for thereafter, and the Board may thereafter grant, an extension to preliminary approval for such additional period of time as shall be determined by the Board to be reasonable, taking into consideration:</w:t>
      </w:r>
    </w:p>
    <w:p w:rsidR="001F4F85" w:rsidRPr="001F4F85" w:rsidRDefault="001F4F85" w:rsidP="001F4F85">
      <w:pPr>
        <w:ind w:left="2160"/>
        <w:jc w:val="both"/>
        <w:rPr>
          <w:iCs/>
        </w:rPr>
      </w:pPr>
      <w:r w:rsidRPr="001F4F85">
        <w:rPr>
          <w:b/>
          <w:bCs/>
          <w:iCs/>
        </w:rPr>
        <w:t>[1] </w:t>
      </w:r>
      <w:r w:rsidRPr="001F4F85">
        <w:rPr>
          <w:iCs/>
        </w:rPr>
        <w:t>The number of dwelling units and nonresidential floor area permissible under preliminary approval;</w:t>
      </w:r>
    </w:p>
    <w:p w:rsidR="001F4F85" w:rsidRPr="001F4F85" w:rsidRDefault="001F4F85" w:rsidP="001F4F85">
      <w:pPr>
        <w:ind w:left="2160"/>
        <w:jc w:val="both"/>
        <w:rPr>
          <w:iCs/>
        </w:rPr>
      </w:pPr>
      <w:r w:rsidRPr="001F4F85">
        <w:rPr>
          <w:b/>
          <w:bCs/>
          <w:iCs/>
        </w:rPr>
        <w:t>[2] </w:t>
      </w:r>
      <w:r w:rsidRPr="001F4F85">
        <w:rPr>
          <w:iCs/>
        </w:rPr>
        <w:t>The potential number of dwelling units and nonresidential floor area of the section or sections awaiting final approval;</w:t>
      </w:r>
    </w:p>
    <w:p w:rsidR="001F4F85" w:rsidRPr="001F4F85" w:rsidRDefault="001F4F85" w:rsidP="001F4F85">
      <w:pPr>
        <w:ind w:left="1440" w:firstLine="720"/>
        <w:jc w:val="both"/>
        <w:rPr>
          <w:iCs/>
        </w:rPr>
      </w:pPr>
      <w:r w:rsidRPr="001F4F85">
        <w:rPr>
          <w:b/>
          <w:bCs/>
          <w:iCs/>
        </w:rPr>
        <w:t>[3] </w:t>
      </w:r>
      <w:r w:rsidRPr="001F4F85">
        <w:rPr>
          <w:iCs/>
        </w:rPr>
        <w:t>Economic conditions;</w:t>
      </w:r>
    </w:p>
    <w:p w:rsidR="001F4F85" w:rsidRPr="001F4F85" w:rsidRDefault="001F4F85" w:rsidP="001F4F85">
      <w:pPr>
        <w:ind w:left="1440" w:firstLine="720"/>
        <w:jc w:val="both"/>
        <w:rPr>
          <w:iCs/>
        </w:rPr>
      </w:pPr>
      <w:r w:rsidRPr="001F4F85">
        <w:rPr>
          <w:b/>
          <w:bCs/>
          <w:iCs/>
        </w:rPr>
        <w:t>[4] </w:t>
      </w:r>
      <w:r w:rsidRPr="001F4F85">
        <w:rPr>
          <w:iCs/>
        </w:rPr>
        <w:t>The comprehensiveness of the development; and</w:t>
      </w:r>
    </w:p>
    <w:p w:rsidR="001F4F85" w:rsidRPr="001F4F85" w:rsidRDefault="001F4F85" w:rsidP="001F4F85">
      <w:pPr>
        <w:ind w:left="2160"/>
        <w:jc w:val="both"/>
        <w:rPr>
          <w:iCs/>
        </w:rPr>
      </w:pPr>
      <w:r w:rsidRPr="001F4F85">
        <w:rPr>
          <w:b/>
          <w:bCs/>
          <w:iCs/>
        </w:rPr>
        <w:t>[5] </w:t>
      </w:r>
      <w:r w:rsidRPr="001F4F85">
        <w:rPr>
          <w:iCs/>
        </w:rPr>
        <w:t>Provided that if the design standards have been revised by ordinance, such revised standards may govern.</w:t>
      </w:r>
    </w:p>
    <w:p w:rsidR="001F4F85" w:rsidRPr="001F4F85" w:rsidRDefault="001F4F85" w:rsidP="001F4F85">
      <w:pPr>
        <w:ind w:left="720"/>
        <w:jc w:val="both"/>
        <w:rPr>
          <w:iCs/>
        </w:rPr>
      </w:pPr>
      <w:r w:rsidRPr="001F4F85">
        <w:rPr>
          <w:b/>
          <w:bCs/>
          <w:iCs/>
        </w:rPr>
        <w:t>(3) </w:t>
      </w:r>
      <w:r w:rsidRPr="001F4F85">
        <w:rPr>
          <w:iCs/>
        </w:rPr>
        <w:t>Whenever the Board grants an extension of preliminary approval pursuant to Subsections </w:t>
      </w:r>
      <w:proofErr w:type="gramStart"/>
      <w:r w:rsidRPr="001F4F85">
        <w:rPr>
          <w:b/>
          <w:bCs/>
          <w:iCs/>
        </w:rPr>
        <w:t>D(</w:t>
      </w:r>
      <w:proofErr w:type="gramEnd"/>
      <w:r w:rsidRPr="001F4F85">
        <w:rPr>
          <w:b/>
          <w:bCs/>
          <w:iCs/>
        </w:rPr>
        <w:t>1)(c)</w:t>
      </w:r>
      <w:r w:rsidRPr="001F4F85">
        <w:rPr>
          <w:iCs/>
        </w:rPr>
        <w:t>or </w:t>
      </w:r>
      <w:r w:rsidRPr="001F4F85">
        <w:rPr>
          <w:b/>
          <w:bCs/>
          <w:iCs/>
        </w:rPr>
        <w:t>D(2)</w:t>
      </w:r>
      <w:r w:rsidRPr="001F4F85">
        <w:rPr>
          <w:iCs/>
        </w:rPr>
        <w:t> hereinabove and preliminary approval has expired before the date on which the extension is granted, the extension shall begin on what would otherwise be the expiration date. The developer may apply for the extension either before or after what would otherwise be the expiration date.</w:t>
      </w:r>
    </w:p>
    <w:p w:rsidR="001F4F85" w:rsidRPr="001F4F85" w:rsidRDefault="001F4F85" w:rsidP="001F4F85">
      <w:pPr>
        <w:ind w:left="720"/>
        <w:jc w:val="both"/>
        <w:rPr>
          <w:iCs/>
        </w:rPr>
      </w:pPr>
      <w:r w:rsidRPr="001F4F85">
        <w:rPr>
          <w:b/>
          <w:bCs/>
          <w:iCs/>
        </w:rPr>
        <w:t>(4) </w:t>
      </w:r>
      <w:r w:rsidRPr="001F4F85">
        <w:rPr>
          <w:iCs/>
        </w:rPr>
        <w:t>The Board shall grant an extension of preliminary approval for a period determined by the Board but not exceeding one year from what would otherwise be the expiration date if the developer proves to the reasonable satisfaction of the Board that the developer was barred or prevented, directly or indirectly, from proceeding with the development because of delays in obtaining legally required approvals from other governmental entities and that the developer applied promptly for and diligently pursued the approvals. A developer shall apply for this extension before what would otherwise be the expiration date or the 91st day after the date on which the developer receives the last of the legally required approvals from the other governmental entities, whichever occurs later. An extension granted pursuant to this subsection shall not preclude the Board from granting an extension pursuant to Subsection </w:t>
      </w:r>
      <w:r w:rsidRPr="001F4F85">
        <w:rPr>
          <w:b/>
          <w:bCs/>
          <w:iCs/>
        </w:rPr>
        <w:t>D(1)(c)</w:t>
      </w:r>
      <w:r w:rsidRPr="001F4F85">
        <w:rPr>
          <w:iCs/>
        </w:rPr>
        <w:t> or </w:t>
      </w:r>
      <w:r w:rsidRPr="001F4F85">
        <w:rPr>
          <w:b/>
          <w:bCs/>
          <w:iCs/>
        </w:rPr>
        <w:t>D(2)</w:t>
      </w:r>
      <w:r w:rsidRPr="001F4F85">
        <w:rPr>
          <w:iCs/>
        </w:rPr>
        <w:t> hereinabove.</w:t>
      </w:r>
    </w:p>
    <w:p w:rsidR="001F4F85" w:rsidRPr="001F4F85" w:rsidRDefault="001F4F85" w:rsidP="001F4F85">
      <w:pPr>
        <w:jc w:val="both"/>
        <w:rPr>
          <w:b/>
          <w:bCs/>
          <w:iCs/>
        </w:rPr>
      </w:pPr>
      <w:r w:rsidRPr="001F4F85">
        <w:rPr>
          <w:iCs/>
        </w:rPr>
        <w:t>§ 276-66</w:t>
      </w:r>
      <w:r w:rsidRPr="001F4F85">
        <w:rPr>
          <w:b/>
          <w:bCs/>
          <w:iCs/>
        </w:rPr>
        <w:t>Submission of final major subdivision plats and final major site plans.</w:t>
      </w:r>
    </w:p>
    <w:p w:rsidR="001F4F85" w:rsidRPr="001F4F85" w:rsidRDefault="001F4F85" w:rsidP="001F4F85">
      <w:pPr>
        <w:jc w:val="both"/>
        <w:rPr>
          <w:iCs/>
        </w:rPr>
      </w:pPr>
      <w:r w:rsidRPr="001F4F85">
        <w:rPr>
          <w:b/>
          <w:bCs/>
          <w:iCs/>
        </w:rPr>
        <w:t>A. </w:t>
      </w:r>
      <w:r w:rsidRPr="001F4F85">
        <w:rPr>
          <w:iCs/>
        </w:rPr>
        <w:t>Procedure for submitting final plats and final plans. A final plat or final plan shall be submitted to the administrative officer within three years after the date of preliminary approval or any authorized extension thereof. The applicant shall submit to the administrative officer at least three weeks prior to the meeting 15 copies of the final major subdivision plat or final major site plan plus 15 copies of the final major subdivision plat or final major subdivision plan in portable document format (“pdf”) on a CD-Rom; 15 copies of the appropriate application(s), which includes the checklist(s) pursuant to N.J.S.A. 40:55D-10.3 attached to this chapter;</w:t>
      </w:r>
      <w:r w:rsidRPr="001F4F85">
        <w:rPr>
          <w:b/>
          <w:bCs/>
          <w:iCs/>
          <w:vertAlign w:val="superscript"/>
        </w:rPr>
        <w:t>[1]</w:t>
      </w:r>
      <w:r w:rsidRPr="001F4F85">
        <w:rPr>
          <w:iCs/>
        </w:rPr>
        <w:t> and a fee in accordance with § </w:t>
      </w:r>
      <w:r w:rsidRPr="001F4F85">
        <w:rPr>
          <w:b/>
          <w:bCs/>
          <w:iCs/>
        </w:rPr>
        <w:t>276-67</w:t>
      </w:r>
      <w:r w:rsidRPr="001F4F85">
        <w:rPr>
          <w:iCs/>
        </w:rPr>
        <w:t> of this chapter. The application shall contain an acknowledgment signed by the applicant stating that the applicant is familiar with the procedure set forth herein for submitting and acting upon final major subdivision plats and final major site plans and agrees to be bound by it.</w:t>
      </w:r>
    </w:p>
    <w:p w:rsidR="001F4F85" w:rsidRPr="001F4F85" w:rsidRDefault="001F4F85" w:rsidP="001F4F85">
      <w:pPr>
        <w:jc w:val="both"/>
        <w:rPr>
          <w:iCs/>
        </w:rPr>
      </w:pPr>
      <w:r w:rsidRPr="001F4F85">
        <w:rPr>
          <w:b/>
          <w:bCs/>
          <w:iCs/>
        </w:rPr>
        <w:t>B. </w:t>
      </w:r>
      <w:r w:rsidRPr="001F4F85">
        <w:rPr>
          <w:iCs/>
        </w:rPr>
        <w:t>Details required for final major subdivision plats and final major site plans. The following information shall be submitted:</w:t>
      </w:r>
    </w:p>
    <w:p w:rsidR="001F4F85" w:rsidRPr="001F4F85" w:rsidRDefault="001F4F85" w:rsidP="001F4F85">
      <w:pPr>
        <w:ind w:firstLine="720"/>
        <w:jc w:val="both"/>
        <w:rPr>
          <w:iCs/>
        </w:rPr>
      </w:pPr>
      <w:r w:rsidRPr="001F4F85">
        <w:rPr>
          <w:b/>
          <w:bCs/>
          <w:iCs/>
        </w:rPr>
        <w:t>(1) </w:t>
      </w:r>
      <w:r w:rsidRPr="001F4F85">
        <w:rPr>
          <w:iCs/>
        </w:rPr>
        <w:t>All details stipulated in § </w:t>
      </w:r>
      <w:r w:rsidRPr="001F4F85">
        <w:rPr>
          <w:b/>
          <w:bCs/>
          <w:iCs/>
        </w:rPr>
        <w:t>276-65B</w:t>
      </w:r>
      <w:r w:rsidRPr="001F4F85">
        <w:rPr>
          <w:iCs/>
        </w:rPr>
        <w:t> of this chapter.</w:t>
      </w:r>
    </w:p>
    <w:p w:rsidR="001F4F85" w:rsidRPr="001F4F85" w:rsidRDefault="001F4F85" w:rsidP="001F4F85">
      <w:pPr>
        <w:ind w:firstLine="720"/>
        <w:jc w:val="both"/>
        <w:rPr>
          <w:iCs/>
        </w:rPr>
      </w:pPr>
      <w:r w:rsidRPr="001F4F85">
        <w:rPr>
          <w:b/>
          <w:bCs/>
          <w:iCs/>
        </w:rPr>
        <w:t>(2) </w:t>
      </w:r>
      <w:r w:rsidRPr="001F4F85">
        <w:rPr>
          <w:iCs/>
        </w:rPr>
        <w:t>All additional details required at the time of preliminary approval shall be submitted.</w:t>
      </w:r>
    </w:p>
    <w:p w:rsidR="001F4F85" w:rsidRPr="001F4F85" w:rsidRDefault="001F4F85" w:rsidP="001F4F85">
      <w:pPr>
        <w:ind w:left="720"/>
        <w:jc w:val="both"/>
        <w:rPr>
          <w:iCs/>
        </w:rPr>
      </w:pPr>
      <w:r w:rsidRPr="001F4F85">
        <w:rPr>
          <w:b/>
          <w:bCs/>
          <w:iCs/>
        </w:rPr>
        <w:t>(3) </w:t>
      </w:r>
      <w:r w:rsidRPr="001F4F85">
        <w:rPr>
          <w:iCs/>
        </w:rPr>
        <w:t>A section or staging plan, if proposed, indicating the portion of the tract to be considered for final approval as part of the current application and the relationship of the portion of the tract to the remaining land area, including all applicable comparisons such as parking spaces, building coverage, lot coverage, open space areas and number of lots.</w:t>
      </w:r>
    </w:p>
    <w:p w:rsidR="001F4F85" w:rsidRPr="001F4F85" w:rsidRDefault="001F4F85" w:rsidP="001F4F85">
      <w:pPr>
        <w:ind w:firstLine="720"/>
        <w:jc w:val="both"/>
        <w:rPr>
          <w:iCs/>
        </w:rPr>
      </w:pPr>
      <w:r w:rsidRPr="001F4F85">
        <w:rPr>
          <w:b/>
          <w:bCs/>
          <w:iCs/>
        </w:rPr>
        <w:t>(4) </w:t>
      </w:r>
      <w:r w:rsidRPr="001F4F85">
        <w:rPr>
          <w:iCs/>
        </w:rPr>
        <w:t>Detailed architectural and engineering data, including:</w:t>
      </w:r>
    </w:p>
    <w:p w:rsidR="001F4F85" w:rsidRPr="001F4F85" w:rsidRDefault="001F4F85" w:rsidP="001F4F85">
      <w:pPr>
        <w:ind w:left="1440"/>
        <w:jc w:val="both"/>
        <w:rPr>
          <w:iCs/>
        </w:rPr>
      </w:pPr>
      <w:r w:rsidRPr="001F4F85">
        <w:rPr>
          <w:b/>
          <w:bCs/>
          <w:iCs/>
        </w:rPr>
        <w:t>(a) </w:t>
      </w:r>
      <w:r w:rsidRPr="001F4F85">
        <w:rPr>
          <w:iCs/>
        </w:rPr>
        <w:t>An architect's design drawing of each building and sign or a typical building and sign showing front, side and rear elevations;</w:t>
      </w:r>
    </w:p>
    <w:p w:rsidR="001F4F85" w:rsidRPr="001F4F85" w:rsidRDefault="001F4F85" w:rsidP="001F4F85">
      <w:pPr>
        <w:ind w:left="1440"/>
        <w:jc w:val="both"/>
        <w:rPr>
          <w:iCs/>
        </w:rPr>
      </w:pPr>
      <w:r w:rsidRPr="001F4F85">
        <w:rPr>
          <w:b/>
          <w:bCs/>
          <w:iCs/>
        </w:rPr>
        <w:t>(b) </w:t>
      </w:r>
      <w:r w:rsidRPr="001F4F85">
        <w:rPr>
          <w:iCs/>
        </w:rPr>
        <w:t>Cross sections, plans, profiles and established grades of all streets, aisles, lanes and driveways, including center line geometry and horizontal alignments with bearings, radii and tangents;</w:t>
      </w:r>
    </w:p>
    <w:p w:rsidR="001F4F85" w:rsidRPr="001F4F85" w:rsidRDefault="001F4F85" w:rsidP="001F4F85">
      <w:pPr>
        <w:ind w:left="720" w:firstLine="720"/>
        <w:jc w:val="both"/>
        <w:rPr>
          <w:iCs/>
        </w:rPr>
      </w:pPr>
      <w:r w:rsidRPr="001F4F85">
        <w:rPr>
          <w:b/>
          <w:bCs/>
          <w:iCs/>
        </w:rPr>
        <w:t>(c) </w:t>
      </w:r>
      <w:r w:rsidRPr="001F4F85">
        <w:rPr>
          <w:iCs/>
        </w:rPr>
        <w:t>Plans and profiles of all storm and sanitary sewers and water mains; and</w:t>
      </w:r>
    </w:p>
    <w:p w:rsidR="001F4F85" w:rsidRPr="001F4F85" w:rsidRDefault="001F4F85" w:rsidP="001F4F85">
      <w:pPr>
        <w:ind w:left="1440"/>
        <w:jc w:val="both"/>
        <w:rPr>
          <w:iCs/>
        </w:rPr>
      </w:pPr>
      <w:r w:rsidRPr="001F4F85">
        <w:rPr>
          <w:b/>
          <w:bCs/>
          <w:iCs/>
        </w:rPr>
        <w:t>(d) </w:t>
      </w:r>
      <w:r w:rsidRPr="001F4F85">
        <w:rPr>
          <w:iCs/>
        </w:rPr>
        <w:t>All dimensions of the exterior boundaries of any subdivision shall be balanced and closed to a precision of one to 5,000 and the dimensions of all lot lines to within one to 10,000. All dimensions, angles and bearings must be tied to at least two permanent monuments not less than 300 feet apart, and all information shall be indicated on the plat. At least one corner of the subdivision shall be tied horizontally to the New Jersey State Grid Coordinate System and vertically to the United States Geodetic Survey System, with the data on the plat as to how the bearings were determined.</w:t>
      </w:r>
    </w:p>
    <w:p w:rsidR="001F4F85" w:rsidRPr="001F4F85" w:rsidRDefault="001F4F85" w:rsidP="001F4F85">
      <w:pPr>
        <w:ind w:firstLine="720"/>
        <w:jc w:val="both"/>
        <w:rPr>
          <w:iCs/>
        </w:rPr>
      </w:pPr>
      <w:r w:rsidRPr="001F4F85">
        <w:rPr>
          <w:b/>
          <w:bCs/>
          <w:iCs/>
        </w:rPr>
        <w:t>(5) </w:t>
      </w:r>
      <w:r w:rsidRPr="001F4F85">
        <w:rPr>
          <w:iCs/>
        </w:rPr>
        <w:t>The final submission shall be accompanied by the following documents:</w:t>
      </w:r>
    </w:p>
    <w:p w:rsidR="001F4F85" w:rsidRPr="001F4F85" w:rsidRDefault="001F4F85" w:rsidP="001F4F85">
      <w:pPr>
        <w:ind w:left="1440"/>
        <w:jc w:val="both"/>
        <w:rPr>
          <w:iCs/>
        </w:rPr>
      </w:pPr>
      <w:r w:rsidRPr="001F4F85">
        <w:rPr>
          <w:b/>
          <w:bCs/>
          <w:iCs/>
        </w:rPr>
        <w:t>(a) </w:t>
      </w:r>
      <w:r w:rsidRPr="001F4F85">
        <w:rPr>
          <w:iCs/>
        </w:rPr>
        <w:t>A statement from the City Tax Collector that all taxes and assessments are paid to date, or that adequate provision for their payments has been made, in a matter satisfactory to the municipality, evidence of which shall be submitted at the time of the hearing by the applicant;</w:t>
      </w:r>
    </w:p>
    <w:p w:rsidR="001F4F85" w:rsidRPr="001F4F85" w:rsidRDefault="001F4F85" w:rsidP="001F4F85">
      <w:pPr>
        <w:ind w:left="1440"/>
        <w:jc w:val="both"/>
        <w:rPr>
          <w:iCs/>
        </w:rPr>
      </w:pPr>
      <w:r w:rsidRPr="001F4F85">
        <w:rPr>
          <w:b/>
          <w:bCs/>
          <w:iCs/>
        </w:rPr>
        <w:t>(b) </w:t>
      </w:r>
      <w:r w:rsidRPr="001F4F85">
        <w:rPr>
          <w:iCs/>
        </w:rPr>
        <w:t xml:space="preserve">Letters directed to the Chairman of the Board and signed by a responsible official of the lighting agency, water company, sewer utility and of any other company or governmental authority or district which provides accessory utility service and has jurisdiction in the area, approving each proposed utility installation design and stating who will construct the facility so that service will be available prior to occupancy. The designing engineer(s) shall certify to the Board that the existing cross section(s) and profile(s) have been run </w:t>
      </w:r>
      <w:proofErr w:type="gramStart"/>
      <w:r w:rsidRPr="001F4F85">
        <w:rPr>
          <w:iCs/>
        </w:rPr>
        <w:t>in  the</w:t>
      </w:r>
      <w:proofErr w:type="gramEnd"/>
      <w:r w:rsidRPr="001F4F85">
        <w:rPr>
          <w:iCs/>
        </w:rPr>
        <w:t xml:space="preserve"> field and the field notes shall be forwarded to the City Engineer;</w:t>
      </w:r>
    </w:p>
    <w:p w:rsidR="001F4F85" w:rsidRPr="001F4F85" w:rsidRDefault="001F4F85" w:rsidP="001F4F85">
      <w:pPr>
        <w:ind w:left="720" w:firstLine="720"/>
        <w:jc w:val="both"/>
        <w:rPr>
          <w:iCs/>
        </w:rPr>
      </w:pPr>
      <w:r w:rsidRPr="001F4F85">
        <w:rPr>
          <w:b/>
          <w:bCs/>
          <w:iCs/>
        </w:rPr>
        <w:t>(c) </w:t>
      </w:r>
      <w:r w:rsidRPr="001F4F85">
        <w:rPr>
          <w:iCs/>
        </w:rPr>
        <w:t>The applicant shall certify in writing to the Board that he has:</w:t>
      </w:r>
    </w:p>
    <w:p w:rsidR="001F4F85" w:rsidRPr="001F4F85" w:rsidRDefault="001F4F85" w:rsidP="001F4F85">
      <w:pPr>
        <w:ind w:left="2160"/>
        <w:jc w:val="both"/>
        <w:rPr>
          <w:iCs/>
        </w:rPr>
      </w:pPr>
      <w:r w:rsidRPr="001F4F85">
        <w:rPr>
          <w:b/>
          <w:bCs/>
          <w:iCs/>
        </w:rPr>
        <w:t>[1] </w:t>
      </w:r>
      <w:r w:rsidRPr="001F4F85">
        <w:rPr>
          <w:iCs/>
        </w:rPr>
        <w:t>Installed all improvements in accordance with the requirements of this chapter; and/or,</w:t>
      </w:r>
    </w:p>
    <w:p w:rsidR="001F4F85" w:rsidRPr="001F4F85" w:rsidRDefault="001F4F85" w:rsidP="001F4F85">
      <w:pPr>
        <w:ind w:left="1440" w:firstLine="720"/>
        <w:jc w:val="both"/>
        <w:rPr>
          <w:iCs/>
        </w:rPr>
      </w:pPr>
      <w:r w:rsidRPr="001F4F85">
        <w:rPr>
          <w:b/>
          <w:bCs/>
          <w:iCs/>
        </w:rPr>
        <w:t>[2] </w:t>
      </w:r>
      <w:r w:rsidRPr="001F4F85">
        <w:rPr>
          <w:iCs/>
        </w:rPr>
        <w:t>Posted a performance guarantee in accordance with § </w:t>
      </w:r>
      <w:r w:rsidRPr="001F4F85">
        <w:rPr>
          <w:b/>
          <w:bCs/>
          <w:iCs/>
        </w:rPr>
        <w:t>276-68</w:t>
      </w:r>
      <w:r w:rsidRPr="001F4F85">
        <w:rPr>
          <w:iCs/>
        </w:rPr>
        <w:t> of this chapter.</w:t>
      </w:r>
    </w:p>
    <w:p w:rsidR="001F4F85" w:rsidRPr="001F4F85" w:rsidRDefault="001F4F85" w:rsidP="001F4F85">
      <w:pPr>
        <w:tabs>
          <w:tab w:val="left" w:pos="960"/>
        </w:tabs>
        <w:ind w:left="1440"/>
        <w:jc w:val="both"/>
        <w:rPr>
          <w:iCs/>
        </w:rPr>
      </w:pPr>
      <w:r w:rsidRPr="001F4F85">
        <w:rPr>
          <w:b/>
          <w:bCs/>
          <w:iCs/>
        </w:rPr>
        <w:t>(d) </w:t>
      </w:r>
      <w:r w:rsidRPr="001F4F85">
        <w:rPr>
          <w:iCs/>
        </w:rPr>
        <w:t>A statement from the City Engineer that all improvements installed prior to application have been inspected as provided in § </w:t>
      </w:r>
      <w:r w:rsidRPr="001F4F85">
        <w:rPr>
          <w:b/>
          <w:bCs/>
          <w:iCs/>
        </w:rPr>
        <w:t>276-68</w:t>
      </w:r>
      <w:r w:rsidRPr="001F4F85">
        <w:rPr>
          <w:iCs/>
        </w:rPr>
        <w:t> of this chapter and that such improvements installed prior to application for final approval that do not meet or exceed City standards shall be factored into the required performance guarantee.</w:t>
      </w:r>
    </w:p>
    <w:p w:rsidR="001F4F85" w:rsidRPr="001F4F85" w:rsidRDefault="001F4F85" w:rsidP="001F4F85">
      <w:pPr>
        <w:jc w:val="both"/>
        <w:rPr>
          <w:iCs/>
        </w:rPr>
      </w:pPr>
      <w:r w:rsidRPr="001F4F85">
        <w:rPr>
          <w:b/>
          <w:bCs/>
          <w:iCs/>
        </w:rPr>
        <w:t>C. </w:t>
      </w:r>
      <w:r w:rsidRPr="001F4F85">
        <w:rPr>
          <w:iCs/>
        </w:rPr>
        <w:t>Action by the City.</w:t>
      </w:r>
    </w:p>
    <w:p w:rsidR="001F4F85" w:rsidRPr="001F4F85" w:rsidRDefault="001F4F85" w:rsidP="001F4F85">
      <w:pPr>
        <w:ind w:left="720"/>
        <w:jc w:val="both"/>
        <w:rPr>
          <w:iCs/>
        </w:rPr>
      </w:pPr>
      <w:r w:rsidRPr="001F4F85">
        <w:rPr>
          <w:b/>
          <w:bCs/>
          <w:iCs/>
        </w:rPr>
        <w:t>(1) </w:t>
      </w:r>
      <w:r w:rsidRPr="001F4F85">
        <w:rPr>
          <w:iCs/>
        </w:rPr>
        <w:t>The administrative officer shall review the aforesaid application for the purpose of determining, within 45 days of its submission, whether said application is complete. Thereafter:</w:t>
      </w:r>
    </w:p>
    <w:p w:rsidR="001F4F85" w:rsidRPr="001F4F85" w:rsidRDefault="001F4F85" w:rsidP="001F4F85">
      <w:pPr>
        <w:ind w:left="1440"/>
        <w:jc w:val="both"/>
        <w:rPr>
          <w:iCs/>
        </w:rPr>
      </w:pPr>
      <w:r w:rsidRPr="001F4F85">
        <w:rPr>
          <w:b/>
          <w:bCs/>
          <w:iCs/>
        </w:rPr>
        <w:t>(a) </w:t>
      </w:r>
      <w:r w:rsidRPr="001F4F85">
        <w:rPr>
          <w:iCs/>
        </w:rPr>
        <w:t>If said application is found to contain all of the information required by § </w:t>
      </w:r>
      <w:r w:rsidRPr="001F4F85">
        <w:rPr>
          <w:b/>
          <w:bCs/>
          <w:iCs/>
        </w:rPr>
        <w:t>276-66B</w:t>
      </w:r>
      <w:r w:rsidRPr="001F4F85">
        <w:rPr>
          <w:iCs/>
        </w:rPr>
        <w:t> of this chapter, the administrative officer shall certify that said application is complete and direct the application to the appropriate Board.</w:t>
      </w:r>
    </w:p>
    <w:p w:rsidR="001F4F85" w:rsidRPr="001F4F85" w:rsidRDefault="001F4F85" w:rsidP="001F4F85">
      <w:pPr>
        <w:ind w:left="1440"/>
        <w:jc w:val="both"/>
        <w:rPr>
          <w:iCs/>
        </w:rPr>
      </w:pPr>
      <w:r w:rsidRPr="001F4F85">
        <w:rPr>
          <w:b/>
          <w:bCs/>
          <w:iCs/>
        </w:rPr>
        <w:t>(b) </w:t>
      </w:r>
      <w:r w:rsidRPr="001F4F85">
        <w:rPr>
          <w:iCs/>
        </w:rPr>
        <w:t>If said application is found to lack some of the information required by § </w:t>
      </w:r>
      <w:r w:rsidRPr="001F4F85">
        <w:rPr>
          <w:b/>
          <w:bCs/>
          <w:iCs/>
        </w:rPr>
        <w:t>276-66B</w:t>
      </w:r>
      <w:r w:rsidRPr="001F4F85">
        <w:rPr>
          <w:iCs/>
        </w:rPr>
        <w:t> of this chapter, the Administrative Officer shall either:</w:t>
      </w:r>
    </w:p>
    <w:p w:rsidR="001F4F85" w:rsidRPr="001F4F85" w:rsidRDefault="001F4F85" w:rsidP="001F4F85">
      <w:pPr>
        <w:ind w:left="2160"/>
        <w:jc w:val="both"/>
        <w:rPr>
          <w:iCs/>
        </w:rPr>
      </w:pPr>
      <w:r w:rsidRPr="001F4F85">
        <w:rPr>
          <w:b/>
          <w:bCs/>
          <w:iCs/>
        </w:rPr>
        <w:t>[1] </w:t>
      </w:r>
      <w:r w:rsidRPr="001F4F85">
        <w:rPr>
          <w:iCs/>
        </w:rPr>
        <w:t>Cause the applicant to be notified, in writing, that said application is incomplete, specifying the deficiencies in the application; or</w:t>
      </w:r>
    </w:p>
    <w:p w:rsidR="001F4F85" w:rsidRPr="001F4F85" w:rsidRDefault="001F4F85" w:rsidP="001F4F85">
      <w:pPr>
        <w:ind w:left="2160"/>
        <w:jc w:val="both"/>
        <w:rPr>
          <w:iCs/>
        </w:rPr>
      </w:pPr>
      <w:r w:rsidRPr="001F4F85">
        <w:rPr>
          <w:b/>
          <w:bCs/>
          <w:iCs/>
        </w:rPr>
        <w:t>[2] </w:t>
      </w:r>
      <w:r w:rsidRPr="001F4F85">
        <w:rPr>
          <w:iCs/>
        </w:rPr>
        <w:t>If the administrative officer reasonably concludes that the missing items of information are not necessary for it to make an informed decision on the application, the administrative officer may waive the requirement that said items be supplied as a prerequisite for completeness and certify that the application is complete notwithstanding the missing items.</w:t>
      </w:r>
    </w:p>
    <w:p w:rsidR="001F4F85" w:rsidRPr="001F4F85" w:rsidRDefault="001F4F85" w:rsidP="001F4F85">
      <w:pPr>
        <w:ind w:left="1440"/>
        <w:jc w:val="both"/>
        <w:rPr>
          <w:iCs/>
        </w:rPr>
      </w:pPr>
      <w:r w:rsidRPr="001F4F85">
        <w:rPr>
          <w:b/>
          <w:bCs/>
          <w:iCs/>
        </w:rPr>
        <w:t>(c) </w:t>
      </w:r>
      <w:r w:rsidRPr="001F4F85">
        <w:rPr>
          <w:iCs/>
        </w:rPr>
        <w:t>An applicant who has been notified that his application is incomplete may request waiver of one or more of the submission requirements set forth in § </w:t>
      </w:r>
      <w:r w:rsidRPr="001F4F85">
        <w:rPr>
          <w:b/>
          <w:bCs/>
          <w:iCs/>
        </w:rPr>
        <w:t>276-66B</w:t>
      </w:r>
      <w:r w:rsidRPr="001F4F85">
        <w:rPr>
          <w:iCs/>
        </w:rPr>
        <w:t>, and said request shall be granted or denied by the Planning Board or Zoning Board of Adjustment, as the case may be, within 45 days.</w:t>
      </w:r>
    </w:p>
    <w:p w:rsidR="001F4F85" w:rsidRPr="001F4F85" w:rsidRDefault="001F4F85" w:rsidP="001F4F85">
      <w:pPr>
        <w:ind w:left="1440"/>
        <w:jc w:val="both"/>
        <w:rPr>
          <w:iCs/>
        </w:rPr>
      </w:pPr>
      <w:r w:rsidRPr="001F4F85">
        <w:rPr>
          <w:b/>
          <w:bCs/>
          <w:iCs/>
        </w:rPr>
        <w:t>(d) </w:t>
      </w:r>
      <w:r w:rsidRPr="001F4F85">
        <w:rPr>
          <w:iCs/>
        </w:rPr>
        <w:t>In the event the Board fails to act pursuant to Subsection </w:t>
      </w:r>
      <w:proofErr w:type="gramStart"/>
      <w:r w:rsidRPr="001F4F85">
        <w:rPr>
          <w:b/>
          <w:bCs/>
          <w:iCs/>
        </w:rPr>
        <w:t>C(</w:t>
      </w:r>
      <w:proofErr w:type="gramEnd"/>
      <w:r w:rsidRPr="001F4F85">
        <w:rPr>
          <w:b/>
          <w:bCs/>
          <w:iCs/>
        </w:rPr>
        <w:t>1)(b)[1]</w:t>
      </w:r>
      <w:r w:rsidRPr="001F4F85">
        <w:rPr>
          <w:iCs/>
        </w:rPr>
        <w:t> or </w:t>
      </w:r>
      <w:r w:rsidRPr="001F4F85">
        <w:rPr>
          <w:b/>
          <w:bCs/>
          <w:iCs/>
        </w:rPr>
        <w:t>C(1)(b)[2]</w:t>
      </w:r>
      <w:r w:rsidRPr="001F4F85">
        <w:rPr>
          <w:iCs/>
        </w:rPr>
        <w:t>hereinabove within 45 days of the date of submission of the application, said application shall be deemed complete as of the 46th day following its submission.</w:t>
      </w:r>
    </w:p>
    <w:p w:rsidR="001F4F85" w:rsidRPr="001F4F85" w:rsidRDefault="001F4F85" w:rsidP="001F4F85">
      <w:pPr>
        <w:ind w:left="720"/>
        <w:jc w:val="both"/>
        <w:rPr>
          <w:iCs/>
        </w:rPr>
      </w:pPr>
      <w:r w:rsidRPr="001F4F85">
        <w:rPr>
          <w:b/>
          <w:bCs/>
          <w:iCs/>
        </w:rPr>
        <w:t>(2) </w:t>
      </w:r>
      <w:r w:rsidRPr="001F4F85">
        <w:rPr>
          <w:iCs/>
        </w:rPr>
        <w:t>On the date the foresaid application is certified complete or on the 46th day following the submission of the application in the event the City fails to make a determination of completeness, as the case may be, the applicable time period within which the Board must act upon the application shall commence. In any case, the applicant is obliged to prove that he or she is entitled to approval of the application. The Board may subsequently require correction of any information found to be in error, may require submission of additional information not specified in this chapter, and/or may require revisions in the application documents as are reasonably necessary to make an informed decision as to whether the requirements for approval of the application have been met, provided that the application shall not be deemed incomplete for lack of any such additional information or revisions.</w:t>
      </w:r>
    </w:p>
    <w:p w:rsidR="001F4F85" w:rsidRPr="001F4F85" w:rsidRDefault="001F4F85" w:rsidP="001F4F85">
      <w:pPr>
        <w:ind w:left="720"/>
        <w:jc w:val="both"/>
        <w:rPr>
          <w:iCs/>
        </w:rPr>
      </w:pPr>
      <w:r w:rsidRPr="001F4F85">
        <w:rPr>
          <w:b/>
          <w:bCs/>
          <w:iCs/>
        </w:rPr>
        <w:t>(3) </w:t>
      </w:r>
      <w:r w:rsidRPr="001F4F85">
        <w:rPr>
          <w:iCs/>
        </w:rPr>
        <w:t>Promptly after certification of completeness, the application documents shall be distributed by the administrative officer to the following:</w:t>
      </w:r>
    </w:p>
    <w:p w:rsidR="001F4F85" w:rsidRPr="001F4F85" w:rsidRDefault="001F4F85" w:rsidP="001F4F85">
      <w:pPr>
        <w:ind w:left="1440"/>
        <w:jc w:val="both"/>
        <w:rPr>
          <w:iCs/>
        </w:rPr>
      </w:pPr>
      <w:r w:rsidRPr="001F4F85">
        <w:rPr>
          <w:b/>
          <w:bCs/>
          <w:iCs/>
        </w:rPr>
        <w:t>(a) </w:t>
      </w:r>
      <w:r w:rsidRPr="001F4F85">
        <w:rPr>
          <w:iCs/>
        </w:rPr>
        <w:t>The Planning Board or the Zoning Board of Adjustment, as the case may be: nine copies of the final plat or plan and nine copies of the application;</w:t>
      </w:r>
    </w:p>
    <w:p w:rsidR="001F4F85" w:rsidRPr="001F4F85" w:rsidRDefault="001F4F85" w:rsidP="001F4F85">
      <w:pPr>
        <w:ind w:left="1440"/>
        <w:jc w:val="both"/>
        <w:rPr>
          <w:iCs/>
        </w:rPr>
      </w:pPr>
      <w:r w:rsidRPr="001F4F85">
        <w:rPr>
          <w:b/>
          <w:bCs/>
          <w:iCs/>
        </w:rPr>
        <w:t>(b) </w:t>
      </w:r>
      <w:r w:rsidRPr="001F4F85">
        <w:rPr>
          <w:iCs/>
        </w:rPr>
        <w:t>Cape May County Planning Board: one copy each of the final plat or plan and the application;</w:t>
      </w:r>
    </w:p>
    <w:p w:rsidR="001F4F85" w:rsidRPr="001F4F85" w:rsidRDefault="001F4F85" w:rsidP="001F4F85">
      <w:pPr>
        <w:ind w:left="720" w:firstLine="720"/>
        <w:jc w:val="both"/>
        <w:rPr>
          <w:iCs/>
        </w:rPr>
      </w:pPr>
      <w:r w:rsidRPr="001F4F85">
        <w:rPr>
          <w:b/>
          <w:bCs/>
          <w:iCs/>
        </w:rPr>
        <w:t>(c) </w:t>
      </w:r>
      <w:r w:rsidRPr="001F4F85">
        <w:rPr>
          <w:iCs/>
        </w:rPr>
        <w:t>City Engineer: one copy each of the final plat or plan and the application;</w:t>
      </w:r>
    </w:p>
    <w:p w:rsidR="001F4F85" w:rsidRPr="001F4F85" w:rsidRDefault="001F4F85" w:rsidP="001F4F85">
      <w:pPr>
        <w:ind w:left="720" w:firstLine="720"/>
        <w:jc w:val="both"/>
        <w:rPr>
          <w:iCs/>
        </w:rPr>
      </w:pPr>
      <w:r w:rsidRPr="001F4F85">
        <w:rPr>
          <w:b/>
          <w:bCs/>
          <w:iCs/>
        </w:rPr>
        <w:t>(d) </w:t>
      </w:r>
      <w:r w:rsidRPr="001F4F85">
        <w:rPr>
          <w:iCs/>
        </w:rPr>
        <w:t>Zoning Officer: one copy each of the final plat or plan; and</w:t>
      </w:r>
    </w:p>
    <w:p w:rsidR="001F4F85" w:rsidRPr="001F4F85" w:rsidRDefault="001F4F85" w:rsidP="001F4F85">
      <w:pPr>
        <w:ind w:left="1440"/>
        <w:jc w:val="both"/>
        <w:rPr>
          <w:iCs/>
        </w:rPr>
      </w:pPr>
      <w:r w:rsidRPr="001F4F85">
        <w:rPr>
          <w:b/>
          <w:bCs/>
          <w:iCs/>
        </w:rPr>
        <w:t>(e) </w:t>
      </w:r>
      <w:r w:rsidRPr="001F4F85">
        <w:rPr>
          <w:iCs/>
        </w:rPr>
        <w:t>At the direction of the Planning Board or the Zoning Board of Adjustment, as the case may be, additional copies of the final plat or plan shall be sent to other City, county or state agencies as may be designated by the Board.</w:t>
      </w:r>
    </w:p>
    <w:p w:rsidR="001F4F85" w:rsidRPr="001F4F85" w:rsidRDefault="001F4F85" w:rsidP="001F4F85">
      <w:pPr>
        <w:ind w:left="720"/>
        <w:jc w:val="both"/>
        <w:rPr>
          <w:iCs/>
        </w:rPr>
      </w:pPr>
      <w:r w:rsidRPr="001F4F85">
        <w:rPr>
          <w:b/>
          <w:bCs/>
          <w:iCs/>
        </w:rPr>
        <w:t>(4) </w:t>
      </w:r>
      <w:r w:rsidRPr="001F4F85">
        <w:rPr>
          <w:iCs/>
        </w:rPr>
        <w:t>The Board shall take action on final site plan and final subdivision applications within 45 days after the application has been certified complete or within such further time as may be consented to by the applicant. Failure of the Board to act within the prescribed time period shall constitute approval of the application.</w:t>
      </w:r>
    </w:p>
    <w:p w:rsidR="001F4F85" w:rsidRPr="001F4F85" w:rsidRDefault="001F4F85" w:rsidP="001F4F85">
      <w:pPr>
        <w:ind w:left="720"/>
        <w:jc w:val="both"/>
        <w:rPr>
          <w:iCs/>
        </w:rPr>
      </w:pPr>
      <w:r w:rsidRPr="001F4F85">
        <w:rPr>
          <w:b/>
          <w:bCs/>
          <w:iCs/>
        </w:rPr>
        <w:t>(5) </w:t>
      </w:r>
      <w:r w:rsidRPr="001F4F85">
        <w:rPr>
          <w:iCs/>
        </w:rPr>
        <w:t>The recommendations of those agencies and officials to whom the final plat or plan was submitted shall be given careful consideration in the final decision on the development application. If the County Planning Board or the City Engineer approve the final submission, such approval shall be noted on the plat or plan. If the Board acts favorably on the final plat or plan, the City Engineer and the Chairman and Secretary of the Board (or the acting Chairman or Secretary, where either or both may be absent) shall affix their signatures to at least 10 paper copies of the plat or plan with the notification that it has been approved. The applicant shall furnish such copies to the Board for signing. Moreover, in the case of final subdivisions only, the applicant shall include for signing one cloth copy and at least two Mylar copies of the approved plat in addition to the 10 paper copies.</w:t>
      </w:r>
    </w:p>
    <w:p w:rsidR="001F4F85" w:rsidRPr="001F4F85" w:rsidRDefault="001F4F85" w:rsidP="001F4F85">
      <w:pPr>
        <w:ind w:left="720"/>
        <w:jc w:val="both"/>
        <w:rPr>
          <w:iCs/>
        </w:rPr>
      </w:pPr>
      <w:r w:rsidRPr="001F4F85">
        <w:rPr>
          <w:b/>
          <w:bCs/>
          <w:iCs/>
        </w:rPr>
        <w:t>(6) </w:t>
      </w:r>
      <w:r w:rsidRPr="001F4F85">
        <w:rPr>
          <w:iCs/>
        </w:rPr>
        <w:t>After approval of the final plat or plan by the Board, the Secretary of the Board shall retain one paper copy of the signed plat or plan and shall furnish other copies to each of the following within 10 days from the date of the adoption of a resolution in accordance with § </w:t>
      </w:r>
      <w:r w:rsidRPr="001F4F85">
        <w:rPr>
          <w:b/>
          <w:bCs/>
          <w:iCs/>
        </w:rPr>
        <w:t>276-59F</w:t>
      </w:r>
      <w:r w:rsidRPr="001F4F85">
        <w:rPr>
          <w:iCs/>
        </w:rPr>
        <w:t> of this chapter:</w:t>
      </w:r>
    </w:p>
    <w:p w:rsidR="001F4F85" w:rsidRPr="001F4F85" w:rsidRDefault="001F4F85" w:rsidP="001F4F85">
      <w:pPr>
        <w:ind w:left="720" w:firstLine="720"/>
        <w:jc w:val="both"/>
        <w:rPr>
          <w:iCs/>
        </w:rPr>
      </w:pPr>
      <w:r w:rsidRPr="001F4F85">
        <w:rPr>
          <w:b/>
          <w:bCs/>
          <w:iCs/>
        </w:rPr>
        <w:t>(a) </w:t>
      </w:r>
      <w:r w:rsidRPr="001F4F85">
        <w:rPr>
          <w:iCs/>
        </w:rPr>
        <w:t>City Clerk: one paper copy;</w:t>
      </w:r>
    </w:p>
    <w:p w:rsidR="001F4F85" w:rsidRPr="001F4F85" w:rsidRDefault="001F4F85" w:rsidP="001F4F85">
      <w:pPr>
        <w:ind w:left="1440"/>
        <w:jc w:val="both"/>
        <w:rPr>
          <w:iCs/>
        </w:rPr>
      </w:pPr>
      <w:r w:rsidRPr="001F4F85">
        <w:rPr>
          <w:b/>
          <w:bCs/>
          <w:iCs/>
        </w:rPr>
        <w:t>(b) </w:t>
      </w:r>
      <w:r w:rsidRPr="001F4F85">
        <w:rPr>
          <w:iCs/>
        </w:rPr>
        <w:t>City Engineer: one paper copy and, in the case of subdivisions only, one Mylar copy drawn to the Tax Map scale of one inch equals 100 feet or one inch equals 400 feet, as directed by the City Engineer);</w:t>
      </w:r>
    </w:p>
    <w:p w:rsidR="001F4F85" w:rsidRPr="001F4F85" w:rsidRDefault="001F4F85" w:rsidP="001F4F85">
      <w:pPr>
        <w:ind w:left="720" w:firstLine="720"/>
        <w:jc w:val="both"/>
        <w:rPr>
          <w:iCs/>
        </w:rPr>
      </w:pPr>
      <w:r w:rsidRPr="001F4F85">
        <w:rPr>
          <w:b/>
          <w:bCs/>
          <w:iCs/>
        </w:rPr>
        <w:t>(c) </w:t>
      </w:r>
      <w:r w:rsidRPr="001F4F85">
        <w:rPr>
          <w:iCs/>
        </w:rPr>
        <w:t>Construction Official: one paper copy;</w:t>
      </w:r>
    </w:p>
    <w:p w:rsidR="001F4F85" w:rsidRPr="001F4F85" w:rsidRDefault="001F4F85" w:rsidP="001F4F85">
      <w:pPr>
        <w:ind w:left="720" w:firstLine="720"/>
        <w:jc w:val="both"/>
        <w:rPr>
          <w:iCs/>
        </w:rPr>
      </w:pPr>
      <w:r w:rsidRPr="001F4F85">
        <w:rPr>
          <w:b/>
          <w:bCs/>
          <w:iCs/>
        </w:rPr>
        <w:t>(d) </w:t>
      </w:r>
      <w:r w:rsidRPr="001F4F85">
        <w:rPr>
          <w:iCs/>
        </w:rPr>
        <w:t>City Tax Assessor: one paper copy;</w:t>
      </w:r>
    </w:p>
    <w:p w:rsidR="001F4F85" w:rsidRPr="001F4F85" w:rsidRDefault="001F4F85" w:rsidP="001F4F85">
      <w:pPr>
        <w:ind w:left="1440"/>
        <w:jc w:val="both"/>
        <w:rPr>
          <w:iCs/>
        </w:rPr>
      </w:pPr>
      <w:r w:rsidRPr="001F4F85">
        <w:rPr>
          <w:b/>
          <w:bCs/>
          <w:iCs/>
        </w:rPr>
        <w:t>(e) </w:t>
      </w:r>
      <w:r w:rsidRPr="001F4F85">
        <w:rPr>
          <w:iCs/>
        </w:rPr>
        <w:t>The applicant: one paper copy and, in the case of subdivisions only, one Mylar copy; and</w:t>
      </w:r>
    </w:p>
    <w:p w:rsidR="001F4F85" w:rsidRPr="001F4F85" w:rsidRDefault="001F4F85" w:rsidP="001F4F85">
      <w:pPr>
        <w:ind w:left="720" w:firstLine="720"/>
        <w:jc w:val="both"/>
        <w:rPr>
          <w:iCs/>
        </w:rPr>
      </w:pPr>
      <w:r w:rsidRPr="001F4F85">
        <w:rPr>
          <w:b/>
          <w:bCs/>
          <w:iCs/>
        </w:rPr>
        <w:t>(f) </w:t>
      </w:r>
      <w:r w:rsidRPr="001F4F85">
        <w:rPr>
          <w:iCs/>
        </w:rPr>
        <w:t>Such other City, county or state agencies and officials as directed by the Board.</w:t>
      </w:r>
    </w:p>
    <w:p w:rsidR="001F4F85" w:rsidRPr="001F4F85" w:rsidRDefault="001F4F85" w:rsidP="001F4F85">
      <w:pPr>
        <w:ind w:left="720"/>
        <w:jc w:val="both"/>
        <w:rPr>
          <w:iCs/>
        </w:rPr>
      </w:pPr>
      <w:r w:rsidRPr="001F4F85">
        <w:rPr>
          <w:b/>
          <w:bCs/>
          <w:iCs/>
        </w:rPr>
        <w:t>(7) </w:t>
      </w:r>
      <w:r w:rsidRPr="001F4F85">
        <w:rPr>
          <w:iCs/>
        </w:rPr>
        <w:t xml:space="preserve">Within 95 days from the date of signing of the final subdivision plat, the </w:t>
      </w:r>
      <w:proofErr w:type="spellStart"/>
      <w:r w:rsidRPr="001F4F85">
        <w:rPr>
          <w:iCs/>
        </w:rPr>
        <w:t>subdivider</w:t>
      </w:r>
      <w:proofErr w:type="spellEnd"/>
      <w:r w:rsidRPr="001F4F85">
        <w:rPr>
          <w:iCs/>
        </w:rPr>
        <w:t xml:space="preserve"> shall file a copy of same with the Cape May County Clerk. In the event of failure to file within said 95 days, the approval of the major subdivision shall expire and any further proceedings shall require the filing of a new application as in the first instance. The Board, for good cause shown, may extend the filing for an additional 95 days. The Board may extend the ninety-five-day or one-hundred-ninety-day period if the developer proves to the reasonable satisfaction of the Board that the developer was barred or prevented, directly or indirectly, from filing because of delays in obtaining legally required approvals from other governmental or quasi-governmental entities and that the developer applied promptly for and diligently pursued the required approvals. The length of the extension shall be equal to the period of delay caused by the wait for the required approvals, as determined by the Planning Board. The developer may apply for an extension either before or after the original expiration date.</w:t>
      </w:r>
    </w:p>
    <w:p w:rsidR="001F4F85" w:rsidRPr="001F4F85" w:rsidRDefault="001F4F85" w:rsidP="001F4F85">
      <w:pPr>
        <w:ind w:left="720"/>
        <w:jc w:val="both"/>
        <w:rPr>
          <w:iCs/>
        </w:rPr>
      </w:pPr>
      <w:r w:rsidRPr="001F4F85">
        <w:rPr>
          <w:b/>
          <w:bCs/>
          <w:iCs/>
        </w:rPr>
        <w:t>(8) </w:t>
      </w:r>
      <w:r w:rsidRPr="001F4F85">
        <w:rPr>
          <w:iCs/>
        </w:rPr>
        <w:t>If the Board, after consideration and discussion of the final plat or plan, disapproves the submission, a notation to that effect shall be made by the Chairman of the Board on the plat or plan. The Secretary of the Board, within 10 days of such adoption, shall notify the applicant of such disapproval and forward the applicant a copy of the adopted resolution setting forth the reasons for the disapproval.</w:t>
      </w:r>
    </w:p>
    <w:p w:rsidR="001F4F85" w:rsidRPr="001F4F85" w:rsidRDefault="001F4F85" w:rsidP="001F4F85">
      <w:pPr>
        <w:jc w:val="both"/>
        <w:rPr>
          <w:iCs/>
        </w:rPr>
      </w:pPr>
      <w:r w:rsidRPr="001F4F85">
        <w:rPr>
          <w:b/>
          <w:bCs/>
          <w:iCs/>
        </w:rPr>
        <w:t>D. </w:t>
      </w:r>
      <w:r w:rsidRPr="001F4F85">
        <w:rPr>
          <w:iCs/>
        </w:rPr>
        <w:t>Effect of final approval.</w:t>
      </w:r>
    </w:p>
    <w:p w:rsidR="001F4F85" w:rsidRPr="001F4F85" w:rsidRDefault="001F4F85" w:rsidP="001F4F85">
      <w:pPr>
        <w:ind w:left="720"/>
        <w:jc w:val="both"/>
        <w:rPr>
          <w:iCs/>
        </w:rPr>
      </w:pPr>
      <w:r w:rsidRPr="001F4F85">
        <w:rPr>
          <w:b/>
          <w:bCs/>
          <w:iCs/>
        </w:rPr>
        <w:t>(1) </w:t>
      </w:r>
      <w:r w:rsidRPr="001F4F85">
        <w:rPr>
          <w:iCs/>
        </w:rPr>
        <w:t>Final approval of a subdivision or site plan shall confer upon the applicant the following rights for a period of two years from the date of final approval:</w:t>
      </w:r>
    </w:p>
    <w:p w:rsidR="001F4F85" w:rsidRPr="001F4F85" w:rsidRDefault="001F4F85" w:rsidP="001F4F85">
      <w:pPr>
        <w:ind w:left="1440"/>
        <w:jc w:val="both"/>
        <w:rPr>
          <w:iCs/>
        </w:rPr>
      </w:pPr>
      <w:r w:rsidRPr="001F4F85">
        <w:rPr>
          <w:b/>
          <w:bCs/>
          <w:iCs/>
        </w:rPr>
        <w:t>(a) </w:t>
      </w:r>
      <w:r w:rsidRPr="001F4F85">
        <w:rPr>
          <w:iCs/>
        </w:rPr>
        <w:t>The zoning requirements applicable to the preliminary approval first granted and all other rights conferred upon the developer, whether conditionally or otherwise, shall not be changed.</w:t>
      </w:r>
    </w:p>
    <w:p w:rsidR="001F4F85" w:rsidRPr="001F4F85" w:rsidRDefault="001F4F85" w:rsidP="001F4F85">
      <w:pPr>
        <w:ind w:left="1440"/>
        <w:jc w:val="both"/>
        <w:rPr>
          <w:iCs/>
        </w:rPr>
      </w:pPr>
      <w:r w:rsidRPr="001F4F85">
        <w:rPr>
          <w:b/>
          <w:bCs/>
          <w:iCs/>
        </w:rPr>
        <w:t>(b) </w:t>
      </w:r>
      <w:r w:rsidRPr="001F4F85">
        <w:rPr>
          <w:iCs/>
        </w:rPr>
        <w:t>If the developer has followed the standards prescribed for final approval, the Board may extend the period of protection for extensions of one year each, not exceeding three and extensions.</w:t>
      </w:r>
    </w:p>
    <w:p w:rsidR="001F4F85" w:rsidRPr="001F4F85" w:rsidRDefault="001F4F85" w:rsidP="001A2D2B">
      <w:pPr>
        <w:ind w:left="720"/>
        <w:jc w:val="both"/>
        <w:rPr>
          <w:iCs/>
        </w:rPr>
      </w:pPr>
      <w:r w:rsidRPr="001F4F85">
        <w:rPr>
          <w:b/>
          <w:bCs/>
          <w:iCs/>
        </w:rPr>
        <w:t>(2) </w:t>
      </w:r>
      <w:r w:rsidRPr="001F4F85">
        <w:rPr>
          <w:iCs/>
        </w:rPr>
        <w:t>Subdivision or site plan for planned development or residential cluster of 50 acres or more or conventional subdivision or site plan of 150 acres or more.</w:t>
      </w:r>
    </w:p>
    <w:p w:rsidR="001F4F85" w:rsidRPr="001F4F85" w:rsidRDefault="001F4F85" w:rsidP="001A2D2B">
      <w:pPr>
        <w:ind w:left="1440"/>
        <w:jc w:val="both"/>
        <w:rPr>
          <w:iCs/>
        </w:rPr>
      </w:pPr>
      <w:r w:rsidRPr="001F4F85">
        <w:rPr>
          <w:b/>
          <w:bCs/>
          <w:iCs/>
        </w:rPr>
        <w:t>(a) </w:t>
      </w:r>
      <w:r w:rsidRPr="001F4F85">
        <w:rPr>
          <w:iCs/>
        </w:rPr>
        <w:t>In the case of a subdivision or site plan for a planned development or residential cluster of 50 acres or more or in the case of a conventional subdivision or site plan of 150 acres or more, the Board may grant the rights referred to in Subsection </w:t>
      </w:r>
      <w:proofErr w:type="gramStart"/>
      <w:r w:rsidRPr="001F4F85">
        <w:rPr>
          <w:b/>
          <w:bCs/>
          <w:iCs/>
        </w:rPr>
        <w:t>D(</w:t>
      </w:r>
      <w:proofErr w:type="gramEnd"/>
      <w:r w:rsidRPr="001F4F85">
        <w:rPr>
          <w:b/>
          <w:bCs/>
          <w:iCs/>
        </w:rPr>
        <w:t>1)</w:t>
      </w:r>
      <w:r w:rsidRPr="001F4F85">
        <w:rPr>
          <w:iCs/>
        </w:rPr>
        <w:t> hereinabove for such period of time, longer than two years, as shall be determined by the Board to be reasonable, taking into consideration:</w:t>
      </w:r>
    </w:p>
    <w:p w:rsidR="001F4F85" w:rsidRPr="001F4F85" w:rsidRDefault="001F4F85" w:rsidP="001A2D2B">
      <w:pPr>
        <w:ind w:left="2160"/>
        <w:jc w:val="both"/>
        <w:rPr>
          <w:iCs/>
        </w:rPr>
      </w:pPr>
      <w:r w:rsidRPr="001F4F85">
        <w:rPr>
          <w:b/>
          <w:bCs/>
          <w:iCs/>
        </w:rPr>
        <w:t>[1] </w:t>
      </w:r>
      <w:r w:rsidRPr="001F4F85">
        <w:rPr>
          <w:iCs/>
        </w:rPr>
        <w:t>The number of dwelling units and nonresidential floor area permissible under final approval;</w:t>
      </w:r>
    </w:p>
    <w:p w:rsidR="001F4F85" w:rsidRPr="001F4F85" w:rsidRDefault="001F4F85" w:rsidP="001A2D2B">
      <w:pPr>
        <w:ind w:left="1440" w:firstLine="720"/>
        <w:jc w:val="both"/>
        <w:rPr>
          <w:iCs/>
        </w:rPr>
      </w:pPr>
      <w:r w:rsidRPr="001F4F85">
        <w:rPr>
          <w:b/>
          <w:bCs/>
          <w:iCs/>
        </w:rPr>
        <w:t>[2] </w:t>
      </w:r>
      <w:r w:rsidRPr="001F4F85">
        <w:rPr>
          <w:iCs/>
        </w:rPr>
        <w:t>Economic conditions; and</w:t>
      </w:r>
    </w:p>
    <w:p w:rsidR="001F4F85" w:rsidRPr="001F4F85" w:rsidRDefault="001F4F85" w:rsidP="001A2D2B">
      <w:pPr>
        <w:ind w:left="1440" w:firstLine="720"/>
        <w:jc w:val="both"/>
        <w:rPr>
          <w:iCs/>
        </w:rPr>
      </w:pPr>
      <w:r w:rsidRPr="001F4F85">
        <w:rPr>
          <w:b/>
          <w:bCs/>
          <w:iCs/>
        </w:rPr>
        <w:t>[3] </w:t>
      </w:r>
      <w:r w:rsidRPr="001F4F85">
        <w:rPr>
          <w:iCs/>
        </w:rPr>
        <w:t>The comprehensiveness of the development.</w:t>
      </w:r>
    </w:p>
    <w:p w:rsidR="001F4F85" w:rsidRPr="001F4F85" w:rsidRDefault="001F4F85" w:rsidP="001A2D2B">
      <w:pPr>
        <w:ind w:left="1440"/>
        <w:jc w:val="both"/>
        <w:rPr>
          <w:iCs/>
        </w:rPr>
      </w:pPr>
      <w:r w:rsidRPr="001F4F85">
        <w:rPr>
          <w:b/>
          <w:bCs/>
          <w:iCs/>
        </w:rPr>
        <w:t>(b) </w:t>
      </w:r>
      <w:r w:rsidRPr="001F4F85">
        <w:rPr>
          <w:iCs/>
        </w:rPr>
        <w:t>The developer may apply thereafter and the Board may thereafter grant an extension to final approval for such additional period of time as shall be determined by the Board to be reasonable, taking into consideration:</w:t>
      </w:r>
    </w:p>
    <w:p w:rsidR="001F4F85" w:rsidRPr="001F4F85" w:rsidRDefault="001F4F85" w:rsidP="001A2D2B">
      <w:pPr>
        <w:ind w:left="2160"/>
        <w:jc w:val="both"/>
        <w:rPr>
          <w:iCs/>
        </w:rPr>
      </w:pPr>
      <w:r w:rsidRPr="001F4F85">
        <w:rPr>
          <w:b/>
          <w:bCs/>
          <w:iCs/>
        </w:rPr>
        <w:t>[1] </w:t>
      </w:r>
      <w:r w:rsidRPr="001F4F85">
        <w:rPr>
          <w:iCs/>
        </w:rPr>
        <w:t xml:space="preserve">The number of dwelling units and nonresidential floor area </w:t>
      </w:r>
      <w:proofErr w:type="spellStart"/>
      <w:r w:rsidRPr="001F4F85">
        <w:rPr>
          <w:iCs/>
        </w:rPr>
        <w:t>permissable</w:t>
      </w:r>
      <w:proofErr w:type="spellEnd"/>
      <w:r w:rsidRPr="001F4F85">
        <w:rPr>
          <w:iCs/>
        </w:rPr>
        <w:t xml:space="preserve"> under final approval;</w:t>
      </w:r>
    </w:p>
    <w:p w:rsidR="001F4F85" w:rsidRPr="001F4F85" w:rsidRDefault="001F4F85" w:rsidP="001A2D2B">
      <w:pPr>
        <w:ind w:left="2160"/>
        <w:jc w:val="both"/>
        <w:rPr>
          <w:iCs/>
        </w:rPr>
      </w:pPr>
      <w:r w:rsidRPr="001F4F85">
        <w:rPr>
          <w:b/>
          <w:bCs/>
          <w:iCs/>
        </w:rPr>
        <w:t>[2] </w:t>
      </w:r>
      <w:r w:rsidRPr="001F4F85">
        <w:rPr>
          <w:iCs/>
        </w:rPr>
        <w:t>The number of dwelling units and nonresidential floor area remaining to be developed;</w:t>
      </w:r>
    </w:p>
    <w:p w:rsidR="001F4F85" w:rsidRPr="001F4F85" w:rsidRDefault="001F4F85" w:rsidP="001A2D2B">
      <w:pPr>
        <w:ind w:left="1440" w:firstLine="720"/>
        <w:jc w:val="both"/>
        <w:rPr>
          <w:iCs/>
        </w:rPr>
      </w:pPr>
      <w:r w:rsidRPr="001F4F85">
        <w:rPr>
          <w:b/>
          <w:bCs/>
          <w:iCs/>
        </w:rPr>
        <w:t>[3] </w:t>
      </w:r>
      <w:r w:rsidRPr="001F4F85">
        <w:rPr>
          <w:iCs/>
        </w:rPr>
        <w:t>Economic conditions; and</w:t>
      </w:r>
    </w:p>
    <w:p w:rsidR="001F4F85" w:rsidRPr="001F4F85" w:rsidRDefault="001F4F85" w:rsidP="001A2D2B">
      <w:pPr>
        <w:ind w:left="1440" w:firstLine="720"/>
        <w:jc w:val="both"/>
        <w:rPr>
          <w:iCs/>
        </w:rPr>
      </w:pPr>
      <w:r w:rsidRPr="001F4F85">
        <w:rPr>
          <w:b/>
          <w:bCs/>
          <w:iCs/>
        </w:rPr>
        <w:t>[4] </w:t>
      </w:r>
      <w:r w:rsidRPr="001F4F85">
        <w:rPr>
          <w:iCs/>
        </w:rPr>
        <w:t>The comprehensiveness of the development.</w:t>
      </w:r>
    </w:p>
    <w:p w:rsidR="001F4F85" w:rsidRPr="001F4F85" w:rsidRDefault="001F4F85" w:rsidP="001A2D2B">
      <w:pPr>
        <w:ind w:left="720"/>
        <w:jc w:val="both"/>
        <w:rPr>
          <w:iCs/>
        </w:rPr>
      </w:pPr>
      <w:r>
        <w:rPr>
          <w:b/>
          <w:bCs/>
          <w:iCs/>
        </w:rPr>
        <w:t xml:space="preserve">(3) </w:t>
      </w:r>
      <w:r w:rsidRPr="001F4F85">
        <w:rPr>
          <w:iCs/>
        </w:rPr>
        <w:t>Whenever the Board grants an extension of final approval pursuant to Subsections </w:t>
      </w:r>
      <w:proofErr w:type="gramStart"/>
      <w:r w:rsidRPr="001F4F85">
        <w:rPr>
          <w:b/>
          <w:bCs/>
          <w:iCs/>
        </w:rPr>
        <w:t>D(</w:t>
      </w:r>
      <w:proofErr w:type="gramEnd"/>
      <w:r w:rsidRPr="001F4F85">
        <w:rPr>
          <w:b/>
          <w:bCs/>
          <w:iCs/>
        </w:rPr>
        <w:t>1)(b)</w:t>
      </w:r>
      <w:r w:rsidRPr="001F4F85">
        <w:rPr>
          <w:iCs/>
        </w:rPr>
        <w:t> or </w:t>
      </w:r>
      <w:r w:rsidRPr="001F4F85">
        <w:rPr>
          <w:b/>
          <w:bCs/>
          <w:iCs/>
        </w:rPr>
        <w:t>D(2)</w:t>
      </w:r>
      <w:r w:rsidRPr="001F4F85">
        <w:rPr>
          <w:iCs/>
        </w:rPr>
        <w:t>hereinabove and final approval has expired before the date on which the extension is granted, the extension shall begin on what would otherwise be the expiration date. The developer may apply for the extension either before or after what would otherwise be the expiration date.</w:t>
      </w:r>
    </w:p>
    <w:p w:rsidR="001F4F85" w:rsidRPr="001F4F85" w:rsidRDefault="001F4F85" w:rsidP="001A2D2B">
      <w:pPr>
        <w:ind w:left="720"/>
        <w:jc w:val="both"/>
        <w:rPr>
          <w:iCs/>
        </w:rPr>
      </w:pPr>
      <w:r w:rsidRPr="001F4F85">
        <w:rPr>
          <w:b/>
          <w:bCs/>
          <w:iCs/>
        </w:rPr>
        <w:t>(4) </w:t>
      </w:r>
      <w:r w:rsidRPr="001F4F85">
        <w:rPr>
          <w:iCs/>
        </w:rPr>
        <w:t>The Board shall grant an extension of final approval for a period determined by the Board, but not exceeding one year from what would otherwise be the expiration date, if the developer proves to the reasonable satisfaction of the Board that the developer was barred or prevented, directly or indirectly, from proceeding with the development because of delays in obtaining legally required approvals from other governmental entities and that the developer applied promptly for and diligently pursued the approvals. A developer shall apply for this extension before what would otherwise be the expiration date or the 91st day after the date on which the developer receives the last of the legally required approvals from the other governmental entities, whichever occurs later. An extension granted pursuant to this subsection shall not preclude the Board from granting an extension pursuant to Subsection </w:t>
      </w:r>
      <w:proofErr w:type="gramStart"/>
      <w:r w:rsidRPr="001F4F85">
        <w:rPr>
          <w:b/>
          <w:bCs/>
          <w:iCs/>
        </w:rPr>
        <w:t>D(</w:t>
      </w:r>
      <w:proofErr w:type="gramEnd"/>
      <w:r w:rsidRPr="001F4F85">
        <w:rPr>
          <w:b/>
          <w:bCs/>
          <w:iCs/>
        </w:rPr>
        <w:t>1)(b)</w:t>
      </w:r>
      <w:r w:rsidRPr="001F4F85">
        <w:rPr>
          <w:iCs/>
        </w:rPr>
        <w:t> or </w:t>
      </w:r>
      <w:r w:rsidRPr="001F4F85">
        <w:rPr>
          <w:b/>
          <w:bCs/>
          <w:iCs/>
        </w:rPr>
        <w:t>D(2)</w:t>
      </w:r>
      <w:r w:rsidRPr="001F4F85">
        <w:rPr>
          <w:iCs/>
        </w:rPr>
        <w:t> hereinabove.</w:t>
      </w:r>
    </w:p>
    <w:p w:rsidR="00A863D4" w:rsidRPr="00A863D4" w:rsidRDefault="00A863D4" w:rsidP="00A863D4">
      <w:pPr>
        <w:jc w:val="both"/>
        <w:rPr>
          <w:iCs/>
        </w:rPr>
      </w:pPr>
      <w:r w:rsidRPr="00A863D4">
        <w:rPr>
          <w:b/>
          <w:bCs/>
          <w:iCs/>
        </w:rPr>
        <w:t>Article IX:</w:t>
      </w:r>
      <w:r>
        <w:rPr>
          <w:b/>
          <w:bCs/>
          <w:iCs/>
        </w:rPr>
        <w:t xml:space="preserve"> </w:t>
      </w:r>
      <w:r w:rsidRPr="00A863D4">
        <w:rPr>
          <w:iCs/>
        </w:rPr>
        <w:t>Fees, Guarantees and Inspections</w:t>
      </w:r>
    </w:p>
    <w:p w:rsidR="001A2D2B" w:rsidRPr="001A2D2B" w:rsidRDefault="001A2D2B" w:rsidP="001A2D2B">
      <w:pPr>
        <w:jc w:val="both"/>
        <w:rPr>
          <w:b/>
          <w:bCs/>
          <w:iCs/>
        </w:rPr>
      </w:pPr>
      <w:r w:rsidRPr="001A2D2B">
        <w:rPr>
          <w:iCs/>
        </w:rPr>
        <w:t>§ 276-67</w:t>
      </w:r>
      <w:r w:rsidR="00A863D4">
        <w:rPr>
          <w:iCs/>
        </w:rPr>
        <w:t xml:space="preserve"> </w:t>
      </w:r>
      <w:r w:rsidRPr="001A2D2B">
        <w:rPr>
          <w:b/>
          <w:bCs/>
          <w:iCs/>
        </w:rPr>
        <w:t>Fees.</w:t>
      </w:r>
    </w:p>
    <w:p w:rsidR="001A2D2B" w:rsidRPr="001A2D2B" w:rsidRDefault="001A2D2B" w:rsidP="001A2D2B">
      <w:pPr>
        <w:jc w:val="both"/>
        <w:rPr>
          <w:iCs/>
        </w:rPr>
      </w:pPr>
      <w:r w:rsidRPr="001A2D2B">
        <w:rPr>
          <w:b/>
          <w:bCs/>
          <w:iCs/>
        </w:rPr>
        <w:t>A. </w:t>
      </w:r>
      <w:r w:rsidRPr="001A2D2B">
        <w:rPr>
          <w:iCs/>
        </w:rPr>
        <w:t>Every application for development shall be accompanied by a check payable to the City of North Wildwood in accordance with the following schedule. Applicant(s) shall submit separate checks for the filing fee charges and escrow fees.</w:t>
      </w:r>
    </w:p>
    <w:tbl>
      <w:tblPr>
        <w:tblW w:w="10020" w:type="dxa"/>
        <w:tblCellMar>
          <w:top w:w="15" w:type="dxa"/>
          <w:left w:w="15" w:type="dxa"/>
          <w:bottom w:w="15" w:type="dxa"/>
          <w:right w:w="15" w:type="dxa"/>
        </w:tblCellMar>
        <w:tblLook w:val="04A0"/>
      </w:tblPr>
      <w:tblGrid>
        <w:gridCol w:w="140"/>
        <w:gridCol w:w="140"/>
        <w:gridCol w:w="139"/>
        <w:gridCol w:w="139"/>
        <w:gridCol w:w="3915"/>
        <w:gridCol w:w="4779"/>
        <w:gridCol w:w="768"/>
      </w:tblGrid>
      <w:tr w:rsidR="001A2D2B" w:rsidRPr="001A2D2B">
        <w:trPr>
          <w:tblHeader/>
        </w:trPr>
        <w:tc>
          <w:tcPr>
            <w:tcW w:w="0" w:type="auto"/>
            <w:gridSpan w:val="3"/>
            <w:tcBorders>
              <w:top w:val="nil"/>
              <w:left w:val="nil"/>
              <w:bottom w:val="nil"/>
              <w:right w:val="nil"/>
            </w:tcBorders>
            <w:shd w:val="clear" w:color="auto" w:fill="FFFFFF"/>
            <w:tcMar>
              <w:top w:w="15" w:type="dxa"/>
              <w:left w:w="60" w:type="dxa"/>
              <w:bottom w:w="60" w:type="dxa"/>
              <w:right w:w="60" w:type="dxa"/>
            </w:tcMar>
            <w:vAlign w:val="bottom"/>
          </w:tcPr>
          <w:p w:rsidR="001A2D2B" w:rsidRPr="001A2D2B" w:rsidRDefault="001A2D2B" w:rsidP="001A2D2B">
            <w:pPr>
              <w:jc w:val="both"/>
              <w:rPr>
                <w:iCs/>
              </w:rPr>
            </w:pPr>
          </w:p>
        </w:tc>
        <w:tc>
          <w:tcPr>
            <w:tcW w:w="0" w:type="auto"/>
            <w:gridSpan w:val="2"/>
            <w:tcBorders>
              <w:top w:val="nil"/>
              <w:left w:val="nil"/>
              <w:bottom w:val="nil"/>
              <w:right w:val="nil"/>
            </w:tcBorders>
            <w:shd w:val="clear" w:color="auto" w:fill="FFFFFF"/>
            <w:tcMar>
              <w:top w:w="15" w:type="dxa"/>
              <w:left w:w="60" w:type="dxa"/>
              <w:bottom w:w="60" w:type="dxa"/>
              <w:right w:w="60" w:type="dxa"/>
            </w:tcMar>
            <w:vAlign w:val="bottom"/>
          </w:tcPr>
          <w:p w:rsidR="001A2D2B" w:rsidRPr="001A2D2B" w:rsidRDefault="001A2D2B" w:rsidP="001A2D2B">
            <w:pPr>
              <w:jc w:val="both"/>
              <w:rPr>
                <w:iCs/>
              </w:rPr>
            </w:pPr>
            <w:r w:rsidRPr="001A2D2B">
              <w:rPr>
                <w:b/>
                <w:bCs/>
                <w:iCs/>
              </w:rPr>
              <w:t>Application</w:t>
            </w:r>
          </w:p>
        </w:tc>
        <w:tc>
          <w:tcPr>
            <w:tcW w:w="0" w:type="auto"/>
            <w:tcBorders>
              <w:top w:val="nil"/>
              <w:left w:val="nil"/>
              <w:bottom w:val="nil"/>
              <w:right w:val="nil"/>
            </w:tcBorders>
            <w:shd w:val="clear" w:color="auto" w:fill="FFFFFF"/>
            <w:tcMar>
              <w:top w:w="15" w:type="dxa"/>
              <w:left w:w="60" w:type="dxa"/>
              <w:bottom w:w="60" w:type="dxa"/>
              <w:right w:w="60" w:type="dxa"/>
            </w:tcMar>
            <w:vAlign w:val="bottom"/>
          </w:tcPr>
          <w:p w:rsidR="001A2D2B" w:rsidRPr="001A2D2B" w:rsidRDefault="001A2D2B" w:rsidP="001A2D2B">
            <w:pPr>
              <w:jc w:val="both"/>
              <w:rPr>
                <w:iCs/>
              </w:rPr>
            </w:pPr>
            <w:r w:rsidRPr="001A2D2B">
              <w:rPr>
                <w:b/>
                <w:bCs/>
                <w:iCs/>
              </w:rPr>
              <w:t>Charge</w:t>
            </w:r>
          </w:p>
        </w:tc>
        <w:tc>
          <w:tcPr>
            <w:tcW w:w="0" w:type="auto"/>
            <w:tcBorders>
              <w:top w:val="nil"/>
              <w:left w:val="nil"/>
              <w:bottom w:val="nil"/>
              <w:right w:val="nil"/>
            </w:tcBorders>
            <w:shd w:val="clear" w:color="auto" w:fill="FFFFFF"/>
            <w:tcMar>
              <w:top w:w="15" w:type="dxa"/>
              <w:left w:w="60" w:type="dxa"/>
              <w:bottom w:w="60" w:type="dxa"/>
              <w:right w:w="60" w:type="dxa"/>
            </w:tcMar>
            <w:vAlign w:val="bottom"/>
          </w:tcPr>
          <w:p w:rsidR="001A2D2B" w:rsidRPr="001A2D2B" w:rsidRDefault="001A2D2B" w:rsidP="001A2D2B">
            <w:pPr>
              <w:jc w:val="both"/>
              <w:rPr>
                <w:iCs/>
              </w:rPr>
            </w:pPr>
            <w:r w:rsidRPr="001A2D2B">
              <w:rPr>
                <w:b/>
                <w:bCs/>
                <w:iCs/>
              </w:rPr>
              <w:t>Escrow</w:t>
            </w:r>
          </w:p>
        </w:tc>
      </w:tr>
      <w:tr w:rsidR="001A2D2B" w:rsidRPr="001A2D2B">
        <w:trPr>
          <w:tblHeader/>
        </w:trPr>
        <w:tc>
          <w:tcPr>
            <w:tcW w:w="0" w:type="auto"/>
            <w:tcBorders>
              <w:top w:val="nil"/>
              <w:left w:val="nil"/>
              <w:bottom w:val="nil"/>
              <w:right w:val="nil"/>
            </w:tcBorders>
            <w:tcMar>
              <w:top w:w="15" w:type="dxa"/>
              <w:left w:w="60" w:type="dxa"/>
              <w:bottom w:w="60" w:type="dxa"/>
              <w:right w:w="60" w:type="dxa"/>
            </w:tcMar>
            <w:vAlign w:val="bottom"/>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vAlign w:val="bottom"/>
          </w:tcPr>
          <w:p w:rsidR="001A2D2B" w:rsidRPr="001A2D2B" w:rsidRDefault="001A2D2B" w:rsidP="001A2D2B">
            <w:pPr>
              <w:jc w:val="both"/>
              <w:rPr>
                <w:iCs/>
              </w:rPr>
            </w:pPr>
            <w:r w:rsidRPr="001A2D2B">
              <w:rPr>
                <w:b/>
                <w:bCs/>
                <w:iCs/>
              </w:rPr>
              <w:t>Application</w:t>
            </w:r>
          </w:p>
        </w:tc>
        <w:tc>
          <w:tcPr>
            <w:tcW w:w="0" w:type="auto"/>
            <w:tcBorders>
              <w:top w:val="nil"/>
              <w:left w:val="nil"/>
              <w:bottom w:val="nil"/>
              <w:right w:val="nil"/>
            </w:tcBorders>
            <w:tcMar>
              <w:top w:w="15" w:type="dxa"/>
              <w:left w:w="60" w:type="dxa"/>
              <w:bottom w:w="60" w:type="dxa"/>
              <w:right w:w="60" w:type="dxa"/>
            </w:tcMar>
            <w:vAlign w:val="bottom"/>
          </w:tcPr>
          <w:p w:rsidR="001A2D2B" w:rsidRPr="001A2D2B" w:rsidRDefault="001A2D2B" w:rsidP="001A2D2B">
            <w:pPr>
              <w:jc w:val="both"/>
              <w:rPr>
                <w:iCs/>
              </w:rPr>
            </w:pPr>
            <w:r w:rsidRPr="001A2D2B">
              <w:rPr>
                <w:b/>
                <w:bCs/>
                <w:iCs/>
              </w:rPr>
              <w:t>Charge</w:t>
            </w:r>
          </w:p>
        </w:tc>
        <w:tc>
          <w:tcPr>
            <w:tcW w:w="0" w:type="auto"/>
            <w:tcBorders>
              <w:top w:val="nil"/>
              <w:left w:val="nil"/>
              <w:bottom w:val="nil"/>
              <w:right w:val="nil"/>
            </w:tcBorders>
            <w:tcMar>
              <w:top w:w="15" w:type="dxa"/>
              <w:left w:w="60" w:type="dxa"/>
              <w:bottom w:w="60" w:type="dxa"/>
              <w:right w:w="60" w:type="dxa"/>
            </w:tcMar>
            <w:vAlign w:val="bottom"/>
          </w:tcPr>
          <w:p w:rsidR="001A2D2B" w:rsidRPr="001A2D2B" w:rsidRDefault="001A2D2B" w:rsidP="001A2D2B">
            <w:pPr>
              <w:jc w:val="both"/>
              <w:rPr>
                <w:iCs/>
              </w:rPr>
            </w:pPr>
            <w:r w:rsidRPr="001A2D2B">
              <w:rPr>
                <w:b/>
                <w:bCs/>
                <w:iCs/>
              </w:rPr>
              <w:t>Escrow</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Subdivisions</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Minor plat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$470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$1,200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Major Subdivision</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Preliminary plat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$470,</w:t>
            </w:r>
          </w:p>
          <w:p w:rsidR="001A2D2B" w:rsidRPr="001A2D2B" w:rsidRDefault="001A2D2B" w:rsidP="001A2D2B">
            <w:pPr>
              <w:jc w:val="both"/>
              <w:rPr>
                <w:iCs/>
              </w:rPr>
            </w:pPr>
            <w:r w:rsidRPr="001A2D2B">
              <w:rPr>
                <w:iCs/>
              </w:rPr>
              <w:t>plus $50 per lot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$1,500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Final plat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$240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$700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Preliminary and final plats</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$750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$1,500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Informal concept plat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Minor plat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$1,200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Major plat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$335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$1,200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Site plans</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Minor plan</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$470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$1,000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Preliminary plan per residential unit and/or $0.05 per square foot of nonresidential development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$470,</w:t>
            </w:r>
          </w:p>
          <w:p w:rsidR="001A2D2B" w:rsidRPr="001A2D2B" w:rsidRDefault="001A2D2B" w:rsidP="001A2D2B">
            <w:pPr>
              <w:jc w:val="both"/>
              <w:rPr>
                <w:iCs/>
              </w:rPr>
            </w:pPr>
            <w:r w:rsidRPr="001A2D2B">
              <w:rPr>
                <w:iCs/>
              </w:rPr>
              <w:t>plus $25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$2,700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Final plan</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$240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$1,200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Informal concept plan</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Minor plan</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$1,000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Major plan</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$335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$2,700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Preliminary and final extensions</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$135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$500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Variances</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Appeals (N.J.S.A. 40:55D-70a)</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$135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$1,000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Interpretation</w:t>
            </w:r>
          </w:p>
          <w:p w:rsidR="001A2D2B" w:rsidRPr="001A2D2B" w:rsidRDefault="001A2D2B" w:rsidP="001A2D2B">
            <w:pPr>
              <w:jc w:val="both"/>
              <w:rPr>
                <w:iCs/>
              </w:rPr>
            </w:pPr>
            <w:r w:rsidRPr="001A2D2B">
              <w:rPr>
                <w:iCs/>
              </w:rPr>
              <w:t>(N.J.S.A. 40:55D-70b)</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$800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Hardship or flexible</w:t>
            </w:r>
          </w:p>
          <w:p w:rsidR="001A2D2B" w:rsidRPr="001A2D2B" w:rsidRDefault="001A2D2B" w:rsidP="001A2D2B">
            <w:pPr>
              <w:jc w:val="both"/>
              <w:rPr>
                <w:iCs/>
              </w:rPr>
            </w:pPr>
            <w:r w:rsidRPr="001A2D2B">
              <w:rPr>
                <w:iCs/>
              </w:rPr>
              <w:t>(N.J.S.A. 40:55D-70c)</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$800</w:t>
            </w:r>
            <w:r w:rsidRPr="001A2D2B">
              <w:rPr>
                <w:iCs/>
                <w:vertAlign w:val="superscript"/>
              </w:rPr>
              <w:t>1</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Use (N.J.S.A. 40:55D- 70d)</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Existing structure</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$265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$800</w:t>
            </w:r>
            <w:r w:rsidRPr="001A2D2B">
              <w:rPr>
                <w:iCs/>
                <w:vertAlign w:val="superscript"/>
              </w:rPr>
              <w:t>2</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2"/>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On vacant lot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$265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$800</w:t>
            </w:r>
            <w:r w:rsidRPr="001A2D2B">
              <w:rPr>
                <w:iCs/>
                <w:vertAlign w:val="superscript"/>
              </w:rPr>
              <w:t>2</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3"/>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Permit (N.J.S.A. 40:55D-34 and 40:55D-35)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$500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Special meeting at applicant's request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$470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$750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Appeals to City Council</w:t>
            </w:r>
          </w:p>
          <w:p w:rsidR="001A2D2B" w:rsidRPr="001A2D2B" w:rsidRDefault="001A2D2B" w:rsidP="001A2D2B">
            <w:pPr>
              <w:jc w:val="both"/>
              <w:rPr>
                <w:iCs/>
              </w:rPr>
            </w:pPr>
            <w:r w:rsidRPr="001A2D2B">
              <w:rPr>
                <w:iCs/>
              </w:rPr>
              <w:t>(see § </w:t>
            </w:r>
            <w:r w:rsidRPr="001A2D2B">
              <w:rPr>
                <w:b/>
                <w:bCs/>
                <w:iCs/>
              </w:rPr>
              <w:t>276-60</w:t>
            </w:r>
            <w:r w:rsidRPr="001A2D2B">
              <w:rPr>
                <w:iCs/>
              </w:rPr>
              <w:t> of this chapter)</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$135</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$550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Certified list of property owners</w:t>
            </w:r>
          </w:p>
          <w:p w:rsidR="001A2D2B" w:rsidRPr="001A2D2B" w:rsidRDefault="001A2D2B" w:rsidP="001A2D2B">
            <w:pPr>
              <w:jc w:val="both"/>
              <w:rPr>
                <w:iCs/>
              </w:rPr>
            </w:pPr>
            <w:r w:rsidRPr="001A2D2B">
              <w:rPr>
                <w:iCs/>
              </w:rPr>
              <w:t>[see § 276-59D(3) of this chapter]</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$0.25 per name or</w:t>
            </w:r>
          </w:p>
          <w:p w:rsidR="001A2D2B" w:rsidRPr="001A2D2B" w:rsidRDefault="001A2D2B" w:rsidP="001A2D2B">
            <w:pPr>
              <w:jc w:val="both"/>
              <w:rPr>
                <w:iCs/>
              </w:rPr>
            </w:pPr>
            <w:r w:rsidRPr="001A2D2B">
              <w:rPr>
                <w:iCs/>
              </w:rPr>
              <w:t>$10, whichever is greater</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Copy of minutes, transcripts or decisions</w:t>
            </w:r>
          </w:p>
          <w:p w:rsidR="001A2D2B" w:rsidRPr="001A2D2B" w:rsidRDefault="001A2D2B" w:rsidP="001A2D2B">
            <w:pPr>
              <w:jc w:val="both"/>
              <w:rPr>
                <w:iCs/>
              </w:rPr>
            </w:pPr>
            <w:r w:rsidRPr="001A2D2B">
              <w:rPr>
                <w:iCs/>
              </w:rPr>
              <w:t>[see §§ 276-59E(2) and 276-61C of this chapter]</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$0.75 per page for first 1-10 copies of each page, then $0.50 per page for pages 11-20 and $0.25 for each page thereafter</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Subdivision approval certificate</w:t>
            </w:r>
          </w:p>
          <w:p w:rsidR="001A2D2B" w:rsidRPr="001A2D2B" w:rsidRDefault="001A2D2B" w:rsidP="001A2D2B">
            <w:pPr>
              <w:jc w:val="both"/>
              <w:rPr>
                <w:iCs/>
              </w:rPr>
            </w:pPr>
            <w:r w:rsidRPr="001A2D2B">
              <w:rPr>
                <w:iCs/>
              </w:rPr>
              <w:t>(see § </w:t>
            </w:r>
            <w:r w:rsidRPr="001A2D2B">
              <w:rPr>
                <w:b/>
                <w:bCs/>
                <w:iCs/>
              </w:rPr>
              <w:t>276-73</w:t>
            </w:r>
            <w:r w:rsidRPr="001A2D2B">
              <w:rPr>
                <w:iCs/>
              </w:rPr>
              <w:t> of this chapter)</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$20 per certificate</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Zoning permit</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$0.018 per cubic foot of structure volume or $40, whichever is greater</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4"/>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Application for zoning change</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$170</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$2,000</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6"/>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NOTES:</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p>
        </w:tc>
        <w:tc>
          <w:tcPr>
            <w:tcW w:w="0" w:type="auto"/>
            <w:gridSpan w:val="5"/>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vertAlign w:val="superscript"/>
              </w:rPr>
              <w:t>1</w:t>
            </w:r>
            <w:r w:rsidRPr="001A2D2B">
              <w:rPr>
                <w:iCs/>
              </w:rPr>
              <w:t>The applicant would pay $800 for the first “C” variance and $400 for each additional “C” variance requested.</w:t>
            </w:r>
          </w:p>
          <w:p w:rsidR="001A2D2B" w:rsidRPr="001A2D2B" w:rsidRDefault="001A2D2B" w:rsidP="001A2D2B">
            <w:pPr>
              <w:jc w:val="both"/>
              <w:rPr>
                <w:iCs/>
              </w:rPr>
            </w:pPr>
            <w:r w:rsidRPr="001A2D2B">
              <w:rPr>
                <w:iCs/>
                <w:vertAlign w:val="superscript"/>
              </w:rPr>
              <w:t>2</w:t>
            </w:r>
            <w:r w:rsidRPr="001A2D2B">
              <w:rPr>
                <w:iCs/>
              </w:rPr>
              <w:t>If the applicant requests a “D” variance with associated “C” variances, the escrow would be $800 plus the applicable “C” variance escrow as set forth above.</w:t>
            </w:r>
          </w:p>
        </w:tc>
      </w:tr>
    </w:tbl>
    <w:p w:rsidR="001A2D2B" w:rsidRPr="001A2D2B" w:rsidRDefault="001A2D2B" w:rsidP="001A2D2B">
      <w:pPr>
        <w:jc w:val="both"/>
        <w:rPr>
          <w:iCs/>
        </w:rPr>
      </w:pPr>
      <w:r w:rsidRPr="001A2D2B">
        <w:rPr>
          <w:b/>
          <w:bCs/>
          <w:iCs/>
        </w:rPr>
        <w:t>B. </w:t>
      </w:r>
      <w:r w:rsidRPr="001A2D2B">
        <w:rPr>
          <w:iCs/>
        </w:rPr>
        <w:t>Where one application for development includes several approval requests, the sum of the individual required fees shall be paid.</w:t>
      </w:r>
    </w:p>
    <w:p w:rsidR="001A2D2B" w:rsidRPr="001A2D2B" w:rsidRDefault="001A2D2B" w:rsidP="001A2D2B">
      <w:pPr>
        <w:jc w:val="both"/>
        <w:rPr>
          <w:iCs/>
        </w:rPr>
      </w:pPr>
      <w:r w:rsidRPr="001A2D2B">
        <w:rPr>
          <w:b/>
          <w:bCs/>
          <w:iCs/>
        </w:rPr>
        <w:t>C. </w:t>
      </w:r>
      <w:r w:rsidRPr="001A2D2B">
        <w:rPr>
          <w:iCs/>
        </w:rPr>
        <w:t>The administrative charges are flat fees to cover administrative expenses and are nonrefundable.</w:t>
      </w:r>
    </w:p>
    <w:p w:rsidR="001A2D2B" w:rsidRPr="001A2D2B" w:rsidRDefault="001A2D2B" w:rsidP="001A2D2B">
      <w:pPr>
        <w:jc w:val="both"/>
        <w:rPr>
          <w:iCs/>
        </w:rPr>
      </w:pPr>
      <w:r w:rsidRPr="001A2D2B">
        <w:rPr>
          <w:b/>
          <w:bCs/>
          <w:iCs/>
        </w:rPr>
        <w:t>D. </w:t>
      </w:r>
      <w:r w:rsidRPr="001A2D2B">
        <w:rPr>
          <w:iCs/>
        </w:rPr>
        <w:t>The escrow account deposits are required to pay for the costs of professional services, including engineering, planning, legal and other expenses connected with the review of submitted materials, including any traffic engineering review or other special analysis related to the City's review of the submitted materials or any necessary studies regarding off-tract improvements. An applicant is responsible to reimburse the City for all expenses of professional personnel incurred and paid by the City for the review process of an application for development before a municipal agency, such as, but not limited to:</w:t>
      </w:r>
    </w:p>
    <w:p w:rsidR="001A2D2B" w:rsidRPr="001A2D2B" w:rsidRDefault="001A2D2B" w:rsidP="001A2D2B">
      <w:pPr>
        <w:ind w:left="720"/>
        <w:jc w:val="both"/>
        <w:rPr>
          <w:iCs/>
        </w:rPr>
      </w:pPr>
      <w:r w:rsidRPr="001A2D2B">
        <w:rPr>
          <w:b/>
          <w:bCs/>
          <w:iCs/>
        </w:rPr>
        <w:t>(1) </w:t>
      </w:r>
      <w:r w:rsidRPr="001A2D2B">
        <w:rPr>
          <w:iCs/>
        </w:rPr>
        <w:t>Charges for reviews by professional personnel of applications, plans and accompanying documents;</w:t>
      </w:r>
    </w:p>
    <w:p w:rsidR="001A2D2B" w:rsidRPr="001A2D2B" w:rsidRDefault="001A2D2B" w:rsidP="001A2D2B">
      <w:pPr>
        <w:ind w:left="720"/>
        <w:jc w:val="both"/>
        <w:rPr>
          <w:iCs/>
        </w:rPr>
      </w:pPr>
      <w:r w:rsidRPr="001A2D2B">
        <w:rPr>
          <w:b/>
          <w:bCs/>
          <w:iCs/>
        </w:rPr>
        <w:t>(2) </w:t>
      </w:r>
      <w:r w:rsidRPr="001A2D2B">
        <w:rPr>
          <w:iCs/>
        </w:rPr>
        <w:t>Issuance of reports by professional personnel to the municipal agency setting forth recommendations resulting from the review of any documents submitted by the applicant;</w:t>
      </w:r>
    </w:p>
    <w:p w:rsidR="001A2D2B" w:rsidRPr="001A2D2B" w:rsidRDefault="001A2D2B" w:rsidP="001A2D2B">
      <w:pPr>
        <w:ind w:left="720"/>
        <w:jc w:val="both"/>
        <w:rPr>
          <w:iCs/>
        </w:rPr>
      </w:pPr>
      <w:r w:rsidRPr="001A2D2B">
        <w:rPr>
          <w:b/>
          <w:bCs/>
          <w:iCs/>
        </w:rPr>
        <w:t>(3) </w:t>
      </w:r>
      <w:r w:rsidRPr="001A2D2B">
        <w:rPr>
          <w:iCs/>
        </w:rPr>
        <w:t>Charges for any telephone conference or meeting requested or initiated by the applicant, his attorney or any of his experts or representatives;</w:t>
      </w:r>
    </w:p>
    <w:p w:rsidR="001A2D2B" w:rsidRPr="001A2D2B" w:rsidRDefault="001A2D2B" w:rsidP="001A2D2B">
      <w:pPr>
        <w:ind w:left="720"/>
        <w:jc w:val="both"/>
        <w:rPr>
          <w:iCs/>
        </w:rPr>
      </w:pPr>
      <w:r w:rsidRPr="001A2D2B">
        <w:rPr>
          <w:b/>
          <w:bCs/>
          <w:iCs/>
        </w:rPr>
        <w:t>(4) </w:t>
      </w:r>
      <w:r w:rsidRPr="001A2D2B">
        <w:rPr>
          <w:iCs/>
        </w:rPr>
        <w:t>Review of additional documents submitted by the applicant and issuance of reports relating thereto;</w:t>
      </w:r>
    </w:p>
    <w:p w:rsidR="001A2D2B" w:rsidRPr="001A2D2B" w:rsidRDefault="001A2D2B" w:rsidP="001A2D2B">
      <w:pPr>
        <w:ind w:left="720"/>
        <w:jc w:val="both"/>
        <w:rPr>
          <w:iCs/>
        </w:rPr>
      </w:pPr>
      <w:r w:rsidRPr="001A2D2B">
        <w:rPr>
          <w:b/>
          <w:bCs/>
          <w:iCs/>
        </w:rPr>
        <w:t>(5) </w:t>
      </w:r>
      <w:r w:rsidRPr="001A2D2B">
        <w:rPr>
          <w:iCs/>
        </w:rPr>
        <w:t>Review or preparation of easements, developer's agreements, deeds, approval resolutions or the like;</w:t>
      </w:r>
    </w:p>
    <w:p w:rsidR="001A2D2B" w:rsidRPr="001A2D2B" w:rsidRDefault="001A2D2B" w:rsidP="001A2D2B">
      <w:pPr>
        <w:ind w:left="720"/>
        <w:jc w:val="both"/>
        <w:rPr>
          <w:iCs/>
        </w:rPr>
      </w:pPr>
      <w:r w:rsidRPr="001A2D2B">
        <w:rPr>
          <w:b/>
          <w:bCs/>
          <w:iCs/>
        </w:rPr>
        <w:t>(6) </w:t>
      </w:r>
      <w:r w:rsidRPr="001A2D2B">
        <w:rPr>
          <w:iCs/>
        </w:rPr>
        <w:t>Preparation for and attendance at all meetings by professionals serving the Board, such as the Attorney, Engineer and Planner, or other experts as required; and</w:t>
      </w:r>
    </w:p>
    <w:p w:rsidR="001A2D2B" w:rsidRPr="001A2D2B" w:rsidRDefault="001A2D2B" w:rsidP="001A2D2B">
      <w:pPr>
        <w:ind w:left="720"/>
        <w:jc w:val="both"/>
        <w:rPr>
          <w:iCs/>
        </w:rPr>
      </w:pPr>
      <w:r w:rsidRPr="001A2D2B">
        <w:rPr>
          <w:b/>
          <w:bCs/>
          <w:iCs/>
        </w:rPr>
        <w:t>(7) </w:t>
      </w:r>
      <w:r w:rsidRPr="001A2D2B">
        <w:rPr>
          <w:iCs/>
        </w:rPr>
        <w:t>The cost of expert advice or testimony obtained by the municipal agency for the purpose of corroborating testimony of applicant's experts.</w:t>
      </w:r>
    </w:p>
    <w:p w:rsidR="001A2D2B" w:rsidRPr="001A2D2B" w:rsidRDefault="001A2D2B" w:rsidP="001A2D2B">
      <w:pPr>
        <w:jc w:val="both"/>
        <w:rPr>
          <w:iCs/>
        </w:rPr>
      </w:pPr>
      <w:r w:rsidRPr="001A2D2B">
        <w:rPr>
          <w:b/>
          <w:bCs/>
          <w:iCs/>
        </w:rPr>
        <w:t>E. </w:t>
      </w:r>
      <w:r w:rsidRPr="001A2D2B">
        <w:rPr>
          <w:iCs/>
        </w:rPr>
        <w:t>The escrow account deposits, when required, shall be placed in a separate account by the City Treasurer at the direction of the administrative officer and an accounting shall be kept of each applicant's deposit.</w:t>
      </w:r>
    </w:p>
    <w:p w:rsidR="001A2D2B" w:rsidRPr="001A2D2B" w:rsidRDefault="001A2D2B" w:rsidP="001A2D2B">
      <w:pPr>
        <w:ind w:firstLine="720"/>
        <w:jc w:val="both"/>
        <w:rPr>
          <w:iCs/>
        </w:rPr>
      </w:pPr>
      <w:r w:rsidRPr="001A2D2B">
        <w:rPr>
          <w:b/>
          <w:bCs/>
          <w:iCs/>
        </w:rPr>
        <w:t>(1) </w:t>
      </w:r>
      <w:r w:rsidRPr="001A2D2B">
        <w:rPr>
          <w:iCs/>
        </w:rPr>
        <w:t>All professional charges shall be paid from the account and charged to the applicant;</w:t>
      </w:r>
    </w:p>
    <w:p w:rsidR="001A2D2B" w:rsidRPr="001A2D2B" w:rsidRDefault="001A2D2B" w:rsidP="001A2D2B">
      <w:pPr>
        <w:ind w:left="720"/>
        <w:jc w:val="both"/>
        <w:rPr>
          <w:iCs/>
        </w:rPr>
      </w:pPr>
      <w:r w:rsidRPr="001A2D2B">
        <w:rPr>
          <w:b/>
          <w:bCs/>
          <w:iCs/>
        </w:rPr>
        <w:t>(2) </w:t>
      </w:r>
      <w:r w:rsidRPr="001A2D2B">
        <w:rPr>
          <w:iCs/>
        </w:rPr>
        <w:t>Any moneys not expended for professional services may be returned to the applicant within 90 days upon written request by the applicant and as authorized by the City Council:</w:t>
      </w:r>
    </w:p>
    <w:p w:rsidR="001A2D2B" w:rsidRPr="001A2D2B" w:rsidRDefault="001A2D2B" w:rsidP="001A2D2B">
      <w:pPr>
        <w:ind w:left="720"/>
        <w:jc w:val="both"/>
        <w:rPr>
          <w:iCs/>
        </w:rPr>
      </w:pPr>
      <w:r w:rsidRPr="001A2D2B">
        <w:rPr>
          <w:b/>
          <w:bCs/>
          <w:iCs/>
        </w:rPr>
        <w:t>(3) </w:t>
      </w:r>
      <w:r w:rsidRPr="001A2D2B">
        <w:rPr>
          <w:iCs/>
        </w:rPr>
        <w:t>If, at any time during the review procedure, 75% of the moneys posted shall have been expended, the applicant shall be required to post such additional sum as may be required by the administrative officer to cover professional costs;</w:t>
      </w:r>
    </w:p>
    <w:p w:rsidR="001A2D2B" w:rsidRPr="001A2D2B" w:rsidRDefault="001A2D2B" w:rsidP="001A2D2B">
      <w:pPr>
        <w:ind w:left="720"/>
        <w:jc w:val="both"/>
        <w:rPr>
          <w:iCs/>
        </w:rPr>
      </w:pPr>
      <w:r w:rsidRPr="001A2D2B">
        <w:rPr>
          <w:b/>
          <w:bCs/>
          <w:iCs/>
        </w:rPr>
        <w:t>(4) </w:t>
      </w:r>
      <w:r w:rsidRPr="001A2D2B">
        <w:rPr>
          <w:iCs/>
        </w:rPr>
        <w:t>The applicant shall not be entitled to proceed with the application or any development until such time as the necessary moneys have been posted to guarantee payment of professional service fees;</w:t>
      </w:r>
    </w:p>
    <w:p w:rsidR="001A2D2B" w:rsidRPr="001A2D2B" w:rsidRDefault="001A2D2B" w:rsidP="001A2D2B">
      <w:pPr>
        <w:ind w:left="720"/>
        <w:jc w:val="both"/>
        <w:rPr>
          <w:iCs/>
        </w:rPr>
      </w:pPr>
      <w:r w:rsidRPr="001A2D2B">
        <w:rPr>
          <w:b/>
          <w:bCs/>
          <w:iCs/>
        </w:rPr>
        <w:t>(5) </w:t>
      </w:r>
      <w:r w:rsidRPr="001A2D2B">
        <w:rPr>
          <w:iCs/>
        </w:rPr>
        <w:t>All payments charged to the deposit shall be pursuant to vouchers from the professionals stating the hours spent, the hourly rate and the expenses incurred;</w:t>
      </w:r>
    </w:p>
    <w:p w:rsidR="001A2D2B" w:rsidRPr="001A2D2B" w:rsidRDefault="001A2D2B" w:rsidP="001A2D2B">
      <w:pPr>
        <w:ind w:left="720"/>
        <w:jc w:val="both"/>
        <w:rPr>
          <w:iCs/>
        </w:rPr>
      </w:pPr>
      <w:r w:rsidRPr="001A2D2B">
        <w:rPr>
          <w:b/>
          <w:bCs/>
          <w:iCs/>
        </w:rPr>
        <w:t>(6) </w:t>
      </w:r>
      <w:r w:rsidRPr="001A2D2B">
        <w:rPr>
          <w:iCs/>
        </w:rPr>
        <w:t>No professional submitting charges to the City for any review of an application for development shall charge for such services at any higher rate or in any different manner than would normally be charged to the City for similar work; and</w:t>
      </w:r>
    </w:p>
    <w:p w:rsidR="001A2D2B" w:rsidRPr="001A2D2B" w:rsidRDefault="001A2D2B" w:rsidP="001A2D2B">
      <w:pPr>
        <w:ind w:left="720"/>
        <w:jc w:val="both"/>
        <w:rPr>
          <w:iCs/>
        </w:rPr>
      </w:pPr>
      <w:r w:rsidRPr="001A2D2B">
        <w:rPr>
          <w:b/>
          <w:bCs/>
          <w:iCs/>
        </w:rPr>
        <w:t>(7) </w:t>
      </w:r>
      <w:r w:rsidRPr="001A2D2B">
        <w:rPr>
          <w:iCs/>
        </w:rPr>
        <w:t>The City shall render a written final accounting to the developer on the uses to which the deposit was put and, thereafter, the City shall, upon written request, provide copies of the vouchers to the developer.</w:t>
      </w:r>
    </w:p>
    <w:p w:rsidR="001A2D2B" w:rsidRPr="001A2D2B" w:rsidRDefault="001A2D2B" w:rsidP="001A2D2B">
      <w:pPr>
        <w:jc w:val="both"/>
        <w:rPr>
          <w:iCs/>
        </w:rPr>
      </w:pPr>
      <w:r w:rsidRPr="001A2D2B">
        <w:rPr>
          <w:b/>
          <w:bCs/>
          <w:iCs/>
        </w:rPr>
        <w:t>F. </w:t>
      </w:r>
      <w:r w:rsidRPr="001A2D2B">
        <w:rPr>
          <w:iCs/>
        </w:rPr>
        <w:t>Each applicant for subdivision or site plan approval shall agree in writing to pay all reasonable costs for professional review of the application and for inspection of the improvements. All such costs for review and inspection must be paid before any approved plat, plan or deed is signed or any construction permit is issued, and all remaining costs must be paid in full before any occupancy of the premises is permitted or certificate of occupancy issued.</w:t>
      </w:r>
    </w:p>
    <w:p w:rsidR="001A2D2B" w:rsidRPr="001A2D2B" w:rsidRDefault="001A2D2B" w:rsidP="001A2D2B">
      <w:pPr>
        <w:jc w:val="both"/>
        <w:rPr>
          <w:iCs/>
        </w:rPr>
      </w:pPr>
      <w:r w:rsidRPr="001A2D2B">
        <w:rPr>
          <w:b/>
          <w:bCs/>
          <w:iCs/>
        </w:rPr>
        <w:t>G. </w:t>
      </w:r>
      <w:r w:rsidRPr="001A2D2B">
        <w:rPr>
          <w:iCs/>
        </w:rPr>
        <w:t>If an applicant desires a court reporter, the cost for taking testimony and transcribing it and providing a copy of the transcript to the City shall be at the expense of the applicant who shall arrange for the reporter's attendance.</w:t>
      </w:r>
    </w:p>
    <w:p w:rsidR="001A2D2B" w:rsidRPr="001A2D2B" w:rsidRDefault="001A2D2B" w:rsidP="001A2D2B">
      <w:pPr>
        <w:jc w:val="both"/>
        <w:rPr>
          <w:b/>
          <w:bCs/>
          <w:iCs/>
        </w:rPr>
      </w:pPr>
      <w:r w:rsidRPr="001A2D2B">
        <w:rPr>
          <w:iCs/>
        </w:rPr>
        <w:t>§ 276-68</w:t>
      </w:r>
      <w:r>
        <w:rPr>
          <w:iCs/>
        </w:rPr>
        <w:t xml:space="preserve"> </w:t>
      </w:r>
      <w:r w:rsidRPr="001A2D2B">
        <w:rPr>
          <w:b/>
          <w:bCs/>
          <w:iCs/>
        </w:rPr>
        <w:t>Guarantees and inspections.</w:t>
      </w:r>
    </w:p>
    <w:p w:rsidR="001A2D2B" w:rsidRPr="001A2D2B" w:rsidRDefault="001A2D2B" w:rsidP="001A2D2B">
      <w:pPr>
        <w:jc w:val="both"/>
        <w:rPr>
          <w:iCs/>
        </w:rPr>
      </w:pPr>
      <w:r w:rsidRPr="001A2D2B">
        <w:rPr>
          <w:iCs/>
        </w:rPr>
        <w:t xml:space="preserve">For purposes of this section, the term "public improvements" shall mean streets, grading, pavement, gutters, curbs, sidewalks, </w:t>
      </w:r>
      <w:proofErr w:type="spellStart"/>
      <w:r w:rsidRPr="001A2D2B">
        <w:rPr>
          <w:iCs/>
        </w:rPr>
        <w:t>streetlighting</w:t>
      </w:r>
      <w:proofErr w:type="spellEnd"/>
      <w:r w:rsidRPr="001A2D2B">
        <w:rPr>
          <w:iCs/>
        </w:rPr>
        <w:t>, street signs, shade trees, surveyor's monuments, fire prevention features, water mains, culverts, storm sewers, sanitary sewers or other means of sewage disposal, drainage structures, erosion control and sedimentation devices, landscaping, public improvements of open space, and other on-site improvements.</w:t>
      </w:r>
    </w:p>
    <w:p w:rsidR="001A2D2B" w:rsidRPr="001A2D2B" w:rsidRDefault="001A2D2B" w:rsidP="001A2D2B">
      <w:pPr>
        <w:jc w:val="both"/>
        <w:rPr>
          <w:iCs/>
        </w:rPr>
      </w:pPr>
      <w:r w:rsidRPr="001A2D2B">
        <w:rPr>
          <w:b/>
          <w:bCs/>
          <w:iCs/>
        </w:rPr>
        <w:t>A. </w:t>
      </w:r>
      <w:r w:rsidRPr="001A2D2B">
        <w:rPr>
          <w:iCs/>
        </w:rPr>
        <w:t>Requirements specific to major subdivisions.</w:t>
      </w:r>
    </w:p>
    <w:p w:rsidR="001A2D2B" w:rsidRPr="001A2D2B" w:rsidRDefault="001A2D2B" w:rsidP="001A2D2B">
      <w:pPr>
        <w:ind w:left="720"/>
        <w:jc w:val="both"/>
        <w:rPr>
          <w:iCs/>
        </w:rPr>
      </w:pPr>
      <w:r w:rsidRPr="001A2D2B">
        <w:rPr>
          <w:b/>
          <w:bCs/>
          <w:iCs/>
        </w:rPr>
        <w:t>(1) </w:t>
      </w:r>
      <w:r w:rsidRPr="001A2D2B">
        <w:rPr>
          <w:iCs/>
        </w:rPr>
        <w:t>No final major subdivision application (whether for an entire tract or a section thereof) shall be approved by the Board until the satisfactory completion and performance of all required public improvements has been certified to the Board by the City Engineer unless the owner shall have performed the following:</w:t>
      </w:r>
    </w:p>
    <w:p w:rsidR="001A2D2B" w:rsidRPr="001A2D2B" w:rsidRDefault="001A2D2B" w:rsidP="001A2D2B">
      <w:pPr>
        <w:ind w:left="1440"/>
        <w:jc w:val="both"/>
        <w:rPr>
          <w:iCs/>
        </w:rPr>
      </w:pPr>
      <w:r w:rsidRPr="001A2D2B">
        <w:rPr>
          <w:b/>
          <w:bCs/>
          <w:iCs/>
        </w:rPr>
        <w:t>(a) </w:t>
      </w:r>
      <w:r w:rsidRPr="001A2D2B">
        <w:rPr>
          <w:iCs/>
        </w:rPr>
        <w:t>Satisfactorily completed all required utility installations and their appurtenances, including water mains, drainage and detention facilities, culverts, storm sewers, sanitary sewers or dry sewers and public improvements of open space;</w:t>
      </w:r>
    </w:p>
    <w:p w:rsidR="001A2D2B" w:rsidRPr="001A2D2B" w:rsidRDefault="001A2D2B" w:rsidP="001A2D2B">
      <w:pPr>
        <w:ind w:left="1440"/>
        <w:jc w:val="both"/>
        <w:rPr>
          <w:iCs/>
        </w:rPr>
      </w:pPr>
      <w:r w:rsidRPr="001A2D2B">
        <w:rPr>
          <w:b/>
          <w:bCs/>
          <w:iCs/>
        </w:rPr>
        <w:t>(b) </w:t>
      </w:r>
      <w:r w:rsidRPr="001A2D2B">
        <w:rPr>
          <w:iCs/>
        </w:rPr>
        <w:t>Satisfactorily completed all required grading and the macadam base course surfacing of all streets;</w:t>
      </w:r>
    </w:p>
    <w:p w:rsidR="001A2D2B" w:rsidRPr="001A2D2B" w:rsidRDefault="001A2D2B" w:rsidP="001A2D2B">
      <w:pPr>
        <w:ind w:left="720" w:firstLine="720"/>
        <w:jc w:val="both"/>
        <w:rPr>
          <w:iCs/>
        </w:rPr>
      </w:pPr>
      <w:r w:rsidRPr="001A2D2B">
        <w:rPr>
          <w:b/>
          <w:bCs/>
          <w:iCs/>
        </w:rPr>
        <w:t>(c) </w:t>
      </w:r>
      <w:r w:rsidRPr="001A2D2B">
        <w:rPr>
          <w:iCs/>
        </w:rPr>
        <w:t>Satisfactorily completed the construction of all required curbs; and/or</w:t>
      </w:r>
    </w:p>
    <w:p w:rsidR="001A2D2B" w:rsidRPr="001A2D2B" w:rsidRDefault="001A2D2B" w:rsidP="001A2D2B">
      <w:pPr>
        <w:ind w:left="1440"/>
        <w:jc w:val="both"/>
        <w:rPr>
          <w:iCs/>
        </w:rPr>
      </w:pPr>
      <w:r w:rsidRPr="001A2D2B">
        <w:rPr>
          <w:b/>
          <w:bCs/>
          <w:iCs/>
        </w:rPr>
        <w:t>(d) </w:t>
      </w:r>
      <w:r w:rsidRPr="001A2D2B">
        <w:rPr>
          <w:iCs/>
        </w:rPr>
        <w:t>Filed with the City a performance guarantee in accordance with § </w:t>
      </w:r>
      <w:r w:rsidRPr="001A2D2B">
        <w:rPr>
          <w:b/>
          <w:bCs/>
          <w:iCs/>
        </w:rPr>
        <w:t>276-68D</w:t>
      </w:r>
      <w:r w:rsidRPr="001A2D2B">
        <w:rPr>
          <w:iCs/>
        </w:rPr>
        <w:t> of this chapter, sufficient in amount to cover the cost of all remaining required improvements, as estimated by the City Engineer, and assuring the installation of said improvements on or before an agreed date and as hereinafter provided.</w:t>
      </w:r>
    </w:p>
    <w:p w:rsidR="001A2D2B" w:rsidRPr="001A2D2B" w:rsidRDefault="001A2D2B" w:rsidP="001A2D2B">
      <w:pPr>
        <w:ind w:left="720"/>
        <w:jc w:val="both"/>
        <w:rPr>
          <w:iCs/>
        </w:rPr>
      </w:pPr>
      <w:r w:rsidRPr="001A2D2B">
        <w:rPr>
          <w:b/>
          <w:bCs/>
          <w:iCs/>
        </w:rPr>
        <w:t>(2) </w:t>
      </w:r>
      <w:r w:rsidRPr="001A2D2B">
        <w:rPr>
          <w:iCs/>
        </w:rPr>
        <w:t>Except as hereafter provided, the remaining required improvements shall be at least 50% completed as to each category set forth in the performance guarantee within one year from the date of final approval or by such time as 50% of the lots in the section in question have been conveyed in any manner by the applicant, whichever shall first occur. At least 75% of the remaining required improvements shall be completed as to each category as set forth in the performance guarantee within 18 months from the date of final approval or at such time as 75% of the lots in the section in question have been conveyed in any manner by the applicant, whichever shall first occur. Such improvements shall be 100% completed and accepted by the City within two years from the date of final approval or at such time as all of the lots in the section in question shall first occur. It is the intention of the City Council that this requirement will provide to those living in each new section of a subdivision a lot that is as complete as possible with respect to tract and individual lot improvements.</w:t>
      </w:r>
    </w:p>
    <w:p w:rsidR="001A2D2B" w:rsidRPr="001A2D2B" w:rsidRDefault="001A2D2B" w:rsidP="001A2D2B">
      <w:pPr>
        <w:jc w:val="both"/>
        <w:rPr>
          <w:iCs/>
        </w:rPr>
      </w:pPr>
      <w:r w:rsidRPr="001A2D2B">
        <w:rPr>
          <w:b/>
          <w:bCs/>
          <w:iCs/>
        </w:rPr>
        <w:t>B. </w:t>
      </w:r>
      <w:r w:rsidRPr="001A2D2B">
        <w:rPr>
          <w:iCs/>
        </w:rPr>
        <w:t>Requirements specific to major site plans. No final major site plan application (whether for an entire tract or a section thereof) shall be approved by the Board unless the City Engineer has certified to the Board that all public improvements required by the preliminary site plan approval have been satisfactorily completed or the applicant, with the approval of the Planning Board or the Zoning Board of Adjustment, as the case may be, has entered into a developer's agreement with the City in a form satisfactory to the City Attorney and authorized by the governing body requiring the installation and maintenance by the applicant (and the applicant's successors in interest) of the public improvements, imposing such limitations upon, and/or staging of, the development of the site as are necessary to ensure orderly construction of the public improvements on or before an agreed upon date by the filing of a performance guarantee in accordance with § </w:t>
      </w:r>
      <w:r w:rsidRPr="001A2D2B">
        <w:rPr>
          <w:b/>
          <w:bCs/>
          <w:iCs/>
        </w:rPr>
        <w:t>276-68D</w:t>
      </w:r>
      <w:r w:rsidRPr="001A2D2B">
        <w:rPr>
          <w:iCs/>
        </w:rPr>
        <w:t> of this chapter.</w:t>
      </w:r>
    </w:p>
    <w:p w:rsidR="001A2D2B" w:rsidRPr="001A2D2B" w:rsidRDefault="001A2D2B" w:rsidP="001A2D2B">
      <w:pPr>
        <w:jc w:val="both"/>
        <w:rPr>
          <w:iCs/>
        </w:rPr>
      </w:pPr>
      <w:r w:rsidRPr="001A2D2B">
        <w:rPr>
          <w:b/>
          <w:bCs/>
          <w:iCs/>
        </w:rPr>
        <w:t>C. </w:t>
      </w:r>
      <w:r w:rsidRPr="001A2D2B">
        <w:rPr>
          <w:iCs/>
        </w:rPr>
        <w:t>Requirements specific to minor subdivisions and minor site plans. In the case of a minor site plan and/or minor subdivision, in the event that the developer elects to complete all improvements without posting the performance guaranty required by § </w:t>
      </w:r>
      <w:r w:rsidRPr="001A2D2B">
        <w:rPr>
          <w:b/>
          <w:bCs/>
          <w:iCs/>
        </w:rPr>
        <w:t>276-68D</w:t>
      </w:r>
      <w:r w:rsidRPr="001A2D2B">
        <w:rPr>
          <w:iCs/>
        </w:rPr>
        <w:t> </w:t>
      </w:r>
      <w:proofErr w:type="spellStart"/>
      <w:r w:rsidRPr="001A2D2B">
        <w:rPr>
          <w:iCs/>
        </w:rPr>
        <w:t>hereinbelow</w:t>
      </w:r>
      <w:proofErr w:type="spellEnd"/>
      <w:r w:rsidRPr="001A2D2B">
        <w:rPr>
          <w:iCs/>
        </w:rPr>
        <w:t>, no construction shall be commenced until a revised plan is submitted and signed, incorporating all conditions of approval. The developer shall still post the inspection escrow and notify the City Engineer prior to commencement of work. The administrative officer shall have the power to waive the requirement of an inspection escrow for minor site plans only where the site improvements are established to be less than $3,500, in which case the City building inspection staff shall perform the inspections, and notice of work to be commenced shall be given to the City Uniform Construction Code Official instead of to the City Engineer. Whether or not an inspection escrow is required, all site improvements under this subsection must be completed prior to the issuance of a certificate of occupancy or within 120 days of a temporary certificate of occupancy if the performance guaranty covering the balance of the uncompleted improvements has been posted.</w:t>
      </w:r>
    </w:p>
    <w:p w:rsidR="001A2D2B" w:rsidRPr="001A2D2B" w:rsidRDefault="001A2D2B" w:rsidP="001A2D2B">
      <w:pPr>
        <w:jc w:val="both"/>
        <w:rPr>
          <w:iCs/>
        </w:rPr>
      </w:pPr>
      <w:r w:rsidRPr="001A2D2B">
        <w:rPr>
          <w:b/>
          <w:bCs/>
          <w:iCs/>
        </w:rPr>
        <w:t>D. </w:t>
      </w:r>
      <w:r w:rsidRPr="001A2D2B">
        <w:rPr>
          <w:iCs/>
        </w:rPr>
        <w:t>Performance guarantee.</w:t>
      </w:r>
    </w:p>
    <w:p w:rsidR="001A2D2B" w:rsidRPr="001A2D2B" w:rsidRDefault="001A2D2B" w:rsidP="001A2D2B">
      <w:pPr>
        <w:ind w:left="720"/>
        <w:jc w:val="both"/>
        <w:rPr>
          <w:iCs/>
        </w:rPr>
      </w:pPr>
      <w:r w:rsidRPr="001A2D2B">
        <w:rPr>
          <w:b/>
          <w:bCs/>
          <w:iCs/>
        </w:rPr>
        <w:t>(1) </w:t>
      </w:r>
      <w:r w:rsidRPr="001A2D2B">
        <w:rPr>
          <w:iCs/>
        </w:rPr>
        <w:t>A performance guarantee estimate shall be prepared by the City Engineer for review and approval, setting forth all required improvements as determined by the Board and their estimated cost, provided that no performance guarantee shall be required for the installation of utilities when said utility improvements will be installed by the applicable utility company. Any adjustment in the amount of the performance guarantee shall be approved by resolution of the City Council. The cost of the installation of the required improvements shall be estimated by the City Engineer based on documented construction costs for public improvements prevailing in the general area of the City. The developer may appeal the City Engineer's estimate to the City Council. The City Council shall decide the appeal within 45 days of receipt of the appeal, in writing, by the City Clerk. After the developer posts a guarantee with the City based on the cost of the installation of improvements as determined by the City Council, he may institute legal action within one year of the posting in order to preserve the right to a judicial determination as to the fairness and reasonableness of the amount of the guarantee.</w:t>
      </w:r>
    </w:p>
    <w:p w:rsidR="001A2D2B" w:rsidRPr="001A2D2B" w:rsidRDefault="001A2D2B" w:rsidP="001A2D2B">
      <w:pPr>
        <w:ind w:left="720"/>
        <w:jc w:val="both"/>
        <w:rPr>
          <w:iCs/>
        </w:rPr>
      </w:pPr>
      <w:r w:rsidRPr="001A2D2B">
        <w:rPr>
          <w:b/>
          <w:bCs/>
          <w:iCs/>
        </w:rPr>
        <w:t>(2) </w:t>
      </w:r>
      <w:r w:rsidRPr="001A2D2B">
        <w:rPr>
          <w:iCs/>
        </w:rPr>
        <w:t>The applicant shall present two copies of the performance guarantee in an amount equal to 120% of the approved construction cost performance guarantee estimate for approval as to form and execution by the City Attorney. The performance guarantee estimates, as prepared by the City Engineer and approved by the City Council, shall be appended to each performance guarantee posted by the obligor.</w:t>
      </w:r>
    </w:p>
    <w:p w:rsidR="001A2D2B" w:rsidRPr="001A2D2B" w:rsidRDefault="001A2D2B" w:rsidP="001A2D2B">
      <w:pPr>
        <w:ind w:left="720"/>
        <w:jc w:val="both"/>
        <w:rPr>
          <w:iCs/>
        </w:rPr>
      </w:pPr>
      <w:r w:rsidRPr="001A2D2B">
        <w:rPr>
          <w:b/>
          <w:bCs/>
          <w:iCs/>
        </w:rPr>
        <w:t>(3) </w:t>
      </w:r>
      <w:r w:rsidRPr="001A2D2B">
        <w:rPr>
          <w:iCs/>
        </w:rPr>
        <w:t>The performance guarantee shall be made payable and deposited to the City of North Wildwood and shall be in the form of cash, irrevocable letter of credit or certified check or a performance bond in which the applicant shall be principal, the bond to be provided by an acceptable surety company licensed to do business in the State of New Jersey. Irrevocable letter of credit shall be accepted only pursuant to N.J.S.A. 40:55D-53.5. The City shall issue its receipt for such deposits and shall cause the same to be deposited in the name of the City to be retained as security for completion of all requirements and to be returned to the owner on completion of all required work or, in the event of default on part of the applicant, to be used by the City to pay the cost and expense of obtaining completion of all requirements. The applicant shall provide a written agreement from his/her lending institution stating that the lending institution agrees to the time period(s) required for the completion of the improvements and to the release of the guarantee by the City Council in accordance with § </w:t>
      </w:r>
      <w:r w:rsidRPr="001A2D2B">
        <w:rPr>
          <w:b/>
          <w:bCs/>
          <w:iCs/>
        </w:rPr>
        <w:t>276-68G</w:t>
      </w:r>
      <w:r w:rsidRPr="001A2D2B">
        <w:rPr>
          <w:iCs/>
        </w:rPr>
        <w:t> of this chapter.</w:t>
      </w:r>
    </w:p>
    <w:p w:rsidR="001A2D2B" w:rsidRPr="001A2D2B" w:rsidRDefault="001A2D2B" w:rsidP="001A2D2B">
      <w:pPr>
        <w:ind w:left="720"/>
        <w:jc w:val="both"/>
        <w:rPr>
          <w:iCs/>
        </w:rPr>
      </w:pPr>
      <w:r w:rsidRPr="001A2D2B">
        <w:rPr>
          <w:b/>
          <w:bCs/>
          <w:iCs/>
        </w:rPr>
        <w:t>(4) </w:t>
      </w:r>
      <w:r w:rsidRPr="001A2D2B">
        <w:rPr>
          <w:iCs/>
        </w:rPr>
        <w:t>Ten percent of the amount of the approved performance guarantee shall be deposited by the applicant in cash with the City. The remaining 90% may be in cash, irrevocable letter of credit or surety bond. In the event of default, the ten-percent cash shall be first applied to the completion of the requirements and any bidding and legal costs associated therewith, and the remaining ninety-percent cash, letter of credit or surety bond shall thereafter be resorted to, if necessary, for the completion of the requirements and any additional bidding and legal costs associated therewith.</w:t>
      </w:r>
    </w:p>
    <w:p w:rsidR="001A2D2B" w:rsidRPr="001A2D2B" w:rsidRDefault="001A2D2B" w:rsidP="001A2D2B">
      <w:pPr>
        <w:jc w:val="both"/>
        <w:rPr>
          <w:iCs/>
        </w:rPr>
      </w:pPr>
      <w:r w:rsidRPr="001A2D2B">
        <w:rPr>
          <w:b/>
          <w:bCs/>
          <w:iCs/>
        </w:rPr>
        <w:t>E. </w:t>
      </w:r>
      <w:r w:rsidRPr="001A2D2B">
        <w:rPr>
          <w:iCs/>
        </w:rPr>
        <w:t>Start of construction. Construction pursuant to a site plan or subdivision approval shall not commence until:</w:t>
      </w:r>
    </w:p>
    <w:p w:rsidR="001A2D2B" w:rsidRPr="001A2D2B" w:rsidRDefault="001A2D2B" w:rsidP="001A2D2B">
      <w:pPr>
        <w:ind w:firstLine="720"/>
        <w:jc w:val="both"/>
        <w:rPr>
          <w:iCs/>
        </w:rPr>
      </w:pPr>
      <w:r w:rsidRPr="001A2D2B">
        <w:rPr>
          <w:b/>
          <w:bCs/>
          <w:iCs/>
        </w:rPr>
        <w:t>(1) </w:t>
      </w:r>
      <w:r w:rsidRPr="001A2D2B">
        <w:rPr>
          <w:iCs/>
        </w:rPr>
        <w:t>The applicant has paid all fees required by this chapter;</w:t>
      </w:r>
    </w:p>
    <w:p w:rsidR="001A2D2B" w:rsidRPr="001A2D2B" w:rsidRDefault="001A2D2B" w:rsidP="001A2D2B">
      <w:pPr>
        <w:ind w:left="720"/>
        <w:jc w:val="both"/>
        <w:rPr>
          <w:iCs/>
        </w:rPr>
      </w:pPr>
      <w:r w:rsidRPr="001A2D2B">
        <w:rPr>
          <w:b/>
          <w:bCs/>
          <w:iCs/>
        </w:rPr>
        <w:t>(2) </w:t>
      </w:r>
      <w:r w:rsidRPr="001A2D2B">
        <w:rPr>
          <w:iCs/>
        </w:rPr>
        <w:t>The applicant has received all other governmental approvals required by the Board's resolution of memorialization granting subdivision and/or site plan approval;</w:t>
      </w:r>
    </w:p>
    <w:p w:rsidR="001A2D2B" w:rsidRPr="001A2D2B" w:rsidRDefault="001A2D2B" w:rsidP="001A2D2B">
      <w:pPr>
        <w:ind w:left="720"/>
        <w:jc w:val="both"/>
        <w:rPr>
          <w:iCs/>
        </w:rPr>
      </w:pPr>
      <w:r w:rsidRPr="001A2D2B">
        <w:rPr>
          <w:b/>
          <w:bCs/>
          <w:iCs/>
        </w:rPr>
        <w:t>(3) </w:t>
      </w:r>
      <w:r w:rsidRPr="001A2D2B">
        <w:rPr>
          <w:iCs/>
        </w:rPr>
        <w:t>All revisions to the submitted plat or plan required by the Board at the time of subdivision or site plan approval have been filed with and approved by the City Engineer and any other individual or group as may have been specified by the Board in the applicable resolution of memorialization granting subdivision and/or site plan approval;</w:t>
      </w:r>
    </w:p>
    <w:p w:rsidR="001A2D2B" w:rsidRPr="001A2D2B" w:rsidRDefault="001A2D2B" w:rsidP="001A2D2B">
      <w:pPr>
        <w:ind w:firstLine="720"/>
        <w:jc w:val="both"/>
        <w:rPr>
          <w:iCs/>
        </w:rPr>
      </w:pPr>
      <w:r w:rsidRPr="001A2D2B">
        <w:rPr>
          <w:b/>
          <w:bCs/>
          <w:iCs/>
        </w:rPr>
        <w:t>(4) </w:t>
      </w:r>
      <w:r w:rsidRPr="001A2D2B">
        <w:rPr>
          <w:iCs/>
        </w:rPr>
        <w:t>The applicant's construction plans have been filed with and approved by the City Engineer;</w:t>
      </w:r>
    </w:p>
    <w:p w:rsidR="001A2D2B" w:rsidRPr="001A2D2B" w:rsidRDefault="001A2D2B" w:rsidP="001A2D2B">
      <w:pPr>
        <w:ind w:left="720"/>
        <w:jc w:val="both"/>
        <w:rPr>
          <w:iCs/>
        </w:rPr>
      </w:pPr>
      <w:r w:rsidRPr="001A2D2B">
        <w:rPr>
          <w:b/>
          <w:bCs/>
          <w:iCs/>
        </w:rPr>
        <w:t>(5) </w:t>
      </w:r>
      <w:r w:rsidRPr="001A2D2B">
        <w:rPr>
          <w:iCs/>
        </w:rPr>
        <w:t>The applicant has had a preconstruction meeting with the City Engineer in accordance with § </w:t>
      </w:r>
      <w:r w:rsidRPr="001A2D2B">
        <w:rPr>
          <w:b/>
          <w:bCs/>
          <w:iCs/>
        </w:rPr>
        <w:t>276-72A</w:t>
      </w:r>
      <w:r w:rsidRPr="001A2D2B">
        <w:rPr>
          <w:iCs/>
        </w:rPr>
        <w:t> of this chapter for the purpose of forecasting and resolving problems that may arise during the time of construction.</w:t>
      </w:r>
    </w:p>
    <w:p w:rsidR="001A2D2B" w:rsidRPr="001A2D2B" w:rsidRDefault="001A2D2B" w:rsidP="001A2D2B">
      <w:pPr>
        <w:jc w:val="both"/>
        <w:rPr>
          <w:iCs/>
        </w:rPr>
      </w:pPr>
      <w:r w:rsidRPr="001A2D2B">
        <w:rPr>
          <w:b/>
          <w:bCs/>
          <w:iCs/>
        </w:rPr>
        <w:t>F. </w:t>
      </w:r>
      <w:r w:rsidRPr="001A2D2B">
        <w:rPr>
          <w:iCs/>
        </w:rPr>
        <w:t>Inspection and tests.</w:t>
      </w:r>
    </w:p>
    <w:p w:rsidR="001A2D2B" w:rsidRPr="001A2D2B" w:rsidRDefault="001A2D2B" w:rsidP="001A2D2B">
      <w:pPr>
        <w:ind w:left="720"/>
        <w:jc w:val="both"/>
        <w:rPr>
          <w:iCs/>
        </w:rPr>
      </w:pPr>
      <w:r w:rsidRPr="001A2D2B">
        <w:rPr>
          <w:b/>
          <w:bCs/>
          <w:iCs/>
        </w:rPr>
        <w:t>(1) </w:t>
      </w:r>
      <w:r w:rsidRPr="001A2D2B">
        <w:rPr>
          <w:iCs/>
        </w:rPr>
        <w:t>All site improvements and utility installations for site plans, subdivisions, plot plans and other realty improvements shall be inspected during the time of their installation under the supervision of the City Engineer to insure satisfactory completion. The cost of said inspection shall be the responsibility of the developer, who shall deposit with the City Treasurer inspection fees in an amount not to exceed, except for extraordinary circumstances, the greater of $500 or 5% of the cost of the improvements as determined by the City Engineer in accordance with § </w:t>
      </w:r>
      <w:r w:rsidRPr="001A2D2B">
        <w:rPr>
          <w:b/>
          <w:bCs/>
          <w:iCs/>
        </w:rPr>
        <w:t>276-68D(2)</w:t>
      </w:r>
      <w:r w:rsidRPr="001A2D2B">
        <w:rPr>
          <w:iCs/>
        </w:rPr>
        <w:t> of this chapter, provided that:</w:t>
      </w:r>
    </w:p>
    <w:p w:rsidR="001A2D2B" w:rsidRPr="001A2D2B" w:rsidRDefault="001A2D2B" w:rsidP="001A2D2B">
      <w:pPr>
        <w:ind w:left="1440"/>
        <w:jc w:val="both"/>
        <w:rPr>
          <w:iCs/>
        </w:rPr>
      </w:pPr>
      <w:r w:rsidRPr="001A2D2B">
        <w:rPr>
          <w:b/>
          <w:bCs/>
          <w:iCs/>
        </w:rPr>
        <w:t>(a) </w:t>
      </w:r>
      <w:r w:rsidRPr="001A2D2B">
        <w:rPr>
          <w:iCs/>
        </w:rPr>
        <w:t>For those developments for which the reasonably anticipated inspection fees are less than $10,000, the fees may, at the option of the developer, be paid in two installments. The initial amount deposited by the developer shall be 50% of the reasonably anticipated fees. When the balance of deposit drops to 10% of the reasonably anticipated fees because the amount deposited by the developer has been reduced by the amount paid to the City Engineer for the inspection(s), the developer shall deposit the remaining 50% of the anticipated inspection fees.</w:t>
      </w:r>
    </w:p>
    <w:p w:rsidR="001A2D2B" w:rsidRPr="001A2D2B" w:rsidRDefault="001A2D2B" w:rsidP="001A2D2B">
      <w:pPr>
        <w:ind w:left="1440"/>
        <w:jc w:val="both"/>
        <w:rPr>
          <w:iCs/>
        </w:rPr>
      </w:pPr>
      <w:r w:rsidRPr="001A2D2B">
        <w:rPr>
          <w:b/>
          <w:bCs/>
          <w:iCs/>
        </w:rPr>
        <w:t>(b) </w:t>
      </w:r>
      <w:r w:rsidRPr="001A2D2B">
        <w:rPr>
          <w:iCs/>
        </w:rPr>
        <w:t>For those developments for which the reasonably anticipated inspection fees are $10,000 or greater, the fees may, at the option of the developer, be paid in four installments. The initial amount deposited by the developer shall be 25% of the reasonably anticipated fees. When the balance of deposit drops to 10% of the reasonably anticipated fees because the amount deposited by the developer has been reduced by the amount paid to the City Engineer for the inspection(s), the developer shall make additional deposits of 25% of the anticipated inspection fees.</w:t>
      </w:r>
    </w:p>
    <w:p w:rsidR="001A2D2B" w:rsidRPr="001A2D2B" w:rsidRDefault="001A2D2B" w:rsidP="001A2D2B">
      <w:pPr>
        <w:ind w:left="720"/>
        <w:jc w:val="both"/>
        <w:rPr>
          <w:iCs/>
        </w:rPr>
      </w:pPr>
      <w:r w:rsidRPr="001A2D2B">
        <w:rPr>
          <w:b/>
          <w:bCs/>
          <w:iCs/>
        </w:rPr>
        <w:t>(2) </w:t>
      </w:r>
      <w:r w:rsidRPr="001A2D2B">
        <w:rPr>
          <w:iCs/>
        </w:rPr>
        <w:t>The inspection escrow shall be deposited by the City Treasurer, or his/her designee, in an account for such purposes under the sole control of the City. Said inspection escrows may be comingled with similar escrows from other developers, but accurate accounts and records shall be kept so as to identify the particular escrows and charges made against the same. The inspection escrow funds shall be used solely for payment of inspection fees, expenses and costs on behalf of the City during the course of construction by the City Engineer, or such other officials as designated by the City, including the City Planner or the City Attorney, for preparation of bond reduction resolutions and approval of guarantees.</w:t>
      </w:r>
    </w:p>
    <w:p w:rsidR="001A2D2B" w:rsidRPr="001A2D2B" w:rsidRDefault="001A2D2B" w:rsidP="001A2D2B">
      <w:pPr>
        <w:ind w:left="720"/>
        <w:jc w:val="both"/>
        <w:rPr>
          <w:iCs/>
        </w:rPr>
      </w:pPr>
      <w:r w:rsidRPr="001A2D2B">
        <w:rPr>
          <w:b/>
          <w:bCs/>
          <w:iCs/>
        </w:rPr>
        <w:t>(3) </w:t>
      </w:r>
      <w:r w:rsidRPr="001A2D2B">
        <w:rPr>
          <w:iCs/>
        </w:rPr>
        <w:t>The City Engineer shall not perform any inspection if insufficient funds to pay for the inspections are not on deposit. Upon certification by the City Clerk or his designee that the inspection escrow account funds have been expended and that reasonable inspection costs and expenses remain, the developer shall be required to deposit such additional inspection fees in the inspection escrow account as may be reasonably required to complete the balance of the inspection during the course of construction. Failure to post and maintain the current balances of the inspection escrow pursuant hereto will subject the developer to a "stop-work" order and/or suspension of construction permits.</w:t>
      </w:r>
    </w:p>
    <w:p w:rsidR="001A2D2B" w:rsidRPr="001A2D2B" w:rsidRDefault="001A2D2B" w:rsidP="001A2D2B">
      <w:pPr>
        <w:ind w:left="720"/>
        <w:jc w:val="both"/>
        <w:rPr>
          <w:iCs/>
        </w:rPr>
      </w:pPr>
      <w:r w:rsidRPr="001A2D2B">
        <w:rPr>
          <w:b/>
          <w:bCs/>
          <w:iCs/>
        </w:rPr>
        <w:t>(4) </w:t>
      </w:r>
      <w:r w:rsidRPr="001A2D2B">
        <w:rPr>
          <w:iCs/>
        </w:rPr>
        <w:t>In no case shall any paving work be done without permission from the City Engineer. At least two working days' notice shall be given to the City Engineer prior to any construction so that he or a qualified representative may be present at the time the work is to be done.</w:t>
      </w:r>
    </w:p>
    <w:p w:rsidR="001A2D2B" w:rsidRPr="001A2D2B" w:rsidRDefault="001A2D2B" w:rsidP="001A2D2B">
      <w:pPr>
        <w:ind w:left="720"/>
        <w:jc w:val="both"/>
        <w:rPr>
          <w:iCs/>
        </w:rPr>
      </w:pPr>
      <w:r w:rsidRPr="001A2D2B">
        <w:rPr>
          <w:b/>
          <w:bCs/>
          <w:iCs/>
        </w:rPr>
        <w:t>(5) </w:t>
      </w:r>
      <w:r w:rsidRPr="001A2D2B">
        <w:rPr>
          <w:iCs/>
        </w:rPr>
        <w:t>Streets shall not be paved with a top course until all heavy construction is completed and, if determined by the City Engineer to be necessary, the macadam base course has first been restored. Shade trees shall not be planted until all grading and earth moving is completed. The seeding of grass and the placing of surveyor's monuments shall be among the last operations.</w:t>
      </w:r>
    </w:p>
    <w:p w:rsidR="001A2D2B" w:rsidRPr="001A2D2B" w:rsidRDefault="001A2D2B" w:rsidP="001A2D2B">
      <w:pPr>
        <w:ind w:left="720"/>
        <w:jc w:val="both"/>
        <w:rPr>
          <w:iCs/>
        </w:rPr>
      </w:pPr>
      <w:r w:rsidRPr="001A2D2B">
        <w:rPr>
          <w:b/>
          <w:bCs/>
          <w:iCs/>
        </w:rPr>
        <w:t>(6) </w:t>
      </w:r>
      <w:r w:rsidRPr="001A2D2B">
        <w:rPr>
          <w:iCs/>
        </w:rPr>
        <w:t>The City Engineer's office shall be notified at least two working days prior to the commencement of the following phases of work so that he or a qualified representative may inspect the work:</w:t>
      </w:r>
    </w:p>
    <w:p w:rsidR="001A2D2B" w:rsidRPr="001A2D2B" w:rsidRDefault="001A2D2B" w:rsidP="001A2D2B">
      <w:pPr>
        <w:ind w:left="720" w:firstLine="720"/>
        <w:jc w:val="both"/>
        <w:rPr>
          <w:iCs/>
        </w:rPr>
      </w:pPr>
      <w:r w:rsidRPr="001A2D2B">
        <w:rPr>
          <w:b/>
          <w:bCs/>
          <w:iCs/>
        </w:rPr>
        <w:t>(a) </w:t>
      </w:r>
      <w:r w:rsidRPr="001A2D2B">
        <w:rPr>
          <w:iCs/>
        </w:rPr>
        <w:t>Road subgrade.</w:t>
      </w:r>
    </w:p>
    <w:p w:rsidR="001A2D2B" w:rsidRPr="001A2D2B" w:rsidRDefault="001A2D2B" w:rsidP="001A2D2B">
      <w:pPr>
        <w:ind w:left="720" w:firstLine="720"/>
        <w:jc w:val="both"/>
        <w:rPr>
          <w:iCs/>
        </w:rPr>
      </w:pPr>
      <w:r w:rsidRPr="001A2D2B">
        <w:rPr>
          <w:b/>
          <w:bCs/>
          <w:iCs/>
        </w:rPr>
        <w:t>(b) </w:t>
      </w:r>
      <w:r w:rsidRPr="001A2D2B">
        <w:rPr>
          <w:iCs/>
        </w:rPr>
        <w:t>Curb and gutter forms.</w:t>
      </w:r>
    </w:p>
    <w:p w:rsidR="001A2D2B" w:rsidRPr="001A2D2B" w:rsidRDefault="001A2D2B" w:rsidP="001A2D2B">
      <w:pPr>
        <w:ind w:left="720" w:firstLine="720"/>
        <w:jc w:val="both"/>
        <w:rPr>
          <w:iCs/>
        </w:rPr>
      </w:pPr>
      <w:r w:rsidRPr="001A2D2B">
        <w:rPr>
          <w:b/>
          <w:bCs/>
          <w:iCs/>
        </w:rPr>
        <w:t>(c) </w:t>
      </w:r>
      <w:r w:rsidRPr="001A2D2B">
        <w:rPr>
          <w:iCs/>
        </w:rPr>
        <w:t>Curbs and gutters.</w:t>
      </w:r>
    </w:p>
    <w:p w:rsidR="001A2D2B" w:rsidRPr="001A2D2B" w:rsidRDefault="001A2D2B" w:rsidP="001A2D2B">
      <w:pPr>
        <w:ind w:left="720" w:firstLine="720"/>
        <w:jc w:val="both"/>
        <w:rPr>
          <w:iCs/>
        </w:rPr>
      </w:pPr>
      <w:r w:rsidRPr="001A2D2B">
        <w:rPr>
          <w:b/>
          <w:bCs/>
          <w:iCs/>
        </w:rPr>
        <w:t>(d) </w:t>
      </w:r>
      <w:r w:rsidRPr="001A2D2B">
        <w:rPr>
          <w:iCs/>
        </w:rPr>
        <w:t>Road paving.</w:t>
      </w:r>
    </w:p>
    <w:p w:rsidR="001A2D2B" w:rsidRPr="001A2D2B" w:rsidRDefault="001A2D2B" w:rsidP="001A2D2B">
      <w:pPr>
        <w:ind w:left="720" w:firstLine="720"/>
        <w:jc w:val="both"/>
        <w:rPr>
          <w:iCs/>
        </w:rPr>
      </w:pPr>
      <w:r w:rsidRPr="001A2D2B">
        <w:rPr>
          <w:b/>
          <w:bCs/>
          <w:iCs/>
        </w:rPr>
        <w:t>(e) </w:t>
      </w:r>
      <w:r w:rsidRPr="001A2D2B">
        <w:rPr>
          <w:iCs/>
        </w:rPr>
        <w:t>Sidewalk forms.</w:t>
      </w:r>
    </w:p>
    <w:p w:rsidR="001A2D2B" w:rsidRPr="001A2D2B" w:rsidRDefault="001A2D2B" w:rsidP="001A2D2B">
      <w:pPr>
        <w:ind w:left="720" w:firstLine="720"/>
        <w:jc w:val="both"/>
        <w:rPr>
          <w:iCs/>
        </w:rPr>
      </w:pPr>
      <w:r w:rsidRPr="001A2D2B">
        <w:rPr>
          <w:b/>
          <w:bCs/>
          <w:iCs/>
        </w:rPr>
        <w:t>(f) </w:t>
      </w:r>
      <w:r w:rsidRPr="001A2D2B">
        <w:rPr>
          <w:iCs/>
        </w:rPr>
        <w:t>Sidewalks.</w:t>
      </w:r>
    </w:p>
    <w:p w:rsidR="001A2D2B" w:rsidRPr="001A2D2B" w:rsidRDefault="001A2D2B" w:rsidP="001A2D2B">
      <w:pPr>
        <w:ind w:left="720" w:firstLine="720"/>
        <w:jc w:val="both"/>
        <w:rPr>
          <w:iCs/>
        </w:rPr>
      </w:pPr>
      <w:r w:rsidRPr="001A2D2B">
        <w:rPr>
          <w:b/>
          <w:bCs/>
          <w:iCs/>
        </w:rPr>
        <w:t>(g) </w:t>
      </w:r>
      <w:r w:rsidRPr="001A2D2B">
        <w:rPr>
          <w:iCs/>
        </w:rPr>
        <w:t>Drainage pipes and other drainage construction.</w:t>
      </w:r>
    </w:p>
    <w:p w:rsidR="001A2D2B" w:rsidRPr="001A2D2B" w:rsidRDefault="001A2D2B" w:rsidP="001A2D2B">
      <w:pPr>
        <w:ind w:left="720" w:firstLine="720"/>
        <w:jc w:val="both"/>
        <w:rPr>
          <w:iCs/>
        </w:rPr>
      </w:pPr>
      <w:r w:rsidRPr="001A2D2B">
        <w:rPr>
          <w:b/>
          <w:bCs/>
          <w:iCs/>
        </w:rPr>
        <w:t>(h) </w:t>
      </w:r>
      <w:r w:rsidRPr="001A2D2B">
        <w:rPr>
          <w:iCs/>
        </w:rPr>
        <w:t>Street name signs.</w:t>
      </w:r>
    </w:p>
    <w:p w:rsidR="001A2D2B" w:rsidRPr="001A2D2B" w:rsidRDefault="001A2D2B" w:rsidP="001A2D2B">
      <w:pPr>
        <w:ind w:left="720" w:firstLine="720"/>
        <w:jc w:val="both"/>
        <w:rPr>
          <w:iCs/>
        </w:rPr>
      </w:pPr>
      <w:r w:rsidRPr="001A2D2B">
        <w:rPr>
          <w:b/>
          <w:bCs/>
          <w:iCs/>
        </w:rPr>
        <w:t>(</w:t>
      </w:r>
      <w:proofErr w:type="spellStart"/>
      <w:r w:rsidRPr="001A2D2B">
        <w:rPr>
          <w:b/>
          <w:bCs/>
          <w:iCs/>
        </w:rPr>
        <w:t>i</w:t>
      </w:r>
      <w:proofErr w:type="spellEnd"/>
      <w:r w:rsidRPr="001A2D2B">
        <w:rPr>
          <w:b/>
          <w:bCs/>
          <w:iCs/>
        </w:rPr>
        <w:t>) </w:t>
      </w:r>
      <w:r w:rsidRPr="001A2D2B">
        <w:rPr>
          <w:iCs/>
        </w:rPr>
        <w:t>Monuments.</w:t>
      </w:r>
    </w:p>
    <w:p w:rsidR="001A2D2B" w:rsidRPr="001A2D2B" w:rsidRDefault="001A2D2B" w:rsidP="001A2D2B">
      <w:pPr>
        <w:ind w:left="720" w:firstLine="720"/>
        <w:jc w:val="both"/>
        <w:rPr>
          <w:iCs/>
        </w:rPr>
      </w:pPr>
      <w:r w:rsidRPr="001A2D2B">
        <w:rPr>
          <w:b/>
          <w:bCs/>
          <w:iCs/>
        </w:rPr>
        <w:t>(j) </w:t>
      </w:r>
      <w:r w:rsidRPr="001A2D2B">
        <w:rPr>
          <w:iCs/>
        </w:rPr>
        <w:t>Sanitary sewers.</w:t>
      </w:r>
    </w:p>
    <w:p w:rsidR="001A2D2B" w:rsidRPr="001A2D2B" w:rsidRDefault="001A2D2B" w:rsidP="001A2D2B">
      <w:pPr>
        <w:ind w:left="720" w:firstLine="720"/>
        <w:jc w:val="both"/>
        <w:rPr>
          <w:iCs/>
        </w:rPr>
      </w:pPr>
      <w:r w:rsidRPr="001A2D2B">
        <w:rPr>
          <w:b/>
          <w:bCs/>
          <w:iCs/>
        </w:rPr>
        <w:t>(k) </w:t>
      </w:r>
      <w:r w:rsidRPr="001A2D2B">
        <w:rPr>
          <w:iCs/>
        </w:rPr>
        <w:t>Detention and/or retention basins.</w:t>
      </w:r>
    </w:p>
    <w:p w:rsidR="001A2D2B" w:rsidRPr="001A2D2B" w:rsidRDefault="001A2D2B" w:rsidP="001A2D2B">
      <w:pPr>
        <w:ind w:left="720" w:firstLine="720"/>
        <w:jc w:val="both"/>
        <w:rPr>
          <w:iCs/>
        </w:rPr>
      </w:pPr>
      <w:r w:rsidRPr="001A2D2B">
        <w:rPr>
          <w:b/>
          <w:bCs/>
          <w:iCs/>
        </w:rPr>
        <w:t>(l) </w:t>
      </w:r>
      <w:r w:rsidRPr="001A2D2B">
        <w:rPr>
          <w:iCs/>
        </w:rPr>
        <w:t>Topsoil, seeding and planting.</w:t>
      </w:r>
    </w:p>
    <w:p w:rsidR="001A2D2B" w:rsidRPr="001A2D2B" w:rsidRDefault="001A2D2B" w:rsidP="001A2D2B">
      <w:pPr>
        <w:ind w:left="720" w:firstLine="720"/>
        <w:jc w:val="both"/>
        <w:rPr>
          <w:iCs/>
        </w:rPr>
      </w:pPr>
      <w:r w:rsidRPr="001A2D2B">
        <w:rPr>
          <w:b/>
          <w:bCs/>
          <w:iCs/>
        </w:rPr>
        <w:t>(m) </w:t>
      </w:r>
      <w:r w:rsidRPr="001A2D2B">
        <w:rPr>
          <w:iCs/>
        </w:rPr>
        <w:t>Underground utilities.</w:t>
      </w:r>
    </w:p>
    <w:p w:rsidR="001A2D2B" w:rsidRPr="001A2D2B" w:rsidRDefault="001A2D2B" w:rsidP="001A2D2B">
      <w:pPr>
        <w:ind w:left="720"/>
        <w:jc w:val="both"/>
        <w:rPr>
          <w:iCs/>
        </w:rPr>
      </w:pPr>
      <w:r w:rsidRPr="001A2D2B">
        <w:rPr>
          <w:b/>
          <w:bCs/>
          <w:iCs/>
        </w:rPr>
        <w:t>(7) </w:t>
      </w:r>
      <w:r w:rsidRPr="001A2D2B">
        <w:rPr>
          <w:iCs/>
        </w:rPr>
        <w:t>Any improvement installed contrary to the plan or plat approval by the City shall constitute just cause to void the municipal approval.</w:t>
      </w:r>
    </w:p>
    <w:p w:rsidR="001A2D2B" w:rsidRPr="001A2D2B" w:rsidRDefault="001A2D2B" w:rsidP="001A2D2B">
      <w:pPr>
        <w:ind w:left="720"/>
        <w:jc w:val="both"/>
        <w:rPr>
          <w:iCs/>
        </w:rPr>
      </w:pPr>
      <w:r w:rsidRPr="001A2D2B">
        <w:rPr>
          <w:b/>
          <w:bCs/>
          <w:iCs/>
        </w:rPr>
        <w:t>(8) </w:t>
      </w:r>
      <w:r w:rsidRPr="001A2D2B">
        <w:rPr>
          <w:iCs/>
        </w:rPr>
        <w:t>Any improvement installed without notice for inspection pursuant to Subsection </w:t>
      </w:r>
      <w:proofErr w:type="gramStart"/>
      <w:r w:rsidRPr="001A2D2B">
        <w:rPr>
          <w:b/>
          <w:bCs/>
          <w:iCs/>
        </w:rPr>
        <w:t>F(</w:t>
      </w:r>
      <w:proofErr w:type="gramEnd"/>
      <w:r w:rsidRPr="001A2D2B">
        <w:rPr>
          <w:b/>
          <w:bCs/>
          <w:iCs/>
        </w:rPr>
        <w:t>4)</w:t>
      </w:r>
      <w:r w:rsidRPr="001A2D2B">
        <w:rPr>
          <w:iCs/>
        </w:rPr>
        <w:t> hereinabove shall constitute just cause for:</w:t>
      </w:r>
    </w:p>
    <w:p w:rsidR="001A2D2B" w:rsidRPr="001A2D2B" w:rsidRDefault="001A2D2B" w:rsidP="001A2D2B">
      <w:pPr>
        <w:ind w:left="720" w:firstLine="720"/>
        <w:jc w:val="both"/>
        <w:rPr>
          <w:iCs/>
        </w:rPr>
      </w:pPr>
      <w:r w:rsidRPr="001A2D2B">
        <w:rPr>
          <w:b/>
          <w:bCs/>
          <w:iCs/>
        </w:rPr>
        <w:t>(a) </w:t>
      </w:r>
      <w:r w:rsidRPr="001A2D2B">
        <w:rPr>
          <w:iCs/>
        </w:rPr>
        <w:t>Removal of the uninspected improvement;</w:t>
      </w:r>
    </w:p>
    <w:p w:rsidR="001A2D2B" w:rsidRPr="001A2D2B" w:rsidRDefault="001A2D2B" w:rsidP="001A2D2B">
      <w:pPr>
        <w:ind w:left="720" w:firstLine="720"/>
        <w:jc w:val="both"/>
        <w:rPr>
          <w:iCs/>
        </w:rPr>
      </w:pPr>
      <w:r w:rsidRPr="001A2D2B">
        <w:rPr>
          <w:b/>
          <w:bCs/>
          <w:iCs/>
        </w:rPr>
        <w:t>(b) </w:t>
      </w:r>
      <w:r w:rsidRPr="001A2D2B">
        <w:rPr>
          <w:iCs/>
        </w:rPr>
        <w:t>The payment by the developer of any costs for material testing;</w:t>
      </w:r>
    </w:p>
    <w:p w:rsidR="001A2D2B" w:rsidRPr="001A2D2B" w:rsidRDefault="001A2D2B" w:rsidP="001A2D2B">
      <w:pPr>
        <w:ind w:left="1440"/>
        <w:jc w:val="both"/>
        <w:rPr>
          <w:iCs/>
        </w:rPr>
      </w:pPr>
      <w:r w:rsidRPr="001A2D2B">
        <w:rPr>
          <w:b/>
          <w:bCs/>
          <w:iCs/>
        </w:rPr>
        <w:t>(c) </w:t>
      </w:r>
      <w:r w:rsidRPr="001A2D2B">
        <w:rPr>
          <w:iCs/>
        </w:rPr>
        <w:t>The restoration by the developer of any improvements disturbed during any material testing; and/or</w:t>
      </w:r>
    </w:p>
    <w:p w:rsidR="001A2D2B" w:rsidRPr="001A2D2B" w:rsidRDefault="001A2D2B" w:rsidP="001A2D2B">
      <w:pPr>
        <w:ind w:left="1440"/>
        <w:jc w:val="both"/>
        <w:rPr>
          <w:iCs/>
        </w:rPr>
      </w:pPr>
      <w:r w:rsidRPr="001A2D2B">
        <w:rPr>
          <w:b/>
          <w:bCs/>
          <w:iCs/>
        </w:rPr>
        <w:t>(d) </w:t>
      </w:r>
      <w:r w:rsidRPr="001A2D2B">
        <w:rPr>
          <w:iCs/>
        </w:rPr>
        <w:t>The issuance of a stop-work order by the City Engineer pending the resolution of any dispute.</w:t>
      </w:r>
    </w:p>
    <w:p w:rsidR="001A2D2B" w:rsidRPr="001A2D2B" w:rsidRDefault="001A2D2B" w:rsidP="001A2D2B">
      <w:pPr>
        <w:ind w:left="720"/>
        <w:jc w:val="both"/>
        <w:rPr>
          <w:iCs/>
        </w:rPr>
      </w:pPr>
      <w:r w:rsidRPr="001A2D2B">
        <w:rPr>
          <w:b/>
          <w:bCs/>
          <w:iCs/>
        </w:rPr>
        <w:t>(9) </w:t>
      </w:r>
      <w:r w:rsidRPr="001A2D2B">
        <w:rPr>
          <w:iCs/>
        </w:rPr>
        <w:t>Inspection by the City of the installation of improvements and utilities shall not operate to subject the City of North Wildwood to liability for claims, suits or liability of any kind that may at any time arise because of defects or negligence during construction or at any time thereafter; it being recognized that the responsibility to maintain safe conditions at all times during construction and to provide proper utilities and improvements is upon the owner and his contractor, if any.</w:t>
      </w:r>
    </w:p>
    <w:p w:rsidR="001A2D2B" w:rsidRPr="001A2D2B" w:rsidRDefault="001A2D2B" w:rsidP="001A2D2B">
      <w:pPr>
        <w:ind w:left="720"/>
        <w:jc w:val="both"/>
        <w:rPr>
          <w:iCs/>
        </w:rPr>
      </w:pPr>
      <w:r w:rsidRPr="001A2D2B">
        <w:rPr>
          <w:b/>
          <w:bCs/>
          <w:iCs/>
        </w:rPr>
        <w:t>(10) </w:t>
      </w:r>
      <w:r w:rsidRPr="001A2D2B">
        <w:rPr>
          <w:iCs/>
        </w:rPr>
        <w:t>Upon substantial completion of all required street improvements (except for the top course) and appurtenant utility improvements, and the connection of same to the public system, the obligor may request of the City Council, in writing, by certified mail in care of the City Clerk, that the City Engineer prepare in accordance with the itemized cost estimate prepared by the City Engineer and appended to the performance guarantee pursuant to § </w:t>
      </w:r>
      <w:r w:rsidRPr="001A2D2B">
        <w:rPr>
          <w:b/>
          <w:bCs/>
          <w:iCs/>
        </w:rPr>
        <w:t>276-68D(2)</w:t>
      </w:r>
      <w:r w:rsidRPr="001A2D2B">
        <w:rPr>
          <w:iCs/>
        </w:rPr>
        <w:t xml:space="preserve"> of this chapter, a list of all uncompleted or unsatisfactory completed improvements. If such a request is made, the obligor shall send a copy of the request to the City Engineer. The request shall indicate which improvements have been completed and which improvements remain uncompleted in the </w:t>
      </w:r>
      <w:proofErr w:type="spellStart"/>
      <w:r w:rsidRPr="001A2D2B">
        <w:rPr>
          <w:iCs/>
        </w:rPr>
        <w:t>judgement</w:t>
      </w:r>
      <w:proofErr w:type="spellEnd"/>
      <w:r w:rsidRPr="001A2D2B">
        <w:rPr>
          <w:iCs/>
        </w:rPr>
        <w:t xml:space="preserve"> of the obligor. The City Engineer shall inspect all the improvements covered by the obligor's request and shall file a detailed list and report, in writing, with the City Council and shall simultaneously send a copy thereof to the obligor not later than 45 days after receipt of the obligor's request. If the City Engineer fails to send or provide the list and report, as requested by the obligor, within 45 days from the receipt of the request, the obligor may apply to the Court in a summary manner for an order compelling the City Engineer to provide the list and report within a stated time and the cost of applying to the court, including reasonable attorney's fees, may be awarded to the prevailing party.</w:t>
      </w:r>
    </w:p>
    <w:p w:rsidR="001A2D2B" w:rsidRPr="001A2D2B" w:rsidRDefault="001A2D2B" w:rsidP="001A2D2B">
      <w:pPr>
        <w:ind w:left="720"/>
        <w:jc w:val="both"/>
        <w:rPr>
          <w:iCs/>
        </w:rPr>
      </w:pPr>
      <w:r w:rsidRPr="001A2D2B">
        <w:rPr>
          <w:b/>
          <w:bCs/>
          <w:iCs/>
        </w:rPr>
        <w:t>(11) </w:t>
      </w:r>
      <w:r w:rsidRPr="001A2D2B">
        <w:rPr>
          <w:iCs/>
        </w:rPr>
        <w:t>The list prepared by the City Engineer pursuant to Subsection </w:t>
      </w:r>
      <w:r w:rsidRPr="001A2D2B">
        <w:rPr>
          <w:b/>
          <w:bCs/>
          <w:iCs/>
        </w:rPr>
        <w:t>F(10)</w:t>
      </w:r>
      <w:r w:rsidRPr="001A2D2B">
        <w:rPr>
          <w:iCs/>
        </w:rPr>
        <w:t> hereinabove shall state, in detail, with respect to each improvement determined to be incomplete or unsatisfactory, the nature and extent of the incompleteness of each incomplete improvement or the nature and extent of, and remedy for, the unsatisfactory state of each completed improvement determined to be unsatisfactory. The report prepared by the City Engineer shall identify each improvement determined to be complete and satisfactory, together with a recommendation as to the amount of reduction to be made in the performance guarantee relating to the completed and satisfactory improvement in accordance with the itemized cost estimate prepared by the City Engineer and appended to the performance guarantee pursuant to § </w:t>
      </w:r>
      <w:r w:rsidRPr="001A2D2B">
        <w:rPr>
          <w:b/>
          <w:bCs/>
          <w:iCs/>
        </w:rPr>
        <w:t>276-68D(2)</w:t>
      </w:r>
      <w:r w:rsidRPr="001A2D2B">
        <w:rPr>
          <w:iCs/>
        </w:rPr>
        <w:t> of this chapter.</w:t>
      </w:r>
    </w:p>
    <w:p w:rsidR="001A2D2B" w:rsidRPr="001A2D2B" w:rsidRDefault="001A2D2B" w:rsidP="001A2D2B">
      <w:pPr>
        <w:jc w:val="both"/>
        <w:rPr>
          <w:iCs/>
        </w:rPr>
      </w:pPr>
      <w:r w:rsidRPr="001A2D2B">
        <w:rPr>
          <w:b/>
          <w:bCs/>
          <w:iCs/>
        </w:rPr>
        <w:t>G. </w:t>
      </w:r>
      <w:r w:rsidRPr="001A2D2B">
        <w:rPr>
          <w:iCs/>
        </w:rPr>
        <w:t>Release. The City Council, by resolution, shall either approve the improvements determined to be complete and satisfactory by the City Engineer or reject any or all of these improvements upon the establishment in the resolution of cause for rejection and shall approve and authorize the amount of reduction to be made in the performance guarantee relating to the improvements accepted, in accordance with the itemized cost estimate prepared by the City Engineer and appended to the performance guarantee pursuant to § </w:t>
      </w:r>
      <w:r w:rsidRPr="001A2D2B">
        <w:rPr>
          <w:b/>
          <w:bCs/>
          <w:iCs/>
        </w:rPr>
        <w:t>276-68D(2)</w:t>
      </w:r>
      <w:r w:rsidRPr="001A2D2B">
        <w:rPr>
          <w:iCs/>
        </w:rPr>
        <w:t> of this chapter. This resolution shall be adopted not later than 45 days after receipt of the list and report prepared by the City Engineer.</w:t>
      </w:r>
    </w:p>
    <w:p w:rsidR="001A2D2B" w:rsidRPr="001A2D2B" w:rsidRDefault="001A2D2B" w:rsidP="001A2D2B">
      <w:pPr>
        <w:ind w:left="720"/>
        <w:jc w:val="both"/>
        <w:rPr>
          <w:iCs/>
        </w:rPr>
      </w:pPr>
      <w:r w:rsidRPr="001A2D2B">
        <w:rPr>
          <w:b/>
          <w:bCs/>
          <w:iCs/>
        </w:rPr>
        <w:t>(1) </w:t>
      </w:r>
      <w:r w:rsidRPr="001A2D2B">
        <w:rPr>
          <w:iCs/>
        </w:rPr>
        <w:t>Upon adoption of the resolution by the City Council, the obligor shall be released from all liability pursuant to its performance guarantee with respect to those approved improvements except for that portion adequately sufficient to secure completion or correction of the improvements not yet approved, provided that 30% of the amount of the performance guarantee posted may be retained to ensure completion and acceptability of all improvements.</w:t>
      </w:r>
    </w:p>
    <w:p w:rsidR="001A2D2B" w:rsidRPr="001A2D2B" w:rsidRDefault="001A2D2B" w:rsidP="001A2D2B">
      <w:pPr>
        <w:ind w:left="720"/>
        <w:jc w:val="both"/>
        <w:rPr>
          <w:iCs/>
        </w:rPr>
      </w:pPr>
      <w:r w:rsidRPr="001A2D2B">
        <w:rPr>
          <w:b/>
          <w:bCs/>
          <w:iCs/>
        </w:rPr>
        <w:t>(2) </w:t>
      </w:r>
      <w:r w:rsidRPr="001A2D2B">
        <w:rPr>
          <w:iCs/>
        </w:rPr>
        <w:t>In the event that the obligor has made a cash deposit with the City or approving authority as part of the performance guarantee, then any partial reduction granted in the performance guarantee shall be applied to the cash deposit in the same proportion as the original cash deposit bears to the full amount of the performance guarantee.</w:t>
      </w:r>
    </w:p>
    <w:p w:rsidR="001A2D2B" w:rsidRPr="001A2D2B" w:rsidRDefault="001A2D2B" w:rsidP="001A2D2B">
      <w:pPr>
        <w:ind w:left="720"/>
        <w:jc w:val="both"/>
        <w:rPr>
          <w:iCs/>
        </w:rPr>
      </w:pPr>
      <w:r w:rsidRPr="001A2D2B">
        <w:rPr>
          <w:b/>
          <w:bCs/>
          <w:iCs/>
        </w:rPr>
        <w:t>(3) </w:t>
      </w:r>
      <w:r w:rsidRPr="001A2D2B">
        <w:rPr>
          <w:iCs/>
        </w:rPr>
        <w:t>If any portion of the required improvements is rejected, the obligor shall complete or correct such improvements and, upon completion or correction, shall notify the City Council as specified in § </w:t>
      </w:r>
      <w:r w:rsidRPr="001A2D2B">
        <w:rPr>
          <w:b/>
          <w:bCs/>
          <w:iCs/>
        </w:rPr>
        <w:t>276-68F(10)</w:t>
      </w:r>
      <w:r w:rsidRPr="001A2D2B">
        <w:rPr>
          <w:iCs/>
        </w:rPr>
        <w:t> of this chapter and the same procedures shall be followed as in the first instance.</w:t>
      </w:r>
    </w:p>
    <w:p w:rsidR="001A2D2B" w:rsidRPr="001A2D2B" w:rsidRDefault="001A2D2B" w:rsidP="001A2D2B">
      <w:pPr>
        <w:ind w:left="720"/>
        <w:jc w:val="both"/>
        <w:rPr>
          <w:iCs/>
        </w:rPr>
      </w:pPr>
      <w:r w:rsidRPr="001A2D2B">
        <w:rPr>
          <w:b/>
          <w:bCs/>
          <w:iCs/>
        </w:rPr>
        <w:t>(4) </w:t>
      </w:r>
      <w:r w:rsidRPr="001A2D2B">
        <w:rPr>
          <w:iCs/>
        </w:rPr>
        <w:t>Prior to the approval by the City Council of the final reduction and release of the performance guarantee, all easements and open space shall be conveyed to the City or such other grantee as specified on the final plat by deed containing a metes-and-bounds legal description.</w:t>
      </w:r>
    </w:p>
    <w:p w:rsidR="001A2D2B" w:rsidRPr="001A2D2B" w:rsidRDefault="001A2D2B" w:rsidP="001A2D2B">
      <w:pPr>
        <w:ind w:left="720"/>
        <w:jc w:val="both"/>
        <w:rPr>
          <w:iCs/>
        </w:rPr>
      </w:pPr>
      <w:r w:rsidRPr="001A2D2B">
        <w:rPr>
          <w:b/>
          <w:bCs/>
          <w:iCs/>
        </w:rPr>
        <w:t>(5) </w:t>
      </w:r>
      <w:r w:rsidRPr="001A2D2B">
        <w:rPr>
          <w:iCs/>
        </w:rPr>
        <w:t>If the City Council fails to approve or reject the improvements determined by the City Engineer to be complete and satisfactory or reduce the performance guarantee for the complete and satisfactory improvements within 45 days from the receipt of the City Engineer's list and report, the obligor may apply to the court in a summary manner for an order compelling, within a stated time, approval of the complete and satisfactory improvements and approval of a reduction in the performance guarantee for the approvable complete and satisfactory improvements in accordance with the itemized cost estimate prepared by the City Engineer and appended to the performance guarantee pursuant to § </w:t>
      </w:r>
      <w:r w:rsidRPr="001A2D2B">
        <w:rPr>
          <w:b/>
          <w:bCs/>
          <w:iCs/>
        </w:rPr>
        <w:t>276-68D(2)</w:t>
      </w:r>
      <w:r w:rsidRPr="001A2D2B">
        <w:rPr>
          <w:iCs/>
        </w:rPr>
        <w:t> of this chapter, and the cost of applying to the court, including reasonable attorney's fees, may be awarded to the prevailing party.</w:t>
      </w:r>
    </w:p>
    <w:p w:rsidR="001A2D2B" w:rsidRPr="001A2D2B" w:rsidRDefault="001A2D2B" w:rsidP="001A2D2B">
      <w:pPr>
        <w:jc w:val="both"/>
        <w:rPr>
          <w:iCs/>
        </w:rPr>
      </w:pPr>
      <w:r w:rsidRPr="001A2D2B">
        <w:rPr>
          <w:b/>
          <w:bCs/>
          <w:iCs/>
        </w:rPr>
        <w:t>H. </w:t>
      </w:r>
      <w:r w:rsidRPr="001A2D2B">
        <w:rPr>
          <w:iCs/>
        </w:rPr>
        <w:t>Conditions and acceptance of improvements. The approval of any application for development by the City shall in no way be construed as acceptance of any street or drainage system or other improvement. No improvements shall be accepted by the City Council unless and until all of the following conditions have been met:</w:t>
      </w:r>
    </w:p>
    <w:p w:rsidR="001A2D2B" w:rsidRPr="001A2D2B" w:rsidRDefault="001A2D2B" w:rsidP="001A2D2B">
      <w:pPr>
        <w:ind w:left="720"/>
        <w:jc w:val="both"/>
        <w:rPr>
          <w:iCs/>
        </w:rPr>
      </w:pPr>
      <w:r w:rsidRPr="001A2D2B">
        <w:rPr>
          <w:b/>
          <w:bCs/>
          <w:iCs/>
        </w:rPr>
        <w:t>(1) </w:t>
      </w:r>
      <w:r w:rsidRPr="001A2D2B">
        <w:rPr>
          <w:iCs/>
        </w:rPr>
        <w:t xml:space="preserve">The final application for development shall have been approved by the Planning Board or Zoning Board of Adjustment, as the case may be, and the developer shall have submitted an affidavit, signed by a licensed New Jersey professional land surveyor, certifying that all required monuments have been set in accordance with the Map Filing </w:t>
      </w:r>
      <w:proofErr w:type="gramStart"/>
      <w:r w:rsidRPr="001A2D2B">
        <w:rPr>
          <w:iCs/>
        </w:rPr>
        <w:t>Law</w:t>
      </w:r>
      <w:r w:rsidRPr="001A2D2B">
        <w:rPr>
          <w:b/>
          <w:bCs/>
          <w:iCs/>
          <w:vertAlign w:val="superscript"/>
        </w:rPr>
        <w:t>[</w:t>
      </w:r>
      <w:proofErr w:type="gramEnd"/>
      <w:r w:rsidRPr="001A2D2B">
        <w:rPr>
          <w:b/>
          <w:bCs/>
          <w:iCs/>
          <w:vertAlign w:val="superscript"/>
        </w:rPr>
        <w:t>1]</w:t>
      </w:r>
      <w:r w:rsidRPr="001A2D2B">
        <w:rPr>
          <w:iCs/>
        </w:rPr>
        <w:t> and any approved subdivision plat.</w:t>
      </w:r>
    </w:p>
    <w:p w:rsidR="001A2D2B" w:rsidRPr="001A2D2B" w:rsidRDefault="001A2D2B" w:rsidP="001A2D2B">
      <w:pPr>
        <w:ind w:left="720"/>
        <w:jc w:val="both"/>
        <w:rPr>
          <w:iCs/>
        </w:rPr>
      </w:pPr>
      <w:r w:rsidRPr="001A2D2B">
        <w:rPr>
          <w:b/>
          <w:bCs/>
          <w:iCs/>
        </w:rPr>
        <w:t>(2) </w:t>
      </w:r>
      <w:r w:rsidRPr="001A2D2B">
        <w:rPr>
          <w:iCs/>
        </w:rPr>
        <w:t>The City Engineer shall have certified in writing that the improvements are completed and that they comply with the requirements of this chapter and the terms of the final application for development approved by the Board.</w:t>
      </w:r>
    </w:p>
    <w:p w:rsidR="001A2D2B" w:rsidRPr="001A2D2B" w:rsidRDefault="001A2D2B" w:rsidP="001A2D2B">
      <w:pPr>
        <w:ind w:left="720"/>
        <w:jc w:val="both"/>
        <w:rPr>
          <w:iCs/>
        </w:rPr>
      </w:pPr>
      <w:r w:rsidRPr="001A2D2B">
        <w:rPr>
          <w:b/>
          <w:bCs/>
          <w:iCs/>
        </w:rPr>
        <w:t>(3) </w:t>
      </w:r>
      <w:r w:rsidRPr="001A2D2B">
        <w:rPr>
          <w:iCs/>
        </w:rPr>
        <w:t>The owner shall have filed with the City Council a maintenance guarantee in an amount equal to and not more than 15% of the cost of installing the improvements, the cost to be determined by the City Engineer in accordance with § </w:t>
      </w:r>
      <w:r w:rsidRPr="001A2D2B">
        <w:rPr>
          <w:b/>
          <w:bCs/>
          <w:iCs/>
        </w:rPr>
        <w:t>276-68D(2)</w:t>
      </w:r>
      <w:r w:rsidRPr="001A2D2B">
        <w:rPr>
          <w:iCs/>
        </w:rPr>
        <w:t> of this chapter hereinabove. The maintenance guarantee shall run for a period of two years, provided that the maintenance guarantee shall not terminate until the City Council has authorized its release pursuant to a recommendation by the City Engineer. The procedures and requirements governing such maintenance guarantee shall be identical with the procedures and requirements for a performance guarantee set forth in this chapter. The requirements for a maintenance guarantee may be waived by the City Council only if the City Engineer has certified that the improvements have been in continuous use for not less than two years from the date the City Engineer certified completion of such improvements and that during this period the owner has maintained the improvements in a satisfactory manner.</w:t>
      </w:r>
    </w:p>
    <w:p w:rsidR="001A2D2B" w:rsidRPr="001A2D2B" w:rsidRDefault="001A2D2B" w:rsidP="001A2D2B">
      <w:pPr>
        <w:ind w:left="720"/>
        <w:jc w:val="both"/>
        <w:rPr>
          <w:iCs/>
        </w:rPr>
      </w:pPr>
      <w:r w:rsidRPr="001A2D2B">
        <w:rPr>
          <w:b/>
          <w:bCs/>
          <w:iCs/>
        </w:rPr>
        <w:t>(4) </w:t>
      </w:r>
      <w:r w:rsidRPr="001A2D2B">
        <w:rPr>
          <w:iCs/>
        </w:rPr>
        <w:t>An as-built plan and profiles of all utilities and roads (three black and white prints plus a Mylar copy to be sent to the City Engineer), with certification signed and sealed by a New Jersey licensed professional engineer as to the actual construction as approved by the City Engineer, shall be provided.</w:t>
      </w:r>
    </w:p>
    <w:p w:rsidR="001A2D2B" w:rsidRPr="001A2D2B" w:rsidRDefault="001A2D2B" w:rsidP="001A2D2B">
      <w:pPr>
        <w:ind w:left="720"/>
        <w:jc w:val="both"/>
        <w:rPr>
          <w:iCs/>
        </w:rPr>
      </w:pPr>
      <w:r w:rsidRPr="001A2D2B">
        <w:rPr>
          <w:b/>
          <w:bCs/>
          <w:iCs/>
        </w:rPr>
        <w:t>(5) </w:t>
      </w:r>
      <w:r w:rsidRPr="001A2D2B">
        <w:rPr>
          <w:iCs/>
        </w:rPr>
        <w:t xml:space="preserve">If an approving authority includes as a condition of approval of an application for development pursuant to this chapter the installation of </w:t>
      </w:r>
      <w:proofErr w:type="spellStart"/>
      <w:r w:rsidRPr="001A2D2B">
        <w:rPr>
          <w:iCs/>
        </w:rPr>
        <w:t>streetlighting</w:t>
      </w:r>
      <w:proofErr w:type="spellEnd"/>
      <w:r w:rsidRPr="001A2D2B">
        <w:rPr>
          <w:iCs/>
        </w:rPr>
        <w:t xml:space="preserve"> on a dedicated public street connected to a public utility, then, upon notification in writing by the developer to the approving authority and governing body of the municipality that the </w:t>
      </w:r>
      <w:proofErr w:type="spellStart"/>
      <w:r w:rsidRPr="001A2D2B">
        <w:rPr>
          <w:iCs/>
        </w:rPr>
        <w:t>streetlighting</w:t>
      </w:r>
      <w:proofErr w:type="spellEnd"/>
      <w:r w:rsidRPr="001A2D2B">
        <w:rPr>
          <w:iCs/>
        </w:rPr>
        <w:t xml:space="preserve"> on a dedicated public street has been installed and accepted for service by the public utility and that certificates of occupancy have been issued for at least 50% of the dwelling units and 50% of the floor area of the nonresidential uses on the dedicated public street or portion thereof indicated by section pursuant to Section 29 of P.L. 1975, c. 291 (C. 40:55D-38), the municipality shall, within 30 days following receipt of the notification, make appropriate arrangements with the public utility for, and assume the payment of, the costs of the </w:t>
      </w:r>
      <w:proofErr w:type="spellStart"/>
      <w:r w:rsidRPr="001A2D2B">
        <w:rPr>
          <w:iCs/>
        </w:rPr>
        <w:t>streetlighting</w:t>
      </w:r>
      <w:proofErr w:type="spellEnd"/>
      <w:r w:rsidRPr="001A2D2B">
        <w:rPr>
          <w:iCs/>
        </w:rPr>
        <w:t xml:space="preserve"> on the dedicated public street on a continuing basis. Compliance by the municipality with the provisions of this subsection shall not be deemed to constitute acceptance of the street by the municipality.</w:t>
      </w:r>
    </w:p>
    <w:p w:rsidR="001A2D2B" w:rsidRPr="001A2D2B" w:rsidRDefault="001A2D2B" w:rsidP="001A2D2B">
      <w:pPr>
        <w:jc w:val="both"/>
        <w:rPr>
          <w:iCs/>
        </w:rPr>
      </w:pPr>
      <w:r w:rsidRPr="001A2D2B">
        <w:rPr>
          <w:b/>
          <w:bCs/>
          <w:iCs/>
        </w:rPr>
        <w:t>I. </w:t>
      </w:r>
      <w:r w:rsidRPr="001A2D2B">
        <w:rPr>
          <w:iCs/>
        </w:rPr>
        <w:t xml:space="preserve">Extension of time. The time allowed for the installation of the improvements for which the performance guarantee has been provided may be extended by the City Council by resolution, provided that the current cost of installation of such improvements shall first be </w:t>
      </w:r>
      <w:proofErr w:type="spellStart"/>
      <w:r w:rsidRPr="001A2D2B">
        <w:rPr>
          <w:iCs/>
        </w:rPr>
        <w:t>redetermined</w:t>
      </w:r>
      <w:proofErr w:type="spellEnd"/>
      <w:r w:rsidRPr="001A2D2B">
        <w:rPr>
          <w:iCs/>
        </w:rPr>
        <w:t xml:space="preserve"> by the City Engineer, and if such current cost is found to be greater than the cost as originally determined, the applicant shall be required to increase the amount of the performance guarantee to an amount equal to 120% of the installation cost as </w:t>
      </w:r>
      <w:proofErr w:type="spellStart"/>
      <w:r w:rsidRPr="001A2D2B">
        <w:rPr>
          <w:iCs/>
        </w:rPr>
        <w:t>redetermined</w:t>
      </w:r>
      <w:proofErr w:type="spellEnd"/>
      <w:r w:rsidRPr="001A2D2B">
        <w:rPr>
          <w:iCs/>
        </w:rPr>
        <w:t xml:space="preserve">. In the event that the </w:t>
      </w:r>
      <w:proofErr w:type="spellStart"/>
      <w:r w:rsidRPr="001A2D2B">
        <w:rPr>
          <w:iCs/>
        </w:rPr>
        <w:t>redetermined</w:t>
      </w:r>
      <w:proofErr w:type="spellEnd"/>
      <w:r w:rsidRPr="001A2D2B">
        <w:rPr>
          <w:iCs/>
        </w:rPr>
        <w:t xml:space="preserve"> cost shall be less than the cost as originally determined, and in further event that the applicant's performance guarantee exceeds 120% of such </w:t>
      </w:r>
      <w:proofErr w:type="spellStart"/>
      <w:r w:rsidRPr="001A2D2B">
        <w:rPr>
          <w:iCs/>
        </w:rPr>
        <w:t>redetermined</w:t>
      </w:r>
      <w:proofErr w:type="spellEnd"/>
      <w:r w:rsidRPr="001A2D2B">
        <w:rPr>
          <w:iCs/>
        </w:rPr>
        <w:t xml:space="preserve"> costs, the applicant shall be entitled to a reduction of the performance guarantee to an amount equal to 120% of such </w:t>
      </w:r>
      <w:proofErr w:type="spellStart"/>
      <w:r w:rsidRPr="001A2D2B">
        <w:rPr>
          <w:iCs/>
        </w:rPr>
        <w:t>redetermined</w:t>
      </w:r>
      <w:proofErr w:type="spellEnd"/>
      <w:r w:rsidRPr="001A2D2B">
        <w:rPr>
          <w:iCs/>
        </w:rPr>
        <w:t xml:space="preserve"> costs.</w:t>
      </w:r>
    </w:p>
    <w:p w:rsidR="001A2D2B" w:rsidRPr="001A2D2B" w:rsidRDefault="001A2D2B" w:rsidP="001A2D2B">
      <w:pPr>
        <w:jc w:val="both"/>
        <w:rPr>
          <w:iCs/>
        </w:rPr>
      </w:pPr>
      <w:r w:rsidRPr="001A2D2B">
        <w:rPr>
          <w:b/>
          <w:bCs/>
          <w:iCs/>
        </w:rPr>
        <w:t>J. </w:t>
      </w:r>
      <w:r w:rsidRPr="001A2D2B">
        <w:rPr>
          <w:iCs/>
        </w:rPr>
        <w:t>Default by developer. If the required improvements are not completed or corrected in accordance with the performance guarantee, the obligor and surety, if any, under the performance guarantee shall be liable thereon to the City for the cost of the improvements not completed or constructed, and the City, either prior to or after receipt of the proceeds thereof, may complete the improvements. Such completion or correction of improvements shall be subject to the public bidding requirements of the Local Public Contracts Law, P.L. 1971, c. 198</w:t>
      </w:r>
      <w:proofErr w:type="gramStart"/>
      <w:r w:rsidRPr="001A2D2B">
        <w:rPr>
          <w:iCs/>
        </w:rPr>
        <w:t>.</w:t>
      </w:r>
      <w:r w:rsidRPr="001A2D2B">
        <w:rPr>
          <w:b/>
          <w:bCs/>
          <w:iCs/>
          <w:vertAlign w:val="superscript"/>
        </w:rPr>
        <w:t>[</w:t>
      </w:r>
      <w:proofErr w:type="gramEnd"/>
      <w:r w:rsidRPr="001A2D2B">
        <w:rPr>
          <w:b/>
          <w:bCs/>
          <w:iCs/>
          <w:vertAlign w:val="superscript"/>
        </w:rPr>
        <w:t>2]</w:t>
      </w:r>
      <w:r w:rsidRPr="001A2D2B">
        <w:rPr>
          <w:iCs/>
        </w:rPr>
        <w:t> For purposes of this subsection, "default" shall mean failure to install the improvements in accordance with City standards of construction, including but not limited to failure to install the improvements prior to the expiration of the performance guarantee. The City Engineer's certification that the developer has defaulted in compliance with the required standards of construction and installation of improvements shall be the basis for City Council action which rejects the improvements, withholds approval, withholds construction permits or formally declares default and authorizes collection on the performance guarantee.</w:t>
      </w:r>
    </w:p>
    <w:p w:rsidR="001A2D2B" w:rsidRPr="001A2D2B" w:rsidRDefault="001A2D2B" w:rsidP="001A2D2B">
      <w:pPr>
        <w:jc w:val="both"/>
        <w:rPr>
          <w:iCs/>
        </w:rPr>
      </w:pPr>
      <w:r w:rsidRPr="001A2D2B">
        <w:rPr>
          <w:b/>
          <w:bCs/>
          <w:iCs/>
        </w:rPr>
        <w:t>K. </w:t>
      </w:r>
      <w:r w:rsidRPr="001A2D2B">
        <w:rPr>
          <w:iCs/>
        </w:rPr>
        <w:t>Penalties. In addition to the penalties for violation of this chapter in accordance with § </w:t>
      </w:r>
      <w:r w:rsidRPr="001A2D2B">
        <w:rPr>
          <w:b/>
          <w:bCs/>
          <w:iCs/>
        </w:rPr>
        <w:t>276-74B</w:t>
      </w:r>
      <w:r w:rsidRPr="001A2D2B">
        <w:rPr>
          <w:iCs/>
        </w:rPr>
        <w:t>, the City Engineer is specifically authorized to require the replacement or restoration of any lands, buildings, structures and site improvements (including clearing, whether on-site or off-site) or of any other work commenced or continued on any site for which an approval is required pursuant to this chapter in violation of any stop-construction order or the standards for construction as established by the City.</w:t>
      </w:r>
    </w:p>
    <w:p w:rsidR="001A2D2B" w:rsidRPr="001A2D2B" w:rsidRDefault="001A2D2B" w:rsidP="001A2D2B">
      <w:pPr>
        <w:jc w:val="both"/>
        <w:rPr>
          <w:b/>
          <w:bCs/>
          <w:iCs/>
        </w:rPr>
      </w:pPr>
      <w:r w:rsidRPr="001A2D2B">
        <w:rPr>
          <w:iCs/>
        </w:rPr>
        <w:t>§ 276-69</w:t>
      </w:r>
      <w:r w:rsidR="00A863D4">
        <w:rPr>
          <w:iCs/>
        </w:rPr>
        <w:t xml:space="preserve"> </w:t>
      </w:r>
      <w:r w:rsidRPr="001A2D2B">
        <w:rPr>
          <w:b/>
          <w:bCs/>
          <w:iCs/>
        </w:rPr>
        <w:t>special provisions for escrow deposits exceeding five thousand dollars.</w:t>
      </w:r>
    </w:p>
    <w:p w:rsidR="001A2D2B" w:rsidRPr="001A2D2B" w:rsidRDefault="001A2D2B" w:rsidP="001A2D2B">
      <w:pPr>
        <w:jc w:val="both"/>
        <w:rPr>
          <w:iCs/>
        </w:rPr>
      </w:pPr>
      <w:r w:rsidRPr="001A2D2B">
        <w:rPr>
          <w:iCs/>
        </w:rPr>
        <w:t>Whenever an amount of money in excess of $5,000 is deposited by an applicant or developer with the City for professional services employed by the City for the review of submitted applications for development pursuant to § </w:t>
      </w:r>
      <w:r w:rsidRPr="001A2D2B">
        <w:rPr>
          <w:b/>
          <w:bCs/>
          <w:iCs/>
        </w:rPr>
        <w:t>276-67</w:t>
      </w:r>
      <w:r w:rsidRPr="001A2D2B">
        <w:rPr>
          <w:iCs/>
        </w:rPr>
        <w:t> of this chapter or for inspections pursuant to § </w:t>
      </w:r>
      <w:r w:rsidRPr="001A2D2B">
        <w:rPr>
          <w:b/>
          <w:bCs/>
          <w:iCs/>
        </w:rPr>
        <w:t>276-68F</w:t>
      </w:r>
      <w:r w:rsidRPr="001A2D2B">
        <w:rPr>
          <w:iCs/>
        </w:rPr>
        <w:t> of this chapter or to satisfy the guarantee requirements pursuant to § </w:t>
      </w:r>
      <w:r w:rsidRPr="001A2D2B">
        <w:rPr>
          <w:b/>
          <w:bCs/>
          <w:iCs/>
        </w:rPr>
        <w:t>276-68D</w:t>
      </w:r>
      <w:r w:rsidRPr="001A2D2B">
        <w:rPr>
          <w:iCs/>
        </w:rPr>
        <w:t> of this chapter, the money, until repaid or applied to the purposes for which it is deposited, including the applicant's portion of the interest earned thereon, except as otherwise provided in this section, shall continue to be the property of the applicant or developer and shall be held in trust by the municipality in accordance with the following:</w:t>
      </w:r>
    </w:p>
    <w:tbl>
      <w:tblPr>
        <w:tblW w:w="10500" w:type="dxa"/>
        <w:tblCellMar>
          <w:top w:w="15" w:type="dxa"/>
          <w:left w:w="15" w:type="dxa"/>
          <w:bottom w:w="15" w:type="dxa"/>
          <w:right w:w="15" w:type="dxa"/>
        </w:tblCellMar>
        <w:tblLook w:val="04A0"/>
      </w:tblPr>
      <w:tblGrid>
        <w:gridCol w:w="311"/>
        <w:gridCol w:w="10189"/>
      </w:tblGrid>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A.</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The money deposited shall be held in escrow.</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B.</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The money shall be deposited by the City in a banking institution or savings and loan association in New Jersey insured by an agency of the federal government, or in any other fund or depository approved for such deposits by the state.</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C.</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The money shall be deposited in an account bearing interest at the minimum rate currently paid by the institution or depository on time or savings deposits.</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D.</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The City shall notify the applicant in writing of the name and address of the institution or depository in which the deposit is made and the amount of the deposit.</w:t>
            </w:r>
          </w:p>
        </w:tc>
      </w:tr>
      <w:tr w:rsidR="001A2D2B" w:rsidRPr="001A2D2B">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E.</w:t>
            </w:r>
          </w:p>
        </w:tc>
        <w:tc>
          <w:tcPr>
            <w:tcW w:w="0" w:type="auto"/>
            <w:tcBorders>
              <w:top w:val="nil"/>
              <w:left w:val="nil"/>
              <w:bottom w:val="nil"/>
              <w:right w:val="nil"/>
            </w:tcBorders>
            <w:tcMar>
              <w:top w:w="15" w:type="dxa"/>
              <w:left w:w="60" w:type="dxa"/>
              <w:bottom w:w="60" w:type="dxa"/>
              <w:right w:w="60" w:type="dxa"/>
            </w:tcMar>
          </w:tcPr>
          <w:p w:rsidR="001A2D2B" w:rsidRPr="001A2D2B" w:rsidRDefault="001A2D2B" w:rsidP="001A2D2B">
            <w:pPr>
              <w:jc w:val="both"/>
              <w:rPr>
                <w:iCs/>
              </w:rPr>
            </w:pPr>
            <w:r w:rsidRPr="001A2D2B">
              <w:rPr>
                <w:iCs/>
              </w:rPr>
              <w:t>The City shall not be required to refund an amount of interest paid on a deposit which does not exceed $100. However, if the amount exceeds $100, that entire amount shall belong to the applicant or developer and shall be refunded to him/her by the City annually or at the time the deposit is repaid or applied to the purposes for which it was deposited, as the case may be; except that the City may retain for administrative expenses a sum equivalent to not more than 33 1/3% of that entire amount which shall be in lieu of all other administrative and custodial expenses.</w:t>
            </w:r>
          </w:p>
        </w:tc>
      </w:tr>
    </w:tbl>
    <w:p w:rsidR="00A863D4" w:rsidRPr="00A863D4" w:rsidRDefault="00A863D4" w:rsidP="00A863D4">
      <w:pPr>
        <w:jc w:val="both"/>
        <w:rPr>
          <w:iCs/>
        </w:rPr>
      </w:pPr>
      <w:r w:rsidRPr="00A863D4">
        <w:rPr>
          <w:b/>
          <w:bCs/>
          <w:iCs/>
        </w:rPr>
        <w:t>Article X:</w:t>
      </w:r>
      <w:r>
        <w:rPr>
          <w:b/>
          <w:bCs/>
          <w:iCs/>
        </w:rPr>
        <w:t xml:space="preserve"> </w:t>
      </w:r>
      <w:r w:rsidRPr="00A863D4">
        <w:rPr>
          <w:iCs/>
        </w:rPr>
        <w:t>Administration, Waivers, Enforcement, Violations and Penalties</w:t>
      </w:r>
    </w:p>
    <w:p w:rsidR="001A2D2B" w:rsidRPr="001A2D2B" w:rsidRDefault="001A2D2B" w:rsidP="001A2D2B">
      <w:pPr>
        <w:jc w:val="both"/>
        <w:rPr>
          <w:b/>
          <w:bCs/>
          <w:iCs/>
        </w:rPr>
      </w:pPr>
      <w:r w:rsidRPr="001A2D2B">
        <w:rPr>
          <w:iCs/>
        </w:rPr>
        <w:t>§ 276-70</w:t>
      </w:r>
      <w:r>
        <w:rPr>
          <w:iCs/>
        </w:rPr>
        <w:t xml:space="preserve"> </w:t>
      </w:r>
      <w:r w:rsidRPr="001A2D2B">
        <w:rPr>
          <w:b/>
          <w:bCs/>
          <w:iCs/>
        </w:rPr>
        <w:t>Administration.</w:t>
      </w:r>
    </w:p>
    <w:p w:rsidR="001A2D2B" w:rsidRPr="001A2D2B" w:rsidRDefault="001A2D2B" w:rsidP="001A2D2B">
      <w:pPr>
        <w:jc w:val="both"/>
        <w:rPr>
          <w:iCs/>
        </w:rPr>
      </w:pPr>
      <w:r w:rsidRPr="001A2D2B">
        <w:rPr>
          <w:iCs/>
        </w:rPr>
        <w:t>These rules, regulations and standards shall be considered the minimum requirements for the protection of the public health, safety and welfare of the citizens of the City. Any action taken by the City under the terms of this chapter shall give primary consideration to the abovementioned matters and to the welfare of the entire community.</w:t>
      </w:r>
    </w:p>
    <w:p w:rsidR="001A2D2B" w:rsidRPr="001A2D2B" w:rsidRDefault="001A2D2B" w:rsidP="001A2D2B">
      <w:pPr>
        <w:jc w:val="both"/>
        <w:rPr>
          <w:b/>
          <w:bCs/>
          <w:iCs/>
        </w:rPr>
      </w:pPr>
      <w:r w:rsidRPr="001A2D2B">
        <w:rPr>
          <w:iCs/>
        </w:rPr>
        <w:t>§ 276-71</w:t>
      </w:r>
      <w:r>
        <w:rPr>
          <w:iCs/>
        </w:rPr>
        <w:t xml:space="preserve"> </w:t>
      </w:r>
      <w:r w:rsidRPr="001A2D2B">
        <w:rPr>
          <w:b/>
          <w:bCs/>
          <w:iCs/>
        </w:rPr>
        <w:t>Waivers.</w:t>
      </w:r>
    </w:p>
    <w:p w:rsidR="001A2D2B" w:rsidRPr="001A2D2B" w:rsidRDefault="001A2D2B" w:rsidP="001A2D2B">
      <w:pPr>
        <w:jc w:val="both"/>
        <w:rPr>
          <w:iCs/>
        </w:rPr>
      </w:pPr>
      <w:r w:rsidRPr="001A2D2B">
        <w:rPr>
          <w:iCs/>
        </w:rPr>
        <w:t>The Planning Board, when acting upon applications for preliminary or minor subdivision approval or upon applications for preliminary site plan approval, shall have the power to grant such exceptions from the requirements for such subdivision or site plan approval as specified in Articles </w:t>
      </w:r>
      <w:r w:rsidRPr="001A2D2B">
        <w:rPr>
          <w:b/>
          <w:bCs/>
          <w:iCs/>
        </w:rPr>
        <w:t>V</w:t>
      </w:r>
      <w:r w:rsidRPr="001A2D2B">
        <w:rPr>
          <w:iCs/>
        </w:rPr>
        <w:t> and </w:t>
      </w:r>
      <w:r w:rsidRPr="001A2D2B">
        <w:rPr>
          <w:b/>
          <w:bCs/>
          <w:iCs/>
        </w:rPr>
        <w:t>VIII</w:t>
      </w:r>
      <w:r w:rsidRPr="001A2D2B">
        <w:rPr>
          <w:iCs/>
        </w:rPr>
        <w:t> of this chapter if an applicant or his agent can clearly demonstrate that, because of peculiar conditions pertaining to his land, the literal enforcement of one or more of said requirements is impracticable or will exact undue hardship; however, any exception granted by the Planning Board must be reasonable and within the general purpose and intent of the rules, regulations and standards established by this chapter. The Zoning Board of Adjustment shall have the power to grant such exceptions when acting upon applications for preliminary or minor subdivision approval or for preliminary site plan approval in connection with applications for a use or "d" variance.</w:t>
      </w:r>
    </w:p>
    <w:p w:rsidR="001A2D2B" w:rsidRPr="001A2D2B" w:rsidRDefault="001A2D2B" w:rsidP="001A2D2B">
      <w:pPr>
        <w:jc w:val="both"/>
        <w:rPr>
          <w:b/>
          <w:bCs/>
          <w:iCs/>
        </w:rPr>
      </w:pPr>
      <w:r w:rsidRPr="001A2D2B">
        <w:rPr>
          <w:iCs/>
        </w:rPr>
        <w:t>§ 276-72</w:t>
      </w:r>
      <w:r>
        <w:rPr>
          <w:iCs/>
        </w:rPr>
        <w:t xml:space="preserve"> </w:t>
      </w:r>
      <w:r w:rsidRPr="001A2D2B">
        <w:rPr>
          <w:b/>
          <w:bCs/>
          <w:iCs/>
        </w:rPr>
        <w:t>Enforcement.</w:t>
      </w:r>
    </w:p>
    <w:p w:rsidR="001A2D2B" w:rsidRPr="001A2D2B" w:rsidRDefault="001A2D2B" w:rsidP="001A2D2B">
      <w:pPr>
        <w:jc w:val="both"/>
        <w:rPr>
          <w:iCs/>
        </w:rPr>
      </w:pPr>
      <w:r w:rsidRPr="001A2D2B">
        <w:rPr>
          <w:iCs/>
        </w:rPr>
        <w:t>It shall be the duty of the City Engineer, the City Construction Official and the City Zoning Officer to administer and enforce the provisions of this chapter.</w:t>
      </w:r>
    </w:p>
    <w:p w:rsidR="001A2D2B" w:rsidRPr="001A2D2B" w:rsidRDefault="001A2D2B" w:rsidP="001A2D2B">
      <w:pPr>
        <w:jc w:val="both"/>
        <w:rPr>
          <w:iCs/>
        </w:rPr>
      </w:pPr>
      <w:r w:rsidRPr="001A2D2B">
        <w:rPr>
          <w:b/>
          <w:bCs/>
          <w:iCs/>
        </w:rPr>
        <w:t>A. </w:t>
      </w:r>
      <w:r w:rsidRPr="001A2D2B">
        <w:rPr>
          <w:iCs/>
        </w:rPr>
        <w:t>City Engineer.</w:t>
      </w:r>
    </w:p>
    <w:p w:rsidR="001A2D2B" w:rsidRPr="001A2D2B" w:rsidRDefault="001A2D2B" w:rsidP="001A2D2B">
      <w:pPr>
        <w:ind w:left="720"/>
        <w:jc w:val="both"/>
        <w:rPr>
          <w:iCs/>
        </w:rPr>
      </w:pPr>
      <w:r w:rsidRPr="001A2D2B">
        <w:rPr>
          <w:b/>
          <w:bCs/>
          <w:iCs/>
        </w:rPr>
        <w:t>(1) </w:t>
      </w:r>
      <w:r w:rsidRPr="001A2D2B">
        <w:rPr>
          <w:iCs/>
        </w:rPr>
        <w:t>It shall be the duty of the City Engineer to monitor all land disturbances and all land improvements undertaken in the City pursuant to approval of a subdivision and/or site plan in accordance with the applicable provisions of this chapter.</w:t>
      </w:r>
    </w:p>
    <w:p w:rsidR="001A2D2B" w:rsidRPr="001A2D2B" w:rsidRDefault="001A2D2B" w:rsidP="001A2D2B">
      <w:pPr>
        <w:ind w:left="720"/>
        <w:jc w:val="both"/>
        <w:rPr>
          <w:iCs/>
        </w:rPr>
      </w:pPr>
      <w:r w:rsidRPr="001A2D2B">
        <w:rPr>
          <w:b/>
          <w:bCs/>
          <w:iCs/>
        </w:rPr>
        <w:t>(2) </w:t>
      </w:r>
      <w:r w:rsidRPr="001A2D2B">
        <w:rPr>
          <w:iCs/>
        </w:rPr>
        <w:t>Prior to the commencement of any land disturbance or any land improvement, the developer shall arrange for and attend a preconstruction meeting with the City Engineer. At said meeting, the subject subdivision plat and/or site plan shall be identified, marked and dated by the City Engineer with an acknowledgement as to its conformity to the subdivision and/or site plan approved by the Planning Board or Zoning Board of Adjustment, as the case may be, including any conditions of approval written in the approval resolution. Thereafter, the marked and dated subdivision and/or site plan shall be filed in the office of the City Clerk.</w:t>
      </w:r>
    </w:p>
    <w:p w:rsidR="001A2D2B" w:rsidRPr="001A2D2B" w:rsidRDefault="001A2D2B" w:rsidP="001A2D2B">
      <w:pPr>
        <w:ind w:firstLine="720"/>
        <w:jc w:val="both"/>
        <w:rPr>
          <w:iCs/>
        </w:rPr>
      </w:pPr>
      <w:r w:rsidRPr="001A2D2B">
        <w:rPr>
          <w:b/>
          <w:bCs/>
          <w:iCs/>
        </w:rPr>
        <w:t>(3) </w:t>
      </w:r>
      <w:r w:rsidRPr="001A2D2B">
        <w:rPr>
          <w:iCs/>
        </w:rPr>
        <w:t>Written communication.</w:t>
      </w:r>
    </w:p>
    <w:p w:rsidR="001A2D2B" w:rsidRPr="001A2D2B" w:rsidRDefault="001A2D2B" w:rsidP="001A2D2B">
      <w:pPr>
        <w:ind w:left="1440"/>
        <w:jc w:val="both"/>
        <w:rPr>
          <w:iCs/>
        </w:rPr>
      </w:pPr>
      <w:r w:rsidRPr="001A2D2B">
        <w:rPr>
          <w:b/>
          <w:bCs/>
          <w:iCs/>
        </w:rPr>
        <w:t>(a) </w:t>
      </w:r>
      <w:r w:rsidRPr="001A2D2B">
        <w:rPr>
          <w:iCs/>
        </w:rPr>
        <w:t>The City Engineer shall issue a written communication to the developer within 10 days after the preconstruction meeting, either:</w:t>
      </w:r>
    </w:p>
    <w:p w:rsidR="001A2D2B" w:rsidRPr="001A2D2B" w:rsidRDefault="001A2D2B" w:rsidP="001A2D2B">
      <w:pPr>
        <w:ind w:left="2160"/>
        <w:jc w:val="both"/>
        <w:rPr>
          <w:iCs/>
        </w:rPr>
      </w:pPr>
      <w:r w:rsidRPr="001A2D2B">
        <w:rPr>
          <w:b/>
          <w:bCs/>
          <w:iCs/>
        </w:rPr>
        <w:t>[1] </w:t>
      </w:r>
      <w:r w:rsidRPr="001A2D2B">
        <w:rPr>
          <w:iCs/>
        </w:rPr>
        <w:t>Authorizing the commencement of land disturbance and/or land improvement in accordance with the approved plat or plan, including any conditions of approval written in the approval resolution, and in accordance with any and all limitations and/or conditions as deemed appropriate by the City Engineer specifically enumerated; or</w:t>
      </w:r>
    </w:p>
    <w:p w:rsidR="001A2D2B" w:rsidRPr="001A2D2B" w:rsidRDefault="001A2D2B" w:rsidP="001A2D2B">
      <w:pPr>
        <w:ind w:left="2160"/>
        <w:jc w:val="both"/>
        <w:rPr>
          <w:iCs/>
        </w:rPr>
      </w:pPr>
      <w:r w:rsidRPr="001A2D2B">
        <w:rPr>
          <w:b/>
          <w:bCs/>
          <w:iCs/>
        </w:rPr>
        <w:t>[2] </w:t>
      </w:r>
      <w:r w:rsidRPr="001A2D2B">
        <w:rPr>
          <w:iCs/>
        </w:rPr>
        <w:t>Denying the commencement of land disturbance and/or land improvement, with the reasons for such denial specifically enumerated.</w:t>
      </w:r>
    </w:p>
    <w:p w:rsidR="001A2D2B" w:rsidRPr="001A2D2B" w:rsidRDefault="001A2D2B" w:rsidP="001A2D2B">
      <w:pPr>
        <w:ind w:left="1440"/>
        <w:jc w:val="both"/>
        <w:rPr>
          <w:iCs/>
        </w:rPr>
      </w:pPr>
      <w:r w:rsidRPr="001A2D2B">
        <w:rPr>
          <w:b/>
          <w:bCs/>
          <w:iCs/>
        </w:rPr>
        <w:t>(b) </w:t>
      </w:r>
      <w:r w:rsidRPr="001A2D2B">
        <w:rPr>
          <w:iCs/>
        </w:rPr>
        <w:t>A copy of the written communication shall be immediately filed in the office of the City Clerk and additional copies shall be immediately forwarded to the Chairman of the Planning Board or to the Chairman of the Zoning Board of Adjustment, as the case may be, and to the Board's Attorney.</w:t>
      </w:r>
    </w:p>
    <w:p w:rsidR="001A2D2B" w:rsidRPr="001A2D2B" w:rsidRDefault="001A2D2B" w:rsidP="001A2D2B">
      <w:pPr>
        <w:ind w:left="720"/>
        <w:jc w:val="both"/>
        <w:rPr>
          <w:iCs/>
        </w:rPr>
      </w:pPr>
      <w:r w:rsidRPr="001A2D2B">
        <w:rPr>
          <w:b/>
          <w:bCs/>
          <w:iCs/>
        </w:rPr>
        <w:t>(4) </w:t>
      </w:r>
      <w:r w:rsidRPr="001A2D2B">
        <w:rPr>
          <w:iCs/>
        </w:rPr>
        <w:t>In accordance with § </w:t>
      </w:r>
      <w:r w:rsidRPr="001A2D2B">
        <w:rPr>
          <w:b/>
          <w:bCs/>
          <w:iCs/>
        </w:rPr>
        <w:t>276-68F</w:t>
      </w:r>
      <w:r w:rsidRPr="001A2D2B">
        <w:rPr>
          <w:iCs/>
        </w:rPr>
        <w:t> of this Land Development Ordinance, all improvements for both site plans and subdivisions shall be inspected during the time of their installation under the supervision of the City Engineer. At the time of inspection, in addition to an evaluation and determination of the sufficiency of the engineering aspects of the improvements, the City Engineer shall evaluate and determine the correctness of the improvements relative to all aspects of the approved subdivision and/or site plan. Should any improvement, whether completed or under construction, be found by the City Engineer to be contrary to the subdivision and/or site plan as approved by the Planning Board or Zoning Board of Adjustment, including any imposed conditions, such fact shall immediately be orally communicated to the developer or his/her appropriate representative on site and, thereafter, shall be communicated by the City Engineer in writing to the developer or his/her attorney. A copy of the written communication shall be immediately filed in the office of the City Clerk and additional copies shall be immediately forwarded to the Chairman of the Planning Board or to the Chairman of the Zoning Board of Adjustment, as the case may be and to the Board's Attorney.</w:t>
      </w:r>
    </w:p>
    <w:p w:rsidR="001A2D2B" w:rsidRPr="001A2D2B" w:rsidRDefault="001A2D2B" w:rsidP="001A2D2B">
      <w:pPr>
        <w:ind w:left="720"/>
        <w:jc w:val="both"/>
        <w:rPr>
          <w:iCs/>
        </w:rPr>
      </w:pPr>
      <w:r w:rsidRPr="001A2D2B">
        <w:rPr>
          <w:b/>
          <w:bCs/>
          <w:iCs/>
        </w:rPr>
        <w:t>(5) </w:t>
      </w:r>
      <w:r w:rsidRPr="001A2D2B">
        <w:rPr>
          <w:iCs/>
        </w:rPr>
        <w:t>On the day following the oral communication to the developer or his/her representative, the improvement found by the City Engineer to be contrary to the subdivision and/or site plan shall be corrected so as to conform to the approved subdivision and/or site plan or the City Engineer shall:</w:t>
      </w:r>
    </w:p>
    <w:p w:rsidR="001A2D2B" w:rsidRPr="001A2D2B" w:rsidRDefault="001A2D2B" w:rsidP="001A2D2B">
      <w:pPr>
        <w:ind w:left="1440"/>
        <w:jc w:val="both"/>
        <w:rPr>
          <w:iCs/>
        </w:rPr>
      </w:pPr>
      <w:r w:rsidRPr="001A2D2B">
        <w:rPr>
          <w:b/>
          <w:bCs/>
          <w:iCs/>
        </w:rPr>
        <w:t>(a) </w:t>
      </w:r>
      <w:r w:rsidRPr="001A2D2B">
        <w:rPr>
          <w:iCs/>
        </w:rPr>
        <w:t>Issue a stop-work order pending the correction of said improvement or the resolution of any dispute; and/or</w:t>
      </w:r>
    </w:p>
    <w:p w:rsidR="001A2D2B" w:rsidRPr="001A2D2B" w:rsidRDefault="001A2D2B" w:rsidP="001A2D2B">
      <w:pPr>
        <w:ind w:left="1440"/>
        <w:jc w:val="both"/>
        <w:rPr>
          <w:iCs/>
        </w:rPr>
      </w:pPr>
      <w:r w:rsidRPr="001A2D2B">
        <w:rPr>
          <w:b/>
          <w:bCs/>
          <w:iCs/>
        </w:rPr>
        <w:t>(b) </w:t>
      </w:r>
      <w:r w:rsidRPr="001A2D2B">
        <w:rPr>
          <w:iCs/>
        </w:rPr>
        <w:t>Refer the matter via a written communication to the Planning Board or Zoning Board of Adjustment, as the case may be, for its review of the matter and reconsideration of its prior approval(s).</w:t>
      </w:r>
    </w:p>
    <w:p w:rsidR="001A2D2B" w:rsidRPr="001A2D2B" w:rsidRDefault="001A2D2B" w:rsidP="001A2D2B">
      <w:pPr>
        <w:ind w:left="720"/>
        <w:jc w:val="both"/>
        <w:rPr>
          <w:iCs/>
        </w:rPr>
      </w:pPr>
      <w:r w:rsidRPr="001A2D2B">
        <w:rPr>
          <w:b/>
          <w:bCs/>
          <w:iCs/>
        </w:rPr>
        <w:t>(6) </w:t>
      </w:r>
      <w:r w:rsidRPr="001A2D2B">
        <w:rPr>
          <w:iCs/>
        </w:rPr>
        <w:t>The developer immediately shall comply with any issued stop-work order and/or any other conditions imposed by the City Engineer; otherwise, the City Engineer shall communicate in writing within two working days the particulars of the developer's noncompliance to the Attorney of the Planning Board or to the Attorney of the Zoning Board of Adjustment, as the case may be.</w:t>
      </w:r>
    </w:p>
    <w:p w:rsidR="001A2D2B" w:rsidRPr="001A2D2B" w:rsidRDefault="001A2D2B" w:rsidP="001A2D2B">
      <w:pPr>
        <w:jc w:val="both"/>
        <w:rPr>
          <w:iCs/>
        </w:rPr>
      </w:pPr>
      <w:r w:rsidRPr="001A2D2B">
        <w:rPr>
          <w:b/>
          <w:bCs/>
          <w:iCs/>
        </w:rPr>
        <w:t>B. </w:t>
      </w:r>
      <w:r w:rsidRPr="001A2D2B">
        <w:rPr>
          <w:iCs/>
        </w:rPr>
        <w:t>Construction Official.</w:t>
      </w:r>
    </w:p>
    <w:p w:rsidR="001A2D2B" w:rsidRPr="001A2D2B" w:rsidRDefault="001A2D2B" w:rsidP="001A2D2B">
      <w:pPr>
        <w:ind w:left="720"/>
        <w:jc w:val="both"/>
        <w:rPr>
          <w:iCs/>
        </w:rPr>
      </w:pPr>
      <w:r w:rsidRPr="001A2D2B">
        <w:rPr>
          <w:b/>
          <w:bCs/>
          <w:iCs/>
        </w:rPr>
        <w:t>(1) </w:t>
      </w:r>
      <w:r w:rsidRPr="001A2D2B">
        <w:rPr>
          <w:iCs/>
        </w:rPr>
        <w:t>It shall be the duty of the Construction Official to monitor the construction of any building or structure in the City. No new structure and no improvement to the interior of any existing structure shall be undertaken until a construction permit is obtained from the Construction Official in accordance with N.J.A.C. 5:23-2.14.</w:t>
      </w:r>
    </w:p>
    <w:p w:rsidR="001A2D2B" w:rsidRPr="001A2D2B" w:rsidRDefault="001A2D2B" w:rsidP="001A2D2B">
      <w:pPr>
        <w:ind w:left="720"/>
        <w:jc w:val="both"/>
        <w:rPr>
          <w:iCs/>
        </w:rPr>
      </w:pPr>
      <w:r w:rsidRPr="001A2D2B">
        <w:rPr>
          <w:b/>
          <w:bCs/>
          <w:iCs/>
        </w:rPr>
        <w:t>(2) </w:t>
      </w:r>
      <w:r w:rsidRPr="001A2D2B">
        <w:rPr>
          <w:iCs/>
        </w:rPr>
        <w:t xml:space="preserve">It shall be the duty of the Construction Official in accordance with N.J.A.C. 5:23-4.5 to keep a record of all applications and all construction permits which are either issued or denied, with notations of any conditions involved, including the actual elevation (NGVD) of the lowest floor area of any structure and/or the elevation to which a structure has been </w:t>
      </w:r>
      <w:proofErr w:type="spellStart"/>
      <w:r w:rsidRPr="001A2D2B">
        <w:rPr>
          <w:iCs/>
        </w:rPr>
        <w:t>floodproofed</w:t>
      </w:r>
      <w:proofErr w:type="spellEnd"/>
      <w:r w:rsidRPr="001A2D2B">
        <w:rPr>
          <w:iCs/>
        </w:rPr>
        <w:t xml:space="preserve"> in floodplain areas, which data shall form a part of the City public records. A monthly report of construction permits shall be filed with the Tax Assessor and the City Council.</w:t>
      </w:r>
    </w:p>
    <w:p w:rsidR="001A2D2B" w:rsidRPr="001A2D2B" w:rsidRDefault="001A2D2B" w:rsidP="001A2D2B">
      <w:pPr>
        <w:ind w:left="720"/>
        <w:jc w:val="both"/>
        <w:rPr>
          <w:iCs/>
        </w:rPr>
      </w:pPr>
      <w:r w:rsidRPr="001A2D2B">
        <w:rPr>
          <w:b/>
          <w:bCs/>
          <w:iCs/>
        </w:rPr>
        <w:t>(3) </w:t>
      </w:r>
      <w:r w:rsidRPr="001A2D2B">
        <w:rPr>
          <w:iCs/>
        </w:rPr>
        <w:t>Should any construction, whether completed or in process, be found by the Construction Official to be contrary to the approved construction plans and/or the Uniform Construction Code of the State of New Jersey, such fact shall immediately be noticed to the landowner or his/her appropriate representative on site. The Construction Official shall issue in writing to the landowner or his/her attorney a notice of violation and orders to terminate, directing the discontinuance of the illegal action or condition and the correction of the violation pursuant to N.J.A.C. 5:23-2.30. A copy of the written communication shall be immediately filed in the office of the City Clerk, and additional copies shall be immediately forwarded to the Mayor and to the City Attorney.</w:t>
      </w:r>
    </w:p>
    <w:p w:rsidR="001A2D2B" w:rsidRPr="001A2D2B" w:rsidRDefault="001A2D2B" w:rsidP="001A2D2B">
      <w:pPr>
        <w:ind w:left="720"/>
        <w:jc w:val="both"/>
        <w:rPr>
          <w:iCs/>
        </w:rPr>
      </w:pPr>
      <w:r w:rsidRPr="001A2D2B">
        <w:rPr>
          <w:b/>
          <w:bCs/>
          <w:iCs/>
        </w:rPr>
        <w:t>(4) </w:t>
      </w:r>
      <w:r w:rsidRPr="001A2D2B">
        <w:rPr>
          <w:iCs/>
        </w:rPr>
        <w:t>The construction improvement found by the Construction Officer to be contrary to the approved construction plans and/or the Uniform Construction Code shall be corrected so as to conform to the applicable construction requirements or the Construction Official shall, pursuant to N.J.A.C. 5:23-2.31:</w:t>
      </w:r>
    </w:p>
    <w:p w:rsidR="001A2D2B" w:rsidRPr="001A2D2B" w:rsidRDefault="001A2D2B" w:rsidP="001A2D2B">
      <w:pPr>
        <w:ind w:left="1440"/>
        <w:jc w:val="both"/>
        <w:rPr>
          <w:iCs/>
        </w:rPr>
      </w:pPr>
      <w:r w:rsidRPr="001A2D2B">
        <w:rPr>
          <w:b/>
          <w:bCs/>
          <w:iCs/>
        </w:rPr>
        <w:t>(a) </w:t>
      </w:r>
      <w:r w:rsidRPr="001A2D2B">
        <w:rPr>
          <w:iCs/>
        </w:rPr>
        <w:t>Issue a "stop-work order pending the correction of said construction or the resolution of any dispute; and/or</w:t>
      </w:r>
    </w:p>
    <w:p w:rsidR="001A2D2B" w:rsidRPr="001A2D2B" w:rsidRDefault="001A2D2B" w:rsidP="001A2D2B">
      <w:pPr>
        <w:ind w:left="720" w:firstLine="720"/>
        <w:jc w:val="both"/>
        <w:rPr>
          <w:iCs/>
        </w:rPr>
      </w:pPr>
      <w:r w:rsidRPr="001A2D2B">
        <w:rPr>
          <w:b/>
          <w:bCs/>
          <w:iCs/>
        </w:rPr>
        <w:t>(b) </w:t>
      </w:r>
      <w:r w:rsidRPr="001A2D2B">
        <w:rPr>
          <w:iCs/>
        </w:rPr>
        <w:t>Assess a monetary penalty.</w:t>
      </w:r>
    </w:p>
    <w:p w:rsidR="001A2D2B" w:rsidRPr="001A2D2B" w:rsidRDefault="001A2D2B" w:rsidP="001A2D2B">
      <w:pPr>
        <w:ind w:left="720"/>
        <w:jc w:val="both"/>
        <w:rPr>
          <w:iCs/>
        </w:rPr>
      </w:pPr>
      <w:r w:rsidRPr="001A2D2B">
        <w:rPr>
          <w:b/>
          <w:bCs/>
          <w:iCs/>
        </w:rPr>
        <w:t>(5) </w:t>
      </w:r>
      <w:r w:rsidRPr="001A2D2B">
        <w:rPr>
          <w:iCs/>
        </w:rPr>
        <w:t>The landowner immediately shall comply with any issued stop-work order and/or any other conditions imposed by the Construction Official; otherwise, the Construction Official may communicate in writing the particulars of the landowner's noncompliance to the City Attorney pursuant to N.J.A.C. 5:23-2.31.</w:t>
      </w:r>
    </w:p>
    <w:p w:rsidR="001A2D2B" w:rsidRPr="001A2D2B" w:rsidRDefault="001A2D2B" w:rsidP="001A2D2B">
      <w:pPr>
        <w:jc w:val="both"/>
        <w:rPr>
          <w:iCs/>
        </w:rPr>
      </w:pPr>
      <w:r w:rsidRPr="001A2D2B">
        <w:rPr>
          <w:b/>
          <w:bCs/>
          <w:iCs/>
        </w:rPr>
        <w:t>C. </w:t>
      </w:r>
      <w:r w:rsidRPr="001A2D2B">
        <w:rPr>
          <w:iCs/>
        </w:rPr>
        <w:t>Zoning Officer.</w:t>
      </w:r>
    </w:p>
    <w:p w:rsidR="001A2D2B" w:rsidRPr="001A2D2B" w:rsidRDefault="001A2D2B" w:rsidP="001A2D2B">
      <w:pPr>
        <w:ind w:left="720"/>
        <w:jc w:val="both"/>
        <w:rPr>
          <w:iCs/>
        </w:rPr>
      </w:pPr>
      <w:r w:rsidRPr="001A2D2B">
        <w:rPr>
          <w:b/>
          <w:bCs/>
          <w:iCs/>
        </w:rPr>
        <w:t>(1) </w:t>
      </w:r>
      <w:r w:rsidRPr="001A2D2B">
        <w:rPr>
          <w:iCs/>
        </w:rPr>
        <w:t>It shall be the duty of the Zoning Officer to inspect the uses, land and structures in the City and order the owner in writing to remedy any condition found to exist in violation of any provision of this chapter and/or any approved subdivision and/or site plan by the Planning Board or Zoning Board of Adjustment, as the case may be, including any conditions of approval written in the approval resolution; no structure or land shall be used in violation of this chapter and/or any approved subdivision and/or site plan. For the purposes of this inspection, the Zoning Officer shall have the right to enter any building or premises during reasonable hours subject to due process of law.</w:t>
      </w:r>
    </w:p>
    <w:p w:rsidR="001A2D2B" w:rsidRPr="001A2D2B" w:rsidRDefault="001A2D2B" w:rsidP="001A2D2B">
      <w:pPr>
        <w:ind w:left="720"/>
        <w:jc w:val="both"/>
        <w:rPr>
          <w:iCs/>
        </w:rPr>
      </w:pPr>
      <w:r w:rsidRPr="001A2D2B">
        <w:rPr>
          <w:b/>
          <w:bCs/>
          <w:iCs/>
        </w:rPr>
        <w:t>(2) </w:t>
      </w:r>
      <w:r w:rsidRPr="001A2D2B">
        <w:rPr>
          <w:iCs/>
        </w:rPr>
        <w:t>Should any use, land or structure be found by the Zoning Officer to exist in violation of any provision of this chapter and/or any approved subdivision and/or site plan, such fact shall immediately be orally communicated to the landowner or his/her appropriate representative on site and, thereafter, shall be communicated by the Zoning Officer in writing to the landowner or his/her attorney, indicating that the owner must contact the Zoning Officer within 15 days after service of written notice to propose a plan to remedy the violation. A copy of the written communication shall be immediately filed in the office of the City Clerk, and additional copies shall be immediately forwarded to the City Attorney and to the Chairman of the Planning Board or to the Chairman of the Zoning Board of Adjustment, as the case may be, and to the Board's Attorney.</w:t>
      </w:r>
    </w:p>
    <w:p w:rsidR="001A2D2B" w:rsidRPr="001A2D2B" w:rsidRDefault="001A2D2B" w:rsidP="001A2D2B">
      <w:pPr>
        <w:ind w:left="720"/>
        <w:jc w:val="both"/>
        <w:rPr>
          <w:iCs/>
        </w:rPr>
      </w:pPr>
      <w:r w:rsidRPr="001A2D2B">
        <w:rPr>
          <w:b/>
          <w:bCs/>
          <w:iCs/>
        </w:rPr>
        <w:t>(3) </w:t>
      </w:r>
      <w:r w:rsidRPr="001A2D2B">
        <w:rPr>
          <w:iCs/>
        </w:rPr>
        <w:t>In the event that an owner cited for violations of this chapter fails to propose a remedial plan within 15 days, or in the event that such plan is deemed unacceptable to the Zoning Officer, said Zoning Officer shall so inform the City Clerk and City Attorney. The City Attorney shall advise the City Clerk and Zoning Officer of the legal options available to facilitate remedial action in each individual case.</w:t>
      </w:r>
    </w:p>
    <w:p w:rsidR="001A2D2B" w:rsidRPr="001A2D2B" w:rsidRDefault="001A2D2B" w:rsidP="001A2D2B">
      <w:pPr>
        <w:jc w:val="both"/>
        <w:rPr>
          <w:iCs/>
        </w:rPr>
      </w:pPr>
      <w:r w:rsidRPr="001A2D2B">
        <w:rPr>
          <w:b/>
          <w:bCs/>
          <w:iCs/>
        </w:rPr>
        <w:t>D. </w:t>
      </w:r>
      <w:r w:rsidRPr="001A2D2B">
        <w:rPr>
          <w:iCs/>
        </w:rPr>
        <w:t xml:space="preserve">Construction permits. Construction permits shall be required as provided by the State Uniform Construction Code, its </w:t>
      </w:r>
      <w:proofErr w:type="spellStart"/>
      <w:r w:rsidRPr="001A2D2B">
        <w:rPr>
          <w:iCs/>
        </w:rPr>
        <w:t>subcodes</w:t>
      </w:r>
      <w:proofErr w:type="spellEnd"/>
      <w:r w:rsidRPr="001A2D2B">
        <w:rPr>
          <w:iCs/>
        </w:rPr>
        <w:t>, and regulations promulgated pursuant thereto. Fees for construction permits shall be in accordance with the applicable ordinances of the City.</w:t>
      </w:r>
    </w:p>
    <w:p w:rsidR="001A2D2B" w:rsidRPr="001A2D2B" w:rsidRDefault="001A2D2B" w:rsidP="001A2D2B">
      <w:pPr>
        <w:jc w:val="both"/>
        <w:rPr>
          <w:iCs/>
        </w:rPr>
      </w:pPr>
      <w:r w:rsidRPr="001A2D2B">
        <w:rPr>
          <w:b/>
          <w:bCs/>
          <w:iCs/>
        </w:rPr>
        <w:t>E. </w:t>
      </w:r>
      <w:r w:rsidRPr="001A2D2B">
        <w:rPr>
          <w:iCs/>
        </w:rPr>
        <w:t>Zoning inspections and permits. Zoning inspections and fees shall be required for the installation or replacement of sidewalks, curb cuts, driveways, and any other construction work outside the jurisdiction of the Uniform Construction Code. Fees for zoning permits and inspections shall be in accordance with § </w:t>
      </w:r>
      <w:r w:rsidRPr="001A2D2B">
        <w:rPr>
          <w:b/>
          <w:bCs/>
          <w:iCs/>
        </w:rPr>
        <w:t>276-67</w:t>
      </w:r>
      <w:r w:rsidRPr="001A2D2B">
        <w:rPr>
          <w:iCs/>
        </w:rPr>
        <w:t>.</w:t>
      </w:r>
    </w:p>
    <w:p w:rsidR="001A2D2B" w:rsidRPr="001A2D2B" w:rsidRDefault="001A2D2B" w:rsidP="001A2D2B">
      <w:pPr>
        <w:jc w:val="both"/>
        <w:rPr>
          <w:iCs/>
        </w:rPr>
      </w:pPr>
      <w:r w:rsidRPr="001A2D2B">
        <w:rPr>
          <w:b/>
          <w:bCs/>
          <w:iCs/>
        </w:rPr>
        <w:t>F. </w:t>
      </w:r>
      <w:r w:rsidRPr="001A2D2B">
        <w:rPr>
          <w:iCs/>
        </w:rPr>
        <w:t>Certificate of occupancy.</w:t>
      </w:r>
    </w:p>
    <w:p w:rsidR="001A2D2B" w:rsidRPr="001A2D2B" w:rsidRDefault="001A2D2B" w:rsidP="001A2D2B">
      <w:pPr>
        <w:ind w:left="720"/>
        <w:jc w:val="both"/>
        <w:rPr>
          <w:iCs/>
        </w:rPr>
      </w:pPr>
      <w:r w:rsidRPr="001A2D2B">
        <w:rPr>
          <w:b/>
          <w:bCs/>
          <w:iCs/>
        </w:rPr>
        <w:t>(1) </w:t>
      </w:r>
      <w:r w:rsidRPr="001A2D2B">
        <w:rPr>
          <w:iCs/>
        </w:rPr>
        <w:t>Upon the completion of any building, structure or alteration in compliance with this chapter and any other ordinance, rule or regulation, the owner or his agent shall apply to the Construction Official, in writing, for the issuance of a certificate of occupancy for said structure, building or alteration pursuant to the provisions of this section, but only when:</w:t>
      </w:r>
    </w:p>
    <w:p w:rsidR="001A2D2B" w:rsidRPr="001A2D2B" w:rsidRDefault="001A2D2B" w:rsidP="001A2D2B">
      <w:pPr>
        <w:ind w:left="1440"/>
        <w:jc w:val="both"/>
        <w:rPr>
          <w:iCs/>
        </w:rPr>
      </w:pPr>
      <w:r w:rsidRPr="001A2D2B">
        <w:rPr>
          <w:b/>
          <w:bCs/>
          <w:iCs/>
        </w:rPr>
        <w:t>(a) </w:t>
      </w:r>
      <w:r w:rsidRPr="001A2D2B">
        <w:rPr>
          <w:iCs/>
        </w:rPr>
        <w:t>The structure or part(s) thereof and the proposed use conform to this chapter and all other applicable codes and ordinances of the City;</w:t>
      </w:r>
    </w:p>
    <w:p w:rsidR="001A2D2B" w:rsidRPr="001A2D2B" w:rsidRDefault="001A2D2B" w:rsidP="001A2D2B">
      <w:pPr>
        <w:ind w:left="1440"/>
        <w:jc w:val="both"/>
        <w:rPr>
          <w:iCs/>
        </w:rPr>
      </w:pPr>
      <w:r w:rsidRPr="001A2D2B">
        <w:rPr>
          <w:b/>
          <w:bCs/>
          <w:iCs/>
        </w:rPr>
        <w:t>(b) </w:t>
      </w:r>
      <w:r w:rsidRPr="001A2D2B">
        <w:rPr>
          <w:iCs/>
        </w:rPr>
        <w:t>Prior site plan, subdivision and variance approvals, as may be necessary, have been granted by the appropriate municipal agency or municipal agencies in accordance with the provisions of this chapter;</w:t>
      </w:r>
    </w:p>
    <w:p w:rsidR="001A2D2B" w:rsidRPr="001A2D2B" w:rsidRDefault="001A2D2B" w:rsidP="001A2D2B">
      <w:pPr>
        <w:ind w:left="720" w:firstLine="720"/>
        <w:jc w:val="both"/>
        <w:rPr>
          <w:iCs/>
        </w:rPr>
      </w:pPr>
      <w:r w:rsidRPr="001A2D2B">
        <w:rPr>
          <w:b/>
          <w:bCs/>
          <w:iCs/>
        </w:rPr>
        <w:t>(c) </w:t>
      </w:r>
      <w:r w:rsidRPr="001A2D2B">
        <w:rPr>
          <w:iCs/>
        </w:rPr>
        <w:t>All local taxes and assessments on the property have been paid; and</w:t>
      </w:r>
    </w:p>
    <w:p w:rsidR="001A2D2B" w:rsidRPr="001A2D2B" w:rsidRDefault="001A2D2B" w:rsidP="001A2D2B">
      <w:pPr>
        <w:ind w:left="1440"/>
        <w:jc w:val="both"/>
        <w:rPr>
          <w:iCs/>
        </w:rPr>
      </w:pPr>
      <w:r w:rsidRPr="001A2D2B">
        <w:rPr>
          <w:b/>
          <w:bCs/>
          <w:iCs/>
        </w:rPr>
        <w:t>(d) </w:t>
      </w:r>
      <w:r w:rsidRPr="001A2D2B">
        <w:rPr>
          <w:iCs/>
        </w:rPr>
        <w:t>A letter from each utility company has been received by the City stating that the utility has been inspected in accordance with the approved plan and is ready for use.</w:t>
      </w:r>
    </w:p>
    <w:p w:rsidR="001A2D2B" w:rsidRPr="001A2D2B" w:rsidRDefault="001A2D2B" w:rsidP="001A2D2B">
      <w:pPr>
        <w:ind w:left="2160"/>
        <w:jc w:val="both"/>
        <w:rPr>
          <w:iCs/>
        </w:rPr>
      </w:pPr>
      <w:r w:rsidRPr="001A2D2B">
        <w:rPr>
          <w:b/>
          <w:bCs/>
          <w:iCs/>
        </w:rPr>
        <w:t>(2) </w:t>
      </w:r>
      <w:r w:rsidRPr="001A2D2B">
        <w:rPr>
          <w:iCs/>
        </w:rPr>
        <w:t>Every application for a certificate of occupancy shall be accompanied by payment of the fee in accordance with the applicable ordinances of the City.</w:t>
      </w:r>
    </w:p>
    <w:p w:rsidR="001A2D2B" w:rsidRPr="001A2D2B" w:rsidRDefault="001A2D2B" w:rsidP="001A2D2B">
      <w:pPr>
        <w:ind w:left="2160"/>
        <w:jc w:val="both"/>
        <w:rPr>
          <w:iCs/>
        </w:rPr>
      </w:pPr>
      <w:r w:rsidRPr="001A2D2B">
        <w:rPr>
          <w:b/>
          <w:bCs/>
          <w:iCs/>
        </w:rPr>
        <w:t>(3) </w:t>
      </w:r>
      <w:r w:rsidRPr="001A2D2B">
        <w:rPr>
          <w:iCs/>
        </w:rPr>
        <w:t>The Construction Official shall issue a certificate of occupancy to the owner of every structure, building or alteration entitled to same within the time and according to the procedures set forth in the New Jersey State Uniform Construction Code and in this chapter.</w:t>
      </w:r>
    </w:p>
    <w:p w:rsidR="001A2D2B" w:rsidRPr="001A2D2B" w:rsidRDefault="001A2D2B" w:rsidP="001A2D2B">
      <w:pPr>
        <w:ind w:left="2160"/>
        <w:jc w:val="both"/>
        <w:rPr>
          <w:iCs/>
        </w:rPr>
      </w:pPr>
      <w:r w:rsidRPr="001A2D2B">
        <w:rPr>
          <w:b/>
          <w:bCs/>
          <w:iCs/>
        </w:rPr>
        <w:t>(4) </w:t>
      </w:r>
      <w:r w:rsidRPr="001A2D2B">
        <w:rPr>
          <w:iCs/>
        </w:rPr>
        <w:t>With respect to any finally approved subdivision and/or site plan or subsection thereof, a certificate of occupancy shall be issued only upon the completion of the following improvements as such improvements may be required as part of subdivision and/or site plan approval:</w:t>
      </w:r>
    </w:p>
    <w:p w:rsidR="001A2D2B" w:rsidRPr="001A2D2B" w:rsidRDefault="001A2D2B" w:rsidP="001A2D2B">
      <w:pPr>
        <w:ind w:left="2160" w:firstLine="720"/>
        <w:jc w:val="both"/>
        <w:rPr>
          <w:iCs/>
        </w:rPr>
      </w:pPr>
      <w:r w:rsidRPr="001A2D2B">
        <w:rPr>
          <w:b/>
          <w:bCs/>
          <w:iCs/>
        </w:rPr>
        <w:t>(a) </w:t>
      </w:r>
      <w:r w:rsidRPr="001A2D2B">
        <w:rPr>
          <w:iCs/>
        </w:rPr>
        <w:t>Curbs.</w:t>
      </w:r>
    </w:p>
    <w:p w:rsidR="001A2D2B" w:rsidRPr="001A2D2B" w:rsidRDefault="001A2D2B" w:rsidP="001A2D2B">
      <w:pPr>
        <w:ind w:left="2160" w:firstLine="720"/>
        <w:jc w:val="both"/>
        <w:rPr>
          <w:iCs/>
        </w:rPr>
      </w:pPr>
      <w:r w:rsidRPr="001A2D2B">
        <w:rPr>
          <w:b/>
          <w:bCs/>
          <w:iCs/>
        </w:rPr>
        <w:t>(b) </w:t>
      </w:r>
      <w:r w:rsidRPr="001A2D2B">
        <w:rPr>
          <w:iCs/>
        </w:rPr>
        <w:t>All utilities.</w:t>
      </w:r>
    </w:p>
    <w:p w:rsidR="001A2D2B" w:rsidRPr="001A2D2B" w:rsidRDefault="001A2D2B" w:rsidP="001A2D2B">
      <w:pPr>
        <w:ind w:left="2880"/>
        <w:jc w:val="both"/>
        <w:rPr>
          <w:iCs/>
        </w:rPr>
      </w:pPr>
      <w:r w:rsidRPr="001A2D2B">
        <w:rPr>
          <w:b/>
          <w:bCs/>
          <w:iCs/>
        </w:rPr>
        <w:t>(c) </w:t>
      </w:r>
      <w:r w:rsidRPr="001A2D2B">
        <w:rPr>
          <w:iCs/>
        </w:rPr>
        <w:t>Water supply and sewerage treatment facilities, which shall be functioning and servicing the property in question.</w:t>
      </w:r>
    </w:p>
    <w:p w:rsidR="001A2D2B" w:rsidRPr="001A2D2B" w:rsidRDefault="001A2D2B" w:rsidP="001A2D2B">
      <w:pPr>
        <w:ind w:left="2160" w:firstLine="720"/>
        <w:jc w:val="both"/>
        <w:rPr>
          <w:iCs/>
        </w:rPr>
      </w:pPr>
      <w:r w:rsidRPr="001A2D2B">
        <w:rPr>
          <w:b/>
          <w:bCs/>
          <w:iCs/>
        </w:rPr>
        <w:t>(d) </w:t>
      </w:r>
      <w:r w:rsidRPr="001A2D2B">
        <w:rPr>
          <w:iCs/>
        </w:rPr>
        <w:t>Storm drainage facilities.</w:t>
      </w:r>
    </w:p>
    <w:p w:rsidR="001A2D2B" w:rsidRPr="001A2D2B" w:rsidRDefault="001A2D2B" w:rsidP="001A2D2B">
      <w:pPr>
        <w:ind w:left="2160" w:firstLine="720"/>
        <w:jc w:val="both"/>
        <w:rPr>
          <w:iCs/>
        </w:rPr>
      </w:pPr>
      <w:r w:rsidRPr="001A2D2B">
        <w:rPr>
          <w:b/>
          <w:bCs/>
          <w:iCs/>
        </w:rPr>
        <w:t>(e) </w:t>
      </w:r>
      <w:r w:rsidRPr="001A2D2B">
        <w:rPr>
          <w:iCs/>
        </w:rPr>
        <w:t>Rough grading of the property.</w:t>
      </w:r>
    </w:p>
    <w:p w:rsidR="001A2D2B" w:rsidRPr="001A2D2B" w:rsidRDefault="001A2D2B" w:rsidP="001A2D2B">
      <w:pPr>
        <w:ind w:left="2880"/>
        <w:jc w:val="both"/>
        <w:rPr>
          <w:iCs/>
        </w:rPr>
      </w:pPr>
      <w:r w:rsidRPr="001A2D2B">
        <w:rPr>
          <w:b/>
          <w:bCs/>
          <w:iCs/>
        </w:rPr>
        <w:t>(f) </w:t>
      </w:r>
      <w:r w:rsidRPr="001A2D2B">
        <w:rPr>
          <w:iCs/>
        </w:rPr>
        <w:t>Base course of the street or streets serving the property.</w:t>
      </w:r>
    </w:p>
    <w:p w:rsidR="001A2D2B" w:rsidRPr="001A2D2B" w:rsidRDefault="001A2D2B" w:rsidP="001A2D2B">
      <w:pPr>
        <w:ind w:left="2160" w:firstLine="720"/>
        <w:jc w:val="both"/>
        <w:rPr>
          <w:iCs/>
        </w:rPr>
      </w:pPr>
      <w:r w:rsidRPr="001A2D2B">
        <w:rPr>
          <w:b/>
          <w:bCs/>
          <w:iCs/>
        </w:rPr>
        <w:t>(g) </w:t>
      </w:r>
      <w:r w:rsidRPr="001A2D2B">
        <w:rPr>
          <w:iCs/>
        </w:rPr>
        <w:t>Base course of driveways and parking areas.</w:t>
      </w:r>
    </w:p>
    <w:p w:rsidR="001A2D2B" w:rsidRPr="001A2D2B" w:rsidRDefault="001A2D2B" w:rsidP="001A2D2B">
      <w:pPr>
        <w:ind w:left="2160" w:firstLine="720"/>
        <w:jc w:val="both"/>
        <w:rPr>
          <w:iCs/>
        </w:rPr>
      </w:pPr>
      <w:r w:rsidRPr="001A2D2B">
        <w:rPr>
          <w:b/>
          <w:bCs/>
          <w:iCs/>
        </w:rPr>
        <w:t>(h) </w:t>
      </w:r>
      <w:r w:rsidRPr="001A2D2B">
        <w:rPr>
          <w:iCs/>
        </w:rPr>
        <w:t>Submission of all required as-built plans.</w:t>
      </w:r>
    </w:p>
    <w:p w:rsidR="001A2D2B" w:rsidRPr="001A2D2B" w:rsidRDefault="001A2D2B" w:rsidP="001A2D2B">
      <w:pPr>
        <w:ind w:left="2160"/>
        <w:jc w:val="both"/>
        <w:rPr>
          <w:iCs/>
        </w:rPr>
      </w:pPr>
      <w:r w:rsidRPr="001A2D2B">
        <w:rPr>
          <w:b/>
          <w:bCs/>
          <w:iCs/>
        </w:rPr>
        <w:t>(5) </w:t>
      </w:r>
      <w:r w:rsidRPr="001A2D2B">
        <w:rPr>
          <w:iCs/>
        </w:rPr>
        <w:t>With respect to any individual residential lot within a subdivision, a certificate of occupancy shall be issued only upon the completion of the following improvements, in addition to those listed in Subsection </w:t>
      </w:r>
      <w:proofErr w:type="gramStart"/>
      <w:r w:rsidRPr="001A2D2B">
        <w:rPr>
          <w:b/>
          <w:bCs/>
          <w:iCs/>
        </w:rPr>
        <w:t>F(</w:t>
      </w:r>
      <w:proofErr w:type="gramEnd"/>
      <w:r w:rsidRPr="001A2D2B">
        <w:rPr>
          <w:b/>
          <w:bCs/>
          <w:iCs/>
        </w:rPr>
        <w:t>4)</w:t>
      </w:r>
      <w:r w:rsidRPr="001A2D2B">
        <w:rPr>
          <w:iCs/>
        </w:rPr>
        <w:t> hereinabove, to the extent the same are required as part of the subdivision approval:</w:t>
      </w:r>
    </w:p>
    <w:p w:rsidR="001A2D2B" w:rsidRPr="001A2D2B" w:rsidRDefault="001A2D2B" w:rsidP="001A2D2B">
      <w:pPr>
        <w:ind w:left="2160" w:firstLine="720"/>
        <w:jc w:val="both"/>
        <w:rPr>
          <w:iCs/>
        </w:rPr>
      </w:pPr>
      <w:r w:rsidRPr="001A2D2B">
        <w:rPr>
          <w:b/>
          <w:bCs/>
          <w:iCs/>
        </w:rPr>
        <w:t>(a) </w:t>
      </w:r>
      <w:r w:rsidRPr="001A2D2B">
        <w:rPr>
          <w:iCs/>
        </w:rPr>
        <w:t>Sidewalks.</w:t>
      </w:r>
    </w:p>
    <w:p w:rsidR="001A2D2B" w:rsidRPr="001A2D2B" w:rsidRDefault="001A2D2B" w:rsidP="001A2D2B">
      <w:pPr>
        <w:ind w:left="2160" w:firstLine="720"/>
        <w:jc w:val="both"/>
        <w:rPr>
          <w:iCs/>
        </w:rPr>
      </w:pPr>
      <w:r w:rsidRPr="001A2D2B">
        <w:rPr>
          <w:b/>
          <w:bCs/>
          <w:iCs/>
        </w:rPr>
        <w:t>(b) </w:t>
      </w:r>
      <w:r w:rsidRPr="001A2D2B">
        <w:rPr>
          <w:iCs/>
        </w:rPr>
        <w:t>Driveway aprons.</w:t>
      </w:r>
    </w:p>
    <w:p w:rsidR="001A2D2B" w:rsidRPr="001A2D2B" w:rsidRDefault="001A2D2B" w:rsidP="001A2D2B">
      <w:pPr>
        <w:ind w:left="2160" w:firstLine="720"/>
        <w:jc w:val="both"/>
        <w:rPr>
          <w:iCs/>
        </w:rPr>
      </w:pPr>
      <w:r w:rsidRPr="001A2D2B">
        <w:rPr>
          <w:b/>
          <w:bCs/>
          <w:iCs/>
        </w:rPr>
        <w:t>(c) </w:t>
      </w:r>
      <w:r w:rsidRPr="001A2D2B">
        <w:rPr>
          <w:iCs/>
        </w:rPr>
        <w:t>Street names and regulatory signs.</w:t>
      </w:r>
    </w:p>
    <w:p w:rsidR="001A2D2B" w:rsidRPr="001A2D2B" w:rsidRDefault="001A2D2B" w:rsidP="001A2D2B">
      <w:pPr>
        <w:ind w:left="2160"/>
        <w:jc w:val="both"/>
        <w:rPr>
          <w:iCs/>
        </w:rPr>
      </w:pPr>
      <w:r w:rsidRPr="001A2D2B">
        <w:rPr>
          <w:b/>
          <w:bCs/>
          <w:iCs/>
        </w:rPr>
        <w:t>(6) </w:t>
      </w:r>
      <w:r w:rsidRPr="001A2D2B">
        <w:rPr>
          <w:iCs/>
        </w:rPr>
        <w:t>A copy of any issued certificate of occupancy shall be kept on file at the premises affected and shall be shown to the Construction Official upon request.</w:t>
      </w:r>
    </w:p>
    <w:p w:rsidR="001A2D2B" w:rsidRPr="001A2D2B" w:rsidRDefault="001A2D2B" w:rsidP="001A2D2B">
      <w:pPr>
        <w:ind w:left="2160"/>
        <w:jc w:val="both"/>
        <w:rPr>
          <w:iCs/>
        </w:rPr>
      </w:pPr>
      <w:r w:rsidRPr="001A2D2B">
        <w:rPr>
          <w:b/>
          <w:bCs/>
          <w:iCs/>
        </w:rPr>
        <w:t>(7) </w:t>
      </w:r>
      <w:r w:rsidRPr="001A2D2B">
        <w:rPr>
          <w:iCs/>
        </w:rPr>
        <w:t>Should the Construction Official decline to issue a certificate of occupancy, his reason for doing so shall be stated on two copies of the application, and one copy shall be returned to the applicant.</w:t>
      </w:r>
    </w:p>
    <w:p w:rsidR="001A2D2B" w:rsidRPr="001A2D2B" w:rsidRDefault="001A2D2B" w:rsidP="001A2D2B">
      <w:pPr>
        <w:ind w:left="2160"/>
        <w:jc w:val="both"/>
        <w:rPr>
          <w:iCs/>
        </w:rPr>
      </w:pPr>
      <w:r w:rsidRPr="001A2D2B">
        <w:rPr>
          <w:b/>
          <w:bCs/>
          <w:iCs/>
        </w:rPr>
        <w:t>(8) </w:t>
      </w:r>
      <w:r w:rsidRPr="001A2D2B">
        <w:rPr>
          <w:iCs/>
        </w:rPr>
        <w:t xml:space="preserve">A temporary certificate of occupancy may be issued for a new structure or use for which site approval has been granted although not all conditions of said approval have been complied with. Such temporary certificate of occupancy shall be issued only in extenuating circumstances and only with the approval of the Construction Official, who shall establish specific terms and conditions, including, but not limited to, a time limit for the installation of the </w:t>
      </w:r>
      <w:proofErr w:type="spellStart"/>
      <w:r w:rsidRPr="001A2D2B">
        <w:rPr>
          <w:iCs/>
        </w:rPr>
        <w:t>incompleted</w:t>
      </w:r>
      <w:proofErr w:type="spellEnd"/>
      <w:r w:rsidRPr="001A2D2B">
        <w:rPr>
          <w:iCs/>
        </w:rPr>
        <w:t xml:space="preserve"> improvements and the receipt of an appropriate performance guarantee assuring the installation of the improvements as indicated on the approved plat or plan.</w:t>
      </w:r>
    </w:p>
    <w:p w:rsidR="001A2D2B" w:rsidRPr="001A2D2B" w:rsidRDefault="001A2D2B" w:rsidP="001A2D2B">
      <w:pPr>
        <w:ind w:left="2160"/>
        <w:jc w:val="both"/>
        <w:rPr>
          <w:iCs/>
        </w:rPr>
      </w:pPr>
      <w:r w:rsidRPr="001A2D2B">
        <w:rPr>
          <w:b/>
          <w:bCs/>
          <w:iCs/>
        </w:rPr>
        <w:t>(9) </w:t>
      </w:r>
      <w:r w:rsidRPr="001A2D2B">
        <w:rPr>
          <w:iCs/>
        </w:rPr>
        <w:t>A monthly report of the certificates of occupancy issued shall be filed with the Tax Assessor. A record of all certificates of occupancy shall be kept in the office of the Construction Official, and copies shall be furnished on request to any person having a proprietary or tenancy interest in the structure or land affected. The charge for each copy shall be established by resolution of the City Council, except that there shall be no charge to a municipal agency.</w:t>
      </w:r>
    </w:p>
    <w:p w:rsidR="001A2D2B" w:rsidRPr="001A2D2B" w:rsidRDefault="001A2D2B" w:rsidP="001A2D2B">
      <w:pPr>
        <w:ind w:left="2160"/>
        <w:jc w:val="both"/>
        <w:rPr>
          <w:iCs/>
        </w:rPr>
      </w:pPr>
      <w:r w:rsidRPr="001A2D2B">
        <w:rPr>
          <w:b/>
          <w:bCs/>
          <w:iCs/>
        </w:rPr>
        <w:t>(10) </w:t>
      </w:r>
      <w:r w:rsidRPr="001A2D2B">
        <w:rPr>
          <w:iCs/>
        </w:rPr>
        <w:t>The following shall be unlawful until a certificate of occupancy is issued by the Construction Official:</w:t>
      </w:r>
    </w:p>
    <w:p w:rsidR="001A2D2B" w:rsidRPr="001A2D2B" w:rsidRDefault="001A2D2B" w:rsidP="001A2D2B">
      <w:pPr>
        <w:ind w:left="2880"/>
        <w:jc w:val="both"/>
        <w:rPr>
          <w:iCs/>
        </w:rPr>
      </w:pPr>
      <w:r w:rsidRPr="001A2D2B">
        <w:rPr>
          <w:b/>
          <w:bCs/>
          <w:iCs/>
        </w:rPr>
        <w:t>(a) </w:t>
      </w:r>
      <w:r w:rsidRPr="001A2D2B">
        <w:rPr>
          <w:iCs/>
        </w:rPr>
        <w:t>Occupancy and use of a building erected, constructed, restored, altered, or moved, or any changes in use of an existing building.</w:t>
      </w:r>
    </w:p>
    <w:p w:rsidR="001A2D2B" w:rsidRPr="001A2D2B" w:rsidRDefault="001A2D2B" w:rsidP="001A2D2B">
      <w:pPr>
        <w:ind w:left="2160" w:firstLine="720"/>
        <w:jc w:val="both"/>
        <w:rPr>
          <w:iCs/>
        </w:rPr>
      </w:pPr>
      <w:r w:rsidRPr="001A2D2B">
        <w:rPr>
          <w:b/>
          <w:bCs/>
          <w:iCs/>
        </w:rPr>
        <w:t>(b) </w:t>
      </w:r>
      <w:r w:rsidRPr="001A2D2B">
        <w:rPr>
          <w:iCs/>
        </w:rPr>
        <w:t>Occupancy, use or change in use of vacant land.</w:t>
      </w:r>
    </w:p>
    <w:p w:rsidR="001A2D2B" w:rsidRPr="001A2D2B" w:rsidRDefault="001A2D2B" w:rsidP="001A2D2B">
      <w:pPr>
        <w:ind w:left="2160" w:firstLine="720"/>
        <w:jc w:val="both"/>
        <w:rPr>
          <w:iCs/>
        </w:rPr>
      </w:pPr>
      <w:r w:rsidRPr="001A2D2B">
        <w:rPr>
          <w:b/>
          <w:bCs/>
          <w:iCs/>
        </w:rPr>
        <w:t>(c) </w:t>
      </w:r>
      <w:r w:rsidRPr="001A2D2B">
        <w:rPr>
          <w:iCs/>
        </w:rPr>
        <w:t>Any change in the use of a nonconforming use.</w:t>
      </w:r>
    </w:p>
    <w:p w:rsidR="001A2D2B" w:rsidRPr="001A2D2B" w:rsidRDefault="001A2D2B" w:rsidP="001A2D2B">
      <w:pPr>
        <w:ind w:left="2160" w:firstLine="720"/>
        <w:jc w:val="both"/>
        <w:rPr>
          <w:iCs/>
        </w:rPr>
      </w:pPr>
      <w:r w:rsidRPr="001A2D2B">
        <w:rPr>
          <w:b/>
          <w:bCs/>
          <w:iCs/>
        </w:rPr>
        <w:t>(d) </w:t>
      </w:r>
      <w:r w:rsidRPr="001A2D2B">
        <w:rPr>
          <w:iCs/>
        </w:rPr>
        <w:t>Occupancy and use of any enlargement to an existing structure.</w:t>
      </w:r>
    </w:p>
    <w:p w:rsidR="001A2D2B" w:rsidRPr="001A2D2B" w:rsidRDefault="001A2D2B" w:rsidP="001A2D2B">
      <w:pPr>
        <w:jc w:val="both"/>
        <w:rPr>
          <w:b/>
          <w:bCs/>
          <w:iCs/>
        </w:rPr>
      </w:pPr>
      <w:r w:rsidRPr="001A2D2B">
        <w:rPr>
          <w:iCs/>
        </w:rPr>
        <w:t>§ 276-73</w:t>
      </w:r>
      <w:r w:rsidRPr="001A2D2B">
        <w:rPr>
          <w:b/>
          <w:bCs/>
          <w:iCs/>
        </w:rPr>
        <w:t>Subdivision approval certificates.</w:t>
      </w:r>
    </w:p>
    <w:p w:rsidR="001A2D2B" w:rsidRPr="001A2D2B" w:rsidRDefault="001A2D2B" w:rsidP="001A2D2B">
      <w:pPr>
        <w:jc w:val="both"/>
        <w:rPr>
          <w:iCs/>
        </w:rPr>
      </w:pPr>
      <w:r w:rsidRPr="001A2D2B">
        <w:rPr>
          <w:b/>
          <w:bCs/>
          <w:iCs/>
        </w:rPr>
        <w:t>A. </w:t>
      </w:r>
      <w:r w:rsidRPr="001A2D2B">
        <w:rPr>
          <w:iCs/>
        </w:rPr>
        <w:t>A prospective purchaser, prospective mortgagee or any other person interested in any land in the City which has been part of a subdivision in effect as of July 14, 1973 may apply in writing to the administrative officer for the issuance of a certificate certifying whether or not such subdivision has been duly approved by the Planning Board.</w:t>
      </w:r>
    </w:p>
    <w:p w:rsidR="001A2D2B" w:rsidRPr="001A2D2B" w:rsidRDefault="001A2D2B" w:rsidP="001A2D2B">
      <w:pPr>
        <w:jc w:val="both"/>
        <w:rPr>
          <w:iCs/>
        </w:rPr>
      </w:pPr>
      <w:r w:rsidRPr="001A2D2B">
        <w:rPr>
          <w:b/>
          <w:bCs/>
          <w:iCs/>
        </w:rPr>
        <w:t>B. </w:t>
      </w:r>
      <w:r w:rsidRPr="001A2D2B">
        <w:rPr>
          <w:iCs/>
        </w:rPr>
        <w:t>Such application shall contain a diagram showing the location and dimension of the land to be covered by the certificate and the name of the owner thereof. A fifteen-dollar fee shall be paid to the Administrative Officer, on behalf of the City, for the requested certificate.</w:t>
      </w:r>
    </w:p>
    <w:p w:rsidR="001A2D2B" w:rsidRPr="001A2D2B" w:rsidRDefault="001A2D2B" w:rsidP="001A2D2B">
      <w:pPr>
        <w:jc w:val="both"/>
        <w:rPr>
          <w:iCs/>
        </w:rPr>
      </w:pPr>
      <w:r w:rsidRPr="001A2D2B">
        <w:rPr>
          <w:b/>
          <w:bCs/>
          <w:iCs/>
        </w:rPr>
        <w:t>C. </w:t>
      </w:r>
      <w:r w:rsidRPr="001A2D2B">
        <w:rPr>
          <w:iCs/>
        </w:rPr>
        <w:t>The administrative officer shall make and issue such certificate within 15 days after receipt of the written application and accompanying fee. The administrative officer shall keep a duplicate copy of each certificate, consecutively numbered, including a statement of the fee received, in a binder as a permanent record in his or her office.</w:t>
      </w:r>
    </w:p>
    <w:p w:rsidR="001A2D2B" w:rsidRPr="001A2D2B" w:rsidRDefault="001A2D2B" w:rsidP="001A2D2B">
      <w:pPr>
        <w:jc w:val="both"/>
        <w:rPr>
          <w:iCs/>
        </w:rPr>
      </w:pPr>
      <w:r w:rsidRPr="001A2D2B">
        <w:rPr>
          <w:b/>
          <w:bCs/>
          <w:iCs/>
        </w:rPr>
        <w:t>D. </w:t>
      </w:r>
      <w:r w:rsidRPr="001A2D2B">
        <w:rPr>
          <w:iCs/>
        </w:rPr>
        <w:t>Each certificate shall be designated a "certificate as to approval of subdivision of land" and shall certify:</w:t>
      </w:r>
    </w:p>
    <w:p w:rsidR="001A2D2B" w:rsidRPr="001A2D2B" w:rsidRDefault="001A2D2B" w:rsidP="001A2D2B">
      <w:pPr>
        <w:ind w:left="720"/>
        <w:jc w:val="both"/>
        <w:rPr>
          <w:iCs/>
        </w:rPr>
      </w:pPr>
      <w:r w:rsidRPr="001A2D2B">
        <w:rPr>
          <w:b/>
          <w:bCs/>
          <w:iCs/>
        </w:rPr>
        <w:t>(1) </w:t>
      </w:r>
      <w:r w:rsidRPr="001A2D2B">
        <w:rPr>
          <w:iCs/>
        </w:rPr>
        <w:t>Whether there exists a duly established Planning Board and whether there is a duly adopted ordinance controlling the subdivision of land;</w:t>
      </w:r>
    </w:p>
    <w:p w:rsidR="001A2D2B" w:rsidRPr="001A2D2B" w:rsidRDefault="001A2D2B" w:rsidP="001A2D2B">
      <w:pPr>
        <w:ind w:left="720"/>
        <w:jc w:val="both"/>
        <w:rPr>
          <w:iCs/>
        </w:rPr>
      </w:pPr>
      <w:r w:rsidRPr="001A2D2B">
        <w:rPr>
          <w:b/>
          <w:bCs/>
          <w:iCs/>
        </w:rPr>
        <w:t>(2) </w:t>
      </w:r>
      <w:r w:rsidRPr="001A2D2B">
        <w:rPr>
          <w:iCs/>
        </w:rPr>
        <w:t>Whether the subdivision, as it relates to the land shown in the application, has been approved by the Planning Board and, if so, the date of such approval, any conditions attached to such approval and any extensions and terms thereof showing that the subdivision, of which the subject lands are a part, is a validly existing subdivision; and</w:t>
      </w:r>
    </w:p>
    <w:p w:rsidR="001A2D2B" w:rsidRPr="001A2D2B" w:rsidRDefault="001A2D2B" w:rsidP="001A2D2B">
      <w:pPr>
        <w:ind w:left="720"/>
        <w:jc w:val="both"/>
        <w:rPr>
          <w:iCs/>
        </w:rPr>
      </w:pPr>
      <w:r w:rsidRPr="001A2D2B">
        <w:rPr>
          <w:b/>
          <w:bCs/>
          <w:iCs/>
        </w:rPr>
        <w:t>(3) </w:t>
      </w:r>
      <w:r w:rsidRPr="001A2D2B">
        <w:rPr>
          <w:iCs/>
        </w:rPr>
        <w:t>Whether such subdivision, if the same has not been approved, is statutorily exempt from the requirements of approval as provided in N.J.S.A. 40:55D-1 et seq. and as defined in this chapter.</w:t>
      </w:r>
    </w:p>
    <w:p w:rsidR="001A2D2B" w:rsidRPr="001A2D2B" w:rsidRDefault="001A2D2B" w:rsidP="001A2D2B">
      <w:pPr>
        <w:jc w:val="both"/>
        <w:rPr>
          <w:b/>
          <w:bCs/>
          <w:iCs/>
        </w:rPr>
      </w:pPr>
      <w:r w:rsidRPr="001A2D2B">
        <w:rPr>
          <w:iCs/>
        </w:rPr>
        <w:t>§ 276-74</w:t>
      </w:r>
      <w:r w:rsidR="00A863D4">
        <w:rPr>
          <w:iCs/>
        </w:rPr>
        <w:t xml:space="preserve"> </w:t>
      </w:r>
      <w:r w:rsidRPr="001A2D2B">
        <w:rPr>
          <w:b/>
          <w:bCs/>
          <w:iCs/>
        </w:rPr>
        <w:t>Violations and penalties.</w:t>
      </w:r>
    </w:p>
    <w:p w:rsidR="001A2D2B" w:rsidRPr="001A2D2B" w:rsidRDefault="001A2D2B" w:rsidP="001A2D2B">
      <w:pPr>
        <w:jc w:val="both"/>
        <w:rPr>
          <w:iCs/>
        </w:rPr>
      </w:pPr>
      <w:r w:rsidRPr="001A2D2B">
        <w:rPr>
          <w:b/>
          <w:bCs/>
          <w:iCs/>
        </w:rPr>
        <w:t>A. </w:t>
      </w:r>
      <w:r w:rsidRPr="001A2D2B">
        <w:rPr>
          <w:iCs/>
        </w:rPr>
        <w:t>Violations. In case any building or structure is erected, constructed, reconstructed, altered, moved or converted, or any building, structure or land is used in violation of, or contrary to, the provisions of this chapter, or any building, structure or land is used in violation of, or contrary to, any approved site plan and/or subdivision plat, including any conditions made thereto, the City may institute an action to enjoin or any other appropriate action or proceeding to prevent such erection, construction, reconstruction, alteration, conversion or use. However, nothing in this chapter shall be construed to restrict the right of any party to obtain a review by any court of competent jurisdiction according to law.</w:t>
      </w:r>
    </w:p>
    <w:p w:rsidR="001A2D2B" w:rsidRPr="001A2D2B" w:rsidRDefault="001A2D2B" w:rsidP="001A2D2B">
      <w:pPr>
        <w:jc w:val="both"/>
        <w:rPr>
          <w:iCs/>
        </w:rPr>
      </w:pPr>
      <w:r w:rsidRPr="001A2D2B">
        <w:rPr>
          <w:b/>
          <w:bCs/>
          <w:iCs/>
        </w:rPr>
        <w:t>B. </w:t>
      </w:r>
      <w:r w:rsidRPr="001A2D2B">
        <w:rPr>
          <w:iCs/>
        </w:rPr>
        <w:t>Penalties.</w:t>
      </w:r>
    </w:p>
    <w:p w:rsidR="001A2D2B" w:rsidRPr="001A2D2B" w:rsidRDefault="001A2D2B" w:rsidP="001A2D2B">
      <w:pPr>
        <w:ind w:left="720"/>
        <w:jc w:val="both"/>
        <w:rPr>
          <w:iCs/>
        </w:rPr>
      </w:pPr>
      <w:r w:rsidRPr="001A2D2B">
        <w:rPr>
          <w:b/>
          <w:bCs/>
          <w:iCs/>
        </w:rPr>
        <w:t>(1) </w:t>
      </w:r>
      <w:r w:rsidRPr="001A2D2B">
        <w:rPr>
          <w:iCs/>
        </w:rPr>
        <w:t>Fines. Any violation hereunder shall be considered an offense punishable by a fine not to exceed $1,250 for each offense or imprisonment for a term not exceeding 90 days, or both. The following rules shall apply in determining responsibility for violations and penalties:</w:t>
      </w:r>
    </w:p>
    <w:p w:rsidR="001A2D2B" w:rsidRPr="001A2D2B" w:rsidRDefault="001A2D2B" w:rsidP="001A2D2B">
      <w:pPr>
        <w:ind w:left="720"/>
        <w:jc w:val="both"/>
        <w:rPr>
          <w:iCs/>
        </w:rPr>
      </w:pPr>
      <w:r w:rsidRPr="001A2D2B">
        <w:rPr>
          <w:b/>
          <w:bCs/>
          <w:iCs/>
        </w:rPr>
        <w:t>(a) </w:t>
      </w:r>
      <w:r w:rsidRPr="001A2D2B">
        <w:rPr>
          <w:iCs/>
        </w:rPr>
        <w:t>The owner, general agent, contractor or occupant of a building, premises or part thereof where such a violation has been committed or does exist shall be guilty of such an offense.</w:t>
      </w:r>
    </w:p>
    <w:p w:rsidR="001A2D2B" w:rsidRPr="001A2D2B" w:rsidRDefault="001A2D2B" w:rsidP="001A2D2B">
      <w:pPr>
        <w:ind w:left="720"/>
        <w:jc w:val="both"/>
        <w:rPr>
          <w:iCs/>
        </w:rPr>
      </w:pPr>
      <w:r w:rsidRPr="001A2D2B">
        <w:rPr>
          <w:b/>
          <w:bCs/>
          <w:iCs/>
        </w:rPr>
        <w:t>(b) </w:t>
      </w:r>
      <w:r w:rsidRPr="001A2D2B">
        <w:rPr>
          <w:iCs/>
        </w:rPr>
        <w:t>Any agent, contractor, architect, engineer, builder, corporation or other person who commits, takes part or assists in such violation shall be guilty of such offense.</w:t>
      </w:r>
    </w:p>
    <w:p w:rsidR="001A2D2B" w:rsidRPr="001A2D2B" w:rsidRDefault="001A2D2B" w:rsidP="001A2D2B">
      <w:pPr>
        <w:ind w:left="720"/>
        <w:jc w:val="both"/>
        <w:rPr>
          <w:iCs/>
        </w:rPr>
      </w:pPr>
      <w:r w:rsidRPr="001A2D2B">
        <w:rPr>
          <w:b/>
          <w:bCs/>
          <w:iCs/>
        </w:rPr>
        <w:t>(c) </w:t>
      </w:r>
      <w:r w:rsidRPr="001A2D2B">
        <w:rPr>
          <w:iCs/>
        </w:rPr>
        <w:t>Each day that a violation continues after notification that it exists shall constitute a separate offense.</w:t>
      </w:r>
    </w:p>
    <w:p w:rsidR="001A2D2B" w:rsidRPr="001A2D2B" w:rsidRDefault="001A2D2B" w:rsidP="001A2D2B">
      <w:pPr>
        <w:ind w:left="720"/>
        <w:jc w:val="both"/>
        <w:rPr>
          <w:iCs/>
        </w:rPr>
      </w:pPr>
      <w:r w:rsidRPr="001A2D2B">
        <w:rPr>
          <w:b/>
          <w:bCs/>
          <w:iCs/>
        </w:rPr>
        <w:t>(d) </w:t>
      </w:r>
      <w:r w:rsidRPr="001A2D2B">
        <w:rPr>
          <w:iCs/>
        </w:rPr>
        <w:t>The imposition of penalties herein shall not preclude the City or any other person from instituting an action to prevent an unlawful construction, reconstruction, alteration, repair, conversion, or use or to restrain, correct or abate a violation, or to prevent the illegal occupancy of a building, land or premises.</w:t>
      </w:r>
    </w:p>
    <w:p w:rsidR="001A2D2B" w:rsidRPr="001A2D2B" w:rsidRDefault="001A2D2B" w:rsidP="001A2D2B">
      <w:pPr>
        <w:ind w:firstLine="720"/>
        <w:jc w:val="both"/>
        <w:rPr>
          <w:iCs/>
        </w:rPr>
      </w:pPr>
      <w:r w:rsidRPr="001A2D2B">
        <w:rPr>
          <w:b/>
          <w:bCs/>
          <w:iCs/>
        </w:rPr>
        <w:t>(2) </w:t>
      </w:r>
      <w:r w:rsidRPr="001A2D2B">
        <w:rPr>
          <w:iCs/>
        </w:rPr>
        <w:t>Selling land before final subdivision approval.</w:t>
      </w:r>
    </w:p>
    <w:p w:rsidR="001A2D2B" w:rsidRPr="001A2D2B" w:rsidRDefault="001A2D2B" w:rsidP="001A2D2B">
      <w:pPr>
        <w:ind w:left="1440"/>
        <w:jc w:val="both"/>
        <w:rPr>
          <w:iCs/>
        </w:rPr>
      </w:pPr>
      <w:r w:rsidRPr="001A2D2B">
        <w:rPr>
          <w:b/>
          <w:bCs/>
          <w:iCs/>
        </w:rPr>
        <w:t>(a) </w:t>
      </w:r>
      <w:r w:rsidRPr="001A2D2B">
        <w:rPr>
          <w:iCs/>
        </w:rPr>
        <w:t>If, before final subdivision has been granted, any person, as owner or agent, transfers or sells or agrees to transfer or sell any land which forms a part of a subdivision for which municipal approval is required in accordance with the provisions of this chapter, except pursuant to an agreement expressly conditioned on final subdivision approval, such person shall be subject to a penalty not to exceed $1,000, and each lot disposition so made may be deemed a separate violation.</w:t>
      </w:r>
    </w:p>
    <w:p w:rsidR="001A2D2B" w:rsidRPr="001A2D2B" w:rsidRDefault="001A2D2B" w:rsidP="001A2D2B">
      <w:pPr>
        <w:ind w:left="1440"/>
        <w:jc w:val="both"/>
        <w:rPr>
          <w:iCs/>
        </w:rPr>
      </w:pPr>
      <w:r w:rsidRPr="001A2D2B">
        <w:rPr>
          <w:b/>
          <w:bCs/>
          <w:iCs/>
        </w:rPr>
        <w:t>(b) </w:t>
      </w:r>
      <w:r w:rsidRPr="001A2D2B">
        <w:rPr>
          <w:iCs/>
        </w:rPr>
        <w:t>In addition to the foregoing, the City may institute and maintain a civil action:</w:t>
      </w:r>
    </w:p>
    <w:p w:rsidR="001A2D2B" w:rsidRPr="001A2D2B" w:rsidRDefault="001A2D2B" w:rsidP="001A2D2B">
      <w:pPr>
        <w:ind w:left="1440" w:firstLine="720"/>
        <w:jc w:val="both"/>
        <w:rPr>
          <w:iCs/>
        </w:rPr>
      </w:pPr>
      <w:r w:rsidRPr="001A2D2B">
        <w:rPr>
          <w:b/>
          <w:bCs/>
          <w:iCs/>
        </w:rPr>
        <w:t>[1] </w:t>
      </w:r>
      <w:r w:rsidRPr="001A2D2B">
        <w:rPr>
          <w:iCs/>
        </w:rPr>
        <w:t>For injunctive relief.</w:t>
      </w:r>
    </w:p>
    <w:p w:rsidR="001A2D2B" w:rsidRPr="001A2D2B" w:rsidRDefault="001A2D2B" w:rsidP="001A2D2B">
      <w:pPr>
        <w:ind w:left="2160"/>
        <w:jc w:val="both"/>
        <w:rPr>
          <w:iCs/>
        </w:rPr>
      </w:pPr>
      <w:r w:rsidRPr="001A2D2B">
        <w:rPr>
          <w:b/>
          <w:bCs/>
          <w:iCs/>
        </w:rPr>
        <w:t>[2] </w:t>
      </w:r>
      <w:r w:rsidRPr="001A2D2B">
        <w:rPr>
          <w:iCs/>
        </w:rPr>
        <w:t>To set aside and invalidate any conveyance made pursuant to such a contract or sale if a certificate of compliance has not been issued in accordance with N.J.S.A. 40:55D-56.</w:t>
      </w:r>
    </w:p>
    <w:p w:rsidR="00A863D4" w:rsidRPr="00A863D4" w:rsidRDefault="00A863D4" w:rsidP="00A863D4">
      <w:pPr>
        <w:jc w:val="both"/>
        <w:rPr>
          <w:iCs/>
        </w:rPr>
      </w:pPr>
      <w:r w:rsidRPr="00A863D4">
        <w:rPr>
          <w:b/>
          <w:bCs/>
          <w:iCs/>
        </w:rPr>
        <w:t>Article XI:</w:t>
      </w:r>
      <w:r>
        <w:rPr>
          <w:b/>
          <w:bCs/>
          <w:iCs/>
        </w:rPr>
        <w:t xml:space="preserve"> </w:t>
      </w:r>
      <w:r w:rsidRPr="00A863D4">
        <w:rPr>
          <w:iCs/>
        </w:rPr>
        <w:t>District Changes and Ordinance Amendments</w:t>
      </w:r>
    </w:p>
    <w:p w:rsidR="001A2D2B" w:rsidRPr="001A2D2B" w:rsidRDefault="001A2D2B" w:rsidP="001A2D2B">
      <w:pPr>
        <w:jc w:val="both"/>
        <w:rPr>
          <w:b/>
          <w:bCs/>
          <w:iCs/>
        </w:rPr>
      </w:pPr>
      <w:r w:rsidRPr="001A2D2B">
        <w:rPr>
          <w:iCs/>
        </w:rPr>
        <w:t>§ 276-75</w:t>
      </w:r>
      <w:r>
        <w:rPr>
          <w:iCs/>
        </w:rPr>
        <w:t xml:space="preserve"> </w:t>
      </w:r>
      <w:r w:rsidRPr="001A2D2B">
        <w:rPr>
          <w:b/>
          <w:bCs/>
          <w:iCs/>
        </w:rPr>
        <w:t>Amendment authorized.</w:t>
      </w:r>
    </w:p>
    <w:p w:rsidR="001A2D2B" w:rsidRPr="001A2D2B" w:rsidRDefault="001A2D2B" w:rsidP="001A2D2B">
      <w:pPr>
        <w:jc w:val="both"/>
        <w:rPr>
          <w:iCs/>
        </w:rPr>
      </w:pPr>
      <w:r w:rsidRPr="001A2D2B">
        <w:rPr>
          <w:iCs/>
        </w:rPr>
        <w:t>This chapter may be amended from time to time by the City Council after the appropriate referrals, notices, hearings and other requirements of law.</w:t>
      </w:r>
    </w:p>
    <w:p w:rsidR="001F4F85" w:rsidRPr="002F362F" w:rsidRDefault="001F4F85" w:rsidP="001F4F85">
      <w:pPr>
        <w:jc w:val="both"/>
        <w:rPr>
          <w:iCs/>
        </w:rPr>
      </w:pPr>
    </w:p>
    <w:sectPr w:rsidR="001F4F85" w:rsidRPr="002F362F" w:rsidSect="00B51D1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F3250"/>
    <w:multiLevelType w:val="hybridMultilevel"/>
    <w:tmpl w:val="00283F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AC141D"/>
    <w:multiLevelType w:val="multilevel"/>
    <w:tmpl w:val="95708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D17DF6"/>
    <w:multiLevelType w:val="hybridMultilevel"/>
    <w:tmpl w:val="669286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tbelasco">
    <w15:presenceInfo w15:providerId="AD" w15:userId="S-1-5-21-3967705059-1803783412-44458456-162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20"/>
  <w:characterSpacingControl w:val="doNotCompress"/>
  <w:compat/>
  <w:rsids>
    <w:rsidRoot w:val="00793750"/>
    <w:rsid w:val="00000FA4"/>
    <w:rsid w:val="00005C1F"/>
    <w:rsid w:val="00011FB4"/>
    <w:rsid w:val="00032B19"/>
    <w:rsid w:val="00042CF0"/>
    <w:rsid w:val="0004585F"/>
    <w:rsid w:val="001013E7"/>
    <w:rsid w:val="00147F2F"/>
    <w:rsid w:val="00184E00"/>
    <w:rsid w:val="00185377"/>
    <w:rsid w:val="001A144B"/>
    <w:rsid w:val="001A2D2B"/>
    <w:rsid w:val="001A5350"/>
    <w:rsid w:val="001F4F85"/>
    <w:rsid w:val="00215753"/>
    <w:rsid w:val="00235FBC"/>
    <w:rsid w:val="002C059F"/>
    <w:rsid w:val="002C2FA4"/>
    <w:rsid w:val="002E77D7"/>
    <w:rsid w:val="002F362F"/>
    <w:rsid w:val="00315F86"/>
    <w:rsid w:val="00343584"/>
    <w:rsid w:val="003439AA"/>
    <w:rsid w:val="00387FCF"/>
    <w:rsid w:val="003D46BA"/>
    <w:rsid w:val="003D6A04"/>
    <w:rsid w:val="003D79BE"/>
    <w:rsid w:val="00421682"/>
    <w:rsid w:val="00431536"/>
    <w:rsid w:val="00442F28"/>
    <w:rsid w:val="00461B9F"/>
    <w:rsid w:val="00465388"/>
    <w:rsid w:val="00470AAF"/>
    <w:rsid w:val="004741BA"/>
    <w:rsid w:val="005263A6"/>
    <w:rsid w:val="00587B13"/>
    <w:rsid w:val="00591229"/>
    <w:rsid w:val="00634376"/>
    <w:rsid w:val="006A4E43"/>
    <w:rsid w:val="006A7972"/>
    <w:rsid w:val="006E40BB"/>
    <w:rsid w:val="00730DF7"/>
    <w:rsid w:val="00731B3A"/>
    <w:rsid w:val="007421AB"/>
    <w:rsid w:val="00745C25"/>
    <w:rsid w:val="00793750"/>
    <w:rsid w:val="007946A8"/>
    <w:rsid w:val="007C49B9"/>
    <w:rsid w:val="007D180F"/>
    <w:rsid w:val="007F1451"/>
    <w:rsid w:val="008033E7"/>
    <w:rsid w:val="00825071"/>
    <w:rsid w:val="00897E87"/>
    <w:rsid w:val="008B51D3"/>
    <w:rsid w:val="008B5B7B"/>
    <w:rsid w:val="008C131D"/>
    <w:rsid w:val="009270EF"/>
    <w:rsid w:val="00967162"/>
    <w:rsid w:val="00972B17"/>
    <w:rsid w:val="00982DFE"/>
    <w:rsid w:val="009D25A4"/>
    <w:rsid w:val="009E7A1E"/>
    <w:rsid w:val="00A45791"/>
    <w:rsid w:val="00A4666A"/>
    <w:rsid w:val="00A863D4"/>
    <w:rsid w:val="00AB1D07"/>
    <w:rsid w:val="00AC69BC"/>
    <w:rsid w:val="00AD42BD"/>
    <w:rsid w:val="00AF0E94"/>
    <w:rsid w:val="00B1095D"/>
    <w:rsid w:val="00B21204"/>
    <w:rsid w:val="00B51D1E"/>
    <w:rsid w:val="00BC1207"/>
    <w:rsid w:val="00BD086D"/>
    <w:rsid w:val="00C32A56"/>
    <w:rsid w:val="00C61307"/>
    <w:rsid w:val="00C7712A"/>
    <w:rsid w:val="00C86E4F"/>
    <w:rsid w:val="00CE664D"/>
    <w:rsid w:val="00CF6529"/>
    <w:rsid w:val="00D01BC9"/>
    <w:rsid w:val="00D162AB"/>
    <w:rsid w:val="00D5179A"/>
    <w:rsid w:val="00D747B2"/>
    <w:rsid w:val="00D92E98"/>
    <w:rsid w:val="00DC201B"/>
    <w:rsid w:val="00E25229"/>
    <w:rsid w:val="00EA7AA1"/>
    <w:rsid w:val="00EB611E"/>
    <w:rsid w:val="00EC39BA"/>
    <w:rsid w:val="00EC44DF"/>
    <w:rsid w:val="00ED0E4F"/>
    <w:rsid w:val="00F07E14"/>
    <w:rsid w:val="00F636BA"/>
    <w:rsid w:val="00F64DE9"/>
    <w:rsid w:val="00F8613A"/>
    <w:rsid w:val="00F92E58"/>
    <w:rsid w:val="00F97FAE"/>
  </w:rsids>
  <m:mathPr>
    <m:mathFont m:val="MS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5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793750"/>
    <w:rPr>
      <w:color w:val="0563C1" w:themeColor="hyperlink"/>
      <w:u w:val="single"/>
    </w:rPr>
  </w:style>
  <w:style w:type="character" w:customStyle="1" w:styleId="ecodestyle">
    <w:name w:val="ecodestyle"/>
    <w:basedOn w:val="DefaultParagraphFont"/>
    <w:rsid w:val="00897E87"/>
  </w:style>
  <w:style w:type="character" w:customStyle="1" w:styleId="bigonly">
    <w:name w:val="bigonly"/>
    <w:basedOn w:val="DefaultParagraphFont"/>
    <w:rsid w:val="00897E87"/>
  </w:style>
  <w:style w:type="character" w:customStyle="1" w:styleId="menutext">
    <w:name w:val="menutext"/>
    <w:basedOn w:val="DefaultParagraphFont"/>
    <w:rsid w:val="00897E87"/>
  </w:style>
  <w:style w:type="paragraph" w:styleId="z-TopofForm">
    <w:name w:val="HTML Top of Form"/>
    <w:basedOn w:val="Normal"/>
    <w:next w:val="Normal"/>
    <w:link w:val="z-TopofFormChar"/>
    <w:hidden/>
    <w:uiPriority w:val="99"/>
    <w:semiHidden/>
    <w:unhideWhenUsed/>
    <w:rsid w:val="00897E8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97E8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97E8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97E87"/>
    <w:rPr>
      <w:rFonts w:ascii="Arial" w:eastAsia="Times New Roman" w:hAnsi="Arial" w:cs="Arial"/>
      <w:vanish/>
      <w:sz w:val="16"/>
      <w:szCs w:val="16"/>
    </w:rPr>
  </w:style>
  <w:style w:type="character" w:customStyle="1" w:styleId="titlenumber">
    <w:name w:val="titlenumber"/>
    <w:basedOn w:val="DefaultParagraphFont"/>
    <w:rsid w:val="00897E87"/>
  </w:style>
  <w:style w:type="character" w:customStyle="1" w:styleId="titletitle">
    <w:name w:val="titletitle"/>
    <w:basedOn w:val="DefaultParagraphFont"/>
    <w:rsid w:val="00897E87"/>
  </w:style>
  <w:style w:type="character" w:customStyle="1" w:styleId="legref">
    <w:name w:val="legref"/>
    <w:basedOn w:val="DefaultParagraphFont"/>
    <w:rsid w:val="00897E87"/>
  </w:style>
  <w:style w:type="character" w:customStyle="1" w:styleId="hisdate">
    <w:name w:val="hisdate"/>
    <w:basedOn w:val="DefaultParagraphFont"/>
    <w:rsid w:val="00897E87"/>
  </w:style>
  <w:style w:type="character" w:customStyle="1" w:styleId="loclaw">
    <w:name w:val="loclaw"/>
    <w:basedOn w:val="DefaultParagraphFont"/>
    <w:rsid w:val="00897E87"/>
  </w:style>
  <w:style w:type="character" w:customStyle="1" w:styleId="graphic">
    <w:name w:val="graphic"/>
    <w:basedOn w:val="DefaultParagraphFont"/>
    <w:rsid w:val="00897E87"/>
  </w:style>
  <w:style w:type="character" w:customStyle="1" w:styleId="footnoteref">
    <w:name w:val="footnoteref"/>
    <w:basedOn w:val="DefaultParagraphFont"/>
    <w:rsid w:val="00897E87"/>
  </w:style>
  <w:style w:type="character" w:styleId="FollowedHyperlink">
    <w:name w:val="FollowedHyperlink"/>
    <w:basedOn w:val="DefaultParagraphFont"/>
    <w:uiPriority w:val="99"/>
    <w:semiHidden/>
    <w:unhideWhenUsed/>
    <w:rsid w:val="006A4E43"/>
    <w:rPr>
      <w:color w:val="800080"/>
      <w:u w:val="single"/>
    </w:rPr>
  </w:style>
  <w:style w:type="paragraph" w:styleId="BalloonText">
    <w:name w:val="Balloon Text"/>
    <w:basedOn w:val="Normal"/>
    <w:link w:val="BalloonTextChar"/>
    <w:uiPriority w:val="99"/>
    <w:semiHidden/>
    <w:unhideWhenUsed/>
    <w:rsid w:val="00731B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B3A"/>
    <w:rPr>
      <w:rFonts w:ascii="Segoe UI" w:hAnsi="Segoe UI" w:cs="Segoe UI"/>
      <w:sz w:val="18"/>
      <w:szCs w:val="18"/>
    </w:rPr>
  </w:style>
  <w:style w:type="paragraph" w:styleId="ListParagraph">
    <w:name w:val="List Paragraph"/>
    <w:basedOn w:val="Normal"/>
    <w:uiPriority w:val="34"/>
    <w:qFormat/>
    <w:rsid w:val="00F636BA"/>
    <w:pPr>
      <w:ind w:left="720"/>
      <w:contextualSpacing/>
    </w:pPr>
  </w:style>
</w:styles>
</file>

<file path=word/webSettings.xml><?xml version="1.0" encoding="utf-8"?>
<w:webSettings xmlns:r="http://schemas.openxmlformats.org/officeDocument/2006/relationships" xmlns:w="http://schemas.openxmlformats.org/wordprocessingml/2006/main">
  <w:divs>
    <w:div w:id="34820570">
      <w:bodyDiv w:val="1"/>
      <w:marLeft w:val="0"/>
      <w:marRight w:val="0"/>
      <w:marTop w:val="0"/>
      <w:marBottom w:val="0"/>
      <w:divBdr>
        <w:top w:val="none" w:sz="0" w:space="0" w:color="auto"/>
        <w:left w:val="none" w:sz="0" w:space="0" w:color="auto"/>
        <w:bottom w:val="none" w:sz="0" w:space="0" w:color="auto"/>
        <w:right w:val="none" w:sz="0" w:space="0" w:color="auto"/>
      </w:divBdr>
      <w:divsChild>
        <w:div w:id="52435632">
          <w:marLeft w:val="0"/>
          <w:marRight w:val="0"/>
          <w:marTop w:val="300"/>
          <w:marBottom w:val="0"/>
          <w:divBdr>
            <w:top w:val="none" w:sz="0" w:space="0" w:color="auto"/>
            <w:left w:val="none" w:sz="0" w:space="0" w:color="auto"/>
            <w:bottom w:val="none" w:sz="0" w:space="0" w:color="auto"/>
            <w:right w:val="none" w:sz="0" w:space="0" w:color="auto"/>
          </w:divBdr>
        </w:div>
        <w:div w:id="1348092412">
          <w:marLeft w:val="0"/>
          <w:marRight w:val="0"/>
          <w:marTop w:val="240"/>
          <w:marBottom w:val="240"/>
          <w:divBdr>
            <w:top w:val="none" w:sz="0" w:space="0" w:color="auto"/>
            <w:left w:val="none" w:sz="0" w:space="0" w:color="auto"/>
            <w:bottom w:val="none" w:sz="0" w:space="0" w:color="auto"/>
            <w:right w:val="none" w:sz="0" w:space="0" w:color="auto"/>
          </w:divBdr>
        </w:div>
      </w:divsChild>
    </w:div>
    <w:div w:id="39985537">
      <w:bodyDiv w:val="1"/>
      <w:marLeft w:val="0"/>
      <w:marRight w:val="0"/>
      <w:marTop w:val="0"/>
      <w:marBottom w:val="0"/>
      <w:divBdr>
        <w:top w:val="none" w:sz="0" w:space="0" w:color="auto"/>
        <w:left w:val="none" w:sz="0" w:space="0" w:color="auto"/>
        <w:bottom w:val="none" w:sz="0" w:space="0" w:color="auto"/>
        <w:right w:val="none" w:sz="0" w:space="0" w:color="auto"/>
      </w:divBdr>
      <w:divsChild>
        <w:div w:id="1136752210">
          <w:marLeft w:val="0"/>
          <w:marRight w:val="0"/>
          <w:marTop w:val="480"/>
          <w:marBottom w:val="60"/>
          <w:divBdr>
            <w:top w:val="none" w:sz="0" w:space="0" w:color="auto"/>
            <w:left w:val="none" w:sz="0" w:space="0" w:color="auto"/>
            <w:bottom w:val="none" w:sz="0" w:space="0" w:color="auto"/>
            <w:right w:val="none" w:sz="0" w:space="0" w:color="auto"/>
          </w:divBdr>
        </w:div>
        <w:div w:id="1642266770">
          <w:marLeft w:val="0"/>
          <w:marRight w:val="0"/>
          <w:marTop w:val="0"/>
          <w:marBottom w:val="0"/>
          <w:divBdr>
            <w:top w:val="none" w:sz="0" w:space="0" w:color="auto"/>
            <w:left w:val="none" w:sz="0" w:space="0" w:color="auto"/>
            <w:bottom w:val="none" w:sz="0" w:space="0" w:color="auto"/>
            <w:right w:val="none" w:sz="0" w:space="0" w:color="auto"/>
          </w:divBdr>
          <w:divsChild>
            <w:div w:id="436173114">
              <w:marLeft w:val="0"/>
              <w:marRight w:val="0"/>
              <w:marTop w:val="0"/>
              <w:marBottom w:val="0"/>
              <w:divBdr>
                <w:top w:val="none" w:sz="0" w:space="0" w:color="auto"/>
                <w:left w:val="none" w:sz="0" w:space="0" w:color="auto"/>
                <w:bottom w:val="none" w:sz="0" w:space="0" w:color="auto"/>
                <w:right w:val="none" w:sz="0" w:space="0" w:color="auto"/>
              </w:divBdr>
              <w:divsChild>
                <w:div w:id="371463808">
                  <w:marLeft w:val="0"/>
                  <w:marRight w:val="0"/>
                  <w:marTop w:val="0"/>
                  <w:marBottom w:val="210"/>
                  <w:divBdr>
                    <w:top w:val="none" w:sz="0" w:space="0" w:color="auto"/>
                    <w:left w:val="none" w:sz="0" w:space="0" w:color="auto"/>
                    <w:bottom w:val="none" w:sz="0" w:space="0" w:color="auto"/>
                    <w:right w:val="none" w:sz="0" w:space="0" w:color="auto"/>
                  </w:divBdr>
                  <w:divsChild>
                    <w:div w:id="593166383">
                      <w:marLeft w:val="480"/>
                      <w:marRight w:val="0"/>
                      <w:marTop w:val="0"/>
                      <w:marBottom w:val="240"/>
                      <w:divBdr>
                        <w:top w:val="none" w:sz="0" w:space="0" w:color="auto"/>
                        <w:left w:val="none" w:sz="0" w:space="0" w:color="auto"/>
                        <w:bottom w:val="none" w:sz="0" w:space="0" w:color="auto"/>
                        <w:right w:val="none" w:sz="0" w:space="0" w:color="auto"/>
                      </w:divBdr>
                      <w:divsChild>
                        <w:div w:id="1416902278">
                          <w:marLeft w:val="0"/>
                          <w:marRight w:val="0"/>
                          <w:marTop w:val="0"/>
                          <w:marBottom w:val="210"/>
                          <w:divBdr>
                            <w:top w:val="none" w:sz="0" w:space="0" w:color="auto"/>
                            <w:left w:val="none" w:sz="0" w:space="0" w:color="auto"/>
                            <w:bottom w:val="none" w:sz="0" w:space="0" w:color="auto"/>
                            <w:right w:val="none" w:sz="0" w:space="0" w:color="auto"/>
                          </w:divBdr>
                        </w:div>
                        <w:div w:id="427850832">
                          <w:marLeft w:val="0"/>
                          <w:marRight w:val="0"/>
                          <w:marTop w:val="0"/>
                          <w:marBottom w:val="0"/>
                          <w:divBdr>
                            <w:top w:val="none" w:sz="0" w:space="0" w:color="auto"/>
                            <w:left w:val="none" w:sz="0" w:space="0" w:color="auto"/>
                            <w:bottom w:val="none" w:sz="0" w:space="0" w:color="auto"/>
                            <w:right w:val="none" w:sz="0" w:space="0" w:color="auto"/>
                          </w:divBdr>
                          <w:divsChild>
                            <w:div w:id="445580732">
                              <w:marLeft w:val="0"/>
                              <w:marRight w:val="0"/>
                              <w:marTop w:val="0"/>
                              <w:marBottom w:val="0"/>
                              <w:divBdr>
                                <w:top w:val="none" w:sz="0" w:space="0" w:color="auto"/>
                                <w:left w:val="none" w:sz="0" w:space="0" w:color="auto"/>
                                <w:bottom w:val="none" w:sz="0" w:space="0" w:color="auto"/>
                                <w:right w:val="none" w:sz="0" w:space="0" w:color="auto"/>
                              </w:divBdr>
                              <w:divsChild>
                                <w:div w:id="127240016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455900">
                  <w:marLeft w:val="0"/>
                  <w:marRight w:val="0"/>
                  <w:marTop w:val="210"/>
                  <w:marBottom w:val="210"/>
                  <w:divBdr>
                    <w:top w:val="none" w:sz="0" w:space="0" w:color="auto"/>
                    <w:left w:val="none" w:sz="0" w:space="0" w:color="auto"/>
                    <w:bottom w:val="none" w:sz="0" w:space="0" w:color="auto"/>
                    <w:right w:val="none" w:sz="0" w:space="0" w:color="auto"/>
                  </w:divBdr>
                  <w:divsChild>
                    <w:div w:id="1705979769">
                      <w:marLeft w:val="480"/>
                      <w:marRight w:val="0"/>
                      <w:marTop w:val="0"/>
                      <w:marBottom w:val="240"/>
                      <w:divBdr>
                        <w:top w:val="none" w:sz="0" w:space="0" w:color="auto"/>
                        <w:left w:val="none" w:sz="0" w:space="0" w:color="auto"/>
                        <w:bottom w:val="none" w:sz="0" w:space="0" w:color="auto"/>
                        <w:right w:val="none" w:sz="0" w:space="0" w:color="auto"/>
                      </w:divBdr>
                      <w:divsChild>
                        <w:div w:id="735861065">
                          <w:marLeft w:val="0"/>
                          <w:marRight w:val="0"/>
                          <w:marTop w:val="0"/>
                          <w:marBottom w:val="0"/>
                          <w:divBdr>
                            <w:top w:val="none" w:sz="0" w:space="0" w:color="auto"/>
                            <w:left w:val="none" w:sz="0" w:space="0" w:color="auto"/>
                            <w:bottom w:val="none" w:sz="0" w:space="0" w:color="auto"/>
                            <w:right w:val="none" w:sz="0" w:space="0" w:color="auto"/>
                          </w:divBdr>
                          <w:divsChild>
                            <w:div w:id="1783767840">
                              <w:marLeft w:val="0"/>
                              <w:marRight w:val="0"/>
                              <w:marTop w:val="210"/>
                              <w:marBottom w:val="210"/>
                              <w:divBdr>
                                <w:top w:val="none" w:sz="0" w:space="0" w:color="auto"/>
                                <w:left w:val="none" w:sz="0" w:space="0" w:color="auto"/>
                                <w:bottom w:val="none" w:sz="0" w:space="0" w:color="auto"/>
                                <w:right w:val="none" w:sz="0" w:space="0" w:color="auto"/>
                              </w:divBdr>
                              <w:divsChild>
                                <w:div w:id="823467713">
                                  <w:marLeft w:val="480"/>
                                  <w:marRight w:val="0"/>
                                  <w:marTop w:val="0"/>
                                  <w:marBottom w:val="240"/>
                                  <w:divBdr>
                                    <w:top w:val="none" w:sz="0" w:space="0" w:color="auto"/>
                                    <w:left w:val="none" w:sz="0" w:space="0" w:color="auto"/>
                                    <w:bottom w:val="none" w:sz="0" w:space="0" w:color="auto"/>
                                    <w:right w:val="none" w:sz="0" w:space="0" w:color="auto"/>
                                  </w:divBdr>
                                </w:div>
                              </w:divsChild>
                            </w:div>
                            <w:div w:id="481579137">
                              <w:marLeft w:val="0"/>
                              <w:marRight w:val="0"/>
                              <w:marTop w:val="210"/>
                              <w:marBottom w:val="210"/>
                              <w:divBdr>
                                <w:top w:val="none" w:sz="0" w:space="0" w:color="auto"/>
                                <w:left w:val="none" w:sz="0" w:space="0" w:color="auto"/>
                                <w:bottom w:val="none" w:sz="0" w:space="0" w:color="auto"/>
                                <w:right w:val="none" w:sz="0" w:space="0" w:color="auto"/>
                              </w:divBdr>
                              <w:divsChild>
                                <w:div w:id="449738047">
                                  <w:marLeft w:val="480"/>
                                  <w:marRight w:val="0"/>
                                  <w:marTop w:val="0"/>
                                  <w:marBottom w:val="240"/>
                                  <w:divBdr>
                                    <w:top w:val="none" w:sz="0" w:space="0" w:color="auto"/>
                                    <w:left w:val="none" w:sz="0" w:space="0" w:color="auto"/>
                                    <w:bottom w:val="none" w:sz="0" w:space="0" w:color="auto"/>
                                    <w:right w:val="none" w:sz="0" w:space="0" w:color="auto"/>
                                  </w:divBdr>
                                  <w:divsChild>
                                    <w:div w:id="782071884">
                                      <w:marLeft w:val="0"/>
                                      <w:marRight w:val="0"/>
                                      <w:marTop w:val="0"/>
                                      <w:marBottom w:val="0"/>
                                      <w:divBdr>
                                        <w:top w:val="none" w:sz="0" w:space="0" w:color="auto"/>
                                        <w:left w:val="none" w:sz="0" w:space="0" w:color="auto"/>
                                        <w:bottom w:val="none" w:sz="0" w:space="0" w:color="auto"/>
                                        <w:right w:val="none" w:sz="0" w:space="0" w:color="auto"/>
                                      </w:divBdr>
                                      <w:divsChild>
                                        <w:div w:id="1888494929">
                                          <w:marLeft w:val="0"/>
                                          <w:marRight w:val="0"/>
                                          <w:marTop w:val="210"/>
                                          <w:marBottom w:val="210"/>
                                          <w:divBdr>
                                            <w:top w:val="none" w:sz="0" w:space="0" w:color="auto"/>
                                            <w:left w:val="none" w:sz="0" w:space="0" w:color="auto"/>
                                            <w:bottom w:val="none" w:sz="0" w:space="0" w:color="auto"/>
                                            <w:right w:val="none" w:sz="0" w:space="0" w:color="auto"/>
                                          </w:divBdr>
                                          <w:divsChild>
                                            <w:div w:id="47535346">
                                              <w:marLeft w:val="480"/>
                                              <w:marRight w:val="0"/>
                                              <w:marTop w:val="0"/>
                                              <w:marBottom w:val="240"/>
                                              <w:divBdr>
                                                <w:top w:val="none" w:sz="0" w:space="0" w:color="auto"/>
                                                <w:left w:val="none" w:sz="0" w:space="0" w:color="auto"/>
                                                <w:bottom w:val="none" w:sz="0" w:space="0" w:color="auto"/>
                                                <w:right w:val="none" w:sz="0" w:space="0" w:color="auto"/>
                                              </w:divBdr>
                                            </w:div>
                                          </w:divsChild>
                                        </w:div>
                                        <w:div w:id="711999901">
                                          <w:marLeft w:val="0"/>
                                          <w:marRight w:val="0"/>
                                          <w:marTop w:val="210"/>
                                          <w:marBottom w:val="210"/>
                                          <w:divBdr>
                                            <w:top w:val="none" w:sz="0" w:space="0" w:color="auto"/>
                                            <w:left w:val="none" w:sz="0" w:space="0" w:color="auto"/>
                                            <w:bottom w:val="none" w:sz="0" w:space="0" w:color="auto"/>
                                            <w:right w:val="none" w:sz="0" w:space="0" w:color="auto"/>
                                          </w:divBdr>
                                          <w:divsChild>
                                            <w:div w:id="629675567">
                                              <w:marLeft w:val="480"/>
                                              <w:marRight w:val="0"/>
                                              <w:marTop w:val="0"/>
                                              <w:marBottom w:val="240"/>
                                              <w:divBdr>
                                                <w:top w:val="none" w:sz="0" w:space="0" w:color="auto"/>
                                                <w:left w:val="none" w:sz="0" w:space="0" w:color="auto"/>
                                                <w:bottom w:val="none" w:sz="0" w:space="0" w:color="auto"/>
                                                <w:right w:val="none" w:sz="0" w:space="0" w:color="auto"/>
                                              </w:divBdr>
                                            </w:div>
                                          </w:divsChild>
                                        </w:div>
                                        <w:div w:id="1605112141">
                                          <w:marLeft w:val="0"/>
                                          <w:marRight w:val="0"/>
                                          <w:marTop w:val="210"/>
                                          <w:marBottom w:val="210"/>
                                          <w:divBdr>
                                            <w:top w:val="none" w:sz="0" w:space="0" w:color="auto"/>
                                            <w:left w:val="none" w:sz="0" w:space="0" w:color="auto"/>
                                            <w:bottom w:val="none" w:sz="0" w:space="0" w:color="auto"/>
                                            <w:right w:val="none" w:sz="0" w:space="0" w:color="auto"/>
                                          </w:divBdr>
                                          <w:divsChild>
                                            <w:div w:id="994190831">
                                              <w:marLeft w:val="480"/>
                                              <w:marRight w:val="0"/>
                                              <w:marTop w:val="0"/>
                                              <w:marBottom w:val="240"/>
                                              <w:divBdr>
                                                <w:top w:val="none" w:sz="0" w:space="0" w:color="auto"/>
                                                <w:left w:val="none" w:sz="0" w:space="0" w:color="auto"/>
                                                <w:bottom w:val="none" w:sz="0" w:space="0" w:color="auto"/>
                                                <w:right w:val="none" w:sz="0" w:space="0" w:color="auto"/>
                                              </w:divBdr>
                                            </w:div>
                                          </w:divsChild>
                                        </w:div>
                                        <w:div w:id="1455979824">
                                          <w:marLeft w:val="0"/>
                                          <w:marRight w:val="0"/>
                                          <w:marTop w:val="210"/>
                                          <w:marBottom w:val="210"/>
                                          <w:divBdr>
                                            <w:top w:val="none" w:sz="0" w:space="0" w:color="auto"/>
                                            <w:left w:val="none" w:sz="0" w:space="0" w:color="auto"/>
                                            <w:bottom w:val="none" w:sz="0" w:space="0" w:color="auto"/>
                                            <w:right w:val="none" w:sz="0" w:space="0" w:color="auto"/>
                                          </w:divBdr>
                                          <w:divsChild>
                                            <w:div w:id="1399329308">
                                              <w:marLeft w:val="480"/>
                                              <w:marRight w:val="0"/>
                                              <w:marTop w:val="0"/>
                                              <w:marBottom w:val="240"/>
                                              <w:divBdr>
                                                <w:top w:val="none" w:sz="0" w:space="0" w:color="auto"/>
                                                <w:left w:val="none" w:sz="0" w:space="0" w:color="auto"/>
                                                <w:bottom w:val="none" w:sz="0" w:space="0" w:color="auto"/>
                                                <w:right w:val="none" w:sz="0" w:space="0" w:color="auto"/>
                                              </w:divBdr>
                                            </w:div>
                                          </w:divsChild>
                                        </w:div>
                                        <w:div w:id="1252813695">
                                          <w:marLeft w:val="0"/>
                                          <w:marRight w:val="0"/>
                                          <w:marTop w:val="210"/>
                                          <w:marBottom w:val="210"/>
                                          <w:divBdr>
                                            <w:top w:val="none" w:sz="0" w:space="0" w:color="auto"/>
                                            <w:left w:val="none" w:sz="0" w:space="0" w:color="auto"/>
                                            <w:bottom w:val="none" w:sz="0" w:space="0" w:color="auto"/>
                                            <w:right w:val="none" w:sz="0" w:space="0" w:color="auto"/>
                                          </w:divBdr>
                                          <w:divsChild>
                                            <w:div w:id="1183130665">
                                              <w:marLeft w:val="480"/>
                                              <w:marRight w:val="0"/>
                                              <w:marTop w:val="0"/>
                                              <w:marBottom w:val="240"/>
                                              <w:divBdr>
                                                <w:top w:val="none" w:sz="0" w:space="0" w:color="auto"/>
                                                <w:left w:val="none" w:sz="0" w:space="0" w:color="auto"/>
                                                <w:bottom w:val="none" w:sz="0" w:space="0" w:color="auto"/>
                                                <w:right w:val="none" w:sz="0" w:space="0" w:color="auto"/>
                                              </w:divBdr>
                                            </w:div>
                                          </w:divsChild>
                                        </w:div>
                                        <w:div w:id="1880243609">
                                          <w:marLeft w:val="0"/>
                                          <w:marRight w:val="0"/>
                                          <w:marTop w:val="210"/>
                                          <w:marBottom w:val="0"/>
                                          <w:divBdr>
                                            <w:top w:val="none" w:sz="0" w:space="0" w:color="auto"/>
                                            <w:left w:val="none" w:sz="0" w:space="0" w:color="auto"/>
                                            <w:bottom w:val="none" w:sz="0" w:space="0" w:color="auto"/>
                                            <w:right w:val="none" w:sz="0" w:space="0" w:color="auto"/>
                                          </w:divBdr>
                                          <w:divsChild>
                                            <w:div w:id="637131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21021732">
                              <w:marLeft w:val="0"/>
                              <w:marRight w:val="0"/>
                              <w:marTop w:val="210"/>
                              <w:marBottom w:val="210"/>
                              <w:divBdr>
                                <w:top w:val="none" w:sz="0" w:space="0" w:color="auto"/>
                                <w:left w:val="none" w:sz="0" w:space="0" w:color="auto"/>
                                <w:bottom w:val="none" w:sz="0" w:space="0" w:color="auto"/>
                                <w:right w:val="none" w:sz="0" w:space="0" w:color="auto"/>
                              </w:divBdr>
                              <w:divsChild>
                                <w:div w:id="255132768">
                                  <w:marLeft w:val="480"/>
                                  <w:marRight w:val="0"/>
                                  <w:marTop w:val="0"/>
                                  <w:marBottom w:val="240"/>
                                  <w:divBdr>
                                    <w:top w:val="none" w:sz="0" w:space="0" w:color="auto"/>
                                    <w:left w:val="none" w:sz="0" w:space="0" w:color="auto"/>
                                    <w:bottom w:val="none" w:sz="0" w:space="0" w:color="auto"/>
                                    <w:right w:val="none" w:sz="0" w:space="0" w:color="auto"/>
                                  </w:divBdr>
                                </w:div>
                              </w:divsChild>
                            </w:div>
                            <w:div w:id="75827491">
                              <w:marLeft w:val="0"/>
                              <w:marRight w:val="0"/>
                              <w:marTop w:val="210"/>
                              <w:marBottom w:val="210"/>
                              <w:divBdr>
                                <w:top w:val="none" w:sz="0" w:space="0" w:color="auto"/>
                                <w:left w:val="none" w:sz="0" w:space="0" w:color="auto"/>
                                <w:bottom w:val="none" w:sz="0" w:space="0" w:color="auto"/>
                                <w:right w:val="none" w:sz="0" w:space="0" w:color="auto"/>
                              </w:divBdr>
                              <w:divsChild>
                                <w:div w:id="2025746580">
                                  <w:marLeft w:val="480"/>
                                  <w:marRight w:val="0"/>
                                  <w:marTop w:val="0"/>
                                  <w:marBottom w:val="240"/>
                                  <w:divBdr>
                                    <w:top w:val="none" w:sz="0" w:space="0" w:color="auto"/>
                                    <w:left w:val="none" w:sz="0" w:space="0" w:color="auto"/>
                                    <w:bottom w:val="none" w:sz="0" w:space="0" w:color="auto"/>
                                    <w:right w:val="none" w:sz="0" w:space="0" w:color="auto"/>
                                  </w:divBdr>
                                  <w:divsChild>
                                    <w:div w:id="282006949">
                                      <w:marLeft w:val="0"/>
                                      <w:marRight w:val="0"/>
                                      <w:marTop w:val="0"/>
                                      <w:marBottom w:val="0"/>
                                      <w:divBdr>
                                        <w:top w:val="none" w:sz="0" w:space="0" w:color="auto"/>
                                        <w:left w:val="none" w:sz="0" w:space="0" w:color="auto"/>
                                        <w:bottom w:val="none" w:sz="0" w:space="0" w:color="auto"/>
                                        <w:right w:val="none" w:sz="0" w:space="0" w:color="auto"/>
                                      </w:divBdr>
                                      <w:divsChild>
                                        <w:div w:id="544610292">
                                          <w:marLeft w:val="0"/>
                                          <w:marRight w:val="0"/>
                                          <w:marTop w:val="210"/>
                                          <w:marBottom w:val="210"/>
                                          <w:divBdr>
                                            <w:top w:val="none" w:sz="0" w:space="0" w:color="auto"/>
                                            <w:left w:val="none" w:sz="0" w:space="0" w:color="auto"/>
                                            <w:bottom w:val="none" w:sz="0" w:space="0" w:color="auto"/>
                                            <w:right w:val="none" w:sz="0" w:space="0" w:color="auto"/>
                                          </w:divBdr>
                                          <w:divsChild>
                                            <w:div w:id="132797326">
                                              <w:marLeft w:val="480"/>
                                              <w:marRight w:val="0"/>
                                              <w:marTop w:val="0"/>
                                              <w:marBottom w:val="240"/>
                                              <w:divBdr>
                                                <w:top w:val="none" w:sz="0" w:space="0" w:color="auto"/>
                                                <w:left w:val="none" w:sz="0" w:space="0" w:color="auto"/>
                                                <w:bottom w:val="none" w:sz="0" w:space="0" w:color="auto"/>
                                                <w:right w:val="none" w:sz="0" w:space="0" w:color="auto"/>
                                              </w:divBdr>
                                            </w:div>
                                          </w:divsChild>
                                        </w:div>
                                        <w:div w:id="436675557">
                                          <w:marLeft w:val="0"/>
                                          <w:marRight w:val="0"/>
                                          <w:marTop w:val="210"/>
                                          <w:marBottom w:val="210"/>
                                          <w:divBdr>
                                            <w:top w:val="none" w:sz="0" w:space="0" w:color="auto"/>
                                            <w:left w:val="none" w:sz="0" w:space="0" w:color="auto"/>
                                            <w:bottom w:val="none" w:sz="0" w:space="0" w:color="auto"/>
                                            <w:right w:val="none" w:sz="0" w:space="0" w:color="auto"/>
                                          </w:divBdr>
                                          <w:divsChild>
                                            <w:div w:id="64688744">
                                              <w:marLeft w:val="480"/>
                                              <w:marRight w:val="0"/>
                                              <w:marTop w:val="0"/>
                                              <w:marBottom w:val="240"/>
                                              <w:divBdr>
                                                <w:top w:val="none" w:sz="0" w:space="0" w:color="auto"/>
                                                <w:left w:val="none" w:sz="0" w:space="0" w:color="auto"/>
                                                <w:bottom w:val="none" w:sz="0" w:space="0" w:color="auto"/>
                                                <w:right w:val="none" w:sz="0" w:space="0" w:color="auto"/>
                                              </w:divBdr>
                                            </w:div>
                                          </w:divsChild>
                                        </w:div>
                                        <w:div w:id="1539656997">
                                          <w:marLeft w:val="0"/>
                                          <w:marRight w:val="0"/>
                                          <w:marTop w:val="210"/>
                                          <w:marBottom w:val="0"/>
                                          <w:divBdr>
                                            <w:top w:val="none" w:sz="0" w:space="0" w:color="auto"/>
                                            <w:left w:val="none" w:sz="0" w:space="0" w:color="auto"/>
                                            <w:bottom w:val="none" w:sz="0" w:space="0" w:color="auto"/>
                                            <w:right w:val="none" w:sz="0" w:space="0" w:color="auto"/>
                                          </w:divBdr>
                                          <w:divsChild>
                                            <w:div w:id="54822159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99800225">
                              <w:marLeft w:val="0"/>
                              <w:marRight w:val="0"/>
                              <w:marTop w:val="210"/>
                              <w:marBottom w:val="210"/>
                              <w:divBdr>
                                <w:top w:val="none" w:sz="0" w:space="0" w:color="auto"/>
                                <w:left w:val="none" w:sz="0" w:space="0" w:color="auto"/>
                                <w:bottom w:val="none" w:sz="0" w:space="0" w:color="auto"/>
                                <w:right w:val="none" w:sz="0" w:space="0" w:color="auto"/>
                              </w:divBdr>
                              <w:divsChild>
                                <w:div w:id="195437209">
                                  <w:marLeft w:val="480"/>
                                  <w:marRight w:val="0"/>
                                  <w:marTop w:val="0"/>
                                  <w:marBottom w:val="240"/>
                                  <w:divBdr>
                                    <w:top w:val="none" w:sz="0" w:space="0" w:color="auto"/>
                                    <w:left w:val="none" w:sz="0" w:space="0" w:color="auto"/>
                                    <w:bottom w:val="none" w:sz="0" w:space="0" w:color="auto"/>
                                    <w:right w:val="none" w:sz="0" w:space="0" w:color="auto"/>
                                  </w:divBdr>
                                </w:div>
                              </w:divsChild>
                            </w:div>
                            <w:div w:id="1298146803">
                              <w:marLeft w:val="0"/>
                              <w:marRight w:val="0"/>
                              <w:marTop w:val="210"/>
                              <w:marBottom w:val="210"/>
                              <w:divBdr>
                                <w:top w:val="none" w:sz="0" w:space="0" w:color="auto"/>
                                <w:left w:val="none" w:sz="0" w:space="0" w:color="auto"/>
                                <w:bottom w:val="none" w:sz="0" w:space="0" w:color="auto"/>
                                <w:right w:val="none" w:sz="0" w:space="0" w:color="auto"/>
                              </w:divBdr>
                              <w:divsChild>
                                <w:div w:id="324869578">
                                  <w:marLeft w:val="480"/>
                                  <w:marRight w:val="0"/>
                                  <w:marTop w:val="0"/>
                                  <w:marBottom w:val="240"/>
                                  <w:divBdr>
                                    <w:top w:val="none" w:sz="0" w:space="0" w:color="auto"/>
                                    <w:left w:val="none" w:sz="0" w:space="0" w:color="auto"/>
                                    <w:bottom w:val="none" w:sz="0" w:space="0" w:color="auto"/>
                                    <w:right w:val="none" w:sz="0" w:space="0" w:color="auto"/>
                                  </w:divBdr>
                                </w:div>
                              </w:divsChild>
                            </w:div>
                            <w:div w:id="253513658">
                              <w:marLeft w:val="0"/>
                              <w:marRight w:val="0"/>
                              <w:marTop w:val="210"/>
                              <w:marBottom w:val="210"/>
                              <w:divBdr>
                                <w:top w:val="none" w:sz="0" w:space="0" w:color="auto"/>
                                <w:left w:val="none" w:sz="0" w:space="0" w:color="auto"/>
                                <w:bottom w:val="none" w:sz="0" w:space="0" w:color="auto"/>
                                <w:right w:val="none" w:sz="0" w:space="0" w:color="auto"/>
                              </w:divBdr>
                              <w:divsChild>
                                <w:div w:id="2111661353">
                                  <w:marLeft w:val="480"/>
                                  <w:marRight w:val="0"/>
                                  <w:marTop w:val="0"/>
                                  <w:marBottom w:val="240"/>
                                  <w:divBdr>
                                    <w:top w:val="none" w:sz="0" w:space="0" w:color="auto"/>
                                    <w:left w:val="none" w:sz="0" w:space="0" w:color="auto"/>
                                    <w:bottom w:val="none" w:sz="0" w:space="0" w:color="auto"/>
                                    <w:right w:val="none" w:sz="0" w:space="0" w:color="auto"/>
                                  </w:divBdr>
                                </w:div>
                              </w:divsChild>
                            </w:div>
                            <w:div w:id="1868639697">
                              <w:marLeft w:val="0"/>
                              <w:marRight w:val="0"/>
                              <w:marTop w:val="210"/>
                              <w:marBottom w:val="210"/>
                              <w:divBdr>
                                <w:top w:val="none" w:sz="0" w:space="0" w:color="auto"/>
                                <w:left w:val="none" w:sz="0" w:space="0" w:color="auto"/>
                                <w:bottom w:val="none" w:sz="0" w:space="0" w:color="auto"/>
                                <w:right w:val="none" w:sz="0" w:space="0" w:color="auto"/>
                              </w:divBdr>
                              <w:divsChild>
                                <w:div w:id="784350128">
                                  <w:marLeft w:val="480"/>
                                  <w:marRight w:val="0"/>
                                  <w:marTop w:val="0"/>
                                  <w:marBottom w:val="240"/>
                                  <w:divBdr>
                                    <w:top w:val="none" w:sz="0" w:space="0" w:color="auto"/>
                                    <w:left w:val="none" w:sz="0" w:space="0" w:color="auto"/>
                                    <w:bottom w:val="none" w:sz="0" w:space="0" w:color="auto"/>
                                    <w:right w:val="none" w:sz="0" w:space="0" w:color="auto"/>
                                  </w:divBdr>
                                </w:div>
                              </w:divsChild>
                            </w:div>
                            <w:div w:id="1361007796">
                              <w:marLeft w:val="0"/>
                              <w:marRight w:val="0"/>
                              <w:marTop w:val="210"/>
                              <w:marBottom w:val="210"/>
                              <w:divBdr>
                                <w:top w:val="none" w:sz="0" w:space="0" w:color="auto"/>
                                <w:left w:val="none" w:sz="0" w:space="0" w:color="auto"/>
                                <w:bottom w:val="none" w:sz="0" w:space="0" w:color="auto"/>
                                <w:right w:val="none" w:sz="0" w:space="0" w:color="auto"/>
                              </w:divBdr>
                              <w:divsChild>
                                <w:div w:id="1197231235">
                                  <w:marLeft w:val="480"/>
                                  <w:marRight w:val="0"/>
                                  <w:marTop w:val="0"/>
                                  <w:marBottom w:val="240"/>
                                  <w:divBdr>
                                    <w:top w:val="none" w:sz="0" w:space="0" w:color="auto"/>
                                    <w:left w:val="none" w:sz="0" w:space="0" w:color="auto"/>
                                    <w:bottom w:val="none" w:sz="0" w:space="0" w:color="auto"/>
                                    <w:right w:val="none" w:sz="0" w:space="0" w:color="auto"/>
                                  </w:divBdr>
                                </w:div>
                              </w:divsChild>
                            </w:div>
                            <w:div w:id="1718241482">
                              <w:marLeft w:val="0"/>
                              <w:marRight w:val="0"/>
                              <w:marTop w:val="210"/>
                              <w:marBottom w:val="210"/>
                              <w:divBdr>
                                <w:top w:val="none" w:sz="0" w:space="0" w:color="auto"/>
                                <w:left w:val="none" w:sz="0" w:space="0" w:color="auto"/>
                                <w:bottom w:val="none" w:sz="0" w:space="0" w:color="auto"/>
                                <w:right w:val="none" w:sz="0" w:space="0" w:color="auto"/>
                              </w:divBdr>
                              <w:divsChild>
                                <w:div w:id="816528604">
                                  <w:marLeft w:val="480"/>
                                  <w:marRight w:val="0"/>
                                  <w:marTop w:val="0"/>
                                  <w:marBottom w:val="240"/>
                                  <w:divBdr>
                                    <w:top w:val="none" w:sz="0" w:space="0" w:color="auto"/>
                                    <w:left w:val="none" w:sz="0" w:space="0" w:color="auto"/>
                                    <w:bottom w:val="none" w:sz="0" w:space="0" w:color="auto"/>
                                    <w:right w:val="none" w:sz="0" w:space="0" w:color="auto"/>
                                  </w:divBdr>
                                </w:div>
                              </w:divsChild>
                            </w:div>
                            <w:div w:id="343098124">
                              <w:marLeft w:val="0"/>
                              <w:marRight w:val="0"/>
                              <w:marTop w:val="210"/>
                              <w:marBottom w:val="210"/>
                              <w:divBdr>
                                <w:top w:val="none" w:sz="0" w:space="0" w:color="auto"/>
                                <w:left w:val="none" w:sz="0" w:space="0" w:color="auto"/>
                                <w:bottom w:val="none" w:sz="0" w:space="0" w:color="auto"/>
                                <w:right w:val="none" w:sz="0" w:space="0" w:color="auto"/>
                              </w:divBdr>
                              <w:divsChild>
                                <w:div w:id="2023124910">
                                  <w:marLeft w:val="480"/>
                                  <w:marRight w:val="0"/>
                                  <w:marTop w:val="0"/>
                                  <w:marBottom w:val="240"/>
                                  <w:divBdr>
                                    <w:top w:val="none" w:sz="0" w:space="0" w:color="auto"/>
                                    <w:left w:val="none" w:sz="0" w:space="0" w:color="auto"/>
                                    <w:bottom w:val="none" w:sz="0" w:space="0" w:color="auto"/>
                                    <w:right w:val="none" w:sz="0" w:space="0" w:color="auto"/>
                                  </w:divBdr>
                                </w:div>
                              </w:divsChild>
                            </w:div>
                            <w:div w:id="1543051122">
                              <w:marLeft w:val="0"/>
                              <w:marRight w:val="0"/>
                              <w:marTop w:val="210"/>
                              <w:marBottom w:val="210"/>
                              <w:divBdr>
                                <w:top w:val="none" w:sz="0" w:space="0" w:color="auto"/>
                                <w:left w:val="none" w:sz="0" w:space="0" w:color="auto"/>
                                <w:bottom w:val="none" w:sz="0" w:space="0" w:color="auto"/>
                                <w:right w:val="none" w:sz="0" w:space="0" w:color="auto"/>
                              </w:divBdr>
                              <w:divsChild>
                                <w:div w:id="863442007">
                                  <w:marLeft w:val="480"/>
                                  <w:marRight w:val="0"/>
                                  <w:marTop w:val="0"/>
                                  <w:marBottom w:val="240"/>
                                  <w:divBdr>
                                    <w:top w:val="none" w:sz="0" w:space="0" w:color="auto"/>
                                    <w:left w:val="none" w:sz="0" w:space="0" w:color="auto"/>
                                    <w:bottom w:val="none" w:sz="0" w:space="0" w:color="auto"/>
                                    <w:right w:val="none" w:sz="0" w:space="0" w:color="auto"/>
                                  </w:divBdr>
                                </w:div>
                              </w:divsChild>
                            </w:div>
                            <w:div w:id="222303341">
                              <w:marLeft w:val="0"/>
                              <w:marRight w:val="0"/>
                              <w:marTop w:val="210"/>
                              <w:marBottom w:val="210"/>
                              <w:divBdr>
                                <w:top w:val="none" w:sz="0" w:space="0" w:color="auto"/>
                                <w:left w:val="none" w:sz="0" w:space="0" w:color="auto"/>
                                <w:bottom w:val="none" w:sz="0" w:space="0" w:color="auto"/>
                                <w:right w:val="none" w:sz="0" w:space="0" w:color="auto"/>
                              </w:divBdr>
                              <w:divsChild>
                                <w:div w:id="2013334492">
                                  <w:marLeft w:val="480"/>
                                  <w:marRight w:val="0"/>
                                  <w:marTop w:val="0"/>
                                  <w:marBottom w:val="240"/>
                                  <w:divBdr>
                                    <w:top w:val="none" w:sz="0" w:space="0" w:color="auto"/>
                                    <w:left w:val="none" w:sz="0" w:space="0" w:color="auto"/>
                                    <w:bottom w:val="none" w:sz="0" w:space="0" w:color="auto"/>
                                    <w:right w:val="none" w:sz="0" w:space="0" w:color="auto"/>
                                  </w:divBdr>
                                </w:div>
                              </w:divsChild>
                            </w:div>
                            <w:div w:id="8022915">
                              <w:marLeft w:val="0"/>
                              <w:marRight w:val="0"/>
                              <w:marTop w:val="210"/>
                              <w:marBottom w:val="210"/>
                              <w:divBdr>
                                <w:top w:val="none" w:sz="0" w:space="0" w:color="auto"/>
                                <w:left w:val="none" w:sz="0" w:space="0" w:color="auto"/>
                                <w:bottom w:val="none" w:sz="0" w:space="0" w:color="auto"/>
                                <w:right w:val="none" w:sz="0" w:space="0" w:color="auto"/>
                              </w:divBdr>
                              <w:divsChild>
                                <w:div w:id="716586071">
                                  <w:marLeft w:val="480"/>
                                  <w:marRight w:val="0"/>
                                  <w:marTop w:val="0"/>
                                  <w:marBottom w:val="240"/>
                                  <w:divBdr>
                                    <w:top w:val="none" w:sz="0" w:space="0" w:color="auto"/>
                                    <w:left w:val="none" w:sz="0" w:space="0" w:color="auto"/>
                                    <w:bottom w:val="none" w:sz="0" w:space="0" w:color="auto"/>
                                    <w:right w:val="none" w:sz="0" w:space="0" w:color="auto"/>
                                  </w:divBdr>
                                </w:div>
                              </w:divsChild>
                            </w:div>
                            <w:div w:id="1951349795">
                              <w:marLeft w:val="0"/>
                              <w:marRight w:val="0"/>
                              <w:marTop w:val="210"/>
                              <w:marBottom w:val="210"/>
                              <w:divBdr>
                                <w:top w:val="none" w:sz="0" w:space="0" w:color="auto"/>
                                <w:left w:val="none" w:sz="0" w:space="0" w:color="auto"/>
                                <w:bottom w:val="none" w:sz="0" w:space="0" w:color="auto"/>
                                <w:right w:val="none" w:sz="0" w:space="0" w:color="auto"/>
                              </w:divBdr>
                              <w:divsChild>
                                <w:div w:id="924221418">
                                  <w:marLeft w:val="480"/>
                                  <w:marRight w:val="0"/>
                                  <w:marTop w:val="0"/>
                                  <w:marBottom w:val="240"/>
                                  <w:divBdr>
                                    <w:top w:val="none" w:sz="0" w:space="0" w:color="auto"/>
                                    <w:left w:val="none" w:sz="0" w:space="0" w:color="auto"/>
                                    <w:bottom w:val="none" w:sz="0" w:space="0" w:color="auto"/>
                                    <w:right w:val="none" w:sz="0" w:space="0" w:color="auto"/>
                                  </w:divBdr>
                                </w:div>
                              </w:divsChild>
                            </w:div>
                            <w:div w:id="985863334">
                              <w:marLeft w:val="0"/>
                              <w:marRight w:val="0"/>
                              <w:marTop w:val="210"/>
                              <w:marBottom w:val="210"/>
                              <w:divBdr>
                                <w:top w:val="none" w:sz="0" w:space="0" w:color="auto"/>
                                <w:left w:val="none" w:sz="0" w:space="0" w:color="auto"/>
                                <w:bottom w:val="none" w:sz="0" w:space="0" w:color="auto"/>
                                <w:right w:val="none" w:sz="0" w:space="0" w:color="auto"/>
                              </w:divBdr>
                              <w:divsChild>
                                <w:div w:id="742676885">
                                  <w:marLeft w:val="480"/>
                                  <w:marRight w:val="0"/>
                                  <w:marTop w:val="0"/>
                                  <w:marBottom w:val="240"/>
                                  <w:divBdr>
                                    <w:top w:val="none" w:sz="0" w:space="0" w:color="auto"/>
                                    <w:left w:val="none" w:sz="0" w:space="0" w:color="auto"/>
                                    <w:bottom w:val="none" w:sz="0" w:space="0" w:color="auto"/>
                                    <w:right w:val="none" w:sz="0" w:space="0" w:color="auto"/>
                                  </w:divBdr>
                                </w:div>
                              </w:divsChild>
                            </w:div>
                            <w:div w:id="1258102191">
                              <w:marLeft w:val="0"/>
                              <w:marRight w:val="0"/>
                              <w:marTop w:val="210"/>
                              <w:marBottom w:val="210"/>
                              <w:divBdr>
                                <w:top w:val="none" w:sz="0" w:space="0" w:color="auto"/>
                                <w:left w:val="none" w:sz="0" w:space="0" w:color="auto"/>
                                <w:bottom w:val="none" w:sz="0" w:space="0" w:color="auto"/>
                                <w:right w:val="none" w:sz="0" w:space="0" w:color="auto"/>
                              </w:divBdr>
                              <w:divsChild>
                                <w:div w:id="827356824">
                                  <w:marLeft w:val="480"/>
                                  <w:marRight w:val="0"/>
                                  <w:marTop w:val="0"/>
                                  <w:marBottom w:val="240"/>
                                  <w:divBdr>
                                    <w:top w:val="none" w:sz="0" w:space="0" w:color="auto"/>
                                    <w:left w:val="none" w:sz="0" w:space="0" w:color="auto"/>
                                    <w:bottom w:val="none" w:sz="0" w:space="0" w:color="auto"/>
                                    <w:right w:val="none" w:sz="0" w:space="0" w:color="auto"/>
                                  </w:divBdr>
                                </w:div>
                              </w:divsChild>
                            </w:div>
                            <w:div w:id="2123499532">
                              <w:marLeft w:val="0"/>
                              <w:marRight w:val="0"/>
                              <w:marTop w:val="210"/>
                              <w:marBottom w:val="210"/>
                              <w:divBdr>
                                <w:top w:val="none" w:sz="0" w:space="0" w:color="auto"/>
                                <w:left w:val="none" w:sz="0" w:space="0" w:color="auto"/>
                                <w:bottom w:val="none" w:sz="0" w:space="0" w:color="auto"/>
                                <w:right w:val="none" w:sz="0" w:space="0" w:color="auto"/>
                              </w:divBdr>
                              <w:divsChild>
                                <w:div w:id="1100953624">
                                  <w:marLeft w:val="480"/>
                                  <w:marRight w:val="0"/>
                                  <w:marTop w:val="0"/>
                                  <w:marBottom w:val="240"/>
                                  <w:divBdr>
                                    <w:top w:val="none" w:sz="0" w:space="0" w:color="auto"/>
                                    <w:left w:val="none" w:sz="0" w:space="0" w:color="auto"/>
                                    <w:bottom w:val="none" w:sz="0" w:space="0" w:color="auto"/>
                                    <w:right w:val="none" w:sz="0" w:space="0" w:color="auto"/>
                                  </w:divBdr>
                                </w:div>
                              </w:divsChild>
                            </w:div>
                            <w:div w:id="1960841378">
                              <w:marLeft w:val="0"/>
                              <w:marRight w:val="0"/>
                              <w:marTop w:val="210"/>
                              <w:marBottom w:val="210"/>
                              <w:divBdr>
                                <w:top w:val="none" w:sz="0" w:space="0" w:color="auto"/>
                                <w:left w:val="none" w:sz="0" w:space="0" w:color="auto"/>
                                <w:bottom w:val="none" w:sz="0" w:space="0" w:color="auto"/>
                                <w:right w:val="none" w:sz="0" w:space="0" w:color="auto"/>
                              </w:divBdr>
                              <w:divsChild>
                                <w:div w:id="1157578372">
                                  <w:marLeft w:val="480"/>
                                  <w:marRight w:val="0"/>
                                  <w:marTop w:val="0"/>
                                  <w:marBottom w:val="240"/>
                                  <w:divBdr>
                                    <w:top w:val="none" w:sz="0" w:space="0" w:color="auto"/>
                                    <w:left w:val="none" w:sz="0" w:space="0" w:color="auto"/>
                                    <w:bottom w:val="none" w:sz="0" w:space="0" w:color="auto"/>
                                    <w:right w:val="none" w:sz="0" w:space="0" w:color="auto"/>
                                  </w:divBdr>
                                </w:div>
                              </w:divsChild>
                            </w:div>
                            <w:div w:id="1410270346">
                              <w:marLeft w:val="0"/>
                              <w:marRight w:val="0"/>
                              <w:marTop w:val="210"/>
                              <w:marBottom w:val="0"/>
                              <w:divBdr>
                                <w:top w:val="none" w:sz="0" w:space="0" w:color="auto"/>
                                <w:left w:val="none" w:sz="0" w:space="0" w:color="auto"/>
                                <w:bottom w:val="none" w:sz="0" w:space="0" w:color="auto"/>
                                <w:right w:val="none" w:sz="0" w:space="0" w:color="auto"/>
                              </w:divBdr>
                              <w:divsChild>
                                <w:div w:id="78854765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00959533">
                  <w:marLeft w:val="0"/>
                  <w:marRight w:val="0"/>
                  <w:marTop w:val="210"/>
                  <w:marBottom w:val="0"/>
                  <w:divBdr>
                    <w:top w:val="none" w:sz="0" w:space="0" w:color="auto"/>
                    <w:left w:val="none" w:sz="0" w:space="0" w:color="auto"/>
                    <w:bottom w:val="none" w:sz="0" w:space="0" w:color="auto"/>
                    <w:right w:val="none" w:sz="0" w:space="0" w:color="auto"/>
                  </w:divBdr>
                  <w:divsChild>
                    <w:div w:id="1132017408">
                      <w:marLeft w:val="480"/>
                      <w:marRight w:val="0"/>
                      <w:marTop w:val="0"/>
                      <w:marBottom w:val="240"/>
                      <w:divBdr>
                        <w:top w:val="none" w:sz="0" w:space="0" w:color="auto"/>
                        <w:left w:val="none" w:sz="0" w:space="0" w:color="auto"/>
                        <w:bottom w:val="none" w:sz="0" w:space="0" w:color="auto"/>
                        <w:right w:val="none" w:sz="0" w:space="0" w:color="auto"/>
                      </w:divBdr>
                      <w:divsChild>
                        <w:div w:id="128784904">
                          <w:marLeft w:val="0"/>
                          <w:marRight w:val="0"/>
                          <w:marTop w:val="0"/>
                          <w:marBottom w:val="0"/>
                          <w:divBdr>
                            <w:top w:val="none" w:sz="0" w:space="0" w:color="auto"/>
                            <w:left w:val="none" w:sz="0" w:space="0" w:color="auto"/>
                            <w:bottom w:val="none" w:sz="0" w:space="0" w:color="auto"/>
                            <w:right w:val="none" w:sz="0" w:space="0" w:color="auto"/>
                          </w:divBdr>
                          <w:divsChild>
                            <w:div w:id="1772970533">
                              <w:marLeft w:val="0"/>
                              <w:marRight w:val="0"/>
                              <w:marTop w:val="210"/>
                              <w:marBottom w:val="210"/>
                              <w:divBdr>
                                <w:top w:val="none" w:sz="0" w:space="0" w:color="auto"/>
                                <w:left w:val="none" w:sz="0" w:space="0" w:color="auto"/>
                                <w:bottom w:val="none" w:sz="0" w:space="0" w:color="auto"/>
                                <w:right w:val="none" w:sz="0" w:space="0" w:color="auto"/>
                              </w:divBdr>
                              <w:divsChild>
                                <w:div w:id="1202552066">
                                  <w:marLeft w:val="480"/>
                                  <w:marRight w:val="0"/>
                                  <w:marTop w:val="0"/>
                                  <w:marBottom w:val="240"/>
                                  <w:divBdr>
                                    <w:top w:val="none" w:sz="0" w:space="0" w:color="auto"/>
                                    <w:left w:val="none" w:sz="0" w:space="0" w:color="auto"/>
                                    <w:bottom w:val="none" w:sz="0" w:space="0" w:color="auto"/>
                                    <w:right w:val="none" w:sz="0" w:space="0" w:color="auto"/>
                                  </w:divBdr>
                                  <w:divsChild>
                                    <w:div w:id="1545293474">
                                      <w:marLeft w:val="0"/>
                                      <w:marRight w:val="0"/>
                                      <w:marTop w:val="0"/>
                                      <w:marBottom w:val="0"/>
                                      <w:divBdr>
                                        <w:top w:val="none" w:sz="0" w:space="0" w:color="auto"/>
                                        <w:left w:val="none" w:sz="0" w:space="0" w:color="auto"/>
                                        <w:bottom w:val="none" w:sz="0" w:space="0" w:color="auto"/>
                                        <w:right w:val="none" w:sz="0" w:space="0" w:color="auto"/>
                                      </w:divBdr>
                                      <w:divsChild>
                                        <w:div w:id="385372997">
                                          <w:marLeft w:val="0"/>
                                          <w:marRight w:val="0"/>
                                          <w:marTop w:val="210"/>
                                          <w:marBottom w:val="210"/>
                                          <w:divBdr>
                                            <w:top w:val="none" w:sz="0" w:space="0" w:color="auto"/>
                                            <w:left w:val="none" w:sz="0" w:space="0" w:color="auto"/>
                                            <w:bottom w:val="none" w:sz="0" w:space="0" w:color="auto"/>
                                            <w:right w:val="none" w:sz="0" w:space="0" w:color="auto"/>
                                          </w:divBdr>
                                          <w:divsChild>
                                            <w:div w:id="224485743">
                                              <w:marLeft w:val="480"/>
                                              <w:marRight w:val="0"/>
                                              <w:marTop w:val="0"/>
                                              <w:marBottom w:val="240"/>
                                              <w:divBdr>
                                                <w:top w:val="none" w:sz="0" w:space="0" w:color="auto"/>
                                                <w:left w:val="none" w:sz="0" w:space="0" w:color="auto"/>
                                                <w:bottom w:val="none" w:sz="0" w:space="0" w:color="auto"/>
                                                <w:right w:val="none" w:sz="0" w:space="0" w:color="auto"/>
                                              </w:divBdr>
                                            </w:div>
                                          </w:divsChild>
                                        </w:div>
                                        <w:div w:id="106703740">
                                          <w:marLeft w:val="0"/>
                                          <w:marRight w:val="0"/>
                                          <w:marTop w:val="210"/>
                                          <w:marBottom w:val="210"/>
                                          <w:divBdr>
                                            <w:top w:val="none" w:sz="0" w:space="0" w:color="auto"/>
                                            <w:left w:val="none" w:sz="0" w:space="0" w:color="auto"/>
                                            <w:bottom w:val="none" w:sz="0" w:space="0" w:color="auto"/>
                                            <w:right w:val="none" w:sz="0" w:space="0" w:color="auto"/>
                                          </w:divBdr>
                                          <w:divsChild>
                                            <w:div w:id="1412702030">
                                              <w:marLeft w:val="480"/>
                                              <w:marRight w:val="0"/>
                                              <w:marTop w:val="0"/>
                                              <w:marBottom w:val="240"/>
                                              <w:divBdr>
                                                <w:top w:val="none" w:sz="0" w:space="0" w:color="auto"/>
                                                <w:left w:val="none" w:sz="0" w:space="0" w:color="auto"/>
                                                <w:bottom w:val="none" w:sz="0" w:space="0" w:color="auto"/>
                                                <w:right w:val="none" w:sz="0" w:space="0" w:color="auto"/>
                                              </w:divBdr>
                                              <w:divsChild>
                                                <w:div w:id="1055352488">
                                                  <w:marLeft w:val="0"/>
                                                  <w:marRight w:val="0"/>
                                                  <w:marTop w:val="0"/>
                                                  <w:marBottom w:val="0"/>
                                                  <w:divBdr>
                                                    <w:top w:val="none" w:sz="0" w:space="0" w:color="auto"/>
                                                    <w:left w:val="none" w:sz="0" w:space="0" w:color="auto"/>
                                                    <w:bottom w:val="none" w:sz="0" w:space="0" w:color="auto"/>
                                                    <w:right w:val="none" w:sz="0" w:space="0" w:color="auto"/>
                                                  </w:divBdr>
                                                  <w:divsChild>
                                                    <w:div w:id="881021256">
                                                      <w:marLeft w:val="0"/>
                                                      <w:marRight w:val="0"/>
                                                      <w:marTop w:val="210"/>
                                                      <w:marBottom w:val="210"/>
                                                      <w:divBdr>
                                                        <w:top w:val="none" w:sz="0" w:space="0" w:color="auto"/>
                                                        <w:left w:val="none" w:sz="0" w:space="0" w:color="auto"/>
                                                        <w:bottom w:val="none" w:sz="0" w:space="0" w:color="auto"/>
                                                        <w:right w:val="none" w:sz="0" w:space="0" w:color="auto"/>
                                                      </w:divBdr>
                                                      <w:divsChild>
                                                        <w:div w:id="486823573">
                                                          <w:marLeft w:val="480"/>
                                                          <w:marRight w:val="0"/>
                                                          <w:marTop w:val="0"/>
                                                          <w:marBottom w:val="240"/>
                                                          <w:divBdr>
                                                            <w:top w:val="none" w:sz="0" w:space="0" w:color="auto"/>
                                                            <w:left w:val="none" w:sz="0" w:space="0" w:color="auto"/>
                                                            <w:bottom w:val="none" w:sz="0" w:space="0" w:color="auto"/>
                                                            <w:right w:val="none" w:sz="0" w:space="0" w:color="auto"/>
                                                          </w:divBdr>
                                                        </w:div>
                                                      </w:divsChild>
                                                    </w:div>
                                                    <w:div w:id="1265041436">
                                                      <w:marLeft w:val="0"/>
                                                      <w:marRight w:val="0"/>
                                                      <w:marTop w:val="210"/>
                                                      <w:marBottom w:val="0"/>
                                                      <w:divBdr>
                                                        <w:top w:val="none" w:sz="0" w:space="0" w:color="auto"/>
                                                        <w:left w:val="none" w:sz="0" w:space="0" w:color="auto"/>
                                                        <w:bottom w:val="none" w:sz="0" w:space="0" w:color="auto"/>
                                                        <w:right w:val="none" w:sz="0" w:space="0" w:color="auto"/>
                                                      </w:divBdr>
                                                      <w:divsChild>
                                                        <w:div w:id="120628554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64632386">
                                          <w:marLeft w:val="0"/>
                                          <w:marRight w:val="0"/>
                                          <w:marTop w:val="210"/>
                                          <w:marBottom w:val="210"/>
                                          <w:divBdr>
                                            <w:top w:val="none" w:sz="0" w:space="0" w:color="auto"/>
                                            <w:left w:val="none" w:sz="0" w:space="0" w:color="auto"/>
                                            <w:bottom w:val="none" w:sz="0" w:space="0" w:color="auto"/>
                                            <w:right w:val="none" w:sz="0" w:space="0" w:color="auto"/>
                                          </w:divBdr>
                                          <w:divsChild>
                                            <w:div w:id="1026446275">
                                              <w:marLeft w:val="480"/>
                                              <w:marRight w:val="0"/>
                                              <w:marTop w:val="0"/>
                                              <w:marBottom w:val="240"/>
                                              <w:divBdr>
                                                <w:top w:val="none" w:sz="0" w:space="0" w:color="auto"/>
                                                <w:left w:val="none" w:sz="0" w:space="0" w:color="auto"/>
                                                <w:bottom w:val="none" w:sz="0" w:space="0" w:color="auto"/>
                                                <w:right w:val="none" w:sz="0" w:space="0" w:color="auto"/>
                                              </w:divBdr>
                                            </w:div>
                                          </w:divsChild>
                                        </w:div>
                                        <w:div w:id="642588326">
                                          <w:marLeft w:val="0"/>
                                          <w:marRight w:val="0"/>
                                          <w:marTop w:val="210"/>
                                          <w:marBottom w:val="0"/>
                                          <w:divBdr>
                                            <w:top w:val="none" w:sz="0" w:space="0" w:color="auto"/>
                                            <w:left w:val="none" w:sz="0" w:space="0" w:color="auto"/>
                                            <w:bottom w:val="none" w:sz="0" w:space="0" w:color="auto"/>
                                            <w:right w:val="none" w:sz="0" w:space="0" w:color="auto"/>
                                          </w:divBdr>
                                          <w:divsChild>
                                            <w:div w:id="149776207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04647358">
                              <w:marLeft w:val="0"/>
                              <w:marRight w:val="0"/>
                              <w:marTop w:val="210"/>
                              <w:marBottom w:val="210"/>
                              <w:divBdr>
                                <w:top w:val="none" w:sz="0" w:space="0" w:color="auto"/>
                                <w:left w:val="none" w:sz="0" w:space="0" w:color="auto"/>
                                <w:bottom w:val="none" w:sz="0" w:space="0" w:color="auto"/>
                                <w:right w:val="none" w:sz="0" w:space="0" w:color="auto"/>
                              </w:divBdr>
                              <w:divsChild>
                                <w:div w:id="1064840722">
                                  <w:marLeft w:val="480"/>
                                  <w:marRight w:val="0"/>
                                  <w:marTop w:val="0"/>
                                  <w:marBottom w:val="240"/>
                                  <w:divBdr>
                                    <w:top w:val="none" w:sz="0" w:space="0" w:color="auto"/>
                                    <w:left w:val="none" w:sz="0" w:space="0" w:color="auto"/>
                                    <w:bottom w:val="none" w:sz="0" w:space="0" w:color="auto"/>
                                    <w:right w:val="none" w:sz="0" w:space="0" w:color="auto"/>
                                  </w:divBdr>
                                </w:div>
                              </w:divsChild>
                            </w:div>
                            <w:div w:id="130943103">
                              <w:marLeft w:val="0"/>
                              <w:marRight w:val="0"/>
                              <w:marTop w:val="210"/>
                              <w:marBottom w:val="210"/>
                              <w:divBdr>
                                <w:top w:val="none" w:sz="0" w:space="0" w:color="auto"/>
                                <w:left w:val="none" w:sz="0" w:space="0" w:color="auto"/>
                                <w:bottom w:val="none" w:sz="0" w:space="0" w:color="auto"/>
                                <w:right w:val="none" w:sz="0" w:space="0" w:color="auto"/>
                              </w:divBdr>
                              <w:divsChild>
                                <w:div w:id="1397127370">
                                  <w:marLeft w:val="480"/>
                                  <w:marRight w:val="0"/>
                                  <w:marTop w:val="0"/>
                                  <w:marBottom w:val="240"/>
                                  <w:divBdr>
                                    <w:top w:val="none" w:sz="0" w:space="0" w:color="auto"/>
                                    <w:left w:val="none" w:sz="0" w:space="0" w:color="auto"/>
                                    <w:bottom w:val="none" w:sz="0" w:space="0" w:color="auto"/>
                                    <w:right w:val="none" w:sz="0" w:space="0" w:color="auto"/>
                                  </w:divBdr>
                                  <w:divsChild>
                                    <w:div w:id="80682058">
                                      <w:marLeft w:val="0"/>
                                      <w:marRight w:val="0"/>
                                      <w:marTop w:val="0"/>
                                      <w:marBottom w:val="0"/>
                                      <w:divBdr>
                                        <w:top w:val="none" w:sz="0" w:space="0" w:color="auto"/>
                                        <w:left w:val="none" w:sz="0" w:space="0" w:color="auto"/>
                                        <w:bottom w:val="none" w:sz="0" w:space="0" w:color="auto"/>
                                        <w:right w:val="none" w:sz="0" w:space="0" w:color="auto"/>
                                      </w:divBdr>
                                      <w:divsChild>
                                        <w:div w:id="480856133">
                                          <w:marLeft w:val="0"/>
                                          <w:marRight w:val="0"/>
                                          <w:marTop w:val="210"/>
                                          <w:marBottom w:val="210"/>
                                          <w:divBdr>
                                            <w:top w:val="none" w:sz="0" w:space="0" w:color="auto"/>
                                            <w:left w:val="none" w:sz="0" w:space="0" w:color="auto"/>
                                            <w:bottom w:val="none" w:sz="0" w:space="0" w:color="auto"/>
                                            <w:right w:val="none" w:sz="0" w:space="0" w:color="auto"/>
                                          </w:divBdr>
                                          <w:divsChild>
                                            <w:div w:id="1367874199">
                                              <w:marLeft w:val="480"/>
                                              <w:marRight w:val="0"/>
                                              <w:marTop w:val="0"/>
                                              <w:marBottom w:val="240"/>
                                              <w:divBdr>
                                                <w:top w:val="none" w:sz="0" w:space="0" w:color="auto"/>
                                                <w:left w:val="none" w:sz="0" w:space="0" w:color="auto"/>
                                                <w:bottom w:val="none" w:sz="0" w:space="0" w:color="auto"/>
                                                <w:right w:val="none" w:sz="0" w:space="0" w:color="auto"/>
                                              </w:divBdr>
                                            </w:div>
                                          </w:divsChild>
                                        </w:div>
                                        <w:div w:id="2032797468">
                                          <w:marLeft w:val="0"/>
                                          <w:marRight w:val="0"/>
                                          <w:marTop w:val="210"/>
                                          <w:marBottom w:val="210"/>
                                          <w:divBdr>
                                            <w:top w:val="none" w:sz="0" w:space="0" w:color="auto"/>
                                            <w:left w:val="none" w:sz="0" w:space="0" w:color="auto"/>
                                            <w:bottom w:val="none" w:sz="0" w:space="0" w:color="auto"/>
                                            <w:right w:val="none" w:sz="0" w:space="0" w:color="auto"/>
                                          </w:divBdr>
                                          <w:divsChild>
                                            <w:div w:id="644430251">
                                              <w:marLeft w:val="480"/>
                                              <w:marRight w:val="0"/>
                                              <w:marTop w:val="0"/>
                                              <w:marBottom w:val="240"/>
                                              <w:divBdr>
                                                <w:top w:val="none" w:sz="0" w:space="0" w:color="auto"/>
                                                <w:left w:val="none" w:sz="0" w:space="0" w:color="auto"/>
                                                <w:bottom w:val="none" w:sz="0" w:space="0" w:color="auto"/>
                                                <w:right w:val="none" w:sz="0" w:space="0" w:color="auto"/>
                                              </w:divBdr>
                                            </w:div>
                                          </w:divsChild>
                                        </w:div>
                                        <w:div w:id="515926853">
                                          <w:marLeft w:val="0"/>
                                          <w:marRight w:val="0"/>
                                          <w:marTop w:val="210"/>
                                          <w:marBottom w:val="210"/>
                                          <w:divBdr>
                                            <w:top w:val="none" w:sz="0" w:space="0" w:color="auto"/>
                                            <w:left w:val="none" w:sz="0" w:space="0" w:color="auto"/>
                                            <w:bottom w:val="none" w:sz="0" w:space="0" w:color="auto"/>
                                            <w:right w:val="none" w:sz="0" w:space="0" w:color="auto"/>
                                          </w:divBdr>
                                          <w:divsChild>
                                            <w:div w:id="1094665031">
                                              <w:marLeft w:val="480"/>
                                              <w:marRight w:val="0"/>
                                              <w:marTop w:val="0"/>
                                              <w:marBottom w:val="240"/>
                                              <w:divBdr>
                                                <w:top w:val="none" w:sz="0" w:space="0" w:color="auto"/>
                                                <w:left w:val="none" w:sz="0" w:space="0" w:color="auto"/>
                                                <w:bottom w:val="none" w:sz="0" w:space="0" w:color="auto"/>
                                                <w:right w:val="none" w:sz="0" w:space="0" w:color="auto"/>
                                              </w:divBdr>
                                            </w:div>
                                          </w:divsChild>
                                        </w:div>
                                        <w:div w:id="674915595">
                                          <w:marLeft w:val="0"/>
                                          <w:marRight w:val="0"/>
                                          <w:marTop w:val="210"/>
                                          <w:marBottom w:val="210"/>
                                          <w:divBdr>
                                            <w:top w:val="none" w:sz="0" w:space="0" w:color="auto"/>
                                            <w:left w:val="none" w:sz="0" w:space="0" w:color="auto"/>
                                            <w:bottom w:val="none" w:sz="0" w:space="0" w:color="auto"/>
                                            <w:right w:val="none" w:sz="0" w:space="0" w:color="auto"/>
                                          </w:divBdr>
                                          <w:divsChild>
                                            <w:div w:id="1330518109">
                                              <w:marLeft w:val="480"/>
                                              <w:marRight w:val="0"/>
                                              <w:marTop w:val="0"/>
                                              <w:marBottom w:val="240"/>
                                              <w:divBdr>
                                                <w:top w:val="none" w:sz="0" w:space="0" w:color="auto"/>
                                                <w:left w:val="none" w:sz="0" w:space="0" w:color="auto"/>
                                                <w:bottom w:val="none" w:sz="0" w:space="0" w:color="auto"/>
                                                <w:right w:val="none" w:sz="0" w:space="0" w:color="auto"/>
                                              </w:divBdr>
                                            </w:div>
                                          </w:divsChild>
                                        </w:div>
                                        <w:div w:id="1655527994">
                                          <w:marLeft w:val="0"/>
                                          <w:marRight w:val="0"/>
                                          <w:marTop w:val="210"/>
                                          <w:marBottom w:val="0"/>
                                          <w:divBdr>
                                            <w:top w:val="none" w:sz="0" w:space="0" w:color="auto"/>
                                            <w:left w:val="none" w:sz="0" w:space="0" w:color="auto"/>
                                            <w:bottom w:val="none" w:sz="0" w:space="0" w:color="auto"/>
                                            <w:right w:val="none" w:sz="0" w:space="0" w:color="auto"/>
                                          </w:divBdr>
                                          <w:divsChild>
                                            <w:div w:id="5978746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06545807">
                              <w:marLeft w:val="0"/>
                              <w:marRight w:val="0"/>
                              <w:marTop w:val="210"/>
                              <w:marBottom w:val="210"/>
                              <w:divBdr>
                                <w:top w:val="none" w:sz="0" w:space="0" w:color="auto"/>
                                <w:left w:val="none" w:sz="0" w:space="0" w:color="auto"/>
                                <w:bottom w:val="none" w:sz="0" w:space="0" w:color="auto"/>
                                <w:right w:val="none" w:sz="0" w:space="0" w:color="auto"/>
                              </w:divBdr>
                              <w:divsChild>
                                <w:div w:id="2035187116">
                                  <w:marLeft w:val="480"/>
                                  <w:marRight w:val="0"/>
                                  <w:marTop w:val="0"/>
                                  <w:marBottom w:val="240"/>
                                  <w:divBdr>
                                    <w:top w:val="none" w:sz="0" w:space="0" w:color="auto"/>
                                    <w:left w:val="none" w:sz="0" w:space="0" w:color="auto"/>
                                    <w:bottom w:val="none" w:sz="0" w:space="0" w:color="auto"/>
                                    <w:right w:val="none" w:sz="0" w:space="0" w:color="auto"/>
                                  </w:divBdr>
                                </w:div>
                              </w:divsChild>
                            </w:div>
                            <w:div w:id="782921176">
                              <w:marLeft w:val="0"/>
                              <w:marRight w:val="0"/>
                              <w:marTop w:val="210"/>
                              <w:marBottom w:val="210"/>
                              <w:divBdr>
                                <w:top w:val="none" w:sz="0" w:space="0" w:color="auto"/>
                                <w:left w:val="none" w:sz="0" w:space="0" w:color="auto"/>
                                <w:bottom w:val="none" w:sz="0" w:space="0" w:color="auto"/>
                                <w:right w:val="none" w:sz="0" w:space="0" w:color="auto"/>
                              </w:divBdr>
                              <w:divsChild>
                                <w:div w:id="1778210203">
                                  <w:marLeft w:val="480"/>
                                  <w:marRight w:val="0"/>
                                  <w:marTop w:val="0"/>
                                  <w:marBottom w:val="240"/>
                                  <w:divBdr>
                                    <w:top w:val="none" w:sz="0" w:space="0" w:color="auto"/>
                                    <w:left w:val="none" w:sz="0" w:space="0" w:color="auto"/>
                                    <w:bottom w:val="none" w:sz="0" w:space="0" w:color="auto"/>
                                    <w:right w:val="none" w:sz="0" w:space="0" w:color="auto"/>
                                  </w:divBdr>
                                </w:div>
                              </w:divsChild>
                            </w:div>
                            <w:div w:id="515584412">
                              <w:marLeft w:val="0"/>
                              <w:marRight w:val="0"/>
                              <w:marTop w:val="210"/>
                              <w:marBottom w:val="210"/>
                              <w:divBdr>
                                <w:top w:val="none" w:sz="0" w:space="0" w:color="auto"/>
                                <w:left w:val="none" w:sz="0" w:space="0" w:color="auto"/>
                                <w:bottom w:val="none" w:sz="0" w:space="0" w:color="auto"/>
                                <w:right w:val="none" w:sz="0" w:space="0" w:color="auto"/>
                              </w:divBdr>
                              <w:divsChild>
                                <w:div w:id="550310143">
                                  <w:marLeft w:val="480"/>
                                  <w:marRight w:val="0"/>
                                  <w:marTop w:val="0"/>
                                  <w:marBottom w:val="240"/>
                                  <w:divBdr>
                                    <w:top w:val="none" w:sz="0" w:space="0" w:color="auto"/>
                                    <w:left w:val="none" w:sz="0" w:space="0" w:color="auto"/>
                                    <w:bottom w:val="none" w:sz="0" w:space="0" w:color="auto"/>
                                    <w:right w:val="none" w:sz="0" w:space="0" w:color="auto"/>
                                  </w:divBdr>
                                </w:div>
                              </w:divsChild>
                            </w:div>
                            <w:div w:id="544222793">
                              <w:marLeft w:val="0"/>
                              <w:marRight w:val="0"/>
                              <w:marTop w:val="210"/>
                              <w:marBottom w:val="210"/>
                              <w:divBdr>
                                <w:top w:val="none" w:sz="0" w:space="0" w:color="auto"/>
                                <w:left w:val="none" w:sz="0" w:space="0" w:color="auto"/>
                                <w:bottom w:val="none" w:sz="0" w:space="0" w:color="auto"/>
                                <w:right w:val="none" w:sz="0" w:space="0" w:color="auto"/>
                              </w:divBdr>
                              <w:divsChild>
                                <w:div w:id="1154763962">
                                  <w:marLeft w:val="480"/>
                                  <w:marRight w:val="0"/>
                                  <w:marTop w:val="0"/>
                                  <w:marBottom w:val="240"/>
                                  <w:divBdr>
                                    <w:top w:val="none" w:sz="0" w:space="0" w:color="auto"/>
                                    <w:left w:val="none" w:sz="0" w:space="0" w:color="auto"/>
                                    <w:bottom w:val="none" w:sz="0" w:space="0" w:color="auto"/>
                                    <w:right w:val="none" w:sz="0" w:space="0" w:color="auto"/>
                                  </w:divBdr>
                                </w:div>
                              </w:divsChild>
                            </w:div>
                            <w:div w:id="1949048619">
                              <w:marLeft w:val="0"/>
                              <w:marRight w:val="0"/>
                              <w:marTop w:val="210"/>
                              <w:marBottom w:val="210"/>
                              <w:divBdr>
                                <w:top w:val="none" w:sz="0" w:space="0" w:color="auto"/>
                                <w:left w:val="none" w:sz="0" w:space="0" w:color="auto"/>
                                <w:bottom w:val="none" w:sz="0" w:space="0" w:color="auto"/>
                                <w:right w:val="none" w:sz="0" w:space="0" w:color="auto"/>
                              </w:divBdr>
                              <w:divsChild>
                                <w:div w:id="712340334">
                                  <w:marLeft w:val="480"/>
                                  <w:marRight w:val="0"/>
                                  <w:marTop w:val="0"/>
                                  <w:marBottom w:val="240"/>
                                  <w:divBdr>
                                    <w:top w:val="none" w:sz="0" w:space="0" w:color="auto"/>
                                    <w:left w:val="none" w:sz="0" w:space="0" w:color="auto"/>
                                    <w:bottom w:val="none" w:sz="0" w:space="0" w:color="auto"/>
                                    <w:right w:val="none" w:sz="0" w:space="0" w:color="auto"/>
                                  </w:divBdr>
                                </w:div>
                              </w:divsChild>
                            </w:div>
                            <w:div w:id="1055658863">
                              <w:marLeft w:val="0"/>
                              <w:marRight w:val="0"/>
                              <w:marTop w:val="210"/>
                              <w:marBottom w:val="210"/>
                              <w:divBdr>
                                <w:top w:val="none" w:sz="0" w:space="0" w:color="auto"/>
                                <w:left w:val="none" w:sz="0" w:space="0" w:color="auto"/>
                                <w:bottom w:val="none" w:sz="0" w:space="0" w:color="auto"/>
                                <w:right w:val="none" w:sz="0" w:space="0" w:color="auto"/>
                              </w:divBdr>
                              <w:divsChild>
                                <w:div w:id="964504904">
                                  <w:marLeft w:val="480"/>
                                  <w:marRight w:val="0"/>
                                  <w:marTop w:val="0"/>
                                  <w:marBottom w:val="240"/>
                                  <w:divBdr>
                                    <w:top w:val="none" w:sz="0" w:space="0" w:color="auto"/>
                                    <w:left w:val="none" w:sz="0" w:space="0" w:color="auto"/>
                                    <w:bottom w:val="none" w:sz="0" w:space="0" w:color="auto"/>
                                    <w:right w:val="none" w:sz="0" w:space="0" w:color="auto"/>
                                  </w:divBdr>
                                </w:div>
                              </w:divsChild>
                            </w:div>
                            <w:div w:id="1193886183">
                              <w:marLeft w:val="0"/>
                              <w:marRight w:val="0"/>
                              <w:marTop w:val="210"/>
                              <w:marBottom w:val="210"/>
                              <w:divBdr>
                                <w:top w:val="none" w:sz="0" w:space="0" w:color="auto"/>
                                <w:left w:val="none" w:sz="0" w:space="0" w:color="auto"/>
                                <w:bottom w:val="none" w:sz="0" w:space="0" w:color="auto"/>
                                <w:right w:val="none" w:sz="0" w:space="0" w:color="auto"/>
                              </w:divBdr>
                              <w:divsChild>
                                <w:div w:id="337856572">
                                  <w:marLeft w:val="480"/>
                                  <w:marRight w:val="0"/>
                                  <w:marTop w:val="0"/>
                                  <w:marBottom w:val="240"/>
                                  <w:divBdr>
                                    <w:top w:val="none" w:sz="0" w:space="0" w:color="auto"/>
                                    <w:left w:val="none" w:sz="0" w:space="0" w:color="auto"/>
                                    <w:bottom w:val="none" w:sz="0" w:space="0" w:color="auto"/>
                                    <w:right w:val="none" w:sz="0" w:space="0" w:color="auto"/>
                                  </w:divBdr>
                                </w:div>
                              </w:divsChild>
                            </w:div>
                            <w:div w:id="73863263">
                              <w:marLeft w:val="0"/>
                              <w:marRight w:val="0"/>
                              <w:marTop w:val="210"/>
                              <w:marBottom w:val="0"/>
                              <w:divBdr>
                                <w:top w:val="none" w:sz="0" w:space="0" w:color="auto"/>
                                <w:left w:val="none" w:sz="0" w:space="0" w:color="auto"/>
                                <w:bottom w:val="none" w:sz="0" w:space="0" w:color="auto"/>
                                <w:right w:val="none" w:sz="0" w:space="0" w:color="auto"/>
                              </w:divBdr>
                              <w:divsChild>
                                <w:div w:id="1171723776">
                                  <w:marLeft w:val="480"/>
                                  <w:marRight w:val="0"/>
                                  <w:marTop w:val="0"/>
                                  <w:marBottom w:val="240"/>
                                  <w:divBdr>
                                    <w:top w:val="none" w:sz="0" w:space="0" w:color="auto"/>
                                    <w:left w:val="none" w:sz="0" w:space="0" w:color="auto"/>
                                    <w:bottom w:val="none" w:sz="0" w:space="0" w:color="auto"/>
                                    <w:right w:val="none" w:sz="0" w:space="0" w:color="auto"/>
                                  </w:divBdr>
                                  <w:divsChild>
                                    <w:div w:id="1546603587">
                                      <w:marLeft w:val="0"/>
                                      <w:marRight w:val="0"/>
                                      <w:marTop w:val="0"/>
                                      <w:marBottom w:val="0"/>
                                      <w:divBdr>
                                        <w:top w:val="none" w:sz="0" w:space="0" w:color="auto"/>
                                        <w:left w:val="none" w:sz="0" w:space="0" w:color="auto"/>
                                        <w:bottom w:val="none" w:sz="0" w:space="0" w:color="auto"/>
                                        <w:right w:val="none" w:sz="0" w:space="0" w:color="auto"/>
                                      </w:divBdr>
                                      <w:divsChild>
                                        <w:div w:id="891430929">
                                          <w:marLeft w:val="0"/>
                                          <w:marRight w:val="0"/>
                                          <w:marTop w:val="210"/>
                                          <w:marBottom w:val="210"/>
                                          <w:divBdr>
                                            <w:top w:val="none" w:sz="0" w:space="0" w:color="auto"/>
                                            <w:left w:val="none" w:sz="0" w:space="0" w:color="auto"/>
                                            <w:bottom w:val="none" w:sz="0" w:space="0" w:color="auto"/>
                                            <w:right w:val="none" w:sz="0" w:space="0" w:color="auto"/>
                                          </w:divBdr>
                                          <w:divsChild>
                                            <w:div w:id="1559318672">
                                              <w:marLeft w:val="480"/>
                                              <w:marRight w:val="0"/>
                                              <w:marTop w:val="0"/>
                                              <w:marBottom w:val="240"/>
                                              <w:divBdr>
                                                <w:top w:val="none" w:sz="0" w:space="0" w:color="auto"/>
                                                <w:left w:val="none" w:sz="0" w:space="0" w:color="auto"/>
                                                <w:bottom w:val="none" w:sz="0" w:space="0" w:color="auto"/>
                                                <w:right w:val="none" w:sz="0" w:space="0" w:color="auto"/>
                                              </w:divBdr>
                                            </w:div>
                                          </w:divsChild>
                                        </w:div>
                                        <w:div w:id="174536304">
                                          <w:marLeft w:val="0"/>
                                          <w:marRight w:val="0"/>
                                          <w:marTop w:val="210"/>
                                          <w:marBottom w:val="210"/>
                                          <w:divBdr>
                                            <w:top w:val="none" w:sz="0" w:space="0" w:color="auto"/>
                                            <w:left w:val="none" w:sz="0" w:space="0" w:color="auto"/>
                                            <w:bottom w:val="none" w:sz="0" w:space="0" w:color="auto"/>
                                            <w:right w:val="none" w:sz="0" w:space="0" w:color="auto"/>
                                          </w:divBdr>
                                          <w:divsChild>
                                            <w:div w:id="419183610">
                                              <w:marLeft w:val="480"/>
                                              <w:marRight w:val="0"/>
                                              <w:marTop w:val="0"/>
                                              <w:marBottom w:val="240"/>
                                              <w:divBdr>
                                                <w:top w:val="none" w:sz="0" w:space="0" w:color="auto"/>
                                                <w:left w:val="none" w:sz="0" w:space="0" w:color="auto"/>
                                                <w:bottom w:val="none" w:sz="0" w:space="0" w:color="auto"/>
                                                <w:right w:val="none" w:sz="0" w:space="0" w:color="auto"/>
                                              </w:divBdr>
                                            </w:div>
                                          </w:divsChild>
                                        </w:div>
                                        <w:div w:id="530726878">
                                          <w:marLeft w:val="0"/>
                                          <w:marRight w:val="0"/>
                                          <w:marTop w:val="210"/>
                                          <w:marBottom w:val="210"/>
                                          <w:divBdr>
                                            <w:top w:val="none" w:sz="0" w:space="0" w:color="auto"/>
                                            <w:left w:val="none" w:sz="0" w:space="0" w:color="auto"/>
                                            <w:bottom w:val="none" w:sz="0" w:space="0" w:color="auto"/>
                                            <w:right w:val="none" w:sz="0" w:space="0" w:color="auto"/>
                                          </w:divBdr>
                                          <w:divsChild>
                                            <w:div w:id="20016507">
                                              <w:marLeft w:val="480"/>
                                              <w:marRight w:val="0"/>
                                              <w:marTop w:val="0"/>
                                              <w:marBottom w:val="240"/>
                                              <w:divBdr>
                                                <w:top w:val="none" w:sz="0" w:space="0" w:color="auto"/>
                                                <w:left w:val="none" w:sz="0" w:space="0" w:color="auto"/>
                                                <w:bottom w:val="none" w:sz="0" w:space="0" w:color="auto"/>
                                                <w:right w:val="none" w:sz="0" w:space="0" w:color="auto"/>
                                              </w:divBdr>
                                            </w:div>
                                          </w:divsChild>
                                        </w:div>
                                        <w:div w:id="466436965">
                                          <w:marLeft w:val="0"/>
                                          <w:marRight w:val="0"/>
                                          <w:marTop w:val="210"/>
                                          <w:marBottom w:val="210"/>
                                          <w:divBdr>
                                            <w:top w:val="none" w:sz="0" w:space="0" w:color="auto"/>
                                            <w:left w:val="none" w:sz="0" w:space="0" w:color="auto"/>
                                            <w:bottom w:val="none" w:sz="0" w:space="0" w:color="auto"/>
                                            <w:right w:val="none" w:sz="0" w:space="0" w:color="auto"/>
                                          </w:divBdr>
                                          <w:divsChild>
                                            <w:div w:id="884367331">
                                              <w:marLeft w:val="480"/>
                                              <w:marRight w:val="0"/>
                                              <w:marTop w:val="0"/>
                                              <w:marBottom w:val="240"/>
                                              <w:divBdr>
                                                <w:top w:val="none" w:sz="0" w:space="0" w:color="auto"/>
                                                <w:left w:val="none" w:sz="0" w:space="0" w:color="auto"/>
                                                <w:bottom w:val="none" w:sz="0" w:space="0" w:color="auto"/>
                                                <w:right w:val="none" w:sz="0" w:space="0" w:color="auto"/>
                                              </w:divBdr>
                                            </w:div>
                                          </w:divsChild>
                                        </w:div>
                                        <w:div w:id="1806923749">
                                          <w:marLeft w:val="0"/>
                                          <w:marRight w:val="0"/>
                                          <w:marTop w:val="210"/>
                                          <w:marBottom w:val="210"/>
                                          <w:divBdr>
                                            <w:top w:val="none" w:sz="0" w:space="0" w:color="auto"/>
                                            <w:left w:val="none" w:sz="0" w:space="0" w:color="auto"/>
                                            <w:bottom w:val="none" w:sz="0" w:space="0" w:color="auto"/>
                                            <w:right w:val="none" w:sz="0" w:space="0" w:color="auto"/>
                                          </w:divBdr>
                                          <w:divsChild>
                                            <w:div w:id="666445296">
                                              <w:marLeft w:val="480"/>
                                              <w:marRight w:val="0"/>
                                              <w:marTop w:val="0"/>
                                              <w:marBottom w:val="240"/>
                                              <w:divBdr>
                                                <w:top w:val="none" w:sz="0" w:space="0" w:color="auto"/>
                                                <w:left w:val="none" w:sz="0" w:space="0" w:color="auto"/>
                                                <w:bottom w:val="none" w:sz="0" w:space="0" w:color="auto"/>
                                                <w:right w:val="none" w:sz="0" w:space="0" w:color="auto"/>
                                              </w:divBdr>
                                            </w:div>
                                          </w:divsChild>
                                        </w:div>
                                        <w:div w:id="2029866265">
                                          <w:marLeft w:val="0"/>
                                          <w:marRight w:val="0"/>
                                          <w:marTop w:val="210"/>
                                          <w:marBottom w:val="0"/>
                                          <w:divBdr>
                                            <w:top w:val="none" w:sz="0" w:space="0" w:color="auto"/>
                                            <w:left w:val="none" w:sz="0" w:space="0" w:color="auto"/>
                                            <w:bottom w:val="none" w:sz="0" w:space="0" w:color="auto"/>
                                            <w:right w:val="none" w:sz="0" w:space="0" w:color="auto"/>
                                          </w:divBdr>
                                          <w:divsChild>
                                            <w:div w:id="92172314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374287">
          <w:marLeft w:val="0"/>
          <w:marRight w:val="0"/>
          <w:marTop w:val="480"/>
          <w:marBottom w:val="60"/>
          <w:divBdr>
            <w:top w:val="none" w:sz="0" w:space="0" w:color="auto"/>
            <w:left w:val="none" w:sz="0" w:space="0" w:color="auto"/>
            <w:bottom w:val="none" w:sz="0" w:space="0" w:color="auto"/>
            <w:right w:val="none" w:sz="0" w:space="0" w:color="auto"/>
          </w:divBdr>
        </w:div>
        <w:div w:id="1441099363">
          <w:marLeft w:val="0"/>
          <w:marRight w:val="0"/>
          <w:marTop w:val="0"/>
          <w:marBottom w:val="0"/>
          <w:divBdr>
            <w:top w:val="none" w:sz="0" w:space="0" w:color="auto"/>
            <w:left w:val="none" w:sz="0" w:space="0" w:color="auto"/>
            <w:bottom w:val="none" w:sz="0" w:space="0" w:color="auto"/>
            <w:right w:val="none" w:sz="0" w:space="0" w:color="auto"/>
          </w:divBdr>
          <w:divsChild>
            <w:div w:id="1246526521">
              <w:marLeft w:val="0"/>
              <w:marRight w:val="0"/>
              <w:marTop w:val="0"/>
              <w:marBottom w:val="0"/>
              <w:divBdr>
                <w:top w:val="none" w:sz="0" w:space="0" w:color="auto"/>
                <w:left w:val="none" w:sz="0" w:space="0" w:color="auto"/>
                <w:bottom w:val="none" w:sz="0" w:space="0" w:color="auto"/>
                <w:right w:val="none" w:sz="0" w:space="0" w:color="auto"/>
              </w:divBdr>
              <w:divsChild>
                <w:div w:id="615450421">
                  <w:marLeft w:val="0"/>
                  <w:marRight w:val="0"/>
                  <w:marTop w:val="0"/>
                  <w:marBottom w:val="210"/>
                  <w:divBdr>
                    <w:top w:val="none" w:sz="0" w:space="0" w:color="auto"/>
                    <w:left w:val="none" w:sz="0" w:space="0" w:color="auto"/>
                    <w:bottom w:val="none" w:sz="0" w:space="0" w:color="auto"/>
                    <w:right w:val="none" w:sz="0" w:space="0" w:color="auto"/>
                  </w:divBdr>
                  <w:divsChild>
                    <w:div w:id="148640527">
                      <w:marLeft w:val="480"/>
                      <w:marRight w:val="0"/>
                      <w:marTop w:val="0"/>
                      <w:marBottom w:val="240"/>
                      <w:divBdr>
                        <w:top w:val="none" w:sz="0" w:space="0" w:color="auto"/>
                        <w:left w:val="none" w:sz="0" w:space="0" w:color="auto"/>
                        <w:bottom w:val="none" w:sz="0" w:space="0" w:color="auto"/>
                        <w:right w:val="none" w:sz="0" w:space="0" w:color="auto"/>
                      </w:divBdr>
                      <w:divsChild>
                        <w:div w:id="177740925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593708743">
                  <w:marLeft w:val="0"/>
                  <w:marRight w:val="0"/>
                  <w:marTop w:val="210"/>
                  <w:marBottom w:val="210"/>
                  <w:divBdr>
                    <w:top w:val="none" w:sz="0" w:space="0" w:color="auto"/>
                    <w:left w:val="none" w:sz="0" w:space="0" w:color="auto"/>
                    <w:bottom w:val="none" w:sz="0" w:space="0" w:color="auto"/>
                    <w:right w:val="none" w:sz="0" w:space="0" w:color="auto"/>
                  </w:divBdr>
                  <w:divsChild>
                    <w:div w:id="1940942033">
                      <w:marLeft w:val="480"/>
                      <w:marRight w:val="0"/>
                      <w:marTop w:val="0"/>
                      <w:marBottom w:val="240"/>
                      <w:divBdr>
                        <w:top w:val="none" w:sz="0" w:space="0" w:color="auto"/>
                        <w:left w:val="none" w:sz="0" w:space="0" w:color="auto"/>
                        <w:bottom w:val="none" w:sz="0" w:space="0" w:color="auto"/>
                        <w:right w:val="none" w:sz="0" w:space="0" w:color="auto"/>
                      </w:divBdr>
                      <w:divsChild>
                        <w:div w:id="184365753">
                          <w:marLeft w:val="0"/>
                          <w:marRight w:val="0"/>
                          <w:marTop w:val="0"/>
                          <w:marBottom w:val="0"/>
                          <w:divBdr>
                            <w:top w:val="none" w:sz="0" w:space="0" w:color="auto"/>
                            <w:left w:val="none" w:sz="0" w:space="0" w:color="auto"/>
                            <w:bottom w:val="none" w:sz="0" w:space="0" w:color="auto"/>
                            <w:right w:val="none" w:sz="0" w:space="0" w:color="auto"/>
                          </w:divBdr>
                          <w:divsChild>
                            <w:div w:id="1289167161">
                              <w:marLeft w:val="0"/>
                              <w:marRight w:val="0"/>
                              <w:marTop w:val="210"/>
                              <w:marBottom w:val="210"/>
                              <w:divBdr>
                                <w:top w:val="none" w:sz="0" w:space="0" w:color="auto"/>
                                <w:left w:val="none" w:sz="0" w:space="0" w:color="auto"/>
                                <w:bottom w:val="none" w:sz="0" w:space="0" w:color="auto"/>
                                <w:right w:val="none" w:sz="0" w:space="0" w:color="auto"/>
                              </w:divBdr>
                              <w:divsChild>
                                <w:div w:id="7686128">
                                  <w:marLeft w:val="480"/>
                                  <w:marRight w:val="0"/>
                                  <w:marTop w:val="0"/>
                                  <w:marBottom w:val="240"/>
                                  <w:divBdr>
                                    <w:top w:val="none" w:sz="0" w:space="0" w:color="auto"/>
                                    <w:left w:val="none" w:sz="0" w:space="0" w:color="auto"/>
                                    <w:bottom w:val="none" w:sz="0" w:space="0" w:color="auto"/>
                                    <w:right w:val="none" w:sz="0" w:space="0" w:color="auto"/>
                                  </w:divBdr>
                                </w:div>
                              </w:divsChild>
                            </w:div>
                            <w:div w:id="437915539">
                              <w:marLeft w:val="0"/>
                              <w:marRight w:val="0"/>
                              <w:marTop w:val="210"/>
                              <w:marBottom w:val="210"/>
                              <w:divBdr>
                                <w:top w:val="none" w:sz="0" w:space="0" w:color="auto"/>
                                <w:left w:val="none" w:sz="0" w:space="0" w:color="auto"/>
                                <w:bottom w:val="none" w:sz="0" w:space="0" w:color="auto"/>
                                <w:right w:val="none" w:sz="0" w:space="0" w:color="auto"/>
                              </w:divBdr>
                              <w:divsChild>
                                <w:div w:id="152066612">
                                  <w:marLeft w:val="480"/>
                                  <w:marRight w:val="0"/>
                                  <w:marTop w:val="0"/>
                                  <w:marBottom w:val="240"/>
                                  <w:divBdr>
                                    <w:top w:val="none" w:sz="0" w:space="0" w:color="auto"/>
                                    <w:left w:val="none" w:sz="0" w:space="0" w:color="auto"/>
                                    <w:bottom w:val="none" w:sz="0" w:space="0" w:color="auto"/>
                                    <w:right w:val="none" w:sz="0" w:space="0" w:color="auto"/>
                                  </w:divBdr>
                                  <w:divsChild>
                                    <w:div w:id="1054306229">
                                      <w:marLeft w:val="0"/>
                                      <w:marRight w:val="0"/>
                                      <w:marTop w:val="0"/>
                                      <w:marBottom w:val="0"/>
                                      <w:divBdr>
                                        <w:top w:val="none" w:sz="0" w:space="0" w:color="auto"/>
                                        <w:left w:val="none" w:sz="0" w:space="0" w:color="auto"/>
                                        <w:bottom w:val="none" w:sz="0" w:space="0" w:color="auto"/>
                                        <w:right w:val="none" w:sz="0" w:space="0" w:color="auto"/>
                                      </w:divBdr>
                                      <w:divsChild>
                                        <w:div w:id="1130123568">
                                          <w:marLeft w:val="0"/>
                                          <w:marRight w:val="0"/>
                                          <w:marTop w:val="210"/>
                                          <w:marBottom w:val="210"/>
                                          <w:divBdr>
                                            <w:top w:val="none" w:sz="0" w:space="0" w:color="auto"/>
                                            <w:left w:val="none" w:sz="0" w:space="0" w:color="auto"/>
                                            <w:bottom w:val="none" w:sz="0" w:space="0" w:color="auto"/>
                                            <w:right w:val="none" w:sz="0" w:space="0" w:color="auto"/>
                                          </w:divBdr>
                                          <w:divsChild>
                                            <w:div w:id="669021731">
                                              <w:marLeft w:val="480"/>
                                              <w:marRight w:val="0"/>
                                              <w:marTop w:val="0"/>
                                              <w:marBottom w:val="240"/>
                                              <w:divBdr>
                                                <w:top w:val="none" w:sz="0" w:space="0" w:color="auto"/>
                                                <w:left w:val="none" w:sz="0" w:space="0" w:color="auto"/>
                                                <w:bottom w:val="none" w:sz="0" w:space="0" w:color="auto"/>
                                                <w:right w:val="none" w:sz="0" w:space="0" w:color="auto"/>
                                              </w:divBdr>
                                            </w:div>
                                          </w:divsChild>
                                        </w:div>
                                        <w:div w:id="1966545074">
                                          <w:marLeft w:val="0"/>
                                          <w:marRight w:val="0"/>
                                          <w:marTop w:val="210"/>
                                          <w:marBottom w:val="210"/>
                                          <w:divBdr>
                                            <w:top w:val="none" w:sz="0" w:space="0" w:color="auto"/>
                                            <w:left w:val="none" w:sz="0" w:space="0" w:color="auto"/>
                                            <w:bottom w:val="none" w:sz="0" w:space="0" w:color="auto"/>
                                            <w:right w:val="none" w:sz="0" w:space="0" w:color="auto"/>
                                          </w:divBdr>
                                          <w:divsChild>
                                            <w:div w:id="807942288">
                                              <w:marLeft w:val="480"/>
                                              <w:marRight w:val="0"/>
                                              <w:marTop w:val="0"/>
                                              <w:marBottom w:val="240"/>
                                              <w:divBdr>
                                                <w:top w:val="none" w:sz="0" w:space="0" w:color="auto"/>
                                                <w:left w:val="none" w:sz="0" w:space="0" w:color="auto"/>
                                                <w:bottom w:val="none" w:sz="0" w:space="0" w:color="auto"/>
                                                <w:right w:val="none" w:sz="0" w:space="0" w:color="auto"/>
                                              </w:divBdr>
                                            </w:div>
                                          </w:divsChild>
                                        </w:div>
                                        <w:div w:id="769664090">
                                          <w:marLeft w:val="0"/>
                                          <w:marRight w:val="0"/>
                                          <w:marTop w:val="210"/>
                                          <w:marBottom w:val="210"/>
                                          <w:divBdr>
                                            <w:top w:val="none" w:sz="0" w:space="0" w:color="auto"/>
                                            <w:left w:val="none" w:sz="0" w:space="0" w:color="auto"/>
                                            <w:bottom w:val="none" w:sz="0" w:space="0" w:color="auto"/>
                                            <w:right w:val="none" w:sz="0" w:space="0" w:color="auto"/>
                                          </w:divBdr>
                                          <w:divsChild>
                                            <w:div w:id="87119132">
                                              <w:marLeft w:val="480"/>
                                              <w:marRight w:val="0"/>
                                              <w:marTop w:val="0"/>
                                              <w:marBottom w:val="240"/>
                                              <w:divBdr>
                                                <w:top w:val="none" w:sz="0" w:space="0" w:color="auto"/>
                                                <w:left w:val="none" w:sz="0" w:space="0" w:color="auto"/>
                                                <w:bottom w:val="none" w:sz="0" w:space="0" w:color="auto"/>
                                                <w:right w:val="none" w:sz="0" w:space="0" w:color="auto"/>
                                              </w:divBdr>
                                            </w:div>
                                          </w:divsChild>
                                        </w:div>
                                        <w:div w:id="1903443051">
                                          <w:marLeft w:val="0"/>
                                          <w:marRight w:val="0"/>
                                          <w:marTop w:val="210"/>
                                          <w:marBottom w:val="210"/>
                                          <w:divBdr>
                                            <w:top w:val="none" w:sz="0" w:space="0" w:color="auto"/>
                                            <w:left w:val="none" w:sz="0" w:space="0" w:color="auto"/>
                                            <w:bottom w:val="none" w:sz="0" w:space="0" w:color="auto"/>
                                            <w:right w:val="none" w:sz="0" w:space="0" w:color="auto"/>
                                          </w:divBdr>
                                          <w:divsChild>
                                            <w:div w:id="466900324">
                                              <w:marLeft w:val="480"/>
                                              <w:marRight w:val="0"/>
                                              <w:marTop w:val="0"/>
                                              <w:marBottom w:val="240"/>
                                              <w:divBdr>
                                                <w:top w:val="none" w:sz="0" w:space="0" w:color="auto"/>
                                                <w:left w:val="none" w:sz="0" w:space="0" w:color="auto"/>
                                                <w:bottom w:val="none" w:sz="0" w:space="0" w:color="auto"/>
                                                <w:right w:val="none" w:sz="0" w:space="0" w:color="auto"/>
                                              </w:divBdr>
                                            </w:div>
                                          </w:divsChild>
                                        </w:div>
                                        <w:div w:id="75976749">
                                          <w:marLeft w:val="0"/>
                                          <w:marRight w:val="0"/>
                                          <w:marTop w:val="210"/>
                                          <w:marBottom w:val="210"/>
                                          <w:divBdr>
                                            <w:top w:val="none" w:sz="0" w:space="0" w:color="auto"/>
                                            <w:left w:val="none" w:sz="0" w:space="0" w:color="auto"/>
                                            <w:bottom w:val="none" w:sz="0" w:space="0" w:color="auto"/>
                                            <w:right w:val="none" w:sz="0" w:space="0" w:color="auto"/>
                                          </w:divBdr>
                                          <w:divsChild>
                                            <w:div w:id="1744403655">
                                              <w:marLeft w:val="480"/>
                                              <w:marRight w:val="0"/>
                                              <w:marTop w:val="0"/>
                                              <w:marBottom w:val="240"/>
                                              <w:divBdr>
                                                <w:top w:val="none" w:sz="0" w:space="0" w:color="auto"/>
                                                <w:left w:val="none" w:sz="0" w:space="0" w:color="auto"/>
                                                <w:bottom w:val="none" w:sz="0" w:space="0" w:color="auto"/>
                                                <w:right w:val="none" w:sz="0" w:space="0" w:color="auto"/>
                                              </w:divBdr>
                                            </w:div>
                                          </w:divsChild>
                                        </w:div>
                                        <w:div w:id="142088806">
                                          <w:marLeft w:val="0"/>
                                          <w:marRight w:val="0"/>
                                          <w:marTop w:val="210"/>
                                          <w:marBottom w:val="0"/>
                                          <w:divBdr>
                                            <w:top w:val="none" w:sz="0" w:space="0" w:color="auto"/>
                                            <w:left w:val="none" w:sz="0" w:space="0" w:color="auto"/>
                                            <w:bottom w:val="none" w:sz="0" w:space="0" w:color="auto"/>
                                            <w:right w:val="none" w:sz="0" w:space="0" w:color="auto"/>
                                          </w:divBdr>
                                          <w:divsChild>
                                            <w:div w:id="213177905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88969753">
                              <w:marLeft w:val="0"/>
                              <w:marRight w:val="0"/>
                              <w:marTop w:val="210"/>
                              <w:marBottom w:val="210"/>
                              <w:divBdr>
                                <w:top w:val="none" w:sz="0" w:space="0" w:color="auto"/>
                                <w:left w:val="none" w:sz="0" w:space="0" w:color="auto"/>
                                <w:bottom w:val="none" w:sz="0" w:space="0" w:color="auto"/>
                                <w:right w:val="none" w:sz="0" w:space="0" w:color="auto"/>
                              </w:divBdr>
                              <w:divsChild>
                                <w:div w:id="330450685">
                                  <w:marLeft w:val="480"/>
                                  <w:marRight w:val="0"/>
                                  <w:marTop w:val="0"/>
                                  <w:marBottom w:val="240"/>
                                  <w:divBdr>
                                    <w:top w:val="none" w:sz="0" w:space="0" w:color="auto"/>
                                    <w:left w:val="none" w:sz="0" w:space="0" w:color="auto"/>
                                    <w:bottom w:val="none" w:sz="0" w:space="0" w:color="auto"/>
                                    <w:right w:val="none" w:sz="0" w:space="0" w:color="auto"/>
                                  </w:divBdr>
                                </w:div>
                              </w:divsChild>
                            </w:div>
                            <w:div w:id="1758820894">
                              <w:marLeft w:val="0"/>
                              <w:marRight w:val="0"/>
                              <w:marTop w:val="210"/>
                              <w:marBottom w:val="210"/>
                              <w:divBdr>
                                <w:top w:val="none" w:sz="0" w:space="0" w:color="auto"/>
                                <w:left w:val="none" w:sz="0" w:space="0" w:color="auto"/>
                                <w:bottom w:val="none" w:sz="0" w:space="0" w:color="auto"/>
                                <w:right w:val="none" w:sz="0" w:space="0" w:color="auto"/>
                              </w:divBdr>
                              <w:divsChild>
                                <w:div w:id="1875532892">
                                  <w:marLeft w:val="480"/>
                                  <w:marRight w:val="0"/>
                                  <w:marTop w:val="0"/>
                                  <w:marBottom w:val="240"/>
                                  <w:divBdr>
                                    <w:top w:val="none" w:sz="0" w:space="0" w:color="auto"/>
                                    <w:left w:val="none" w:sz="0" w:space="0" w:color="auto"/>
                                    <w:bottom w:val="none" w:sz="0" w:space="0" w:color="auto"/>
                                    <w:right w:val="none" w:sz="0" w:space="0" w:color="auto"/>
                                  </w:divBdr>
                                </w:div>
                              </w:divsChild>
                            </w:div>
                            <w:div w:id="58024223">
                              <w:marLeft w:val="0"/>
                              <w:marRight w:val="0"/>
                              <w:marTop w:val="210"/>
                              <w:marBottom w:val="210"/>
                              <w:divBdr>
                                <w:top w:val="none" w:sz="0" w:space="0" w:color="auto"/>
                                <w:left w:val="none" w:sz="0" w:space="0" w:color="auto"/>
                                <w:bottom w:val="none" w:sz="0" w:space="0" w:color="auto"/>
                                <w:right w:val="none" w:sz="0" w:space="0" w:color="auto"/>
                              </w:divBdr>
                              <w:divsChild>
                                <w:div w:id="40442565">
                                  <w:marLeft w:val="480"/>
                                  <w:marRight w:val="0"/>
                                  <w:marTop w:val="0"/>
                                  <w:marBottom w:val="240"/>
                                  <w:divBdr>
                                    <w:top w:val="none" w:sz="0" w:space="0" w:color="auto"/>
                                    <w:left w:val="none" w:sz="0" w:space="0" w:color="auto"/>
                                    <w:bottom w:val="none" w:sz="0" w:space="0" w:color="auto"/>
                                    <w:right w:val="none" w:sz="0" w:space="0" w:color="auto"/>
                                  </w:divBdr>
                                  <w:divsChild>
                                    <w:div w:id="1815758306">
                                      <w:marLeft w:val="0"/>
                                      <w:marRight w:val="0"/>
                                      <w:marTop w:val="0"/>
                                      <w:marBottom w:val="0"/>
                                      <w:divBdr>
                                        <w:top w:val="none" w:sz="0" w:space="0" w:color="auto"/>
                                        <w:left w:val="none" w:sz="0" w:space="0" w:color="auto"/>
                                        <w:bottom w:val="none" w:sz="0" w:space="0" w:color="auto"/>
                                        <w:right w:val="none" w:sz="0" w:space="0" w:color="auto"/>
                                      </w:divBdr>
                                      <w:divsChild>
                                        <w:div w:id="377322804">
                                          <w:marLeft w:val="0"/>
                                          <w:marRight w:val="0"/>
                                          <w:marTop w:val="210"/>
                                          <w:marBottom w:val="210"/>
                                          <w:divBdr>
                                            <w:top w:val="none" w:sz="0" w:space="0" w:color="auto"/>
                                            <w:left w:val="none" w:sz="0" w:space="0" w:color="auto"/>
                                            <w:bottom w:val="none" w:sz="0" w:space="0" w:color="auto"/>
                                            <w:right w:val="none" w:sz="0" w:space="0" w:color="auto"/>
                                          </w:divBdr>
                                          <w:divsChild>
                                            <w:div w:id="2030176177">
                                              <w:marLeft w:val="480"/>
                                              <w:marRight w:val="0"/>
                                              <w:marTop w:val="0"/>
                                              <w:marBottom w:val="240"/>
                                              <w:divBdr>
                                                <w:top w:val="none" w:sz="0" w:space="0" w:color="auto"/>
                                                <w:left w:val="none" w:sz="0" w:space="0" w:color="auto"/>
                                                <w:bottom w:val="none" w:sz="0" w:space="0" w:color="auto"/>
                                                <w:right w:val="none" w:sz="0" w:space="0" w:color="auto"/>
                                              </w:divBdr>
                                            </w:div>
                                          </w:divsChild>
                                        </w:div>
                                        <w:div w:id="355154622">
                                          <w:marLeft w:val="0"/>
                                          <w:marRight w:val="0"/>
                                          <w:marTop w:val="210"/>
                                          <w:marBottom w:val="210"/>
                                          <w:divBdr>
                                            <w:top w:val="none" w:sz="0" w:space="0" w:color="auto"/>
                                            <w:left w:val="none" w:sz="0" w:space="0" w:color="auto"/>
                                            <w:bottom w:val="none" w:sz="0" w:space="0" w:color="auto"/>
                                            <w:right w:val="none" w:sz="0" w:space="0" w:color="auto"/>
                                          </w:divBdr>
                                          <w:divsChild>
                                            <w:div w:id="1920017514">
                                              <w:marLeft w:val="480"/>
                                              <w:marRight w:val="0"/>
                                              <w:marTop w:val="0"/>
                                              <w:marBottom w:val="240"/>
                                              <w:divBdr>
                                                <w:top w:val="none" w:sz="0" w:space="0" w:color="auto"/>
                                                <w:left w:val="none" w:sz="0" w:space="0" w:color="auto"/>
                                                <w:bottom w:val="none" w:sz="0" w:space="0" w:color="auto"/>
                                                <w:right w:val="none" w:sz="0" w:space="0" w:color="auto"/>
                                              </w:divBdr>
                                            </w:div>
                                          </w:divsChild>
                                        </w:div>
                                        <w:div w:id="914781145">
                                          <w:marLeft w:val="0"/>
                                          <w:marRight w:val="0"/>
                                          <w:marTop w:val="210"/>
                                          <w:marBottom w:val="0"/>
                                          <w:divBdr>
                                            <w:top w:val="none" w:sz="0" w:space="0" w:color="auto"/>
                                            <w:left w:val="none" w:sz="0" w:space="0" w:color="auto"/>
                                            <w:bottom w:val="none" w:sz="0" w:space="0" w:color="auto"/>
                                            <w:right w:val="none" w:sz="0" w:space="0" w:color="auto"/>
                                          </w:divBdr>
                                          <w:divsChild>
                                            <w:div w:id="44901550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73662960">
                              <w:marLeft w:val="0"/>
                              <w:marRight w:val="0"/>
                              <w:marTop w:val="210"/>
                              <w:marBottom w:val="210"/>
                              <w:divBdr>
                                <w:top w:val="none" w:sz="0" w:space="0" w:color="auto"/>
                                <w:left w:val="none" w:sz="0" w:space="0" w:color="auto"/>
                                <w:bottom w:val="none" w:sz="0" w:space="0" w:color="auto"/>
                                <w:right w:val="none" w:sz="0" w:space="0" w:color="auto"/>
                              </w:divBdr>
                              <w:divsChild>
                                <w:div w:id="1977105310">
                                  <w:marLeft w:val="480"/>
                                  <w:marRight w:val="0"/>
                                  <w:marTop w:val="0"/>
                                  <w:marBottom w:val="240"/>
                                  <w:divBdr>
                                    <w:top w:val="none" w:sz="0" w:space="0" w:color="auto"/>
                                    <w:left w:val="none" w:sz="0" w:space="0" w:color="auto"/>
                                    <w:bottom w:val="none" w:sz="0" w:space="0" w:color="auto"/>
                                    <w:right w:val="none" w:sz="0" w:space="0" w:color="auto"/>
                                  </w:divBdr>
                                </w:div>
                              </w:divsChild>
                            </w:div>
                            <w:div w:id="1757943052">
                              <w:marLeft w:val="0"/>
                              <w:marRight w:val="0"/>
                              <w:marTop w:val="210"/>
                              <w:marBottom w:val="210"/>
                              <w:divBdr>
                                <w:top w:val="none" w:sz="0" w:space="0" w:color="auto"/>
                                <w:left w:val="none" w:sz="0" w:space="0" w:color="auto"/>
                                <w:bottom w:val="none" w:sz="0" w:space="0" w:color="auto"/>
                                <w:right w:val="none" w:sz="0" w:space="0" w:color="auto"/>
                              </w:divBdr>
                              <w:divsChild>
                                <w:div w:id="1060714502">
                                  <w:marLeft w:val="480"/>
                                  <w:marRight w:val="0"/>
                                  <w:marTop w:val="0"/>
                                  <w:marBottom w:val="240"/>
                                  <w:divBdr>
                                    <w:top w:val="none" w:sz="0" w:space="0" w:color="auto"/>
                                    <w:left w:val="none" w:sz="0" w:space="0" w:color="auto"/>
                                    <w:bottom w:val="none" w:sz="0" w:space="0" w:color="auto"/>
                                    <w:right w:val="none" w:sz="0" w:space="0" w:color="auto"/>
                                  </w:divBdr>
                                </w:div>
                              </w:divsChild>
                            </w:div>
                            <w:div w:id="214046541">
                              <w:marLeft w:val="0"/>
                              <w:marRight w:val="0"/>
                              <w:marTop w:val="210"/>
                              <w:marBottom w:val="210"/>
                              <w:divBdr>
                                <w:top w:val="none" w:sz="0" w:space="0" w:color="auto"/>
                                <w:left w:val="none" w:sz="0" w:space="0" w:color="auto"/>
                                <w:bottom w:val="none" w:sz="0" w:space="0" w:color="auto"/>
                                <w:right w:val="none" w:sz="0" w:space="0" w:color="auto"/>
                              </w:divBdr>
                              <w:divsChild>
                                <w:div w:id="202714486">
                                  <w:marLeft w:val="480"/>
                                  <w:marRight w:val="0"/>
                                  <w:marTop w:val="0"/>
                                  <w:marBottom w:val="240"/>
                                  <w:divBdr>
                                    <w:top w:val="none" w:sz="0" w:space="0" w:color="auto"/>
                                    <w:left w:val="none" w:sz="0" w:space="0" w:color="auto"/>
                                    <w:bottom w:val="none" w:sz="0" w:space="0" w:color="auto"/>
                                    <w:right w:val="none" w:sz="0" w:space="0" w:color="auto"/>
                                  </w:divBdr>
                                </w:div>
                              </w:divsChild>
                            </w:div>
                            <w:div w:id="1834098950">
                              <w:marLeft w:val="0"/>
                              <w:marRight w:val="0"/>
                              <w:marTop w:val="210"/>
                              <w:marBottom w:val="210"/>
                              <w:divBdr>
                                <w:top w:val="none" w:sz="0" w:space="0" w:color="auto"/>
                                <w:left w:val="none" w:sz="0" w:space="0" w:color="auto"/>
                                <w:bottom w:val="none" w:sz="0" w:space="0" w:color="auto"/>
                                <w:right w:val="none" w:sz="0" w:space="0" w:color="auto"/>
                              </w:divBdr>
                              <w:divsChild>
                                <w:div w:id="1706755145">
                                  <w:marLeft w:val="480"/>
                                  <w:marRight w:val="0"/>
                                  <w:marTop w:val="0"/>
                                  <w:marBottom w:val="240"/>
                                  <w:divBdr>
                                    <w:top w:val="none" w:sz="0" w:space="0" w:color="auto"/>
                                    <w:left w:val="none" w:sz="0" w:space="0" w:color="auto"/>
                                    <w:bottom w:val="none" w:sz="0" w:space="0" w:color="auto"/>
                                    <w:right w:val="none" w:sz="0" w:space="0" w:color="auto"/>
                                  </w:divBdr>
                                </w:div>
                              </w:divsChild>
                            </w:div>
                            <w:div w:id="1451700212">
                              <w:marLeft w:val="0"/>
                              <w:marRight w:val="0"/>
                              <w:marTop w:val="210"/>
                              <w:marBottom w:val="210"/>
                              <w:divBdr>
                                <w:top w:val="none" w:sz="0" w:space="0" w:color="auto"/>
                                <w:left w:val="none" w:sz="0" w:space="0" w:color="auto"/>
                                <w:bottom w:val="none" w:sz="0" w:space="0" w:color="auto"/>
                                <w:right w:val="none" w:sz="0" w:space="0" w:color="auto"/>
                              </w:divBdr>
                              <w:divsChild>
                                <w:div w:id="54009593">
                                  <w:marLeft w:val="480"/>
                                  <w:marRight w:val="0"/>
                                  <w:marTop w:val="0"/>
                                  <w:marBottom w:val="240"/>
                                  <w:divBdr>
                                    <w:top w:val="none" w:sz="0" w:space="0" w:color="auto"/>
                                    <w:left w:val="none" w:sz="0" w:space="0" w:color="auto"/>
                                    <w:bottom w:val="none" w:sz="0" w:space="0" w:color="auto"/>
                                    <w:right w:val="none" w:sz="0" w:space="0" w:color="auto"/>
                                  </w:divBdr>
                                </w:div>
                              </w:divsChild>
                            </w:div>
                            <w:div w:id="1891917310">
                              <w:marLeft w:val="0"/>
                              <w:marRight w:val="0"/>
                              <w:marTop w:val="210"/>
                              <w:marBottom w:val="210"/>
                              <w:divBdr>
                                <w:top w:val="none" w:sz="0" w:space="0" w:color="auto"/>
                                <w:left w:val="none" w:sz="0" w:space="0" w:color="auto"/>
                                <w:bottom w:val="none" w:sz="0" w:space="0" w:color="auto"/>
                                <w:right w:val="none" w:sz="0" w:space="0" w:color="auto"/>
                              </w:divBdr>
                              <w:divsChild>
                                <w:div w:id="1241794701">
                                  <w:marLeft w:val="480"/>
                                  <w:marRight w:val="0"/>
                                  <w:marTop w:val="0"/>
                                  <w:marBottom w:val="240"/>
                                  <w:divBdr>
                                    <w:top w:val="none" w:sz="0" w:space="0" w:color="auto"/>
                                    <w:left w:val="none" w:sz="0" w:space="0" w:color="auto"/>
                                    <w:bottom w:val="none" w:sz="0" w:space="0" w:color="auto"/>
                                    <w:right w:val="none" w:sz="0" w:space="0" w:color="auto"/>
                                  </w:divBdr>
                                </w:div>
                              </w:divsChild>
                            </w:div>
                            <w:div w:id="1985085986">
                              <w:marLeft w:val="0"/>
                              <w:marRight w:val="0"/>
                              <w:marTop w:val="210"/>
                              <w:marBottom w:val="210"/>
                              <w:divBdr>
                                <w:top w:val="none" w:sz="0" w:space="0" w:color="auto"/>
                                <w:left w:val="none" w:sz="0" w:space="0" w:color="auto"/>
                                <w:bottom w:val="none" w:sz="0" w:space="0" w:color="auto"/>
                                <w:right w:val="none" w:sz="0" w:space="0" w:color="auto"/>
                              </w:divBdr>
                              <w:divsChild>
                                <w:div w:id="1904636832">
                                  <w:marLeft w:val="480"/>
                                  <w:marRight w:val="0"/>
                                  <w:marTop w:val="0"/>
                                  <w:marBottom w:val="240"/>
                                  <w:divBdr>
                                    <w:top w:val="none" w:sz="0" w:space="0" w:color="auto"/>
                                    <w:left w:val="none" w:sz="0" w:space="0" w:color="auto"/>
                                    <w:bottom w:val="none" w:sz="0" w:space="0" w:color="auto"/>
                                    <w:right w:val="none" w:sz="0" w:space="0" w:color="auto"/>
                                  </w:divBdr>
                                </w:div>
                              </w:divsChild>
                            </w:div>
                            <w:div w:id="1467428013">
                              <w:marLeft w:val="0"/>
                              <w:marRight w:val="0"/>
                              <w:marTop w:val="210"/>
                              <w:marBottom w:val="210"/>
                              <w:divBdr>
                                <w:top w:val="none" w:sz="0" w:space="0" w:color="auto"/>
                                <w:left w:val="none" w:sz="0" w:space="0" w:color="auto"/>
                                <w:bottom w:val="none" w:sz="0" w:space="0" w:color="auto"/>
                                <w:right w:val="none" w:sz="0" w:space="0" w:color="auto"/>
                              </w:divBdr>
                              <w:divsChild>
                                <w:div w:id="1375080608">
                                  <w:marLeft w:val="480"/>
                                  <w:marRight w:val="0"/>
                                  <w:marTop w:val="0"/>
                                  <w:marBottom w:val="240"/>
                                  <w:divBdr>
                                    <w:top w:val="none" w:sz="0" w:space="0" w:color="auto"/>
                                    <w:left w:val="none" w:sz="0" w:space="0" w:color="auto"/>
                                    <w:bottom w:val="none" w:sz="0" w:space="0" w:color="auto"/>
                                    <w:right w:val="none" w:sz="0" w:space="0" w:color="auto"/>
                                  </w:divBdr>
                                  <w:divsChild>
                                    <w:div w:id="1589385223">
                                      <w:marLeft w:val="0"/>
                                      <w:marRight w:val="0"/>
                                      <w:marTop w:val="0"/>
                                      <w:marBottom w:val="0"/>
                                      <w:divBdr>
                                        <w:top w:val="none" w:sz="0" w:space="0" w:color="auto"/>
                                        <w:left w:val="none" w:sz="0" w:space="0" w:color="auto"/>
                                        <w:bottom w:val="none" w:sz="0" w:space="0" w:color="auto"/>
                                        <w:right w:val="none" w:sz="0" w:space="0" w:color="auto"/>
                                      </w:divBdr>
                                      <w:divsChild>
                                        <w:div w:id="945887273">
                                          <w:marLeft w:val="0"/>
                                          <w:marRight w:val="0"/>
                                          <w:marTop w:val="210"/>
                                          <w:marBottom w:val="210"/>
                                          <w:divBdr>
                                            <w:top w:val="none" w:sz="0" w:space="0" w:color="auto"/>
                                            <w:left w:val="none" w:sz="0" w:space="0" w:color="auto"/>
                                            <w:bottom w:val="none" w:sz="0" w:space="0" w:color="auto"/>
                                            <w:right w:val="none" w:sz="0" w:space="0" w:color="auto"/>
                                          </w:divBdr>
                                          <w:divsChild>
                                            <w:div w:id="1307079746">
                                              <w:marLeft w:val="480"/>
                                              <w:marRight w:val="0"/>
                                              <w:marTop w:val="0"/>
                                              <w:marBottom w:val="240"/>
                                              <w:divBdr>
                                                <w:top w:val="none" w:sz="0" w:space="0" w:color="auto"/>
                                                <w:left w:val="none" w:sz="0" w:space="0" w:color="auto"/>
                                                <w:bottom w:val="none" w:sz="0" w:space="0" w:color="auto"/>
                                                <w:right w:val="none" w:sz="0" w:space="0" w:color="auto"/>
                                              </w:divBdr>
                                            </w:div>
                                          </w:divsChild>
                                        </w:div>
                                        <w:div w:id="452022671">
                                          <w:marLeft w:val="0"/>
                                          <w:marRight w:val="0"/>
                                          <w:marTop w:val="210"/>
                                          <w:marBottom w:val="210"/>
                                          <w:divBdr>
                                            <w:top w:val="none" w:sz="0" w:space="0" w:color="auto"/>
                                            <w:left w:val="none" w:sz="0" w:space="0" w:color="auto"/>
                                            <w:bottom w:val="none" w:sz="0" w:space="0" w:color="auto"/>
                                            <w:right w:val="none" w:sz="0" w:space="0" w:color="auto"/>
                                          </w:divBdr>
                                          <w:divsChild>
                                            <w:div w:id="1975913086">
                                              <w:marLeft w:val="480"/>
                                              <w:marRight w:val="0"/>
                                              <w:marTop w:val="0"/>
                                              <w:marBottom w:val="240"/>
                                              <w:divBdr>
                                                <w:top w:val="none" w:sz="0" w:space="0" w:color="auto"/>
                                                <w:left w:val="none" w:sz="0" w:space="0" w:color="auto"/>
                                                <w:bottom w:val="none" w:sz="0" w:space="0" w:color="auto"/>
                                                <w:right w:val="none" w:sz="0" w:space="0" w:color="auto"/>
                                              </w:divBdr>
                                            </w:div>
                                          </w:divsChild>
                                        </w:div>
                                        <w:div w:id="2060325383">
                                          <w:marLeft w:val="0"/>
                                          <w:marRight w:val="0"/>
                                          <w:marTop w:val="210"/>
                                          <w:marBottom w:val="210"/>
                                          <w:divBdr>
                                            <w:top w:val="none" w:sz="0" w:space="0" w:color="auto"/>
                                            <w:left w:val="none" w:sz="0" w:space="0" w:color="auto"/>
                                            <w:bottom w:val="none" w:sz="0" w:space="0" w:color="auto"/>
                                            <w:right w:val="none" w:sz="0" w:space="0" w:color="auto"/>
                                          </w:divBdr>
                                          <w:divsChild>
                                            <w:div w:id="1818454323">
                                              <w:marLeft w:val="480"/>
                                              <w:marRight w:val="0"/>
                                              <w:marTop w:val="0"/>
                                              <w:marBottom w:val="240"/>
                                              <w:divBdr>
                                                <w:top w:val="none" w:sz="0" w:space="0" w:color="auto"/>
                                                <w:left w:val="none" w:sz="0" w:space="0" w:color="auto"/>
                                                <w:bottom w:val="none" w:sz="0" w:space="0" w:color="auto"/>
                                                <w:right w:val="none" w:sz="0" w:space="0" w:color="auto"/>
                                              </w:divBdr>
                                            </w:div>
                                          </w:divsChild>
                                        </w:div>
                                        <w:div w:id="484785242">
                                          <w:marLeft w:val="0"/>
                                          <w:marRight w:val="0"/>
                                          <w:marTop w:val="210"/>
                                          <w:marBottom w:val="0"/>
                                          <w:divBdr>
                                            <w:top w:val="none" w:sz="0" w:space="0" w:color="auto"/>
                                            <w:left w:val="none" w:sz="0" w:space="0" w:color="auto"/>
                                            <w:bottom w:val="none" w:sz="0" w:space="0" w:color="auto"/>
                                            <w:right w:val="none" w:sz="0" w:space="0" w:color="auto"/>
                                          </w:divBdr>
                                          <w:divsChild>
                                            <w:div w:id="86024038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61423714">
                              <w:marLeft w:val="0"/>
                              <w:marRight w:val="0"/>
                              <w:marTop w:val="210"/>
                              <w:marBottom w:val="210"/>
                              <w:divBdr>
                                <w:top w:val="none" w:sz="0" w:space="0" w:color="auto"/>
                                <w:left w:val="none" w:sz="0" w:space="0" w:color="auto"/>
                                <w:bottom w:val="none" w:sz="0" w:space="0" w:color="auto"/>
                                <w:right w:val="none" w:sz="0" w:space="0" w:color="auto"/>
                              </w:divBdr>
                              <w:divsChild>
                                <w:div w:id="1797068892">
                                  <w:marLeft w:val="480"/>
                                  <w:marRight w:val="0"/>
                                  <w:marTop w:val="0"/>
                                  <w:marBottom w:val="240"/>
                                  <w:divBdr>
                                    <w:top w:val="none" w:sz="0" w:space="0" w:color="auto"/>
                                    <w:left w:val="none" w:sz="0" w:space="0" w:color="auto"/>
                                    <w:bottom w:val="none" w:sz="0" w:space="0" w:color="auto"/>
                                    <w:right w:val="none" w:sz="0" w:space="0" w:color="auto"/>
                                  </w:divBdr>
                                </w:div>
                              </w:divsChild>
                            </w:div>
                            <w:div w:id="10685101">
                              <w:marLeft w:val="0"/>
                              <w:marRight w:val="0"/>
                              <w:marTop w:val="210"/>
                              <w:marBottom w:val="210"/>
                              <w:divBdr>
                                <w:top w:val="none" w:sz="0" w:space="0" w:color="auto"/>
                                <w:left w:val="none" w:sz="0" w:space="0" w:color="auto"/>
                                <w:bottom w:val="none" w:sz="0" w:space="0" w:color="auto"/>
                                <w:right w:val="none" w:sz="0" w:space="0" w:color="auto"/>
                              </w:divBdr>
                              <w:divsChild>
                                <w:div w:id="1870607093">
                                  <w:marLeft w:val="480"/>
                                  <w:marRight w:val="0"/>
                                  <w:marTop w:val="0"/>
                                  <w:marBottom w:val="240"/>
                                  <w:divBdr>
                                    <w:top w:val="none" w:sz="0" w:space="0" w:color="auto"/>
                                    <w:left w:val="none" w:sz="0" w:space="0" w:color="auto"/>
                                    <w:bottom w:val="none" w:sz="0" w:space="0" w:color="auto"/>
                                    <w:right w:val="none" w:sz="0" w:space="0" w:color="auto"/>
                                  </w:divBdr>
                                </w:div>
                              </w:divsChild>
                            </w:div>
                            <w:div w:id="646786051">
                              <w:marLeft w:val="0"/>
                              <w:marRight w:val="0"/>
                              <w:marTop w:val="210"/>
                              <w:marBottom w:val="210"/>
                              <w:divBdr>
                                <w:top w:val="none" w:sz="0" w:space="0" w:color="auto"/>
                                <w:left w:val="none" w:sz="0" w:space="0" w:color="auto"/>
                                <w:bottom w:val="none" w:sz="0" w:space="0" w:color="auto"/>
                                <w:right w:val="none" w:sz="0" w:space="0" w:color="auto"/>
                              </w:divBdr>
                              <w:divsChild>
                                <w:div w:id="324479710">
                                  <w:marLeft w:val="480"/>
                                  <w:marRight w:val="0"/>
                                  <w:marTop w:val="0"/>
                                  <w:marBottom w:val="240"/>
                                  <w:divBdr>
                                    <w:top w:val="none" w:sz="0" w:space="0" w:color="auto"/>
                                    <w:left w:val="none" w:sz="0" w:space="0" w:color="auto"/>
                                    <w:bottom w:val="none" w:sz="0" w:space="0" w:color="auto"/>
                                    <w:right w:val="none" w:sz="0" w:space="0" w:color="auto"/>
                                  </w:divBdr>
                                </w:div>
                              </w:divsChild>
                            </w:div>
                            <w:div w:id="1562207119">
                              <w:marLeft w:val="0"/>
                              <w:marRight w:val="0"/>
                              <w:marTop w:val="210"/>
                              <w:marBottom w:val="210"/>
                              <w:divBdr>
                                <w:top w:val="none" w:sz="0" w:space="0" w:color="auto"/>
                                <w:left w:val="none" w:sz="0" w:space="0" w:color="auto"/>
                                <w:bottom w:val="none" w:sz="0" w:space="0" w:color="auto"/>
                                <w:right w:val="none" w:sz="0" w:space="0" w:color="auto"/>
                              </w:divBdr>
                              <w:divsChild>
                                <w:div w:id="1977297085">
                                  <w:marLeft w:val="480"/>
                                  <w:marRight w:val="0"/>
                                  <w:marTop w:val="0"/>
                                  <w:marBottom w:val="240"/>
                                  <w:divBdr>
                                    <w:top w:val="none" w:sz="0" w:space="0" w:color="auto"/>
                                    <w:left w:val="none" w:sz="0" w:space="0" w:color="auto"/>
                                    <w:bottom w:val="none" w:sz="0" w:space="0" w:color="auto"/>
                                    <w:right w:val="none" w:sz="0" w:space="0" w:color="auto"/>
                                  </w:divBdr>
                                </w:div>
                              </w:divsChild>
                            </w:div>
                            <w:div w:id="805052106">
                              <w:marLeft w:val="0"/>
                              <w:marRight w:val="0"/>
                              <w:marTop w:val="210"/>
                              <w:marBottom w:val="210"/>
                              <w:divBdr>
                                <w:top w:val="none" w:sz="0" w:space="0" w:color="auto"/>
                                <w:left w:val="none" w:sz="0" w:space="0" w:color="auto"/>
                                <w:bottom w:val="none" w:sz="0" w:space="0" w:color="auto"/>
                                <w:right w:val="none" w:sz="0" w:space="0" w:color="auto"/>
                              </w:divBdr>
                              <w:divsChild>
                                <w:div w:id="290861841">
                                  <w:marLeft w:val="480"/>
                                  <w:marRight w:val="0"/>
                                  <w:marTop w:val="0"/>
                                  <w:marBottom w:val="240"/>
                                  <w:divBdr>
                                    <w:top w:val="none" w:sz="0" w:space="0" w:color="auto"/>
                                    <w:left w:val="none" w:sz="0" w:space="0" w:color="auto"/>
                                    <w:bottom w:val="none" w:sz="0" w:space="0" w:color="auto"/>
                                    <w:right w:val="none" w:sz="0" w:space="0" w:color="auto"/>
                                  </w:divBdr>
                                </w:div>
                              </w:divsChild>
                            </w:div>
                            <w:div w:id="512035455">
                              <w:marLeft w:val="0"/>
                              <w:marRight w:val="0"/>
                              <w:marTop w:val="210"/>
                              <w:marBottom w:val="210"/>
                              <w:divBdr>
                                <w:top w:val="none" w:sz="0" w:space="0" w:color="auto"/>
                                <w:left w:val="none" w:sz="0" w:space="0" w:color="auto"/>
                                <w:bottom w:val="none" w:sz="0" w:space="0" w:color="auto"/>
                                <w:right w:val="none" w:sz="0" w:space="0" w:color="auto"/>
                              </w:divBdr>
                              <w:divsChild>
                                <w:div w:id="783810878">
                                  <w:marLeft w:val="480"/>
                                  <w:marRight w:val="0"/>
                                  <w:marTop w:val="0"/>
                                  <w:marBottom w:val="240"/>
                                  <w:divBdr>
                                    <w:top w:val="none" w:sz="0" w:space="0" w:color="auto"/>
                                    <w:left w:val="none" w:sz="0" w:space="0" w:color="auto"/>
                                    <w:bottom w:val="none" w:sz="0" w:space="0" w:color="auto"/>
                                    <w:right w:val="none" w:sz="0" w:space="0" w:color="auto"/>
                                  </w:divBdr>
                                </w:div>
                              </w:divsChild>
                            </w:div>
                            <w:div w:id="1624340432">
                              <w:marLeft w:val="0"/>
                              <w:marRight w:val="0"/>
                              <w:marTop w:val="210"/>
                              <w:marBottom w:val="210"/>
                              <w:divBdr>
                                <w:top w:val="none" w:sz="0" w:space="0" w:color="auto"/>
                                <w:left w:val="none" w:sz="0" w:space="0" w:color="auto"/>
                                <w:bottom w:val="none" w:sz="0" w:space="0" w:color="auto"/>
                                <w:right w:val="none" w:sz="0" w:space="0" w:color="auto"/>
                              </w:divBdr>
                              <w:divsChild>
                                <w:div w:id="729033640">
                                  <w:marLeft w:val="480"/>
                                  <w:marRight w:val="0"/>
                                  <w:marTop w:val="0"/>
                                  <w:marBottom w:val="240"/>
                                  <w:divBdr>
                                    <w:top w:val="none" w:sz="0" w:space="0" w:color="auto"/>
                                    <w:left w:val="none" w:sz="0" w:space="0" w:color="auto"/>
                                    <w:bottom w:val="none" w:sz="0" w:space="0" w:color="auto"/>
                                    <w:right w:val="none" w:sz="0" w:space="0" w:color="auto"/>
                                  </w:divBdr>
                                </w:div>
                              </w:divsChild>
                            </w:div>
                            <w:div w:id="434521692">
                              <w:marLeft w:val="0"/>
                              <w:marRight w:val="0"/>
                              <w:marTop w:val="210"/>
                              <w:marBottom w:val="210"/>
                              <w:divBdr>
                                <w:top w:val="none" w:sz="0" w:space="0" w:color="auto"/>
                                <w:left w:val="none" w:sz="0" w:space="0" w:color="auto"/>
                                <w:bottom w:val="none" w:sz="0" w:space="0" w:color="auto"/>
                                <w:right w:val="none" w:sz="0" w:space="0" w:color="auto"/>
                              </w:divBdr>
                              <w:divsChild>
                                <w:div w:id="345399430">
                                  <w:marLeft w:val="480"/>
                                  <w:marRight w:val="0"/>
                                  <w:marTop w:val="0"/>
                                  <w:marBottom w:val="240"/>
                                  <w:divBdr>
                                    <w:top w:val="none" w:sz="0" w:space="0" w:color="auto"/>
                                    <w:left w:val="none" w:sz="0" w:space="0" w:color="auto"/>
                                    <w:bottom w:val="none" w:sz="0" w:space="0" w:color="auto"/>
                                    <w:right w:val="none" w:sz="0" w:space="0" w:color="auto"/>
                                  </w:divBdr>
                                </w:div>
                              </w:divsChild>
                            </w:div>
                            <w:div w:id="1989630392">
                              <w:marLeft w:val="0"/>
                              <w:marRight w:val="0"/>
                              <w:marTop w:val="210"/>
                              <w:marBottom w:val="210"/>
                              <w:divBdr>
                                <w:top w:val="none" w:sz="0" w:space="0" w:color="auto"/>
                                <w:left w:val="none" w:sz="0" w:space="0" w:color="auto"/>
                                <w:bottom w:val="none" w:sz="0" w:space="0" w:color="auto"/>
                                <w:right w:val="none" w:sz="0" w:space="0" w:color="auto"/>
                              </w:divBdr>
                              <w:divsChild>
                                <w:div w:id="1440492433">
                                  <w:marLeft w:val="480"/>
                                  <w:marRight w:val="0"/>
                                  <w:marTop w:val="0"/>
                                  <w:marBottom w:val="240"/>
                                  <w:divBdr>
                                    <w:top w:val="none" w:sz="0" w:space="0" w:color="auto"/>
                                    <w:left w:val="none" w:sz="0" w:space="0" w:color="auto"/>
                                    <w:bottom w:val="none" w:sz="0" w:space="0" w:color="auto"/>
                                    <w:right w:val="none" w:sz="0" w:space="0" w:color="auto"/>
                                  </w:divBdr>
                                </w:div>
                              </w:divsChild>
                            </w:div>
                            <w:div w:id="1299842676">
                              <w:marLeft w:val="0"/>
                              <w:marRight w:val="0"/>
                              <w:marTop w:val="210"/>
                              <w:marBottom w:val="210"/>
                              <w:divBdr>
                                <w:top w:val="none" w:sz="0" w:space="0" w:color="auto"/>
                                <w:left w:val="none" w:sz="0" w:space="0" w:color="auto"/>
                                <w:bottom w:val="none" w:sz="0" w:space="0" w:color="auto"/>
                                <w:right w:val="none" w:sz="0" w:space="0" w:color="auto"/>
                              </w:divBdr>
                              <w:divsChild>
                                <w:div w:id="231083621">
                                  <w:marLeft w:val="480"/>
                                  <w:marRight w:val="0"/>
                                  <w:marTop w:val="0"/>
                                  <w:marBottom w:val="240"/>
                                  <w:divBdr>
                                    <w:top w:val="none" w:sz="0" w:space="0" w:color="auto"/>
                                    <w:left w:val="none" w:sz="0" w:space="0" w:color="auto"/>
                                    <w:bottom w:val="none" w:sz="0" w:space="0" w:color="auto"/>
                                    <w:right w:val="none" w:sz="0" w:space="0" w:color="auto"/>
                                  </w:divBdr>
                                  <w:divsChild>
                                    <w:div w:id="87704468">
                                      <w:marLeft w:val="0"/>
                                      <w:marRight w:val="0"/>
                                      <w:marTop w:val="0"/>
                                      <w:marBottom w:val="0"/>
                                      <w:divBdr>
                                        <w:top w:val="none" w:sz="0" w:space="0" w:color="auto"/>
                                        <w:left w:val="none" w:sz="0" w:space="0" w:color="auto"/>
                                        <w:bottom w:val="none" w:sz="0" w:space="0" w:color="auto"/>
                                        <w:right w:val="none" w:sz="0" w:space="0" w:color="auto"/>
                                      </w:divBdr>
                                      <w:divsChild>
                                        <w:div w:id="96875068">
                                          <w:marLeft w:val="0"/>
                                          <w:marRight w:val="0"/>
                                          <w:marTop w:val="210"/>
                                          <w:marBottom w:val="210"/>
                                          <w:divBdr>
                                            <w:top w:val="none" w:sz="0" w:space="0" w:color="auto"/>
                                            <w:left w:val="none" w:sz="0" w:space="0" w:color="auto"/>
                                            <w:bottom w:val="none" w:sz="0" w:space="0" w:color="auto"/>
                                            <w:right w:val="none" w:sz="0" w:space="0" w:color="auto"/>
                                          </w:divBdr>
                                          <w:divsChild>
                                            <w:div w:id="413480016">
                                              <w:marLeft w:val="480"/>
                                              <w:marRight w:val="0"/>
                                              <w:marTop w:val="0"/>
                                              <w:marBottom w:val="240"/>
                                              <w:divBdr>
                                                <w:top w:val="none" w:sz="0" w:space="0" w:color="auto"/>
                                                <w:left w:val="none" w:sz="0" w:space="0" w:color="auto"/>
                                                <w:bottom w:val="none" w:sz="0" w:space="0" w:color="auto"/>
                                                <w:right w:val="none" w:sz="0" w:space="0" w:color="auto"/>
                                              </w:divBdr>
                                            </w:div>
                                          </w:divsChild>
                                        </w:div>
                                        <w:div w:id="2018001310">
                                          <w:marLeft w:val="0"/>
                                          <w:marRight w:val="0"/>
                                          <w:marTop w:val="210"/>
                                          <w:marBottom w:val="210"/>
                                          <w:divBdr>
                                            <w:top w:val="none" w:sz="0" w:space="0" w:color="auto"/>
                                            <w:left w:val="none" w:sz="0" w:space="0" w:color="auto"/>
                                            <w:bottom w:val="none" w:sz="0" w:space="0" w:color="auto"/>
                                            <w:right w:val="none" w:sz="0" w:space="0" w:color="auto"/>
                                          </w:divBdr>
                                          <w:divsChild>
                                            <w:div w:id="828834299">
                                              <w:marLeft w:val="480"/>
                                              <w:marRight w:val="0"/>
                                              <w:marTop w:val="0"/>
                                              <w:marBottom w:val="240"/>
                                              <w:divBdr>
                                                <w:top w:val="none" w:sz="0" w:space="0" w:color="auto"/>
                                                <w:left w:val="none" w:sz="0" w:space="0" w:color="auto"/>
                                                <w:bottom w:val="none" w:sz="0" w:space="0" w:color="auto"/>
                                                <w:right w:val="none" w:sz="0" w:space="0" w:color="auto"/>
                                              </w:divBdr>
                                            </w:div>
                                          </w:divsChild>
                                        </w:div>
                                        <w:div w:id="195311673">
                                          <w:marLeft w:val="0"/>
                                          <w:marRight w:val="0"/>
                                          <w:marTop w:val="210"/>
                                          <w:marBottom w:val="0"/>
                                          <w:divBdr>
                                            <w:top w:val="none" w:sz="0" w:space="0" w:color="auto"/>
                                            <w:left w:val="none" w:sz="0" w:space="0" w:color="auto"/>
                                            <w:bottom w:val="none" w:sz="0" w:space="0" w:color="auto"/>
                                            <w:right w:val="none" w:sz="0" w:space="0" w:color="auto"/>
                                          </w:divBdr>
                                          <w:divsChild>
                                            <w:div w:id="145248240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84057588">
                              <w:marLeft w:val="0"/>
                              <w:marRight w:val="0"/>
                              <w:marTop w:val="210"/>
                              <w:marBottom w:val="210"/>
                              <w:divBdr>
                                <w:top w:val="none" w:sz="0" w:space="0" w:color="auto"/>
                                <w:left w:val="none" w:sz="0" w:space="0" w:color="auto"/>
                                <w:bottom w:val="none" w:sz="0" w:space="0" w:color="auto"/>
                                <w:right w:val="none" w:sz="0" w:space="0" w:color="auto"/>
                              </w:divBdr>
                              <w:divsChild>
                                <w:div w:id="381053237">
                                  <w:marLeft w:val="480"/>
                                  <w:marRight w:val="0"/>
                                  <w:marTop w:val="0"/>
                                  <w:marBottom w:val="240"/>
                                  <w:divBdr>
                                    <w:top w:val="none" w:sz="0" w:space="0" w:color="auto"/>
                                    <w:left w:val="none" w:sz="0" w:space="0" w:color="auto"/>
                                    <w:bottom w:val="none" w:sz="0" w:space="0" w:color="auto"/>
                                    <w:right w:val="none" w:sz="0" w:space="0" w:color="auto"/>
                                  </w:divBdr>
                                </w:div>
                              </w:divsChild>
                            </w:div>
                            <w:div w:id="622885671">
                              <w:marLeft w:val="0"/>
                              <w:marRight w:val="0"/>
                              <w:marTop w:val="210"/>
                              <w:marBottom w:val="210"/>
                              <w:divBdr>
                                <w:top w:val="none" w:sz="0" w:space="0" w:color="auto"/>
                                <w:left w:val="none" w:sz="0" w:space="0" w:color="auto"/>
                                <w:bottom w:val="none" w:sz="0" w:space="0" w:color="auto"/>
                                <w:right w:val="none" w:sz="0" w:space="0" w:color="auto"/>
                              </w:divBdr>
                              <w:divsChild>
                                <w:div w:id="1260144829">
                                  <w:marLeft w:val="480"/>
                                  <w:marRight w:val="0"/>
                                  <w:marTop w:val="0"/>
                                  <w:marBottom w:val="240"/>
                                  <w:divBdr>
                                    <w:top w:val="none" w:sz="0" w:space="0" w:color="auto"/>
                                    <w:left w:val="none" w:sz="0" w:space="0" w:color="auto"/>
                                    <w:bottom w:val="none" w:sz="0" w:space="0" w:color="auto"/>
                                    <w:right w:val="none" w:sz="0" w:space="0" w:color="auto"/>
                                  </w:divBdr>
                                </w:div>
                              </w:divsChild>
                            </w:div>
                            <w:div w:id="1473213968">
                              <w:marLeft w:val="0"/>
                              <w:marRight w:val="0"/>
                              <w:marTop w:val="210"/>
                              <w:marBottom w:val="210"/>
                              <w:divBdr>
                                <w:top w:val="none" w:sz="0" w:space="0" w:color="auto"/>
                                <w:left w:val="none" w:sz="0" w:space="0" w:color="auto"/>
                                <w:bottom w:val="none" w:sz="0" w:space="0" w:color="auto"/>
                                <w:right w:val="none" w:sz="0" w:space="0" w:color="auto"/>
                              </w:divBdr>
                              <w:divsChild>
                                <w:div w:id="888883331">
                                  <w:marLeft w:val="480"/>
                                  <w:marRight w:val="0"/>
                                  <w:marTop w:val="0"/>
                                  <w:marBottom w:val="240"/>
                                  <w:divBdr>
                                    <w:top w:val="none" w:sz="0" w:space="0" w:color="auto"/>
                                    <w:left w:val="none" w:sz="0" w:space="0" w:color="auto"/>
                                    <w:bottom w:val="none" w:sz="0" w:space="0" w:color="auto"/>
                                    <w:right w:val="none" w:sz="0" w:space="0" w:color="auto"/>
                                  </w:divBdr>
                                </w:div>
                              </w:divsChild>
                            </w:div>
                            <w:div w:id="47345045">
                              <w:marLeft w:val="0"/>
                              <w:marRight w:val="0"/>
                              <w:marTop w:val="210"/>
                              <w:marBottom w:val="210"/>
                              <w:divBdr>
                                <w:top w:val="none" w:sz="0" w:space="0" w:color="auto"/>
                                <w:left w:val="none" w:sz="0" w:space="0" w:color="auto"/>
                                <w:bottom w:val="none" w:sz="0" w:space="0" w:color="auto"/>
                                <w:right w:val="none" w:sz="0" w:space="0" w:color="auto"/>
                              </w:divBdr>
                              <w:divsChild>
                                <w:div w:id="1582791822">
                                  <w:marLeft w:val="480"/>
                                  <w:marRight w:val="0"/>
                                  <w:marTop w:val="0"/>
                                  <w:marBottom w:val="240"/>
                                  <w:divBdr>
                                    <w:top w:val="none" w:sz="0" w:space="0" w:color="auto"/>
                                    <w:left w:val="none" w:sz="0" w:space="0" w:color="auto"/>
                                    <w:bottom w:val="none" w:sz="0" w:space="0" w:color="auto"/>
                                    <w:right w:val="none" w:sz="0" w:space="0" w:color="auto"/>
                                  </w:divBdr>
                                </w:div>
                              </w:divsChild>
                            </w:div>
                            <w:div w:id="700546661">
                              <w:marLeft w:val="0"/>
                              <w:marRight w:val="0"/>
                              <w:marTop w:val="210"/>
                              <w:marBottom w:val="210"/>
                              <w:divBdr>
                                <w:top w:val="none" w:sz="0" w:space="0" w:color="auto"/>
                                <w:left w:val="none" w:sz="0" w:space="0" w:color="auto"/>
                                <w:bottom w:val="none" w:sz="0" w:space="0" w:color="auto"/>
                                <w:right w:val="none" w:sz="0" w:space="0" w:color="auto"/>
                              </w:divBdr>
                              <w:divsChild>
                                <w:div w:id="504054873">
                                  <w:marLeft w:val="480"/>
                                  <w:marRight w:val="0"/>
                                  <w:marTop w:val="0"/>
                                  <w:marBottom w:val="240"/>
                                  <w:divBdr>
                                    <w:top w:val="none" w:sz="0" w:space="0" w:color="auto"/>
                                    <w:left w:val="none" w:sz="0" w:space="0" w:color="auto"/>
                                    <w:bottom w:val="none" w:sz="0" w:space="0" w:color="auto"/>
                                    <w:right w:val="none" w:sz="0" w:space="0" w:color="auto"/>
                                  </w:divBdr>
                                </w:div>
                              </w:divsChild>
                            </w:div>
                            <w:div w:id="1029796982">
                              <w:marLeft w:val="0"/>
                              <w:marRight w:val="0"/>
                              <w:marTop w:val="210"/>
                              <w:marBottom w:val="210"/>
                              <w:divBdr>
                                <w:top w:val="none" w:sz="0" w:space="0" w:color="auto"/>
                                <w:left w:val="none" w:sz="0" w:space="0" w:color="auto"/>
                                <w:bottom w:val="none" w:sz="0" w:space="0" w:color="auto"/>
                                <w:right w:val="none" w:sz="0" w:space="0" w:color="auto"/>
                              </w:divBdr>
                              <w:divsChild>
                                <w:div w:id="564025982">
                                  <w:marLeft w:val="480"/>
                                  <w:marRight w:val="0"/>
                                  <w:marTop w:val="0"/>
                                  <w:marBottom w:val="240"/>
                                  <w:divBdr>
                                    <w:top w:val="none" w:sz="0" w:space="0" w:color="auto"/>
                                    <w:left w:val="none" w:sz="0" w:space="0" w:color="auto"/>
                                    <w:bottom w:val="none" w:sz="0" w:space="0" w:color="auto"/>
                                    <w:right w:val="none" w:sz="0" w:space="0" w:color="auto"/>
                                  </w:divBdr>
                                </w:div>
                              </w:divsChild>
                            </w:div>
                            <w:div w:id="1938563419">
                              <w:marLeft w:val="0"/>
                              <w:marRight w:val="0"/>
                              <w:marTop w:val="210"/>
                              <w:marBottom w:val="210"/>
                              <w:divBdr>
                                <w:top w:val="none" w:sz="0" w:space="0" w:color="auto"/>
                                <w:left w:val="none" w:sz="0" w:space="0" w:color="auto"/>
                                <w:bottom w:val="none" w:sz="0" w:space="0" w:color="auto"/>
                                <w:right w:val="none" w:sz="0" w:space="0" w:color="auto"/>
                              </w:divBdr>
                              <w:divsChild>
                                <w:div w:id="2112388248">
                                  <w:marLeft w:val="480"/>
                                  <w:marRight w:val="0"/>
                                  <w:marTop w:val="0"/>
                                  <w:marBottom w:val="240"/>
                                  <w:divBdr>
                                    <w:top w:val="none" w:sz="0" w:space="0" w:color="auto"/>
                                    <w:left w:val="none" w:sz="0" w:space="0" w:color="auto"/>
                                    <w:bottom w:val="none" w:sz="0" w:space="0" w:color="auto"/>
                                    <w:right w:val="none" w:sz="0" w:space="0" w:color="auto"/>
                                  </w:divBdr>
                                </w:div>
                              </w:divsChild>
                            </w:div>
                            <w:div w:id="1823504762">
                              <w:marLeft w:val="0"/>
                              <w:marRight w:val="0"/>
                              <w:marTop w:val="210"/>
                              <w:marBottom w:val="210"/>
                              <w:divBdr>
                                <w:top w:val="none" w:sz="0" w:space="0" w:color="auto"/>
                                <w:left w:val="none" w:sz="0" w:space="0" w:color="auto"/>
                                <w:bottom w:val="none" w:sz="0" w:space="0" w:color="auto"/>
                                <w:right w:val="none" w:sz="0" w:space="0" w:color="auto"/>
                              </w:divBdr>
                              <w:divsChild>
                                <w:div w:id="807668639">
                                  <w:marLeft w:val="480"/>
                                  <w:marRight w:val="0"/>
                                  <w:marTop w:val="0"/>
                                  <w:marBottom w:val="240"/>
                                  <w:divBdr>
                                    <w:top w:val="none" w:sz="0" w:space="0" w:color="auto"/>
                                    <w:left w:val="none" w:sz="0" w:space="0" w:color="auto"/>
                                    <w:bottom w:val="none" w:sz="0" w:space="0" w:color="auto"/>
                                    <w:right w:val="none" w:sz="0" w:space="0" w:color="auto"/>
                                  </w:divBdr>
                                </w:div>
                              </w:divsChild>
                            </w:div>
                            <w:div w:id="1020163481">
                              <w:marLeft w:val="0"/>
                              <w:marRight w:val="0"/>
                              <w:marTop w:val="210"/>
                              <w:marBottom w:val="210"/>
                              <w:divBdr>
                                <w:top w:val="none" w:sz="0" w:space="0" w:color="auto"/>
                                <w:left w:val="none" w:sz="0" w:space="0" w:color="auto"/>
                                <w:bottom w:val="none" w:sz="0" w:space="0" w:color="auto"/>
                                <w:right w:val="none" w:sz="0" w:space="0" w:color="auto"/>
                              </w:divBdr>
                              <w:divsChild>
                                <w:div w:id="1777403175">
                                  <w:marLeft w:val="480"/>
                                  <w:marRight w:val="0"/>
                                  <w:marTop w:val="0"/>
                                  <w:marBottom w:val="240"/>
                                  <w:divBdr>
                                    <w:top w:val="none" w:sz="0" w:space="0" w:color="auto"/>
                                    <w:left w:val="none" w:sz="0" w:space="0" w:color="auto"/>
                                    <w:bottom w:val="none" w:sz="0" w:space="0" w:color="auto"/>
                                    <w:right w:val="none" w:sz="0" w:space="0" w:color="auto"/>
                                  </w:divBdr>
                                </w:div>
                              </w:divsChild>
                            </w:div>
                            <w:div w:id="1811239434">
                              <w:marLeft w:val="0"/>
                              <w:marRight w:val="0"/>
                              <w:marTop w:val="210"/>
                              <w:marBottom w:val="210"/>
                              <w:divBdr>
                                <w:top w:val="none" w:sz="0" w:space="0" w:color="auto"/>
                                <w:left w:val="none" w:sz="0" w:space="0" w:color="auto"/>
                                <w:bottom w:val="none" w:sz="0" w:space="0" w:color="auto"/>
                                <w:right w:val="none" w:sz="0" w:space="0" w:color="auto"/>
                              </w:divBdr>
                              <w:divsChild>
                                <w:div w:id="181171624">
                                  <w:marLeft w:val="480"/>
                                  <w:marRight w:val="0"/>
                                  <w:marTop w:val="0"/>
                                  <w:marBottom w:val="240"/>
                                  <w:divBdr>
                                    <w:top w:val="none" w:sz="0" w:space="0" w:color="auto"/>
                                    <w:left w:val="none" w:sz="0" w:space="0" w:color="auto"/>
                                    <w:bottom w:val="none" w:sz="0" w:space="0" w:color="auto"/>
                                    <w:right w:val="none" w:sz="0" w:space="0" w:color="auto"/>
                                  </w:divBdr>
                                </w:div>
                              </w:divsChild>
                            </w:div>
                            <w:div w:id="425881902">
                              <w:marLeft w:val="0"/>
                              <w:marRight w:val="0"/>
                              <w:marTop w:val="210"/>
                              <w:marBottom w:val="210"/>
                              <w:divBdr>
                                <w:top w:val="none" w:sz="0" w:space="0" w:color="auto"/>
                                <w:left w:val="none" w:sz="0" w:space="0" w:color="auto"/>
                                <w:bottom w:val="none" w:sz="0" w:space="0" w:color="auto"/>
                                <w:right w:val="none" w:sz="0" w:space="0" w:color="auto"/>
                              </w:divBdr>
                              <w:divsChild>
                                <w:div w:id="2054842449">
                                  <w:marLeft w:val="480"/>
                                  <w:marRight w:val="0"/>
                                  <w:marTop w:val="0"/>
                                  <w:marBottom w:val="240"/>
                                  <w:divBdr>
                                    <w:top w:val="none" w:sz="0" w:space="0" w:color="auto"/>
                                    <w:left w:val="none" w:sz="0" w:space="0" w:color="auto"/>
                                    <w:bottom w:val="none" w:sz="0" w:space="0" w:color="auto"/>
                                    <w:right w:val="none" w:sz="0" w:space="0" w:color="auto"/>
                                  </w:divBdr>
                                </w:div>
                              </w:divsChild>
                            </w:div>
                            <w:div w:id="713701102">
                              <w:marLeft w:val="0"/>
                              <w:marRight w:val="0"/>
                              <w:marTop w:val="210"/>
                              <w:marBottom w:val="210"/>
                              <w:divBdr>
                                <w:top w:val="none" w:sz="0" w:space="0" w:color="auto"/>
                                <w:left w:val="none" w:sz="0" w:space="0" w:color="auto"/>
                                <w:bottom w:val="none" w:sz="0" w:space="0" w:color="auto"/>
                                <w:right w:val="none" w:sz="0" w:space="0" w:color="auto"/>
                              </w:divBdr>
                              <w:divsChild>
                                <w:div w:id="218594013">
                                  <w:marLeft w:val="480"/>
                                  <w:marRight w:val="0"/>
                                  <w:marTop w:val="0"/>
                                  <w:marBottom w:val="240"/>
                                  <w:divBdr>
                                    <w:top w:val="none" w:sz="0" w:space="0" w:color="auto"/>
                                    <w:left w:val="none" w:sz="0" w:space="0" w:color="auto"/>
                                    <w:bottom w:val="none" w:sz="0" w:space="0" w:color="auto"/>
                                    <w:right w:val="none" w:sz="0" w:space="0" w:color="auto"/>
                                  </w:divBdr>
                                </w:div>
                              </w:divsChild>
                            </w:div>
                            <w:div w:id="700934973">
                              <w:marLeft w:val="0"/>
                              <w:marRight w:val="0"/>
                              <w:marTop w:val="210"/>
                              <w:marBottom w:val="210"/>
                              <w:divBdr>
                                <w:top w:val="none" w:sz="0" w:space="0" w:color="auto"/>
                                <w:left w:val="none" w:sz="0" w:space="0" w:color="auto"/>
                                <w:bottom w:val="none" w:sz="0" w:space="0" w:color="auto"/>
                                <w:right w:val="none" w:sz="0" w:space="0" w:color="auto"/>
                              </w:divBdr>
                              <w:divsChild>
                                <w:div w:id="1842625361">
                                  <w:marLeft w:val="480"/>
                                  <w:marRight w:val="0"/>
                                  <w:marTop w:val="0"/>
                                  <w:marBottom w:val="240"/>
                                  <w:divBdr>
                                    <w:top w:val="none" w:sz="0" w:space="0" w:color="auto"/>
                                    <w:left w:val="none" w:sz="0" w:space="0" w:color="auto"/>
                                    <w:bottom w:val="none" w:sz="0" w:space="0" w:color="auto"/>
                                    <w:right w:val="none" w:sz="0" w:space="0" w:color="auto"/>
                                  </w:divBdr>
                                </w:div>
                              </w:divsChild>
                            </w:div>
                            <w:div w:id="1774277067">
                              <w:marLeft w:val="0"/>
                              <w:marRight w:val="0"/>
                              <w:marTop w:val="210"/>
                              <w:marBottom w:val="0"/>
                              <w:divBdr>
                                <w:top w:val="none" w:sz="0" w:space="0" w:color="auto"/>
                                <w:left w:val="none" w:sz="0" w:space="0" w:color="auto"/>
                                <w:bottom w:val="none" w:sz="0" w:space="0" w:color="auto"/>
                                <w:right w:val="none" w:sz="0" w:space="0" w:color="auto"/>
                              </w:divBdr>
                              <w:divsChild>
                                <w:div w:id="67438641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86837706">
                  <w:marLeft w:val="0"/>
                  <w:marRight w:val="0"/>
                  <w:marTop w:val="210"/>
                  <w:marBottom w:val="210"/>
                  <w:divBdr>
                    <w:top w:val="none" w:sz="0" w:space="0" w:color="auto"/>
                    <w:left w:val="none" w:sz="0" w:space="0" w:color="auto"/>
                    <w:bottom w:val="none" w:sz="0" w:space="0" w:color="auto"/>
                    <w:right w:val="none" w:sz="0" w:space="0" w:color="auto"/>
                  </w:divBdr>
                  <w:divsChild>
                    <w:div w:id="1997104091">
                      <w:marLeft w:val="480"/>
                      <w:marRight w:val="0"/>
                      <w:marTop w:val="0"/>
                      <w:marBottom w:val="240"/>
                      <w:divBdr>
                        <w:top w:val="none" w:sz="0" w:space="0" w:color="auto"/>
                        <w:left w:val="none" w:sz="0" w:space="0" w:color="auto"/>
                        <w:bottom w:val="none" w:sz="0" w:space="0" w:color="auto"/>
                        <w:right w:val="none" w:sz="0" w:space="0" w:color="auto"/>
                      </w:divBdr>
                      <w:divsChild>
                        <w:div w:id="833110574">
                          <w:marLeft w:val="0"/>
                          <w:marRight w:val="0"/>
                          <w:marTop w:val="0"/>
                          <w:marBottom w:val="0"/>
                          <w:divBdr>
                            <w:top w:val="none" w:sz="0" w:space="0" w:color="auto"/>
                            <w:left w:val="none" w:sz="0" w:space="0" w:color="auto"/>
                            <w:bottom w:val="none" w:sz="0" w:space="0" w:color="auto"/>
                            <w:right w:val="none" w:sz="0" w:space="0" w:color="auto"/>
                          </w:divBdr>
                          <w:divsChild>
                            <w:div w:id="165287503">
                              <w:marLeft w:val="0"/>
                              <w:marRight w:val="0"/>
                              <w:marTop w:val="210"/>
                              <w:marBottom w:val="210"/>
                              <w:divBdr>
                                <w:top w:val="none" w:sz="0" w:space="0" w:color="auto"/>
                                <w:left w:val="none" w:sz="0" w:space="0" w:color="auto"/>
                                <w:bottom w:val="none" w:sz="0" w:space="0" w:color="auto"/>
                                <w:right w:val="none" w:sz="0" w:space="0" w:color="auto"/>
                              </w:divBdr>
                              <w:divsChild>
                                <w:div w:id="292952833">
                                  <w:marLeft w:val="480"/>
                                  <w:marRight w:val="0"/>
                                  <w:marTop w:val="0"/>
                                  <w:marBottom w:val="240"/>
                                  <w:divBdr>
                                    <w:top w:val="none" w:sz="0" w:space="0" w:color="auto"/>
                                    <w:left w:val="none" w:sz="0" w:space="0" w:color="auto"/>
                                    <w:bottom w:val="none" w:sz="0" w:space="0" w:color="auto"/>
                                    <w:right w:val="none" w:sz="0" w:space="0" w:color="auto"/>
                                  </w:divBdr>
                                  <w:divsChild>
                                    <w:div w:id="1857234580">
                                      <w:marLeft w:val="0"/>
                                      <w:marRight w:val="0"/>
                                      <w:marTop w:val="0"/>
                                      <w:marBottom w:val="0"/>
                                      <w:divBdr>
                                        <w:top w:val="none" w:sz="0" w:space="0" w:color="auto"/>
                                        <w:left w:val="none" w:sz="0" w:space="0" w:color="auto"/>
                                        <w:bottom w:val="none" w:sz="0" w:space="0" w:color="auto"/>
                                        <w:right w:val="none" w:sz="0" w:space="0" w:color="auto"/>
                                      </w:divBdr>
                                      <w:divsChild>
                                        <w:div w:id="1291321896">
                                          <w:marLeft w:val="0"/>
                                          <w:marRight w:val="0"/>
                                          <w:marTop w:val="210"/>
                                          <w:marBottom w:val="210"/>
                                          <w:divBdr>
                                            <w:top w:val="none" w:sz="0" w:space="0" w:color="auto"/>
                                            <w:left w:val="none" w:sz="0" w:space="0" w:color="auto"/>
                                            <w:bottom w:val="none" w:sz="0" w:space="0" w:color="auto"/>
                                            <w:right w:val="none" w:sz="0" w:space="0" w:color="auto"/>
                                          </w:divBdr>
                                          <w:divsChild>
                                            <w:div w:id="1775979270">
                                              <w:marLeft w:val="480"/>
                                              <w:marRight w:val="0"/>
                                              <w:marTop w:val="0"/>
                                              <w:marBottom w:val="240"/>
                                              <w:divBdr>
                                                <w:top w:val="none" w:sz="0" w:space="0" w:color="auto"/>
                                                <w:left w:val="none" w:sz="0" w:space="0" w:color="auto"/>
                                                <w:bottom w:val="none" w:sz="0" w:space="0" w:color="auto"/>
                                                <w:right w:val="none" w:sz="0" w:space="0" w:color="auto"/>
                                              </w:divBdr>
                                            </w:div>
                                          </w:divsChild>
                                        </w:div>
                                        <w:div w:id="140008201">
                                          <w:marLeft w:val="0"/>
                                          <w:marRight w:val="0"/>
                                          <w:marTop w:val="210"/>
                                          <w:marBottom w:val="210"/>
                                          <w:divBdr>
                                            <w:top w:val="none" w:sz="0" w:space="0" w:color="auto"/>
                                            <w:left w:val="none" w:sz="0" w:space="0" w:color="auto"/>
                                            <w:bottom w:val="none" w:sz="0" w:space="0" w:color="auto"/>
                                            <w:right w:val="none" w:sz="0" w:space="0" w:color="auto"/>
                                          </w:divBdr>
                                          <w:divsChild>
                                            <w:div w:id="1203205762">
                                              <w:marLeft w:val="480"/>
                                              <w:marRight w:val="0"/>
                                              <w:marTop w:val="0"/>
                                              <w:marBottom w:val="240"/>
                                              <w:divBdr>
                                                <w:top w:val="none" w:sz="0" w:space="0" w:color="auto"/>
                                                <w:left w:val="none" w:sz="0" w:space="0" w:color="auto"/>
                                                <w:bottom w:val="none" w:sz="0" w:space="0" w:color="auto"/>
                                                <w:right w:val="none" w:sz="0" w:space="0" w:color="auto"/>
                                              </w:divBdr>
                                              <w:divsChild>
                                                <w:div w:id="1458991407">
                                                  <w:marLeft w:val="0"/>
                                                  <w:marRight w:val="0"/>
                                                  <w:marTop w:val="0"/>
                                                  <w:marBottom w:val="0"/>
                                                  <w:divBdr>
                                                    <w:top w:val="none" w:sz="0" w:space="0" w:color="auto"/>
                                                    <w:left w:val="none" w:sz="0" w:space="0" w:color="auto"/>
                                                    <w:bottom w:val="none" w:sz="0" w:space="0" w:color="auto"/>
                                                    <w:right w:val="none" w:sz="0" w:space="0" w:color="auto"/>
                                                  </w:divBdr>
                                                  <w:divsChild>
                                                    <w:div w:id="372384666">
                                                      <w:marLeft w:val="0"/>
                                                      <w:marRight w:val="0"/>
                                                      <w:marTop w:val="210"/>
                                                      <w:marBottom w:val="210"/>
                                                      <w:divBdr>
                                                        <w:top w:val="none" w:sz="0" w:space="0" w:color="auto"/>
                                                        <w:left w:val="none" w:sz="0" w:space="0" w:color="auto"/>
                                                        <w:bottom w:val="none" w:sz="0" w:space="0" w:color="auto"/>
                                                        <w:right w:val="none" w:sz="0" w:space="0" w:color="auto"/>
                                                      </w:divBdr>
                                                      <w:divsChild>
                                                        <w:div w:id="1261910207">
                                                          <w:marLeft w:val="480"/>
                                                          <w:marRight w:val="0"/>
                                                          <w:marTop w:val="0"/>
                                                          <w:marBottom w:val="240"/>
                                                          <w:divBdr>
                                                            <w:top w:val="none" w:sz="0" w:space="0" w:color="auto"/>
                                                            <w:left w:val="none" w:sz="0" w:space="0" w:color="auto"/>
                                                            <w:bottom w:val="none" w:sz="0" w:space="0" w:color="auto"/>
                                                            <w:right w:val="none" w:sz="0" w:space="0" w:color="auto"/>
                                                          </w:divBdr>
                                                        </w:div>
                                                      </w:divsChild>
                                                    </w:div>
                                                    <w:div w:id="1844202974">
                                                      <w:marLeft w:val="0"/>
                                                      <w:marRight w:val="0"/>
                                                      <w:marTop w:val="210"/>
                                                      <w:marBottom w:val="0"/>
                                                      <w:divBdr>
                                                        <w:top w:val="none" w:sz="0" w:space="0" w:color="auto"/>
                                                        <w:left w:val="none" w:sz="0" w:space="0" w:color="auto"/>
                                                        <w:bottom w:val="none" w:sz="0" w:space="0" w:color="auto"/>
                                                        <w:right w:val="none" w:sz="0" w:space="0" w:color="auto"/>
                                                      </w:divBdr>
                                                      <w:divsChild>
                                                        <w:div w:id="164554892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95844096">
                                          <w:marLeft w:val="0"/>
                                          <w:marRight w:val="0"/>
                                          <w:marTop w:val="210"/>
                                          <w:marBottom w:val="210"/>
                                          <w:divBdr>
                                            <w:top w:val="none" w:sz="0" w:space="0" w:color="auto"/>
                                            <w:left w:val="none" w:sz="0" w:space="0" w:color="auto"/>
                                            <w:bottom w:val="none" w:sz="0" w:space="0" w:color="auto"/>
                                            <w:right w:val="none" w:sz="0" w:space="0" w:color="auto"/>
                                          </w:divBdr>
                                          <w:divsChild>
                                            <w:div w:id="2041974210">
                                              <w:marLeft w:val="480"/>
                                              <w:marRight w:val="0"/>
                                              <w:marTop w:val="0"/>
                                              <w:marBottom w:val="240"/>
                                              <w:divBdr>
                                                <w:top w:val="none" w:sz="0" w:space="0" w:color="auto"/>
                                                <w:left w:val="none" w:sz="0" w:space="0" w:color="auto"/>
                                                <w:bottom w:val="none" w:sz="0" w:space="0" w:color="auto"/>
                                                <w:right w:val="none" w:sz="0" w:space="0" w:color="auto"/>
                                              </w:divBdr>
                                            </w:div>
                                          </w:divsChild>
                                        </w:div>
                                        <w:div w:id="1601568827">
                                          <w:marLeft w:val="0"/>
                                          <w:marRight w:val="0"/>
                                          <w:marTop w:val="210"/>
                                          <w:marBottom w:val="0"/>
                                          <w:divBdr>
                                            <w:top w:val="none" w:sz="0" w:space="0" w:color="auto"/>
                                            <w:left w:val="none" w:sz="0" w:space="0" w:color="auto"/>
                                            <w:bottom w:val="none" w:sz="0" w:space="0" w:color="auto"/>
                                            <w:right w:val="none" w:sz="0" w:space="0" w:color="auto"/>
                                          </w:divBdr>
                                          <w:divsChild>
                                            <w:div w:id="211728300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04593597">
                              <w:marLeft w:val="0"/>
                              <w:marRight w:val="0"/>
                              <w:marTop w:val="210"/>
                              <w:marBottom w:val="210"/>
                              <w:divBdr>
                                <w:top w:val="none" w:sz="0" w:space="0" w:color="auto"/>
                                <w:left w:val="none" w:sz="0" w:space="0" w:color="auto"/>
                                <w:bottom w:val="none" w:sz="0" w:space="0" w:color="auto"/>
                                <w:right w:val="none" w:sz="0" w:space="0" w:color="auto"/>
                              </w:divBdr>
                              <w:divsChild>
                                <w:div w:id="1898781770">
                                  <w:marLeft w:val="480"/>
                                  <w:marRight w:val="0"/>
                                  <w:marTop w:val="0"/>
                                  <w:marBottom w:val="240"/>
                                  <w:divBdr>
                                    <w:top w:val="none" w:sz="0" w:space="0" w:color="auto"/>
                                    <w:left w:val="none" w:sz="0" w:space="0" w:color="auto"/>
                                    <w:bottom w:val="none" w:sz="0" w:space="0" w:color="auto"/>
                                    <w:right w:val="none" w:sz="0" w:space="0" w:color="auto"/>
                                  </w:divBdr>
                                </w:div>
                              </w:divsChild>
                            </w:div>
                            <w:div w:id="1803381968">
                              <w:marLeft w:val="0"/>
                              <w:marRight w:val="0"/>
                              <w:marTop w:val="210"/>
                              <w:marBottom w:val="210"/>
                              <w:divBdr>
                                <w:top w:val="none" w:sz="0" w:space="0" w:color="auto"/>
                                <w:left w:val="none" w:sz="0" w:space="0" w:color="auto"/>
                                <w:bottom w:val="none" w:sz="0" w:space="0" w:color="auto"/>
                                <w:right w:val="none" w:sz="0" w:space="0" w:color="auto"/>
                              </w:divBdr>
                              <w:divsChild>
                                <w:div w:id="941836176">
                                  <w:marLeft w:val="480"/>
                                  <w:marRight w:val="0"/>
                                  <w:marTop w:val="0"/>
                                  <w:marBottom w:val="240"/>
                                  <w:divBdr>
                                    <w:top w:val="none" w:sz="0" w:space="0" w:color="auto"/>
                                    <w:left w:val="none" w:sz="0" w:space="0" w:color="auto"/>
                                    <w:bottom w:val="none" w:sz="0" w:space="0" w:color="auto"/>
                                    <w:right w:val="none" w:sz="0" w:space="0" w:color="auto"/>
                                  </w:divBdr>
                                  <w:divsChild>
                                    <w:div w:id="1829634683">
                                      <w:marLeft w:val="0"/>
                                      <w:marRight w:val="0"/>
                                      <w:marTop w:val="0"/>
                                      <w:marBottom w:val="0"/>
                                      <w:divBdr>
                                        <w:top w:val="none" w:sz="0" w:space="0" w:color="auto"/>
                                        <w:left w:val="none" w:sz="0" w:space="0" w:color="auto"/>
                                        <w:bottom w:val="none" w:sz="0" w:space="0" w:color="auto"/>
                                        <w:right w:val="none" w:sz="0" w:space="0" w:color="auto"/>
                                      </w:divBdr>
                                      <w:divsChild>
                                        <w:div w:id="1036083617">
                                          <w:marLeft w:val="0"/>
                                          <w:marRight w:val="0"/>
                                          <w:marTop w:val="210"/>
                                          <w:marBottom w:val="210"/>
                                          <w:divBdr>
                                            <w:top w:val="none" w:sz="0" w:space="0" w:color="auto"/>
                                            <w:left w:val="none" w:sz="0" w:space="0" w:color="auto"/>
                                            <w:bottom w:val="none" w:sz="0" w:space="0" w:color="auto"/>
                                            <w:right w:val="none" w:sz="0" w:space="0" w:color="auto"/>
                                          </w:divBdr>
                                          <w:divsChild>
                                            <w:div w:id="891621532">
                                              <w:marLeft w:val="480"/>
                                              <w:marRight w:val="0"/>
                                              <w:marTop w:val="0"/>
                                              <w:marBottom w:val="240"/>
                                              <w:divBdr>
                                                <w:top w:val="none" w:sz="0" w:space="0" w:color="auto"/>
                                                <w:left w:val="none" w:sz="0" w:space="0" w:color="auto"/>
                                                <w:bottom w:val="none" w:sz="0" w:space="0" w:color="auto"/>
                                                <w:right w:val="none" w:sz="0" w:space="0" w:color="auto"/>
                                              </w:divBdr>
                                            </w:div>
                                          </w:divsChild>
                                        </w:div>
                                        <w:div w:id="864756158">
                                          <w:marLeft w:val="0"/>
                                          <w:marRight w:val="0"/>
                                          <w:marTop w:val="210"/>
                                          <w:marBottom w:val="210"/>
                                          <w:divBdr>
                                            <w:top w:val="none" w:sz="0" w:space="0" w:color="auto"/>
                                            <w:left w:val="none" w:sz="0" w:space="0" w:color="auto"/>
                                            <w:bottom w:val="none" w:sz="0" w:space="0" w:color="auto"/>
                                            <w:right w:val="none" w:sz="0" w:space="0" w:color="auto"/>
                                          </w:divBdr>
                                          <w:divsChild>
                                            <w:div w:id="226578402">
                                              <w:marLeft w:val="480"/>
                                              <w:marRight w:val="0"/>
                                              <w:marTop w:val="0"/>
                                              <w:marBottom w:val="240"/>
                                              <w:divBdr>
                                                <w:top w:val="none" w:sz="0" w:space="0" w:color="auto"/>
                                                <w:left w:val="none" w:sz="0" w:space="0" w:color="auto"/>
                                                <w:bottom w:val="none" w:sz="0" w:space="0" w:color="auto"/>
                                                <w:right w:val="none" w:sz="0" w:space="0" w:color="auto"/>
                                              </w:divBdr>
                                            </w:div>
                                          </w:divsChild>
                                        </w:div>
                                        <w:div w:id="33849020">
                                          <w:marLeft w:val="0"/>
                                          <w:marRight w:val="0"/>
                                          <w:marTop w:val="210"/>
                                          <w:marBottom w:val="210"/>
                                          <w:divBdr>
                                            <w:top w:val="none" w:sz="0" w:space="0" w:color="auto"/>
                                            <w:left w:val="none" w:sz="0" w:space="0" w:color="auto"/>
                                            <w:bottom w:val="none" w:sz="0" w:space="0" w:color="auto"/>
                                            <w:right w:val="none" w:sz="0" w:space="0" w:color="auto"/>
                                          </w:divBdr>
                                          <w:divsChild>
                                            <w:div w:id="20281466">
                                              <w:marLeft w:val="480"/>
                                              <w:marRight w:val="0"/>
                                              <w:marTop w:val="0"/>
                                              <w:marBottom w:val="240"/>
                                              <w:divBdr>
                                                <w:top w:val="none" w:sz="0" w:space="0" w:color="auto"/>
                                                <w:left w:val="none" w:sz="0" w:space="0" w:color="auto"/>
                                                <w:bottom w:val="none" w:sz="0" w:space="0" w:color="auto"/>
                                                <w:right w:val="none" w:sz="0" w:space="0" w:color="auto"/>
                                              </w:divBdr>
                                            </w:div>
                                          </w:divsChild>
                                        </w:div>
                                        <w:div w:id="1534804891">
                                          <w:marLeft w:val="0"/>
                                          <w:marRight w:val="0"/>
                                          <w:marTop w:val="210"/>
                                          <w:marBottom w:val="210"/>
                                          <w:divBdr>
                                            <w:top w:val="none" w:sz="0" w:space="0" w:color="auto"/>
                                            <w:left w:val="none" w:sz="0" w:space="0" w:color="auto"/>
                                            <w:bottom w:val="none" w:sz="0" w:space="0" w:color="auto"/>
                                            <w:right w:val="none" w:sz="0" w:space="0" w:color="auto"/>
                                          </w:divBdr>
                                          <w:divsChild>
                                            <w:div w:id="230385367">
                                              <w:marLeft w:val="480"/>
                                              <w:marRight w:val="0"/>
                                              <w:marTop w:val="0"/>
                                              <w:marBottom w:val="240"/>
                                              <w:divBdr>
                                                <w:top w:val="none" w:sz="0" w:space="0" w:color="auto"/>
                                                <w:left w:val="none" w:sz="0" w:space="0" w:color="auto"/>
                                                <w:bottom w:val="none" w:sz="0" w:space="0" w:color="auto"/>
                                                <w:right w:val="none" w:sz="0" w:space="0" w:color="auto"/>
                                              </w:divBdr>
                                            </w:div>
                                          </w:divsChild>
                                        </w:div>
                                        <w:div w:id="1801532272">
                                          <w:marLeft w:val="0"/>
                                          <w:marRight w:val="0"/>
                                          <w:marTop w:val="210"/>
                                          <w:marBottom w:val="0"/>
                                          <w:divBdr>
                                            <w:top w:val="none" w:sz="0" w:space="0" w:color="auto"/>
                                            <w:left w:val="none" w:sz="0" w:space="0" w:color="auto"/>
                                            <w:bottom w:val="none" w:sz="0" w:space="0" w:color="auto"/>
                                            <w:right w:val="none" w:sz="0" w:space="0" w:color="auto"/>
                                          </w:divBdr>
                                          <w:divsChild>
                                            <w:div w:id="53847127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24194393">
                              <w:marLeft w:val="0"/>
                              <w:marRight w:val="0"/>
                              <w:marTop w:val="210"/>
                              <w:marBottom w:val="210"/>
                              <w:divBdr>
                                <w:top w:val="none" w:sz="0" w:space="0" w:color="auto"/>
                                <w:left w:val="none" w:sz="0" w:space="0" w:color="auto"/>
                                <w:bottom w:val="none" w:sz="0" w:space="0" w:color="auto"/>
                                <w:right w:val="none" w:sz="0" w:space="0" w:color="auto"/>
                              </w:divBdr>
                              <w:divsChild>
                                <w:div w:id="422066174">
                                  <w:marLeft w:val="480"/>
                                  <w:marRight w:val="0"/>
                                  <w:marTop w:val="0"/>
                                  <w:marBottom w:val="240"/>
                                  <w:divBdr>
                                    <w:top w:val="none" w:sz="0" w:space="0" w:color="auto"/>
                                    <w:left w:val="none" w:sz="0" w:space="0" w:color="auto"/>
                                    <w:bottom w:val="none" w:sz="0" w:space="0" w:color="auto"/>
                                    <w:right w:val="none" w:sz="0" w:space="0" w:color="auto"/>
                                  </w:divBdr>
                                </w:div>
                              </w:divsChild>
                            </w:div>
                            <w:div w:id="980622998">
                              <w:marLeft w:val="0"/>
                              <w:marRight w:val="0"/>
                              <w:marTop w:val="210"/>
                              <w:marBottom w:val="210"/>
                              <w:divBdr>
                                <w:top w:val="none" w:sz="0" w:space="0" w:color="auto"/>
                                <w:left w:val="none" w:sz="0" w:space="0" w:color="auto"/>
                                <w:bottom w:val="none" w:sz="0" w:space="0" w:color="auto"/>
                                <w:right w:val="none" w:sz="0" w:space="0" w:color="auto"/>
                              </w:divBdr>
                              <w:divsChild>
                                <w:div w:id="1152141866">
                                  <w:marLeft w:val="480"/>
                                  <w:marRight w:val="0"/>
                                  <w:marTop w:val="0"/>
                                  <w:marBottom w:val="240"/>
                                  <w:divBdr>
                                    <w:top w:val="none" w:sz="0" w:space="0" w:color="auto"/>
                                    <w:left w:val="none" w:sz="0" w:space="0" w:color="auto"/>
                                    <w:bottom w:val="none" w:sz="0" w:space="0" w:color="auto"/>
                                    <w:right w:val="none" w:sz="0" w:space="0" w:color="auto"/>
                                  </w:divBdr>
                                </w:div>
                              </w:divsChild>
                            </w:div>
                            <w:div w:id="386152292">
                              <w:marLeft w:val="0"/>
                              <w:marRight w:val="0"/>
                              <w:marTop w:val="210"/>
                              <w:marBottom w:val="210"/>
                              <w:divBdr>
                                <w:top w:val="none" w:sz="0" w:space="0" w:color="auto"/>
                                <w:left w:val="none" w:sz="0" w:space="0" w:color="auto"/>
                                <w:bottom w:val="none" w:sz="0" w:space="0" w:color="auto"/>
                                <w:right w:val="none" w:sz="0" w:space="0" w:color="auto"/>
                              </w:divBdr>
                              <w:divsChild>
                                <w:div w:id="22172495">
                                  <w:marLeft w:val="480"/>
                                  <w:marRight w:val="0"/>
                                  <w:marTop w:val="0"/>
                                  <w:marBottom w:val="240"/>
                                  <w:divBdr>
                                    <w:top w:val="none" w:sz="0" w:space="0" w:color="auto"/>
                                    <w:left w:val="none" w:sz="0" w:space="0" w:color="auto"/>
                                    <w:bottom w:val="none" w:sz="0" w:space="0" w:color="auto"/>
                                    <w:right w:val="none" w:sz="0" w:space="0" w:color="auto"/>
                                  </w:divBdr>
                                </w:div>
                              </w:divsChild>
                            </w:div>
                            <w:div w:id="1923180539">
                              <w:marLeft w:val="0"/>
                              <w:marRight w:val="0"/>
                              <w:marTop w:val="210"/>
                              <w:marBottom w:val="210"/>
                              <w:divBdr>
                                <w:top w:val="none" w:sz="0" w:space="0" w:color="auto"/>
                                <w:left w:val="none" w:sz="0" w:space="0" w:color="auto"/>
                                <w:bottom w:val="none" w:sz="0" w:space="0" w:color="auto"/>
                                <w:right w:val="none" w:sz="0" w:space="0" w:color="auto"/>
                              </w:divBdr>
                              <w:divsChild>
                                <w:div w:id="198975757">
                                  <w:marLeft w:val="480"/>
                                  <w:marRight w:val="0"/>
                                  <w:marTop w:val="0"/>
                                  <w:marBottom w:val="240"/>
                                  <w:divBdr>
                                    <w:top w:val="none" w:sz="0" w:space="0" w:color="auto"/>
                                    <w:left w:val="none" w:sz="0" w:space="0" w:color="auto"/>
                                    <w:bottom w:val="none" w:sz="0" w:space="0" w:color="auto"/>
                                    <w:right w:val="none" w:sz="0" w:space="0" w:color="auto"/>
                                  </w:divBdr>
                                </w:div>
                              </w:divsChild>
                            </w:div>
                            <w:div w:id="916089317">
                              <w:marLeft w:val="0"/>
                              <w:marRight w:val="0"/>
                              <w:marTop w:val="210"/>
                              <w:marBottom w:val="210"/>
                              <w:divBdr>
                                <w:top w:val="none" w:sz="0" w:space="0" w:color="auto"/>
                                <w:left w:val="none" w:sz="0" w:space="0" w:color="auto"/>
                                <w:bottom w:val="none" w:sz="0" w:space="0" w:color="auto"/>
                                <w:right w:val="none" w:sz="0" w:space="0" w:color="auto"/>
                              </w:divBdr>
                              <w:divsChild>
                                <w:div w:id="2138453437">
                                  <w:marLeft w:val="480"/>
                                  <w:marRight w:val="0"/>
                                  <w:marTop w:val="0"/>
                                  <w:marBottom w:val="240"/>
                                  <w:divBdr>
                                    <w:top w:val="none" w:sz="0" w:space="0" w:color="auto"/>
                                    <w:left w:val="none" w:sz="0" w:space="0" w:color="auto"/>
                                    <w:bottom w:val="none" w:sz="0" w:space="0" w:color="auto"/>
                                    <w:right w:val="none" w:sz="0" w:space="0" w:color="auto"/>
                                  </w:divBdr>
                                  <w:divsChild>
                                    <w:div w:id="1387491663">
                                      <w:marLeft w:val="0"/>
                                      <w:marRight w:val="0"/>
                                      <w:marTop w:val="0"/>
                                      <w:marBottom w:val="0"/>
                                      <w:divBdr>
                                        <w:top w:val="none" w:sz="0" w:space="0" w:color="auto"/>
                                        <w:left w:val="none" w:sz="0" w:space="0" w:color="auto"/>
                                        <w:bottom w:val="none" w:sz="0" w:space="0" w:color="auto"/>
                                        <w:right w:val="none" w:sz="0" w:space="0" w:color="auto"/>
                                      </w:divBdr>
                                      <w:divsChild>
                                        <w:div w:id="361906694">
                                          <w:marLeft w:val="0"/>
                                          <w:marRight w:val="0"/>
                                          <w:marTop w:val="210"/>
                                          <w:marBottom w:val="210"/>
                                          <w:divBdr>
                                            <w:top w:val="none" w:sz="0" w:space="0" w:color="auto"/>
                                            <w:left w:val="none" w:sz="0" w:space="0" w:color="auto"/>
                                            <w:bottom w:val="none" w:sz="0" w:space="0" w:color="auto"/>
                                            <w:right w:val="none" w:sz="0" w:space="0" w:color="auto"/>
                                          </w:divBdr>
                                          <w:divsChild>
                                            <w:div w:id="913248731">
                                              <w:marLeft w:val="480"/>
                                              <w:marRight w:val="0"/>
                                              <w:marTop w:val="0"/>
                                              <w:marBottom w:val="240"/>
                                              <w:divBdr>
                                                <w:top w:val="none" w:sz="0" w:space="0" w:color="auto"/>
                                                <w:left w:val="none" w:sz="0" w:space="0" w:color="auto"/>
                                                <w:bottom w:val="none" w:sz="0" w:space="0" w:color="auto"/>
                                                <w:right w:val="none" w:sz="0" w:space="0" w:color="auto"/>
                                              </w:divBdr>
                                            </w:div>
                                          </w:divsChild>
                                        </w:div>
                                        <w:div w:id="1991471769">
                                          <w:marLeft w:val="0"/>
                                          <w:marRight w:val="0"/>
                                          <w:marTop w:val="210"/>
                                          <w:marBottom w:val="210"/>
                                          <w:divBdr>
                                            <w:top w:val="none" w:sz="0" w:space="0" w:color="auto"/>
                                            <w:left w:val="none" w:sz="0" w:space="0" w:color="auto"/>
                                            <w:bottom w:val="none" w:sz="0" w:space="0" w:color="auto"/>
                                            <w:right w:val="none" w:sz="0" w:space="0" w:color="auto"/>
                                          </w:divBdr>
                                          <w:divsChild>
                                            <w:div w:id="164715032">
                                              <w:marLeft w:val="480"/>
                                              <w:marRight w:val="0"/>
                                              <w:marTop w:val="0"/>
                                              <w:marBottom w:val="240"/>
                                              <w:divBdr>
                                                <w:top w:val="none" w:sz="0" w:space="0" w:color="auto"/>
                                                <w:left w:val="none" w:sz="0" w:space="0" w:color="auto"/>
                                                <w:bottom w:val="none" w:sz="0" w:space="0" w:color="auto"/>
                                                <w:right w:val="none" w:sz="0" w:space="0" w:color="auto"/>
                                              </w:divBdr>
                                            </w:div>
                                          </w:divsChild>
                                        </w:div>
                                        <w:div w:id="1767655078">
                                          <w:marLeft w:val="0"/>
                                          <w:marRight w:val="0"/>
                                          <w:marTop w:val="210"/>
                                          <w:marBottom w:val="210"/>
                                          <w:divBdr>
                                            <w:top w:val="none" w:sz="0" w:space="0" w:color="auto"/>
                                            <w:left w:val="none" w:sz="0" w:space="0" w:color="auto"/>
                                            <w:bottom w:val="none" w:sz="0" w:space="0" w:color="auto"/>
                                            <w:right w:val="none" w:sz="0" w:space="0" w:color="auto"/>
                                          </w:divBdr>
                                          <w:divsChild>
                                            <w:div w:id="204410260">
                                              <w:marLeft w:val="480"/>
                                              <w:marRight w:val="0"/>
                                              <w:marTop w:val="0"/>
                                              <w:marBottom w:val="240"/>
                                              <w:divBdr>
                                                <w:top w:val="none" w:sz="0" w:space="0" w:color="auto"/>
                                                <w:left w:val="none" w:sz="0" w:space="0" w:color="auto"/>
                                                <w:bottom w:val="none" w:sz="0" w:space="0" w:color="auto"/>
                                                <w:right w:val="none" w:sz="0" w:space="0" w:color="auto"/>
                                              </w:divBdr>
                                            </w:div>
                                          </w:divsChild>
                                        </w:div>
                                        <w:div w:id="1092313628">
                                          <w:marLeft w:val="0"/>
                                          <w:marRight w:val="0"/>
                                          <w:marTop w:val="210"/>
                                          <w:marBottom w:val="210"/>
                                          <w:divBdr>
                                            <w:top w:val="none" w:sz="0" w:space="0" w:color="auto"/>
                                            <w:left w:val="none" w:sz="0" w:space="0" w:color="auto"/>
                                            <w:bottom w:val="none" w:sz="0" w:space="0" w:color="auto"/>
                                            <w:right w:val="none" w:sz="0" w:space="0" w:color="auto"/>
                                          </w:divBdr>
                                          <w:divsChild>
                                            <w:div w:id="2052070270">
                                              <w:marLeft w:val="480"/>
                                              <w:marRight w:val="0"/>
                                              <w:marTop w:val="0"/>
                                              <w:marBottom w:val="240"/>
                                              <w:divBdr>
                                                <w:top w:val="none" w:sz="0" w:space="0" w:color="auto"/>
                                                <w:left w:val="none" w:sz="0" w:space="0" w:color="auto"/>
                                                <w:bottom w:val="none" w:sz="0" w:space="0" w:color="auto"/>
                                                <w:right w:val="none" w:sz="0" w:space="0" w:color="auto"/>
                                              </w:divBdr>
                                            </w:div>
                                          </w:divsChild>
                                        </w:div>
                                        <w:div w:id="423384886">
                                          <w:marLeft w:val="0"/>
                                          <w:marRight w:val="0"/>
                                          <w:marTop w:val="210"/>
                                          <w:marBottom w:val="0"/>
                                          <w:divBdr>
                                            <w:top w:val="none" w:sz="0" w:space="0" w:color="auto"/>
                                            <w:left w:val="none" w:sz="0" w:space="0" w:color="auto"/>
                                            <w:bottom w:val="none" w:sz="0" w:space="0" w:color="auto"/>
                                            <w:right w:val="none" w:sz="0" w:space="0" w:color="auto"/>
                                          </w:divBdr>
                                          <w:divsChild>
                                            <w:div w:id="16564882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95272642">
                              <w:marLeft w:val="0"/>
                              <w:marRight w:val="0"/>
                              <w:marTop w:val="210"/>
                              <w:marBottom w:val="210"/>
                              <w:divBdr>
                                <w:top w:val="none" w:sz="0" w:space="0" w:color="auto"/>
                                <w:left w:val="none" w:sz="0" w:space="0" w:color="auto"/>
                                <w:bottom w:val="none" w:sz="0" w:space="0" w:color="auto"/>
                                <w:right w:val="none" w:sz="0" w:space="0" w:color="auto"/>
                              </w:divBdr>
                              <w:divsChild>
                                <w:div w:id="805469144">
                                  <w:marLeft w:val="480"/>
                                  <w:marRight w:val="0"/>
                                  <w:marTop w:val="0"/>
                                  <w:marBottom w:val="240"/>
                                  <w:divBdr>
                                    <w:top w:val="none" w:sz="0" w:space="0" w:color="auto"/>
                                    <w:left w:val="none" w:sz="0" w:space="0" w:color="auto"/>
                                    <w:bottom w:val="none" w:sz="0" w:space="0" w:color="auto"/>
                                    <w:right w:val="none" w:sz="0" w:space="0" w:color="auto"/>
                                  </w:divBdr>
                                </w:div>
                              </w:divsChild>
                            </w:div>
                            <w:div w:id="456799058">
                              <w:marLeft w:val="0"/>
                              <w:marRight w:val="0"/>
                              <w:marTop w:val="210"/>
                              <w:marBottom w:val="210"/>
                              <w:divBdr>
                                <w:top w:val="none" w:sz="0" w:space="0" w:color="auto"/>
                                <w:left w:val="none" w:sz="0" w:space="0" w:color="auto"/>
                                <w:bottom w:val="none" w:sz="0" w:space="0" w:color="auto"/>
                                <w:right w:val="none" w:sz="0" w:space="0" w:color="auto"/>
                              </w:divBdr>
                              <w:divsChild>
                                <w:div w:id="1762414515">
                                  <w:marLeft w:val="480"/>
                                  <w:marRight w:val="0"/>
                                  <w:marTop w:val="0"/>
                                  <w:marBottom w:val="240"/>
                                  <w:divBdr>
                                    <w:top w:val="none" w:sz="0" w:space="0" w:color="auto"/>
                                    <w:left w:val="none" w:sz="0" w:space="0" w:color="auto"/>
                                    <w:bottom w:val="none" w:sz="0" w:space="0" w:color="auto"/>
                                    <w:right w:val="none" w:sz="0" w:space="0" w:color="auto"/>
                                  </w:divBdr>
                                </w:div>
                              </w:divsChild>
                            </w:div>
                            <w:div w:id="957686039">
                              <w:marLeft w:val="0"/>
                              <w:marRight w:val="0"/>
                              <w:marTop w:val="210"/>
                              <w:marBottom w:val="210"/>
                              <w:divBdr>
                                <w:top w:val="none" w:sz="0" w:space="0" w:color="auto"/>
                                <w:left w:val="none" w:sz="0" w:space="0" w:color="auto"/>
                                <w:bottom w:val="none" w:sz="0" w:space="0" w:color="auto"/>
                                <w:right w:val="none" w:sz="0" w:space="0" w:color="auto"/>
                              </w:divBdr>
                              <w:divsChild>
                                <w:div w:id="1448893818">
                                  <w:marLeft w:val="480"/>
                                  <w:marRight w:val="0"/>
                                  <w:marTop w:val="0"/>
                                  <w:marBottom w:val="240"/>
                                  <w:divBdr>
                                    <w:top w:val="none" w:sz="0" w:space="0" w:color="auto"/>
                                    <w:left w:val="none" w:sz="0" w:space="0" w:color="auto"/>
                                    <w:bottom w:val="none" w:sz="0" w:space="0" w:color="auto"/>
                                    <w:right w:val="none" w:sz="0" w:space="0" w:color="auto"/>
                                  </w:divBdr>
                                </w:div>
                              </w:divsChild>
                            </w:div>
                            <w:div w:id="457727471">
                              <w:marLeft w:val="0"/>
                              <w:marRight w:val="0"/>
                              <w:marTop w:val="210"/>
                              <w:marBottom w:val="0"/>
                              <w:divBdr>
                                <w:top w:val="none" w:sz="0" w:space="0" w:color="auto"/>
                                <w:left w:val="none" w:sz="0" w:space="0" w:color="auto"/>
                                <w:bottom w:val="none" w:sz="0" w:space="0" w:color="auto"/>
                                <w:right w:val="none" w:sz="0" w:space="0" w:color="auto"/>
                              </w:divBdr>
                              <w:divsChild>
                                <w:div w:id="26858448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35409862">
                  <w:marLeft w:val="0"/>
                  <w:marRight w:val="0"/>
                  <w:marTop w:val="210"/>
                  <w:marBottom w:val="0"/>
                  <w:divBdr>
                    <w:top w:val="none" w:sz="0" w:space="0" w:color="auto"/>
                    <w:left w:val="none" w:sz="0" w:space="0" w:color="auto"/>
                    <w:bottom w:val="none" w:sz="0" w:space="0" w:color="auto"/>
                    <w:right w:val="none" w:sz="0" w:space="0" w:color="auto"/>
                  </w:divBdr>
                  <w:divsChild>
                    <w:div w:id="633944898">
                      <w:marLeft w:val="480"/>
                      <w:marRight w:val="0"/>
                      <w:marTop w:val="0"/>
                      <w:marBottom w:val="240"/>
                      <w:divBdr>
                        <w:top w:val="none" w:sz="0" w:space="0" w:color="auto"/>
                        <w:left w:val="none" w:sz="0" w:space="0" w:color="auto"/>
                        <w:bottom w:val="none" w:sz="0" w:space="0" w:color="auto"/>
                        <w:right w:val="none" w:sz="0" w:space="0" w:color="auto"/>
                      </w:divBdr>
                      <w:divsChild>
                        <w:div w:id="175077465">
                          <w:marLeft w:val="0"/>
                          <w:marRight w:val="0"/>
                          <w:marTop w:val="0"/>
                          <w:marBottom w:val="0"/>
                          <w:divBdr>
                            <w:top w:val="none" w:sz="0" w:space="0" w:color="auto"/>
                            <w:left w:val="none" w:sz="0" w:space="0" w:color="auto"/>
                            <w:bottom w:val="none" w:sz="0" w:space="0" w:color="auto"/>
                            <w:right w:val="none" w:sz="0" w:space="0" w:color="auto"/>
                          </w:divBdr>
                          <w:divsChild>
                            <w:div w:id="756288861">
                              <w:marLeft w:val="0"/>
                              <w:marRight w:val="0"/>
                              <w:marTop w:val="210"/>
                              <w:marBottom w:val="210"/>
                              <w:divBdr>
                                <w:top w:val="none" w:sz="0" w:space="0" w:color="auto"/>
                                <w:left w:val="none" w:sz="0" w:space="0" w:color="auto"/>
                                <w:bottom w:val="none" w:sz="0" w:space="0" w:color="auto"/>
                                <w:right w:val="none" w:sz="0" w:space="0" w:color="auto"/>
                              </w:divBdr>
                              <w:divsChild>
                                <w:div w:id="552665886">
                                  <w:marLeft w:val="480"/>
                                  <w:marRight w:val="0"/>
                                  <w:marTop w:val="0"/>
                                  <w:marBottom w:val="240"/>
                                  <w:divBdr>
                                    <w:top w:val="none" w:sz="0" w:space="0" w:color="auto"/>
                                    <w:left w:val="none" w:sz="0" w:space="0" w:color="auto"/>
                                    <w:bottom w:val="none" w:sz="0" w:space="0" w:color="auto"/>
                                    <w:right w:val="none" w:sz="0" w:space="0" w:color="auto"/>
                                  </w:divBdr>
                                  <w:divsChild>
                                    <w:div w:id="1959995125">
                                      <w:marLeft w:val="0"/>
                                      <w:marRight w:val="0"/>
                                      <w:marTop w:val="0"/>
                                      <w:marBottom w:val="0"/>
                                      <w:divBdr>
                                        <w:top w:val="none" w:sz="0" w:space="0" w:color="auto"/>
                                        <w:left w:val="none" w:sz="0" w:space="0" w:color="auto"/>
                                        <w:bottom w:val="none" w:sz="0" w:space="0" w:color="auto"/>
                                        <w:right w:val="none" w:sz="0" w:space="0" w:color="auto"/>
                                      </w:divBdr>
                                      <w:divsChild>
                                        <w:div w:id="2145929629">
                                          <w:marLeft w:val="0"/>
                                          <w:marRight w:val="0"/>
                                          <w:marTop w:val="210"/>
                                          <w:marBottom w:val="210"/>
                                          <w:divBdr>
                                            <w:top w:val="none" w:sz="0" w:space="0" w:color="auto"/>
                                            <w:left w:val="none" w:sz="0" w:space="0" w:color="auto"/>
                                            <w:bottom w:val="none" w:sz="0" w:space="0" w:color="auto"/>
                                            <w:right w:val="none" w:sz="0" w:space="0" w:color="auto"/>
                                          </w:divBdr>
                                          <w:divsChild>
                                            <w:div w:id="861014610">
                                              <w:marLeft w:val="480"/>
                                              <w:marRight w:val="0"/>
                                              <w:marTop w:val="0"/>
                                              <w:marBottom w:val="240"/>
                                              <w:divBdr>
                                                <w:top w:val="none" w:sz="0" w:space="0" w:color="auto"/>
                                                <w:left w:val="none" w:sz="0" w:space="0" w:color="auto"/>
                                                <w:bottom w:val="none" w:sz="0" w:space="0" w:color="auto"/>
                                                <w:right w:val="none" w:sz="0" w:space="0" w:color="auto"/>
                                              </w:divBdr>
                                            </w:div>
                                          </w:divsChild>
                                        </w:div>
                                        <w:div w:id="1247688064">
                                          <w:marLeft w:val="0"/>
                                          <w:marRight w:val="0"/>
                                          <w:marTop w:val="210"/>
                                          <w:marBottom w:val="210"/>
                                          <w:divBdr>
                                            <w:top w:val="none" w:sz="0" w:space="0" w:color="auto"/>
                                            <w:left w:val="none" w:sz="0" w:space="0" w:color="auto"/>
                                            <w:bottom w:val="none" w:sz="0" w:space="0" w:color="auto"/>
                                            <w:right w:val="none" w:sz="0" w:space="0" w:color="auto"/>
                                          </w:divBdr>
                                          <w:divsChild>
                                            <w:div w:id="686298402">
                                              <w:marLeft w:val="480"/>
                                              <w:marRight w:val="0"/>
                                              <w:marTop w:val="0"/>
                                              <w:marBottom w:val="240"/>
                                              <w:divBdr>
                                                <w:top w:val="none" w:sz="0" w:space="0" w:color="auto"/>
                                                <w:left w:val="none" w:sz="0" w:space="0" w:color="auto"/>
                                                <w:bottom w:val="none" w:sz="0" w:space="0" w:color="auto"/>
                                                <w:right w:val="none" w:sz="0" w:space="0" w:color="auto"/>
                                              </w:divBdr>
                                            </w:div>
                                          </w:divsChild>
                                        </w:div>
                                        <w:div w:id="1281379997">
                                          <w:marLeft w:val="0"/>
                                          <w:marRight w:val="0"/>
                                          <w:marTop w:val="210"/>
                                          <w:marBottom w:val="0"/>
                                          <w:divBdr>
                                            <w:top w:val="none" w:sz="0" w:space="0" w:color="auto"/>
                                            <w:left w:val="none" w:sz="0" w:space="0" w:color="auto"/>
                                            <w:bottom w:val="none" w:sz="0" w:space="0" w:color="auto"/>
                                            <w:right w:val="none" w:sz="0" w:space="0" w:color="auto"/>
                                          </w:divBdr>
                                          <w:divsChild>
                                            <w:div w:id="43544589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34216486">
                              <w:marLeft w:val="0"/>
                              <w:marRight w:val="0"/>
                              <w:marTop w:val="210"/>
                              <w:marBottom w:val="210"/>
                              <w:divBdr>
                                <w:top w:val="none" w:sz="0" w:space="0" w:color="auto"/>
                                <w:left w:val="none" w:sz="0" w:space="0" w:color="auto"/>
                                <w:bottom w:val="none" w:sz="0" w:space="0" w:color="auto"/>
                                <w:right w:val="none" w:sz="0" w:space="0" w:color="auto"/>
                              </w:divBdr>
                              <w:divsChild>
                                <w:div w:id="1588810704">
                                  <w:marLeft w:val="480"/>
                                  <w:marRight w:val="0"/>
                                  <w:marTop w:val="0"/>
                                  <w:marBottom w:val="240"/>
                                  <w:divBdr>
                                    <w:top w:val="none" w:sz="0" w:space="0" w:color="auto"/>
                                    <w:left w:val="none" w:sz="0" w:space="0" w:color="auto"/>
                                    <w:bottom w:val="none" w:sz="0" w:space="0" w:color="auto"/>
                                    <w:right w:val="none" w:sz="0" w:space="0" w:color="auto"/>
                                  </w:divBdr>
                                  <w:divsChild>
                                    <w:div w:id="1039890626">
                                      <w:marLeft w:val="0"/>
                                      <w:marRight w:val="0"/>
                                      <w:marTop w:val="0"/>
                                      <w:marBottom w:val="0"/>
                                      <w:divBdr>
                                        <w:top w:val="none" w:sz="0" w:space="0" w:color="auto"/>
                                        <w:left w:val="none" w:sz="0" w:space="0" w:color="auto"/>
                                        <w:bottom w:val="none" w:sz="0" w:space="0" w:color="auto"/>
                                        <w:right w:val="none" w:sz="0" w:space="0" w:color="auto"/>
                                      </w:divBdr>
                                      <w:divsChild>
                                        <w:div w:id="260530226">
                                          <w:marLeft w:val="0"/>
                                          <w:marRight w:val="0"/>
                                          <w:marTop w:val="210"/>
                                          <w:marBottom w:val="210"/>
                                          <w:divBdr>
                                            <w:top w:val="none" w:sz="0" w:space="0" w:color="auto"/>
                                            <w:left w:val="none" w:sz="0" w:space="0" w:color="auto"/>
                                            <w:bottom w:val="none" w:sz="0" w:space="0" w:color="auto"/>
                                            <w:right w:val="none" w:sz="0" w:space="0" w:color="auto"/>
                                          </w:divBdr>
                                          <w:divsChild>
                                            <w:div w:id="1525552610">
                                              <w:marLeft w:val="480"/>
                                              <w:marRight w:val="0"/>
                                              <w:marTop w:val="0"/>
                                              <w:marBottom w:val="240"/>
                                              <w:divBdr>
                                                <w:top w:val="none" w:sz="0" w:space="0" w:color="auto"/>
                                                <w:left w:val="none" w:sz="0" w:space="0" w:color="auto"/>
                                                <w:bottom w:val="none" w:sz="0" w:space="0" w:color="auto"/>
                                                <w:right w:val="none" w:sz="0" w:space="0" w:color="auto"/>
                                              </w:divBdr>
                                              <w:divsChild>
                                                <w:div w:id="2117283876">
                                                  <w:marLeft w:val="0"/>
                                                  <w:marRight w:val="0"/>
                                                  <w:marTop w:val="0"/>
                                                  <w:marBottom w:val="0"/>
                                                  <w:divBdr>
                                                    <w:top w:val="none" w:sz="0" w:space="0" w:color="auto"/>
                                                    <w:left w:val="none" w:sz="0" w:space="0" w:color="auto"/>
                                                    <w:bottom w:val="none" w:sz="0" w:space="0" w:color="auto"/>
                                                    <w:right w:val="none" w:sz="0" w:space="0" w:color="auto"/>
                                                  </w:divBdr>
                                                  <w:divsChild>
                                                    <w:div w:id="46686520">
                                                      <w:marLeft w:val="0"/>
                                                      <w:marRight w:val="0"/>
                                                      <w:marTop w:val="210"/>
                                                      <w:marBottom w:val="210"/>
                                                      <w:divBdr>
                                                        <w:top w:val="none" w:sz="0" w:space="0" w:color="auto"/>
                                                        <w:left w:val="none" w:sz="0" w:space="0" w:color="auto"/>
                                                        <w:bottom w:val="none" w:sz="0" w:space="0" w:color="auto"/>
                                                        <w:right w:val="none" w:sz="0" w:space="0" w:color="auto"/>
                                                      </w:divBdr>
                                                      <w:divsChild>
                                                        <w:div w:id="914359289">
                                                          <w:marLeft w:val="480"/>
                                                          <w:marRight w:val="0"/>
                                                          <w:marTop w:val="0"/>
                                                          <w:marBottom w:val="240"/>
                                                          <w:divBdr>
                                                            <w:top w:val="none" w:sz="0" w:space="0" w:color="auto"/>
                                                            <w:left w:val="none" w:sz="0" w:space="0" w:color="auto"/>
                                                            <w:bottom w:val="none" w:sz="0" w:space="0" w:color="auto"/>
                                                            <w:right w:val="none" w:sz="0" w:space="0" w:color="auto"/>
                                                          </w:divBdr>
                                                        </w:div>
                                                      </w:divsChild>
                                                    </w:div>
                                                    <w:div w:id="1019505146">
                                                      <w:marLeft w:val="0"/>
                                                      <w:marRight w:val="0"/>
                                                      <w:marTop w:val="210"/>
                                                      <w:marBottom w:val="210"/>
                                                      <w:divBdr>
                                                        <w:top w:val="none" w:sz="0" w:space="0" w:color="auto"/>
                                                        <w:left w:val="none" w:sz="0" w:space="0" w:color="auto"/>
                                                        <w:bottom w:val="none" w:sz="0" w:space="0" w:color="auto"/>
                                                        <w:right w:val="none" w:sz="0" w:space="0" w:color="auto"/>
                                                      </w:divBdr>
                                                      <w:divsChild>
                                                        <w:div w:id="878318551">
                                                          <w:marLeft w:val="480"/>
                                                          <w:marRight w:val="0"/>
                                                          <w:marTop w:val="0"/>
                                                          <w:marBottom w:val="240"/>
                                                          <w:divBdr>
                                                            <w:top w:val="none" w:sz="0" w:space="0" w:color="auto"/>
                                                            <w:left w:val="none" w:sz="0" w:space="0" w:color="auto"/>
                                                            <w:bottom w:val="none" w:sz="0" w:space="0" w:color="auto"/>
                                                            <w:right w:val="none" w:sz="0" w:space="0" w:color="auto"/>
                                                          </w:divBdr>
                                                        </w:div>
                                                      </w:divsChild>
                                                    </w:div>
                                                    <w:div w:id="1941569869">
                                                      <w:marLeft w:val="0"/>
                                                      <w:marRight w:val="0"/>
                                                      <w:marTop w:val="210"/>
                                                      <w:marBottom w:val="0"/>
                                                      <w:divBdr>
                                                        <w:top w:val="none" w:sz="0" w:space="0" w:color="auto"/>
                                                        <w:left w:val="none" w:sz="0" w:space="0" w:color="auto"/>
                                                        <w:bottom w:val="none" w:sz="0" w:space="0" w:color="auto"/>
                                                        <w:right w:val="none" w:sz="0" w:space="0" w:color="auto"/>
                                                      </w:divBdr>
                                                      <w:divsChild>
                                                        <w:div w:id="126854534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67195204">
                                          <w:marLeft w:val="0"/>
                                          <w:marRight w:val="0"/>
                                          <w:marTop w:val="210"/>
                                          <w:marBottom w:val="0"/>
                                          <w:divBdr>
                                            <w:top w:val="none" w:sz="0" w:space="0" w:color="auto"/>
                                            <w:left w:val="none" w:sz="0" w:space="0" w:color="auto"/>
                                            <w:bottom w:val="none" w:sz="0" w:space="0" w:color="auto"/>
                                            <w:right w:val="none" w:sz="0" w:space="0" w:color="auto"/>
                                          </w:divBdr>
                                          <w:divsChild>
                                            <w:div w:id="195504290">
                                              <w:marLeft w:val="480"/>
                                              <w:marRight w:val="0"/>
                                              <w:marTop w:val="0"/>
                                              <w:marBottom w:val="240"/>
                                              <w:divBdr>
                                                <w:top w:val="none" w:sz="0" w:space="0" w:color="auto"/>
                                                <w:left w:val="none" w:sz="0" w:space="0" w:color="auto"/>
                                                <w:bottom w:val="none" w:sz="0" w:space="0" w:color="auto"/>
                                                <w:right w:val="none" w:sz="0" w:space="0" w:color="auto"/>
                                              </w:divBdr>
                                              <w:divsChild>
                                                <w:div w:id="480315156">
                                                  <w:marLeft w:val="0"/>
                                                  <w:marRight w:val="0"/>
                                                  <w:marTop w:val="0"/>
                                                  <w:marBottom w:val="0"/>
                                                  <w:divBdr>
                                                    <w:top w:val="none" w:sz="0" w:space="0" w:color="auto"/>
                                                    <w:left w:val="none" w:sz="0" w:space="0" w:color="auto"/>
                                                    <w:bottom w:val="none" w:sz="0" w:space="0" w:color="auto"/>
                                                    <w:right w:val="none" w:sz="0" w:space="0" w:color="auto"/>
                                                  </w:divBdr>
                                                  <w:divsChild>
                                                    <w:div w:id="1919946679">
                                                      <w:marLeft w:val="0"/>
                                                      <w:marRight w:val="0"/>
                                                      <w:marTop w:val="210"/>
                                                      <w:marBottom w:val="210"/>
                                                      <w:divBdr>
                                                        <w:top w:val="none" w:sz="0" w:space="0" w:color="auto"/>
                                                        <w:left w:val="none" w:sz="0" w:space="0" w:color="auto"/>
                                                        <w:bottom w:val="none" w:sz="0" w:space="0" w:color="auto"/>
                                                        <w:right w:val="none" w:sz="0" w:space="0" w:color="auto"/>
                                                      </w:divBdr>
                                                      <w:divsChild>
                                                        <w:div w:id="227695825">
                                                          <w:marLeft w:val="480"/>
                                                          <w:marRight w:val="0"/>
                                                          <w:marTop w:val="0"/>
                                                          <w:marBottom w:val="240"/>
                                                          <w:divBdr>
                                                            <w:top w:val="none" w:sz="0" w:space="0" w:color="auto"/>
                                                            <w:left w:val="none" w:sz="0" w:space="0" w:color="auto"/>
                                                            <w:bottom w:val="none" w:sz="0" w:space="0" w:color="auto"/>
                                                            <w:right w:val="none" w:sz="0" w:space="0" w:color="auto"/>
                                                          </w:divBdr>
                                                        </w:div>
                                                      </w:divsChild>
                                                    </w:div>
                                                    <w:div w:id="131365340">
                                                      <w:marLeft w:val="0"/>
                                                      <w:marRight w:val="0"/>
                                                      <w:marTop w:val="210"/>
                                                      <w:marBottom w:val="210"/>
                                                      <w:divBdr>
                                                        <w:top w:val="none" w:sz="0" w:space="0" w:color="auto"/>
                                                        <w:left w:val="none" w:sz="0" w:space="0" w:color="auto"/>
                                                        <w:bottom w:val="none" w:sz="0" w:space="0" w:color="auto"/>
                                                        <w:right w:val="none" w:sz="0" w:space="0" w:color="auto"/>
                                                      </w:divBdr>
                                                      <w:divsChild>
                                                        <w:div w:id="1641956470">
                                                          <w:marLeft w:val="480"/>
                                                          <w:marRight w:val="0"/>
                                                          <w:marTop w:val="0"/>
                                                          <w:marBottom w:val="240"/>
                                                          <w:divBdr>
                                                            <w:top w:val="none" w:sz="0" w:space="0" w:color="auto"/>
                                                            <w:left w:val="none" w:sz="0" w:space="0" w:color="auto"/>
                                                            <w:bottom w:val="none" w:sz="0" w:space="0" w:color="auto"/>
                                                            <w:right w:val="none" w:sz="0" w:space="0" w:color="auto"/>
                                                          </w:divBdr>
                                                        </w:div>
                                                      </w:divsChild>
                                                    </w:div>
                                                    <w:div w:id="1962151560">
                                                      <w:marLeft w:val="0"/>
                                                      <w:marRight w:val="0"/>
                                                      <w:marTop w:val="210"/>
                                                      <w:marBottom w:val="210"/>
                                                      <w:divBdr>
                                                        <w:top w:val="none" w:sz="0" w:space="0" w:color="auto"/>
                                                        <w:left w:val="none" w:sz="0" w:space="0" w:color="auto"/>
                                                        <w:bottom w:val="none" w:sz="0" w:space="0" w:color="auto"/>
                                                        <w:right w:val="none" w:sz="0" w:space="0" w:color="auto"/>
                                                      </w:divBdr>
                                                      <w:divsChild>
                                                        <w:div w:id="357197777">
                                                          <w:marLeft w:val="480"/>
                                                          <w:marRight w:val="0"/>
                                                          <w:marTop w:val="0"/>
                                                          <w:marBottom w:val="240"/>
                                                          <w:divBdr>
                                                            <w:top w:val="none" w:sz="0" w:space="0" w:color="auto"/>
                                                            <w:left w:val="none" w:sz="0" w:space="0" w:color="auto"/>
                                                            <w:bottom w:val="none" w:sz="0" w:space="0" w:color="auto"/>
                                                            <w:right w:val="none" w:sz="0" w:space="0" w:color="auto"/>
                                                          </w:divBdr>
                                                        </w:div>
                                                      </w:divsChild>
                                                    </w:div>
                                                    <w:div w:id="2053381980">
                                                      <w:marLeft w:val="0"/>
                                                      <w:marRight w:val="0"/>
                                                      <w:marTop w:val="210"/>
                                                      <w:marBottom w:val="210"/>
                                                      <w:divBdr>
                                                        <w:top w:val="none" w:sz="0" w:space="0" w:color="auto"/>
                                                        <w:left w:val="none" w:sz="0" w:space="0" w:color="auto"/>
                                                        <w:bottom w:val="none" w:sz="0" w:space="0" w:color="auto"/>
                                                        <w:right w:val="none" w:sz="0" w:space="0" w:color="auto"/>
                                                      </w:divBdr>
                                                      <w:divsChild>
                                                        <w:div w:id="2120759096">
                                                          <w:marLeft w:val="480"/>
                                                          <w:marRight w:val="0"/>
                                                          <w:marTop w:val="0"/>
                                                          <w:marBottom w:val="240"/>
                                                          <w:divBdr>
                                                            <w:top w:val="none" w:sz="0" w:space="0" w:color="auto"/>
                                                            <w:left w:val="none" w:sz="0" w:space="0" w:color="auto"/>
                                                            <w:bottom w:val="none" w:sz="0" w:space="0" w:color="auto"/>
                                                            <w:right w:val="none" w:sz="0" w:space="0" w:color="auto"/>
                                                          </w:divBdr>
                                                        </w:div>
                                                      </w:divsChild>
                                                    </w:div>
                                                    <w:div w:id="2096709991">
                                                      <w:marLeft w:val="0"/>
                                                      <w:marRight w:val="0"/>
                                                      <w:marTop w:val="210"/>
                                                      <w:marBottom w:val="0"/>
                                                      <w:divBdr>
                                                        <w:top w:val="none" w:sz="0" w:space="0" w:color="auto"/>
                                                        <w:left w:val="none" w:sz="0" w:space="0" w:color="auto"/>
                                                        <w:bottom w:val="none" w:sz="0" w:space="0" w:color="auto"/>
                                                        <w:right w:val="none" w:sz="0" w:space="0" w:color="auto"/>
                                                      </w:divBdr>
                                                      <w:divsChild>
                                                        <w:div w:id="2827302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961271">
                              <w:marLeft w:val="0"/>
                              <w:marRight w:val="0"/>
                              <w:marTop w:val="210"/>
                              <w:marBottom w:val="210"/>
                              <w:divBdr>
                                <w:top w:val="none" w:sz="0" w:space="0" w:color="auto"/>
                                <w:left w:val="none" w:sz="0" w:space="0" w:color="auto"/>
                                <w:bottom w:val="none" w:sz="0" w:space="0" w:color="auto"/>
                                <w:right w:val="none" w:sz="0" w:space="0" w:color="auto"/>
                              </w:divBdr>
                              <w:divsChild>
                                <w:div w:id="255334621">
                                  <w:marLeft w:val="480"/>
                                  <w:marRight w:val="0"/>
                                  <w:marTop w:val="0"/>
                                  <w:marBottom w:val="240"/>
                                  <w:divBdr>
                                    <w:top w:val="none" w:sz="0" w:space="0" w:color="auto"/>
                                    <w:left w:val="none" w:sz="0" w:space="0" w:color="auto"/>
                                    <w:bottom w:val="none" w:sz="0" w:space="0" w:color="auto"/>
                                    <w:right w:val="none" w:sz="0" w:space="0" w:color="auto"/>
                                  </w:divBdr>
                                </w:div>
                              </w:divsChild>
                            </w:div>
                            <w:div w:id="4401238">
                              <w:marLeft w:val="0"/>
                              <w:marRight w:val="0"/>
                              <w:marTop w:val="210"/>
                              <w:marBottom w:val="0"/>
                              <w:divBdr>
                                <w:top w:val="none" w:sz="0" w:space="0" w:color="auto"/>
                                <w:left w:val="none" w:sz="0" w:space="0" w:color="auto"/>
                                <w:bottom w:val="none" w:sz="0" w:space="0" w:color="auto"/>
                                <w:right w:val="none" w:sz="0" w:space="0" w:color="auto"/>
                              </w:divBdr>
                              <w:divsChild>
                                <w:div w:id="190448600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812573">
          <w:marLeft w:val="0"/>
          <w:marRight w:val="0"/>
          <w:marTop w:val="480"/>
          <w:marBottom w:val="60"/>
          <w:divBdr>
            <w:top w:val="none" w:sz="0" w:space="0" w:color="auto"/>
            <w:left w:val="none" w:sz="0" w:space="0" w:color="auto"/>
            <w:bottom w:val="none" w:sz="0" w:space="0" w:color="auto"/>
            <w:right w:val="none" w:sz="0" w:space="0" w:color="auto"/>
          </w:divBdr>
        </w:div>
        <w:div w:id="900748224">
          <w:marLeft w:val="0"/>
          <w:marRight w:val="0"/>
          <w:marTop w:val="0"/>
          <w:marBottom w:val="0"/>
          <w:divBdr>
            <w:top w:val="none" w:sz="0" w:space="0" w:color="auto"/>
            <w:left w:val="none" w:sz="0" w:space="0" w:color="auto"/>
            <w:bottom w:val="none" w:sz="0" w:space="0" w:color="auto"/>
            <w:right w:val="none" w:sz="0" w:space="0" w:color="auto"/>
          </w:divBdr>
          <w:divsChild>
            <w:div w:id="876240867">
              <w:marLeft w:val="0"/>
              <w:marRight w:val="0"/>
              <w:marTop w:val="0"/>
              <w:marBottom w:val="0"/>
              <w:divBdr>
                <w:top w:val="none" w:sz="0" w:space="0" w:color="auto"/>
                <w:left w:val="none" w:sz="0" w:space="0" w:color="auto"/>
                <w:bottom w:val="none" w:sz="0" w:space="0" w:color="auto"/>
                <w:right w:val="none" w:sz="0" w:space="0" w:color="auto"/>
              </w:divBdr>
              <w:divsChild>
                <w:div w:id="3099447">
                  <w:marLeft w:val="0"/>
                  <w:marRight w:val="0"/>
                  <w:marTop w:val="0"/>
                  <w:marBottom w:val="210"/>
                  <w:divBdr>
                    <w:top w:val="none" w:sz="0" w:space="0" w:color="auto"/>
                    <w:left w:val="none" w:sz="0" w:space="0" w:color="auto"/>
                    <w:bottom w:val="none" w:sz="0" w:space="0" w:color="auto"/>
                    <w:right w:val="none" w:sz="0" w:space="0" w:color="auto"/>
                  </w:divBdr>
                  <w:divsChild>
                    <w:div w:id="1629243877">
                      <w:marLeft w:val="480"/>
                      <w:marRight w:val="0"/>
                      <w:marTop w:val="0"/>
                      <w:marBottom w:val="240"/>
                      <w:divBdr>
                        <w:top w:val="none" w:sz="0" w:space="0" w:color="auto"/>
                        <w:left w:val="none" w:sz="0" w:space="0" w:color="auto"/>
                        <w:bottom w:val="none" w:sz="0" w:space="0" w:color="auto"/>
                        <w:right w:val="none" w:sz="0" w:space="0" w:color="auto"/>
                      </w:divBdr>
                      <w:divsChild>
                        <w:div w:id="1023704904">
                          <w:marLeft w:val="0"/>
                          <w:marRight w:val="0"/>
                          <w:marTop w:val="0"/>
                          <w:marBottom w:val="210"/>
                          <w:divBdr>
                            <w:top w:val="none" w:sz="0" w:space="0" w:color="auto"/>
                            <w:left w:val="none" w:sz="0" w:space="0" w:color="auto"/>
                            <w:bottom w:val="none" w:sz="0" w:space="0" w:color="auto"/>
                            <w:right w:val="none" w:sz="0" w:space="0" w:color="auto"/>
                          </w:divBdr>
                        </w:div>
                        <w:div w:id="670062460">
                          <w:marLeft w:val="0"/>
                          <w:marRight w:val="0"/>
                          <w:marTop w:val="0"/>
                          <w:marBottom w:val="0"/>
                          <w:divBdr>
                            <w:top w:val="none" w:sz="0" w:space="0" w:color="auto"/>
                            <w:left w:val="none" w:sz="0" w:space="0" w:color="auto"/>
                            <w:bottom w:val="none" w:sz="0" w:space="0" w:color="auto"/>
                            <w:right w:val="none" w:sz="0" w:space="0" w:color="auto"/>
                          </w:divBdr>
                          <w:divsChild>
                            <w:div w:id="319389035">
                              <w:marLeft w:val="0"/>
                              <w:marRight w:val="0"/>
                              <w:marTop w:val="0"/>
                              <w:marBottom w:val="0"/>
                              <w:divBdr>
                                <w:top w:val="none" w:sz="0" w:space="0" w:color="auto"/>
                                <w:left w:val="none" w:sz="0" w:space="0" w:color="auto"/>
                                <w:bottom w:val="none" w:sz="0" w:space="0" w:color="auto"/>
                                <w:right w:val="none" w:sz="0" w:space="0" w:color="auto"/>
                              </w:divBdr>
                              <w:divsChild>
                                <w:div w:id="77092886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43212">
                  <w:marLeft w:val="0"/>
                  <w:marRight w:val="0"/>
                  <w:marTop w:val="210"/>
                  <w:marBottom w:val="210"/>
                  <w:divBdr>
                    <w:top w:val="none" w:sz="0" w:space="0" w:color="auto"/>
                    <w:left w:val="none" w:sz="0" w:space="0" w:color="auto"/>
                    <w:bottom w:val="none" w:sz="0" w:space="0" w:color="auto"/>
                    <w:right w:val="none" w:sz="0" w:space="0" w:color="auto"/>
                  </w:divBdr>
                  <w:divsChild>
                    <w:div w:id="1314915478">
                      <w:marLeft w:val="480"/>
                      <w:marRight w:val="0"/>
                      <w:marTop w:val="0"/>
                      <w:marBottom w:val="240"/>
                      <w:divBdr>
                        <w:top w:val="none" w:sz="0" w:space="0" w:color="auto"/>
                        <w:left w:val="none" w:sz="0" w:space="0" w:color="auto"/>
                        <w:bottom w:val="none" w:sz="0" w:space="0" w:color="auto"/>
                        <w:right w:val="none" w:sz="0" w:space="0" w:color="auto"/>
                      </w:divBdr>
                      <w:divsChild>
                        <w:div w:id="2136176493">
                          <w:marLeft w:val="0"/>
                          <w:marRight w:val="0"/>
                          <w:marTop w:val="0"/>
                          <w:marBottom w:val="0"/>
                          <w:divBdr>
                            <w:top w:val="none" w:sz="0" w:space="0" w:color="auto"/>
                            <w:left w:val="none" w:sz="0" w:space="0" w:color="auto"/>
                            <w:bottom w:val="none" w:sz="0" w:space="0" w:color="auto"/>
                            <w:right w:val="none" w:sz="0" w:space="0" w:color="auto"/>
                          </w:divBdr>
                          <w:divsChild>
                            <w:div w:id="625162067">
                              <w:marLeft w:val="0"/>
                              <w:marRight w:val="0"/>
                              <w:marTop w:val="210"/>
                              <w:marBottom w:val="210"/>
                              <w:divBdr>
                                <w:top w:val="none" w:sz="0" w:space="0" w:color="auto"/>
                                <w:left w:val="none" w:sz="0" w:space="0" w:color="auto"/>
                                <w:bottom w:val="none" w:sz="0" w:space="0" w:color="auto"/>
                                <w:right w:val="none" w:sz="0" w:space="0" w:color="auto"/>
                              </w:divBdr>
                              <w:divsChild>
                                <w:div w:id="652223838">
                                  <w:marLeft w:val="480"/>
                                  <w:marRight w:val="0"/>
                                  <w:marTop w:val="0"/>
                                  <w:marBottom w:val="240"/>
                                  <w:divBdr>
                                    <w:top w:val="none" w:sz="0" w:space="0" w:color="auto"/>
                                    <w:left w:val="none" w:sz="0" w:space="0" w:color="auto"/>
                                    <w:bottom w:val="none" w:sz="0" w:space="0" w:color="auto"/>
                                    <w:right w:val="none" w:sz="0" w:space="0" w:color="auto"/>
                                  </w:divBdr>
                                </w:div>
                              </w:divsChild>
                            </w:div>
                            <w:div w:id="1903368137">
                              <w:marLeft w:val="0"/>
                              <w:marRight w:val="0"/>
                              <w:marTop w:val="210"/>
                              <w:marBottom w:val="210"/>
                              <w:divBdr>
                                <w:top w:val="none" w:sz="0" w:space="0" w:color="auto"/>
                                <w:left w:val="none" w:sz="0" w:space="0" w:color="auto"/>
                                <w:bottom w:val="none" w:sz="0" w:space="0" w:color="auto"/>
                                <w:right w:val="none" w:sz="0" w:space="0" w:color="auto"/>
                              </w:divBdr>
                              <w:divsChild>
                                <w:div w:id="2139444359">
                                  <w:marLeft w:val="480"/>
                                  <w:marRight w:val="0"/>
                                  <w:marTop w:val="0"/>
                                  <w:marBottom w:val="240"/>
                                  <w:divBdr>
                                    <w:top w:val="none" w:sz="0" w:space="0" w:color="auto"/>
                                    <w:left w:val="none" w:sz="0" w:space="0" w:color="auto"/>
                                    <w:bottom w:val="none" w:sz="0" w:space="0" w:color="auto"/>
                                    <w:right w:val="none" w:sz="0" w:space="0" w:color="auto"/>
                                  </w:divBdr>
                                </w:div>
                              </w:divsChild>
                            </w:div>
                            <w:div w:id="1340355142">
                              <w:marLeft w:val="0"/>
                              <w:marRight w:val="0"/>
                              <w:marTop w:val="210"/>
                              <w:marBottom w:val="210"/>
                              <w:divBdr>
                                <w:top w:val="none" w:sz="0" w:space="0" w:color="auto"/>
                                <w:left w:val="none" w:sz="0" w:space="0" w:color="auto"/>
                                <w:bottom w:val="none" w:sz="0" w:space="0" w:color="auto"/>
                                <w:right w:val="none" w:sz="0" w:space="0" w:color="auto"/>
                              </w:divBdr>
                              <w:divsChild>
                                <w:div w:id="224337607">
                                  <w:marLeft w:val="480"/>
                                  <w:marRight w:val="0"/>
                                  <w:marTop w:val="0"/>
                                  <w:marBottom w:val="240"/>
                                  <w:divBdr>
                                    <w:top w:val="none" w:sz="0" w:space="0" w:color="auto"/>
                                    <w:left w:val="none" w:sz="0" w:space="0" w:color="auto"/>
                                    <w:bottom w:val="none" w:sz="0" w:space="0" w:color="auto"/>
                                    <w:right w:val="none" w:sz="0" w:space="0" w:color="auto"/>
                                  </w:divBdr>
                                </w:div>
                              </w:divsChild>
                            </w:div>
                            <w:div w:id="1020350623">
                              <w:marLeft w:val="0"/>
                              <w:marRight w:val="0"/>
                              <w:marTop w:val="210"/>
                              <w:marBottom w:val="210"/>
                              <w:divBdr>
                                <w:top w:val="none" w:sz="0" w:space="0" w:color="auto"/>
                                <w:left w:val="none" w:sz="0" w:space="0" w:color="auto"/>
                                <w:bottom w:val="none" w:sz="0" w:space="0" w:color="auto"/>
                                <w:right w:val="none" w:sz="0" w:space="0" w:color="auto"/>
                              </w:divBdr>
                              <w:divsChild>
                                <w:div w:id="395472882">
                                  <w:marLeft w:val="480"/>
                                  <w:marRight w:val="0"/>
                                  <w:marTop w:val="0"/>
                                  <w:marBottom w:val="240"/>
                                  <w:divBdr>
                                    <w:top w:val="none" w:sz="0" w:space="0" w:color="auto"/>
                                    <w:left w:val="none" w:sz="0" w:space="0" w:color="auto"/>
                                    <w:bottom w:val="none" w:sz="0" w:space="0" w:color="auto"/>
                                    <w:right w:val="none" w:sz="0" w:space="0" w:color="auto"/>
                                  </w:divBdr>
                                  <w:divsChild>
                                    <w:div w:id="351104245">
                                      <w:marLeft w:val="0"/>
                                      <w:marRight w:val="0"/>
                                      <w:marTop w:val="0"/>
                                      <w:marBottom w:val="0"/>
                                      <w:divBdr>
                                        <w:top w:val="none" w:sz="0" w:space="0" w:color="auto"/>
                                        <w:left w:val="none" w:sz="0" w:space="0" w:color="auto"/>
                                        <w:bottom w:val="none" w:sz="0" w:space="0" w:color="auto"/>
                                        <w:right w:val="none" w:sz="0" w:space="0" w:color="auto"/>
                                      </w:divBdr>
                                      <w:divsChild>
                                        <w:div w:id="744111079">
                                          <w:marLeft w:val="0"/>
                                          <w:marRight w:val="0"/>
                                          <w:marTop w:val="210"/>
                                          <w:marBottom w:val="210"/>
                                          <w:divBdr>
                                            <w:top w:val="none" w:sz="0" w:space="0" w:color="auto"/>
                                            <w:left w:val="none" w:sz="0" w:space="0" w:color="auto"/>
                                            <w:bottom w:val="none" w:sz="0" w:space="0" w:color="auto"/>
                                            <w:right w:val="none" w:sz="0" w:space="0" w:color="auto"/>
                                          </w:divBdr>
                                          <w:divsChild>
                                            <w:div w:id="832525966">
                                              <w:marLeft w:val="480"/>
                                              <w:marRight w:val="0"/>
                                              <w:marTop w:val="0"/>
                                              <w:marBottom w:val="240"/>
                                              <w:divBdr>
                                                <w:top w:val="none" w:sz="0" w:space="0" w:color="auto"/>
                                                <w:left w:val="none" w:sz="0" w:space="0" w:color="auto"/>
                                                <w:bottom w:val="none" w:sz="0" w:space="0" w:color="auto"/>
                                                <w:right w:val="none" w:sz="0" w:space="0" w:color="auto"/>
                                              </w:divBdr>
                                            </w:div>
                                          </w:divsChild>
                                        </w:div>
                                        <w:div w:id="584921010">
                                          <w:marLeft w:val="0"/>
                                          <w:marRight w:val="0"/>
                                          <w:marTop w:val="210"/>
                                          <w:marBottom w:val="210"/>
                                          <w:divBdr>
                                            <w:top w:val="none" w:sz="0" w:space="0" w:color="auto"/>
                                            <w:left w:val="none" w:sz="0" w:space="0" w:color="auto"/>
                                            <w:bottom w:val="none" w:sz="0" w:space="0" w:color="auto"/>
                                            <w:right w:val="none" w:sz="0" w:space="0" w:color="auto"/>
                                          </w:divBdr>
                                          <w:divsChild>
                                            <w:div w:id="539437703">
                                              <w:marLeft w:val="480"/>
                                              <w:marRight w:val="0"/>
                                              <w:marTop w:val="0"/>
                                              <w:marBottom w:val="240"/>
                                              <w:divBdr>
                                                <w:top w:val="none" w:sz="0" w:space="0" w:color="auto"/>
                                                <w:left w:val="none" w:sz="0" w:space="0" w:color="auto"/>
                                                <w:bottom w:val="none" w:sz="0" w:space="0" w:color="auto"/>
                                                <w:right w:val="none" w:sz="0" w:space="0" w:color="auto"/>
                                              </w:divBdr>
                                            </w:div>
                                          </w:divsChild>
                                        </w:div>
                                        <w:div w:id="1246300205">
                                          <w:marLeft w:val="0"/>
                                          <w:marRight w:val="0"/>
                                          <w:marTop w:val="210"/>
                                          <w:marBottom w:val="210"/>
                                          <w:divBdr>
                                            <w:top w:val="none" w:sz="0" w:space="0" w:color="auto"/>
                                            <w:left w:val="none" w:sz="0" w:space="0" w:color="auto"/>
                                            <w:bottom w:val="none" w:sz="0" w:space="0" w:color="auto"/>
                                            <w:right w:val="none" w:sz="0" w:space="0" w:color="auto"/>
                                          </w:divBdr>
                                          <w:divsChild>
                                            <w:div w:id="1211650396">
                                              <w:marLeft w:val="480"/>
                                              <w:marRight w:val="0"/>
                                              <w:marTop w:val="0"/>
                                              <w:marBottom w:val="240"/>
                                              <w:divBdr>
                                                <w:top w:val="none" w:sz="0" w:space="0" w:color="auto"/>
                                                <w:left w:val="none" w:sz="0" w:space="0" w:color="auto"/>
                                                <w:bottom w:val="none" w:sz="0" w:space="0" w:color="auto"/>
                                                <w:right w:val="none" w:sz="0" w:space="0" w:color="auto"/>
                                              </w:divBdr>
                                            </w:div>
                                          </w:divsChild>
                                        </w:div>
                                        <w:div w:id="15741469">
                                          <w:marLeft w:val="0"/>
                                          <w:marRight w:val="0"/>
                                          <w:marTop w:val="210"/>
                                          <w:marBottom w:val="0"/>
                                          <w:divBdr>
                                            <w:top w:val="none" w:sz="0" w:space="0" w:color="auto"/>
                                            <w:left w:val="none" w:sz="0" w:space="0" w:color="auto"/>
                                            <w:bottom w:val="none" w:sz="0" w:space="0" w:color="auto"/>
                                            <w:right w:val="none" w:sz="0" w:space="0" w:color="auto"/>
                                          </w:divBdr>
                                          <w:divsChild>
                                            <w:div w:id="77366903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74546398">
                              <w:marLeft w:val="0"/>
                              <w:marRight w:val="0"/>
                              <w:marTop w:val="210"/>
                              <w:marBottom w:val="0"/>
                              <w:divBdr>
                                <w:top w:val="none" w:sz="0" w:space="0" w:color="auto"/>
                                <w:left w:val="none" w:sz="0" w:space="0" w:color="auto"/>
                                <w:bottom w:val="none" w:sz="0" w:space="0" w:color="auto"/>
                                <w:right w:val="none" w:sz="0" w:space="0" w:color="auto"/>
                              </w:divBdr>
                              <w:divsChild>
                                <w:div w:id="1490512065">
                                  <w:marLeft w:val="480"/>
                                  <w:marRight w:val="0"/>
                                  <w:marTop w:val="0"/>
                                  <w:marBottom w:val="240"/>
                                  <w:divBdr>
                                    <w:top w:val="none" w:sz="0" w:space="0" w:color="auto"/>
                                    <w:left w:val="none" w:sz="0" w:space="0" w:color="auto"/>
                                    <w:bottom w:val="none" w:sz="0" w:space="0" w:color="auto"/>
                                    <w:right w:val="none" w:sz="0" w:space="0" w:color="auto"/>
                                  </w:divBdr>
                                  <w:divsChild>
                                    <w:div w:id="396782789">
                                      <w:marLeft w:val="0"/>
                                      <w:marRight w:val="0"/>
                                      <w:marTop w:val="0"/>
                                      <w:marBottom w:val="0"/>
                                      <w:divBdr>
                                        <w:top w:val="none" w:sz="0" w:space="0" w:color="auto"/>
                                        <w:left w:val="none" w:sz="0" w:space="0" w:color="auto"/>
                                        <w:bottom w:val="none" w:sz="0" w:space="0" w:color="auto"/>
                                        <w:right w:val="none" w:sz="0" w:space="0" w:color="auto"/>
                                      </w:divBdr>
                                      <w:divsChild>
                                        <w:div w:id="2113429977">
                                          <w:marLeft w:val="0"/>
                                          <w:marRight w:val="0"/>
                                          <w:marTop w:val="210"/>
                                          <w:marBottom w:val="210"/>
                                          <w:divBdr>
                                            <w:top w:val="none" w:sz="0" w:space="0" w:color="auto"/>
                                            <w:left w:val="none" w:sz="0" w:space="0" w:color="auto"/>
                                            <w:bottom w:val="none" w:sz="0" w:space="0" w:color="auto"/>
                                            <w:right w:val="none" w:sz="0" w:space="0" w:color="auto"/>
                                          </w:divBdr>
                                          <w:divsChild>
                                            <w:div w:id="211507546">
                                              <w:marLeft w:val="480"/>
                                              <w:marRight w:val="0"/>
                                              <w:marTop w:val="0"/>
                                              <w:marBottom w:val="240"/>
                                              <w:divBdr>
                                                <w:top w:val="none" w:sz="0" w:space="0" w:color="auto"/>
                                                <w:left w:val="none" w:sz="0" w:space="0" w:color="auto"/>
                                                <w:bottom w:val="none" w:sz="0" w:space="0" w:color="auto"/>
                                                <w:right w:val="none" w:sz="0" w:space="0" w:color="auto"/>
                                              </w:divBdr>
                                            </w:div>
                                          </w:divsChild>
                                        </w:div>
                                        <w:div w:id="646786382">
                                          <w:marLeft w:val="0"/>
                                          <w:marRight w:val="0"/>
                                          <w:marTop w:val="210"/>
                                          <w:marBottom w:val="210"/>
                                          <w:divBdr>
                                            <w:top w:val="none" w:sz="0" w:space="0" w:color="auto"/>
                                            <w:left w:val="none" w:sz="0" w:space="0" w:color="auto"/>
                                            <w:bottom w:val="none" w:sz="0" w:space="0" w:color="auto"/>
                                            <w:right w:val="none" w:sz="0" w:space="0" w:color="auto"/>
                                          </w:divBdr>
                                          <w:divsChild>
                                            <w:div w:id="1718116803">
                                              <w:marLeft w:val="480"/>
                                              <w:marRight w:val="0"/>
                                              <w:marTop w:val="0"/>
                                              <w:marBottom w:val="240"/>
                                              <w:divBdr>
                                                <w:top w:val="none" w:sz="0" w:space="0" w:color="auto"/>
                                                <w:left w:val="none" w:sz="0" w:space="0" w:color="auto"/>
                                                <w:bottom w:val="none" w:sz="0" w:space="0" w:color="auto"/>
                                                <w:right w:val="none" w:sz="0" w:space="0" w:color="auto"/>
                                              </w:divBdr>
                                            </w:div>
                                          </w:divsChild>
                                        </w:div>
                                        <w:div w:id="2098402882">
                                          <w:marLeft w:val="0"/>
                                          <w:marRight w:val="0"/>
                                          <w:marTop w:val="210"/>
                                          <w:marBottom w:val="210"/>
                                          <w:divBdr>
                                            <w:top w:val="none" w:sz="0" w:space="0" w:color="auto"/>
                                            <w:left w:val="none" w:sz="0" w:space="0" w:color="auto"/>
                                            <w:bottom w:val="none" w:sz="0" w:space="0" w:color="auto"/>
                                            <w:right w:val="none" w:sz="0" w:space="0" w:color="auto"/>
                                          </w:divBdr>
                                          <w:divsChild>
                                            <w:div w:id="2133091048">
                                              <w:marLeft w:val="480"/>
                                              <w:marRight w:val="0"/>
                                              <w:marTop w:val="0"/>
                                              <w:marBottom w:val="240"/>
                                              <w:divBdr>
                                                <w:top w:val="none" w:sz="0" w:space="0" w:color="auto"/>
                                                <w:left w:val="none" w:sz="0" w:space="0" w:color="auto"/>
                                                <w:bottom w:val="none" w:sz="0" w:space="0" w:color="auto"/>
                                                <w:right w:val="none" w:sz="0" w:space="0" w:color="auto"/>
                                              </w:divBdr>
                                              <w:divsChild>
                                                <w:div w:id="522787848">
                                                  <w:marLeft w:val="0"/>
                                                  <w:marRight w:val="0"/>
                                                  <w:marTop w:val="0"/>
                                                  <w:marBottom w:val="0"/>
                                                  <w:divBdr>
                                                    <w:top w:val="none" w:sz="0" w:space="0" w:color="auto"/>
                                                    <w:left w:val="none" w:sz="0" w:space="0" w:color="auto"/>
                                                    <w:bottom w:val="none" w:sz="0" w:space="0" w:color="auto"/>
                                                    <w:right w:val="none" w:sz="0" w:space="0" w:color="auto"/>
                                                  </w:divBdr>
                                                  <w:divsChild>
                                                    <w:div w:id="865559607">
                                                      <w:marLeft w:val="0"/>
                                                      <w:marRight w:val="0"/>
                                                      <w:marTop w:val="210"/>
                                                      <w:marBottom w:val="210"/>
                                                      <w:divBdr>
                                                        <w:top w:val="none" w:sz="0" w:space="0" w:color="auto"/>
                                                        <w:left w:val="none" w:sz="0" w:space="0" w:color="auto"/>
                                                        <w:bottom w:val="none" w:sz="0" w:space="0" w:color="auto"/>
                                                        <w:right w:val="none" w:sz="0" w:space="0" w:color="auto"/>
                                                      </w:divBdr>
                                                      <w:divsChild>
                                                        <w:div w:id="380592419">
                                                          <w:marLeft w:val="480"/>
                                                          <w:marRight w:val="0"/>
                                                          <w:marTop w:val="0"/>
                                                          <w:marBottom w:val="240"/>
                                                          <w:divBdr>
                                                            <w:top w:val="none" w:sz="0" w:space="0" w:color="auto"/>
                                                            <w:left w:val="none" w:sz="0" w:space="0" w:color="auto"/>
                                                            <w:bottom w:val="none" w:sz="0" w:space="0" w:color="auto"/>
                                                            <w:right w:val="none" w:sz="0" w:space="0" w:color="auto"/>
                                                          </w:divBdr>
                                                        </w:div>
                                                      </w:divsChild>
                                                    </w:div>
                                                    <w:div w:id="2103453659">
                                                      <w:marLeft w:val="0"/>
                                                      <w:marRight w:val="0"/>
                                                      <w:marTop w:val="210"/>
                                                      <w:marBottom w:val="0"/>
                                                      <w:divBdr>
                                                        <w:top w:val="none" w:sz="0" w:space="0" w:color="auto"/>
                                                        <w:left w:val="none" w:sz="0" w:space="0" w:color="auto"/>
                                                        <w:bottom w:val="none" w:sz="0" w:space="0" w:color="auto"/>
                                                        <w:right w:val="none" w:sz="0" w:space="0" w:color="auto"/>
                                                      </w:divBdr>
                                                      <w:divsChild>
                                                        <w:div w:id="123477846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94885715">
                                          <w:marLeft w:val="0"/>
                                          <w:marRight w:val="0"/>
                                          <w:marTop w:val="210"/>
                                          <w:marBottom w:val="0"/>
                                          <w:divBdr>
                                            <w:top w:val="none" w:sz="0" w:space="0" w:color="auto"/>
                                            <w:left w:val="none" w:sz="0" w:space="0" w:color="auto"/>
                                            <w:bottom w:val="none" w:sz="0" w:space="0" w:color="auto"/>
                                            <w:right w:val="none" w:sz="0" w:space="0" w:color="auto"/>
                                          </w:divBdr>
                                          <w:divsChild>
                                            <w:div w:id="211763009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445933">
                  <w:marLeft w:val="0"/>
                  <w:marRight w:val="0"/>
                  <w:marTop w:val="210"/>
                  <w:marBottom w:val="210"/>
                  <w:divBdr>
                    <w:top w:val="none" w:sz="0" w:space="0" w:color="auto"/>
                    <w:left w:val="none" w:sz="0" w:space="0" w:color="auto"/>
                    <w:bottom w:val="none" w:sz="0" w:space="0" w:color="auto"/>
                    <w:right w:val="none" w:sz="0" w:space="0" w:color="auto"/>
                  </w:divBdr>
                  <w:divsChild>
                    <w:div w:id="1586500420">
                      <w:marLeft w:val="480"/>
                      <w:marRight w:val="0"/>
                      <w:marTop w:val="0"/>
                      <w:marBottom w:val="240"/>
                      <w:divBdr>
                        <w:top w:val="none" w:sz="0" w:space="0" w:color="auto"/>
                        <w:left w:val="none" w:sz="0" w:space="0" w:color="auto"/>
                        <w:bottom w:val="none" w:sz="0" w:space="0" w:color="auto"/>
                        <w:right w:val="none" w:sz="0" w:space="0" w:color="auto"/>
                      </w:divBdr>
                      <w:divsChild>
                        <w:div w:id="1473862591">
                          <w:marLeft w:val="0"/>
                          <w:marRight w:val="0"/>
                          <w:marTop w:val="0"/>
                          <w:marBottom w:val="0"/>
                          <w:divBdr>
                            <w:top w:val="none" w:sz="0" w:space="0" w:color="auto"/>
                            <w:left w:val="none" w:sz="0" w:space="0" w:color="auto"/>
                            <w:bottom w:val="none" w:sz="0" w:space="0" w:color="auto"/>
                            <w:right w:val="none" w:sz="0" w:space="0" w:color="auto"/>
                          </w:divBdr>
                          <w:divsChild>
                            <w:div w:id="920069052">
                              <w:marLeft w:val="0"/>
                              <w:marRight w:val="0"/>
                              <w:marTop w:val="210"/>
                              <w:marBottom w:val="210"/>
                              <w:divBdr>
                                <w:top w:val="none" w:sz="0" w:space="0" w:color="auto"/>
                                <w:left w:val="none" w:sz="0" w:space="0" w:color="auto"/>
                                <w:bottom w:val="none" w:sz="0" w:space="0" w:color="auto"/>
                                <w:right w:val="none" w:sz="0" w:space="0" w:color="auto"/>
                              </w:divBdr>
                              <w:divsChild>
                                <w:div w:id="29184337">
                                  <w:marLeft w:val="480"/>
                                  <w:marRight w:val="0"/>
                                  <w:marTop w:val="0"/>
                                  <w:marBottom w:val="240"/>
                                  <w:divBdr>
                                    <w:top w:val="none" w:sz="0" w:space="0" w:color="auto"/>
                                    <w:left w:val="none" w:sz="0" w:space="0" w:color="auto"/>
                                    <w:bottom w:val="none" w:sz="0" w:space="0" w:color="auto"/>
                                    <w:right w:val="none" w:sz="0" w:space="0" w:color="auto"/>
                                  </w:divBdr>
                                  <w:divsChild>
                                    <w:div w:id="1819884515">
                                      <w:marLeft w:val="0"/>
                                      <w:marRight w:val="0"/>
                                      <w:marTop w:val="0"/>
                                      <w:marBottom w:val="0"/>
                                      <w:divBdr>
                                        <w:top w:val="none" w:sz="0" w:space="0" w:color="auto"/>
                                        <w:left w:val="none" w:sz="0" w:space="0" w:color="auto"/>
                                        <w:bottom w:val="none" w:sz="0" w:space="0" w:color="auto"/>
                                        <w:right w:val="none" w:sz="0" w:space="0" w:color="auto"/>
                                      </w:divBdr>
                                      <w:divsChild>
                                        <w:div w:id="696126712">
                                          <w:marLeft w:val="0"/>
                                          <w:marRight w:val="0"/>
                                          <w:marTop w:val="210"/>
                                          <w:marBottom w:val="210"/>
                                          <w:divBdr>
                                            <w:top w:val="none" w:sz="0" w:space="0" w:color="auto"/>
                                            <w:left w:val="none" w:sz="0" w:space="0" w:color="auto"/>
                                            <w:bottom w:val="none" w:sz="0" w:space="0" w:color="auto"/>
                                            <w:right w:val="none" w:sz="0" w:space="0" w:color="auto"/>
                                          </w:divBdr>
                                          <w:divsChild>
                                            <w:div w:id="255746823">
                                              <w:marLeft w:val="480"/>
                                              <w:marRight w:val="0"/>
                                              <w:marTop w:val="0"/>
                                              <w:marBottom w:val="240"/>
                                              <w:divBdr>
                                                <w:top w:val="none" w:sz="0" w:space="0" w:color="auto"/>
                                                <w:left w:val="none" w:sz="0" w:space="0" w:color="auto"/>
                                                <w:bottom w:val="none" w:sz="0" w:space="0" w:color="auto"/>
                                                <w:right w:val="none" w:sz="0" w:space="0" w:color="auto"/>
                                              </w:divBdr>
                                            </w:div>
                                          </w:divsChild>
                                        </w:div>
                                        <w:div w:id="1095981636">
                                          <w:marLeft w:val="0"/>
                                          <w:marRight w:val="0"/>
                                          <w:marTop w:val="210"/>
                                          <w:marBottom w:val="210"/>
                                          <w:divBdr>
                                            <w:top w:val="none" w:sz="0" w:space="0" w:color="auto"/>
                                            <w:left w:val="none" w:sz="0" w:space="0" w:color="auto"/>
                                            <w:bottom w:val="none" w:sz="0" w:space="0" w:color="auto"/>
                                            <w:right w:val="none" w:sz="0" w:space="0" w:color="auto"/>
                                          </w:divBdr>
                                          <w:divsChild>
                                            <w:div w:id="1681346304">
                                              <w:marLeft w:val="480"/>
                                              <w:marRight w:val="0"/>
                                              <w:marTop w:val="0"/>
                                              <w:marBottom w:val="240"/>
                                              <w:divBdr>
                                                <w:top w:val="none" w:sz="0" w:space="0" w:color="auto"/>
                                                <w:left w:val="none" w:sz="0" w:space="0" w:color="auto"/>
                                                <w:bottom w:val="none" w:sz="0" w:space="0" w:color="auto"/>
                                                <w:right w:val="none" w:sz="0" w:space="0" w:color="auto"/>
                                              </w:divBdr>
                                              <w:divsChild>
                                                <w:div w:id="404231582">
                                                  <w:marLeft w:val="0"/>
                                                  <w:marRight w:val="0"/>
                                                  <w:marTop w:val="0"/>
                                                  <w:marBottom w:val="0"/>
                                                  <w:divBdr>
                                                    <w:top w:val="none" w:sz="0" w:space="0" w:color="auto"/>
                                                    <w:left w:val="none" w:sz="0" w:space="0" w:color="auto"/>
                                                    <w:bottom w:val="none" w:sz="0" w:space="0" w:color="auto"/>
                                                    <w:right w:val="none" w:sz="0" w:space="0" w:color="auto"/>
                                                  </w:divBdr>
                                                  <w:divsChild>
                                                    <w:div w:id="726346082">
                                                      <w:marLeft w:val="0"/>
                                                      <w:marRight w:val="0"/>
                                                      <w:marTop w:val="210"/>
                                                      <w:marBottom w:val="210"/>
                                                      <w:divBdr>
                                                        <w:top w:val="none" w:sz="0" w:space="0" w:color="auto"/>
                                                        <w:left w:val="none" w:sz="0" w:space="0" w:color="auto"/>
                                                        <w:bottom w:val="none" w:sz="0" w:space="0" w:color="auto"/>
                                                        <w:right w:val="none" w:sz="0" w:space="0" w:color="auto"/>
                                                      </w:divBdr>
                                                      <w:divsChild>
                                                        <w:div w:id="126320310">
                                                          <w:marLeft w:val="480"/>
                                                          <w:marRight w:val="0"/>
                                                          <w:marTop w:val="0"/>
                                                          <w:marBottom w:val="240"/>
                                                          <w:divBdr>
                                                            <w:top w:val="none" w:sz="0" w:space="0" w:color="auto"/>
                                                            <w:left w:val="none" w:sz="0" w:space="0" w:color="auto"/>
                                                            <w:bottom w:val="none" w:sz="0" w:space="0" w:color="auto"/>
                                                            <w:right w:val="none" w:sz="0" w:space="0" w:color="auto"/>
                                                          </w:divBdr>
                                                        </w:div>
                                                      </w:divsChild>
                                                    </w:div>
                                                    <w:div w:id="1897425167">
                                                      <w:marLeft w:val="0"/>
                                                      <w:marRight w:val="0"/>
                                                      <w:marTop w:val="210"/>
                                                      <w:marBottom w:val="0"/>
                                                      <w:divBdr>
                                                        <w:top w:val="none" w:sz="0" w:space="0" w:color="auto"/>
                                                        <w:left w:val="none" w:sz="0" w:space="0" w:color="auto"/>
                                                        <w:bottom w:val="none" w:sz="0" w:space="0" w:color="auto"/>
                                                        <w:right w:val="none" w:sz="0" w:space="0" w:color="auto"/>
                                                      </w:divBdr>
                                                      <w:divsChild>
                                                        <w:div w:id="93377941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57376219">
                                          <w:marLeft w:val="0"/>
                                          <w:marRight w:val="0"/>
                                          <w:marTop w:val="210"/>
                                          <w:marBottom w:val="210"/>
                                          <w:divBdr>
                                            <w:top w:val="none" w:sz="0" w:space="0" w:color="auto"/>
                                            <w:left w:val="none" w:sz="0" w:space="0" w:color="auto"/>
                                            <w:bottom w:val="none" w:sz="0" w:space="0" w:color="auto"/>
                                            <w:right w:val="none" w:sz="0" w:space="0" w:color="auto"/>
                                          </w:divBdr>
                                          <w:divsChild>
                                            <w:div w:id="60980584">
                                              <w:marLeft w:val="480"/>
                                              <w:marRight w:val="0"/>
                                              <w:marTop w:val="0"/>
                                              <w:marBottom w:val="240"/>
                                              <w:divBdr>
                                                <w:top w:val="none" w:sz="0" w:space="0" w:color="auto"/>
                                                <w:left w:val="none" w:sz="0" w:space="0" w:color="auto"/>
                                                <w:bottom w:val="none" w:sz="0" w:space="0" w:color="auto"/>
                                                <w:right w:val="none" w:sz="0" w:space="0" w:color="auto"/>
                                              </w:divBdr>
                                            </w:div>
                                          </w:divsChild>
                                        </w:div>
                                        <w:div w:id="1718578183">
                                          <w:marLeft w:val="0"/>
                                          <w:marRight w:val="0"/>
                                          <w:marTop w:val="210"/>
                                          <w:marBottom w:val="0"/>
                                          <w:divBdr>
                                            <w:top w:val="none" w:sz="0" w:space="0" w:color="auto"/>
                                            <w:left w:val="none" w:sz="0" w:space="0" w:color="auto"/>
                                            <w:bottom w:val="none" w:sz="0" w:space="0" w:color="auto"/>
                                            <w:right w:val="none" w:sz="0" w:space="0" w:color="auto"/>
                                          </w:divBdr>
                                          <w:divsChild>
                                            <w:div w:id="78003060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90051140">
                              <w:marLeft w:val="0"/>
                              <w:marRight w:val="0"/>
                              <w:marTop w:val="210"/>
                              <w:marBottom w:val="210"/>
                              <w:divBdr>
                                <w:top w:val="none" w:sz="0" w:space="0" w:color="auto"/>
                                <w:left w:val="none" w:sz="0" w:space="0" w:color="auto"/>
                                <w:bottom w:val="none" w:sz="0" w:space="0" w:color="auto"/>
                                <w:right w:val="none" w:sz="0" w:space="0" w:color="auto"/>
                              </w:divBdr>
                              <w:divsChild>
                                <w:div w:id="1802308151">
                                  <w:marLeft w:val="480"/>
                                  <w:marRight w:val="0"/>
                                  <w:marTop w:val="0"/>
                                  <w:marBottom w:val="240"/>
                                  <w:divBdr>
                                    <w:top w:val="none" w:sz="0" w:space="0" w:color="auto"/>
                                    <w:left w:val="none" w:sz="0" w:space="0" w:color="auto"/>
                                    <w:bottom w:val="none" w:sz="0" w:space="0" w:color="auto"/>
                                    <w:right w:val="none" w:sz="0" w:space="0" w:color="auto"/>
                                  </w:divBdr>
                                </w:div>
                              </w:divsChild>
                            </w:div>
                            <w:div w:id="1888755905">
                              <w:marLeft w:val="0"/>
                              <w:marRight w:val="0"/>
                              <w:marTop w:val="210"/>
                              <w:marBottom w:val="210"/>
                              <w:divBdr>
                                <w:top w:val="none" w:sz="0" w:space="0" w:color="auto"/>
                                <w:left w:val="none" w:sz="0" w:space="0" w:color="auto"/>
                                <w:bottom w:val="none" w:sz="0" w:space="0" w:color="auto"/>
                                <w:right w:val="none" w:sz="0" w:space="0" w:color="auto"/>
                              </w:divBdr>
                              <w:divsChild>
                                <w:div w:id="1903248091">
                                  <w:marLeft w:val="480"/>
                                  <w:marRight w:val="0"/>
                                  <w:marTop w:val="0"/>
                                  <w:marBottom w:val="240"/>
                                  <w:divBdr>
                                    <w:top w:val="none" w:sz="0" w:space="0" w:color="auto"/>
                                    <w:left w:val="none" w:sz="0" w:space="0" w:color="auto"/>
                                    <w:bottom w:val="none" w:sz="0" w:space="0" w:color="auto"/>
                                    <w:right w:val="none" w:sz="0" w:space="0" w:color="auto"/>
                                  </w:divBdr>
                                  <w:divsChild>
                                    <w:div w:id="156963157">
                                      <w:marLeft w:val="0"/>
                                      <w:marRight w:val="0"/>
                                      <w:marTop w:val="0"/>
                                      <w:marBottom w:val="0"/>
                                      <w:divBdr>
                                        <w:top w:val="none" w:sz="0" w:space="0" w:color="auto"/>
                                        <w:left w:val="none" w:sz="0" w:space="0" w:color="auto"/>
                                        <w:bottom w:val="none" w:sz="0" w:space="0" w:color="auto"/>
                                        <w:right w:val="none" w:sz="0" w:space="0" w:color="auto"/>
                                      </w:divBdr>
                                      <w:divsChild>
                                        <w:div w:id="1859157573">
                                          <w:marLeft w:val="0"/>
                                          <w:marRight w:val="0"/>
                                          <w:marTop w:val="210"/>
                                          <w:marBottom w:val="210"/>
                                          <w:divBdr>
                                            <w:top w:val="none" w:sz="0" w:space="0" w:color="auto"/>
                                            <w:left w:val="none" w:sz="0" w:space="0" w:color="auto"/>
                                            <w:bottom w:val="none" w:sz="0" w:space="0" w:color="auto"/>
                                            <w:right w:val="none" w:sz="0" w:space="0" w:color="auto"/>
                                          </w:divBdr>
                                          <w:divsChild>
                                            <w:div w:id="1422529900">
                                              <w:marLeft w:val="480"/>
                                              <w:marRight w:val="0"/>
                                              <w:marTop w:val="0"/>
                                              <w:marBottom w:val="240"/>
                                              <w:divBdr>
                                                <w:top w:val="none" w:sz="0" w:space="0" w:color="auto"/>
                                                <w:left w:val="none" w:sz="0" w:space="0" w:color="auto"/>
                                                <w:bottom w:val="none" w:sz="0" w:space="0" w:color="auto"/>
                                                <w:right w:val="none" w:sz="0" w:space="0" w:color="auto"/>
                                              </w:divBdr>
                                            </w:div>
                                          </w:divsChild>
                                        </w:div>
                                        <w:div w:id="1302618352">
                                          <w:marLeft w:val="0"/>
                                          <w:marRight w:val="0"/>
                                          <w:marTop w:val="210"/>
                                          <w:marBottom w:val="210"/>
                                          <w:divBdr>
                                            <w:top w:val="none" w:sz="0" w:space="0" w:color="auto"/>
                                            <w:left w:val="none" w:sz="0" w:space="0" w:color="auto"/>
                                            <w:bottom w:val="none" w:sz="0" w:space="0" w:color="auto"/>
                                            <w:right w:val="none" w:sz="0" w:space="0" w:color="auto"/>
                                          </w:divBdr>
                                          <w:divsChild>
                                            <w:div w:id="1398439026">
                                              <w:marLeft w:val="480"/>
                                              <w:marRight w:val="0"/>
                                              <w:marTop w:val="0"/>
                                              <w:marBottom w:val="240"/>
                                              <w:divBdr>
                                                <w:top w:val="none" w:sz="0" w:space="0" w:color="auto"/>
                                                <w:left w:val="none" w:sz="0" w:space="0" w:color="auto"/>
                                                <w:bottom w:val="none" w:sz="0" w:space="0" w:color="auto"/>
                                                <w:right w:val="none" w:sz="0" w:space="0" w:color="auto"/>
                                              </w:divBdr>
                                            </w:div>
                                          </w:divsChild>
                                        </w:div>
                                        <w:div w:id="937903435">
                                          <w:marLeft w:val="0"/>
                                          <w:marRight w:val="0"/>
                                          <w:marTop w:val="210"/>
                                          <w:marBottom w:val="210"/>
                                          <w:divBdr>
                                            <w:top w:val="none" w:sz="0" w:space="0" w:color="auto"/>
                                            <w:left w:val="none" w:sz="0" w:space="0" w:color="auto"/>
                                            <w:bottom w:val="none" w:sz="0" w:space="0" w:color="auto"/>
                                            <w:right w:val="none" w:sz="0" w:space="0" w:color="auto"/>
                                          </w:divBdr>
                                          <w:divsChild>
                                            <w:div w:id="2050452312">
                                              <w:marLeft w:val="480"/>
                                              <w:marRight w:val="0"/>
                                              <w:marTop w:val="0"/>
                                              <w:marBottom w:val="240"/>
                                              <w:divBdr>
                                                <w:top w:val="none" w:sz="0" w:space="0" w:color="auto"/>
                                                <w:left w:val="none" w:sz="0" w:space="0" w:color="auto"/>
                                                <w:bottom w:val="none" w:sz="0" w:space="0" w:color="auto"/>
                                                <w:right w:val="none" w:sz="0" w:space="0" w:color="auto"/>
                                              </w:divBdr>
                                            </w:div>
                                          </w:divsChild>
                                        </w:div>
                                        <w:div w:id="1551115314">
                                          <w:marLeft w:val="0"/>
                                          <w:marRight w:val="0"/>
                                          <w:marTop w:val="210"/>
                                          <w:marBottom w:val="210"/>
                                          <w:divBdr>
                                            <w:top w:val="none" w:sz="0" w:space="0" w:color="auto"/>
                                            <w:left w:val="none" w:sz="0" w:space="0" w:color="auto"/>
                                            <w:bottom w:val="none" w:sz="0" w:space="0" w:color="auto"/>
                                            <w:right w:val="none" w:sz="0" w:space="0" w:color="auto"/>
                                          </w:divBdr>
                                          <w:divsChild>
                                            <w:div w:id="2021617791">
                                              <w:marLeft w:val="480"/>
                                              <w:marRight w:val="0"/>
                                              <w:marTop w:val="0"/>
                                              <w:marBottom w:val="240"/>
                                              <w:divBdr>
                                                <w:top w:val="none" w:sz="0" w:space="0" w:color="auto"/>
                                                <w:left w:val="none" w:sz="0" w:space="0" w:color="auto"/>
                                                <w:bottom w:val="none" w:sz="0" w:space="0" w:color="auto"/>
                                                <w:right w:val="none" w:sz="0" w:space="0" w:color="auto"/>
                                              </w:divBdr>
                                            </w:div>
                                          </w:divsChild>
                                        </w:div>
                                        <w:div w:id="413823524">
                                          <w:marLeft w:val="0"/>
                                          <w:marRight w:val="0"/>
                                          <w:marTop w:val="210"/>
                                          <w:marBottom w:val="0"/>
                                          <w:divBdr>
                                            <w:top w:val="none" w:sz="0" w:space="0" w:color="auto"/>
                                            <w:left w:val="none" w:sz="0" w:space="0" w:color="auto"/>
                                            <w:bottom w:val="none" w:sz="0" w:space="0" w:color="auto"/>
                                            <w:right w:val="none" w:sz="0" w:space="0" w:color="auto"/>
                                          </w:divBdr>
                                          <w:divsChild>
                                            <w:div w:id="37095785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1605593">
                              <w:marLeft w:val="0"/>
                              <w:marRight w:val="0"/>
                              <w:marTop w:val="210"/>
                              <w:marBottom w:val="210"/>
                              <w:divBdr>
                                <w:top w:val="none" w:sz="0" w:space="0" w:color="auto"/>
                                <w:left w:val="none" w:sz="0" w:space="0" w:color="auto"/>
                                <w:bottom w:val="none" w:sz="0" w:space="0" w:color="auto"/>
                                <w:right w:val="none" w:sz="0" w:space="0" w:color="auto"/>
                              </w:divBdr>
                              <w:divsChild>
                                <w:div w:id="223302652">
                                  <w:marLeft w:val="480"/>
                                  <w:marRight w:val="0"/>
                                  <w:marTop w:val="0"/>
                                  <w:marBottom w:val="240"/>
                                  <w:divBdr>
                                    <w:top w:val="none" w:sz="0" w:space="0" w:color="auto"/>
                                    <w:left w:val="none" w:sz="0" w:space="0" w:color="auto"/>
                                    <w:bottom w:val="none" w:sz="0" w:space="0" w:color="auto"/>
                                    <w:right w:val="none" w:sz="0" w:space="0" w:color="auto"/>
                                  </w:divBdr>
                                </w:div>
                              </w:divsChild>
                            </w:div>
                            <w:div w:id="1155103200">
                              <w:marLeft w:val="0"/>
                              <w:marRight w:val="0"/>
                              <w:marTop w:val="210"/>
                              <w:marBottom w:val="210"/>
                              <w:divBdr>
                                <w:top w:val="none" w:sz="0" w:space="0" w:color="auto"/>
                                <w:left w:val="none" w:sz="0" w:space="0" w:color="auto"/>
                                <w:bottom w:val="none" w:sz="0" w:space="0" w:color="auto"/>
                                <w:right w:val="none" w:sz="0" w:space="0" w:color="auto"/>
                              </w:divBdr>
                              <w:divsChild>
                                <w:div w:id="1140457804">
                                  <w:marLeft w:val="480"/>
                                  <w:marRight w:val="0"/>
                                  <w:marTop w:val="0"/>
                                  <w:marBottom w:val="240"/>
                                  <w:divBdr>
                                    <w:top w:val="none" w:sz="0" w:space="0" w:color="auto"/>
                                    <w:left w:val="none" w:sz="0" w:space="0" w:color="auto"/>
                                    <w:bottom w:val="none" w:sz="0" w:space="0" w:color="auto"/>
                                    <w:right w:val="none" w:sz="0" w:space="0" w:color="auto"/>
                                  </w:divBdr>
                                </w:div>
                              </w:divsChild>
                            </w:div>
                            <w:div w:id="1521695803">
                              <w:marLeft w:val="0"/>
                              <w:marRight w:val="0"/>
                              <w:marTop w:val="210"/>
                              <w:marBottom w:val="210"/>
                              <w:divBdr>
                                <w:top w:val="none" w:sz="0" w:space="0" w:color="auto"/>
                                <w:left w:val="none" w:sz="0" w:space="0" w:color="auto"/>
                                <w:bottom w:val="none" w:sz="0" w:space="0" w:color="auto"/>
                                <w:right w:val="none" w:sz="0" w:space="0" w:color="auto"/>
                              </w:divBdr>
                              <w:divsChild>
                                <w:div w:id="1809087065">
                                  <w:marLeft w:val="480"/>
                                  <w:marRight w:val="0"/>
                                  <w:marTop w:val="0"/>
                                  <w:marBottom w:val="240"/>
                                  <w:divBdr>
                                    <w:top w:val="none" w:sz="0" w:space="0" w:color="auto"/>
                                    <w:left w:val="none" w:sz="0" w:space="0" w:color="auto"/>
                                    <w:bottom w:val="none" w:sz="0" w:space="0" w:color="auto"/>
                                    <w:right w:val="none" w:sz="0" w:space="0" w:color="auto"/>
                                  </w:divBdr>
                                  <w:divsChild>
                                    <w:div w:id="1918392619">
                                      <w:marLeft w:val="0"/>
                                      <w:marRight w:val="0"/>
                                      <w:marTop w:val="0"/>
                                      <w:marBottom w:val="0"/>
                                      <w:divBdr>
                                        <w:top w:val="none" w:sz="0" w:space="0" w:color="auto"/>
                                        <w:left w:val="none" w:sz="0" w:space="0" w:color="auto"/>
                                        <w:bottom w:val="none" w:sz="0" w:space="0" w:color="auto"/>
                                        <w:right w:val="none" w:sz="0" w:space="0" w:color="auto"/>
                                      </w:divBdr>
                                      <w:divsChild>
                                        <w:div w:id="1496411559">
                                          <w:marLeft w:val="0"/>
                                          <w:marRight w:val="0"/>
                                          <w:marTop w:val="210"/>
                                          <w:marBottom w:val="210"/>
                                          <w:divBdr>
                                            <w:top w:val="none" w:sz="0" w:space="0" w:color="auto"/>
                                            <w:left w:val="none" w:sz="0" w:space="0" w:color="auto"/>
                                            <w:bottom w:val="none" w:sz="0" w:space="0" w:color="auto"/>
                                            <w:right w:val="none" w:sz="0" w:space="0" w:color="auto"/>
                                          </w:divBdr>
                                          <w:divsChild>
                                            <w:div w:id="780341475">
                                              <w:marLeft w:val="480"/>
                                              <w:marRight w:val="0"/>
                                              <w:marTop w:val="0"/>
                                              <w:marBottom w:val="240"/>
                                              <w:divBdr>
                                                <w:top w:val="none" w:sz="0" w:space="0" w:color="auto"/>
                                                <w:left w:val="none" w:sz="0" w:space="0" w:color="auto"/>
                                                <w:bottom w:val="none" w:sz="0" w:space="0" w:color="auto"/>
                                                <w:right w:val="none" w:sz="0" w:space="0" w:color="auto"/>
                                              </w:divBdr>
                                            </w:div>
                                          </w:divsChild>
                                        </w:div>
                                        <w:div w:id="177735930">
                                          <w:marLeft w:val="0"/>
                                          <w:marRight w:val="0"/>
                                          <w:marTop w:val="210"/>
                                          <w:marBottom w:val="210"/>
                                          <w:divBdr>
                                            <w:top w:val="none" w:sz="0" w:space="0" w:color="auto"/>
                                            <w:left w:val="none" w:sz="0" w:space="0" w:color="auto"/>
                                            <w:bottom w:val="none" w:sz="0" w:space="0" w:color="auto"/>
                                            <w:right w:val="none" w:sz="0" w:space="0" w:color="auto"/>
                                          </w:divBdr>
                                          <w:divsChild>
                                            <w:div w:id="1210608107">
                                              <w:marLeft w:val="480"/>
                                              <w:marRight w:val="0"/>
                                              <w:marTop w:val="0"/>
                                              <w:marBottom w:val="240"/>
                                              <w:divBdr>
                                                <w:top w:val="none" w:sz="0" w:space="0" w:color="auto"/>
                                                <w:left w:val="none" w:sz="0" w:space="0" w:color="auto"/>
                                                <w:bottom w:val="none" w:sz="0" w:space="0" w:color="auto"/>
                                                <w:right w:val="none" w:sz="0" w:space="0" w:color="auto"/>
                                              </w:divBdr>
                                            </w:div>
                                          </w:divsChild>
                                        </w:div>
                                        <w:div w:id="330835532">
                                          <w:marLeft w:val="0"/>
                                          <w:marRight w:val="0"/>
                                          <w:marTop w:val="210"/>
                                          <w:marBottom w:val="210"/>
                                          <w:divBdr>
                                            <w:top w:val="none" w:sz="0" w:space="0" w:color="auto"/>
                                            <w:left w:val="none" w:sz="0" w:space="0" w:color="auto"/>
                                            <w:bottom w:val="none" w:sz="0" w:space="0" w:color="auto"/>
                                            <w:right w:val="none" w:sz="0" w:space="0" w:color="auto"/>
                                          </w:divBdr>
                                          <w:divsChild>
                                            <w:div w:id="1942301993">
                                              <w:marLeft w:val="480"/>
                                              <w:marRight w:val="0"/>
                                              <w:marTop w:val="0"/>
                                              <w:marBottom w:val="240"/>
                                              <w:divBdr>
                                                <w:top w:val="none" w:sz="0" w:space="0" w:color="auto"/>
                                                <w:left w:val="none" w:sz="0" w:space="0" w:color="auto"/>
                                                <w:bottom w:val="none" w:sz="0" w:space="0" w:color="auto"/>
                                                <w:right w:val="none" w:sz="0" w:space="0" w:color="auto"/>
                                              </w:divBdr>
                                            </w:div>
                                          </w:divsChild>
                                        </w:div>
                                        <w:div w:id="497813064">
                                          <w:marLeft w:val="0"/>
                                          <w:marRight w:val="0"/>
                                          <w:marTop w:val="210"/>
                                          <w:marBottom w:val="210"/>
                                          <w:divBdr>
                                            <w:top w:val="none" w:sz="0" w:space="0" w:color="auto"/>
                                            <w:left w:val="none" w:sz="0" w:space="0" w:color="auto"/>
                                            <w:bottom w:val="none" w:sz="0" w:space="0" w:color="auto"/>
                                            <w:right w:val="none" w:sz="0" w:space="0" w:color="auto"/>
                                          </w:divBdr>
                                          <w:divsChild>
                                            <w:div w:id="1422264054">
                                              <w:marLeft w:val="480"/>
                                              <w:marRight w:val="0"/>
                                              <w:marTop w:val="0"/>
                                              <w:marBottom w:val="240"/>
                                              <w:divBdr>
                                                <w:top w:val="none" w:sz="0" w:space="0" w:color="auto"/>
                                                <w:left w:val="none" w:sz="0" w:space="0" w:color="auto"/>
                                                <w:bottom w:val="none" w:sz="0" w:space="0" w:color="auto"/>
                                                <w:right w:val="none" w:sz="0" w:space="0" w:color="auto"/>
                                              </w:divBdr>
                                            </w:div>
                                          </w:divsChild>
                                        </w:div>
                                        <w:div w:id="497844122">
                                          <w:marLeft w:val="0"/>
                                          <w:marRight w:val="0"/>
                                          <w:marTop w:val="210"/>
                                          <w:marBottom w:val="210"/>
                                          <w:divBdr>
                                            <w:top w:val="none" w:sz="0" w:space="0" w:color="auto"/>
                                            <w:left w:val="none" w:sz="0" w:space="0" w:color="auto"/>
                                            <w:bottom w:val="none" w:sz="0" w:space="0" w:color="auto"/>
                                            <w:right w:val="none" w:sz="0" w:space="0" w:color="auto"/>
                                          </w:divBdr>
                                          <w:divsChild>
                                            <w:div w:id="2063014491">
                                              <w:marLeft w:val="480"/>
                                              <w:marRight w:val="0"/>
                                              <w:marTop w:val="0"/>
                                              <w:marBottom w:val="240"/>
                                              <w:divBdr>
                                                <w:top w:val="none" w:sz="0" w:space="0" w:color="auto"/>
                                                <w:left w:val="none" w:sz="0" w:space="0" w:color="auto"/>
                                                <w:bottom w:val="none" w:sz="0" w:space="0" w:color="auto"/>
                                                <w:right w:val="none" w:sz="0" w:space="0" w:color="auto"/>
                                              </w:divBdr>
                                            </w:div>
                                          </w:divsChild>
                                        </w:div>
                                        <w:div w:id="1180850659">
                                          <w:marLeft w:val="0"/>
                                          <w:marRight w:val="0"/>
                                          <w:marTop w:val="210"/>
                                          <w:marBottom w:val="0"/>
                                          <w:divBdr>
                                            <w:top w:val="none" w:sz="0" w:space="0" w:color="auto"/>
                                            <w:left w:val="none" w:sz="0" w:space="0" w:color="auto"/>
                                            <w:bottom w:val="none" w:sz="0" w:space="0" w:color="auto"/>
                                            <w:right w:val="none" w:sz="0" w:space="0" w:color="auto"/>
                                          </w:divBdr>
                                          <w:divsChild>
                                            <w:div w:id="160919594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1581864">
                              <w:marLeft w:val="0"/>
                              <w:marRight w:val="0"/>
                              <w:marTop w:val="210"/>
                              <w:marBottom w:val="210"/>
                              <w:divBdr>
                                <w:top w:val="none" w:sz="0" w:space="0" w:color="auto"/>
                                <w:left w:val="none" w:sz="0" w:space="0" w:color="auto"/>
                                <w:bottom w:val="none" w:sz="0" w:space="0" w:color="auto"/>
                                <w:right w:val="none" w:sz="0" w:space="0" w:color="auto"/>
                              </w:divBdr>
                              <w:divsChild>
                                <w:div w:id="971403439">
                                  <w:marLeft w:val="480"/>
                                  <w:marRight w:val="0"/>
                                  <w:marTop w:val="0"/>
                                  <w:marBottom w:val="240"/>
                                  <w:divBdr>
                                    <w:top w:val="none" w:sz="0" w:space="0" w:color="auto"/>
                                    <w:left w:val="none" w:sz="0" w:space="0" w:color="auto"/>
                                    <w:bottom w:val="none" w:sz="0" w:space="0" w:color="auto"/>
                                    <w:right w:val="none" w:sz="0" w:space="0" w:color="auto"/>
                                  </w:divBdr>
                                </w:div>
                              </w:divsChild>
                            </w:div>
                            <w:div w:id="1601527090">
                              <w:marLeft w:val="0"/>
                              <w:marRight w:val="0"/>
                              <w:marTop w:val="210"/>
                              <w:marBottom w:val="0"/>
                              <w:divBdr>
                                <w:top w:val="none" w:sz="0" w:space="0" w:color="auto"/>
                                <w:left w:val="none" w:sz="0" w:space="0" w:color="auto"/>
                                <w:bottom w:val="none" w:sz="0" w:space="0" w:color="auto"/>
                                <w:right w:val="none" w:sz="0" w:space="0" w:color="auto"/>
                              </w:divBdr>
                              <w:divsChild>
                                <w:div w:id="45321083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2827838">
                  <w:marLeft w:val="0"/>
                  <w:marRight w:val="0"/>
                  <w:marTop w:val="210"/>
                  <w:marBottom w:val="0"/>
                  <w:divBdr>
                    <w:top w:val="none" w:sz="0" w:space="0" w:color="auto"/>
                    <w:left w:val="none" w:sz="0" w:space="0" w:color="auto"/>
                    <w:bottom w:val="none" w:sz="0" w:space="0" w:color="auto"/>
                    <w:right w:val="none" w:sz="0" w:space="0" w:color="auto"/>
                  </w:divBdr>
                  <w:divsChild>
                    <w:div w:id="466121890">
                      <w:marLeft w:val="480"/>
                      <w:marRight w:val="0"/>
                      <w:marTop w:val="0"/>
                      <w:marBottom w:val="240"/>
                      <w:divBdr>
                        <w:top w:val="none" w:sz="0" w:space="0" w:color="auto"/>
                        <w:left w:val="none" w:sz="0" w:space="0" w:color="auto"/>
                        <w:bottom w:val="none" w:sz="0" w:space="0" w:color="auto"/>
                        <w:right w:val="none" w:sz="0" w:space="0" w:color="auto"/>
                      </w:divBdr>
                      <w:divsChild>
                        <w:div w:id="529414772">
                          <w:marLeft w:val="0"/>
                          <w:marRight w:val="0"/>
                          <w:marTop w:val="0"/>
                          <w:marBottom w:val="0"/>
                          <w:divBdr>
                            <w:top w:val="none" w:sz="0" w:space="0" w:color="auto"/>
                            <w:left w:val="none" w:sz="0" w:space="0" w:color="auto"/>
                            <w:bottom w:val="none" w:sz="0" w:space="0" w:color="auto"/>
                            <w:right w:val="none" w:sz="0" w:space="0" w:color="auto"/>
                          </w:divBdr>
                          <w:divsChild>
                            <w:div w:id="827282239">
                              <w:marLeft w:val="0"/>
                              <w:marRight w:val="0"/>
                              <w:marTop w:val="210"/>
                              <w:marBottom w:val="210"/>
                              <w:divBdr>
                                <w:top w:val="none" w:sz="0" w:space="0" w:color="auto"/>
                                <w:left w:val="none" w:sz="0" w:space="0" w:color="auto"/>
                                <w:bottom w:val="none" w:sz="0" w:space="0" w:color="auto"/>
                                <w:right w:val="none" w:sz="0" w:space="0" w:color="auto"/>
                              </w:divBdr>
                              <w:divsChild>
                                <w:div w:id="1386569209">
                                  <w:marLeft w:val="480"/>
                                  <w:marRight w:val="0"/>
                                  <w:marTop w:val="0"/>
                                  <w:marBottom w:val="240"/>
                                  <w:divBdr>
                                    <w:top w:val="none" w:sz="0" w:space="0" w:color="auto"/>
                                    <w:left w:val="none" w:sz="0" w:space="0" w:color="auto"/>
                                    <w:bottom w:val="none" w:sz="0" w:space="0" w:color="auto"/>
                                    <w:right w:val="none" w:sz="0" w:space="0" w:color="auto"/>
                                  </w:divBdr>
                                  <w:divsChild>
                                    <w:div w:id="1482965516">
                                      <w:marLeft w:val="0"/>
                                      <w:marRight w:val="0"/>
                                      <w:marTop w:val="0"/>
                                      <w:marBottom w:val="0"/>
                                      <w:divBdr>
                                        <w:top w:val="none" w:sz="0" w:space="0" w:color="auto"/>
                                        <w:left w:val="none" w:sz="0" w:space="0" w:color="auto"/>
                                        <w:bottom w:val="none" w:sz="0" w:space="0" w:color="auto"/>
                                        <w:right w:val="none" w:sz="0" w:space="0" w:color="auto"/>
                                      </w:divBdr>
                                      <w:divsChild>
                                        <w:div w:id="1904948000">
                                          <w:marLeft w:val="0"/>
                                          <w:marRight w:val="0"/>
                                          <w:marTop w:val="210"/>
                                          <w:marBottom w:val="210"/>
                                          <w:divBdr>
                                            <w:top w:val="none" w:sz="0" w:space="0" w:color="auto"/>
                                            <w:left w:val="none" w:sz="0" w:space="0" w:color="auto"/>
                                            <w:bottom w:val="none" w:sz="0" w:space="0" w:color="auto"/>
                                            <w:right w:val="none" w:sz="0" w:space="0" w:color="auto"/>
                                          </w:divBdr>
                                          <w:divsChild>
                                            <w:div w:id="1726488995">
                                              <w:marLeft w:val="480"/>
                                              <w:marRight w:val="0"/>
                                              <w:marTop w:val="0"/>
                                              <w:marBottom w:val="240"/>
                                              <w:divBdr>
                                                <w:top w:val="none" w:sz="0" w:space="0" w:color="auto"/>
                                                <w:left w:val="none" w:sz="0" w:space="0" w:color="auto"/>
                                                <w:bottom w:val="none" w:sz="0" w:space="0" w:color="auto"/>
                                                <w:right w:val="none" w:sz="0" w:space="0" w:color="auto"/>
                                              </w:divBdr>
                                            </w:div>
                                          </w:divsChild>
                                        </w:div>
                                        <w:div w:id="788819277">
                                          <w:marLeft w:val="0"/>
                                          <w:marRight w:val="0"/>
                                          <w:marTop w:val="210"/>
                                          <w:marBottom w:val="0"/>
                                          <w:divBdr>
                                            <w:top w:val="none" w:sz="0" w:space="0" w:color="auto"/>
                                            <w:left w:val="none" w:sz="0" w:space="0" w:color="auto"/>
                                            <w:bottom w:val="none" w:sz="0" w:space="0" w:color="auto"/>
                                            <w:right w:val="none" w:sz="0" w:space="0" w:color="auto"/>
                                          </w:divBdr>
                                          <w:divsChild>
                                            <w:div w:id="20541103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60777658">
                              <w:marLeft w:val="0"/>
                              <w:marRight w:val="0"/>
                              <w:marTop w:val="210"/>
                              <w:marBottom w:val="210"/>
                              <w:divBdr>
                                <w:top w:val="none" w:sz="0" w:space="0" w:color="auto"/>
                                <w:left w:val="none" w:sz="0" w:space="0" w:color="auto"/>
                                <w:bottom w:val="none" w:sz="0" w:space="0" w:color="auto"/>
                                <w:right w:val="none" w:sz="0" w:space="0" w:color="auto"/>
                              </w:divBdr>
                              <w:divsChild>
                                <w:div w:id="1638030891">
                                  <w:marLeft w:val="480"/>
                                  <w:marRight w:val="0"/>
                                  <w:marTop w:val="0"/>
                                  <w:marBottom w:val="240"/>
                                  <w:divBdr>
                                    <w:top w:val="none" w:sz="0" w:space="0" w:color="auto"/>
                                    <w:left w:val="none" w:sz="0" w:space="0" w:color="auto"/>
                                    <w:bottom w:val="none" w:sz="0" w:space="0" w:color="auto"/>
                                    <w:right w:val="none" w:sz="0" w:space="0" w:color="auto"/>
                                  </w:divBdr>
                                  <w:divsChild>
                                    <w:div w:id="683283416">
                                      <w:marLeft w:val="0"/>
                                      <w:marRight w:val="0"/>
                                      <w:marTop w:val="0"/>
                                      <w:marBottom w:val="0"/>
                                      <w:divBdr>
                                        <w:top w:val="none" w:sz="0" w:space="0" w:color="auto"/>
                                        <w:left w:val="none" w:sz="0" w:space="0" w:color="auto"/>
                                        <w:bottom w:val="none" w:sz="0" w:space="0" w:color="auto"/>
                                        <w:right w:val="none" w:sz="0" w:space="0" w:color="auto"/>
                                      </w:divBdr>
                                      <w:divsChild>
                                        <w:div w:id="778723997">
                                          <w:marLeft w:val="0"/>
                                          <w:marRight w:val="0"/>
                                          <w:marTop w:val="210"/>
                                          <w:marBottom w:val="210"/>
                                          <w:divBdr>
                                            <w:top w:val="none" w:sz="0" w:space="0" w:color="auto"/>
                                            <w:left w:val="none" w:sz="0" w:space="0" w:color="auto"/>
                                            <w:bottom w:val="none" w:sz="0" w:space="0" w:color="auto"/>
                                            <w:right w:val="none" w:sz="0" w:space="0" w:color="auto"/>
                                          </w:divBdr>
                                          <w:divsChild>
                                            <w:div w:id="2065174457">
                                              <w:marLeft w:val="480"/>
                                              <w:marRight w:val="0"/>
                                              <w:marTop w:val="0"/>
                                              <w:marBottom w:val="240"/>
                                              <w:divBdr>
                                                <w:top w:val="none" w:sz="0" w:space="0" w:color="auto"/>
                                                <w:left w:val="none" w:sz="0" w:space="0" w:color="auto"/>
                                                <w:bottom w:val="none" w:sz="0" w:space="0" w:color="auto"/>
                                                <w:right w:val="none" w:sz="0" w:space="0" w:color="auto"/>
                                              </w:divBdr>
                                              <w:divsChild>
                                                <w:div w:id="194587811">
                                                  <w:marLeft w:val="0"/>
                                                  <w:marRight w:val="0"/>
                                                  <w:marTop w:val="0"/>
                                                  <w:marBottom w:val="0"/>
                                                  <w:divBdr>
                                                    <w:top w:val="none" w:sz="0" w:space="0" w:color="auto"/>
                                                    <w:left w:val="none" w:sz="0" w:space="0" w:color="auto"/>
                                                    <w:bottom w:val="none" w:sz="0" w:space="0" w:color="auto"/>
                                                    <w:right w:val="none" w:sz="0" w:space="0" w:color="auto"/>
                                                  </w:divBdr>
                                                  <w:divsChild>
                                                    <w:div w:id="1413969533">
                                                      <w:marLeft w:val="0"/>
                                                      <w:marRight w:val="0"/>
                                                      <w:marTop w:val="210"/>
                                                      <w:marBottom w:val="210"/>
                                                      <w:divBdr>
                                                        <w:top w:val="none" w:sz="0" w:space="0" w:color="auto"/>
                                                        <w:left w:val="none" w:sz="0" w:space="0" w:color="auto"/>
                                                        <w:bottom w:val="none" w:sz="0" w:space="0" w:color="auto"/>
                                                        <w:right w:val="none" w:sz="0" w:space="0" w:color="auto"/>
                                                      </w:divBdr>
                                                      <w:divsChild>
                                                        <w:div w:id="793988430">
                                                          <w:marLeft w:val="480"/>
                                                          <w:marRight w:val="0"/>
                                                          <w:marTop w:val="0"/>
                                                          <w:marBottom w:val="240"/>
                                                          <w:divBdr>
                                                            <w:top w:val="none" w:sz="0" w:space="0" w:color="auto"/>
                                                            <w:left w:val="none" w:sz="0" w:space="0" w:color="auto"/>
                                                            <w:bottom w:val="none" w:sz="0" w:space="0" w:color="auto"/>
                                                            <w:right w:val="none" w:sz="0" w:space="0" w:color="auto"/>
                                                          </w:divBdr>
                                                        </w:div>
                                                      </w:divsChild>
                                                    </w:div>
                                                    <w:div w:id="707950955">
                                                      <w:marLeft w:val="0"/>
                                                      <w:marRight w:val="0"/>
                                                      <w:marTop w:val="210"/>
                                                      <w:marBottom w:val="210"/>
                                                      <w:divBdr>
                                                        <w:top w:val="none" w:sz="0" w:space="0" w:color="auto"/>
                                                        <w:left w:val="none" w:sz="0" w:space="0" w:color="auto"/>
                                                        <w:bottom w:val="none" w:sz="0" w:space="0" w:color="auto"/>
                                                        <w:right w:val="none" w:sz="0" w:space="0" w:color="auto"/>
                                                      </w:divBdr>
                                                      <w:divsChild>
                                                        <w:div w:id="922186030">
                                                          <w:marLeft w:val="480"/>
                                                          <w:marRight w:val="0"/>
                                                          <w:marTop w:val="0"/>
                                                          <w:marBottom w:val="240"/>
                                                          <w:divBdr>
                                                            <w:top w:val="none" w:sz="0" w:space="0" w:color="auto"/>
                                                            <w:left w:val="none" w:sz="0" w:space="0" w:color="auto"/>
                                                            <w:bottom w:val="none" w:sz="0" w:space="0" w:color="auto"/>
                                                            <w:right w:val="none" w:sz="0" w:space="0" w:color="auto"/>
                                                          </w:divBdr>
                                                        </w:div>
                                                      </w:divsChild>
                                                    </w:div>
                                                    <w:div w:id="1349605229">
                                                      <w:marLeft w:val="0"/>
                                                      <w:marRight w:val="0"/>
                                                      <w:marTop w:val="210"/>
                                                      <w:marBottom w:val="0"/>
                                                      <w:divBdr>
                                                        <w:top w:val="none" w:sz="0" w:space="0" w:color="auto"/>
                                                        <w:left w:val="none" w:sz="0" w:space="0" w:color="auto"/>
                                                        <w:bottom w:val="none" w:sz="0" w:space="0" w:color="auto"/>
                                                        <w:right w:val="none" w:sz="0" w:space="0" w:color="auto"/>
                                                      </w:divBdr>
                                                      <w:divsChild>
                                                        <w:div w:id="74299187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22466668">
                                          <w:marLeft w:val="0"/>
                                          <w:marRight w:val="0"/>
                                          <w:marTop w:val="210"/>
                                          <w:marBottom w:val="0"/>
                                          <w:divBdr>
                                            <w:top w:val="none" w:sz="0" w:space="0" w:color="auto"/>
                                            <w:left w:val="none" w:sz="0" w:space="0" w:color="auto"/>
                                            <w:bottom w:val="none" w:sz="0" w:space="0" w:color="auto"/>
                                            <w:right w:val="none" w:sz="0" w:space="0" w:color="auto"/>
                                          </w:divBdr>
                                          <w:divsChild>
                                            <w:div w:id="1715157297">
                                              <w:marLeft w:val="480"/>
                                              <w:marRight w:val="0"/>
                                              <w:marTop w:val="0"/>
                                              <w:marBottom w:val="240"/>
                                              <w:divBdr>
                                                <w:top w:val="none" w:sz="0" w:space="0" w:color="auto"/>
                                                <w:left w:val="none" w:sz="0" w:space="0" w:color="auto"/>
                                                <w:bottom w:val="none" w:sz="0" w:space="0" w:color="auto"/>
                                                <w:right w:val="none" w:sz="0" w:space="0" w:color="auto"/>
                                              </w:divBdr>
                                              <w:divsChild>
                                                <w:div w:id="819425747">
                                                  <w:marLeft w:val="0"/>
                                                  <w:marRight w:val="0"/>
                                                  <w:marTop w:val="0"/>
                                                  <w:marBottom w:val="0"/>
                                                  <w:divBdr>
                                                    <w:top w:val="none" w:sz="0" w:space="0" w:color="auto"/>
                                                    <w:left w:val="none" w:sz="0" w:space="0" w:color="auto"/>
                                                    <w:bottom w:val="none" w:sz="0" w:space="0" w:color="auto"/>
                                                    <w:right w:val="none" w:sz="0" w:space="0" w:color="auto"/>
                                                  </w:divBdr>
                                                  <w:divsChild>
                                                    <w:div w:id="596328238">
                                                      <w:marLeft w:val="0"/>
                                                      <w:marRight w:val="0"/>
                                                      <w:marTop w:val="210"/>
                                                      <w:marBottom w:val="210"/>
                                                      <w:divBdr>
                                                        <w:top w:val="none" w:sz="0" w:space="0" w:color="auto"/>
                                                        <w:left w:val="none" w:sz="0" w:space="0" w:color="auto"/>
                                                        <w:bottom w:val="none" w:sz="0" w:space="0" w:color="auto"/>
                                                        <w:right w:val="none" w:sz="0" w:space="0" w:color="auto"/>
                                                      </w:divBdr>
                                                      <w:divsChild>
                                                        <w:div w:id="1378771675">
                                                          <w:marLeft w:val="480"/>
                                                          <w:marRight w:val="0"/>
                                                          <w:marTop w:val="0"/>
                                                          <w:marBottom w:val="240"/>
                                                          <w:divBdr>
                                                            <w:top w:val="none" w:sz="0" w:space="0" w:color="auto"/>
                                                            <w:left w:val="none" w:sz="0" w:space="0" w:color="auto"/>
                                                            <w:bottom w:val="none" w:sz="0" w:space="0" w:color="auto"/>
                                                            <w:right w:val="none" w:sz="0" w:space="0" w:color="auto"/>
                                                          </w:divBdr>
                                                        </w:div>
                                                      </w:divsChild>
                                                    </w:div>
                                                    <w:div w:id="537936961">
                                                      <w:marLeft w:val="0"/>
                                                      <w:marRight w:val="0"/>
                                                      <w:marTop w:val="210"/>
                                                      <w:marBottom w:val="210"/>
                                                      <w:divBdr>
                                                        <w:top w:val="none" w:sz="0" w:space="0" w:color="auto"/>
                                                        <w:left w:val="none" w:sz="0" w:space="0" w:color="auto"/>
                                                        <w:bottom w:val="none" w:sz="0" w:space="0" w:color="auto"/>
                                                        <w:right w:val="none" w:sz="0" w:space="0" w:color="auto"/>
                                                      </w:divBdr>
                                                      <w:divsChild>
                                                        <w:div w:id="1854614475">
                                                          <w:marLeft w:val="480"/>
                                                          <w:marRight w:val="0"/>
                                                          <w:marTop w:val="0"/>
                                                          <w:marBottom w:val="240"/>
                                                          <w:divBdr>
                                                            <w:top w:val="none" w:sz="0" w:space="0" w:color="auto"/>
                                                            <w:left w:val="none" w:sz="0" w:space="0" w:color="auto"/>
                                                            <w:bottom w:val="none" w:sz="0" w:space="0" w:color="auto"/>
                                                            <w:right w:val="none" w:sz="0" w:space="0" w:color="auto"/>
                                                          </w:divBdr>
                                                        </w:div>
                                                      </w:divsChild>
                                                    </w:div>
                                                    <w:div w:id="1170871650">
                                                      <w:marLeft w:val="0"/>
                                                      <w:marRight w:val="0"/>
                                                      <w:marTop w:val="210"/>
                                                      <w:marBottom w:val="210"/>
                                                      <w:divBdr>
                                                        <w:top w:val="none" w:sz="0" w:space="0" w:color="auto"/>
                                                        <w:left w:val="none" w:sz="0" w:space="0" w:color="auto"/>
                                                        <w:bottom w:val="none" w:sz="0" w:space="0" w:color="auto"/>
                                                        <w:right w:val="none" w:sz="0" w:space="0" w:color="auto"/>
                                                      </w:divBdr>
                                                      <w:divsChild>
                                                        <w:div w:id="393743823">
                                                          <w:marLeft w:val="480"/>
                                                          <w:marRight w:val="0"/>
                                                          <w:marTop w:val="0"/>
                                                          <w:marBottom w:val="240"/>
                                                          <w:divBdr>
                                                            <w:top w:val="none" w:sz="0" w:space="0" w:color="auto"/>
                                                            <w:left w:val="none" w:sz="0" w:space="0" w:color="auto"/>
                                                            <w:bottom w:val="none" w:sz="0" w:space="0" w:color="auto"/>
                                                            <w:right w:val="none" w:sz="0" w:space="0" w:color="auto"/>
                                                          </w:divBdr>
                                                        </w:div>
                                                      </w:divsChild>
                                                    </w:div>
                                                    <w:div w:id="795491437">
                                                      <w:marLeft w:val="0"/>
                                                      <w:marRight w:val="0"/>
                                                      <w:marTop w:val="210"/>
                                                      <w:marBottom w:val="0"/>
                                                      <w:divBdr>
                                                        <w:top w:val="none" w:sz="0" w:space="0" w:color="auto"/>
                                                        <w:left w:val="none" w:sz="0" w:space="0" w:color="auto"/>
                                                        <w:bottom w:val="none" w:sz="0" w:space="0" w:color="auto"/>
                                                        <w:right w:val="none" w:sz="0" w:space="0" w:color="auto"/>
                                                      </w:divBdr>
                                                      <w:divsChild>
                                                        <w:div w:id="174440435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946459">
                              <w:marLeft w:val="0"/>
                              <w:marRight w:val="0"/>
                              <w:marTop w:val="210"/>
                              <w:marBottom w:val="210"/>
                              <w:divBdr>
                                <w:top w:val="none" w:sz="0" w:space="0" w:color="auto"/>
                                <w:left w:val="none" w:sz="0" w:space="0" w:color="auto"/>
                                <w:bottom w:val="none" w:sz="0" w:space="0" w:color="auto"/>
                                <w:right w:val="none" w:sz="0" w:space="0" w:color="auto"/>
                              </w:divBdr>
                              <w:divsChild>
                                <w:div w:id="1523663557">
                                  <w:marLeft w:val="480"/>
                                  <w:marRight w:val="0"/>
                                  <w:marTop w:val="0"/>
                                  <w:marBottom w:val="240"/>
                                  <w:divBdr>
                                    <w:top w:val="none" w:sz="0" w:space="0" w:color="auto"/>
                                    <w:left w:val="none" w:sz="0" w:space="0" w:color="auto"/>
                                    <w:bottom w:val="none" w:sz="0" w:space="0" w:color="auto"/>
                                    <w:right w:val="none" w:sz="0" w:space="0" w:color="auto"/>
                                  </w:divBdr>
                                </w:div>
                              </w:divsChild>
                            </w:div>
                            <w:div w:id="668141359">
                              <w:marLeft w:val="0"/>
                              <w:marRight w:val="0"/>
                              <w:marTop w:val="210"/>
                              <w:marBottom w:val="0"/>
                              <w:divBdr>
                                <w:top w:val="none" w:sz="0" w:space="0" w:color="auto"/>
                                <w:left w:val="none" w:sz="0" w:space="0" w:color="auto"/>
                                <w:bottom w:val="none" w:sz="0" w:space="0" w:color="auto"/>
                                <w:right w:val="none" w:sz="0" w:space="0" w:color="auto"/>
                              </w:divBdr>
                              <w:divsChild>
                                <w:div w:id="108360179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151351">
      <w:bodyDiv w:val="1"/>
      <w:marLeft w:val="0"/>
      <w:marRight w:val="0"/>
      <w:marTop w:val="0"/>
      <w:marBottom w:val="0"/>
      <w:divBdr>
        <w:top w:val="none" w:sz="0" w:space="0" w:color="auto"/>
        <w:left w:val="none" w:sz="0" w:space="0" w:color="auto"/>
        <w:bottom w:val="none" w:sz="0" w:space="0" w:color="auto"/>
        <w:right w:val="none" w:sz="0" w:space="0" w:color="auto"/>
      </w:divBdr>
      <w:divsChild>
        <w:div w:id="473062075">
          <w:marLeft w:val="0"/>
          <w:marRight w:val="0"/>
          <w:marTop w:val="480"/>
          <w:marBottom w:val="60"/>
          <w:divBdr>
            <w:top w:val="none" w:sz="0" w:space="0" w:color="auto"/>
            <w:left w:val="none" w:sz="0" w:space="0" w:color="auto"/>
            <w:bottom w:val="none" w:sz="0" w:space="0" w:color="auto"/>
            <w:right w:val="none" w:sz="0" w:space="0" w:color="auto"/>
          </w:divBdr>
        </w:div>
        <w:div w:id="1671910042">
          <w:marLeft w:val="0"/>
          <w:marRight w:val="0"/>
          <w:marTop w:val="0"/>
          <w:marBottom w:val="0"/>
          <w:divBdr>
            <w:top w:val="none" w:sz="0" w:space="0" w:color="auto"/>
            <w:left w:val="none" w:sz="0" w:space="0" w:color="auto"/>
            <w:bottom w:val="none" w:sz="0" w:space="0" w:color="auto"/>
            <w:right w:val="none" w:sz="0" w:space="0" w:color="auto"/>
          </w:divBdr>
        </w:div>
        <w:div w:id="1989164846">
          <w:marLeft w:val="0"/>
          <w:marRight w:val="0"/>
          <w:marTop w:val="480"/>
          <w:marBottom w:val="60"/>
          <w:divBdr>
            <w:top w:val="none" w:sz="0" w:space="0" w:color="auto"/>
            <w:left w:val="none" w:sz="0" w:space="0" w:color="auto"/>
            <w:bottom w:val="none" w:sz="0" w:space="0" w:color="auto"/>
            <w:right w:val="none" w:sz="0" w:space="0" w:color="auto"/>
          </w:divBdr>
        </w:div>
        <w:div w:id="1764177961">
          <w:marLeft w:val="0"/>
          <w:marRight w:val="0"/>
          <w:marTop w:val="0"/>
          <w:marBottom w:val="0"/>
          <w:divBdr>
            <w:top w:val="none" w:sz="0" w:space="0" w:color="auto"/>
            <w:left w:val="none" w:sz="0" w:space="0" w:color="auto"/>
            <w:bottom w:val="none" w:sz="0" w:space="0" w:color="auto"/>
            <w:right w:val="none" w:sz="0" w:space="0" w:color="auto"/>
          </w:divBdr>
        </w:div>
      </w:divsChild>
    </w:div>
    <w:div w:id="173957850">
      <w:bodyDiv w:val="1"/>
      <w:marLeft w:val="0"/>
      <w:marRight w:val="0"/>
      <w:marTop w:val="0"/>
      <w:marBottom w:val="0"/>
      <w:divBdr>
        <w:top w:val="none" w:sz="0" w:space="0" w:color="auto"/>
        <w:left w:val="none" w:sz="0" w:space="0" w:color="auto"/>
        <w:bottom w:val="none" w:sz="0" w:space="0" w:color="auto"/>
        <w:right w:val="none" w:sz="0" w:space="0" w:color="auto"/>
      </w:divBdr>
      <w:divsChild>
        <w:div w:id="914046161">
          <w:marLeft w:val="0"/>
          <w:marRight w:val="0"/>
          <w:marTop w:val="300"/>
          <w:marBottom w:val="0"/>
          <w:divBdr>
            <w:top w:val="none" w:sz="0" w:space="0" w:color="auto"/>
            <w:left w:val="none" w:sz="0" w:space="0" w:color="auto"/>
            <w:bottom w:val="none" w:sz="0" w:space="0" w:color="auto"/>
            <w:right w:val="none" w:sz="0" w:space="0" w:color="auto"/>
          </w:divBdr>
        </w:div>
        <w:div w:id="913971826">
          <w:marLeft w:val="0"/>
          <w:marRight w:val="0"/>
          <w:marTop w:val="240"/>
          <w:marBottom w:val="240"/>
          <w:divBdr>
            <w:top w:val="none" w:sz="0" w:space="0" w:color="auto"/>
            <w:left w:val="none" w:sz="0" w:space="0" w:color="auto"/>
            <w:bottom w:val="none" w:sz="0" w:space="0" w:color="auto"/>
            <w:right w:val="none" w:sz="0" w:space="0" w:color="auto"/>
          </w:divBdr>
        </w:div>
      </w:divsChild>
    </w:div>
    <w:div w:id="259680231">
      <w:bodyDiv w:val="1"/>
      <w:marLeft w:val="0"/>
      <w:marRight w:val="0"/>
      <w:marTop w:val="0"/>
      <w:marBottom w:val="0"/>
      <w:divBdr>
        <w:top w:val="none" w:sz="0" w:space="0" w:color="auto"/>
        <w:left w:val="none" w:sz="0" w:space="0" w:color="auto"/>
        <w:bottom w:val="none" w:sz="0" w:space="0" w:color="auto"/>
        <w:right w:val="none" w:sz="0" w:space="0" w:color="auto"/>
      </w:divBdr>
      <w:divsChild>
        <w:div w:id="1567110616">
          <w:marLeft w:val="0"/>
          <w:marRight w:val="0"/>
          <w:marTop w:val="480"/>
          <w:marBottom w:val="60"/>
          <w:divBdr>
            <w:top w:val="none" w:sz="0" w:space="0" w:color="auto"/>
            <w:left w:val="none" w:sz="0" w:space="0" w:color="auto"/>
            <w:bottom w:val="none" w:sz="0" w:space="0" w:color="auto"/>
            <w:right w:val="none" w:sz="0" w:space="0" w:color="auto"/>
          </w:divBdr>
        </w:div>
        <w:div w:id="1071274498">
          <w:marLeft w:val="0"/>
          <w:marRight w:val="0"/>
          <w:marTop w:val="0"/>
          <w:marBottom w:val="0"/>
          <w:divBdr>
            <w:top w:val="none" w:sz="0" w:space="0" w:color="auto"/>
            <w:left w:val="none" w:sz="0" w:space="0" w:color="auto"/>
            <w:bottom w:val="none" w:sz="0" w:space="0" w:color="auto"/>
            <w:right w:val="none" w:sz="0" w:space="0" w:color="auto"/>
          </w:divBdr>
          <w:divsChild>
            <w:div w:id="746269284">
              <w:marLeft w:val="0"/>
              <w:marRight w:val="0"/>
              <w:marTop w:val="0"/>
              <w:marBottom w:val="0"/>
              <w:divBdr>
                <w:top w:val="none" w:sz="0" w:space="0" w:color="auto"/>
                <w:left w:val="none" w:sz="0" w:space="0" w:color="auto"/>
                <w:bottom w:val="none" w:sz="0" w:space="0" w:color="auto"/>
                <w:right w:val="none" w:sz="0" w:space="0" w:color="auto"/>
              </w:divBdr>
              <w:divsChild>
                <w:div w:id="1141385033">
                  <w:marLeft w:val="0"/>
                  <w:marRight w:val="0"/>
                  <w:marTop w:val="0"/>
                  <w:marBottom w:val="0"/>
                  <w:divBdr>
                    <w:top w:val="none" w:sz="0" w:space="0" w:color="auto"/>
                    <w:left w:val="none" w:sz="0" w:space="0" w:color="auto"/>
                    <w:bottom w:val="none" w:sz="0" w:space="0" w:color="auto"/>
                    <w:right w:val="none" w:sz="0" w:space="0" w:color="auto"/>
                  </w:divBdr>
                  <w:divsChild>
                    <w:div w:id="90703937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828099">
          <w:marLeft w:val="0"/>
          <w:marRight w:val="0"/>
          <w:marTop w:val="480"/>
          <w:marBottom w:val="60"/>
          <w:divBdr>
            <w:top w:val="none" w:sz="0" w:space="0" w:color="auto"/>
            <w:left w:val="none" w:sz="0" w:space="0" w:color="auto"/>
            <w:bottom w:val="none" w:sz="0" w:space="0" w:color="auto"/>
            <w:right w:val="none" w:sz="0" w:space="0" w:color="auto"/>
          </w:divBdr>
        </w:div>
        <w:div w:id="131362551">
          <w:marLeft w:val="0"/>
          <w:marRight w:val="0"/>
          <w:marTop w:val="0"/>
          <w:marBottom w:val="0"/>
          <w:divBdr>
            <w:top w:val="none" w:sz="0" w:space="0" w:color="auto"/>
            <w:left w:val="none" w:sz="0" w:space="0" w:color="auto"/>
            <w:bottom w:val="none" w:sz="0" w:space="0" w:color="auto"/>
            <w:right w:val="none" w:sz="0" w:space="0" w:color="auto"/>
          </w:divBdr>
          <w:divsChild>
            <w:div w:id="165218411">
              <w:marLeft w:val="0"/>
              <w:marRight w:val="0"/>
              <w:marTop w:val="0"/>
              <w:marBottom w:val="210"/>
              <w:divBdr>
                <w:top w:val="none" w:sz="0" w:space="0" w:color="auto"/>
                <w:left w:val="none" w:sz="0" w:space="0" w:color="auto"/>
                <w:bottom w:val="none" w:sz="0" w:space="0" w:color="auto"/>
                <w:right w:val="none" w:sz="0" w:space="0" w:color="auto"/>
              </w:divBdr>
            </w:div>
            <w:div w:id="1031757517">
              <w:marLeft w:val="0"/>
              <w:marRight w:val="0"/>
              <w:marTop w:val="0"/>
              <w:marBottom w:val="0"/>
              <w:divBdr>
                <w:top w:val="none" w:sz="0" w:space="0" w:color="auto"/>
                <w:left w:val="none" w:sz="0" w:space="0" w:color="auto"/>
                <w:bottom w:val="none" w:sz="0" w:space="0" w:color="auto"/>
                <w:right w:val="none" w:sz="0" w:space="0" w:color="auto"/>
              </w:divBdr>
              <w:divsChild>
                <w:div w:id="473446243">
                  <w:marLeft w:val="0"/>
                  <w:marRight w:val="0"/>
                  <w:marTop w:val="210"/>
                  <w:marBottom w:val="210"/>
                  <w:divBdr>
                    <w:top w:val="none" w:sz="0" w:space="0" w:color="auto"/>
                    <w:left w:val="none" w:sz="0" w:space="0" w:color="auto"/>
                    <w:bottom w:val="none" w:sz="0" w:space="0" w:color="auto"/>
                    <w:right w:val="none" w:sz="0" w:space="0" w:color="auto"/>
                  </w:divBdr>
                  <w:divsChild>
                    <w:div w:id="1699618452">
                      <w:marLeft w:val="480"/>
                      <w:marRight w:val="0"/>
                      <w:marTop w:val="0"/>
                      <w:marBottom w:val="240"/>
                      <w:divBdr>
                        <w:top w:val="none" w:sz="0" w:space="0" w:color="auto"/>
                        <w:left w:val="none" w:sz="0" w:space="0" w:color="auto"/>
                        <w:bottom w:val="none" w:sz="0" w:space="0" w:color="auto"/>
                        <w:right w:val="none" w:sz="0" w:space="0" w:color="auto"/>
                      </w:divBdr>
                      <w:divsChild>
                        <w:div w:id="270167644">
                          <w:marLeft w:val="0"/>
                          <w:marRight w:val="0"/>
                          <w:marTop w:val="0"/>
                          <w:marBottom w:val="0"/>
                          <w:divBdr>
                            <w:top w:val="none" w:sz="0" w:space="0" w:color="auto"/>
                            <w:left w:val="none" w:sz="0" w:space="0" w:color="auto"/>
                            <w:bottom w:val="none" w:sz="0" w:space="0" w:color="auto"/>
                            <w:right w:val="none" w:sz="0" w:space="0" w:color="auto"/>
                          </w:divBdr>
                          <w:divsChild>
                            <w:div w:id="68694618">
                              <w:marLeft w:val="0"/>
                              <w:marRight w:val="0"/>
                              <w:marTop w:val="210"/>
                              <w:marBottom w:val="210"/>
                              <w:divBdr>
                                <w:top w:val="none" w:sz="0" w:space="0" w:color="auto"/>
                                <w:left w:val="none" w:sz="0" w:space="0" w:color="auto"/>
                                <w:bottom w:val="none" w:sz="0" w:space="0" w:color="auto"/>
                                <w:right w:val="none" w:sz="0" w:space="0" w:color="auto"/>
                              </w:divBdr>
                              <w:divsChild>
                                <w:div w:id="2088455300">
                                  <w:marLeft w:val="480"/>
                                  <w:marRight w:val="0"/>
                                  <w:marTop w:val="0"/>
                                  <w:marBottom w:val="240"/>
                                  <w:divBdr>
                                    <w:top w:val="none" w:sz="0" w:space="0" w:color="auto"/>
                                    <w:left w:val="none" w:sz="0" w:space="0" w:color="auto"/>
                                    <w:bottom w:val="none" w:sz="0" w:space="0" w:color="auto"/>
                                    <w:right w:val="none" w:sz="0" w:space="0" w:color="auto"/>
                                  </w:divBdr>
                                </w:div>
                              </w:divsChild>
                            </w:div>
                            <w:div w:id="838540598">
                              <w:marLeft w:val="0"/>
                              <w:marRight w:val="0"/>
                              <w:marTop w:val="210"/>
                              <w:marBottom w:val="210"/>
                              <w:divBdr>
                                <w:top w:val="none" w:sz="0" w:space="0" w:color="auto"/>
                                <w:left w:val="none" w:sz="0" w:space="0" w:color="auto"/>
                                <w:bottom w:val="none" w:sz="0" w:space="0" w:color="auto"/>
                                <w:right w:val="none" w:sz="0" w:space="0" w:color="auto"/>
                              </w:divBdr>
                              <w:divsChild>
                                <w:div w:id="1048190873">
                                  <w:marLeft w:val="480"/>
                                  <w:marRight w:val="0"/>
                                  <w:marTop w:val="0"/>
                                  <w:marBottom w:val="240"/>
                                  <w:divBdr>
                                    <w:top w:val="none" w:sz="0" w:space="0" w:color="auto"/>
                                    <w:left w:val="none" w:sz="0" w:space="0" w:color="auto"/>
                                    <w:bottom w:val="none" w:sz="0" w:space="0" w:color="auto"/>
                                    <w:right w:val="none" w:sz="0" w:space="0" w:color="auto"/>
                                  </w:divBdr>
                                </w:div>
                              </w:divsChild>
                            </w:div>
                            <w:div w:id="125708135">
                              <w:marLeft w:val="0"/>
                              <w:marRight w:val="0"/>
                              <w:marTop w:val="210"/>
                              <w:marBottom w:val="210"/>
                              <w:divBdr>
                                <w:top w:val="none" w:sz="0" w:space="0" w:color="auto"/>
                                <w:left w:val="none" w:sz="0" w:space="0" w:color="auto"/>
                                <w:bottom w:val="none" w:sz="0" w:space="0" w:color="auto"/>
                                <w:right w:val="none" w:sz="0" w:space="0" w:color="auto"/>
                              </w:divBdr>
                              <w:divsChild>
                                <w:div w:id="611976613">
                                  <w:marLeft w:val="480"/>
                                  <w:marRight w:val="0"/>
                                  <w:marTop w:val="0"/>
                                  <w:marBottom w:val="240"/>
                                  <w:divBdr>
                                    <w:top w:val="none" w:sz="0" w:space="0" w:color="auto"/>
                                    <w:left w:val="none" w:sz="0" w:space="0" w:color="auto"/>
                                    <w:bottom w:val="none" w:sz="0" w:space="0" w:color="auto"/>
                                    <w:right w:val="none" w:sz="0" w:space="0" w:color="auto"/>
                                  </w:divBdr>
                                </w:div>
                              </w:divsChild>
                            </w:div>
                            <w:div w:id="1401488626">
                              <w:marLeft w:val="0"/>
                              <w:marRight w:val="0"/>
                              <w:marTop w:val="210"/>
                              <w:marBottom w:val="210"/>
                              <w:divBdr>
                                <w:top w:val="none" w:sz="0" w:space="0" w:color="auto"/>
                                <w:left w:val="none" w:sz="0" w:space="0" w:color="auto"/>
                                <w:bottom w:val="none" w:sz="0" w:space="0" w:color="auto"/>
                                <w:right w:val="none" w:sz="0" w:space="0" w:color="auto"/>
                              </w:divBdr>
                              <w:divsChild>
                                <w:div w:id="583998478">
                                  <w:marLeft w:val="480"/>
                                  <w:marRight w:val="0"/>
                                  <w:marTop w:val="0"/>
                                  <w:marBottom w:val="240"/>
                                  <w:divBdr>
                                    <w:top w:val="none" w:sz="0" w:space="0" w:color="auto"/>
                                    <w:left w:val="none" w:sz="0" w:space="0" w:color="auto"/>
                                    <w:bottom w:val="none" w:sz="0" w:space="0" w:color="auto"/>
                                    <w:right w:val="none" w:sz="0" w:space="0" w:color="auto"/>
                                  </w:divBdr>
                                </w:div>
                              </w:divsChild>
                            </w:div>
                            <w:div w:id="1667896262">
                              <w:marLeft w:val="0"/>
                              <w:marRight w:val="0"/>
                              <w:marTop w:val="210"/>
                              <w:marBottom w:val="0"/>
                              <w:divBdr>
                                <w:top w:val="none" w:sz="0" w:space="0" w:color="auto"/>
                                <w:left w:val="none" w:sz="0" w:space="0" w:color="auto"/>
                                <w:bottom w:val="none" w:sz="0" w:space="0" w:color="auto"/>
                                <w:right w:val="none" w:sz="0" w:space="0" w:color="auto"/>
                              </w:divBdr>
                              <w:divsChild>
                                <w:div w:id="91805845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80420578">
                  <w:marLeft w:val="0"/>
                  <w:marRight w:val="0"/>
                  <w:marTop w:val="210"/>
                  <w:marBottom w:val="210"/>
                  <w:divBdr>
                    <w:top w:val="none" w:sz="0" w:space="0" w:color="auto"/>
                    <w:left w:val="none" w:sz="0" w:space="0" w:color="auto"/>
                    <w:bottom w:val="none" w:sz="0" w:space="0" w:color="auto"/>
                    <w:right w:val="none" w:sz="0" w:space="0" w:color="auto"/>
                  </w:divBdr>
                  <w:divsChild>
                    <w:div w:id="1594632536">
                      <w:marLeft w:val="480"/>
                      <w:marRight w:val="0"/>
                      <w:marTop w:val="0"/>
                      <w:marBottom w:val="240"/>
                      <w:divBdr>
                        <w:top w:val="none" w:sz="0" w:space="0" w:color="auto"/>
                        <w:left w:val="none" w:sz="0" w:space="0" w:color="auto"/>
                        <w:bottom w:val="none" w:sz="0" w:space="0" w:color="auto"/>
                        <w:right w:val="none" w:sz="0" w:space="0" w:color="auto"/>
                      </w:divBdr>
                    </w:div>
                  </w:divsChild>
                </w:div>
                <w:div w:id="2101486831">
                  <w:marLeft w:val="0"/>
                  <w:marRight w:val="0"/>
                  <w:marTop w:val="210"/>
                  <w:marBottom w:val="210"/>
                  <w:divBdr>
                    <w:top w:val="none" w:sz="0" w:space="0" w:color="auto"/>
                    <w:left w:val="none" w:sz="0" w:space="0" w:color="auto"/>
                    <w:bottom w:val="none" w:sz="0" w:space="0" w:color="auto"/>
                    <w:right w:val="none" w:sz="0" w:space="0" w:color="auto"/>
                  </w:divBdr>
                  <w:divsChild>
                    <w:div w:id="2141998189">
                      <w:marLeft w:val="480"/>
                      <w:marRight w:val="0"/>
                      <w:marTop w:val="0"/>
                      <w:marBottom w:val="240"/>
                      <w:divBdr>
                        <w:top w:val="none" w:sz="0" w:space="0" w:color="auto"/>
                        <w:left w:val="none" w:sz="0" w:space="0" w:color="auto"/>
                        <w:bottom w:val="none" w:sz="0" w:space="0" w:color="auto"/>
                        <w:right w:val="none" w:sz="0" w:space="0" w:color="auto"/>
                      </w:divBdr>
                    </w:div>
                  </w:divsChild>
                </w:div>
                <w:div w:id="956061475">
                  <w:marLeft w:val="0"/>
                  <w:marRight w:val="0"/>
                  <w:marTop w:val="210"/>
                  <w:marBottom w:val="210"/>
                  <w:divBdr>
                    <w:top w:val="none" w:sz="0" w:space="0" w:color="auto"/>
                    <w:left w:val="none" w:sz="0" w:space="0" w:color="auto"/>
                    <w:bottom w:val="none" w:sz="0" w:space="0" w:color="auto"/>
                    <w:right w:val="none" w:sz="0" w:space="0" w:color="auto"/>
                  </w:divBdr>
                  <w:divsChild>
                    <w:div w:id="1691108305">
                      <w:marLeft w:val="480"/>
                      <w:marRight w:val="0"/>
                      <w:marTop w:val="0"/>
                      <w:marBottom w:val="240"/>
                      <w:divBdr>
                        <w:top w:val="none" w:sz="0" w:space="0" w:color="auto"/>
                        <w:left w:val="none" w:sz="0" w:space="0" w:color="auto"/>
                        <w:bottom w:val="none" w:sz="0" w:space="0" w:color="auto"/>
                        <w:right w:val="none" w:sz="0" w:space="0" w:color="auto"/>
                      </w:divBdr>
                    </w:div>
                  </w:divsChild>
                </w:div>
                <w:div w:id="1477142920">
                  <w:marLeft w:val="0"/>
                  <w:marRight w:val="0"/>
                  <w:marTop w:val="210"/>
                  <w:marBottom w:val="210"/>
                  <w:divBdr>
                    <w:top w:val="none" w:sz="0" w:space="0" w:color="auto"/>
                    <w:left w:val="none" w:sz="0" w:space="0" w:color="auto"/>
                    <w:bottom w:val="none" w:sz="0" w:space="0" w:color="auto"/>
                    <w:right w:val="none" w:sz="0" w:space="0" w:color="auto"/>
                  </w:divBdr>
                  <w:divsChild>
                    <w:div w:id="36587247">
                      <w:marLeft w:val="480"/>
                      <w:marRight w:val="0"/>
                      <w:marTop w:val="0"/>
                      <w:marBottom w:val="240"/>
                      <w:divBdr>
                        <w:top w:val="none" w:sz="0" w:space="0" w:color="auto"/>
                        <w:left w:val="none" w:sz="0" w:space="0" w:color="auto"/>
                        <w:bottom w:val="none" w:sz="0" w:space="0" w:color="auto"/>
                        <w:right w:val="none" w:sz="0" w:space="0" w:color="auto"/>
                      </w:divBdr>
                    </w:div>
                  </w:divsChild>
                </w:div>
                <w:div w:id="1138495900">
                  <w:marLeft w:val="0"/>
                  <w:marRight w:val="0"/>
                  <w:marTop w:val="210"/>
                  <w:marBottom w:val="210"/>
                  <w:divBdr>
                    <w:top w:val="none" w:sz="0" w:space="0" w:color="auto"/>
                    <w:left w:val="none" w:sz="0" w:space="0" w:color="auto"/>
                    <w:bottom w:val="none" w:sz="0" w:space="0" w:color="auto"/>
                    <w:right w:val="none" w:sz="0" w:space="0" w:color="auto"/>
                  </w:divBdr>
                  <w:divsChild>
                    <w:div w:id="1052389444">
                      <w:marLeft w:val="480"/>
                      <w:marRight w:val="0"/>
                      <w:marTop w:val="0"/>
                      <w:marBottom w:val="240"/>
                      <w:divBdr>
                        <w:top w:val="none" w:sz="0" w:space="0" w:color="auto"/>
                        <w:left w:val="none" w:sz="0" w:space="0" w:color="auto"/>
                        <w:bottom w:val="none" w:sz="0" w:space="0" w:color="auto"/>
                        <w:right w:val="none" w:sz="0" w:space="0" w:color="auto"/>
                      </w:divBdr>
                    </w:div>
                  </w:divsChild>
                </w:div>
                <w:div w:id="470593">
                  <w:marLeft w:val="0"/>
                  <w:marRight w:val="0"/>
                  <w:marTop w:val="210"/>
                  <w:marBottom w:val="210"/>
                  <w:divBdr>
                    <w:top w:val="none" w:sz="0" w:space="0" w:color="auto"/>
                    <w:left w:val="none" w:sz="0" w:space="0" w:color="auto"/>
                    <w:bottom w:val="none" w:sz="0" w:space="0" w:color="auto"/>
                    <w:right w:val="none" w:sz="0" w:space="0" w:color="auto"/>
                  </w:divBdr>
                  <w:divsChild>
                    <w:div w:id="531501487">
                      <w:marLeft w:val="480"/>
                      <w:marRight w:val="0"/>
                      <w:marTop w:val="0"/>
                      <w:marBottom w:val="240"/>
                      <w:divBdr>
                        <w:top w:val="none" w:sz="0" w:space="0" w:color="auto"/>
                        <w:left w:val="none" w:sz="0" w:space="0" w:color="auto"/>
                        <w:bottom w:val="none" w:sz="0" w:space="0" w:color="auto"/>
                        <w:right w:val="none" w:sz="0" w:space="0" w:color="auto"/>
                      </w:divBdr>
                    </w:div>
                  </w:divsChild>
                </w:div>
                <w:div w:id="1190222061">
                  <w:marLeft w:val="0"/>
                  <w:marRight w:val="0"/>
                  <w:marTop w:val="210"/>
                  <w:marBottom w:val="210"/>
                  <w:divBdr>
                    <w:top w:val="none" w:sz="0" w:space="0" w:color="auto"/>
                    <w:left w:val="none" w:sz="0" w:space="0" w:color="auto"/>
                    <w:bottom w:val="none" w:sz="0" w:space="0" w:color="auto"/>
                    <w:right w:val="none" w:sz="0" w:space="0" w:color="auto"/>
                  </w:divBdr>
                  <w:divsChild>
                    <w:div w:id="323435576">
                      <w:marLeft w:val="480"/>
                      <w:marRight w:val="0"/>
                      <w:marTop w:val="0"/>
                      <w:marBottom w:val="240"/>
                      <w:divBdr>
                        <w:top w:val="none" w:sz="0" w:space="0" w:color="auto"/>
                        <w:left w:val="none" w:sz="0" w:space="0" w:color="auto"/>
                        <w:bottom w:val="none" w:sz="0" w:space="0" w:color="auto"/>
                        <w:right w:val="none" w:sz="0" w:space="0" w:color="auto"/>
                      </w:divBdr>
                    </w:div>
                  </w:divsChild>
                </w:div>
                <w:div w:id="1781558880">
                  <w:marLeft w:val="0"/>
                  <w:marRight w:val="0"/>
                  <w:marTop w:val="210"/>
                  <w:marBottom w:val="210"/>
                  <w:divBdr>
                    <w:top w:val="none" w:sz="0" w:space="0" w:color="auto"/>
                    <w:left w:val="none" w:sz="0" w:space="0" w:color="auto"/>
                    <w:bottom w:val="none" w:sz="0" w:space="0" w:color="auto"/>
                    <w:right w:val="none" w:sz="0" w:space="0" w:color="auto"/>
                  </w:divBdr>
                  <w:divsChild>
                    <w:div w:id="779842097">
                      <w:marLeft w:val="480"/>
                      <w:marRight w:val="0"/>
                      <w:marTop w:val="0"/>
                      <w:marBottom w:val="240"/>
                      <w:divBdr>
                        <w:top w:val="none" w:sz="0" w:space="0" w:color="auto"/>
                        <w:left w:val="none" w:sz="0" w:space="0" w:color="auto"/>
                        <w:bottom w:val="none" w:sz="0" w:space="0" w:color="auto"/>
                        <w:right w:val="none" w:sz="0" w:space="0" w:color="auto"/>
                      </w:divBdr>
                    </w:div>
                  </w:divsChild>
                </w:div>
                <w:div w:id="52974106">
                  <w:marLeft w:val="0"/>
                  <w:marRight w:val="0"/>
                  <w:marTop w:val="210"/>
                  <w:marBottom w:val="210"/>
                  <w:divBdr>
                    <w:top w:val="none" w:sz="0" w:space="0" w:color="auto"/>
                    <w:left w:val="none" w:sz="0" w:space="0" w:color="auto"/>
                    <w:bottom w:val="none" w:sz="0" w:space="0" w:color="auto"/>
                    <w:right w:val="none" w:sz="0" w:space="0" w:color="auto"/>
                  </w:divBdr>
                  <w:divsChild>
                    <w:div w:id="283779778">
                      <w:marLeft w:val="480"/>
                      <w:marRight w:val="0"/>
                      <w:marTop w:val="0"/>
                      <w:marBottom w:val="240"/>
                      <w:divBdr>
                        <w:top w:val="none" w:sz="0" w:space="0" w:color="auto"/>
                        <w:left w:val="none" w:sz="0" w:space="0" w:color="auto"/>
                        <w:bottom w:val="none" w:sz="0" w:space="0" w:color="auto"/>
                        <w:right w:val="none" w:sz="0" w:space="0" w:color="auto"/>
                      </w:divBdr>
                    </w:div>
                  </w:divsChild>
                </w:div>
                <w:div w:id="633491212">
                  <w:marLeft w:val="0"/>
                  <w:marRight w:val="0"/>
                  <w:marTop w:val="210"/>
                  <w:marBottom w:val="210"/>
                  <w:divBdr>
                    <w:top w:val="none" w:sz="0" w:space="0" w:color="auto"/>
                    <w:left w:val="none" w:sz="0" w:space="0" w:color="auto"/>
                    <w:bottom w:val="none" w:sz="0" w:space="0" w:color="auto"/>
                    <w:right w:val="none" w:sz="0" w:space="0" w:color="auto"/>
                  </w:divBdr>
                  <w:divsChild>
                    <w:div w:id="1647853797">
                      <w:marLeft w:val="480"/>
                      <w:marRight w:val="0"/>
                      <w:marTop w:val="0"/>
                      <w:marBottom w:val="240"/>
                      <w:divBdr>
                        <w:top w:val="none" w:sz="0" w:space="0" w:color="auto"/>
                        <w:left w:val="none" w:sz="0" w:space="0" w:color="auto"/>
                        <w:bottom w:val="none" w:sz="0" w:space="0" w:color="auto"/>
                        <w:right w:val="none" w:sz="0" w:space="0" w:color="auto"/>
                      </w:divBdr>
                    </w:div>
                  </w:divsChild>
                </w:div>
                <w:div w:id="95711325">
                  <w:marLeft w:val="0"/>
                  <w:marRight w:val="0"/>
                  <w:marTop w:val="210"/>
                  <w:marBottom w:val="0"/>
                  <w:divBdr>
                    <w:top w:val="none" w:sz="0" w:space="0" w:color="auto"/>
                    <w:left w:val="none" w:sz="0" w:space="0" w:color="auto"/>
                    <w:bottom w:val="none" w:sz="0" w:space="0" w:color="auto"/>
                    <w:right w:val="none" w:sz="0" w:space="0" w:color="auto"/>
                  </w:divBdr>
                  <w:divsChild>
                    <w:div w:id="6568078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327827094">
          <w:marLeft w:val="0"/>
          <w:marRight w:val="0"/>
          <w:marTop w:val="480"/>
          <w:marBottom w:val="60"/>
          <w:divBdr>
            <w:top w:val="none" w:sz="0" w:space="0" w:color="auto"/>
            <w:left w:val="none" w:sz="0" w:space="0" w:color="auto"/>
            <w:bottom w:val="none" w:sz="0" w:space="0" w:color="auto"/>
            <w:right w:val="none" w:sz="0" w:space="0" w:color="auto"/>
          </w:divBdr>
        </w:div>
        <w:div w:id="80105965">
          <w:marLeft w:val="0"/>
          <w:marRight w:val="0"/>
          <w:marTop w:val="0"/>
          <w:marBottom w:val="0"/>
          <w:divBdr>
            <w:top w:val="none" w:sz="0" w:space="0" w:color="auto"/>
            <w:left w:val="none" w:sz="0" w:space="0" w:color="auto"/>
            <w:bottom w:val="none" w:sz="0" w:space="0" w:color="auto"/>
            <w:right w:val="none" w:sz="0" w:space="0" w:color="auto"/>
          </w:divBdr>
          <w:divsChild>
            <w:div w:id="273171350">
              <w:marLeft w:val="0"/>
              <w:marRight w:val="0"/>
              <w:marTop w:val="0"/>
              <w:marBottom w:val="210"/>
              <w:divBdr>
                <w:top w:val="none" w:sz="0" w:space="0" w:color="auto"/>
                <w:left w:val="none" w:sz="0" w:space="0" w:color="auto"/>
                <w:bottom w:val="none" w:sz="0" w:space="0" w:color="auto"/>
                <w:right w:val="none" w:sz="0" w:space="0" w:color="auto"/>
              </w:divBdr>
            </w:div>
            <w:div w:id="1555968921">
              <w:marLeft w:val="0"/>
              <w:marRight w:val="0"/>
              <w:marTop w:val="0"/>
              <w:marBottom w:val="0"/>
              <w:divBdr>
                <w:top w:val="none" w:sz="0" w:space="0" w:color="auto"/>
                <w:left w:val="none" w:sz="0" w:space="0" w:color="auto"/>
                <w:bottom w:val="none" w:sz="0" w:space="0" w:color="auto"/>
                <w:right w:val="none" w:sz="0" w:space="0" w:color="auto"/>
              </w:divBdr>
              <w:divsChild>
                <w:div w:id="1854029344">
                  <w:marLeft w:val="0"/>
                  <w:marRight w:val="0"/>
                  <w:marTop w:val="210"/>
                  <w:marBottom w:val="210"/>
                  <w:divBdr>
                    <w:top w:val="none" w:sz="0" w:space="0" w:color="auto"/>
                    <w:left w:val="none" w:sz="0" w:space="0" w:color="auto"/>
                    <w:bottom w:val="none" w:sz="0" w:space="0" w:color="auto"/>
                    <w:right w:val="none" w:sz="0" w:space="0" w:color="auto"/>
                  </w:divBdr>
                  <w:divsChild>
                    <w:div w:id="1586382372">
                      <w:marLeft w:val="480"/>
                      <w:marRight w:val="0"/>
                      <w:marTop w:val="0"/>
                      <w:marBottom w:val="240"/>
                      <w:divBdr>
                        <w:top w:val="none" w:sz="0" w:space="0" w:color="auto"/>
                        <w:left w:val="none" w:sz="0" w:space="0" w:color="auto"/>
                        <w:bottom w:val="none" w:sz="0" w:space="0" w:color="auto"/>
                        <w:right w:val="none" w:sz="0" w:space="0" w:color="auto"/>
                      </w:divBdr>
                    </w:div>
                  </w:divsChild>
                </w:div>
                <w:div w:id="1764715932">
                  <w:marLeft w:val="0"/>
                  <w:marRight w:val="0"/>
                  <w:marTop w:val="210"/>
                  <w:marBottom w:val="210"/>
                  <w:divBdr>
                    <w:top w:val="none" w:sz="0" w:space="0" w:color="auto"/>
                    <w:left w:val="none" w:sz="0" w:space="0" w:color="auto"/>
                    <w:bottom w:val="none" w:sz="0" w:space="0" w:color="auto"/>
                    <w:right w:val="none" w:sz="0" w:space="0" w:color="auto"/>
                  </w:divBdr>
                  <w:divsChild>
                    <w:div w:id="1870604400">
                      <w:marLeft w:val="480"/>
                      <w:marRight w:val="0"/>
                      <w:marTop w:val="0"/>
                      <w:marBottom w:val="240"/>
                      <w:divBdr>
                        <w:top w:val="none" w:sz="0" w:space="0" w:color="auto"/>
                        <w:left w:val="none" w:sz="0" w:space="0" w:color="auto"/>
                        <w:bottom w:val="none" w:sz="0" w:space="0" w:color="auto"/>
                        <w:right w:val="none" w:sz="0" w:space="0" w:color="auto"/>
                      </w:divBdr>
                    </w:div>
                  </w:divsChild>
                </w:div>
                <w:div w:id="449280613">
                  <w:marLeft w:val="0"/>
                  <w:marRight w:val="0"/>
                  <w:marTop w:val="210"/>
                  <w:marBottom w:val="210"/>
                  <w:divBdr>
                    <w:top w:val="none" w:sz="0" w:space="0" w:color="auto"/>
                    <w:left w:val="none" w:sz="0" w:space="0" w:color="auto"/>
                    <w:bottom w:val="none" w:sz="0" w:space="0" w:color="auto"/>
                    <w:right w:val="none" w:sz="0" w:space="0" w:color="auto"/>
                  </w:divBdr>
                  <w:divsChild>
                    <w:div w:id="580798927">
                      <w:marLeft w:val="480"/>
                      <w:marRight w:val="0"/>
                      <w:marTop w:val="0"/>
                      <w:marBottom w:val="240"/>
                      <w:divBdr>
                        <w:top w:val="none" w:sz="0" w:space="0" w:color="auto"/>
                        <w:left w:val="none" w:sz="0" w:space="0" w:color="auto"/>
                        <w:bottom w:val="none" w:sz="0" w:space="0" w:color="auto"/>
                        <w:right w:val="none" w:sz="0" w:space="0" w:color="auto"/>
                      </w:divBdr>
                    </w:div>
                  </w:divsChild>
                </w:div>
                <w:div w:id="759840167">
                  <w:marLeft w:val="0"/>
                  <w:marRight w:val="0"/>
                  <w:marTop w:val="210"/>
                  <w:marBottom w:val="210"/>
                  <w:divBdr>
                    <w:top w:val="none" w:sz="0" w:space="0" w:color="auto"/>
                    <w:left w:val="none" w:sz="0" w:space="0" w:color="auto"/>
                    <w:bottom w:val="none" w:sz="0" w:space="0" w:color="auto"/>
                    <w:right w:val="none" w:sz="0" w:space="0" w:color="auto"/>
                  </w:divBdr>
                  <w:divsChild>
                    <w:div w:id="369838850">
                      <w:marLeft w:val="480"/>
                      <w:marRight w:val="0"/>
                      <w:marTop w:val="0"/>
                      <w:marBottom w:val="240"/>
                      <w:divBdr>
                        <w:top w:val="none" w:sz="0" w:space="0" w:color="auto"/>
                        <w:left w:val="none" w:sz="0" w:space="0" w:color="auto"/>
                        <w:bottom w:val="none" w:sz="0" w:space="0" w:color="auto"/>
                        <w:right w:val="none" w:sz="0" w:space="0" w:color="auto"/>
                      </w:divBdr>
                    </w:div>
                  </w:divsChild>
                </w:div>
                <w:div w:id="1945191126">
                  <w:marLeft w:val="0"/>
                  <w:marRight w:val="0"/>
                  <w:marTop w:val="210"/>
                  <w:marBottom w:val="210"/>
                  <w:divBdr>
                    <w:top w:val="none" w:sz="0" w:space="0" w:color="auto"/>
                    <w:left w:val="none" w:sz="0" w:space="0" w:color="auto"/>
                    <w:bottom w:val="none" w:sz="0" w:space="0" w:color="auto"/>
                    <w:right w:val="none" w:sz="0" w:space="0" w:color="auto"/>
                  </w:divBdr>
                  <w:divsChild>
                    <w:div w:id="1074543450">
                      <w:marLeft w:val="480"/>
                      <w:marRight w:val="0"/>
                      <w:marTop w:val="0"/>
                      <w:marBottom w:val="240"/>
                      <w:divBdr>
                        <w:top w:val="none" w:sz="0" w:space="0" w:color="auto"/>
                        <w:left w:val="none" w:sz="0" w:space="0" w:color="auto"/>
                        <w:bottom w:val="none" w:sz="0" w:space="0" w:color="auto"/>
                        <w:right w:val="none" w:sz="0" w:space="0" w:color="auto"/>
                      </w:divBdr>
                    </w:div>
                  </w:divsChild>
                </w:div>
                <w:div w:id="288364524">
                  <w:marLeft w:val="0"/>
                  <w:marRight w:val="0"/>
                  <w:marTop w:val="210"/>
                  <w:marBottom w:val="210"/>
                  <w:divBdr>
                    <w:top w:val="none" w:sz="0" w:space="0" w:color="auto"/>
                    <w:left w:val="none" w:sz="0" w:space="0" w:color="auto"/>
                    <w:bottom w:val="none" w:sz="0" w:space="0" w:color="auto"/>
                    <w:right w:val="none" w:sz="0" w:space="0" w:color="auto"/>
                  </w:divBdr>
                  <w:divsChild>
                    <w:div w:id="428429291">
                      <w:marLeft w:val="480"/>
                      <w:marRight w:val="0"/>
                      <w:marTop w:val="0"/>
                      <w:marBottom w:val="240"/>
                      <w:divBdr>
                        <w:top w:val="none" w:sz="0" w:space="0" w:color="auto"/>
                        <w:left w:val="none" w:sz="0" w:space="0" w:color="auto"/>
                        <w:bottom w:val="none" w:sz="0" w:space="0" w:color="auto"/>
                        <w:right w:val="none" w:sz="0" w:space="0" w:color="auto"/>
                      </w:divBdr>
                    </w:div>
                  </w:divsChild>
                </w:div>
                <w:div w:id="1607695920">
                  <w:marLeft w:val="0"/>
                  <w:marRight w:val="0"/>
                  <w:marTop w:val="210"/>
                  <w:marBottom w:val="210"/>
                  <w:divBdr>
                    <w:top w:val="none" w:sz="0" w:space="0" w:color="auto"/>
                    <w:left w:val="none" w:sz="0" w:space="0" w:color="auto"/>
                    <w:bottom w:val="none" w:sz="0" w:space="0" w:color="auto"/>
                    <w:right w:val="none" w:sz="0" w:space="0" w:color="auto"/>
                  </w:divBdr>
                  <w:divsChild>
                    <w:div w:id="1435056808">
                      <w:marLeft w:val="480"/>
                      <w:marRight w:val="0"/>
                      <w:marTop w:val="0"/>
                      <w:marBottom w:val="240"/>
                      <w:divBdr>
                        <w:top w:val="none" w:sz="0" w:space="0" w:color="auto"/>
                        <w:left w:val="none" w:sz="0" w:space="0" w:color="auto"/>
                        <w:bottom w:val="none" w:sz="0" w:space="0" w:color="auto"/>
                        <w:right w:val="none" w:sz="0" w:space="0" w:color="auto"/>
                      </w:divBdr>
                    </w:div>
                  </w:divsChild>
                </w:div>
                <w:div w:id="1345400355">
                  <w:marLeft w:val="0"/>
                  <w:marRight w:val="0"/>
                  <w:marTop w:val="210"/>
                  <w:marBottom w:val="210"/>
                  <w:divBdr>
                    <w:top w:val="none" w:sz="0" w:space="0" w:color="auto"/>
                    <w:left w:val="none" w:sz="0" w:space="0" w:color="auto"/>
                    <w:bottom w:val="none" w:sz="0" w:space="0" w:color="auto"/>
                    <w:right w:val="none" w:sz="0" w:space="0" w:color="auto"/>
                  </w:divBdr>
                  <w:divsChild>
                    <w:div w:id="602034564">
                      <w:marLeft w:val="480"/>
                      <w:marRight w:val="0"/>
                      <w:marTop w:val="0"/>
                      <w:marBottom w:val="240"/>
                      <w:divBdr>
                        <w:top w:val="none" w:sz="0" w:space="0" w:color="auto"/>
                        <w:left w:val="none" w:sz="0" w:space="0" w:color="auto"/>
                        <w:bottom w:val="none" w:sz="0" w:space="0" w:color="auto"/>
                        <w:right w:val="none" w:sz="0" w:space="0" w:color="auto"/>
                      </w:divBdr>
                    </w:div>
                  </w:divsChild>
                </w:div>
                <w:div w:id="1072853625">
                  <w:marLeft w:val="0"/>
                  <w:marRight w:val="0"/>
                  <w:marTop w:val="210"/>
                  <w:marBottom w:val="210"/>
                  <w:divBdr>
                    <w:top w:val="none" w:sz="0" w:space="0" w:color="auto"/>
                    <w:left w:val="none" w:sz="0" w:space="0" w:color="auto"/>
                    <w:bottom w:val="none" w:sz="0" w:space="0" w:color="auto"/>
                    <w:right w:val="none" w:sz="0" w:space="0" w:color="auto"/>
                  </w:divBdr>
                  <w:divsChild>
                    <w:div w:id="66729933">
                      <w:marLeft w:val="480"/>
                      <w:marRight w:val="0"/>
                      <w:marTop w:val="0"/>
                      <w:marBottom w:val="240"/>
                      <w:divBdr>
                        <w:top w:val="none" w:sz="0" w:space="0" w:color="auto"/>
                        <w:left w:val="none" w:sz="0" w:space="0" w:color="auto"/>
                        <w:bottom w:val="none" w:sz="0" w:space="0" w:color="auto"/>
                        <w:right w:val="none" w:sz="0" w:space="0" w:color="auto"/>
                      </w:divBdr>
                    </w:div>
                  </w:divsChild>
                </w:div>
                <w:div w:id="137309402">
                  <w:marLeft w:val="0"/>
                  <w:marRight w:val="0"/>
                  <w:marTop w:val="210"/>
                  <w:marBottom w:val="210"/>
                  <w:divBdr>
                    <w:top w:val="none" w:sz="0" w:space="0" w:color="auto"/>
                    <w:left w:val="none" w:sz="0" w:space="0" w:color="auto"/>
                    <w:bottom w:val="none" w:sz="0" w:space="0" w:color="auto"/>
                    <w:right w:val="none" w:sz="0" w:space="0" w:color="auto"/>
                  </w:divBdr>
                  <w:divsChild>
                    <w:div w:id="1341155616">
                      <w:marLeft w:val="480"/>
                      <w:marRight w:val="0"/>
                      <w:marTop w:val="0"/>
                      <w:marBottom w:val="240"/>
                      <w:divBdr>
                        <w:top w:val="none" w:sz="0" w:space="0" w:color="auto"/>
                        <w:left w:val="none" w:sz="0" w:space="0" w:color="auto"/>
                        <w:bottom w:val="none" w:sz="0" w:space="0" w:color="auto"/>
                        <w:right w:val="none" w:sz="0" w:space="0" w:color="auto"/>
                      </w:divBdr>
                      <w:divsChild>
                        <w:div w:id="262999523">
                          <w:marLeft w:val="0"/>
                          <w:marRight w:val="0"/>
                          <w:marTop w:val="0"/>
                          <w:marBottom w:val="0"/>
                          <w:divBdr>
                            <w:top w:val="none" w:sz="0" w:space="0" w:color="auto"/>
                            <w:left w:val="none" w:sz="0" w:space="0" w:color="auto"/>
                            <w:bottom w:val="none" w:sz="0" w:space="0" w:color="auto"/>
                            <w:right w:val="none" w:sz="0" w:space="0" w:color="auto"/>
                          </w:divBdr>
                          <w:divsChild>
                            <w:div w:id="976911560">
                              <w:marLeft w:val="0"/>
                              <w:marRight w:val="0"/>
                              <w:marTop w:val="210"/>
                              <w:marBottom w:val="210"/>
                              <w:divBdr>
                                <w:top w:val="none" w:sz="0" w:space="0" w:color="auto"/>
                                <w:left w:val="none" w:sz="0" w:space="0" w:color="auto"/>
                                <w:bottom w:val="none" w:sz="0" w:space="0" w:color="auto"/>
                                <w:right w:val="none" w:sz="0" w:space="0" w:color="auto"/>
                              </w:divBdr>
                              <w:divsChild>
                                <w:div w:id="795955167">
                                  <w:marLeft w:val="480"/>
                                  <w:marRight w:val="0"/>
                                  <w:marTop w:val="0"/>
                                  <w:marBottom w:val="240"/>
                                  <w:divBdr>
                                    <w:top w:val="none" w:sz="0" w:space="0" w:color="auto"/>
                                    <w:left w:val="none" w:sz="0" w:space="0" w:color="auto"/>
                                    <w:bottom w:val="none" w:sz="0" w:space="0" w:color="auto"/>
                                    <w:right w:val="none" w:sz="0" w:space="0" w:color="auto"/>
                                  </w:divBdr>
                                </w:div>
                              </w:divsChild>
                            </w:div>
                            <w:div w:id="1656182213">
                              <w:marLeft w:val="0"/>
                              <w:marRight w:val="0"/>
                              <w:marTop w:val="210"/>
                              <w:marBottom w:val="0"/>
                              <w:divBdr>
                                <w:top w:val="none" w:sz="0" w:space="0" w:color="auto"/>
                                <w:left w:val="none" w:sz="0" w:space="0" w:color="auto"/>
                                <w:bottom w:val="none" w:sz="0" w:space="0" w:color="auto"/>
                                <w:right w:val="none" w:sz="0" w:space="0" w:color="auto"/>
                              </w:divBdr>
                              <w:divsChild>
                                <w:div w:id="86128668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82794492">
                  <w:marLeft w:val="0"/>
                  <w:marRight w:val="0"/>
                  <w:marTop w:val="210"/>
                  <w:marBottom w:val="210"/>
                  <w:divBdr>
                    <w:top w:val="none" w:sz="0" w:space="0" w:color="auto"/>
                    <w:left w:val="none" w:sz="0" w:space="0" w:color="auto"/>
                    <w:bottom w:val="none" w:sz="0" w:space="0" w:color="auto"/>
                    <w:right w:val="none" w:sz="0" w:space="0" w:color="auto"/>
                  </w:divBdr>
                  <w:divsChild>
                    <w:div w:id="883102820">
                      <w:marLeft w:val="480"/>
                      <w:marRight w:val="0"/>
                      <w:marTop w:val="0"/>
                      <w:marBottom w:val="240"/>
                      <w:divBdr>
                        <w:top w:val="none" w:sz="0" w:space="0" w:color="auto"/>
                        <w:left w:val="none" w:sz="0" w:space="0" w:color="auto"/>
                        <w:bottom w:val="none" w:sz="0" w:space="0" w:color="auto"/>
                        <w:right w:val="none" w:sz="0" w:space="0" w:color="auto"/>
                      </w:divBdr>
                    </w:div>
                  </w:divsChild>
                </w:div>
                <w:div w:id="1303123492">
                  <w:marLeft w:val="0"/>
                  <w:marRight w:val="0"/>
                  <w:marTop w:val="210"/>
                  <w:marBottom w:val="210"/>
                  <w:divBdr>
                    <w:top w:val="none" w:sz="0" w:space="0" w:color="auto"/>
                    <w:left w:val="none" w:sz="0" w:space="0" w:color="auto"/>
                    <w:bottom w:val="none" w:sz="0" w:space="0" w:color="auto"/>
                    <w:right w:val="none" w:sz="0" w:space="0" w:color="auto"/>
                  </w:divBdr>
                  <w:divsChild>
                    <w:div w:id="1695964158">
                      <w:marLeft w:val="480"/>
                      <w:marRight w:val="0"/>
                      <w:marTop w:val="0"/>
                      <w:marBottom w:val="240"/>
                      <w:divBdr>
                        <w:top w:val="none" w:sz="0" w:space="0" w:color="auto"/>
                        <w:left w:val="none" w:sz="0" w:space="0" w:color="auto"/>
                        <w:bottom w:val="none" w:sz="0" w:space="0" w:color="auto"/>
                        <w:right w:val="none" w:sz="0" w:space="0" w:color="auto"/>
                      </w:divBdr>
                      <w:divsChild>
                        <w:div w:id="602568338">
                          <w:marLeft w:val="0"/>
                          <w:marRight w:val="0"/>
                          <w:marTop w:val="0"/>
                          <w:marBottom w:val="0"/>
                          <w:divBdr>
                            <w:top w:val="none" w:sz="0" w:space="0" w:color="auto"/>
                            <w:left w:val="none" w:sz="0" w:space="0" w:color="auto"/>
                            <w:bottom w:val="none" w:sz="0" w:space="0" w:color="auto"/>
                            <w:right w:val="none" w:sz="0" w:space="0" w:color="auto"/>
                          </w:divBdr>
                          <w:divsChild>
                            <w:div w:id="1145390209">
                              <w:marLeft w:val="0"/>
                              <w:marRight w:val="0"/>
                              <w:marTop w:val="210"/>
                              <w:marBottom w:val="210"/>
                              <w:divBdr>
                                <w:top w:val="none" w:sz="0" w:space="0" w:color="auto"/>
                                <w:left w:val="none" w:sz="0" w:space="0" w:color="auto"/>
                                <w:bottom w:val="none" w:sz="0" w:space="0" w:color="auto"/>
                                <w:right w:val="none" w:sz="0" w:space="0" w:color="auto"/>
                              </w:divBdr>
                              <w:divsChild>
                                <w:div w:id="1334601730">
                                  <w:marLeft w:val="480"/>
                                  <w:marRight w:val="0"/>
                                  <w:marTop w:val="0"/>
                                  <w:marBottom w:val="240"/>
                                  <w:divBdr>
                                    <w:top w:val="none" w:sz="0" w:space="0" w:color="auto"/>
                                    <w:left w:val="none" w:sz="0" w:space="0" w:color="auto"/>
                                    <w:bottom w:val="none" w:sz="0" w:space="0" w:color="auto"/>
                                    <w:right w:val="none" w:sz="0" w:space="0" w:color="auto"/>
                                  </w:divBdr>
                                </w:div>
                              </w:divsChild>
                            </w:div>
                            <w:div w:id="2076932879">
                              <w:marLeft w:val="0"/>
                              <w:marRight w:val="0"/>
                              <w:marTop w:val="210"/>
                              <w:marBottom w:val="210"/>
                              <w:divBdr>
                                <w:top w:val="none" w:sz="0" w:space="0" w:color="auto"/>
                                <w:left w:val="none" w:sz="0" w:space="0" w:color="auto"/>
                                <w:bottom w:val="none" w:sz="0" w:space="0" w:color="auto"/>
                                <w:right w:val="none" w:sz="0" w:space="0" w:color="auto"/>
                              </w:divBdr>
                              <w:divsChild>
                                <w:div w:id="634289781">
                                  <w:marLeft w:val="480"/>
                                  <w:marRight w:val="0"/>
                                  <w:marTop w:val="0"/>
                                  <w:marBottom w:val="240"/>
                                  <w:divBdr>
                                    <w:top w:val="none" w:sz="0" w:space="0" w:color="auto"/>
                                    <w:left w:val="none" w:sz="0" w:space="0" w:color="auto"/>
                                    <w:bottom w:val="none" w:sz="0" w:space="0" w:color="auto"/>
                                    <w:right w:val="none" w:sz="0" w:space="0" w:color="auto"/>
                                  </w:divBdr>
                                </w:div>
                              </w:divsChild>
                            </w:div>
                            <w:div w:id="1609660740">
                              <w:marLeft w:val="0"/>
                              <w:marRight w:val="0"/>
                              <w:marTop w:val="210"/>
                              <w:marBottom w:val="210"/>
                              <w:divBdr>
                                <w:top w:val="none" w:sz="0" w:space="0" w:color="auto"/>
                                <w:left w:val="none" w:sz="0" w:space="0" w:color="auto"/>
                                <w:bottom w:val="none" w:sz="0" w:space="0" w:color="auto"/>
                                <w:right w:val="none" w:sz="0" w:space="0" w:color="auto"/>
                              </w:divBdr>
                              <w:divsChild>
                                <w:div w:id="609552887">
                                  <w:marLeft w:val="480"/>
                                  <w:marRight w:val="0"/>
                                  <w:marTop w:val="0"/>
                                  <w:marBottom w:val="240"/>
                                  <w:divBdr>
                                    <w:top w:val="none" w:sz="0" w:space="0" w:color="auto"/>
                                    <w:left w:val="none" w:sz="0" w:space="0" w:color="auto"/>
                                    <w:bottom w:val="none" w:sz="0" w:space="0" w:color="auto"/>
                                    <w:right w:val="none" w:sz="0" w:space="0" w:color="auto"/>
                                  </w:divBdr>
                                </w:div>
                              </w:divsChild>
                            </w:div>
                            <w:div w:id="1260063072">
                              <w:marLeft w:val="0"/>
                              <w:marRight w:val="0"/>
                              <w:marTop w:val="210"/>
                              <w:marBottom w:val="0"/>
                              <w:divBdr>
                                <w:top w:val="none" w:sz="0" w:space="0" w:color="auto"/>
                                <w:left w:val="none" w:sz="0" w:space="0" w:color="auto"/>
                                <w:bottom w:val="none" w:sz="0" w:space="0" w:color="auto"/>
                                <w:right w:val="none" w:sz="0" w:space="0" w:color="auto"/>
                              </w:divBdr>
                              <w:divsChild>
                                <w:div w:id="116165201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4029281">
                  <w:marLeft w:val="0"/>
                  <w:marRight w:val="0"/>
                  <w:marTop w:val="210"/>
                  <w:marBottom w:val="210"/>
                  <w:divBdr>
                    <w:top w:val="none" w:sz="0" w:space="0" w:color="auto"/>
                    <w:left w:val="none" w:sz="0" w:space="0" w:color="auto"/>
                    <w:bottom w:val="none" w:sz="0" w:space="0" w:color="auto"/>
                    <w:right w:val="none" w:sz="0" w:space="0" w:color="auto"/>
                  </w:divBdr>
                  <w:divsChild>
                    <w:div w:id="1789885345">
                      <w:marLeft w:val="480"/>
                      <w:marRight w:val="0"/>
                      <w:marTop w:val="0"/>
                      <w:marBottom w:val="240"/>
                      <w:divBdr>
                        <w:top w:val="none" w:sz="0" w:space="0" w:color="auto"/>
                        <w:left w:val="none" w:sz="0" w:space="0" w:color="auto"/>
                        <w:bottom w:val="none" w:sz="0" w:space="0" w:color="auto"/>
                        <w:right w:val="none" w:sz="0" w:space="0" w:color="auto"/>
                      </w:divBdr>
                      <w:divsChild>
                        <w:div w:id="467357401">
                          <w:marLeft w:val="0"/>
                          <w:marRight w:val="0"/>
                          <w:marTop w:val="0"/>
                          <w:marBottom w:val="0"/>
                          <w:divBdr>
                            <w:top w:val="none" w:sz="0" w:space="0" w:color="auto"/>
                            <w:left w:val="none" w:sz="0" w:space="0" w:color="auto"/>
                            <w:bottom w:val="none" w:sz="0" w:space="0" w:color="auto"/>
                            <w:right w:val="none" w:sz="0" w:space="0" w:color="auto"/>
                          </w:divBdr>
                          <w:divsChild>
                            <w:div w:id="2171553">
                              <w:marLeft w:val="0"/>
                              <w:marRight w:val="0"/>
                              <w:marTop w:val="210"/>
                              <w:marBottom w:val="210"/>
                              <w:divBdr>
                                <w:top w:val="none" w:sz="0" w:space="0" w:color="auto"/>
                                <w:left w:val="none" w:sz="0" w:space="0" w:color="auto"/>
                                <w:bottom w:val="none" w:sz="0" w:space="0" w:color="auto"/>
                                <w:right w:val="none" w:sz="0" w:space="0" w:color="auto"/>
                              </w:divBdr>
                              <w:divsChild>
                                <w:div w:id="1602105567">
                                  <w:marLeft w:val="480"/>
                                  <w:marRight w:val="0"/>
                                  <w:marTop w:val="0"/>
                                  <w:marBottom w:val="240"/>
                                  <w:divBdr>
                                    <w:top w:val="none" w:sz="0" w:space="0" w:color="auto"/>
                                    <w:left w:val="none" w:sz="0" w:space="0" w:color="auto"/>
                                    <w:bottom w:val="none" w:sz="0" w:space="0" w:color="auto"/>
                                    <w:right w:val="none" w:sz="0" w:space="0" w:color="auto"/>
                                  </w:divBdr>
                                </w:div>
                              </w:divsChild>
                            </w:div>
                            <w:div w:id="310989974">
                              <w:marLeft w:val="0"/>
                              <w:marRight w:val="0"/>
                              <w:marTop w:val="210"/>
                              <w:marBottom w:val="0"/>
                              <w:divBdr>
                                <w:top w:val="none" w:sz="0" w:space="0" w:color="auto"/>
                                <w:left w:val="none" w:sz="0" w:space="0" w:color="auto"/>
                                <w:bottom w:val="none" w:sz="0" w:space="0" w:color="auto"/>
                                <w:right w:val="none" w:sz="0" w:space="0" w:color="auto"/>
                              </w:divBdr>
                              <w:divsChild>
                                <w:div w:id="21075802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21435367">
                  <w:marLeft w:val="0"/>
                  <w:marRight w:val="0"/>
                  <w:marTop w:val="210"/>
                  <w:marBottom w:val="210"/>
                  <w:divBdr>
                    <w:top w:val="none" w:sz="0" w:space="0" w:color="auto"/>
                    <w:left w:val="none" w:sz="0" w:space="0" w:color="auto"/>
                    <w:bottom w:val="none" w:sz="0" w:space="0" w:color="auto"/>
                    <w:right w:val="none" w:sz="0" w:space="0" w:color="auto"/>
                  </w:divBdr>
                  <w:divsChild>
                    <w:div w:id="1114713253">
                      <w:marLeft w:val="480"/>
                      <w:marRight w:val="0"/>
                      <w:marTop w:val="0"/>
                      <w:marBottom w:val="240"/>
                      <w:divBdr>
                        <w:top w:val="none" w:sz="0" w:space="0" w:color="auto"/>
                        <w:left w:val="none" w:sz="0" w:space="0" w:color="auto"/>
                        <w:bottom w:val="none" w:sz="0" w:space="0" w:color="auto"/>
                        <w:right w:val="none" w:sz="0" w:space="0" w:color="auto"/>
                      </w:divBdr>
                    </w:div>
                  </w:divsChild>
                </w:div>
                <w:div w:id="1906379436">
                  <w:marLeft w:val="0"/>
                  <w:marRight w:val="0"/>
                  <w:marTop w:val="210"/>
                  <w:marBottom w:val="210"/>
                  <w:divBdr>
                    <w:top w:val="none" w:sz="0" w:space="0" w:color="auto"/>
                    <w:left w:val="none" w:sz="0" w:space="0" w:color="auto"/>
                    <w:bottom w:val="none" w:sz="0" w:space="0" w:color="auto"/>
                    <w:right w:val="none" w:sz="0" w:space="0" w:color="auto"/>
                  </w:divBdr>
                  <w:divsChild>
                    <w:div w:id="746659468">
                      <w:marLeft w:val="480"/>
                      <w:marRight w:val="0"/>
                      <w:marTop w:val="0"/>
                      <w:marBottom w:val="240"/>
                      <w:divBdr>
                        <w:top w:val="none" w:sz="0" w:space="0" w:color="auto"/>
                        <w:left w:val="none" w:sz="0" w:space="0" w:color="auto"/>
                        <w:bottom w:val="none" w:sz="0" w:space="0" w:color="auto"/>
                        <w:right w:val="none" w:sz="0" w:space="0" w:color="auto"/>
                      </w:divBdr>
                    </w:div>
                  </w:divsChild>
                </w:div>
                <w:div w:id="417289191">
                  <w:marLeft w:val="0"/>
                  <w:marRight w:val="0"/>
                  <w:marTop w:val="210"/>
                  <w:marBottom w:val="0"/>
                  <w:divBdr>
                    <w:top w:val="none" w:sz="0" w:space="0" w:color="auto"/>
                    <w:left w:val="none" w:sz="0" w:space="0" w:color="auto"/>
                    <w:bottom w:val="none" w:sz="0" w:space="0" w:color="auto"/>
                    <w:right w:val="none" w:sz="0" w:space="0" w:color="auto"/>
                  </w:divBdr>
                  <w:divsChild>
                    <w:div w:id="11220931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427430141">
          <w:marLeft w:val="0"/>
          <w:marRight w:val="0"/>
          <w:marTop w:val="480"/>
          <w:marBottom w:val="60"/>
          <w:divBdr>
            <w:top w:val="none" w:sz="0" w:space="0" w:color="auto"/>
            <w:left w:val="none" w:sz="0" w:space="0" w:color="auto"/>
            <w:bottom w:val="none" w:sz="0" w:space="0" w:color="auto"/>
            <w:right w:val="none" w:sz="0" w:space="0" w:color="auto"/>
          </w:divBdr>
        </w:div>
        <w:div w:id="739450549">
          <w:marLeft w:val="0"/>
          <w:marRight w:val="0"/>
          <w:marTop w:val="0"/>
          <w:marBottom w:val="0"/>
          <w:divBdr>
            <w:top w:val="none" w:sz="0" w:space="0" w:color="auto"/>
            <w:left w:val="none" w:sz="0" w:space="0" w:color="auto"/>
            <w:bottom w:val="none" w:sz="0" w:space="0" w:color="auto"/>
            <w:right w:val="none" w:sz="0" w:space="0" w:color="auto"/>
          </w:divBdr>
          <w:divsChild>
            <w:div w:id="1206137245">
              <w:marLeft w:val="0"/>
              <w:marRight w:val="0"/>
              <w:marTop w:val="0"/>
              <w:marBottom w:val="210"/>
              <w:divBdr>
                <w:top w:val="none" w:sz="0" w:space="0" w:color="auto"/>
                <w:left w:val="none" w:sz="0" w:space="0" w:color="auto"/>
                <w:bottom w:val="none" w:sz="0" w:space="0" w:color="auto"/>
                <w:right w:val="none" w:sz="0" w:space="0" w:color="auto"/>
              </w:divBdr>
            </w:div>
            <w:div w:id="1075588647">
              <w:marLeft w:val="0"/>
              <w:marRight w:val="0"/>
              <w:marTop w:val="0"/>
              <w:marBottom w:val="0"/>
              <w:divBdr>
                <w:top w:val="none" w:sz="0" w:space="0" w:color="auto"/>
                <w:left w:val="none" w:sz="0" w:space="0" w:color="auto"/>
                <w:bottom w:val="none" w:sz="0" w:space="0" w:color="auto"/>
                <w:right w:val="none" w:sz="0" w:space="0" w:color="auto"/>
              </w:divBdr>
              <w:divsChild>
                <w:div w:id="1742411170">
                  <w:marLeft w:val="0"/>
                  <w:marRight w:val="0"/>
                  <w:marTop w:val="210"/>
                  <w:marBottom w:val="210"/>
                  <w:divBdr>
                    <w:top w:val="none" w:sz="0" w:space="0" w:color="auto"/>
                    <w:left w:val="none" w:sz="0" w:space="0" w:color="auto"/>
                    <w:bottom w:val="none" w:sz="0" w:space="0" w:color="auto"/>
                    <w:right w:val="none" w:sz="0" w:space="0" w:color="auto"/>
                  </w:divBdr>
                  <w:divsChild>
                    <w:div w:id="2069843279">
                      <w:marLeft w:val="480"/>
                      <w:marRight w:val="0"/>
                      <w:marTop w:val="0"/>
                      <w:marBottom w:val="240"/>
                      <w:divBdr>
                        <w:top w:val="none" w:sz="0" w:space="0" w:color="auto"/>
                        <w:left w:val="none" w:sz="0" w:space="0" w:color="auto"/>
                        <w:bottom w:val="none" w:sz="0" w:space="0" w:color="auto"/>
                        <w:right w:val="none" w:sz="0" w:space="0" w:color="auto"/>
                      </w:divBdr>
                    </w:div>
                  </w:divsChild>
                </w:div>
                <w:div w:id="1400051905">
                  <w:marLeft w:val="0"/>
                  <w:marRight w:val="0"/>
                  <w:marTop w:val="210"/>
                  <w:marBottom w:val="210"/>
                  <w:divBdr>
                    <w:top w:val="none" w:sz="0" w:space="0" w:color="auto"/>
                    <w:left w:val="none" w:sz="0" w:space="0" w:color="auto"/>
                    <w:bottom w:val="none" w:sz="0" w:space="0" w:color="auto"/>
                    <w:right w:val="none" w:sz="0" w:space="0" w:color="auto"/>
                  </w:divBdr>
                  <w:divsChild>
                    <w:div w:id="1735933882">
                      <w:marLeft w:val="480"/>
                      <w:marRight w:val="0"/>
                      <w:marTop w:val="0"/>
                      <w:marBottom w:val="240"/>
                      <w:divBdr>
                        <w:top w:val="none" w:sz="0" w:space="0" w:color="auto"/>
                        <w:left w:val="none" w:sz="0" w:space="0" w:color="auto"/>
                        <w:bottom w:val="none" w:sz="0" w:space="0" w:color="auto"/>
                        <w:right w:val="none" w:sz="0" w:space="0" w:color="auto"/>
                      </w:divBdr>
                    </w:div>
                  </w:divsChild>
                </w:div>
                <w:div w:id="792095072">
                  <w:marLeft w:val="0"/>
                  <w:marRight w:val="0"/>
                  <w:marTop w:val="210"/>
                  <w:marBottom w:val="210"/>
                  <w:divBdr>
                    <w:top w:val="none" w:sz="0" w:space="0" w:color="auto"/>
                    <w:left w:val="none" w:sz="0" w:space="0" w:color="auto"/>
                    <w:bottom w:val="none" w:sz="0" w:space="0" w:color="auto"/>
                    <w:right w:val="none" w:sz="0" w:space="0" w:color="auto"/>
                  </w:divBdr>
                  <w:divsChild>
                    <w:div w:id="990986706">
                      <w:marLeft w:val="480"/>
                      <w:marRight w:val="0"/>
                      <w:marTop w:val="0"/>
                      <w:marBottom w:val="240"/>
                      <w:divBdr>
                        <w:top w:val="none" w:sz="0" w:space="0" w:color="auto"/>
                        <w:left w:val="none" w:sz="0" w:space="0" w:color="auto"/>
                        <w:bottom w:val="none" w:sz="0" w:space="0" w:color="auto"/>
                        <w:right w:val="none" w:sz="0" w:space="0" w:color="auto"/>
                      </w:divBdr>
                    </w:div>
                  </w:divsChild>
                </w:div>
                <w:div w:id="1829058160">
                  <w:marLeft w:val="0"/>
                  <w:marRight w:val="0"/>
                  <w:marTop w:val="210"/>
                  <w:marBottom w:val="210"/>
                  <w:divBdr>
                    <w:top w:val="none" w:sz="0" w:space="0" w:color="auto"/>
                    <w:left w:val="none" w:sz="0" w:space="0" w:color="auto"/>
                    <w:bottom w:val="none" w:sz="0" w:space="0" w:color="auto"/>
                    <w:right w:val="none" w:sz="0" w:space="0" w:color="auto"/>
                  </w:divBdr>
                  <w:divsChild>
                    <w:div w:id="791245848">
                      <w:marLeft w:val="480"/>
                      <w:marRight w:val="0"/>
                      <w:marTop w:val="0"/>
                      <w:marBottom w:val="240"/>
                      <w:divBdr>
                        <w:top w:val="none" w:sz="0" w:space="0" w:color="auto"/>
                        <w:left w:val="none" w:sz="0" w:space="0" w:color="auto"/>
                        <w:bottom w:val="none" w:sz="0" w:space="0" w:color="auto"/>
                        <w:right w:val="none" w:sz="0" w:space="0" w:color="auto"/>
                      </w:divBdr>
                    </w:div>
                  </w:divsChild>
                </w:div>
                <w:div w:id="1231647645">
                  <w:marLeft w:val="0"/>
                  <w:marRight w:val="0"/>
                  <w:marTop w:val="210"/>
                  <w:marBottom w:val="210"/>
                  <w:divBdr>
                    <w:top w:val="none" w:sz="0" w:space="0" w:color="auto"/>
                    <w:left w:val="none" w:sz="0" w:space="0" w:color="auto"/>
                    <w:bottom w:val="none" w:sz="0" w:space="0" w:color="auto"/>
                    <w:right w:val="none" w:sz="0" w:space="0" w:color="auto"/>
                  </w:divBdr>
                  <w:divsChild>
                    <w:div w:id="160196690">
                      <w:marLeft w:val="480"/>
                      <w:marRight w:val="0"/>
                      <w:marTop w:val="0"/>
                      <w:marBottom w:val="240"/>
                      <w:divBdr>
                        <w:top w:val="none" w:sz="0" w:space="0" w:color="auto"/>
                        <w:left w:val="none" w:sz="0" w:space="0" w:color="auto"/>
                        <w:bottom w:val="none" w:sz="0" w:space="0" w:color="auto"/>
                        <w:right w:val="none" w:sz="0" w:space="0" w:color="auto"/>
                      </w:divBdr>
                    </w:div>
                  </w:divsChild>
                </w:div>
                <w:div w:id="1429279357">
                  <w:marLeft w:val="0"/>
                  <w:marRight w:val="0"/>
                  <w:marTop w:val="210"/>
                  <w:marBottom w:val="0"/>
                  <w:divBdr>
                    <w:top w:val="none" w:sz="0" w:space="0" w:color="auto"/>
                    <w:left w:val="none" w:sz="0" w:space="0" w:color="auto"/>
                    <w:bottom w:val="none" w:sz="0" w:space="0" w:color="auto"/>
                    <w:right w:val="none" w:sz="0" w:space="0" w:color="auto"/>
                  </w:divBdr>
                  <w:divsChild>
                    <w:div w:id="200724061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426006491">
          <w:marLeft w:val="0"/>
          <w:marRight w:val="0"/>
          <w:marTop w:val="480"/>
          <w:marBottom w:val="60"/>
          <w:divBdr>
            <w:top w:val="none" w:sz="0" w:space="0" w:color="auto"/>
            <w:left w:val="none" w:sz="0" w:space="0" w:color="auto"/>
            <w:bottom w:val="none" w:sz="0" w:space="0" w:color="auto"/>
            <w:right w:val="none" w:sz="0" w:space="0" w:color="auto"/>
          </w:divBdr>
        </w:div>
        <w:div w:id="1427993205">
          <w:marLeft w:val="0"/>
          <w:marRight w:val="0"/>
          <w:marTop w:val="0"/>
          <w:marBottom w:val="0"/>
          <w:divBdr>
            <w:top w:val="none" w:sz="0" w:space="0" w:color="auto"/>
            <w:left w:val="none" w:sz="0" w:space="0" w:color="auto"/>
            <w:bottom w:val="none" w:sz="0" w:space="0" w:color="auto"/>
            <w:right w:val="none" w:sz="0" w:space="0" w:color="auto"/>
          </w:divBdr>
          <w:divsChild>
            <w:div w:id="350230837">
              <w:marLeft w:val="0"/>
              <w:marRight w:val="0"/>
              <w:marTop w:val="0"/>
              <w:marBottom w:val="210"/>
              <w:divBdr>
                <w:top w:val="none" w:sz="0" w:space="0" w:color="auto"/>
                <w:left w:val="none" w:sz="0" w:space="0" w:color="auto"/>
                <w:bottom w:val="none" w:sz="0" w:space="0" w:color="auto"/>
                <w:right w:val="none" w:sz="0" w:space="0" w:color="auto"/>
              </w:divBdr>
            </w:div>
            <w:div w:id="900676074">
              <w:marLeft w:val="0"/>
              <w:marRight w:val="0"/>
              <w:marTop w:val="0"/>
              <w:marBottom w:val="0"/>
              <w:divBdr>
                <w:top w:val="none" w:sz="0" w:space="0" w:color="auto"/>
                <w:left w:val="none" w:sz="0" w:space="0" w:color="auto"/>
                <w:bottom w:val="none" w:sz="0" w:space="0" w:color="auto"/>
                <w:right w:val="none" w:sz="0" w:space="0" w:color="auto"/>
              </w:divBdr>
              <w:divsChild>
                <w:div w:id="596403194">
                  <w:marLeft w:val="0"/>
                  <w:marRight w:val="0"/>
                  <w:marTop w:val="210"/>
                  <w:marBottom w:val="210"/>
                  <w:divBdr>
                    <w:top w:val="none" w:sz="0" w:space="0" w:color="auto"/>
                    <w:left w:val="none" w:sz="0" w:space="0" w:color="auto"/>
                    <w:bottom w:val="none" w:sz="0" w:space="0" w:color="auto"/>
                    <w:right w:val="none" w:sz="0" w:space="0" w:color="auto"/>
                  </w:divBdr>
                  <w:divsChild>
                    <w:div w:id="428741200">
                      <w:marLeft w:val="480"/>
                      <w:marRight w:val="0"/>
                      <w:marTop w:val="0"/>
                      <w:marBottom w:val="240"/>
                      <w:divBdr>
                        <w:top w:val="none" w:sz="0" w:space="0" w:color="auto"/>
                        <w:left w:val="none" w:sz="0" w:space="0" w:color="auto"/>
                        <w:bottom w:val="none" w:sz="0" w:space="0" w:color="auto"/>
                        <w:right w:val="none" w:sz="0" w:space="0" w:color="auto"/>
                      </w:divBdr>
                    </w:div>
                  </w:divsChild>
                </w:div>
                <w:div w:id="1342396249">
                  <w:marLeft w:val="0"/>
                  <w:marRight w:val="0"/>
                  <w:marTop w:val="210"/>
                  <w:marBottom w:val="210"/>
                  <w:divBdr>
                    <w:top w:val="none" w:sz="0" w:space="0" w:color="auto"/>
                    <w:left w:val="none" w:sz="0" w:space="0" w:color="auto"/>
                    <w:bottom w:val="none" w:sz="0" w:space="0" w:color="auto"/>
                    <w:right w:val="none" w:sz="0" w:space="0" w:color="auto"/>
                  </w:divBdr>
                  <w:divsChild>
                    <w:div w:id="898974910">
                      <w:marLeft w:val="480"/>
                      <w:marRight w:val="0"/>
                      <w:marTop w:val="0"/>
                      <w:marBottom w:val="240"/>
                      <w:divBdr>
                        <w:top w:val="none" w:sz="0" w:space="0" w:color="auto"/>
                        <w:left w:val="none" w:sz="0" w:space="0" w:color="auto"/>
                        <w:bottom w:val="none" w:sz="0" w:space="0" w:color="auto"/>
                        <w:right w:val="none" w:sz="0" w:space="0" w:color="auto"/>
                      </w:divBdr>
                      <w:divsChild>
                        <w:div w:id="1386761286">
                          <w:marLeft w:val="0"/>
                          <w:marRight w:val="0"/>
                          <w:marTop w:val="0"/>
                          <w:marBottom w:val="0"/>
                          <w:divBdr>
                            <w:top w:val="none" w:sz="0" w:space="0" w:color="auto"/>
                            <w:left w:val="none" w:sz="0" w:space="0" w:color="auto"/>
                            <w:bottom w:val="none" w:sz="0" w:space="0" w:color="auto"/>
                            <w:right w:val="none" w:sz="0" w:space="0" w:color="auto"/>
                          </w:divBdr>
                          <w:divsChild>
                            <w:div w:id="972298009">
                              <w:marLeft w:val="0"/>
                              <w:marRight w:val="0"/>
                              <w:marTop w:val="210"/>
                              <w:marBottom w:val="210"/>
                              <w:divBdr>
                                <w:top w:val="none" w:sz="0" w:space="0" w:color="auto"/>
                                <w:left w:val="none" w:sz="0" w:space="0" w:color="auto"/>
                                <w:bottom w:val="none" w:sz="0" w:space="0" w:color="auto"/>
                                <w:right w:val="none" w:sz="0" w:space="0" w:color="auto"/>
                              </w:divBdr>
                              <w:divsChild>
                                <w:div w:id="235558696">
                                  <w:marLeft w:val="480"/>
                                  <w:marRight w:val="0"/>
                                  <w:marTop w:val="0"/>
                                  <w:marBottom w:val="240"/>
                                  <w:divBdr>
                                    <w:top w:val="none" w:sz="0" w:space="0" w:color="auto"/>
                                    <w:left w:val="none" w:sz="0" w:space="0" w:color="auto"/>
                                    <w:bottom w:val="none" w:sz="0" w:space="0" w:color="auto"/>
                                    <w:right w:val="none" w:sz="0" w:space="0" w:color="auto"/>
                                  </w:divBdr>
                                </w:div>
                              </w:divsChild>
                            </w:div>
                            <w:div w:id="1196042005">
                              <w:marLeft w:val="0"/>
                              <w:marRight w:val="0"/>
                              <w:marTop w:val="210"/>
                              <w:marBottom w:val="210"/>
                              <w:divBdr>
                                <w:top w:val="none" w:sz="0" w:space="0" w:color="auto"/>
                                <w:left w:val="none" w:sz="0" w:space="0" w:color="auto"/>
                                <w:bottom w:val="none" w:sz="0" w:space="0" w:color="auto"/>
                                <w:right w:val="none" w:sz="0" w:space="0" w:color="auto"/>
                              </w:divBdr>
                              <w:divsChild>
                                <w:div w:id="519129031">
                                  <w:marLeft w:val="480"/>
                                  <w:marRight w:val="0"/>
                                  <w:marTop w:val="0"/>
                                  <w:marBottom w:val="240"/>
                                  <w:divBdr>
                                    <w:top w:val="none" w:sz="0" w:space="0" w:color="auto"/>
                                    <w:left w:val="none" w:sz="0" w:space="0" w:color="auto"/>
                                    <w:bottom w:val="none" w:sz="0" w:space="0" w:color="auto"/>
                                    <w:right w:val="none" w:sz="0" w:space="0" w:color="auto"/>
                                  </w:divBdr>
                                </w:div>
                              </w:divsChild>
                            </w:div>
                            <w:div w:id="1156189770">
                              <w:marLeft w:val="0"/>
                              <w:marRight w:val="0"/>
                              <w:marTop w:val="210"/>
                              <w:marBottom w:val="210"/>
                              <w:divBdr>
                                <w:top w:val="none" w:sz="0" w:space="0" w:color="auto"/>
                                <w:left w:val="none" w:sz="0" w:space="0" w:color="auto"/>
                                <w:bottom w:val="none" w:sz="0" w:space="0" w:color="auto"/>
                                <w:right w:val="none" w:sz="0" w:space="0" w:color="auto"/>
                              </w:divBdr>
                              <w:divsChild>
                                <w:div w:id="1844128416">
                                  <w:marLeft w:val="480"/>
                                  <w:marRight w:val="0"/>
                                  <w:marTop w:val="0"/>
                                  <w:marBottom w:val="240"/>
                                  <w:divBdr>
                                    <w:top w:val="none" w:sz="0" w:space="0" w:color="auto"/>
                                    <w:left w:val="none" w:sz="0" w:space="0" w:color="auto"/>
                                    <w:bottom w:val="none" w:sz="0" w:space="0" w:color="auto"/>
                                    <w:right w:val="none" w:sz="0" w:space="0" w:color="auto"/>
                                  </w:divBdr>
                                </w:div>
                              </w:divsChild>
                            </w:div>
                            <w:div w:id="1331566866">
                              <w:marLeft w:val="0"/>
                              <w:marRight w:val="0"/>
                              <w:marTop w:val="210"/>
                              <w:marBottom w:val="210"/>
                              <w:divBdr>
                                <w:top w:val="none" w:sz="0" w:space="0" w:color="auto"/>
                                <w:left w:val="none" w:sz="0" w:space="0" w:color="auto"/>
                                <w:bottom w:val="none" w:sz="0" w:space="0" w:color="auto"/>
                                <w:right w:val="none" w:sz="0" w:space="0" w:color="auto"/>
                              </w:divBdr>
                              <w:divsChild>
                                <w:div w:id="1246039250">
                                  <w:marLeft w:val="480"/>
                                  <w:marRight w:val="0"/>
                                  <w:marTop w:val="0"/>
                                  <w:marBottom w:val="240"/>
                                  <w:divBdr>
                                    <w:top w:val="none" w:sz="0" w:space="0" w:color="auto"/>
                                    <w:left w:val="none" w:sz="0" w:space="0" w:color="auto"/>
                                    <w:bottom w:val="none" w:sz="0" w:space="0" w:color="auto"/>
                                    <w:right w:val="none" w:sz="0" w:space="0" w:color="auto"/>
                                  </w:divBdr>
                                </w:div>
                              </w:divsChild>
                            </w:div>
                            <w:div w:id="742218116">
                              <w:marLeft w:val="0"/>
                              <w:marRight w:val="0"/>
                              <w:marTop w:val="210"/>
                              <w:marBottom w:val="0"/>
                              <w:divBdr>
                                <w:top w:val="none" w:sz="0" w:space="0" w:color="auto"/>
                                <w:left w:val="none" w:sz="0" w:space="0" w:color="auto"/>
                                <w:bottom w:val="none" w:sz="0" w:space="0" w:color="auto"/>
                                <w:right w:val="none" w:sz="0" w:space="0" w:color="auto"/>
                              </w:divBdr>
                              <w:divsChild>
                                <w:div w:id="1209149938">
                                  <w:marLeft w:val="480"/>
                                  <w:marRight w:val="0"/>
                                  <w:marTop w:val="0"/>
                                  <w:marBottom w:val="240"/>
                                  <w:divBdr>
                                    <w:top w:val="none" w:sz="0" w:space="0" w:color="auto"/>
                                    <w:left w:val="none" w:sz="0" w:space="0" w:color="auto"/>
                                    <w:bottom w:val="none" w:sz="0" w:space="0" w:color="auto"/>
                                    <w:right w:val="none" w:sz="0" w:space="0" w:color="auto"/>
                                  </w:divBdr>
                                  <w:divsChild>
                                    <w:div w:id="1307248749">
                                      <w:marLeft w:val="0"/>
                                      <w:marRight w:val="0"/>
                                      <w:marTop w:val="0"/>
                                      <w:marBottom w:val="0"/>
                                      <w:divBdr>
                                        <w:top w:val="none" w:sz="0" w:space="0" w:color="auto"/>
                                        <w:left w:val="none" w:sz="0" w:space="0" w:color="auto"/>
                                        <w:bottom w:val="none" w:sz="0" w:space="0" w:color="auto"/>
                                        <w:right w:val="none" w:sz="0" w:space="0" w:color="auto"/>
                                      </w:divBdr>
                                      <w:divsChild>
                                        <w:div w:id="172380187">
                                          <w:marLeft w:val="0"/>
                                          <w:marRight w:val="0"/>
                                          <w:marTop w:val="0"/>
                                          <w:marBottom w:val="0"/>
                                          <w:divBdr>
                                            <w:top w:val="none" w:sz="0" w:space="0" w:color="auto"/>
                                            <w:left w:val="none" w:sz="0" w:space="0" w:color="auto"/>
                                            <w:bottom w:val="none" w:sz="0" w:space="0" w:color="auto"/>
                                            <w:right w:val="none" w:sz="0" w:space="0" w:color="auto"/>
                                          </w:divBdr>
                                          <w:divsChild>
                                            <w:div w:id="133602955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869824">
                  <w:marLeft w:val="0"/>
                  <w:marRight w:val="0"/>
                  <w:marTop w:val="210"/>
                  <w:marBottom w:val="210"/>
                  <w:divBdr>
                    <w:top w:val="none" w:sz="0" w:space="0" w:color="auto"/>
                    <w:left w:val="none" w:sz="0" w:space="0" w:color="auto"/>
                    <w:bottom w:val="none" w:sz="0" w:space="0" w:color="auto"/>
                    <w:right w:val="none" w:sz="0" w:space="0" w:color="auto"/>
                  </w:divBdr>
                  <w:divsChild>
                    <w:div w:id="1327247531">
                      <w:marLeft w:val="480"/>
                      <w:marRight w:val="0"/>
                      <w:marTop w:val="0"/>
                      <w:marBottom w:val="240"/>
                      <w:divBdr>
                        <w:top w:val="none" w:sz="0" w:space="0" w:color="auto"/>
                        <w:left w:val="none" w:sz="0" w:space="0" w:color="auto"/>
                        <w:bottom w:val="none" w:sz="0" w:space="0" w:color="auto"/>
                        <w:right w:val="none" w:sz="0" w:space="0" w:color="auto"/>
                      </w:divBdr>
                      <w:divsChild>
                        <w:div w:id="1602491996">
                          <w:marLeft w:val="0"/>
                          <w:marRight w:val="0"/>
                          <w:marTop w:val="0"/>
                          <w:marBottom w:val="0"/>
                          <w:divBdr>
                            <w:top w:val="none" w:sz="0" w:space="0" w:color="auto"/>
                            <w:left w:val="none" w:sz="0" w:space="0" w:color="auto"/>
                            <w:bottom w:val="none" w:sz="0" w:space="0" w:color="auto"/>
                            <w:right w:val="none" w:sz="0" w:space="0" w:color="auto"/>
                          </w:divBdr>
                          <w:divsChild>
                            <w:div w:id="909121866">
                              <w:marLeft w:val="0"/>
                              <w:marRight w:val="0"/>
                              <w:marTop w:val="210"/>
                              <w:marBottom w:val="210"/>
                              <w:divBdr>
                                <w:top w:val="none" w:sz="0" w:space="0" w:color="auto"/>
                                <w:left w:val="none" w:sz="0" w:space="0" w:color="auto"/>
                                <w:bottom w:val="none" w:sz="0" w:space="0" w:color="auto"/>
                                <w:right w:val="none" w:sz="0" w:space="0" w:color="auto"/>
                              </w:divBdr>
                              <w:divsChild>
                                <w:div w:id="89739244">
                                  <w:marLeft w:val="480"/>
                                  <w:marRight w:val="0"/>
                                  <w:marTop w:val="0"/>
                                  <w:marBottom w:val="240"/>
                                  <w:divBdr>
                                    <w:top w:val="none" w:sz="0" w:space="0" w:color="auto"/>
                                    <w:left w:val="none" w:sz="0" w:space="0" w:color="auto"/>
                                    <w:bottom w:val="none" w:sz="0" w:space="0" w:color="auto"/>
                                    <w:right w:val="none" w:sz="0" w:space="0" w:color="auto"/>
                                  </w:divBdr>
                                </w:div>
                              </w:divsChild>
                            </w:div>
                            <w:div w:id="872692962">
                              <w:marLeft w:val="0"/>
                              <w:marRight w:val="0"/>
                              <w:marTop w:val="210"/>
                              <w:marBottom w:val="210"/>
                              <w:divBdr>
                                <w:top w:val="none" w:sz="0" w:space="0" w:color="auto"/>
                                <w:left w:val="none" w:sz="0" w:space="0" w:color="auto"/>
                                <w:bottom w:val="none" w:sz="0" w:space="0" w:color="auto"/>
                                <w:right w:val="none" w:sz="0" w:space="0" w:color="auto"/>
                              </w:divBdr>
                              <w:divsChild>
                                <w:div w:id="985207267">
                                  <w:marLeft w:val="480"/>
                                  <w:marRight w:val="0"/>
                                  <w:marTop w:val="0"/>
                                  <w:marBottom w:val="240"/>
                                  <w:divBdr>
                                    <w:top w:val="none" w:sz="0" w:space="0" w:color="auto"/>
                                    <w:left w:val="none" w:sz="0" w:space="0" w:color="auto"/>
                                    <w:bottom w:val="none" w:sz="0" w:space="0" w:color="auto"/>
                                    <w:right w:val="none" w:sz="0" w:space="0" w:color="auto"/>
                                  </w:divBdr>
                                </w:div>
                              </w:divsChild>
                            </w:div>
                            <w:div w:id="1781495">
                              <w:marLeft w:val="0"/>
                              <w:marRight w:val="0"/>
                              <w:marTop w:val="210"/>
                              <w:marBottom w:val="210"/>
                              <w:divBdr>
                                <w:top w:val="none" w:sz="0" w:space="0" w:color="auto"/>
                                <w:left w:val="none" w:sz="0" w:space="0" w:color="auto"/>
                                <w:bottom w:val="none" w:sz="0" w:space="0" w:color="auto"/>
                                <w:right w:val="none" w:sz="0" w:space="0" w:color="auto"/>
                              </w:divBdr>
                              <w:divsChild>
                                <w:div w:id="1429620310">
                                  <w:marLeft w:val="480"/>
                                  <w:marRight w:val="0"/>
                                  <w:marTop w:val="0"/>
                                  <w:marBottom w:val="240"/>
                                  <w:divBdr>
                                    <w:top w:val="none" w:sz="0" w:space="0" w:color="auto"/>
                                    <w:left w:val="none" w:sz="0" w:space="0" w:color="auto"/>
                                    <w:bottom w:val="none" w:sz="0" w:space="0" w:color="auto"/>
                                    <w:right w:val="none" w:sz="0" w:space="0" w:color="auto"/>
                                  </w:divBdr>
                                </w:div>
                              </w:divsChild>
                            </w:div>
                            <w:div w:id="1206674411">
                              <w:marLeft w:val="0"/>
                              <w:marRight w:val="0"/>
                              <w:marTop w:val="210"/>
                              <w:marBottom w:val="210"/>
                              <w:divBdr>
                                <w:top w:val="none" w:sz="0" w:space="0" w:color="auto"/>
                                <w:left w:val="none" w:sz="0" w:space="0" w:color="auto"/>
                                <w:bottom w:val="none" w:sz="0" w:space="0" w:color="auto"/>
                                <w:right w:val="none" w:sz="0" w:space="0" w:color="auto"/>
                              </w:divBdr>
                              <w:divsChild>
                                <w:div w:id="1100567079">
                                  <w:marLeft w:val="480"/>
                                  <w:marRight w:val="0"/>
                                  <w:marTop w:val="0"/>
                                  <w:marBottom w:val="240"/>
                                  <w:divBdr>
                                    <w:top w:val="none" w:sz="0" w:space="0" w:color="auto"/>
                                    <w:left w:val="none" w:sz="0" w:space="0" w:color="auto"/>
                                    <w:bottom w:val="none" w:sz="0" w:space="0" w:color="auto"/>
                                    <w:right w:val="none" w:sz="0" w:space="0" w:color="auto"/>
                                  </w:divBdr>
                                </w:div>
                              </w:divsChild>
                            </w:div>
                            <w:div w:id="1415855020">
                              <w:marLeft w:val="0"/>
                              <w:marRight w:val="0"/>
                              <w:marTop w:val="210"/>
                              <w:marBottom w:val="0"/>
                              <w:divBdr>
                                <w:top w:val="none" w:sz="0" w:space="0" w:color="auto"/>
                                <w:left w:val="none" w:sz="0" w:space="0" w:color="auto"/>
                                <w:bottom w:val="none" w:sz="0" w:space="0" w:color="auto"/>
                                <w:right w:val="none" w:sz="0" w:space="0" w:color="auto"/>
                              </w:divBdr>
                              <w:divsChild>
                                <w:div w:id="11931542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91007289">
                  <w:marLeft w:val="0"/>
                  <w:marRight w:val="0"/>
                  <w:marTop w:val="210"/>
                  <w:marBottom w:val="210"/>
                  <w:divBdr>
                    <w:top w:val="none" w:sz="0" w:space="0" w:color="auto"/>
                    <w:left w:val="none" w:sz="0" w:space="0" w:color="auto"/>
                    <w:bottom w:val="none" w:sz="0" w:space="0" w:color="auto"/>
                    <w:right w:val="none" w:sz="0" w:space="0" w:color="auto"/>
                  </w:divBdr>
                  <w:divsChild>
                    <w:div w:id="105662274">
                      <w:marLeft w:val="480"/>
                      <w:marRight w:val="0"/>
                      <w:marTop w:val="0"/>
                      <w:marBottom w:val="240"/>
                      <w:divBdr>
                        <w:top w:val="none" w:sz="0" w:space="0" w:color="auto"/>
                        <w:left w:val="none" w:sz="0" w:space="0" w:color="auto"/>
                        <w:bottom w:val="none" w:sz="0" w:space="0" w:color="auto"/>
                        <w:right w:val="none" w:sz="0" w:space="0" w:color="auto"/>
                      </w:divBdr>
                      <w:divsChild>
                        <w:div w:id="2031711147">
                          <w:marLeft w:val="0"/>
                          <w:marRight w:val="0"/>
                          <w:marTop w:val="0"/>
                          <w:marBottom w:val="0"/>
                          <w:divBdr>
                            <w:top w:val="none" w:sz="0" w:space="0" w:color="auto"/>
                            <w:left w:val="none" w:sz="0" w:space="0" w:color="auto"/>
                            <w:bottom w:val="none" w:sz="0" w:space="0" w:color="auto"/>
                            <w:right w:val="none" w:sz="0" w:space="0" w:color="auto"/>
                          </w:divBdr>
                          <w:divsChild>
                            <w:div w:id="1293712592">
                              <w:marLeft w:val="0"/>
                              <w:marRight w:val="0"/>
                              <w:marTop w:val="210"/>
                              <w:marBottom w:val="210"/>
                              <w:divBdr>
                                <w:top w:val="none" w:sz="0" w:space="0" w:color="auto"/>
                                <w:left w:val="none" w:sz="0" w:space="0" w:color="auto"/>
                                <w:bottom w:val="none" w:sz="0" w:space="0" w:color="auto"/>
                                <w:right w:val="none" w:sz="0" w:space="0" w:color="auto"/>
                              </w:divBdr>
                              <w:divsChild>
                                <w:div w:id="38676104">
                                  <w:marLeft w:val="480"/>
                                  <w:marRight w:val="0"/>
                                  <w:marTop w:val="0"/>
                                  <w:marBottom w:val="240"/>
                                  <w:divBdr>
                                    <w:top w:val="none" w:sz="0" w:space="0" w:color="auto"/>
                                    <w:left w:val="none" w:sz="0" w:space="0" w:color="auto"/>
                                    <w:bottom w:val="none" w:sz="0" w:space="0" w:color="auto"/>
                                    <w:right w:val="none" w:sz="0" w:space="0" w:color="auto"/>
                                  </w:divBdr>
                                </w:div>
                              </w:divsChild>
                            </w:div>
                            <w:div w:id="2017532695">
                              <w:marLeft w:val="0"/>
                              <w:marRight w:val="0"/>
                              <w:marTop w:val="210"/>
                              <w:marBottom w:val="210"/>
                              <w:divBdr>
                                <w:top w:val="none" w:sz="0" w:space="0" w:color="auto"/>
                                <w:left w:val="none" w:sz="0" w:space="0" w:color="auto"/>
                                <w:bottom w:val="none" w:sz="0" w:space="0" w:color="auto"/>
                                <w:right w:val="none" w:sz="0" w:space="0" w:color="auto"/>
                              </w:divBdr>
                              <w:divsChild>
                                <w:div w:id="339282284">
                                  <w:marLeft w:val="480"/>
                                  <w:marRight w:val="0"/>
                                  <w:marTop w:val="0"/>
                                  <w:marBottom w:val="240"/>
                                  <w:divBdr>
                                    <w:top w:val="none" w:sz="0" w:space="0" w:color="auto"/>
                                    <w:left w:val="none" w:sz="0" w:space="0" w:color="auto"/>
                                    <w:bottom w:val="none" w:sz="0" w:space="0" w:color="auto"/>
                                    <w:right w:val="none" w:sz="0" w:space="0" w:color="auto"/>
                                  </w:divBdr>
                                  <w:divsChild>
                                    <w:div w:id="1670137434">
                                      <w:marLeft w:val="0"/>
                                      <w:marRight w:val="0"/>
                                      <w:marTop w:val="0"/>
                                      <w:marBottom w:val="0"/>
                                      <w:divBdr>
                                        <w:top w:val="none" w:sz="0" w:space="0" w:color="auto"/>
                                        <w:left w:val="none" w:sz="0" w:space="0" w:color="auto"/>
                                        <w:bottom w:val="none" w:sz="0" w:space="0" w:color="auto"/>
                                        <w:right w:val="none" w:sz="0" w:space="0" w:color="auto"/>
                                      </w:divBdr>
                                      <w:divsChild>
                                        <w:div w:id="1216741809">
                                          <w:marLeft w:val="0"/>
                                          <w:marRight w:val="0"/>
                                          <w:marTop w:val="210"/>
                                          <w:marBottom w:val="210"/>
                                          <w:divBdr>
                                            <w:top w:val="none" w:sz="0" w:space="0" w:color="auto"/>
                                            <w:left w:val="none" w:sz="0" w:space="0" w:color="auto"/>
                                            <w:bottom w:val="none" w:sz="0" w:space="0" w:color="auto"/>
                                            <w:right w:val="none" w:sz="0" w:space="0" w:color="auto"/>
                                          </w:divBdr>
                                          <w:divsChild>
                                            <w:div w:id="1978532976">
                                              <w:marLeft w:val="480"/>
                                              <w:marRight w:val="0"/>
                                              <w:marTop w:val="0"/>
                                              <w:marBottom w:val="240"/>
                                              <w:divBdr>
                                                <w:top w:val="none" w:sz="0" w:space="0" w:color="auto"/>
                                                <w:left w:val="none" w:sz="0" w:space="0" w:color="auto"/>
                                                <w:bottom w:val="none" w:sz="0" w:space="0" w:color="auto"/>
                                                <w:right w:val="none" w:sz="0" w:space="0" w:color="auto"/>
                                              </w:divBdr>
                                            </w:div>
                                          </w:divsChild>
                                        </w:div>
                                        <w:div w:id="213280457">
                                          <w:marLeft w:val="0"/>
                                          <w:marRight w:val="0"/>
                                          <w:marTop w:val="210"/>
                                          <w:marBottom w:val="0"/>
                                          <w:divBdr>
                                            <w:top w:val="none" w:sz="0" w:space="0" w:color="auto"/>
                                            <w:left w:val="none" w:sz="0" w:space="0" w:color="auto"/>
                                            <w:bottom w:val="none" w:sz="0" w:space="0" w:color="auto"/>
                                            <w:right w:val="none" w:sz="0" w:space="0" w:color="auto"/>
                                          </w:divBdr>
                                          <w:divsChild>
                                            <w:div w:id="574515278">
                                              <w:marLeft w:val="480"/>
                                              <w:marRight w:val="0"/>
                                              <w:marTop w:val="0"/>
                                              <w:marBottom w:val="240"/>
                                              <w:divBdr>
                                                <w:top w:val="none" w:sz="0" w:space="0" w:color="auto"/>
                                                <w:left w:val="none" w:sz="0" w:space="0" w:color="auto"/>
                                                <w:bottom w:val="none" w:sz="0" w:space="0" w:color="auto"/>
                                                <w:right w:val="none" w:sz="0" w:space="0" w:color="auto"/>
                                              </w:divBdr>
                                              <w:divsChild>
                                                <w:div w:id="1070074818">
                                                  <w:marLeft w:val="0"/>
                                                  <w:marRight w:val="0"/>
                                                  <w:marTop w:val="0"/>
                                                  <w:marBottom w:val="0"/>
                                                  <w:divBdr>
                                                    <w:top w:val="none" w:sz="0" w:space="0" w:color="auto"/>
                                                    <w:left w:val="none" w:sz="0" w:space="0" w:color="auto"/>
                                                    <w:bottom w:val="none" w:sz="0" w:space="0" w:color="auto"/>
                                                    <w:right w:val="none" w:sz="0" w:space="0" w:color="auto"/>
                                                  </w:divBdr>
                                                  <w:divsChild>
                                                    <w:div w:id="581180888">
                                                      <w:marLeft w:val="0"/>
                                                      <w:marRight w:val="0"/>
                                                      <w:marTop w:val="210"/>
                                                      <w:marBottom w:val="210"/>
                                                      <w:divBdr>
                                                        <w:top w:val="none" w:sz="0" w:space="0" w:color="auto"/>
                                                        <w:left w:val="none" w:sz="0" w:space="0" w:color="auto"/>
                                                        <w:bottom w:val="none" w:sz="0" w:space="0" w:color="auto"/>
                                                        <w:right w:val="none" w:sz="0" w:space="0" w:color="auto"/>
                                                      </w:divBdr>
                                                      <w:divsChild>
                                                        <w:div w:id="506135757">
                                                          <w:marLeft w:val="480"/>
                                                          <w:marRight w:val="0"/>
                                                          <w:marTop w:val="0"/>
                                                          <w:marBottom w:val="240"/>
                                                          <w:divBdr>
                                                            <w:top w:val="none" w:sz="0" w:space="0" w:color="auto"/>
                                                            <w:left w:val="none" w:sz="0" w:space="0" w:color="auto"/>
                                                            <w:bottom w:val="none" w:sz="0" w:space="0" w:color="auto"/>
                                                            <w:right w:val="none" w:sz="0" w:space="0" w:color="auto"/>
                                                          </w:divBdr>
                                                          <w:divsChild>
                                                            <w:div w:id="193346875">
                                                              <w:marLeft w:val="0"/>
                                                              <w:marRight w:val="0"/>
                                                              <w:marTop w:val="0"/>
                                                              <w:marBottom w:val="0"/>
                                                              <w:divBdr>
                                                                <w:top w:val="none" w:sz="0" w:space="0" w:color="auto"/>
                                                                <w:left w:val="none" w:sz="0" w:space="0" w:color="auto"/>
                                                                <w:bottom w:val="none" w:sz="0" w:space="0" w:color="auto"/>
                                                                <w:right w:val="none" w:sz="0" w:space="0" w:color="auto"/>
                                                              </w:divBdr>
                                                              <w:divsChild>
                                                                <w:div w:id="74211824">
                                                                  <w:marLeft w:val="0"/>
                                                                  <w:marRight w:val="0"/>
                                                                  <w:marTop w:val="210"/>
                                                                  <w:marBottom w:val="210"/>
                                                                  <w:divBdr>
                                                                    <w:top w:val="none" w:sz="0" w:space="0" w:color="auto"/>
                                                                    <w:left w:val="none" w:sz="0" w:space="0" w:color="auto"/>
                                                                    <w:bottom w:val="none" w:sz="0" w:space="0" w:color="auto"/>
                                                                    <w:right w:val="none" w:sz="0" w:space="0" w:color="auto"/>
                                                                  </w:divBdr>
                                                                  <w:divsChild>
                                                                    <w:div w:id="2104834085">
                                                                      <w:marLeft w:val="480"/>
                                                                      <w:marRight w:val="0"/>
                                                                      <w:marTop w:val="0"/>
                                                                      <w:marBottom w:val="240"/>
                                                                      <w:divBdr>
                                                                        <w:top w:val="none" w:sz="0" w:space="0" w:color="auto"/>
                                                                        <w:left w:val="none" w:sz="0" w:space="0" w:color="auto"/>
                                                                        <w:bottom w:val="none" w:sz="0" w:space="0" w:color="auto"/>
                                                                        <w:right w:val="none" w:sz="0" w:space="0" w:color="auto"/>
                                                                      </w:divBdr>
                                                                    </w:div>
                                                                  </w:divsChild>
                                                                </w:div>
                                                                <w:div w:id="681324976">
                                                                  <w:marLeft w:val="0"/>
                                                                  <w:marRight w:val="0"/>
                                                                  <w:marTop w:val="210"/>
                                                                  <w:marBottom w:val="210"/>
                                                                  <w:divBdr>
                                                                    <w:top w:val="none" w:sz="0" w:space="0" w:color="auto"/>
                                                                    <w:left w:val="none" w:sz="0" w:space="0" w:color="auto"/>
                                                                    <w:bottom w:val="none" w:sz="0" w:space="0" w:color="auto"/>
                                                                    <w:right w:val="none" w:sz="0" w:space="0" w:color="auto"/>
                                                                  </w:divBdr>
                                                                  <w:divsChild>
                                                                    <w:div w:id="1617634004">
                                                                      <w:marLeft w:val="480"/>
                                                                      <w:marRight w:val="0"/>
                                                                      <w:marTop w:val="0"/>
                                                                      <w:marBottom w:val="240"/>
                                                                      <w:divBdr>
                                                                        <w:top w:val="none" w:sz="0" w:space="0" w:color="auto"/>
                                                                        <w:left w:val="none" w:sz="0" w:space="0" w:color="auto"/>
                                                                        <w:bottom w:val="none" w:sz="0" w:space="0" w:color="auto"/>
                                                                        <w:right w:val="none" w:sz="0" w:space="0" w:color="auto"/>
                                                                      </w:divBdr>
                                                                    </w:div>
                                                                  </w:divsChild>
                                                                </w:div>
                                                                <w:div w:id="1222600545">
                                                                  <w:marLeft w:val="0"/>
                                                                  <w:marRight w:val="0"/>
                                                                  <w:marTop w:val="210"/>
                                                                  <w:marBottom w:val="0"/>
                                                                  <w:divBdr>
                                                                    <w:top w:val="none" w:sz="0" w:space="0" w:color="auto"/>
                                                                    <w:left w:val="none" w:sz="0" w:space="0" w:color="auto"/>
                                                                    <w:bottom w:val="none" w:sz="0" w:space="0" w:color="auto"/>
                                                                    <w:right w:val="none" w:sz="0" w:space="0" w:color="auto"/>
                                                                  </w:divBdr>
                                                                  <w:divsChild>
                                                                    <w:div w:id="121924813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1068592">
                                                      <w:marLeft w:val="0"/>
                                                      <w:marRight w:val="0"/>
                                                      <w:marTop w:val="210"/>
                                                      <w:marBottom w:val="210"/>
                                                      <w:divBdr>
                                                        <w:top w:val="none" w:sz="0" w:space="0" w:color="auto"/>
                                                        <w:left w:val="none" w:sz="0" w:space="0" w:color="auto"/>
                                                        <w:bottom w:val="none" w:sz="0" w:space="0" w:color="auto"/>
                                                        <w:right w:val="none" w:sz="0" w:space="0" w:color="auto"/>
                                                      </w:divBdr>
                                                      <w:divsChild>
                                                        <w:div w:id="1711031541">
                                                          <w:marLeft w:val="480"/>
                                                          <w:marRight w:val="0"/>
                                                          <w:marTop w:val="0"/>
                                                          <w:marBottom w:val="240"/>
                                                          <w:divBdr>
                                                            <w:top w:val="none" w:sz="0" w:space="0" w:color="auto"/>
                                                            <w:left w:val="none" w:sz="0" w:space="0" w:color="auto"/>
                                                            <w:bottom w:val="none" w:sz="0" w:space="0" w:color="auto"/>
                                                            <w:right w:val="none" w:sz="0" w:space="0" w:color="auto"/>
                                                          </w:divBdr>
                                                        </w:div>
                                                      </w:divsChild>
                                                    </w:div>
                                                    <w:div w:id="1606158735">
                                                      <w:marLeft w:val="0"/>
                                                      <w:marRight w:val="0"/>
                                                      <w:marTop w:val="210"/>
                                                      <w:marBottom w:val="210"/>
                                                      <w:divBdr>
                                                        <w:top w:val="none" w:sz="0" w:space="0" w:color="auto"/>
                                                        <w:left w:val="none" w:sz="0" w:space="0" w:color="auto"/>
                                                        <w:bottom w:val="none" w:sz="0" w:space="0" w:color="auto"/>
                                                        <w:right w:val="none" w:sz="0" w:space="0" w:color="auto"/>
                                                      </w:divBdr>
                                                      <w:divsChild>
                                                        <w:div w:id="721371680">
                                                          <w:marLeft w:val="480"/>
                                                          <w:marRight w:val="0"/>
                                                          <w:marTop w:val="0"/>
                                                          <w:marBottom w:val="240"/>
                                                          <w:divBdr>
                                                            <w:top w:val="none" w:sz="0" w:space="0" w:color="auto"/>
                                                            <w:left w:val="none" w:sz="0" w:space="0" w:color="auto"/>
                                                            <w:bottom w:val="none" w:sz="0" w:space="0" w:color="auto"/>
                                                            <w:right w:val="none" w:sz="0" w:space="0" w:color="auto"/>
                                                          </w:divBdr>
                                                        </w:div>
                                                      </w:divsChild>
                                                    </w:div>
                                                    <w:div w:id="284771919">
                                                      <w:marLeft w:val="0"/>
                                                      <w:marRight w:val="0"/>
                                                      <w:marTop w:val="210"/>
                                                      <w:marBottom w:val="210"/>
                                                      <w:divBdr>
                                                        <w:top w:val="none" w:sz="0" w:space="0" w:color="auto"/>
                                                        <w:left w:val="none" w:sz="0" w:space="0" w:color="auto"/>
                                                        <w:bottom w:val="none" w:sz="0" w:space="0" w:color="auto"/>
                                                        <w:right w:val="none" w:sz="0" w:space="0" w:color="auto"/>
                                                      </w:divBdr>
                                                      <w:divsChild>
                                                        <w:div w:id="976449824">
                                                          <w:marLeft w:val="480"/>
                                                          <w:marRight w:val="0"/>
                                                          <w:marTop w:val="0"/>
                                                          <w:marBottom w:val="240"/>
                                                          <w:divBdr>
                                                            <w:top w:val="none" w:sz="0" w:space="0" w:color="auto"/>
                                                            <w:left w:val="none" w:sz="0" w:space="0" w:color="auto"/>
                                                            <w:bottom w:val="none" w:sz="0" w:space="0" w:color="auto"/>
                                                            <w:right w:val="none" w:sz="0" w:space="0" w:color="auto"/>
                                                          </w:divBdr>
                                                        </w:div>
                                                      </w:divsChild>
                                                    </w:div>
                                                    <w:div w:id="291643646">
                                                      <w:marLeft w:val="0"/>
                                                      <w:marRight w:val="0"/>
                                                      <w:marTop w:val="210"/>
                                                      <w:marBottom w:val="0"/>
                                                      <w:divBdr>
                                                        <w:top w:val="none" w:sz="0" w:space="0" w:color="auto"/>
                                                        <w:left w:val="none" w:sz="0" w:space="0" w:color="auto"/>
                                                        <w:bottom w:val="none" w:sz="0" w:space="0" w:color="auto"/>
                                                        <w:right w:val="none" w:sz="0" w:space="0" w:color="auto"/>
                                                      </w:divBdr>
                                                      <w:divsChild>
                                                        <w:div w:id="187172127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832806">
                              <w:marLeft w:val="0"/>
                              <w:marRight w:val="0"/>
                              <w:marTop w:val="210"/>
                              <w:marBottom w:val="210"/>
                              <w:divBdr>
                                <w:top w:val="none" w:sz="0" w:space="0" w:color="auto"/>
                                <w:left w:val="none" w:sz="0" w:space="0" w:color="auto"/>
                                <w:bottom w:val="none" w:sz="0" w:space="0" w:color="auto"/>
                                <w:right w:val="none" w:sz="0" w:space="0" w:color="auto"/>
                              </w:divBdr>
                              <w:divsChild>
                                <w:div w:id="1339504338">
                                  <w:marLeft w:val="480"/>
                                  <w:marRight w:val="0"/>
                                  <w:marTop w:val="0"/>
                                  <w:marBottom w:val="240"/>
                                  <w:divBdr>
                                    <w:top w:val="none" w:sz="0" w:space="0" w:color="auto"/>
                                    <w:left w:val="none" w:sz="0" w:space="0" w:color="auto"/>
                                    <w:bottom w:val="none" w:sz="0" w:space="0" w:color="auto"/>
                                    <w:right w:val="none" w:sz="0" w:space="0" w:color="auto"/>
                                  </w:divBdr>
                                </w:div>
                              </w:divsChild>
                            </w:div>
                            <w:div w:id="1372343001">
                              <w:marLeft w:val="0"/>
                              <w:marRight w:val="0"/>
                              <w:marTop w:val="210"/>
                              <w:marBottom w:val="0"/>
                              <w:divBdr>
                                <w:top w:val="none" w:sz="0" w:space="0" w:color="auto"/>
                                <w:left w:val="none" w:sz="0" w:space="0" w:color="auto"/>
                                <w:bottom w:val="none" w:sz="0" w:space="0" w:color="auto"/>
                                <w:right w:val="none" w:sz="0" w:space="0" w:color="auto"/>
                              </w:divBdr>
                              <w:divsChild>
                                <w:div w:id="62050373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34181470">
                  <w:marLeft w:val="0"/>
                  <w:marRight w:val="0"/>
                  <w:marTop w:val="210"/>
                  <w:marBottom w:val="210"/>
                  <w:divBdr>
                    <w:top w:val="none" w:sz="0" w:space="0" w:color="auto"/>
                    <w:left w:val="none" w:sz="0" w:space="0" w:color="auto"/>
                    <w:bottom w:val="none" w:sz="0" w:space="0" w:color="auto"/>
                    <w:right w:val="none" w:sz="0" w:space="0" w:color="auto"/>
                  </w:divBdr>
                  <w:divsChild>
                    <w:div w:id="1852722688">
                      <w:marLeft w:val="480"/>
                      <w:marRight w:val="0"/>
                      <w:marTop w:val="0"/>
                      <w:marBottom w:val="240"/>
                      <w:divBdr>
                        <w:top w:val="none" w:sz="0" w:space="0" w:color="auto"/>
                        <w:left w:val="none" w:sz="0" w:space="0" w:color="auto"/>
                        <w:bottom w:val="none" w:sz="0" w:space="0" w:color="auto"/>
                        <w:right w:val="none" w:sz="0" w:space="0" w:color="auto"/>
                      </w:divBdr>
                      <w:divsChild>
                        <w:div w:id="1408726370">
                          <w:marLeft w:val="0"/>
                          <w:marRight w:val="0"/>
                          <w:marTop w:val="0"/>
                          <w:marBottom w:val="0"/>
                          <w:divBdr>
                            <w:top w:val="none" w:sz="0" w:space="0" w:color="auto"/>
                            <w:left w:val="none" w:sz="0" w:space="0" w:color="auto"/>
                            <w:bottom w:val="none" w:sz="0" w:space="0" w:color="auto"/>
                            <w:right w:val="none" w:sz="0" w:space="0" w:color="auto"/>
                          </w:divBdr>
                          <w:divsChild>
                            <w:div w:id="2107537305">
                              <w:marLeft w:val="0"/>
                              <w:marRight w:val="0"/>
                              <w:marTop w:val="210"/>
                              <w:marBottom w:val="210"/>
                              <w:divBdr>
                                <w:top w:val="none" w:sz="0" w:space="0" w:color="auto"/>
                                <w:left w:val="none" w:sz="0" w:space="0" w:color="auto"/>
                                <w:bottom w:val="none" w:sz="0" w:space="0" w:color="auto"/>
                                <w:right w:val="none" w:sz="0" w:space="0" w:color="auto"/>
                              </w:divBdr>
                              <w:divsChild>
                                <w:div w:id="2039038290">
                                  <w:marLeft w:val="480"/>
                                  <w:marRight w:val="0"/>
                                  <w:marTop w:val="0"/>
                                  <w:marBottom w:val="240"/>
                                  <w:divBdr>
                                    <w:top w:val="none" w:sz="0" w:space="0" w:color="auto"/>
                                    <w:left w:val="none" w:sz="0" w:space="0" w:color="auto"/>
                                    <w:bottom w:val="none" w:sz="0" w:space="0" w:color="auto"/>
                                    <w:right w:val="none" w:sz="0" w:space="0" w:color="auto"/>
                                  </w:divBdr>
                                </w:div>
                              </w:divsChild>
                            </w:div>
                            <w:div w:id="2058119387">
                              <w:marLeft w:val="0"/>
                              <w:marRight w:val="0"/>
                              <w:marTop w:val="210"/>
                              <w:marBottom w:val="0"/>
                              <w:divBdr>
                                <w:top w:val="none" w:sz="0" w:space="0" w:color="auto"/>
                                <w:left w:val="none" w:sz="0" w:space="0" w:color="auto"/>
                                <w:bottom w:val="none" w:sz="0" w:space="0" w:color="auto"/>
                                <w:right w:val="none" w:sz="0" w:space="0" w:color="auto"/>
                              </w:divBdr>
                              <w:divsChild>
                                <w:div w:id="2129350631">
                                  <w:marLeft w:val="480"/>
                                  <w:marRight w:val="0"/>
                                  <w:marTop w:val="0"/>
                                  <w:marBottom w:val="240"/>
                                  <w:divBdr>
                                    <w:top w:val="none" w:sz="0" w:space="0" w:color="auto"/>
                                    <w:left w:val="none" w:sz="0" w:space="0" w:color="auto"/>
                                    <w:bottom w:val="none" w:sz="0" w:space="0" w:color="auto"/>
                                    <w:right w:val="none" w:sz="0" w:space="0" w:color="auto"/>
                                  </w:divBdr>
                                  <w:divsChild>
                                    <w:div w:id="1612669255">
                                      <w:marLeft w:val="0"/>
                                      <w:marRight w:val="0"/>
                                      <w:marTop w:val="0"/>
                                      <w:marBottom w:val="0"/>
                                      <w:divBdr>
                                        <w:top w:val="none" w:sz="0" w:space="0" w:color="auto"/>
                                        <w:left w:val="none" w:sz="0" w:space="0" w:color="auto"/>
                                        <w:bottom w:val="none" w:sz="0" w:space="0" w:color="auto"/>
                                        <w:right w:val="none" w:sz="0" w:space="0" w:color="auto"/>
                                      </w:divBdr>
                                      <w:divsChild>
                                        <w:div w:id="212932265">
                                          <w:marLeft w:val="0"/>
                                          <w:marRight w:val="0"/>
                                          <w:marTop w:val="0"/>
                                          <w:marBottom w:val="0"/>
                                          <w:divBdr>
                                            <w:top w:val="none" w:sz="0" w:space="0" w:color="auto"/>
                                            <w:left w:val="none" w:sz="0" w:space="0" w:color="auto"/>
                                            <w:bottom w:val="none" w:sz="0" w:space="0" w:color="auto"/>
                                            <w:right w:val="none" w:sz="0" w:space="0" w:color="auto"/>
                                          </w:divBdr>
                                          <w:divsChild>
                                            <w:div w:id="16222981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238949">
                  <w:marLeft w:val="0"/>
                  <w:marRight w:val="0"/>
                  <w:marTop w:val="210"/>
                  <w:marBottom w:val="0"/>
                  <w:divBdr>
                    <w:top w:val="none" w:sz="0" w:space="0" w:color="auto"/>
                    <w:left w:val="none" w:sz="0" w:space="0" w:color="auto"/>
                    <w:bottom w:val="none" w:sz="0" w:space="0" w:color="auto"/>
                    <w:right w:val="none" w:sz="0" w:space="0" w:color="auto"/>
                  </w:divBdr>
                  <w:divsChild>
                    <w:div w:id="982927054">
                      <w:marLeft w:val="480"/>
                      <w:marRight w:val="0"/>
                      <w:marTop w:val="0"/>
                      <w:marBottom w:val="240"/>
                      <w:divBdr>
                        <w:top w:val="none" w:sz="0" w:space="0" w:color="auto"/>
                        <w:left w:val="none" w:sz="0" w:space="0" w:color="auto"/>
                        <w:bottom w:val="none" w:sz="0" w:space="0" w:color="auto"/>
                        <w:right w:val="none" w:sz="0" w:space="0" w:color="auto"/>
                      </w:divBdr>
                      <w:divsChild>
                        <w:div w:id="949556167">
                          <w:marLeft w:val="0"/>
                          <w:marRight w:val="0"/>
                          <w:marTop w:val="0"/>
                          <w:marBottom w:val="0"/>
                          <w:divBdr>
                            <w:top w:val="none" w:sz="0" w:space="0" w:color="auto"/>
                            <w:left w:val="none" w:sz="0" w:space="0" w:color="auto"/>
                            <w:bottom w:val="none" w:sz="0" w:space="0" w:color="auto"/>
                            <w:right w:val="none" w:sz="0" w:space="0" w:color="auto"/>
                          </w:divBdr>
                          <w:divsChild>
                            <w:div w:id="1021052549">
                              <w:marLeft w:val="0"/>
                              <w:marRight w:val="0"/>
                              <w:marTop w:val="210"/>
                              <w:marBottom w:val="210"/>
                              <w:divBdr>
                                <w:top w:val="none" w:sz="0" w:space="0" w:color="auto"/>
                                <w:left w:val="none" w:sz="0" w:space="0" w:color="auto"/>
                                <w:bottom w:val="none" w:sz="0" w:space="0" w:color="auto"/>
                                <w:right w:val="none" w:sz="0" w:space="0" w:color="auto"/>
                              </w:divBdr>
                              <w:divsChild>
                                <w:div w:id="752043625">
                                  <w:marLeft w:val="480"/>
                                  <w:marRight w:val="0"/>
                                  <w:marTop w:val="0"/>
                                  <w:marBottom w:val="240"/>
                                  <w:divBdr>
                                    <w:top w:val="none" w:sz="0" w:space="0" w:color="auto"/>
                                    <w:left w:val="none" w:sz="0" w:space="0" w:color="auto"/>
                                    <w:bottom w:val="none" w:sz="0" w:space="0" w:color="auto"/>
                                    <w:right w:val="none" w:sz="0" w:space="0" w:color="auto"/>
                                  </w:divBdr>
                                </w:div>
                              </w:divsChild>
                            </w:div>
                            <w:div w:id="873427795">
                              <w:marLeft w:val="0"/>
                              <w:marRight w:val="0"/>
                              <w:marTop w:val="210"/>
                              <w:marBottom w:val="210"/>
                              <w:divBdr>
                                <w:top w:val="none" w:sz="0" w:space="0" w:color="auto"/>
                                <w:left w:val="none" w:sz="0" w:space="0" w:color="auto"/>
                                <w:bottom w:val="none" w:sz="0" w:space="0" w:color="auto"/>
                                <w:right w:val="none" w:sz="0" w:space="0" w:color="auto"/>
                              </w:divBdr>
                              <w:divsChild>
                                <w:div w:id="526673325">
                                  <w:marLeft w:val="480"/>
                                  <w:marRight w:val="0"/>
                                  <w:marTop w:val="0"/>
                                  <w:marBottom w:val="240"/>
                                  <w:divBdr>
                                    <w:top w:val="none" w:sz="0" w:space="0" w:color="auto"/>
                                    <w:left w:val="none" w:sz="0" w:space="0" w:color="auto"/>
                                    <w:bottom w:val="none" w:sz="0" w:space="0" w:color="auto"/>
                                    <w:right w:val="none" w:sz="0" w:space="0" w:color="auto"/>
                                  </w:divBdr>
                                  <w:divsChild>
                                    <w:div w:id="1909535151">
                                      <w:marLeft w:val="0"/>
                                      <w:marRight w:val="0"/>
                                      <w:marTop w:val="0"/>
                                      <w:marBottom w:val="0"/>
                                      <w:divBdr>
                                        <w:top w:val="none" w:sz="0" w:space="0" w:color="auto"/>
                                        <w:left w:val="none" w:sz="0" w:space="0" w:color="auto"/>
                                        <w:bottom w:val="none" w:sz="0" w:space="0" w:color="auto"/>
                                        <w:right w:val="none" w:sz="0" w:space="0" w:color="auto"/>
                                      </w:divBdr>
                                      <w:divsChild>
                                        <w:div w:id="12852371">
                                          <w:marLeft w:val="0"/>
                                          <w:marRight w:val="0"/>
                                          <w:marTop w:val="210"/>
                                          <w:marBottom w:val="210"/>
                                          <w:divBdr>
                                            <w:top w:val="none" w:sz="0" w:space="0" w:color="auto"/>
                                            <w:left w:val="none" w:sz="0" w:space="0" w:color="auto"/>
                                            <w:bottom w:val="none" w:sz="0" w:space="0" w:color="auto"/>
                                            <w:right w:val="none" w:sz="0" w:space="0" w:color="auto"/>
                                          </w:divBdr>
                                          <w:divsChild>
                                            <w:div w:id="515536998">
                                              <w:marLeft w:val="480"/>
                                              <w:marRight w:val="0"/>
                                              <w:marTop w:val="0"/>
                                              <w:marBottom w:val="240"/>
                                              <w:divBdr>
                                                <w:top w:val="none" w:sz="0" w:space="0" w:color="auto"/>
                                                <w:left w:val="none" w:sz="0" w:space="0" w:color="auto"/>
                                                <w:bottom w:val="none" w:sz="0" w:space="0" w:color="auto"/>
                                                <w:right w:val="none" w:sz="0" w:space="0" w:color="auto"/>
                                              </w:divBdr>
                                            </w:div>
                                          </w:divsChild>
                                        </w:div>
                                        <w:div w:id="1092356540">
                                          <w:marLeft w:val="0"/>
                                          <w:marRight w:val="0"/>
                                          <w:marTop w:val="210"/>
                                          <w:marBottom w:val="0"/>
                                          <w:divBdr>
                                            <w:top w:val="none" w:sz="0" w:space="0" w:color="auto"/>
                                            <w:left w:val="none" w:sz="0" w:space="0" w:color="auto"/>
                                            <w:bottom w:val="none" w:sz="0" w:space="0" w:color="auto"/>
                                            <w:right w:val="none" w:sz="0" w:space="0" w:color="auto"/>
                                          </w:divBdr>
                                          <w:divsChild>
                                            <w:div w:id="112742919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33518784">
                              <w:marLeft w:val="0"/>
                              <w:marRight w:val="0"/>
                              <w:marTop w:val="210"/>
                              <w:marBottom w:val="210"/>
                              <w:divBdr>
                                <w:top w:val="none" w:sz="0" w:space="0" w:color="auto"/>
                                <w:left w:val="none" w:sz="0" w:space="0" w:color="auto"/>
                                <w:bottom w:val="none" w:sz="0" w:space="0" w:color="auto"/>
                                <w:right w:val="none" w:sz="0" w:space="0" w:color="auto"/>
                              </w:divBdr>
                              <w:divsChild>
                                <w:div w:id="1375539983">
                                  <w:marLeft w:val="480"/>
                                  <w:marRight w:val="0"/>
                                  <w:marTop w:val="0"/>
                                  <w:marBottom w:val="240"/>
                                  <w:divBdr>
                                    <w:top w:val="none" w:sz="0" w:space="0" w:color="auto"/>
                                    <w:left w:val="none" w:sz="0" w:space="0" w:color="auto"/>
                                    <w:bottom w:val="none" w:sz="0" w:space="0" w:color="auto"/>
                                    <w:right w:val="none" w:sz="0" w:space="0" w:color="auto"/>
                                  </w:divBdr>
                                </w:div>
                              </w:divsChild>
                            </w:div>
                            <w:div w:id="1569027922">
                              <w:marLeft w:val="0"/>
                              <w:marRight w:val="0"/>
                              <w:marTop w:val="210"/>
                              <w:marBottom w:val="0"/>
                              <w:divBdr>
                                <w:top w:val="none" w:sz="0" w:space="0" w:color="auto"/>
                                <w:left w:val="none" w:sz="0" w:space="0" w:color="auto"/>
                                <w:bottom w:val="none" w:sz="0" w:space="0" w:color="auto"/>
                                <w:right w:val="none" w:sz="0" w:space="0" w:color="auto"/>
                              </w:divBdr>
                              <w:divsChild>
                                <w:div w:id="13095080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615958">
          <w:marLeft w:val="0"/>
          <w:marRight w:val="0"/>
          <w:marTop w:val="480"/>
          <w:marBottom w:val="60"/>
          <w:divBdr>
            <w:top w:val="none" w:sz="0" w:space="0" w:color="auto"/>
            <w:left w:val="none" w:sz="0" w:space="0" w:color="auto"/>
            <w:bottom w:val="none" w:sz="0" w:space="0" w:color="auto"/>
            <w:right w:val="none" w:sz="0" w:space="0" w:color="auto"/>
          </w:divBdr>
        </w:div>
        <w:div w:id="2099331394">
          <w:marLeft w:val="0"/>
          <w:marRight w:val="0"/>
          <w:marTop w:val="0"/>
          <w:marBottom w:val="0"/>
          <w:divBdr>
            <w:top w:val="none" w:sz="0" w:space="0" w:color="auto"/>
            <w:left w:val="none" w:sz="0" w:space="0" w:color="auto"/>
            <w:bottom w:val="none" w:sz="0" w:space="0" w:color="auto"/>
            <w:right w:val="none" w:sz="0" w:space="0" w:color="auto"/>
          </w:divBdr>
          <w:divsChild>
            <w:div w:id="95328682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353964208">
      <w:bodyDiv w:val="1"/>
      <w:marLeft w:val="0"/>
      <w:marRight w:val="0"/>
      <w:marTop w:val="0"/>
      <w:marBottom w:val="0"/>
      <w:divBdr>
        <w:top w:val="none" w:sz="0" w:space="0" w:color="auto"/>
        <w:left w:val="none" w:sz="0" w:space="0" w:color="auto"/>
        <w:bottom w:val="none" w:sz="0" w:space="0" w:color="auto"/>
        <w:right w:val="none" w:sz="0" w:space="0" w:color="auto"/>
      </w:divBdr>
    </w:div>
    <w:div w:id="435249889">
      <w:bodyDiv w:val="1"/>
      <w:marLeft w:val="0"/>
      <w:marRight w:val="0"/>
      <w:marTop w:val="0"/>
      <w:marBottom w:val="0"/>
      <w:divBdr>
        <w:top w:val="none" w:sz="0" w:space="0" w:color="auto"/>
        <w:left w:val="none" w:sz="0" w:space="0" w:color="auto"/>
        <w:bottom w:val="none" w:sz="0" w:space="0" w:color="auto"/>
        <w:right w:val="none" w:sz="0" w:space="0" w:color="auto"/>
      </w:divBdr>
      <w:divsChild>
        <w:div w:id="234559578">
          <w:marLeft w:val="0"/>
          <w:marRight w:val="0"/>
          <w:marTop w:val="300"/>
          <w:marBottom w:val="0"/>
          <w:divBdr>
            <w:top w:val="none" w:sz="0" w:space="0" w:color="auto"/>
            <w:left w:val="none" w:sz="0" w:space="0" w:color="auto"/>
            <w:bottom w:val="none" w:sz="0" w:space="0" w:color="auto"/>
            <w:right w:val="none" w:sz="0" w:space="0" w:color="auto"/>
          </w:divBdr>
        </w:div>
        <w:div w:id="1256982863">
          <w:marLeft w:val="0"/>
          <w:marRight w:val="0"/>
          <w:marTop w:val="240"/>
          <w:marBottom w:val="240"/>
          <w:divBdr>
            <w:top w:val="none" w:sz="0" w:space="0" w:color="auto"/>
            <w:left w:val="none" w:sz="0" w:space="0" w:color="auto"/>
            <w:bottom w:val="none" w:sz="0" w:space="0" w:color="auto"/>
            <w:right w:val="none" w:sz="0" w:space="0" w:color="auto"/>
          </w:divBdr>
        </w:div>
      </w:divsChild>
    </w:div>
    <w:div w:id="445738462">
      <w:bodyDiv w:val="1"/>
      <w:marLeft w:val="0"/>
      <w:marRight w:val="0"/>
      <w:marTop w:val="0"/>
      <w:marBottom w:val="0"/>
      <w:divBdr>
        <w:top w:val="none" w:sz="0" w:space="0" w:color="auto"/>
        <w:left w:val="none" w:sz="0" w:space="0" w:color="auto"/>
        <w:bottom w:val="none" w:sz="0" w:space="0" w:color="auto"/>
        <w:right w:val="none" w:sz="0" w:space="0" w:color="auto"/>
      </w:divBdr>
      <w:divsChild>
        <w:div w:id="1699046713">
          <w:marLeft w:val="0"/>
          <w:marRight w:val="0"/>
          <w:marTop w:val="480"/>
          <w:marBottom w:val="60"/>
          <w:divBdr>
            <w:top w:val="none" w:sz="0" w:space="0" w:color="auto"/>
            <w:left w:val="none" w:sz="0" w:space="0" w:color="auto"/>
            <w:bottom w:val="none" w:sz="0" w:space="0" w:color="auto"/>
            <w:right w:val="none" w:sz="0" w:space="0" w:color="auto"/>
          </w:divBdr>
        </w:div>
        <w:div w:id="456727049">
          <w:marLeft w:val="0"/>
          <w:marRight w:val="0"/>
          <w:marTop w:val="0"/>
          <w:marBottom w:val="0"/>
          <w:divBdr>
            <w:top w:val="none" w:sz="0" w:space="0" w:color="auto"/>
            <w:left w:val="none" w:sz="0" w:space="0" w:color="auto"/>
            <w:bottom w:val="none" w:sz="0" w:space="0" w:color="auto"/>
            <w:right w:val="none" w:sz="0" w:space="0" w:color="auto"/>
          </w:divBdr>
          <w:divsChild>
            <w:div w:id="877166345">
              <w:marLeft w:val="0"/>
              <w:marRight w:val="0"/>
              <w:marTop w:val="0"/>
              <w:marBottom w:val="0"/>
              <w:divBdr>
                <w:top w:val="none" w:sz="0" w:space="0" w:color="auto"/>
                <w:left w:val="none" w:sz="0" w:space="0" w:color="auto"/>
                <w:bottom w:val="none" w:sz="0" w:space="0" w:color="auto"/>
                <w:right w:val="none" w:sz="0" w:space="0" w:color="auto"/>
              </w:divBdr>
              <w:divsChild>
                <w:div w:id="1090076721">
                  <w:marLeft w:val="0"/>
                  <w:marRight w:val="0"/>
                  <w:marTop w:val="0"/>
                  <w:marBottom w:val="0"/>
                  <w:divBdr>
                    <w:top w:val="none" w:sz="0" w:space="0" w:color="auto"/>
                    <w:left w:val="none" w:sz="0" w:space="0" w:color="auto"/>
                    <w:bottom w:val="none" w:sz="0" w:space="0" w:color="auto"/>
                    <w:right w:val="none" w:sz="0" w:space="0" w:color="auto"/>
                  </w:divBdr>
                  <w:divsChild>
                    <w:div w:id="158606514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285154">
          <w:marLeft w:val="0"/>
          <w:marRight w:val="0"/>
          <w:marTop w:val="480"/>
          <w:marBottom w:val="60"/>
          <w:divBdr>
            <w:top w:val="none" w:sz="0" w:space="0" w:color="auto"/>
            <w:left w:val="none" w:sz="0" w:space="0" w:color="auto"/>
            <w:bottom w:val="none" w:sz="0" w:space="0" w:color="auto"/>
            <w:right w:val="none" w:sz="0" w:space="0" w:color="auto"/>
          </w:divBdr>
        </w:div>
        <w:div w:id="1689141853">
          <w:marLeft w:val="0"/>
          <w:marRight w:val="0"/>
          <w:marTop w:val="0"/>
          <w:marBottom w:val="0"/>
          <w:divBdr>
            <w:top w:val="none" w:sz="0" w:space="0" w:color="auto"/>
            <w:left w:val="none" w:sz="0" w:space="0" w:color="auto"/>
            <w:bottom w:val="none" w:sz="0" w:space="0" w:color="auto"/>
            <w:right w:val="none" w:sz="0" w:space="0" w:color="auto"/>
          </w:divBdr>
          <w:divsChild>
            <w:div w:id="1337224566">
              <w:marLeft w:val="0"/>
              <w:marRight w:val="0"/>
              <w:marTop w:val="0"/>
              <w:marBottom w:val="0"/>
              <w:divBdr>
                <w:top w:val="none" w:sz="0" w:space="0" w:color="auto"/>
                <w:left w:val="none" w:sz="0" w:space="0" w:color="auto"/>
                <w:bottom w:val="none" w:sz="0" w:space="0" w:color="auto"/>
                <w:right w:val="none" w:sz="0" w:space="0" w:color="auto"/>
              </w:divBdr>
              <w:divsChild>
                <w:div w:id="1484470042">
                  <w:marLeft w:val="0"/>
                  <w:marRight w:val="0"/>
                  <w:marTop w:val="0"/>
                  <w:marBottom w:val="210"/>
                  <w:divBdr>
                    <w:top w:val="none" w:sz="0" w:space="0" w:color="auto"/>
                    <w:left w:val="none" w:sz="0" w:space="0" w:color="auto"/>
                    <w:bottom w:val="none" w:sz="0" w:space="0" w:color="auto"/>
                    <w:right w:val="none" w:sz="0" w:space="0" w:color="auto"/>
                  </w:divBdr>
                  <w:divsChild>
                    <w:div w:id="1401321940">
                      <w:marLeft w:val="480"/>
                      <w:marRight w:val="0"/>
                      <w:marTop w:val="0"/>
                      <w:marBottom w:val="240"/>
                      <w:divBdr>
                        <w:top w:val="none" w:sz="0" w:space="0" w:color="auto"/>
                        <w:left w:val="none" w:sz="0" w:space="0" w:color="auto"/>
                        <w:bottom w:val="none" w:sz="0" w:space="0" w:color="auto"/>
                        <w:right w:val="none" w:sz="0" w:space="0" w:color="auto"/>
                      </w:divBdr>
                    </w:div>
                  </w:divsChild>
                </w:div>
                <w:div w:id="1288971529">
                  <w:marLeft w:val="0"/>
                  <w:marRight w:val="0"/>
                  <w:marTop w:val="210"/>
                  <w:marBottom w:val="210"/>
                  <w:divBdr>
                    <w:top w:val="none" w:sz="0" w:space="0" w:color="auto"/>
                    <w:left w:val="none" w:sz="0" w:space="0" w:color="auto"/>
                    <w:bottom w:val="none" w:sz="0" w:space="0" w:color="auto"/>
                    <w:right w:val="none" w:sz="0" w:space="0" w:color="auto"/>
                  </w:divBdr>
                  <w:divsChild>
                    <w:div w:id="1688755275">
                      <w:marLeft w:val="480"/>
                      <w:marRight w:val="0"/>
                      <w:marTop w:val="0"/>
                      <w:marBottom w:val="240"/>
                      <w:divBdr>
                        <w:top w:val="none" w:sz="0" w:space="0" w:color="auto"/>
                        <w:left w:val="none" w:sz="0" w:space="0" w:color="auto"/>
                        <w:bottom w:val="none" w:sz="0" w:space="0" w:color="auto"/>
                        <w:right w:val="none" w:sz="0" w:space="0" w:color="auto"/>
                      </w:divBdr>
                      <w:divsChild>
                        <w:div w:id="1724869979">
                          <w:marLeft w:val="0"/>
                          <w:marRight w:val="0"/>
                          <w:marTop w:val="0"/>
                          <w:marBottom w:val="0"/>
                          <w:divBdr>
                            <w:top w:val="none" w:sz="0" w:space="0" w:color="auto"/>
                            <w:left w:val="none" w:sz="0" w:space="0" w:color="auto"/>
                            <w:bottom w:val="none" w:sz="0" w:space="0" w:color="auto"/>
                            <w:right w:val="none" w:sz="0" w:space="0" w:color="auto"/>
                          </w:divBdr>
                          <w:divsChild>
                            <w:div w:id="1297025554">
                              <w:marLeft w:val="0"/>
                              <w:marRight w:val="0"/>
                              <w:marTop w:val="210"/>
                              <w:marBottom w:val="210"/>
                              <w:divBdr>
                                <w:top w:val="none" w:sz="0" w:space="0" w:color="auto"/>
                                <w:left w:val="none" w:sz="0" w:space="0" w:color="auto"/>
                                <w:bottom w:val="none" w:sz="0" w:space="0" w:color="auto"/>
                                <w:right w:val="none" w:sz="0" w:space="0" w:color="auto"/>
                              </w:divBdr>
                              <w:divsChild>
                                <w:div w:id="1298338569">
                                  <w:marLeft w:val="480"/>
                                  <w:marRight w:val="0"/>
                                  <w:marTop w:val="0"/>
                                  <w:marBottom w:val="240"/>
                                  <w:divBdr>
                                    <w:top w:val="none" w:sz="0" w:space="0" w:color="auto"/>
                                    <w:left w:val="none" w:sz="0" w:space="0" w:color="auto"/>
                                    <w:bottom w:val="none" w:sz="0" w:space="0" w:color="auto"/>
                                    <w:right w:val="none" w:sz="0" w:space="0" w:color="auto"/>
                                  </w:divBdr>
                                  <w:divsChild>
                                    <w:div w:id="962999975">
                                      <w:marLeft w:val="0"/>
                                      <w:marRight w:val="0"/>
                                      <w:marTop w:val="0"/>
                                      <w:marBottom w:val="0"/>
                                      <w:divBdr>
                                        <w:top w:val="none" w:sz="0" w:space="0" w:color="auto"/>
                                        <w:left w:val="none" w:sz="0" w:space="0" w:color="auto"/>
                                        <w:bottom w:val="none" w:sz="0" w:space="0" w:color="auto"/>
                                        <w:right w:val="none" w:sz="0" w:space="0" w:color="auto"/>
                                      </w:divBdr>
                                      <w:divsChild>
                                        <w:div w:id="2131196577">
                                          <w:marLeft w:val="0"/>
                                          <w:marRight w:val="0"/>
                                          <w:marTop w:val="210"/>
                                          <w:marBottom w:val="210"/>
                                          <w:divBdr>
                                            <w:top w:val="none" w:sz="0" w:space="0" w:color="auto"/>
                                            <w:left w:val="none" w:sz="0" w:space="0" w:color="auto"/>
                                            <w:bottom w:val="none" w:sz="0" w:space="0" w:color="auto"/>
                                            <w:right w:val="none" w:sz="0" w:space="0" w:color="auto"/>
                                          </w:divBdr>
                                          <w:divsChild>
                                            <w:div w:id="128717708">
                                              <w:marLeft w:val="480"/>
                                              <w:marRight w:val="0"/>
                                              <w:marTop w:val="0"/>
                                              <w:marBottom w:val="240"/>
                                              <w:divBdr>
                                                <w:top w:val="none" w:sz="0" w:space="0" w:color="auto"/>
                                                <w:left w:val="none" w:sz="0" w:space="0" w:color="auto"/>
                                                <w:bottom w:val="none" w:sz="0" w:space="0" w:color="auto"/>
                                                <w:right w:val="none" w:sz="0" w:space="0" w:color="auto"/>
                                              </w:divBdr>
                                            </w:div>
                                          </w:divsChild>
                                        </w:div>
                                        <w:div w:id="1066999323">
                                          <w:marLeft w:val="0"/>
                                          <w:marRight w:val="0"/>
                                          <w:marTop w:val="210"/>
                                          <w:marBottom w:val="210"/>
                                          <w:divBdr>
                                            <w:top w:val="none" w:sz="0" w:space="0" w:color="auto"/>
                                            <w:left w:val="none" w:sz="0" w:space="0" w:color="auto"/>
                                            <w:bottom w:val="none" w:sz="0" w:space="0" w:color="auto"/>
                                            <w:right w:val="none" w:sz="0" w:space="0" w:color="auto"/>
                                          </w:divBdr>
                                          <w:divsChild>
                                            <w:div w:id="765923811">
                                              <w:marLeft w:val="480"/>
                                              <w:marRight w:val="0"/>
                                              <w:marTop w:val="0"/>
                                              <w:marBottom w:val="240"/>
                                              <w:divBdr>
                                                <w:top w:val="none" w:sz="0" w:space="0" w:color="auto"/>
                                                <w:left w:val="none" w:sz="0" w:space="0" w:color="auto"/>
                                                <w:bottom w:val="none" w:sz="0" w:space="0" w:color="auto"/>
                                                <w:right w:val="none" w:sz="0" w:space="0" w:color="auto"/>
                                              </w:divBdr>
                                            </w:div>
                                          </w:divsChild>
                                        </w:div>
                                        <w:div w:id="213779935">
                                          <w:marLeft w:val="0"/>
                                          <w:marRight w:val="0"/>
                                          <w:marTop w:val="210"/>
                                          <w:marBottom w:val="210"/>
                                          <w:divBdr>
                                            <w:top w:val="none" w:sz="0" w:space="0" w:color="auto"/>
                                            <w:left w:val="none" w:sz="0" w:space="0" w:color="auto"/>
                                            <w:bottom w:val="none" w:sz="0" w:space="0" w:color="auto"/>
                                            <w:right w:val="none" w:sz="0" w:space="0" w:color="auto"/>
                                          </w:divBdr>
                                          <w:divsChild>
                                            <w:div w:id="108663769">
                                              <w:marLeft w:val="480"/>
                                              <w:marRight w:val="0"/>
                                              <w:marTop w:val="0"/>
                                              <w:marBottom w:val="240"/>
                                              <w:divBdr>
                                                <w:top w:val="none" w:sz="0" w:space="0" w:color="auto"/>
                                                <w:left w:val="none" w:sz="0" w:space="0" w:color="auto"/>
                                                <w:bottom w:val="none" w:sz="0" w:space="0" w:color="auto"/>
                                                <w:right w:val="none" w:sz="0" w:space="0" w:color="auto"/>
                                              </w:divBdr>
                                            </w:div>
                                          </w:divsChild>
                                        </w:div>
                                        <w:div w:id="1048411119">
                                          <w:marLeft w:val="0"/>
                                          <w:marRight w:val="0"/>
                                          <w:marTop w:val="210"/>
                                          <w:marBottom w:val="0"/>
                                          <w:divBdr>
                                            <w:top w:val="none" w:sz="0" w:space="0" w:color="auto"/>
                                            <w:left w:val="none" w:sz="0" w:space="0" w:color="auto"/>
                                            <w:bottom w:val="none" w:sz="0" w:space="0" w:color="auto"/>
                                            <w:right w:val="none" w:sz="0" w:space="0" w:color="auto"/>
                                          </w:divBdr>
                                          <w:divsChild>
                                            <w:div w:id="2046253834">
                                              <w:marLeft w:val="480"/>
                                              <w:marRight w:val="0"/>
                                              <w:marTop w:val="0"/>
                                              <w:marBottom w:val="240"/>
                                              <w:divBdr>
                                                <w:top w:val="none" w:sz="0" w:space="0" w:color="auto"/>
                                                <w:left w:val="none" w:sz="0" w:space="0" w:color="auto"/>
                                                <w:bottom w:val="none" w:sz="0" w:space="0" w:color="auto"/>
                                                <w:right w:val="none" w:sz="0" w:space="0" w:color="auto"/>
                                              </w:divBdr>
                                              <w:divsChild>
                                                <w:div w:id="1308899622">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272829444">
                              <w:marLeft w:val="0"/>
                              <w:marRight w:val="0"/>
                              <w:marTop w:val="210"/>
                              <w:marBottom w:val="210"/>
                              <w:divBdr>
                                <w:top w:val="none" w:sz="0" w:space="0" w:color="auto"/>
                                <w:left w:val="none" w:sz="0" w:space="0" w:color="auto"/>
                                <w:bottom w:val="none" w:sz="0" w:space="0" w:color="auto"/>
                                <w:right w:val="none" w:sz="0" w:space="0" w:color="auto"/>
                              </w:divBdr>
                              <w:divsChild>
                                <w:div w:id="1372726195">
                                  <w:marLeft w:val="480"/>
                                  <w:marRight w:val="0"/>
                                  <w:marTop w:val="0"/>
                                  <w:marBottom w:val="240"/>
                                  <w:divBdr>
                                    <w:top w:val="none" w:sz="0" w:space="0" w:color="auto"/>
                                    <w:left w:val="none" w:sz="0" w:space="0" w:color="auto"/>
                                    <w:bottom w:val="none" w:sz="0" w:space="0" w:color="auto"/>
                                    <w:right w:val="none" w:sz="0" w:space="0" w:color="auto"/>
                                  </w:divBdr>
                                </w:div>
                              </w:divsChild>
                            </w:div>
                            <w:div w:id="1973440937">
                              <w:marLeft w:val="0"/>
                              <w:marRight w:val="0"/>
                              <w:marTop w:val="210"/>
                              <w:marBottom w:val="0"/>
                              <w:divBdr>
                                <w:top w:val="none" w:sz="0" w:space="0" w:color="auto"/>
                                <w:left w:val="none" w:sz="0" w:space="0" w:color="auto"/>
                                <w:bottom w:val="none" w:sz="0" w:space="0" w:color="auto"/>
                                <w:right w:val="none" w:sz="0" w:space="0" w:color="auto"/>
                              </w:divBdr>
                              <w:divsChild>
                                <w:div w:id="843398932">
                                  <w:marLeft w:val="480"/>
                                  <w:marRight w:val="0"/>
                                  <w:marTop w:val="0"/>
                                  <w:marBottom w:val="240"/>
                                  <w:divBdr>
                                    <w:top w:val="none" w:sz="0" w:space="0" w:color="auto"/>
                                    <w:left w:val="none" w:sz="0" w:space="0" w:color="auto"/>
                                    <w:bottom w:val="none" w:sz="0" w:space="0" w:color="auto"/>
                                    <w:right w:val="none" w:sz="0" w:space="0" w:color="auto"/>
                                  </w:divBdr>
                                  <w:divsChild>
                                    <w:div w:id="147521992">
                                      <w:marLeft w:val="0"/>
                                      <w:marRight w:val="0"/>
                                      <w:marTop w:val="0"/>
                                      <w:marBottom w:val="210"/>
                                      <w:divBdr>
                                        <w:top w:val="none" w:sz="0" w:space="0" w:color="auto"/>
                                        <w:left w:val="none" w:sz="0" w:space="0" w:color="auto"/>
                                        <w:bottom w:val="none" w:sz="0" w:space="0" w:color="auto"/>
                                        <w:right w:val="none" w:sz="0" w:space="0" w:color="auto"/>
                                      </w:divBdr>
                                    </w:div>
                                    <w:div w:id="759178274">
                                      <w:marLeft w:val="0"/>
                                      <w:marRight w:val="0"/>
                                      <w:marTop w:val="0"/>
                                      <w:marBottom w:val="0"/>
                                      <w:divBdr>
                                        <w:top w:val="none" w:sz="0" w:space="0" w:color="auto"/>
                                        <w:left w:val="none" w:sz="0" w:space="0" w:color="auto"/>
                                        <w:bottom w:val="none" w:sz="0" w:space="0" w:color="auto"/>
                                        <w:right w:val="none" w:sz="0" w:space="0" w:color="auto"/>
                                      </w:divBdr>
                                      <w:divsChild>
                                        <w:div w:id="534852410">
                                          <w:marLeft w:val="0"/>
                                          <w:marRight w:val="0"/>
                                          <w:marTop w:val="210"/>
                                          <w:marBottom w:val="210"/>
                                          <w:divBdr>
                                            <w:top w:val="none" w:sz="0" w:space="0" w:color="auto"/>
                                            <w:left w:val="none" w:sz="0" w:space="0" w:color="auto"/>
                                            <w:bottom w:val="none" w:sz="0" w:space="0" w:color="auto"/>
                                            <w:right w:val="none" w:sz="0" w:space="0" w:color="auto"/>
                                          </w:divBdr>
                                          <w:divsChild>
                                            <w:div w:id="1208758530">
                                              <w:marLeft w:val="480"/>
                                              <w:marRight w:val="0"/>
                                              <w:marTop w:val="0"/>
                                              <w:marBottom w:val="240"/>
                                              <w:divBdr>
                                                <w:top w:val="none" w:sz="0" w:space="0" w:color="auto"/>
                                                <w:left w:val="none" w:sz="0" w:space="0" w:color="auto"/>
                                                <w:bottom w:val="none" w:sz="0" w:space="0" w:color="auto"/>
                                                <w:right w:val="none" w:sz="0" w:space="0" w:color="auto"/>
                                              </w:divBdr>
                                              <w:divsChild>
                                                <w:div w:id="604767975">
                                                  <w:marLeft w:val="0"/>
                                                  <w:marRight w:val="0"/>
                                                  <w:marTop w:val="0"/>
                                                  <w:marBottom w:val="0"/>
                                                  <w:divBdr>
                                                    <w:top w:val="none" w:sz="0" w:space="0" w:color="auto"/>
                                                    <w:left w:val="none" w:sz="0" w:space="0" w:color="auto"/>
                                                    <w:bottom w:val="none" w:sz="0" w:space="0" w:color="auto"/>
                                                    <w:right w:val="none" w:sz="0" w:space="0" w:color="auto"/>
                                                  </w:divBdr>
                                                  <w:divsChild>
                                                    <w:div w:id="1028917014">
                                                      <w:marLeft w:val="0"/>
                                                      <w:marRight w:val="0"/>
                                                      <w:marTop w:val="210"/>
                                                      <w:marBottom w:val="210"/>
                                                      <w:divBdr>
                                                        <w:top w:val="none" w:sz="0" w:space="0" w:color="auto"/>
                                                        <w:left w:val="none" w:sz="0" w:space="0" w:color="auto"/>
                                                        <w:bottom w:val="none" w:sz="0" w:space="0" w:color="auto"/>
                                                        <w:right w:val="none" w:sz="0" w:space="0" w:color="auto"/>
                                                      </w:divBdr>
                                                      <w:divsChild>
                                                        <w:div w:id="1889877918">
                                                          <w:marLeft w:val="480"/>
                                                          <w:marRight w:val="0"/>
                                                          <w:marTop w:val="0"/>
                                                          <w:marBottom w:val="240"/>
                                                          <w:divBdr>
                                                            <w:top w:val="none" w:sz="0" w:space="0" w:color="auto"/>
                                                            <w:left w:val="none" w:sz="0" w:space="0" w:color="auto"/>
                                                            <w:bottom w:val="none" w:sz="0" w:space="0" w:color="auto"/>
                                                            <w:right w:val="none" w:sz="0" w:space="0" w:color="auto"/>
                                                          </w:divBdr>
                                                        </w:div>
                                                      </w:divsChild>
                                                    </w:div>
                                                    <w:div w:id="1451783103">
                                                      <w:marLeft w:val="0"/>
                                                      <w:marRight w:val="0"/>
                                                      <w:marTop w:val="210"/>
                                                      <w:marBottom w:val="210"/>
                                                      <w:divBdr>
                                                        <w:top w:val="none" w:sz="0" w:space="0" w:color="auto"/>
                                                        <w:left w:val="none" w:sz="0" w:space="0" w:color="auto"/>
                                                        <w:bottom w:val="none" w:sz="0" w:space="0" w:color="auto"/>
                                                        <w:right w:val="none" w:sz="0" w:space="0" w:color="auto"/>
                                                      </w:divBdr>
                                                      <w:divsChild>
                                                        <w:div w:id="1899973866">
                                                          <w:marLeft w:val="480"/>
                                                          <w:marRight w:val="0"/>
                                                          <w:marTop w:val="0"/>
                                                          <w:marBottom w:val="240"/>
                                                          <w:divBdr>
                                                            <w:top w:val="none" w:sz="0" w:space="0" w:color="auto"/>
                                                            <w:left w:val="none" w:sz="0" w:space="0" w:color="auto"/>
                                                            <w:bottom w:val="none" w:sz="0" w:space="0" w:color="auto"/>
                                                            <w:right w:val="none" w:sz="0" w:space="0" w:color="auto"/>
                                                          </w:divBdr>
                                                        </w:div>
                                                      </w:divsChild>
                                                    </w:div>
                                                    <w:div w:id="1185944615">
                                                      <w:marLeft w:val="0"/>
                                                      <w:marRight w:val="0"/>
                                                      <w:marTop w:val="210"/>
                                                      <w:marBottom w:val="210"/>
                                                      <w:divBdr>
                                                        <w:top w:val="none" w:sz="0" w:space="0" w:color="auto"/>
                                                        <w:left w:val="none" w:sz="0" w:space="0" w:color="auto"/>
                                                        <w:bottom w:val="none" w:sz="0" w:space="0" w:color="auto"/>
                                                        <w:right w:val="none" w:sz="0" w:space="0" w:color="auto"/>
                                                      </w:divBdr>
                                                      <w:divsChild>
                                                        <w:div w:id="489179803">
                                                          <w:marLeft w:val="480"/>
                                                          <w:marRight w:val="0"/>
                                                          <w:marTop w:val="0"/>
                                                          <w:marBottom w:val="240"/>
                                                          <w:divBdr>
                                                            <w:top w:val="none" w:sz="0" w:space="0" w:color="auto"/>
                                                            <w:left w:val="none" w:sz="0" w:space="0" w:color="auto"/>
                                                            <w:bottom w:val="none" w:sz="0" w:space="0" w:color="auto"/>
                                                            <w:right w:val="none" w:sz="0" w:space="0" w:color="auto"/>
                                                          </w:divBdr>
                                                        </w:div>
                                                      </w:divsChild>
                                                    </w:div>
                                                    <w:div w:id="686757480">
                                                      <w:marLeft w:val="0"/>
                                                      <w:marRight w:val="0"/>
                                                      <w:marTop w:val="210"/>
                                                      <w:marBottom w:val="0"/>
                                                      <w:divBdr>
                                                        <w:top w:val="none" w:sz="0" w:space="0" w:color="auto"/>
                                                        <w:left w:val="none" w:sz="0" w:space="0" w:color="auto"/>
                                                        <w:bottom w:val="none" w:sz="0" w:space="0" w:color="auto"/>
                                                        <w:right w:val="none" w:sz="0" w:space="0" w:color="auto"/>
                                                      </w:divBdr>
                                                      <w:divsChild>
                                                        <w:div w:id="43745767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28802577">
                                          <w:marLeft w:val="0"/>
                                          <w:marRight w:val="0"/>
                                          <w:marTop w:val="210"/>
                                          <w:marBottom w:val="0"/>
                                          <w:divBdr>
                                            <w:top w:val="none" w:sz="0" w:space="0" w:color="auto"/>
                                            <w:left w:val="none" w:sz="0" w:space="0" w:color="auto"/>
                                            <w:bottom w:val="none" w:sz="0" w:space="0" w:color="auto"/>
                                            <w:right w:val="none" w:sz="0" w:space="0" w:color="auto"/>
                                          </w:divBdr>
                                          <w:divsChild>
                                            <w:div w:id="10652955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750393">
                  <w:marLeft w:val="0"/>
                  <w:marRight w:val="0"/>
                  <w:marTop w:val="210"/>
                  <w:marBottom w:val="210"/>
                  <w:divBdr>
                    <w:top w:val="none" w:sz="0" w:space="0" w:color="auto"/>
                    <w:left w:val="none" w:sz="0" w:space="0" w:color="auto"/>
                    <w:bottom w:val="none" w:sz="0" w:space="0" w:color="auto"/>
                    <w:right w:val="none" w:sz="0" w:space="0" w:color="auto"/>
                  </w:divBdr>
                  <w:divsChild>
                    <w:div w:id="2077588392">
                      <w:marLeft w:val="480"/>
                      <w:marRight w:val="0"/>
                      <w:marTop w:val="0"/>
                      <w:marBottom w:val="240"/>
                      <w:divBdr>
                        <w:top w:val="none" w:sz="0" w:space="0" w:color="auto"/>
                        <w:left w:val="none" w:sz="0" w:space="0" w:color="auto"/>
                        <w:bottom w:val="none" w:sz="0" w:space="0" w:color="auto"/>
                        <w:right w:val="none" w:sz="0" w:space="0" w:color="auto"/>
                      </w:divBdr>
                      <w:divsChild>
                        <w:div w:id="1558085474">
                          <w:marLeft w:val="0"/>
                          <w:marRight w:val="0"/>
                          <w:marTop w:val="0"/>
                          <w:marBottom w:val="0"/>
                          <w:divBdr>
                            <w:top w:val="none" w:sz="0" w:space="0" w:color="auto"/>
                            <w:left w:val="none" w:sz="0" w:space="0" w:color="auto"/>
                            <w:bottom w:val="none" w:sz="0" w:space="0" w:color="auto"/>
                            <w:right w:val="none" w:sz="0" w:space="0" w:color="auto"/>
                          </w:divBdr>
                          <w:divsChild>
                            <w:div w:id="1287353441">
                              <w:marLeft w:val="0"/>
                              <w:marRight w:val="0"/>
                              <w:marTop w:val="0"/>
                              <w:marBottom w:val="0"/>
                              <w:divBdr>
                                <w:top w:val="none" w:sz="0" w:space="0" w:color="auto"/>
                                <w:left w:val="none" w:sz="0" w:space="0" w:color="auto"/>
                                <w:bottom w:val="none" w:sz="0" w:space="0" w:color="auto"/>
                                <w:right w:val="none" w:sz="0" w:space="0" w:color="auto"/>
                              </w:divBdr>
                              <w:divsChild>
                                <w:div w:id="142365044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419020">
                  <w:marLeft w:val="0"/>
                  <w:marRight w:val="0"/>
                  <w:marTop w:val="210"/>
                  <w:marBottom w:val="0"/>
                  <w:divBdr>
                    <w:top w:val="none" w:sz="0" w:space="0" w:color="auto"/>
                    <w:left w:val="none" w:sz="0" w:space="0" w:color="auto"/>
                    <w:bottom w:val="none" w:sz="0" w:space="0" w:color="auto"/>
                    <w:right w:val="none" w:sz="0" w:space="0" w:color="auto"/>
                  </w:divBdr>
                  <w:divsChild>
                    <w:div w:id="1382822231">
                      <w:marLeft w:val="480"/>
                      <w:marRight w:val="0"/>
                      <w:marTop w:val="0"/>
                      <w:marBottom w:val="240"/>
                      <w:divBdr>
                        <w:top w:val="none" w:sz="0" w:space="0" w:color="auto"/>
                        <w:left w:val="none" w:sz="0" w:space="0" w:color="auto"/>
                        <w:bottom w:val="none" w:sz="0" w:space="0" w:color="auto"/>
                        <w:right w:val="none" w:sz="0" w:space="0" w:color="auto"/>
                      </w:divBdr>
                      <w:divsChild>
                        <w:div w:id="1434283641">
                          <w:marLeft w:val="0"/>
                          <w:marRight w:val="0"/>
                          <w:marTop w:val="0"/>
                          <w:marBottom w:val="0"/>
                          <w:divBdr>
                            <w:top w:val="none" w:sz="0" w:space="0" w:color="auto"/>
                            <w:left w:val="none" w:sz="0" w:space="0" w:color="auto"/>
                            <w:bottom w:val="none" w:sz="0" w:space="0" w:color="auto"/>
                            <w:right w:val="none" w:sz="0" w:space="0" w:color="auto"/>
                          </w:divBdr>
                          <w:divsChild>
                            <w:div w:id="1334380401">
                              <w:marLeft w:val="0"/>
                              <w:marRight w:val="0"/>
                              <w:marTop w:val="210"/>
                              <w:marBottom w:val="210"/>
                              <w:divBdr>
                                <w:top w:val="none" w:sz="0" w:space="0" w:color="auto"/>
                                <w:left w:val="none" w:sz="0" w:space="0" w:color="auto"/>
                                <w:bottom w:val="none" w:sz="0" w:space="0" w:color="auto"/>
                                <w:right w:val="none" w:sz="0" w:space="0" w:color="auto"/>
                              </w:divBdr>
                              <w:divsChild>
                                <w:div w:id="1194925924">
                                  <w:marLeft w:val="480"/>
                                  <w:marRight w:val="0"/>
                                  <w:marTop w:val="0"/>
                                  <w:marBottom w:val="240"/>
                                  <w:divBdr>
                                    <w:top w:val="none" w:sz="0" w:space="0" w:color="auto"/>
                                    <w:left w:val="none" w:sz="0" w:space="0" w:color="auto"/>
                                    <w:bottom w:val="none" w:sz="0" w:space="0" w:color="auto"/>
                                    <w:right w:val="none" w:sz="0" w:space="0" w:color="auto"/>
                                  </w:divBdr>
                                </w:div>
                              </w:divsChild>
                            </w:div>
                            <w:div w:id="30081165">
                              <w:marLeft w:val="0"/>
                              <w:marRight w:val="0"/>
                              <w:marTop w:val="210"/>
                              <w:marBottom w:val="210"/>
                              <w:divBdr>
                                <w:top w:val="none" w:sz="0" w:space="0" w:color="auto"/>
                                <w:left w:val="none" w:sz="0" w:space="0" w:color="auto"/>
                                <w:bottom w:val="none" w:sz="0" w:space="0" w:color="auto"/>
                                <w:right w:val="none" w:sz="0" w:space="0" w:color="auto"/>
                              </w:divBdr>
                              <w:divsChild>
                                <w:div w:id="349792977">
                                  <w:marLeft w:val="480"/>
                                  <w:marRight w:val="0"/>
                                  <w:marTop w:val="0"/>
                                  <w:marBottom w:val="240"/>
                                  <w:divBdr>
                                    <w:top w:val="none" w:sz="0" w:space="0" w:color="auto"/>
                                    <w:left w:val="none" w:sz="0" w:space="0" w:color="auto"/>
                                    <w:bottom w:val="none" w:sz="0" w:space="0" w:color="auto"/>
                                    <w:right w:val="none" w:sz="0" w:space="0" w:color="auto"/>
                                  </w:divBdr>
                                </w:div>
                              </w:divsChild>
                            </w:div>
                            <w:div w:id="1175536853">
                              <w:marLeft w:val="0"/>
                              <w:marRight w:val="0"/>
                              <w:marTop w:val="210"/>
                              <w:marBottom w:val="210"/>
                              <w:divBdr>
                                <w:top w:val="none" w:sz="0" w:space="0" w:color="auto"/>
                                <w:left w:val="none" w:sz="0" w:space="0" w:color="auto"/>
                                <w:bottom w:val="none" w:sz="0" w:space="0" w:color="auto"/>
                                <w:right w:val="none" w:sz="0" w:space="0" w:color="auto"/>
                              </w:divBdr>
                              <w:divsChild>
                                <w:div w:id="979071626">
                                  <w:marLeft w:val="480"/>
                                  <w:marRight w:val="0"/>
                                  <w:marTop w:val="0"/>
                                  <w:marBottom w:val="240"/>
                                  <w:divBdr>
                                    <w:top w:val="none" w:sz="0" w:space="0" w:color="auto"/>
                                    <w:left w:val="none" w:sz="0" w:space="0" w:color="auto"/>
                                    <w:bottom w:val="none" w:sz="0" w:space="0" w:color="auto"/>
                                    <w:right w:val="none" w:sz="0" w:space="0" w:color="auto"/>
                                  </w:divBdr>
                                </w:div>
                              </w:divsChild>
                            </w:div>
                            <w:div w:id="422915771">
                              <w:marLeft w:val="0"/>
                              <w:marRight w:val="0"/>
                              <w:marTop w:val="210"/>
                              <w:marBottom w:val="0"/>
                              <w:divBdr>
                                <w:top w:val="none" w:sz="0" w:space="0" w:color="auto"/>
                                <w:left w:val="none" w:sz="0" w:space="0" w:color="auto"/>
                                <w:bottom w:val="none" w:sz="0" w:space="0" w:color="auto"/>
                                <w:right w:val="none" w:sz="0" w:space="0" w:color="auto"/>
                              </w:divBdr>
                              <w:divsChild>
                                <w:div w:id="74553946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37805">
          <w:marLeft w:val="0"/>
          <w:marRight w:val="0"/>
          <w:marTop w:val="480"/>
          <w:marBottom w:val="60"/>
          <w:divBdr>
            <w:top w:val="none" w:sz="0" w:space="0" w:color="auto"/>
            <w:left w:val="none" w:sz="0" w:space="0" w:color="auto"/>
            <w:bottom w:val="none" w:sz="0" w:space="0" w:color="auto"/>
            <w:right w:val="none" w:sz="0" w:space="0" w:color="auto"/>
          </w:divBdr>
        </w:div>
        <w:div w:id="2141805605">
          <w:marLeft w:val="0"/>
          <w:marRight w:val="0"/>
          <w:marTop w:val="0"/>
          <w:marBottom w:val="0"/>
          <w:divBdr>
            <w:top w:val="none" w:sz="0" w:space="0" w:color="auto"/>
            <w:left w:val="none" w:sz="0" w:space="0" w:color="auto"/>
            <w:bottom w:val="none" w:sz="0" w:space="0" w:color="auto"/>
            <w:right w:val="none" w:sz="0" w:space="0" w:color="auto"/>
          </w:divBdr>
          <w:divsChild>
            <w:div w:id="1977568601">
              <w:marLeft w:val="0"/>
              <w:marRight w:val="0"/>
              <w:marTop w:val="0"/>
              <w:marBottom w:val="0"/>
              <w:divBdr>
                <w:top w:val="none" w:sz="0" w:space="0" w:color="auto"/>
                <w:left w:val="none" w:sz="0" w:space="0" w:color="auto"/>
                <w:bottom w:val="none" w:sz="0" w:space="0" w:color="auto"/>
                <w:right w:val="none" w:sz="0" w:space="0" w:color="auto"/>
              </w:divBdr>
              <w:divsChild>
                <w:div w:id="1763988480">
                  <w:marLeft w:val="0"/>
                  <w:marRight w:val="0"/>
                  <w:marTop w:val="0"/>
                  <w:marBottom w:val="210"/>
                  <w:divBdr>
                    <w:top w:val="none" w:sz="0" w:space="0" w:color="auto"/>
                    <w:left w:val="none" w:sz="0" w:space="0" w:color="auto"/>
                    <w:bottom w:val="none" w:sz="0" w:space="0" w:color="auto"/>
                    <w:right w:val="none" w:sz="0" w:space="0" w:color="auto"/>
                  </w:divBdr>
                  <w:divsChild>
                    <w:div w:id="1735614693">
                      <w:marLeft w:val="480"/>
                      <w:marRight w:val="0"/>
                      <w:marTop w:val="0"/>
                      <w:marBottom w:val="240"/>
                      <w:divBdr>
                        <w:top w:val="none" w:sz="0" w:space="0" w:color="auto"/>
                        <w:left w:val="none" w:sz="0" w:space="0" w:color="auto"/>
                        <w:bottom w:val="none" w:sz="0" w:space="0" w:color="auto"/>
                        <w:right w:val="none" w:sz="0" w:space="0" w:color="auto"/>
                      </w:divBdr>
                      <w:divsChild>
                        <w:div w:id="1827236862">
                          <w:marLeft w:val="0"/>
                          <w:marRight w:val="0"/>
                          <w:marTop w:val="0"/>
                          <w:marBottom w:val="210"/>
                          <w:divBdr>
                            <w:top w:val="none" w:sz="0" w:space="0" w:color="auto"/>
                            <w:left w:val="none" w:sz="0" w:space="0" w:color="auto"/>
                            <w:bottom w:val="none" w:sz="0" w:space="0" w:color="auto"/>
                            <w:right w:val="none" w:sz="0" w:space="0" w:color="auto"/>
                          </w:divBdr>
                        </w:div>
                        <w:div w:id="1590583739">
                          <w:marLeft w:val="0"/>
                          <w:marRight w:val="0"/>
                          <w:marTop w:val="0"/>
                          <w:marBottom w:val="0"/>
                          <w:divBdr>
                            <w:top w:val="none" w:sz="0" w:space="0" w:color="auto"/>
                            <w:left w:val="none" w:sz="0" w:space="0" w:color="auto"/>
                            <w:bottom w:val="none" w:sz="0" w:space="0" w:color="auto"/>
                            <w:right w:val="none" w:sz="0" w:space="0" w:color="auto"/>
                          </w:divBdr>
                          <w:divsChild>
                            <w:div w:id="507642936">
                              <w:marLeft w:val="0"/>
                              <w:marRight w:val="0"/>
                              <w:marTop w:val="0"/>
                              <w:marBottom w:val="0"/>
                              <w:divBdr>
                                <w:top w:val="none" w:sz="0" w:space="0" w:color="auto"/>
                                <w:left w:val="none" w:sz="0" w:space="0" w:color="auto"/>
                                <w:bottom w:val="none" w:sz="0" w:space="0" w:color="auto"/>
                                <w:right w:val="none" w:sz="0" w:space="0" w:color="auto"/>
                              </w:divBdr>
                              <w:divsChild>
                                <w:div w:id="49002977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954417">
                  <w:marLeft w:val="0"/>
                  <w:marRight w:val="0"/>
                  <w:marTop w:val="210"/>
                  <w:marBottom w:val="210"/>
                  <w:divBdr>
                    <w:top w:val="none" w:sz="0" w:space="0" w:color="auto"/>
                    <w:left w:val="none" w:sz="0" w:space="0" w:color="auto"/>
                    <w:bottom w:val="none" w:sz="0" w:space="0" w:color="auto"/>
                    <w:right w:val="none" w:sz="0" w:space="0" w:color="auto"/>
                  </w:divBdr>
                  <w:divsChild>
                    <w:div w:id="797459206">
                      <w:marLeft w:val="480"/>
                      <w:marRight w:val="0"/>
                      <w:marTop w:val="0"/>
                      <w:marBottom w:val="240"/>
                      <w:divBdr>
                        <w:top w:val="none" w:sz="0" w:space="0" w:color="auto"/>
                        <w:left w:val="none" w:sz="0" w:space="0" w:color="auto"/>
                        <w:bottom w:val="none" w:sz="0" w:space="0" w:color="auto"/>
                        <w:right w:val="none" w:sz="0" w:space="0" w:color="auto"/>
                      </w:divBdr>
                      <w:divsChild>
                        <w:div w:id="213348778">
                          <w:marLeft w:val="0"/>
                          <w:marRight w:val="0"/>
                          <w:marTop w:val="0"/>
                          <w:marBottom w:val="0"/>
                          <w:divBdr>
                            <w:top w:val="none" w:sz="0" w:space="0" w:color="auto"/>
                            <w:left w:val="none" w:sz="0" w:space="0" w:color="auto"/>
                            <w:bottom w:val="none" w:sz="0" w:space="0" w:color="auto"/>
                            <w:right w:val="none" w:sz="0" w:space="0" w:color="auto"/>
                          </w:divBdr>
                          <w:divsChild>
                            <w:div w:id="1176962865">
                              <w:marLeft w:val="0"/>
                              <w:marRight w:val="0"/>
                              <w:marTop w:val="210"/>
                              <w:marBottom w:val="210"/>
                              <w:divBdr>
                                <w:top w:val="none" w:sz="0" w:space="0" w:color="auto"/>
                                <w:left w:val="none" w:sz="0" w:space="0" w:color="auto"/>
                                <w:bottom w:val="none" w:sz="0" w:space="0" w:color="auto"/>
                                <w:right w:val="none" w:sz="0" w:space="0" w:color="auto"/>
                              </w:divBdr>
                              <w:divsChild>
                                <w:div w:id="498889971">
                                  <w:marLeft w:val="480"/>
                                  <w:marRight w:val="0"/>
                                  <w:marTop w:val="0"/>
                                  <w:marBottom w:val="240"/>
                                  <w:divBdr>
                                    <w:top w:val="none" w:sz="0" w:space="0" w:color="auto"/>
                                    <w:left w:val="none" w:sz="0" w:space="0" w:color="auto"/>
                                    <w:bottom w:val="none" w:sz="0" w:space="0" w:color="auto"/>
                                    <w:right w:val="none" w:sz="0" w:space="0" w:color="auto"/>
                                  </w:divBdr>
                                </w:div>
                              </w:divsChild>
                            </w:div>
                            <w:div w:id="337537113">
                              <w:marLeft w:val="0"/>
                              <w:marRight w:val="0"/>
                              <w:marTop w:val="210"/>
                              <w:marBottom w:val="210"/>
                              <w:divBdr>
                                <w:top w:val="none" w:sz="0" w:space="0" w:color="auto"/>
                                <w:left w:val="none" w:sz="0" w:space="0" w:color="auto"/>
                                <w:bottom w:val="none" w:sz="0" w:space="0" w:color="auto"/>
                                <w:right w:val="none" w:sz="0" w:space="0" w:color="auto"/>
                              </w:divBdr>
                              <w:divsChild>
                                <w:div w:id="1254364502">
                                  <w:marLeft w:val="480"/>
                                  <w:marRight w:val="0"/>
                                  <w:marTop w:val="0"/>
                                  <w:marBottom w:val="240"/>
                                  <w:divBdr>
                                    <w:top w:val="none" w:sz="0" w:space="0" w:color="auto"/>
                                    <w:left w:val="none" w:sz="0" w:space="0" w:color="auto"/>
                                    <w:bottom w:val="none" w:sz="0" w:space="0" w:color="auto"/>
                                    <w:right w:val="none" w:sz="0" w:space="0" w:color="auto"/>
                                  </w:divBdr>
                                  <w:divsChild>
                                    <w:div w:id="2144082948">
                                      <w:marLeft w:val="0"/>
                                      <w:marRight w:val="0"/>
                                      <w:marTop w:val="0"/>
                                      <w:marBottom w:val="0"/>
                                      <w:divBdr>
                                        <w:top w:val="none" w:sz="0" w:space="0" w:color="auto"/>
                                        <w:left w:val="none" w:sz="0" w:space="0" w:color="auto"/>
                                        <w:bottom w:val="none" w:sz="0" w:space="0" w:color="auto"/>
                                        <w:right w:val="none" w:sz="0" w:space="0" w:color="auto"/>
                                      </w:divBdr>
                                      <w:divsChild>
                                        <w:div w:id="1403942132">
                                          <w:marLeft w:val="0"/>
                                          <w:marRight w:val="0"/>
                                          <w:marTop w:val="210"/>
                                          <w:marBottom w:val="210"/>
                                          <w:divBdr>
                                            <w:top w:val="none" w:sz="0" w:space="0" w:color="auto"/>
                                            <w:left w:val="none" w:sz="0" w:space="0" w:color="auto"/>
                                            <w:bottom w:val="none" w:sz="0" w:space="0" w:color="auto"/>
                                            <w:right w:val="none" w:sz="0" w:space="0" w:color="auto"/>
                                          </w:divBdr>
                                          <w:divsChild>
                                            <w:div w:id="1892577000">
                                              <w:marLeft w:val="480"/>
                                              <w:marRight w:val="0"/>
                                              <w:marTop w:val="0"/>
                                              <w:marBottom w:val="240"/>
                                              <w:divBdr>
                                                <w:top w:val="none" w:sz="0" w:space="0" w:color="auto"/>
                                                <w:left w:val="none" w:sz="0" w:space="0" w:color="auto"/>
                                                <w:bottom w:val="none" w:sz="0" w:space="0" w:color="auto"/>
                                                <w:right w:val="none" w:sz="0" w:space="0" w:color="auto"/>
                                              </w:divBdr>
                                            </w:div>
                                          </w:divsChild>
                                        </w:div>
                                        <w:div w:id="876241807">
                                          <w:marLeft w:val="0"/>
                                          <w:marRight w:val="0"/>
                                          <w:marTop w:val="210"/>
                                          <w:marBottom w:val="210"/>
                                          <w:divBdr>
                                            <w:top w:val="none" w:sz="0" w:space="0" w:color="auto"/>
                                            <w:left w:val="none" w:sz="0" w:space="0" w:color="auto"/>
                                            <w:bottom w:val="none" w:sz="0" w:space="0" w:color="auto"/>
                                            <w:right w:val="none" w:sz="0" w:space="0" w:color="auto"/>
                                          </w:divBdr>
                                          <w:divsChild>
                                            <w:div w:id="1680159188">
                                              <w:marLeft w:val="480"/>
                                              <w:marRight w:val="0"/>
                                              <w:marTop w:val="0"/>
                                              <w:marBottom w:val="240"/>
                                              <w:divBdr>
                                                <w:top w:val="none" w:sz="0" w:space="0" w:color="auto"/>
                                                <w:left w:val="none" w:sz="0" w:space="0" w:color="auto"/>
                                                <w:bottom w:val="none" w:sz="0" w:space="0" w:color="auto"/>
                                                <w:right w:val="none" w:sz="0" w:space="0" w:color="auto"/>
                                              </w:divBdr>
                                            </w:div>
                                          </w:divsChild>
                                        </w:div>
                                        <w:div w:id="753279525">
                                          <w:marLeft w:val="0"/>
                                          <w:marRight w:val="0"/>
                                          <w:marTop w:val="210"/>
                                          <w:marBottom w:val="210"/>
                                          <w:divBdr>
                                            <w:top w:val="none" w:sz="0" w:space="0" w:color="auto"/>
                                            <w:left w:val="none" w:sz="0" w:space="0" w:color="auto"/>
                                            <w:bottom w:val="none" w:sz="0" w:space="0" w:color="auto"/>
                                            <w:right w:val="none" w:sz="0" w:space="0" w:color="auto"/>
                                          </w:divBdr>
                                          <w:divsChild>
                                            <w:div w:id="433866341">
                                              <w:marLeft w:val="480"/>
                                              <w:marRight w:val="0"/>
                                              <w:marTop w:val="0"/>
                                              <w:marBottom w:val="240"/>
                                              <w:divBdr>
                                                <w:top w:val="none" w:sz="0" w:space="0" w:color="auto"/>
                                                <w:left w:val="none" w:sz="0" w:space="0" w:color="auto"/>
                                                <w:bottom w:val="none" w:sz="0" w:space="0" w:color="auto"/>
                                                <w:right w:val="none" w:sz="0" w:space="0" w:color="auto"/>
                                              </w:divBdr>
                                            </w:div>
                                          </w:divsChild>
                                        </w:div>
                                        <w:div w:id="1896813442">
                                          <w:marLeft w:val="0"/>
                                          <w:marRight w:val="0"/>
                                          <w:marTop w:val="210"/>
                                          <w:marBottom w:val="210"/>
                                          <w:divBdr>
                                            <w:top w:val="none" w:sz="0" w:space="0" w:color="auto"/>
                                            <w:left w:val="none" w:sz="0" w:space="0" w:color="auto"/>
                                            <w:bottom w:val="none" w:sz="0" w:space="0" w:color="auto"/>
                                            <w:right w:val="none" w:sz="0" w:space="0" w:color="auto"/>
                                          </w:divBdr>
                                          <w:divsChild>
                                            <w:div w:id="1810895409">
                                              <w:marLeft w:val="480"/>
                                              <w:marRight w:val="0"/>
                                              <w:marTop w:val="0"/>
                                              <w:marBottom w:val="240"/>
                                              <w:divBdr>
                                                <w:top w:val="none" w:sz="0" w:space="0" w:color="auto"/>
                                                <w:left w:val="none" w:sz="0" w:space="0" w:color="auto"/>
                                                <w:bottom w:val="none" w:sz="0" w:space="0" w:color="auto"/>
                                                <w:right w:val="none" w:sz="0" w:space="0" w:color="auto"/>
                                              </w:divBdr>
                                            </w:div>
                                          </w:divsChild>
                                        </w:div>
                                        <w:div w:id="190650748">
                                          <w:marLeft w:val="0"/>
                                          <w:marRight w:val="0"/>
                                          <w:marTop w:val="210"/>
                                          <w:marBottom w:val="210"/>
                                          <w:divBdr>
                                            <w:top w:val="none" w:sz="0" w:space="0" w:color="auto"/>
                                            <w:left w:val="none" w:sz="0" w:space="0" w:color="auto"/>
                                            <w:bottom w:val="none" w:sz="0" w:space="0" w:color="auto"/>
                                            <w:right w:val="none" w:sz="0" w:space="0" w:color="auto"/>
                                          </w:divBdr>
                                          <w:divsChild>
                                            <w:div w:id="1723866214">
                                              <w:marLeft w:val="480"/>
                                              <w:marRight w:val="0"/>
                                              <w:marTop w:val="0"/>
                                              <w:marBottom w:val="240"/>
                                              <w:divBdr>
                                                <w:top w:val="none" w:sz="0" w:space="0" w:color="auto"/>
                                                <w:left w:val="none" w:sz="0" w:space="0" w:color="auto"/>
                                                <w:bottom w:val="none" w:sz="0" w:space="0" w:color="auto"/>
                                                <w:right w:val="none" w:sz="0" w:space="0" w:color="auto"/>
                                              </w:divBdr>
                                            </w:div>
                                          </w:divsChild>
                                        </w:div>
                                        <w:div w:id="430126764">
                                          <w:marLeft w:val="0"/>
                                          <w:marRight w:val="0"/>
                                          <w:marTop w:val="210"/>
                                          <w:marBottom w:val="0"/>
                                          <w:divBdr>
                                            <w:top w:val="none" w:sz="0" w:space="0" w:color="auto"/>
                                            <w:left w:val="none" w:sz="0" w:space="0" w:color="auto"/>
                                            <w:bottom w:val="none" w:sz="0" w:space="0" w:color="auto"/>
                                            <w:right w:val="none" w:sz="0" w:space="0" w:color="auto"/>
                                          </w:divBdr>
                                          <w:divsChild>
                                            <w:div w:id="84852382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89596355">
                              <w:marLeft w:val="0"/>
                              <w:marRight w:val="0"/>
                              <w:marTop w:val="210"/>
                              <w:marBottom w:val="210"/>
                              <w:divBdr>
                                <w:top w:val="none" w:sz="0" w:space="0" w:color="auto"/>
                                <w:left w:val="none" w:sz="0" w:space="0" w:color="auto"/>
                                <w:bottom w:val="none" w:sz="0" w:space="0" w:color="auto"/>
                                <w:right w:val="none" w:sz="0" w:space="0" w:color="auto"/>
                              </w:divBdr>
                              <w:divsChild>
                                <w:div w:id="1263609590">
                                  <w:marLeft w:val="480"/>
                                  <w:marRight w:val="0"/>
                                  <w:marTop w:val="0"/>
                                  <w:marBottom w:val="240"/>
                                  <w:divBdr>
                                    <w:top w:val="none" w:sz="0" w:space="0" w:color="auto"/>
                                    <w:left w:val="none" w:sz="0" w:space="0" w:color="auto"/>
                                    <w:bottom w:val="none" w:sz="0" w:space="0" w:color="auto"/>
                                    <w:right w:val="none" w:sz="0" w:space="0" w:color="auto"/>
                                  </w:divBdr>
                                </w:div>
                              </w:divsChild>
                            </w:div>
                            <w:div w:id="1211186452">
                              <w:marLeft w:val="0"/>
                              <w:marRight w:val="0"/>
                              <w:marTop w:val="210"/>
                              <w:marBottom w:val="210"/>
                              <w:divBdr>
                                <w:top w:val="none" w:sz="0" w:space="0" w:color="auto"/>
                                <w:left w:val="none" w:sz="0" w:space="0" w:color="auto"/>
                                <w:bottom w:val="none" w:sz="0" w:space="0" w:color="auto"/>
                                <w:right w:val="none" w:sz="0" w:space="0" w:color="auto"/>
                              </w:divBdr>
                              <w:divsChild>
                                <w:div w:id="1552185561">
                                  <w:marLeft w:val="480"/>
                                  <w:marRight w:val="0"/>
                                  <w:marTop w:val="0"/>
                                  <w:marBottom w:val="240"/>
                                  <w:divBdr>
                                    <w:top w:val="none" w:sz="0" w:space="0" w:color="auto"/>
                                    <w:left w:val="none" w:sz="0" w:space="0" w:color="auto"/>
                                    <w:bottom w:val="none" w:sz="0" w:space="0" w:color="auto"/>
                                    <w:right w:val="none" w:sz="0" w:space="0" w:color="auto"/>
                                  </w:divBdr>
                                  <w:divsChild>
                                    <w:div w:id="1153719552">
                                      <w:marLeft w:val="0"/>
                                      <w:marRight w:val="0"/>
                                      <w:marTop w:val="0"/>
                                      <w:marBottom w:val="0"/>
                                      <w:divBdr>
                                        <w:top w:val="none" w:sz="0" w:space="0" w:color="auto"/>
                                        <w:left w:val="none" w:sz="0" w:space="0" w:color="auto"/>
                                        <w:bottom w:val="none" w:sz="0" w:space="0" w:color="auto"/>
                                        <w:right w:val="none" w:sz="0" w:space="0" w:color="auto"/>
                                      </w:divBdr>
                                      <w:divsChild>
                                        <w:div w:id="1781413875">
                                          <w:marLeft w:val="0"/>
                                          <w:marRight w:val="0"/>
                                          <w:marTop w:val="210"/>
                                          <w:marBottom w:val="210"/>
                                          <w:divBdr>
                                            <w:top w:val="none" w:sz="0" w:space="0" w:color="auto"/>
                                            <w:left w:val="none" w:sz="0" w:space="0" w:color="auto"/>
                                            <w:bottom w:val="none" w:sz="0" w:space="0" w:color="auto"/>
                                            <w:right w:val="none" w:sz="0" w:space="0" w:color="auto"/>
                                          </w:divBdr>
                                          <w:divsChild>
                                            <w:div w:id="1446339847">
                                              <w:marLeft w:val="480"/>
                                              <w:marRight w:val="0"/>
                                              <w:marTop w:val="0"/>
                                              <w:marBottom w:val="240"/>
                                              <w:divBdr>
                                                <w:top w:val="none" w:sz="0" w:space="0" w:color="auto"/>
                                                <w:left w:val="none" w:sz="0" w:space="0" w:color="auto"/>
                                                <w:bottom w:val="none" w:sz="0" w:space="0" w:color="auto"/>
                                                <w:right w:val="none" w:sz="0" w:space="0" w:color="auto"/>
                                              </w:divBdr>
                                            </w:div>
                                          </w:divsChild>
                                        </w:div>
                                        <w:div w:id="1048259506">
                                          <w:marLeft w:val="0"/>
                                          <w:marRight w:val="0"/>
                                          <w:marTop w:val="210"/>
                                          <w:marBottom w:val="210"/>
                                          <w:divBdr>
                                            <w:top w:val="none" w:sz="0" w:space="0" w:color="auto"/>
                                            <w:left w:val="none" w:sz="0" w:space="0" w:color="auto"/>
                                            <w:bottom w:val="none" w:sz="0" w:space="0" w:color="auto"/>
                                            <w:right w:val="none" w:sz="0" w:space="0" w:color="auto"/>
                                          </w:divBdr>
                                          <w:divsChild>
                                            <w:div w:id="1666297">
                                              <w:marLeft w:val="480"/>
                                              <w:marRight w:val="0"/>
                                              <w:marTop w:val="0"/>
                                              <w:marBottom w:val="240"/>
                                              <w:divBdr>
                                                <w:top w:val="none" w:sz="0" w:space="0" w:color="auto"/>
                                                <w:left w:val="none" w:sz="0" w:space="0" w:color="auto"/>
                                                <w:bottom w:val="none" w:sz="0" w:space="0" w:color="auto"/>
                                                <w:right w:val="none" w:sz="0" w:space="0" w:color="auto"/>
                                              </w:divBdr>
                                            </w:div>
                                          </w:divsChild>
                                        </w:div>
                                        <w:div w:id="1864435527">
                                          <w:marLeft w:val="0"/>
                                          <w:marRight w:val="0"/>
                                          <w:marTop w:val="210"/>
                                          <w:marBottom w:val="0"/>
                                          <w:divBdr>
                                            <w:top w:val="none" w:sz="0" w:space="0" w:color="auto"/>
                                            <w:left w:val="none" w:sz="0" w:space="0" w:color="auto"/>
                                            <w:bottom w:val="none" w:sz="0" w:space="0" w:color="auto"/>
                                            <w:right w:val="none" w:sz="0" w:space="0" w:color="auto"/>
                                          </w:divBdr>
                                          <w:divsChild>
                                            <w:div w:id="145293967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26857592">
                              <w:marLeft w:val="0"/>
                              <w:marRight w:val="0"/>
                              <w:marTop w:val="210"/>
                              <w:marBottom w:val="210"/>
                              <w:divBdr>
                                <w:top w:val="none" w:sz="0" w:space="0" w:color="auto"/>
                                <w:left w:val="none" w:sz="0" w:space="0" w:color="auto"/>
                                <w:bottom w:val="none" w:sz="0" w:space="0" w:color="auto"/>
                                <w:right w:val="none" w:sz="0" w:space="0" w:color="auto"/>
                              </w:divBdr>
                              <w:divsChild>
                                <w:div w:id="1156917083">
                                  <w:marLeft w:val="480"/>
                                  <w:marRight w:val="0"/>
                                  <w:marTop w:val="0"/>
                                  <w:marBottom w:val="240"/>
                                  <w:divBdr>
                                    <w:top w:val="none" w:sz="0" w:space="0" w:color="auto"/>
                                    <w:left w:val="none" w:sz="0" w:space="0" w:color="auto"/>
                                    <w:bottom w:val="none" w:sz="0" w:space="0" w:color="auto"/>
                                    <w:right w:val="none" w:sz="0" w:space="0" w:color="auto"/>
                                  </w:divBdr>
                                </w:div>
                              </w:divsChild>
                            </w:div>
                            <w:div w:id="967590344">
                              <w:marLeft w:val="0"/>
                              <w:marRight w:val="0"/>
                              <w:marTop w:val="210"/>
                              <w:marBottom w:val="210"/>
                              <w:divBdr>
                                <w:top w:val="none" w:sz="0" w:space="0" w:color="auto"/>
                                <w:left w:val="none" w:sz="0" w:space="0" w:color="auto"/>
                                <w:bottom w:val="none" w:sz="0" w:space="0" w:color="auto"/>
                                <w:right w:val="none" w:sz="0" w:space="0" w:color="auto"/>
                              </w:divBdr>
                              <w:divsChild>
                                <w:div w:id="1373337106">
                                  <w:marLeft w:val="480"/>
                                  <w:marRight w:val="0"/>
                                  <w:marTop w:val="0"/>
                                  <w:marBottom w:val="240"/>
                                  <w:divBdr>
                                    <w:top w:val="none" w:sz="0" w:space="0" w:color="auto"/>
                                    <w:left w:val="none" w:sz="0" w:space="0" w:color="auto"/>
                                    <w:bottom w:val="none" w:sz="0" w:space="0" w:color="auto"/>
                                    <w:right w:val="none" w:sz="0" w:space="0" w:color="auto"/>
                                  </w:divBdr>
                                </w:div>
                              </w:divsChild>
                            </w:div>
                            <w:div w:id="812605465">
                              <w:marLeft w:val="0"/>
                              <w:marRight w:val="0"/>
                              <w:marTop w:val="210"/>
                              <w:marBottom w:val="210"/>
                              <w:divBdr>
                                <w:top w:val="none" w:sz="0" w:space="0" w:color="auto"/>
                                <w:left w:val="none" w:sz="0" w:space="0" w:color="auto"/>
                                <w:bottom w:val="none" w:sz="0" w:space="0" w:color="auto"/>
                                <w:right w:val="none" w:sz="0" w:space="0" w:color="auto"/>
                              </w:divBdr>
                              <w:divsChild>
                                <w:div w:id="707146216">
                                  <w:marLeft w:val="480"/>
                                  <w:marRight w:val="0"/>
                                  <w:marTop w:val="0"/>
                                  <w:marBottom w:val="240"/>
                                  <w:divBdr>
                                    <w:top w:val="none" w:sz="0" w:space="0" w:color="auto"/>
                                    <w:left w:val="none" w:sz="0" w:space="0" w:color="auto"/>
                                    <w:bottom w:val="none" w:sz="0" w:space="0" w:color="auto"/>
                                    <w:right w:val="none" w:sz="0" w:space="0" w:color="auto"/>
                                  </w:divBdr>
                                </w:div>
                              </w:divsChild>
                            </w:div>
                            <w:div w:id="1023870000">
                              <w:marLeft w:val="0"/>
                              <w:marRight w:val="0"/>
                              <w:marTop w:val="210"/>
                              <w:marBottom w:val="210"/>
                              <w:divBdr>
                                <w:top w:val="none" w:sz="0" w:space="0" w:color="auto"/>
                                <w:left w:val="none" w:sz="0" w:space="0" w:color="auto"/>
                                <w:bottom w:val="none" w:sz="0" w:space="0" w:color="auto"/>
                                <w:right w:val="none" w:sz="0" w:space="0" w:color="auto"/>
                              </w:divBdr>
                              <w:divsChild>
                                <w:div w:id="917861462">
                                  <w:marLeft w:val="480"/>
                                  <w:marRight w:val="0"/>
                                  <w:marTop w:val="0"/>
                                  <w:marBottom w:val="240"/>
                                  <w:divBdr>
                                    <w:top w:val="none" w:sz="0" w:space="0" w:color="auto"/>
                                    <w:left w:val="none" w:sz="0" w:space="0" w:color="auto"/>
                                    <w:bottom w:val="none" w:sz="0" w:space="0" w:color="auto"/>
                                    <w:right w:val="none" w:sz="0" w:space="0" w:color="auto"/>
                                  </w:divBdr>
                                </w:div>
                              </w:divsChild>
                            </w:div>
                            <w:div w:id="1474832311">
                              <w:marLeft w:val="0"/>
                              <w:marRight w:val="0"/>
                              <w:marTop w:val="210"/>
                              <w:marBottom w:val="210"/>
                              <w:divBdr>
                                <w:top w:val="none" w:sz="0" w:space="0" w:color="auto"/>
                                <w:left w:val="none" w:sz="0" w:space="0" w:color="auto"/>
                                <w:bottom w:val="none" w:sz="0" w:space="0" w:color="auto"/>
                                <w:right w:val="none" w:sz="0" w:space="0" w:color="auto"/>
                              </w:divBdr>
                              <w:divsChild>
                                <w:div w:id="1052733490">
                                  <w:marLeft w:val="480"/>
                                  <w:marRight w:val="0"/>
                                  <w:marTop w:val="0"/>
                                  <w:marBottom w:val="240"/>
                                  <w:divBdr>
                                    <w:top w:val="none" w:sz="0" w:space="0" w:color="auto"/>
                                    <w:left w:val="none" w:sz="0" w:space="0" w:color="auto"/>
                                    <w:bottom w:val="none" w:sz="0" w:space="0" w:color="auto"/>
                                    <w:right w:val="none" w:sz="0" w:space="0" w:color="auto"/>
                                  </w:divBdr>
                                </w:div>
                              </w:divsChild>
                            </w:div>
                            <w:div w:id="901522549">
                              <w:marLeft w:val="0"/>
                              <w:marRight w:val="0"/>
                              <w:marTop w:val="210"/>
                              <w:marBottom w:val="210"/>
                              <w:divBdr>
                                <w:top w:val="none" w:sz="0" w:space="0" w:color="auto"/>
                                <w:left w:val="none" w:sz="0" w:space="0" w:color="auto"/>
                                <w:bottom w:val="none" w:sz="0" w:space="0" w:color="auto"/>
                                <w:right w:val="none" w:sz="0" w:space="0" w:color="auto"/>
                              </w:divBdr>
                              <w:divsChild>
                                <w:div w:id="833377881">
                                  <w:marLeft w:val="480"/>
                                  <w:marRight w:val="0"/>
                                  <w:marTop w:val="0"/>
                                  <w:marBottom w:val="240"/>
                                  <w:divBdr>
                                    <w:top w:val="none" w:sz="0" w:space="0" w:color="auto"/>
                                    <w:left w:val="none" w:sz="0" w:space="0" w:color="auto"/>
                                    <w:bottom w:val="none" w:sz="0" w:space="0" w:color="auto"/>
                                    <w:right w:val="none" w:sz="0" w:space="0" w:color="auto"/>
                                  </w:divBdr>
                                </w:div>
                              </w:divsChild>
                            </w:div>
                            <w:div w:id="1204250032">
                              <w:marLeft w:val="0"/>
                              <w:marRight w:val="0"/>
                              <w:marTop w:val="210"/>
                              <w:marBottom w:val="210"/>
                              <w:divBdr>
                                <w:top w:val="none" w:sz="0" w:space="0" w:color="auto"/>
                                <w:left w:val="none" w:sz="0" w:space="0" w:color="auto"/>
                                <w:bottom w:val="none" w:sz="0" w:space="0" w:color="auto"/>
                                <w:right w:val="none" w:sz="0" w:space="0" w:color="auto"/>
                              </w:divBdr>
                              <w:divsChild>
                                <w:div w:id="1095982675">
                                  <w:marLeft w:val="480"/>
                                  <w:marRight w:val="0"/>
                                  <w:marTop w:val="0"/>
                                  <w:marBottom w:val="240"/>
                                  <w:divBdr>
                                    <w:top w:val="none" w:sz="0" w:space="0" w:color="auto"/>
                                    <w:left w:val="none" w:sz="0" w:space="0" w:color="auto"/>
                                    <w:bottom w:val="none" w:sz="0" w:space="0" w:color="auto"/>
                                    <w:right w:val="none" w:sz="0" w:space="0" w:color="auto"/>
                                  </w:divBdr>
                                </w:div>
                              </w:divsChild>
                            </w:div>
                            <w:div w:id="421418494">
                              <w:marLeft w:val="0"/>
                              <w:marRight w:val="0"/>
                              <w:marTop w:val="210"/>
                              <w:marBottom w:val="210"/>
                              <w:divBdr>
                                <w:top w:val="none" w:sz="0" w:space="0" w:color="auto"/>
                                <w:left w:val="none" w:sz="0" w:space="0" w:color="auto"/>
                                <w:bottom w:val="none" w:sz="0" w:space="0" w:color="auto"/>
                                <w:right w:val="none" w:sz="0" w:space="0" w:color="auto"/>
                              </w:divBdr>
                              <w:divsChild>
                                <w:div w:id="687096544">
                                  <w:marLeft w:val="480"/>
                                  <w:marRight w:val="0"/>
                                  <w:marTop w:val="0"/>
                                  <w:marBottom w:val="240"/>
                                  <w:divBdr>
                                    <w:top w:val="none" w:sz="0" w:space="0" w:color="auto"/>
                                    <w:left w:val="none" w:sz="0" w:space="0" w:color="auto"/>
                                    <w:bottom w:val="none" w:sz="0" w:space="0" w:color="auto"/>
                                    <w:right w:val="none" w:sz="0" w:space="0" w:color="auto"/>
                                  </w:divBdr>
                                </w:div>
                              </w:divsChild>
                            </w:div>
                            <w:div w:id="722827511">
                              <w:marLeft w:val="0"/>
                              <w:marRight w:val="0"/>
                              <w:marTop w:val="210"/>
                              <w:marBottom w:val="210"/>
                              <w:divBdr>
                                <w:top w:val="none" w:sz="0" w:space="0" w:color="auto"/>
                                <w:left w:val="none" w:sz="0" w:space="0" w:color="auto"/>
                                <w:bottom w:val="none" w:sz="0" w:space="0" w:color="auto"/>
                                <w:right w:val="none" w:sz="0" w:space="0" w:color="auto"/>
                              </w:divBdr>
                              <w:divsChild>
                                <w:div w:id="11998080">
                                  <w:marLeft w:val="480"/>
                                  <w:marRight w:val="0"/>
                                  <w:marTop w:val="0"/>
                                  <w:marBottom w:val="240"/>
                                  <w:divBdr>
                                    <w:top w:val="none" w:sz="0" w:space="0" w:color="auto"/>
                                    <w:left w:val="none" w:sz="0" w:space="0" w:color="auto"/>
                                    <w:bottom w:val="none" w:sz="0" w:space="0" w:color="auto"/>
                                    <w:right w:val="none" w:sz="0" w:space="0" w:color="auto"/>
                                  </w:divBdr>
                                </w:div>
                              </w:divsChild>
                            </w:div>
                            <w:div w:id="139033830">
                              <w:marLeft w:val="0"/>
                              <w:marRight w:val="0"/>
                              <w:marTop w:val="210"/>
                              <w:marBottom w:val="210"/>
                              <w:divBdr>
                                <w:top w:val="none" w:sz="0" w:space="0" w:color="auto"/>
                                <w:left w:val="none" w:sz="0" w:space="0" w:color="auto"/>
                                <w:bottom w:val="none" w:sz="0" w:space="0" w:color="auto"/>
                                <w:right w:val="none" w:sz="0" w:space="0" w:color="auto"/>
                              </w:divBdr>
                              <w:divsChild>
                                <w:div w:id="1426536065">
                                  <w:marLeft w:val="480"/>
                                  <w:marRight w:val="0"/>
                                  <w:marTop w:val="0"/>
                                  <w:marBottom w:val="240"/>
                                  <w:divBdr>
                                    <w:top w:val="none" w:sz="0" w:space="0" w:color="auto"/>
                                    <w:left w:val="none" w:sz="0" w:space="0" w:color="auto"/>
                                    <w:bottom w:val="none" w:sz="0" w:space="0" w:color="auto"/>
                                    <w:right w:val="none" w:sz="0" w:space="0" w:color="auto"/>
                                  </w:divBdr>
                                </w:div>
                              </w:divsChild>
                            </w:div>
                            <w:div w:id="909003585">
                              <w:marLeft w:val="0"/>
                              <w:marRight w:val="0"/>
                              <w:marTop w:val="210"/>
                              <w:marBottom w:val="210"/>
                              <w:divBdr>
                                <w:top w:val="none" w:sz="0" w:space="0" w:color="auto"/>
                                <w:left w:val="none" w:sz="0" w:space="0" w:color="auto"/>
                                <w:bottom w:val="none" w:sz="0" w:space="0" w:color="auto"/>
                                <w:right w:val="none" w:sz="0" w:space="0" w:color="auto"/>
                              </w:divBdr>
                              <w:divsChild>
                                <w:div w:id="498930310">
                                  <w:marLeft w:val="480"/>
                                  <w:marRight w:val="0"/>
                                  <w:marTop w:val="0"/>
                                  <w:marBottom w:val="240"/>
                                  <w:divBdr>
                                    <w:top w:val="none" w:sz="0" w:space="0" w:color="auto"/>
                                    <w:left w:val="none" w:sz="0" w:space="0" w:color="auto"/>
                                    <w:bottom w:val="none" w:sz="0" w:space="0" w:color="auto"/>
                                    <w:right w:val="none" w:sz="0" w:space="0" w:color="auto"/>
                                  </w:divBdr>
                                </w:div>
                              </w:divsChild>
                            </w:div>
                            <w:div w:id="455029347">
                              <w:marLeft w:val="0"/>
                              <w:marRight w:val="0"/>
                              <w:marTop w:val="210"/>
                              <w:marBottom w:val="210"/>
                              <w:divBdr>
                                <w:top w:val="none" w:sz="0" w:space="0" w:color="auto"/>
                                <w:left w:val="none" w:sz="0" w:space="0" w:color="auto"/>
                                <w:bottom w:val="none" w:sz="0" w:space="0" w:color="auto"/>
                                <w:right w:val="none" w:sz="0" w:space="0" w:color="auto"/>
                              </w:divBdr>
                              <w:divsChild>
                                <w:div w:id="153033574">
                                  <w:marLeft w:val="480"/>
                                  <w:marRight w:val="0"/>
                                  <w:marTop w:val="0"/>
                                  <w:marBottom w:val="240"/>
                                  <w:divBdr>
                                    <w:top w:val="none" w:sz="0" w:space="0" w:color="auto"/>
                                    <w:left w:val="none" w:sz="0" w:space="0" w:color="auto"/>
                                    <w:bottom w:val="none" w:sz="0" w:space="0" w:color="auto"/>
                                    <w:right w:val="none" w:sz="0" w:space="0" w:color="auto"/>
                                  </w:divBdr>
                                </w:div>
                              </w:divsChild>
                            </w:div>
                            <w:div w:id="1928539793">
                              <w:marLeft w:val="0"/>
                              <w:marRight w:val="0"/>
                              <w:marTop w:val="210"/>
                              <w:marBottom w:val="210"/>
                              <w:divBdr>
                                <w:top w:val="none" w:sz="0" w:space="0" w:color="auto"/>
                                <w:left w:val="none" w:sz="0" w:space="0" w:color="auto"/>
                                <w:bottom w:val="none" w:sz="0" w:space="0" w:color="auto"/>
                                <w:right w:val="none" w:sz="0" w:space="0" w:color="auto"/>
                              </w:divBdr>
                              <w:divsChild>
                                <w:div w:id="627668373">
                                  <w:marLeft w:val="480"/>
                                  <w:marRight w:val="0"/>
                                  <w:marTop w:val="0"/>
                                  <w:marBottom w:val="240"/>
                                  <w:divBdr>
                                    <w:top w:val="none" w:sz="0" w:space="0" w:color="auto"/>
                                    <w:left w:val="none" w:sz="0" w:space="0" w:color="auto"/>
                                    <w:bottom w:val="none" w:sz="0" w:space="0" w:color="auto"/>
                                    <w:right w:val="none" w:sz="0" w:space="0" w:color="auto"/>
                                  </w:divBdr>
                                </w:div>
                              </w:divsChild>
                            </w:div>
                            <w:div w:id="1304771742">
                              <w:marLeft w:val="0"/>
                              <w:marRight w:val="0"/>
                              <w:marTop w:val="210"/>
                              <w:marBottom w:val="210"/>
                              <w:divBdr>
                                <w:top w:val="none" w:sz="0" w:space="0" w:color="auto"/>
                                <w:left w:val="none" w:sz="0" w:space="0" w:color="auto"/>
                                <w:bottom w:val="none" w:sz="0" w:space="0" w:color="auto"/>
                                <w:right w:val="none" w:sz="0" w:space="0" w:color="auto"/>
                              </w:divBdr>
                              <w:divsChild>
                                <w:div w:id="301421372">
                                  <w:marLeft w:val="480"/>
                                  <w:marRight w:val="0"/>
                                  <w:marTop w:val="0"/>
                                  <w:marBottom w:val="240"/>
                                  <w:divBdr>
                                    <w:top w:val="none" w:sz="0" w:space="0" w:color="auto"/>
                                    <w:left w:val="none" w:sz="0" w:space="0" w:color="auto"/>
                                    <w:bottom w:val="none" w:sz="0" w:space="0" w:color="auto"/>
                                    <w:right w:val="none" w:sz="0" w:space="0" w:color="auto"/>
                                  </w:divBdr>
                                </w:div>
                              </w:divsChild>
                            </w:div>
                            <w:div w:id="1445996407">
                              <w:marLeft w:val="0"/>
                              <w:marRight w:val="0"/>
                              <w:marTop w:val="210"/>
                              <w:marBottom w:val="210"/>
                              <w:divBdr>
                                <w:top w:val="none" w:sz="0" w:space="0" w:color="auto"/>
                                <w:left w:val="none" w:sz="0" w:space="0" w:color="auto"/>
                                <w:bottom w:val="none" w:sz="0" w:space="0" w:color="auto"/>
                                <w:right w:val="none" w:sz="0" w:space="0" w:color="auto"/>
                              </w:divBdr>
                              <w:divsChild>
                                <w:div w:id="240648554">
                                  <w:marLeft w:val="480"/>
                                  <w:marRight w:val="0"/>
                                  <w:marTop w:val="0"/>
                                  <w:marBottom w:val="240"/>
                                  <w:divBdr>
                                    <w:top w:val="none" w:sz="0" w:space="0" w:color="auto"/>
                                    <w:left w:val="none" w:sz="0" w:space="0" w:color="auto"/>
                                    <w:bottom w:val="none" w:sz="0" w:space="0" w:color="auto"/>
                                    <w:right w:val="none" w:sz="0" w:space="0" w:color="auto"/>
                                  </w:divBdr>
                                </w:div>
                              </w:divsChild>
                            </w:div>
                            <w:div w:id="259603927">
                              <w:marLeft w:val="0"/>
                              <w:marRight w:val="0"/>
                              <w:marTop w:val="210"/>
                              <w:marBottom w:val="0"/>
                              <w:divBdr>
                                <w:top w:val="none" w:sz="0" w:space="0" w:color="auto"/>
                                <w:left w:val="none" w:sz="0" w:space="0" w:color="auto"/>
                                <w:bottom w:val="none" w:sz="0" w:space="0" w:color="auto"/>
                                <w:right w:val="none" w:sz="0" w:space="0" w:color="auto"/>
                              </w:divBdr>
                              <w:divsChild>
                                <w:div w:id="10245991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43997506">
                  <w:marLeft w:val="0"/>
                  <w:marRight w:val="0"/>
                  <w:marTop w:val="210"/>
                  <w:marBottom w:val="0"/>
                  <w:divBdr>
                    <w:top w:val="none" w:sz="0" w:space="0" w:color="auto"/>
                    <w:left w:val="none" w:sz="0" w:space="0" w:color="auto"/>
                    <w:bottom w:val="none" w:sz="0" w:space="0" w:color="auto"/>
                    <w:right w:val="none" w:sz="0" w:space="0" w:color="auto"/>
                  </w:divBdr>
                  <w:divsChild>
                    <w:div w:id="1402757121">
                      <w:marLeft w:val="480"/>
                      <w:marRight w:val="0"/>
                      <w:marTop w:val="0"/>
                      <w:marBottom w:val="240"/>
                      <w:divBdr>
                        <w:top w:val="none" w:sz="0" w:space="0" w:color="auto"/>
                        <w:left w:val="none" w:sz="0" w:space="0" w:color="auto"/>
                        <w:bottom w:val="none" w:sz="0" w:space="0" w:color="auto"/>
                        <w:right w:val="none" w:sz="0" w:space="0" w:color="auto"/>
                      </w:divBdr>
                      <w:divsChild>
                        <w:div w:id="700328722">
                          <w:marLeft w:val="0"/>
                          <w:marRight w:val="0"/>
                          <w:marTop w:val="0"/>
                          <w:marBottom w:val="0"/>
                          <w:divBdr>
                            <w:top w:val="none" w:sz="0" w:space="0" w:color="auto"/>
                            <w:left w:val="none" w:sz="0" w:space="0" w:color="auto"/>
                            <w:bottom w:val="none" w:sz="0" w:space="0" w:color="auto"/>
                            <w:right w:val="none" w:sz="0" w:space="0" w:color="auto"/>
                          </w:divBdr>
                          <w:divsChild>
                            <w:div w:id="293222670">
                              <w:marLeft w:val="0"/>
                              <w:marRight w:val="0"/>
                              <w:marTop w:val="210"/>
                              <w:marBottom w:val="210"/>
                              <w:divBdr>
                                <w:top w:val="none" w:sz="0" w:space="0" w:color="auto"/>
                                <w:left w:val="none" w:sz="0" w:space="0" w:color="auto"/>
                                <w:bottom w:val="none" w:sz="0" w:space="0" w:color="auto"/>
                                <w:right w:val="none" w:sz="0" w:space="0" w:color="auto"/>
                              </w:divBdr>
                              <w:divsChild>
                                <w:div w:id="1712997134">
                                  <w:marLeft w:val="480"/>
                                  <w:marRight w:val="0"/>
                                  <w:marTop w:val="0"/>
                                  <w:marBottom w:val="240"/>
                                  <w:divBdr>
                                    <w:top w:val="none" w:sz="0" w:space="0" w:color="auto"/>
                                    <w:left w:val="none" w:sz="0" w:space="0" w:color="auto"/>
                                    <w:bottom w:val="none" w:sz="0" w:space="0" w:color="auto"/>
                                    <w:right w:val="none" w:sz="0" w:space="0" w:color="auto"/>
                                  </w:divBdr>
                                  <w:divsChild>
                                    <w:div w:id="1245189841">
                                      <w:marLeft w:val="0"/>
                                      <w:marRight w:val="0"/>
                                      <w:marTop w:val="0"/>
                                      <w:marBottom w:val="0"/>
                                      <w:divBdr>
                                        <w:top w:val="none" w:sz="0" w:space="0" w:color="auto"/>
                                        <w:left w:val="none" w:sz="0" w:space="0" w:color="auto"/>
                                        <w:bottom w:val="none" w:sz="0" w:space="0" w:color="auto"/>
                                        <w:right w:val="none" w:sz="0" w:space="0" w:color="auto"/>
                                      </w:divBdr>
                                      <w:divsChild>
                                        <w:div w:id="820314314">
                                          <w:marLeft w:val="0"/>
                                          <w:marRight w:val="0"/>
                                          <w:marTop w:val="210"/>
                                          <w:marBottom w:val="210"/>
                                          <w:divBdr>
                                            <w:top w:val="none" w:sz="0" w:space="0" w:color="auto"/>
                                            <w:left w:val="none" w:sz="0" w:space="0" w:color="auto"/>
                                            <w:bottom w:val="none" w:sz="0" w:space="0" w:color="auto"/>
                                            <w:right w:val="none" w:sz="0" w:space="0" w:color="auto"/>
                                          </w:divBdr>
                                          <w:divsChild>
                                            <w:div w:id="2029526693">
                                              <w:marLeft w:val="480"/>
                                              <w:marRight w:val="0"/>
                                              <w:marTop w:val="0"/>
                                              <w:marBottom w:val="240"/>
                                              <w:divBdr>
                                                <w:top w:val="none" w:sz="0" w:space="0" w:color="auto"/>
                                                <w:left w:val="none" w:sz="0" w:space="0" w:color="auto"/>
                                                <w:bottom w:val="none" w:sz="0" w:space="0" w:color="auto"/>
                                                <w:right w:val="none" w:sz="0" w:space="0" w:color="auto"/>
                                              </w:divBdr>
                                            </w:div>
                                          </w:divsChild>
                                        </w:div>
                                        <w:div w:id="437405592">
                                          <w:marLeft w:val="0"/>
                                          <w:marRight w:val="0"/>
                                          <w:marTop w:val="210"/>
                                          <w:marBottom w:val="210"/>
                                          <w:divBdr>
                                            <w:top w:val="none" w:sz="0" w:space="0" w:color="auto"/>
                                            <w:left w:val="none" w:sz="0" w:space="0" w:color="auto"/>
                                            <w:bottom w:val="none" w:sz="0" w:space="0" w:color="auto"/>
                                            <w:right w:val="none" w:sz="0" w:space="0" w:color="auto"/>
                                          </w:divBdr>
                                          <w:divsChild>
                                            <w:div w:id="600529033">
                                              <w:marLeft w:val="480"/>
                                              <w:marRight w:val="0"/>
                                              <w:marTop w:val="0"/>
                                              <w:marBottom w:val="240"/>
                                              <w:divBdr>
                                                <w:top w:val="none" w:sz="0" w:space="0" w:color="auto"/>
                                                <w:left w:val="none" w:sz="0" w:space="0" w:color="auto"/>
                                                <w:bottom w:val="none" w:sz="0" w:space="0" w:color="auto"/>
                                                <w:right w:val="none" w:sz="0" w:space="0" w:color="auto"/>
                                              </w:divBdr>
                                              <w:divsChild>
                                                <w:div w:id="238952374">
                                                  <w:marLeft w:val="0"/>
                                                  <w:marRight w:val="0"/>
                                                  <w:marTop w:val="0"/>
                                                  <w:marBottom w:val="0"/>
                                                  <w:divBdr>
                                                    <w:top w:val="none" w:sz="0" w:space="0" w:color="auto"/>
                                                    <w:left w:val="none" w:sz="0" w:space="0" w:color="auto"/>
                                                    <w:bottom w:val="none" w:sz="0" w:space="0" w:color="auto"/>
                                                    <w:right w:val="none" w:sz="0" w:space="0" w:color="auto"/>
                                                  </w:divBdr>
                                                  <w:divsChild>
                                                    <w:div w:id="376054073">
                                                      <w:marLeft w:val="0"/>
                                                      <w:marRight w:val="0"/>
                                                      <w:marTop w:val="210"/>
                                                      <w:marBottom w:val="210"/>
                                                      <w:divBdr>
                                                        <w:top w:val="none" w:sz="0" w:space="0" w:color="auto"/>
                                                        <w:left w:val="none" w:sz="0" w:space="0" w:color="auto"/>
                                                        <w:bottom w:val="none" w:sz="0" w:space="0" w:color="auto"/>
                                                        <w:right w:val="none" w:sz="0" w:space="0" w:color="auto"/>
                                                      </w:divBdr>
                                                      <w:divsChild>
                                                        <w:div w:id="1081485115">
                                                          <w:marLeft w:val="480"/>
                                                          <w:marRight w:val="0"/>
                                                          <w:marTop w:val="0"/>
                                                          <w:marBottom w:val="240"/>
                                                          <w:divBdr>
                                                            <w:top w:val="none" w:sz="0" w:space="0" w:color="auto"/>
                                                            <w:left w:val="none" w:sz="0" w:space="0" w:color="auto"/>
                                                            <w:bottom w:val="none" w:sz="0" w:space="0" w:color="auto"/>
                                                            <w:right w:val="none" w:sz="0" w:space="0" w:color="auto"/>
                                                          </w:divBdr>
                                                        </w:div>
                                                      </w:divsChild>
                                                    </w:div>
                                                    <w:div w:id="525751819">
                                                      <w:marLeft w:val="0"/>
                                                      <w:marRight w:val="0"/>
                                                      <w:marTop w:val="210"/>
                                                      <w:marBottom w:val="0"/>
                                                      <w:divBdr>
                                                        <w:top w:val="none" w:sz="0" w:space="0" w:color="auto"/>
                                                        <w:left w:val="none" w:sz="0" w:space="0" w:color="auto"/>
                                                        <w:bottom w:val="none" w:sz="0" w:space="0" w:color="auto"/>
                                                        <w:right w:val="none" w:sz="0" w:space="0" w:color="auto"/>
                                                      </w:divBdr>
                                                      <w:divsChild>
                                                        <w:div w:id="48328035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87380828">
                                          <w:marLeft w:val="0"/>
                                          <w:marRight w:val="0"/>
                                          <w:marTop w:val="210"/>
                                          <w:marBottom w:val="210"/>
                                          <w:divBdr>
                                            <w:top w:val="none" w:sz="0" w:space="0" w:color="auto"/>
                                            <w:left w:val="none" w:sz="0" w:space="0" w:color="auto"/>
                                            <w:bottom w:val="none" w:sz="0" w:space="0" w:color="auto"/>
                                            <w:right w:val="none" w:sz="0" w:space="0" w:color="auto"/>
                                          </w:divBdr>
                                          <w:divsChild>
                                            <w:div w:id="932476674">
                                              <w:marLeft w:val="480"/>
                                              <w:marRight w:val="0"/>
                                              <w:marTop w:val="0"/>
                                              <w:marBottom w:val="240"/>
                                              <w:divBdr>
                                                <w:top w:val="none" w:sz="0" w:space="0" w:color="auto"/>
                                                <w:left w:val="none" w:sz="0" w:space="0" w:color="auto"/>
                                                <w:bottom w:val="none" w:sz="0" w:space="0" w:color="auto"/>
                                                <w:right w:val="none" w:sz="0" w:space="0" w:color="auto"/>
                                              </w:divBdr>
                                            </w:div>
                                          </w:divsChild>
                                        </w:div>
                                        <w:div w:id="1293444295">
                                          <w:marLeft w:val="0"/>
                                          <w:marRight w:val="0"/>
                                          <w:marTop w:val="210"/>
                                          <w:marBottom w:val="0"/>
                                          <w:divBdr>
                                            <w:top w:val="none" w:sz="0" w:space="0" w:color="auto"/>
                                            <w:left w:val="none" w:sz="0" w:space="0" w:color="auto"/>
                                            <w:bottom w:val="none" w:sz="0" w:space="0" w:color="auto"/>
                                            <w:right w:val="none" w:sz="0" w:space="0" w:color="auto"/>
                                          </w:divBdr>
                                          <w:divsChild>
                                            <w:div w:id="153873475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30888274">
                              <w:marLeft w:val="0"/>
                              <w:marRight w:val="0"/>
                              <w:marTop w:val="210"/>
                              <w:marBottom w:val="210"/>
                              <w:divBdr>
                                <w:top w:val="none" w:sz="0" w:space="0" w:color="auto"/>
                                <w:left w:val="none" w:sz="0" w:space="0" w:color="auto"/>
                                <w:bottom w:val="none" w:sz="0" w:space="0" w:color="auto"/>
                                <w:right w:val="none" w:sz="0" w:space="0" w:color="auto"/>
                              </w:divBdr>
                              <w:divsChild>
                                <w:div w:id="1839223156">
                                  <w:marLeft w:val="480"/>
                                  <w:marRight w:val="0"/>
                                  <w:marTop w:val="0"/>
                                  <w:marBottom w:val="240"/>
                                  <w:divBdr>
                                    <w:top w:val="none" w:sz="0" w:space="0" w:color="auto"/>
                                    <w:left w:val="none" w:sz="0" w:space="0" w:color="auto"/>
                                    <w:bottom w:val="none" w:sz="0" w:space="0" w:color="auto"/>
                                    <w:right w:val="none" w:sz="0" w:space="0" w:color="auto"/>
                                  </w:divBdr>
                                </w:div>
                              </w:divsChild>
                            </w:div>
                            <w:div w:id="1758863982">
                              <w:marLeft w:val="0"/>
                              <w:marRight w:val="0"/>
                              <w:marTop w:val="210"/>
                              <w:marBottom w:val="210"/>
                              <w:divBdr>
                                <w:top w:val="none" w:sz="0" w:space="0" w:color="auto"/>
                                <w:left w:val="none" w:sz="0" w:space="0" w:color="auto"/>
                                <w:bottom w:val="none" w:sz="0" w:space="0" w:color="auto"/>
                                <w:right w:val="none" w:sz="0" w:space="0" w:color="auto"/>
                              </w:divBdr>
                              <w:divsChild>
                                <w:div w:id="646520353">
                                  <w:marLeft w:val="480"/>
                                  <w:marRight w:val="0"/>
                                  <w:marTop w:val="0"/>
                                  <w:marBottom w:val="240"/>
                                  <w:divBdr>
                                    <w:top w:val="none" w:sz="0" w:space="0" w:color="auto"/>
                                    <w:left w:val="none" w:sz="0" w:space="0" w:color="auto"/>
                                    <w:bottom w:val="none" w:sz="0" w:space="0" w:color="auto"/>
                                    <w:right w:val="none" w:sz="0" w:space="0" w:color="auto"/>
                                  </w:divBdr>
                                  <w:divsChild>
                                    <w:div w:id="24254860">
                                      <w:marLeft w:val="0"/>
                                      <w:marRight w:val="0"/>
                                      <w:marTop w:val="0"/>
                                      <w:marBottom w:val="0"/>
                                      <w:divBdr>
                                        <w:top w:val="none" w:sz="0" w:space="0" w:color="auto"/>
                                        <w:left w:val="none" w:sz="0" w:space="0" w:color="auto"/>
                                        <w:bottom w:val="none" w:sz="0" w:space="0" w:color="auto"/>
                                        <w:right w:val="none" w:sz="0" w:space="0" w:color="auto"/>
                                      </w:divBdr>
                                      <w:divsChild>
                                        <w:div w:id="663825743">
                                          <w:marLeft w:val="0"/>
                                          <w:marRight w:val="0"/>
                                          <w:marTop w:val="210"/>
                                          <w:marBottom w:val="210"/>
                                          <w:divBdr>
                                            <w:top w:val="none" w:sz="0" w:space="0" w:color="auto"/>
                                            <w:left w:val="none" w:sz="0" w:space="0" w:color="auto"/>
                                            <w:bottom w:val="none" w:sz="0" w:space="0" w:color="auto"/>
                                            <w:right w:val="none" w:sz="0" w:space="0" w:color="auto"/>
                                          </w:divBdr>
                                          <w:divsChild>
                                            <w:div w:id="1258708729">
                                              <w:marLeft w:val="480"/>
                                              <w:marRight w:val="0"/>
                                              <w:marTop w:val="0"/>
                                              <w:marBottom w:val="240"/>
                                              <w:divBdr>
                                                <w:top w:val="none" w:sz="0" w:space="0" w:color="auto"/>
                                                <w:left w:val="none" w:sz="0" w:space="0" w:color="auto"/>
                                                <w:bottom w:val="none" w:sz="0" w:space="0" w:color="auto"/>
                                                <w:right w:val="none" w:sz="0" w:space="0" w:color="auto"/>
                                              </w:divBdr>
                                            </w:div>
                                          </w:divsChild>
                                        </w:div>
                                        <w:div w:id="1721637604">
                                          <w:marLeft w:val="0"/>
                                          <w:marRight w:val="0"/>
                                          <w:marTop w:val="210"/>
                                          <w:marBottom w:val="210"/>
                                          <w:divBdr>
                                            <w:top w:val="none" w:sz="0" w:space="0" w:color="auto"/>
                                            <w:left w:val="none" w:sz="0" w:space="0" w:color="auto"/>
                                            <w:bottom w:val="none" w:sz="0" w:space="0" w:color="auto"/>
                                            <w:right w:val="none" w:sz="0" w:space="0" w:color="auto"/>
                                          </w:divBdr>
                                          <w:divsChild>
                                            <w:div w:id="1358004032">
                                              <w:marLeft w:val="480"/>
                                              <w:marRight w:val="0"/>
                                              <w:marTop w:val="0"/>
                                              <w:marBottom w:val="240"/>
                                              <w:divBdr>
                                                <w:top w:val="none" w:sz="0" w:space="0" w:color="auto"/>
                                                <w:left w:val="none" w:sz="0" w:space="0" w:color="auto"/>
                                                <w:bottom w:val="none" w:sz="0" w:space="0" w:color="auto"/>
                                                <w:right w:val="none" w:sz="0" w:space="0" w:color="auto"/>
                                              </w:divBdr>
                                            </w:div>
                                          </w:divsChild>
                                        </w:div>
                                        <w:div w:id="1719620218">
                                          <w:marLeft w:val="0"/>
                                          <w:marRight w:val="0"/>
                                          <w:marTop w:val="210"/>
                                          <w:marBottom w:val="210"/>
                                          <w:divBdr>
                                            <w:top w:val="none" w:sz="0" w:space="0" w:color="auto"/>
                                            <w:left w:val="none" w:sz="0" w:space="0" w:color="auto"/>
                                            <w:bottom w:val="none" w:sz="0" w:space="0" w:color="auto"/>
                                            <w:right w:val="none" w:sz="0" w:space="0" w:color="auto"/>
                                          </w:divBdr>
                                          <w:divsChild>
                                            <w:div w:id="903177669">
                                              <w:marLeft w:val="480"/>
                                              <w:marRight w:val="0"/>
                                              <w:marTop w:val="0"/>
                                              <w:marBottom w:val="240"/>
                                              <w:divBdr>
                                                <w:top w:val="none" w:sz="0" w:space="0" w:color="auto"/>
                                                <w:left w:val="none" w:sz="0" w:space="0" w:color="auto"/>
                                                <w:bottom w:val="none" w:sz="0" w:space="0" w:color="auto"/>
                                                <w:right w:val="none" w:sz="0" w:space="0" w:color="auto"/>
                                              </w:divBdr>
                                            </w:div>
                                          </w:divsChild>
                                        </w:div>
                                        <w:div w:id="92017812">
                                          <w:marLeft w:val="0"/>
                                          <w:marRight w:val="0"/>
                                          <w:marTop w:val="210"/>
                                          <w:marBottom w:val="210"/>
                                          <w:divBdr>
                                            <w:top w:val="none" w:sz="0" w:space="0" w:color="auto"/>
                                            <w:left w:val="none" w:sz="0" w:space="0" w:color="auto"/>
                                            <w:bottom w:val="none" w:sz="0" w:space="0" w:color="auto"/>
                                            <w:right w:val="none" w:sz="0" w:space="0" w:color="auto"/>
                                          </w:divBdr>
                                          <w:divsChild>
                                            <w:div w:id="951131315">
                                              <w:marLeft w:val="480"/>
                                              <w:marRight w:val="0"/>
                                              <w:marTop w:val="0"/>
                                              <w:marBottom w:val="240"/>
                                              <w:divBdr>
                                                <w:top w:val="none" w:sz="0" w:space="0" w:color="auto"/>
                                                <w:left w:val="none" w:sz="0" w:space="0" w:color="auto"/>
                                                <w:bottom w:val="none" w:sz="0" w:space="0" w:color="auto"/>
                                                <w:right w:val="none" w:sz="0" w:space="0" w:color="auto"/>
                                              </w:divBdr>
                                            </w:div>
                                          </w:divsChild>
                                        </w:div>
                                        <w:div w:id="100078006">
                                          <w:marLeft w:val="0"/>
                                          <w:marRight w:val="0"/>
                                          <w:marTop w:val="210"/>
                                          <w:marBottom w:val="0"/>
                                          <w:divBdr>
                                            <w:top w:val="none" w:sz="0" w:space="0" w:color="auto"/>
                                            <w:left w:val="none" w:sz="0" w:space="0" w:color="auto"/>
                                            <w:bottom w:val="none" w:sz="0" w:space="0" w:color="auto"/>
                                            <w:right w:val="none" w:sz="0" w:space="0" w:color="auto"/>
                                          </w:divBdr>
                                          <w:divsChild>
                                            <w:div w:id="19175922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54828054">
                              <w:marLeft w:val="0"/>
                              <w:marRight w:val="0"/>
                              <w:marTop w:val="210"/>
                              <w:marBottom w:val="210"/>
                              <w:divBdr>
                                <w:top w:val="none" w:sz="0" w:space="0" w:color="auto"/>
                                <w:left w:val="none" w:sz="0" w:space="0" w:color="auto"/>
                                <w:bottom w:val="none" w:sz="0" w:space="0" w:color="auto"/>
                                <w:right w:val="none" w:sz="0" w:space="0" w:color="auto"/>
                              </w:divBdr>
                              <w:divsChild>
                                <w:div w:id="1684822592">
                                  <w:marLeft w:val="480"/>
                                  <w:marRight w:val="0"/>
                                  <w:marTop w:val="0"/>
                                  <w:marBottom w:val="240"/>
                                  <w:divBdr>
                                    <w:top w:val="none" w:sz="0" w:space="0" w:color="auto"/>
                                    <w:left w:val="none" w:sz="0" w:space="0" w:color="auto"/>
                                    <w:bottom w:val="none" w:sz="0" w:space="0" w:color="auto"/>
                                    <w:right w:val="none" w:sz="0" w:space="0" w:color="auto"/>
                                  </w:divBdr>
                                </w:div>
                              </w:divsChild>
                            </w:div>
                            <w:div w:id="1076323579">
                              <w:marLeft w:val="0"/>
                              <w:marRight w:val="0"/>
                              <w:marTop w:val="210"/>
                              <w:marBottom w:val="210"/>
                              <w:divBdr>
                                <w:top w:val="none" w:sz="0" w:space="0" w:color="auto"/>
                                <w:left w:val="none" w:sz="0" w:space="0" w:color="auto"/>
                                <w:bottom w:val="none" w:sz="0" w:space="0" w:color="auto"/>
                                <w:right w:val="none" w:sz="0" w:space="0" w:color="auto"/>
                              </w:divBdr>
                              <w:divsChild>
                                <w:div w:id="525875089">
                                  <w:marLeft w:val="480"/>
                                  <w:marRight w:val="0"/>
                                  <w:marTop w:val="0"/>
                                  <w:marBottom w:val="240"/>
                                  <w:divBdr>
                                    <w:top w:val="none" w:sz="0" w:space="0" w:color="auto"/>
                                    <w:left w:val="none" w:sz="0" w:space="0" w:color="auto"/>
                                    <w:bottom w:val="none" w:sz="0" w:space="0" w:color="auto"/>
                                    <w:right w:val="none" w:sz="0" w:space="0" w:color="auto"/>
                                  </w:divBdr>
                                </w:div>
                              </w:divsChild>
                            </w:div>
                            <w:div w:id="1689595767">
                              <w:marLeft w:val="0"/>
                              <w:marRight w:val="0"/>
                              <w:marTop w:val="210"/>
                              <w:marBottom w:val="210"/>
                              <w:divBdr>
                                <w:top w:val="none" w:sz="0" w:space="0" w:color="auto"/>
                                <w:left w:val="none" w:sz="0" w:space="0" w:color="auto"/>
                                <w:bottom w:val="none" w:sz="0" w:space="0" w:color="auto"/>
                                <w:right w:val="none" w:sz="0" w:space="0" w:color="auto"/>
                              </w:divBdr>
                              <w:divsChild>
                                <w:div w:id="541285799">
                                  <w:marLeft w:val="480"/>
                                  <w:marRight w:val="0"/>
                                  <w:marTop w:val="0"/>
                                  <w:marBottom w:val="240"/>
                                  <w:divBdr>
                                    <w:top w:val="none" w:sz="0" w:space="0" w:color="auto"/>
                                    <w:left w:val="none" w:sz="0" w:space="0" w:color="auto"/>
                                    <w:bottom w:val="none" w:sz="0" w:space="0" w:color="auto"/>
                                    <w:right w:val="none" w:sz="0" w:space="0" w:color="auto"/>
                                  </w:divBdr>
                                </w:div>
                              </w:divsChild>
                            </w:div>
                            <w:div w:id="1757093530">
                              <w:marLeft w:val="0"/>
                              <w:marRight w:val="0"/>
                              <w:marTop w:val="210"/>
                              <w:marBottom w:val="210"/>
                              <w:divBdr>
                                <w:top w:val="none" w:sz="0" w:space="0" w:color="auto"/>
                                <w:left w:val="none" w:sz="0" w:space="0" w:color="auto"/>
                                <w:bottom w:val="none" w:sz="0" w:space="0" w:color="auto"/>
                                <w:right w:val="none" w:sz="0" w:space="0" w:color="auto"/>
                              </w:divBdr>
                              <w:divsChild>
                                <w:div w:id="2009625464">
                                  <w:marLeft w:val="480"/>
                                  <w:marRight w:val="0"/>
                                  <w:marTop w:val="0"/>
                                  <w:marBottom w:val="240"/>
                                  <w:divBdr>
                                    <w:top w:val="none" w:sz="0" w:space="0" w:color="auto"/>
                                    <w:left w:val="none" w:sz="0" w:space="0" w:color="auto"/>
                                    <w:bottom w:val="none" w:sz="0" w:space="0" w:color="auto"/>
                                    <w:right w:val="none" w:sz="0" w:space="0" w:color="auto"/>
                                  </w:divBdr>
                                </w:div>
                              </w:divsChild>
                            </w:div>
                            <w:div w:id="1959486681">
                              <w:marLeft w:val="0"/>
                              <w:marRight w:val="0"/>
                              <w:marTop w:val="210"/>
                              <w:marBottom w:val="210"/>
                              <w:divBdr>
                                <w:top w:val="none" w:sz="0" w:space="0" w:color="auto"/>
                                <w:left w:val="none" w:sz="0" w:space="0" w:color="auto"/>
                                <w:bottom w:val="none" w:sz="0" w:space="0" w:color="auto"/>
                                <w:right w:val="none" w:sz="0" w:space="0" w:color="auto"/>
                              </w:divBdr>
                              <w:divsChild>
                                <w:div w:id="2066028842">
                                  <w:marLeft w:val="480"/>
                                  <w:marRight w:val="0"/>
                                  <w:marTop w:val="0"/>
                                  <w:marBottom w:val="240"/>
                                  <w:divBdr>
                                    <w:top w:val="none" w:sz="0" w:space="0" w:color="auto"/>
                                    <w:left w:val="none" w:sz="0" w:space="0" w:color="auto"/>
                                    <w:bottom w:val="none" w:sz="0" w:space="0" w:color="auto"/>
                                    <w:right w:val="none" w:sz="0" w:space="0" w:color="auto"/>
                                  </w:divBdr>
                                </w:div>
                              </w:divsChild>
                            </w:div>
                            <w:div w:id="839658462">
                              <w:marLeft w:val="0"/>
                              <w:marRight w:val="0"/>
                              <w:marTop w:val="210"/>
                              <w:marBottom w:val="210"/>
                              <w:divBdr>
                                <w:top w:val="none" w:sz="0" w:space="0" w:color="auto"/>
                                <w:left w:val="none" w:sz="0" w:space="0" w:color="auto"/>
                                <w:bottom w:val="none" w:sz="0" w:space="0" w:color="auto"/>
                                <w:right w:val="none" w:sz="0" w:space="0" w:color="auto"/>
                              </w:divBdr>
                              <w:divsChild>
                                <w:div w:id="2080126991">
                                  <w:marLeft w:val="480"/>
                                  <w:marRight w:val="0"/>
                                  <w:marTop w:val="0"/>
                                  <w:marBottom w:val="240"/>
                                  <w:divBdr>
                                    <w:top w:val="none" w:sz="0" w:space="0" w:color="auto"/>
                                    <w:left w:val="none" w:sz="0" w:space="0" w:color="auto"/>
                                    <w:bottom w:val="none" w:sz="0" w:space="0" w:color="auto"/>
                                    <w:right w:val="none" w:sz="0" w:space="0" w:color="auto"/>
                                  </w:divBdr>
                                </w:div>
                              </w:divsChild>
                            </w:div>
                            <w:div w:id="1010177517">
                              <w:marLeft w:val="0"/>
                              <w:marRight w:val="0"/>
                              <w:marTop w:val="210"/>
                              <w:marBottom w:val="210"/>
                              <w:divBdr>
                                <w:top w:val="none" w:sz="0" w:space="0" w:color="auto"/>
                                <w:left w:val="none" w:sz="0" w:space="0" w:color="auto"/>
                                <w:bottom w:val="none" w:sz="0" w:space="0" w:color="auto"/>
                                <w:right w:val="none" w:sz="0" w:space="0" w:color="auto"/>
                              </w:divBdr>
                              <w:divsChild>
                                <w:div w:id="66998045">
                                  <w:marLeft w:val="480"/>
                                  <w:marRight w:val="0"/>
                                  <w:marTop w:val="0"/>
                                  <w:marBottom w:val="240"/>
                                  <w:divBdr>
                                    <w:top w:val="none" w:sz="0" w:space="0" w:color="auto"/>
                                    <w:left w:val="none" w:sz="0" w:space="0" w:color="auto"/>
                                    <w:bottom w:val="none" w:sz="0" w:space="0" w:color="auto"/>
                                    <w:right w:val="none" w:sz="0" w:space="0" w:color="auto"/>
                                  </w:divBdr>
                                </w:div>
                              </w:divsChild>
                            </w:div>
                            <w:div w:id="727848055">
                              <w:marLeft w:val="0"/>
                              <w:marRight w:val="0"/>
                              <w:marTop w:val="210"/>
                              <w:marBottom w:val="0"/>
                              <w:divBdr>
                                <w:top w:val="none" w:sz="0" w:space="0" w:color="auto"/>
                                <w:left w:val="none" w:sz="0" w:space="0" w:color="auto"/>
                                <w:bottom w:val="none" w:sz="0" w:space="0" w:color="auto"/>
                                <w:right w:val="none" w:sz="0" w:space="0" w:color="auto"/>
                              </w:divBdr>
                              <w:divsChild>
                                <w:div w:id="872964174">
                                  <w:marLeft w:val="480"/>
                                  <w:marRight w:val="0"/>
                                  <w:marTop w:val="0"/>
                                  <w:marBottom w:val="240"/>
                                  <w:divBdr>
                                    <w:top w:val="none" w:sz="0" w:space="0" w:color="auto"/>
                                    <w:left w:val="none" w:sz="0" w:space="0" w:color="auto"/>
                                    <w:bottom w:val="none" w:sz="0" w:space="0" w:color="auto"/>
                                    <w:right w:val="none" w:sz="0" w:space="0" w:color="auto"/>
                                  </w:divBdr>
                                  <w:divsChild>
                                    <w:div w:id="24718731">
                                      <w:marLeft w:val="0"/>
                                      <w:marRight w:val="0"/>
                                      <w:marTop w:val="0"/>
                                      <w:marBottom w:val="0"/>
                                      <w:divBdr>
                                        <w:top w:val="none" w:sz="0" w:space="0" w:color="auto"/>
                                        <w:left w:val="none" w:sz="0" w:space="0" w:color="auto"/>
                                        <w:bottom w:val="none" w:sz="0" w:space="0" w:color="auto"/>
                                        <w:right w:val="none" w:sz="0" w:space="0" w:color="auto"/>
                                      </w:divBdr>
                                      <w:divsChild>
                                        <w:div w:id="967468039">
                                          <w:marLeft w:val="0"/>
                                          <w:marRight w:val="0"/>
                                          <w:marTop w:val="210"/>
                                          <w:marBottom w:val="210"/>
                                          <w:divBdr>
                                            <w:top w:val="none" w:sz="0" w:space="0" w:color="auto"/>
                                            <w:left w:val="none" w:sz="0" w:space="0" w:color="auto"/>
                                            <w:bottom w:val="none" w:sz="0" w:space="0" w:color="auto"/>
                                            <w:right w:val="none" w:sz="0" w:space="0" w:color="auto"/>
                                          </w:divBdr>
                                          <w:divsChild>
                                            <w:div w:id="726414508">
                                              <w:marLeft w:val="480"/>
                                              <w:marRight w:val="0"/>
                                              <w:marTop w:val="0"/>
                                              <w:marBottom w:val="240"/>
                                              <w:divBdr>
                                                <w:top w:val="none" w:sz="0" w:space="0" w:color="auto"/>
                                                <w:left w:val="none" w:sz="0" w:space="0" w:color="auto"/>
                                                <w:bottom w:val="none" w:sz="0" w:space="0" w:color="auto"/>
                                                <w:right w:val="none" w:sz="0" w:space="0" w:color="auto"/>
                                              </w:divBdr>
                                            </w:div>
                                          </w:divsChild>
                                        </w:div>
                                        <w:div w:id="795568221">
                                          <w:marLeft w:val="0"/>
                                          <w:marRight w:val="0"/>
                                          <w:marTop w:val="210"/>
                                          <w:marBottom w:val="210"/>
                                          <w:divBdr>
                                            <w:top w:val="none" w:sz="0" w:space="0" w:color="auto"/>
                                            <w:left w:val="none" w:sz="0" w:space="0" w:color="auto"/>
                                            <w:bottom w:val="none" w:sz="0" w:space="0" w:color="auto"/>
                                            <w:right w:val="none" w:sz="0" w:space="0" w:color="auto"/>
                                          </w:divBdr>
                                          <w:divsChild>
                                            <w:div w:id="76022251">
                                              <w:marLeft w:val="480"/>
                                              <w:marRight w:val="0"/>
                                              <w:marTop w:val="0"/>
                                              <w:marBottom w:val="240"/>
                                              <w:divBdr>
                                                <w:top w:val="none" w:sz="0" w:space="0" w:color="auto"/>
                                                <w:left w:val="none" w:sz="0" w:space="0" w:color="auto"/>
                                                <w:bottom w:val="none" w:sz="0" w:space="0" w:color="auto"/>
                                                <w:right w:val="none" w:sz="0" w:space="0" w:color="auto"/>
                                              </w:divBdr>
                                            </w:div>
                                          </w:divsChild>
                                        </w:div>
                                        <w:div w:id="79833452">
                                          <w:marLeft w:val="0"/>
                                          <w:marRight w:val="0"/>
                                          <w:marTop w:val="210"/>
                                          <w:marBottom w:val="210"/>
                                          <w:divBdr>
                                            <w:top w:val="none" w:sz="0" w:space="0" w:color="auto"/>
                                            <w:left w:val="none" w:sz="0" w:space="0" w:color="auto"/>
                                            <w:bottom w:val="none" w:sz="0" w:space="0" w:color="auto"/>
                                            <w:right w:val="none" w:sz="0" w:space="0" w:color="auto"/>
                                          </w:divBdr>
                                          <w:divsChild>
                                            <w:div w:id="1463381780">
                                              <w:marLeft w:val="480"/>
                                              <w:marRight w:val="0"/>
                                              <w:marTop w:val="0"/>
                                              <w:marBottom w:val="240"/>
                                              <w:divBdr>
                                                <w:top w:val="none" w:sz="0" w:space="0" w:color="auto"/>
                                                <w:left w:val="none" w:sz="0" w:space="0" w:color="auto"/>
                                                <w:bottom w:val="none" w:sz="0" w:space="0" w:color="auto"/>
                                                <w:right w:val="none" w:sz="0" w:space="0" w:color="auto"/>
                                              </w:divBdr>
                                            </w:div>
                                          </w:divsChild>
                                        </w:div>
                                        <w:div w:id="80025886">
                                          <w:marLeft w:val="0"/>
                                          <w:marRight w:val="0"/>
                                          <w:marTop w:val="210"/>
                                          <w:marBottom w:val="210"/>
                                          <w:divBdr>
                                            <w:top w:val="none" w:sz="0" w:space="0" w:color="auto"/>
                                            <w:left w:val="none" w:sz="0" w:space="0" w:color="auto"/>
                                            <w:bottom w:val="none" w:sz="0" w:space="0" w:color="auto"/>
                                            <w:right w:val="none" w:sz="0" w:space="0" w:color="auto"/>
                                          </w:divBdr>
                                          <w:divsChild>
                                            <w:div w:id="590820172">
                                              <w:marLeft w:val="480"/>
                                              <w:marRight w:val="0"/>
                                              <w:marTop w:val="0"/>
                                              <w:marBottom w:val="240"/>
                                              <w:divBdr>
                                                <w:top w:val="none" w:sz="0" w:space="0" w:color="auto"/>
                                                <w:left w:val="none" w:sz="0" w:space="0" w:color="auto"/>
                                                <w:bottom w:val="none" w:sz="0" w:space="0" w:color="auto"/>
                                                <w:right w:val="none" w:sz="0" w:space="0" w:color="auto"/>
                                              </w:divBdr>
                                            </w:div>
                                          </w:divsChild>
                                        </w:div>
                                        <w:div w:id="1163661615">
                                          <w:marLeft w:val="0"/>
                                          <w:marRight w:val="0"/>
                                          <w:marTop w:val="210"/>
                                          <w:marBottom w:val="210"/>
                                          <w:divBdr>
                                            <w:top w:val="none" w:sz="0" w:space="0" w:color="auto"/>
                                            <w:left w:val="none" w:sz="0" w:space="0" w:color="auto"/>
                                            <w:bottom w:val="none" w:sz="0" w:space="0" w:color="auto"/>
                                            <w:right w:val="none" w:sz="0" w:space="0" w:color="auto"/>
                                          </w:divBdr>
                                          <w:divsChild>
                                            <w:div w:id="345138341">
                                              <w:marLeft w:val="480"/>
                                              <w:marRight w:val="0"/>
                                              <w:marTop w:val="0"/>
                                              <w:marBottom w:val="240"/>
                                              <w:divBdr>
                                                <w:top w:val="none" w:sz="0" w:space="0" w:color="auto"/>
                                                <w:left w:val="none" w:sz="0" w:space="0" w:color="auto"/>
                                                <w:bottom w:val="none" w:sz="0" w:space="0" w:color="auto"/>
                                                <w:right w:val="none" w:sz="0" w:space="0" w:color="auto"/>
                                              </w:divBdr>
                                            </w:div>
                                          </w:divsChild>
                                        </w:div>
                                        <w:div w:id="1154371563">
                                          <w:marLeft w:val="0"/>
                                          <w:marRight w:val="0"/>
                                          <w:marTop w:val="210"/>
                                          <w:marBottom w:val="0"/>
                                          <w:divBdr>
                                            <w:top w:val="none" w:sz="0" w:space="0" w:color="auto"/>
                                            <w:left w:val="none" w:sz="0" w:space="0" w:color="auto"/>
                                            <w:bottom w:val="none" w:sz="0" w:space="0" w:color="auto"/>
                                            <w:right w:val="none" w:sz="0" w:space="0" w:color="auto"/>
                                          </w:divBdr>
                                          <w:divsChild>
                                            <w:div w:id="143517341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989767">
          <w:marLeft w:val="0"/>
          <w:marRight w:val="0"/>
          <w:marTop w:val="480"/>
          <w:marBottom w:val="60"/>
          <w:divBdr>
            <w:top w:val="none" w:sz="0" w:space="0" w:color="auto"/>
            <w:left w:val="none" w:sz="0" w:space="0" w:color="auto"/>
            <w:bottom w:val="none" w:sz="0" w:space="0" w:color="auto"/>
            <w:right w:val="none" w:sz="0" w:space="0" w:color="auto"/>
          </w:divBdr>
        </w:div>
        <w:div w:id="20909464">
          <w:marLeft w:val="0"/>
          <w:marRight w:val="0"/>
          <w:marTop w:val="0"/>
          <w:marBottom w:val="0"/>
          <w:divBdr>
            <w:top w:val="none" w:sz="0" w:space="0" w:color="auto"/>
            <w:left w:val="none" w:sz="0" w:space="0" w:color="auto"/>
            <w:bottom w:val="none" w:sz="0" w:space="0" w:color="auto"/>
            <w:right w:val="none" w:sz="0" w:space="0" w:color="auto"/>
          </w:divBdr>
          <w:divsChild>
            <w:div w:id="1275861838">
              <w:marLeft w:val="0"/>
              <w:marRight w:val="0"/>
              <w:marTop w:val="0"/>
              <w:marBottom w:val="0"/>
              <w:divBdr>
                <w:top w:val="none" w:sz="0" w:space="0" w:color="auto"/>
                <w:left w:val="none" w:sz="0" w:space="0" w:color="auto"/>
                <w:bottom w:val="none" w:sz="0" w:space="0" w:color="auto"/>
                <w:right w:val="none" w:sz="0" w:space="0" w:color="auto"/>
              </w:divBdr>
              <w:divsChild>
                <w:div w:id="581111761">
                  <w:marLeft w:val="0"/>
                  <w:marRight w:val="0"/>
                  <w:marTop w:val="0"/>
                  <w:marBottom w:val="210"/>
                  <w:divBdr>
                    <w:top w:val="none" w:sz="0" w:space="0" w:color="auto"/>
                    <w:left w:val="none" w:sz="0" w:space="0" w:color="auto"/>
                    <w:bottom w:val="none" w:sz="0" w:space="0" w:color="auto"/>
                    <w:right w:val="none" w:sz="0" w:space="0" w:color="auto"/>
                  </w:divBdr>
                  <w:divsChild>
                    <w:div w:id="611740130">
                      <w:marLeft w:val="480"/>
                      <w:marRight w:val="0"/>
                      <w:marTop w:val="0"/>
                      <w:marBottom w:val="240"/>
                      <w:divBdr>
                        <w:top w:val="none" w:sz="0" w:space="0" w:color="auto"/>
                        <w:left w:val="none" w:sz="0" w:space="0" w:color="auto"/>
                        <w:bottom w:val="none" w:sz="0" w:space="0" w:color="auto"/>
                        <w:right w:val="none" w:sz="0" w:space="0" w:color="auto"/>
                      </w:divBdr>
                      <w:divsChild>
                        <w:div w:id="176777801">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609703502">
                  <w:marLeft w:val="0"/>
                  <w:marRight w:val="0"/>
                  <w:marTop w:val="210"/>
                  <w:marBottom w:val="210"/>
                  <w:divBdr>
                    <w:top w:val="none" w:sz="0" w:space="0" w:color="auto"/>
                    <w:left w:val="none" w:sz="0" w:space="0" w:color="auto"/>
                    <w:bottom w:val="none" w:sz="0" w:space="0" w:color="auto"/>
                    <w:right w:val="none" w:sz="0" w:space="0" w:color="auto"/>
                  </w:divBdr>
                  <w:divsChild>
                    <w:div w:id="353925119">
                      <w:marLeft w:val="480"/>
                      <w:marRight w:val="0"/>
                      <w:marTop w:val="0"/>
                      <w:marBottom w:val="240"/>
                      <w:divBdr>
                        <w:top w:val="none" w:sz="0" w:space="0" w:color="auto"/>
                        <w:left w:val="none" w:sz="0" w:space="0" w:color="auto"/>
                        <w:bottom w:val="none" w:sz="0" w:space="0" w:color="auto"/>
                        <w:right w:val="none" w:sz="0" w:space="0" w:color="auto"/>
                      </w:divBdr>
                      <w:divsChild>
                        <w:div w:id="265234275">
                          <w:marLeft w:val="0"/>
                          <w:marRight w:val="0"/>
                          <w:marTop w:val="0"/>
                          <w:marBottom w:val="0"/>
                          <w:divBdr>
                            <w:top w:val="none" w:sz="0" w:space="0" w:color="auto"/>
                            <w:left w:val="none" w:sz="0" w:space="0" w:color="auto"/>
                            <w:bottom w:val="none" w:sz="0" w:space="0" w:color="auto"/>
                            <w:right w:val="none" w:sz="0" w:space="0" w:color="auto"/>
                          </w:divBdr>
                          <w:divsChild>
                            <w:div w:id="2030717162">
                              <w:marLeft w:val="0"/>
                              <w:marRight w:val="0"/>
                              <w:marTop w:val="210"/>
                              <w:marBottom w:val="210"/>
                              <w:divBdr>
                                <w:top w:val="none" w:sz="0" w:space="0" w:color="auto"/>
                                <w:left w:val="none" w:sz="0" w:space="0" w:color="auto"/>
                                <w:bottom w:val="none" w:sz="0" w:space="0" w:color="auto"/>
                                <w:right w:val="none" w:sz="0" w:space="0" w:color="auto"/>
                              </w:divBdr>
                              <w:divsChild>
                                <w:div w:id="1124888971">
                                  <w:marLeft w:val="480"/>
                                  <w:marRight w:val="0"/>
                                  <w:marTop w:val="0"/>
                                  <w:marBottom w:val="240"/>
                                  <w:divBdr>
                                    <w:top w:val="none" w:sz="0" w:space="0" w:color="auto"/>
                                    <w:left w:val="none" w:sz="0" w:space="0" w:color="auto"/>
                                    <w:bottom w:val="none" w:sz="0" w:space="0" w:color="auto"/>
                                    <w:right w:val="none" w:sz="0" w:space="0" w:color="auto"/>
                                  </w:divBdr>
                                </w:div>
                              </w:divsChild>
                            </w:div>
                            <w:div w:id="434835174">
                              <w:marLeft w:val="0"/>
                              <w:marRight w:val="0"/>
                              <w:marTop w:val="210"/>
                              <w:marBottom w:val="210"/>
                              <w:divBdr>
                                <w:top w:val="none" w:sz="0" w:space="0" w:color="auto"/>
                                <w:left w:val="none" w:sz="0" w:space="0" w:color="auto"/>
                                <w:bottom w:val="none" w:sz="0" w:space="0" w:color="auto"/>
                                <w:right w:val="none" w:sz="0" w:space="0" w:color="auto"/>
                              </w:divBdr>
                              <w:divsChild>
                                <w:div w:id="1304039612">
                                  <w:marLeft w:val="480"/>
                                  <w:marRight w:val="0"/>
                                  <w:marTop w:val="0"/>
                                  <w:marBottom w:val="240"/>
                                  <w:divBdr>
                                    <w:top w:val="none" w:sz="0" w:space="0" w:color="auto"/>
                                    <w:left w:val="none" w:sz="0" w:space="0" w:color="auto"/>
                                    <w:bottom w:val="none" w:sz="0" w:space="0" w:color="auto"/>
                                    <w:right w:val="none" w:sz="0" w:space="0" w:color="auto"/>
                                  </w:divBdr>
                                  <w:divsChild>
                                    <w:div w:id="593628226">
                                      <w:marLeft w:val="0"/>
                                      <w:marRight w:val="0"/>
                                      <w:marTop w:val="0"/>
                                      <w:marBottom w:val="0"/>
                                      <w:divBdr>
                                        <w:top w:val="none" w:sz="0" w:space="0" w:color="auto"/>
                                        <w:left w:val="none" w:sz="0" w:space="0" w:color="auto"/>
                                        <w:bottom w:val="none" w:sz="0" w:space="0" w:color="auto"/>
                                        <w:right w:val="none" w:sz="0" w:space="0" w:color="auto"/>
                                      </w:divBdr>
                                      <w:divsChild>
                                        <w:div w:id="1494220982">
                                          <w:marLeft w:val="0"/>
                                          <w:marRight w:val="0"/>
                                          <w:marTop w:val="210"/>
                                          <w:marBottom w:val="210"/>
                                          <w:divBdr>
                                            <w:top w:val="none" w:sz="0" w:space="0" w:color="auto"/>
                                            <w:left w:val="none" w:sz="0" w:space="0" w:color="auto"/>
                                            <w:bottom w:val="none" w:sz="0" w:space="0" w:color="auto"/>
                                            <w:right w:val="none" w:sz="0" w:space="0" w:color="auto"/>
                                          </w:divBdr>
                                          <w:divsChild>
                                            <w:div w:id="1157575936">
                                              <w:marLeft w:val="480"/>
                                              <w:marRight w:val="0"/>
                                              <w:marTop w:val="0"/>
                                              <w:marBottom w:val="240"/>
                                              <w:divBdr>
                                                <w:top w:val="none" w:sz="0" w:space="0" w:color="auto"/>
                                                <w:left w:val="none" w:sz="0" w:space="0" w:color="auto"/>
                                                <w:bottom w:val="none" w:sz="0" w:space="0" w:color="auto"/>
                                                <w:right w:val="none" w:sz="0" w:space="0" w:color="auto"/>
                                              </w:divBdr>
                                            </w:div>
                                          </w:divsChild>
                                        </w:div>
                                        <w:div w:id="50077105">
                                          <w:marLeft w:val="0"/>
                                          <w:marRight w:val="0"/>
                                          <w:marTop w:val="210"/>
                                          <w:marBottom w:val="210"/>
                                          <w:divBdr>
                                            <w:top w:val="none" w:sz="0" w:space="0" w:color="auto"/>
                                            <w:left w:val="none" w:sz="0" w:space="0" w:color="auto"/>
                                            <w:bottom w:val="none" w:sz="0" w:space="0" w:color="auto"/>
                                            <w:right w:val="none" w:sz="0" w:space="0" w:color="auto"/>
                                          </w:divBdr>
                                          <w:divsChild>
                                            <w:div w:id="1515337618">
                                              <w:marLeft w:val="480"/>
                                              <w:marRight w:val="0"/>
                                              <w:marTop w:val="0"/>
                                              <w:marBottom w:val="240"/>
                                              <w:divBdr>
                                                <w:top w:val="none" w:sz="0" w:space="0" w:color="auto"/>
                                                <w:left w:val="none" w:sz="0" w:space="0" w:color="auto"/>
                                                <w:bottom w:val="none" w:sz="0" w:space="0" w:color="auto"/>
                                                <w:right w:val="none" w:sz="0" w:space="0" w:color="auto"/>
                                              </w:divBdr>
                                            </w:div>
                                          </w:divsChild>
                                        </w:div>
                                        <w:div w:id="1255935104">
                                          <w:marLeft w:val="0"/>
                                          <w:marRight w:val="0"/>
                                          <w:marTop w:val="210"/>
                                          <w:marBottom w:val="210"/>
                                          <w:divBdr>
                                            <w:top w:val="none" w:sz="0" w:space="0" w:color="auto"/>
                                            <w:left w:val="none" w:sz="0" w:space="0" w:color="auto"/>
                                            <w:bottom w:val="none" w:sz="0" w:space="0" w:color="auto"/>
                                            <w:right w:val="none" w:sz="0" w:space="0" w:color="auto"/>
                                          </w:divBdr>
                                          <w:divsChild>
                                            <w:div w:id="615908668">
                                              <w:marLeft w:val="480"/>
                                              <w:marRight w:val="0"/>
                                              <w:marTop w:val="0"/>
                                              <w:marBottom w:val="240"/>
                                              <w:divBdr>
                                                <w:top w:val="none" w:sz="0" w:space="0" w:color="auto"/>
                                                <w:left w:val="none" w:sz="0" w:space="0" w:color="auto"/>
                                                <w:bottom w:val="none" w:sz="0" w:space="0" w:color="auto"/>
                                                <w:right w:val="none" w:sz="0" w:space="0" w:color="auto"/>
                                              </w:divBdr>
                                            </w:div>
                                          </w:divsChild>
                                        </w:div>
                                        <w:div w:id="243148180">
                                          <w:marLeft w:val="0"/>
                                          <w:marRight w:val="0"/>
                                          <w:marTop w:val="210"/>
                                          <w:marBottom w:val="210"/>
                                          <w:divBdr>
                                            <w:top w:val="none" w:sz="0" w:space="0" w:color="auto"/>
                                            <w:left w:val="none" w:sz="0" w:space="0" w:color="auto"/>
                                            <w:bottom w:val="none" w:sz="0" w:space="0" w:color="auto"/>
                                            <w:right w:val="none" w:sz="0" w:space="0" w:color="auto"/>
                                          </w:divBdr>
                                          <w:divsChild>
                                            <w:div w:id="388772621">
                                              <w:marLeft w:val="480"/>
                                              <w:marRight w:val="0"/>
                                              <w:marTop w:val="0"/>
                                              <w:marBottom w:val="240"/>
                                              <w:divBdr>
                                                <w:top w:val="none" w:sz="0" w:space="0" w:color="auto"/>
                                                <w:left w:val="none" w:sz="0" w:space="0" w:color="auto"/>
                                                <w:bottom w:val="none" w:sz="0" w:space="0" w:color="auto"/>
                                                <w:right w:val="none" w:sz="0" w:space="0" w:color="auto"/>
                                              </w:divBdr>
                                            </w:div>
                                          </w:divsChild>
                                        </w:div>
                                        <w:div w:id="1918782537">
                                          <w:marLeft w:val="0"/>
                                          <w:marRight w:val="0"/>
                                          <w:marTop w:val="210"/>
                                          <w:marBottom w:val="210"/>
                                          <w:divBdr>
                                            <w:top w:val="none" w:sz="0" w:space="0" w:color="auto"/>
                                            <w:left w:val="none" w:sz="0" w:space="0" w:color="auto"/>
                                            <w:bottom w:val="none" w:sz="0" w:space="0" w:color="auto"/>
                                            <w:right w:val="none" w:sz="0" w:space="0" w:color="auto"/>
                                          </w:divBdr>
                                          <w:divsChild>
                                            <w:div w:id="596449561">
                                              <w:marLeft w:val="480"/>
                                              <w:marRight w:val="0"/>
                                              <w:marTop w:val="0"/>
                                              <w:marBottom w:val="240"/>
                                              <w:divBdr>
                                                <w:top w:val="none" w:sz="0" w:space="0" w:color="auto"/>
                                                <w:left w:val="none" w:sz="0" w:space="0" w:color="auto"/>
                                                <w:bottom w:val="none" w:sz="0" w:space="0" w:color="auto"/>
                                                <w:right w:val="none" w:sz="0" w:space="0" w:color="auto"/>
                                              </w:divBdr>
                                            </w:div>
                                          </w:divsChild>
                                        </w:div>
                                        <w:div w:id="2045980272">
                                          <w:marLeft w:val="0"/>
                                          <w:marRight w:val="0"/>
                                          <w:marTop w:val="210"/>
                                          <w:marBottom w:val="0"/>
                                          <w:divBdr>
                                            <w:top w:val="none" w:sz="0" w:space="0" w:color="auto"/>
                                            <w:left w:val="none" w:sz="0" w:space="0" w:color="auto"/>
                                            <w:bottom w:val="none" w:sz="0" w:space="0" w:color="auto"/>
                                            <w:right w:val="none" w:sz="0" w:space="0" w:color="auto"/>
                                          </w:divBdr>
                                          <w:divsChild>
                                            <w:div w:id="68336495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00437552">
                              <w:marLeft w:val="0"/>
                              <w:marRight w:val="0"/>
                              <w:marTop w:val="210"/>
                              <w:marBottom w:val="210"/>
                              <w:divBdr>
                                <w:top w:val="none" w:sz="0" w:space="0" w:color="auto"/>
                                <w:left w:val="none" w:sz="0" w:space="0" w:color="auto"/>
                                <w:bottom w:val="none" w:sz="0" w:space="0" w:color="auto"/>
                                <w:right w:val="none" w:sz="0" w:space="0" w:color="auto"/>
                              </w:divBdr>
                              <w:divsChild>
                                <w:div w:id="444347371">
                                  <w:marLeft w:val="480"/>
                                  <w:marRight w:val="0"/>
                                  <w:marTop w:val="0"/>
                                  <w:marBottom w:val="240"/>
                                  <w:divBdr>
                                    <w:top w:val="none" w:sz="0" w:space="0" w:color="auto"/>
                                    <w:left w:val="none" w:sz="0" w:space="0" w:color="auto"/>
                                    <w:bottom w:val="none" w:sz="0" w:space="0" w:color="auto"/>
                                    <w:right w:val="none" w:sz="0" w:space="0" w:color="auto"/>
                                  </w:divBdr>
                                </w:div>
                              </w:divsChild>
                            </w:div>
                            <w:div w:id="673919840">
                              <w:marLeft w:val="0"/>
                              <w:marRight w:val="0"/>
                              <w:marTop w:val="210"/>
                              <w:marBottom w:val="210"/>
                              <w:divBdr>
                                <w:top w:val="none" w:sz="0" w:space="0" w:color="auto"/>
                                <w:left w:val="none" w:sz="0" w:space="0" w:color="auto"/>
                                <w:bottom w:val="none" w:sz="0" w:space="0" w:color="auto"/>
                                <w:right w:val="none" w:sz="0" w:space="0" w:color="auto"/>
                              </w:divBdr>
                              <w:divsChild>
                                <w:div w:id="2040936002">
                                  <w:marLeft w:val="480"/>
                                  <w:marRight w:val="0"/>
                                  <w:marTop w:val="0"/>
                                  <w:marBottom w:val="240"/>
                                  <w:divBdr>
                                    <w:top w:val="none" w:sz="0" w:space="0" w:color="auto"/>
                                    <w:left w:val="none" w:sz="0" w:space="0" w:color="auto"/>
                                    <w:bottom w:val="none" w:sz="0" w:space="0" w:color="auto"/>
                                    <w:right w:val="none" w:sz="0" w:space="0" w:color="auto"/>
                                  </w:divBdr>
                                </w:div>
                              </w:divsChild>
                            </w:div>
                            <w:div w:id="1268657551">
                              <w:marLeft w:val="0"/>
                              <w:marRight w:val="0"/>
                              <w:marTop w:val="210"/>
                              <w:marBottom w:val="210"/>
                              <w:divBdr>
                                <w:top w:val="none" w:sz="0" w:space="0" w:color="auto"/>
                                <w:left w:val="none" w:sz="0" w:space="0" w:color="auto"/>
                                <w:bottom w:val="none" w:sz="0" w:space="0" w:color="auto"/>
                                <w:right w:val="none" w:sz="0" w:space="0" w:color="auto"/>
                              </w:divBdr>
                              <w:divsChild>
                                <w:div w:id="1994867995">
                                  <w:marLeft w:val="480"/>
                                  <w:marRight w:val="0"/>
                                  <w:marTop w:val="0"/>
                                  <w:marBottom w:val="240"/>
                                  <w:divBdr>
                                    <w:top w:val="none" w:sz="0" w:space="0" w:color="auto"/>
                                    <w:left w:val="none" w:sz="0" w:space="0" w:color="auto"/>
                                    <w:bottom w:val="none" w:sz="0" w:space="0" w:color="auto"/>
                                    <w:right w:val="none" w:sz="0" w:space="0" w:color="auto"/>
                                  </w:divBdr>
                                  <w:divsChild>
                                    <w:div w:id="780030441">
                                      <w:marLeft w:val="0"/>
                                      <w:marRight w:val="0"/>
                                      <w:marTop w:val="0"/>
                                      <w:marBottom w:val="0"/>
                                      <w:divBdr>
                                        <w:top w:val="none" w:sz="0" w:space="0" w:color="auto"/>
                                        <w:left w:val="none" w:sz="0" w:space="0" w:color="auto"/>
                                        <w:bottom w:val="none" w:sz="0" w:space="0" w:color="auto"/>
                                        <w:right w:val="none" w:sz="0" w:space="0" w:color="auto"/>
                                      </w:divBdr>
                                      <w:divsChild>
                                        <w:div w:id="1090353135">
                                          <w:marLeft w:val="0"/>
                                          <w:marRight w:val="0"/>
                                          <w:marTop w:val="210"/>
                                          <w:marBottom w:val="210"/>
                                          <w:divBdr>
                                            <w:top w:val="none" w:sz="0" w:space="0" w:color="auto"/>
                                            <w:left w:val="none" w:sz="0" w:space="0" w:color="auto"/>
                                            <w:bottom w:val="none" w:sz="0" w:space="0" w:color="auto"/>
                                            <w:right w:val="none" w:sz="0" w:space="0" w:color="auto"/>
                                          </w:divBdr>
                                          <w:divsChild>
                                            <w:div w:id="206727767">
                                              <w:marLeft w:val="480"/>
                                              <w:marRight w:val="0"/>
                                              <w:marTop w:val="0"/>
                                              <w:marBottom w:val="240"/>
                                              <w:divBdr>
                                                <w:top w:val="none" w:sz="0" w:space="0" w:color="auto"/>
                                                <w:left w:val="none" w:sz="0" w:space="0" w:color="auto"/>
                                                <w:bottom w:val="none" w:sz="0" w:space="0" w:color="auto"/>
                                                <w:right w:val="none" w:sz="0" w:space="0" w:color="auto"/>
                                              </w:divBdr>
                                            </w:div>
                                          </w:divsChild>
                                        </w:div>
                                        <w:div w:id="1443958966">
                                          <w:marLeft w:val="0"/>
                                          <w:marRight w:val="0"/>
                                          <w:marTop w:val="210"/>
                                          <w:marBottom w:val="210"/>
                                          <w:divBdr>
                                            <w:top w:val="none" w:sz="0" w:space="0" w:color="auto"/>
                                            <w:left w:val="none" w:sz="0" w:space="0" w:color="auto"/>
                                            <w:bottom w:val="none" w:sz="0" w:space="0" w:color="auto"/>
                                            <w:right w:val="none" w:sz="0" w:space="0" w:color="auto"/>
                                          </w:divBdr>
                                          <w:divsChild>
                                            <w:div w:id="900021932">
                                              <w:marLeft w:val="480"/>
                                              <w:marRight w:val="0"/>
                                              <w:marTop w:val="0"/>
                                              <w:marBottom w:val="240"/>
                                              <w:divBdr>
                                                <w:top w:val="none" w:sz="0" w:space="0" w:color="auto"/>
                                                <w:left w:val="none" w:sz="0" w:space="0" w:color="auto"/>
                                                <w:bottom w:val="none" w:sz="0" w:space="0" w:color="auto"/>
                                                <w:right w:val="none" w:sz="0" w:space="0" w:color="auto"/>
                                              </w:divBdr>
                                            </w:div>
                                          </w:divsChild>
                                        </w:div>
                                        <w:div w:id="319770814">
                                          <w:marLeft w:val="0"/>
                                          <w:marRight w:val="0"/>
                                          <w:marTop w:val="210"/>
                                          <w:marBottom w:val="0"/>
                                          <w:divBdr>
                                            <w:top w:val="none" w:sz="0" w:space="0" w:color="auto"/>
                                            <w:left w:val="none" w:sz="0" w:space="0" w:color="auto"/>
                                            <w:bottom w:val="none" w:sz="0" w:space="0" w:color="auto"/>
                                            <w:right w:val="none" w:sz="0" w:space="0" w:color="auto"/>
                                          </w:divBdr>
                                          <w:divsChild>
                                            <w:div w:id="29887615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6630861">
                              <w:marLeft w:val="0"/>
                              <w:marRight w:val="0"/>
                              <w:marTop w:val="210"/>
                              <w:marBottom w:val="210"/>
                              <w:divBdr>
                                <w:top w:val="none" w:sz="0" w:space="0" w:color="auto"/>
                                <w:left w:val="none" w:sz="0" w:space="0" w:color="auto"/>
                                <w:bottom w:val="none" w:sz="0" w:space="0" w:color="auto"/>
                                <w:right w:val="none" w:sz="0" w:space="0" w:color="auto"/>
                              </w:divBdr>
                              <w:divsChild>
                                <w:div w:id="1846167000">
                                  <w:marLeft w:val="480"/>
                                  <w:marRight w:val="0"/>
                                  <w:marTop w:val="0"/>
                                  <w:marBottom w:val="240"/>
                                  <w:divBdr>
                                    <w:top w:val="none" w:sz="0" w:space="0" w:color="auto"/>
                                    <w:left w:val="none" w:sz="0" w:space="0" w:color="auto"/>
                                    <w:bottom w:val="none" w:sz="0" w:space="0" w:color="auto"/>
                                    <w:right w:val="none" w:sz="0" w:space="0" w:color="auto"/>
                                  </w:divBdr>
                                </w:div>
                              </w:divsChild>
                            </w:div>
                            <w:div w:id="573127691">
                              <w:marLeft w:val="0"/>
                              <w:marRight w:val="0"/>
                              <w:marTop w:val="210"/>
                              <w:marBottom w:val="210"/>
                              <w:divBdr>
                                <w:top w:val="none" w:sz="0" w:space="0" w:color="auto"/>
                                <w:left w:val="none" w:sz="0" w:space="0" w:color="auto"/>
                                <w:bottom w:val="none" w:sz="0" w:space="0" w:color="auto"/>
                                <w:right w:val="none" w:sz="0" w:space="0" w:color="auto"/>
                              </w:divBdr>
                              <w:divsChild>
                                <w:div w:id="981617403">
                                  <w:marLeft w:val="480"/>
                                  <w:marRight w:val="0"/>
                                  <w:marTop w:val="0"/>
                                  <w:marBottom w:val="240"/>
                                  <w:divBdr>
                                    <w:top w:val="none" w:sz="0" w:space="0" w:color="auto"/>
                                    <w:left w:val="none" w:sz="0" w:space="0" w:color="auto"/>
                                    <w:bottom w:val="none" w:sz="0" w:space="0" w:color="auto"/>
                                    <w:right w:val="none" w:sz="0" w:space="0" w:color="auto"/>
                                  </w:divBdr>
                                </w:div>
                              </w:divsChild>
                            </w:div>
                            <w:div w:id="465006774">
                              <w:marLeft w:val="0"/>
                              <w:marRight w:val="0"/>
                              <w:marTop w:val="210"/>
                              <w:marBottom w:val="210"/>
                              <w:divBdr>
                                <w:top w:val="none" w:sz="0" w:space="0" w:color="auto"/>
                                <w:left w:val="none" w:sz="0" w:space="0" w:color="auto"/>
                                <w:bottom w:val="none" w:sz="0" w:space="0" w:color="auto"/>
                                <w:right w:val="none" w:sz="0" w:space="0" w:color="auto"/>
                              </w:divBdr>
                              <w:divsChild>
                                <w:div w:id="2066637241">
                                  <w:marLeft w:val="480"/>
                                  <w:marRight w:val="0"/>
                                  <w:marTop w:val="0"/>
                                  <w:marBottom w:val="240"/>
                                  <w:divBdr>
                                    <w:top w:val="none" w:sz="0" w:space="0" w:color="auto"/>
                                    <w:left w:val="none" w:sz="0" w:space="0" w:color="auto"/>
                                    <w:bottom w:val="none" w:sz="0" w:space="0" w:color="auto"/>
                                    <w:right w:val="none" w:sz="0" w:space="0" w:color="auto"/>
                                  </w:divBdr>
                                </w:div>
                              </w:divsChild>
                            </w:div>
                            <w:div w:id="628628907">
                              <w:marLeft w:val="0"/>
                              <w:marRight w:val="0"/>
                              <w:marTop w:val="210"/>
                              <w:marBottom w:val="210"/>
                              <w:divBdr>
                                <w:top w:val="none" w:sz="0" w:space="0" w:color="auto"/>
                                <w:left w:val="none" w:sz="0" w:space="0" w:color="auto"/>
                                <w:bottom w:val="none" w:sz="0" w:space="0" w:color="auto"/>
                                <w:right w:val="none" w:sz="0" w:space="0" w:color="auto"/>
                              </w:divBdr>
                              <w:divsChild>
                                <w:div w:id="252979354">
                                  <w:marLeft w:val="480"/>
                                  <w:marRight w:val="0"/>
                                  <w:marTop w:val="0"/>
                                  <w:marBottom w:val="240"/>
                                  <w:divBdr>
                                    <w:top w:val="none" w:sz="0" w:space="0" w:color="auto"/>
                                    <w:left w:val="none" w:sz="0" w:space="0" w:color="auto"/>
                                    <w:bottom w:val="none" w:sz="0" w:space="0" w:color="auto"/>
                                    <w:right w:val="none" w:sz="0" w:space="0" w:color="auto"/>
                                  </w:divBdr>
                                </w:div>
                              </w:divsChild>
                            </w:div>
                            <w:div w:id="78796231">
                              <w:marLeft w:val="0"/>
                              <w:marRight w:val="0"/>
                              <w:marTop w:val="210"/>
                              <w:marBottom w:val="210"/>
                              <w:divBdr>
                                <w:top w:val="none" w:sz="0" w:space="0" w:color="auto"/>
                                <w:left w:val="none" w:sz="0" w:space="0" w:color="auto"/>
                                <w:bottom w:val="none" w:sz="0" w:space="0" w:color="auto"/>
                                <w:right w:val="none" w:sz="0" w:space="0" w:color="auto"/>
                              </w:divBdr>
                              <w:divsChild>
                                <w:div w:id="1168137046">
                                  <w:marLeft w:val="480"/>
                                  <w:marRight w:val="0"/>
                                  <w:marTop w:val="0"/>
                                  <w:marBottom w:val="240"/>
                                  <w:divBdr>
                                    <w:top w:val="none" w:sz="0" w:space="0" w:color="auto"/>
                                    <w:left w:val="none" w:sz="0" w:space="0" w:color="auto"/>
                                    <w:bottom w:val="none" w:sz="0" w:space="0" w:color="auto"/>
                                    <w:right w:val="none" w:sz="0" w:space="0" w:color="auto"/>
                                  </w:divBdr>
                                </w:div>
                              </w:divsChild>
                            </w:div>
                            <w:div w:id="1700159269">
                              <w:marLeft w:val="0"/>
                              <w:marRight w:val="0"/>
                              <w:marTop w:val="210"/>
                              <w:marBottom w:val="210"/>
                              <w:divBdr>
                                <w:top w:val="none" w:sz="0" w:space="0" w:color="auto"/>
                                <w:left w:val="none" w:sz="0" w:space="0" w:color="auto"/>
                                <w:bottom w:val="none" w:sz="0" w:space="0" w:color="auto"/>
                                <w:right w:val="none" w:sz="0" w:space="0" w:color="auto"/>
                              </w:divBdr>
                              <w:divsChild>
                                <w:div w:id="1141264762">
                                  <w:marLeft w:val="480"/>
                                  <w:marRight w:val="0"/>
                                  <w:marTop w:val="0"/>
                                  <w:marBottom w:val="240"/>
                                  <w:divBdr>
                                    <w:top w:val="none" w:sz="0" w:space="0" w:color="auto"/>
                                    <w:left w:val="none" w:sz="0" w:space="0" w:color="auto"/>
                                    <w:bottom w:val="none" w:sz="0" w:space="0" w:color="auto"/>
                                    <w:right w:val="none" w:sz="0" w:space="0" w:color="auto"/>
                                  </w:divBdr>
                                </w:div>
                              </w:divsChild>
                            </w:div>
                            <w:div w:id="1678993572">
                              <w:marLeft w:val="0"/>
                              <w:marRight w:val="0"/>
                              <w:marTop w:val="210"/>
                              <w:marBottom w:val="210"/>
                              <w:divBdr>
                                <w:top w:val="none" w:sz="0" w:space="0" w:color="auto"/>
                                <w:left w:val="none" w:sz="0" w:space="0" w:color="auto"/>
                                <w:bottom w:val="none" w:sz="0" w:space="0" w:color="auto"/>
                                <w:right w:val="none" w:sz="0" w:space="0" w:color="auto"/>
                              </w:divBdr>
                              <w:divsChild>
                                <w:div w:id="643461554">
                                  <w:marLeft w:val="480"/>
                                  <w:marRight w:val="0"/>
                                  <w:marTop w:val="0"/>
                                  <w:marBottom w:val="240"/>
                                  <w:divBdr>
                                    <w:top w:val="none" w:sz="0" w:space="0" w:color="auto"/>
                                    <w:left w:val="none" w:sz="0" w:space="0" w:color="auto"/>
                                    <w:bottom w:val="none" w:sz="0" w:space="0" w:color="auto"/>
                                    <w:right w:val="none" w:sz="0" w:space="0" w:color="auto"/>
                                  </w:divBdr>
                                </w:div>
                              </w:divsChild>
                            </w:div>
                            <w:div w:id="1335721395">
                              <w:marLeft w:val="0"/>
                              <w:marRight w:val="0"/>
                              <w:marTop w:val="210"/>
                              <w:marBottom w:val="210"/>
                              <w:divBdr>
                                <w:top w:val="none" w:sz="0" w:space="0" w:color="auto"/>
                                <w:left w:val="none" w:sz="0" w:space="0" w:color="auto"/>
                                <w:bottom w:val="none" w:sz="0" w:space="0" w:color="auto"/>
                                <w:right w:val="none" w:sz="0" w:space="0" w:color="auto"/>
                              </w:divBdr>
                              <w:divsChild>
                                <w:div w:id="1308893932">
                                  <w:marLeft w:val="480"/>
                                  <w:marRight w:val="0"/>
                                  <w:marTop w:val="0"/>
                                  <w:marBottom w:val="240"/>
                                  <w:divBdr>
                                    <w:top w:val="none" w:sz="0" w:space="0" w:color="auto"/>
                                    <w:left w:val="none" w:sz="0" w:space="0" w:color="auto"/>
                                    <w:bottom w:val="none" w:sz="0" w:space="0" w:color="auto"/>
                                    <w:right w:val="none" w:sz="0" w:space="0" w:color="auto"/>
                                  </w:divBdr>
                                  <w:divsChild>
                                    <w:div w:id="1078594089">
                                      <w:marLeft w:val="0"/>
                                      <w:marRight w:val="0"/>
                                      <w:marTop w:val="0"/>
                                      <w:marBottom w:val="0"/>
                                      <w:divBdr>
                                        <w:top w:val="none" w:sz="0" w:space="0" w:color="auto"/>
                                        <w:left w:val="none" w:sz="0" w:space="0" w:color="auto"/>
                                        <w:bottom w:val="none" w:sz="0" w:space="0" w:color="auto"/>
                                        <w:right w:val="none" w:sz="0" w:space="0" w:color="auto"/>
                                      </w:divBdr>
                                      <w:divsChild>
                                        <w:div w:id="1207716189">
                                          <w:marLeft w:val="0"/>
                                          <w:marRight w:val="0"/>
                                          <w:marTop w:val="210"/>
                                          <w:marBottom w:val="210"/>
                                          <w:divBdr>
                                            <w:top w:val="none" w:sz="0" w:space="0" w:color="auto"/>
                                            <w:left w:val="none" w:sz="0" w:space="0" w:color="auto"/>
                                            <w:bottom w:val="none" w:sz="0" w:space="0" w:color="auto"/>
                                            <w:right w:val="none" w:sz="0" w:space="0" w:color="auto"/>
                                          </w:divBdr>
                                          <w:divsChild>
                                            <w:div w:id="1928223652">
                                              <w:marLeft w:val="480"/>
                                              <w:marRight w:val="0"/>
                                              <w:marTop w:val="0"/>
                                              <w:marBottom w:val="240"/>
                                              <w:divBdr>
                                                <w:top w:val="none" w:sz="0" w:space="0" w:color="auto"/>
                                                <w:left w:val="none" w:sz="0" w:space="0" w:color="auto"/>
                                                <w:bottom w:val="none" w:sz="0" w:space="0" w:color="auto"/>
                                                <w:right w:val="none" w:sz="0" w:space="0" w:color="auto"/>
                                              </w:divBdr>
                                            </w:div>
                                          </w:divsChild>
                                        </w:div>
                                        <w:div w:id="2029601173">
                                          <w:marLeft w:val="0"/>
                                          <w:marRight w:val="0"/>
                                          <w:marTop w:val="210"/>
                                          <w:marBottom w:val="210"/>
                                          <w:divBdr>
                                            <w:top w:val="none" w:sz="0" w:space="0" w:color="auto"/>
                                            <w:left w:val="none" w:sz="0" w:space="0" w:color="auto"/>
                                            <w:bottom w:val="none" w:sz="0" w:space="0" w:color="auto"/>
                                            <w:right w:val="none" w:sz="0" w:space="0" w:color="auto"/>
                                          </w:divBdr>
                                          <w:divsChild>
                                            <w:div w:id="471676978">
                                              <w:marLeft w:val="480"/>
                                              <w:marRight w:val="0"/>
                                              <w:marTop w:val="0"/>
                                              <w:marBottom w:val="240"/>
                                              <w:divBdr>
                                                <w:top w:val="none" w:sz="0" w:space="0" w:color="auto"/>
                                                <w:left w:val="none" w:sz="0" w:space="0" w:color="auto"/>
                                                <w:bottom w:val="none" w:sz="0" w:space="0" w:color="auto"/>
                                                <w:right w:val="none" w:sz="0" w:space="0" w:color="auto"/>
                                              </w:divBdr>
                                            </w:div>
                                          </w:divsChild>
                                        </w:div>
                                        <w:div w:id="1162231936">
                                          <w:marLeft w:val="0"/>
                                          <w:marRight w:val="0"/>
                                          <w:marTop w:val="210"/>
                                          <w:marBottom w:val="210"/>
                                          <w:divBdr>
                                            <w:top w:val="none" w:sz="0" w:space="0" w:color="auto"/>
                                            <w:left w:val="none" w:sz="0" w:space="0" w:color="auto"/>
                                            <w:bottom w:val="none" w:sz="0" w:space="0" w:color="auto"/>
                                            <w:right w:val="none" w:sz="0" w:space="0" w:color="auto"/>
                                          </w:divBdr>
                                          <w:divsChild>
                                            <w:div w:id="360976026">
                                              <w:marLeft w:val="480"/>
                                              <w:marRight w:val="0"/>
                                              <w:marTop w:val="0"/>
                                              <w:marBottom w:val="240"/>
                                              <w:divBdr>
                                                <w:top w:val="none" w:sz="0" w:space="0" w:color="auto"/>
                                                <w:left w:val="none" w:sz="0" w:space="0" w:color="auto"/>
                                                <w:bottom w:val="none" w:sz="0" w:space="0" w:color="auto"/>
                                                <w:right w:val="none" w:sz="0" w:space="0" w:color="auto"/>
                                              </w:divBdr>
                                            </w:div>
                                          </w:divsChild>
                                        </w:div>
                                        <w:div w:id="1497308887">
                                          <w:marLeft w:val="0"/>
                                          <w:marRight w:val="0"/>
                                          <w:marTop w:val="210"/>
                                          <w:marBottom w:val="0"/>
                                          <w:divBdr>
                                            <w:top w:val="none" w:sz="0" w:space="0" w:color="auto"/>
                                            <w:left w:val="none" w:sz="0" w:space="0" w:color="auto"/>
                                            <w:bottom w:val="none" w:sz="0" w:space="0" w:color="auto"/>
                                            <w:right w:val="none" w:sz="0" w:space="0" w:color="auto"/>
                                          </w:divBdr>
                                          <w:divsChild>
                                            <w:div w:id="1966563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27219327">
                              <w:marLeft w:val="0"/>
                              <w:marRight w:val="0"/>
                              <w:marTop w:val="210"/>
                              <w:marBottom w:val="210"/>
                              <w:divBdr>
                                <w:top w:val="none" w:sz="0" w:space="0" w:color="auto"/>
                                <w:left w:val="none" w:sz="0" w:space="0" w:color="auto"/>
                                <w:bottom w:val="none" w:sz="0" w:space="0" w:color="auto"/>
                                <w:right w:val="none" w:sz="0" w:space="0" w:color="auto"/>
                              </w:divBdr>
                              <w:divsChild>
                                <w:div w:id="1730416696">
                                  <w:marLeft w:val="480"/>
                                  <w:marRight w:val="0"/>
                                  <w:marTop w:val="0"/>
                                  <w:marBottom w:val="240"/>
                                  <w:divBdr>
                                    <w:top w:val="none" w:sz="0" w:space="0" w:color="auto"/>
                                    <w:left w:val="none" w:sz="0" w:space="0" w:color="auto"/>
                                    <w:bottom w:val="none" w:sz="0" w:space="0" w:color="auto"/>
                                    <w:right w:val="none" w:sz="0" w:space="0" w:color="auto"/>
                                  </w:divBdr>
                                </w:div>
                              </w:divsChild>
                            </w:div>
                            <w:div w:id="768501424">
                              <w:marLeft w:val="0"/>
                              <w:marRight w:val="0"/>
                              <w:marTop w:val="210"/>
                              <w:marBottom w:val="210"/>
                              <w:divBdr>
                                <w:top w:val="none" w:sz="0" w:space="0" w:color="auto"/>
                                <w:left w:val="none" w:sz="0" w:space="0" w:color="auto"/>
                                <w:bottom w:val="none" w:sz="0" w:space="0" w:color="auto"/>
                                <w:right w:val="none" w:sz="0" w:space="0" w:color="auto"/>
                              </w:divBdr>
                              <w:divsChild>
                                <w:div w:id="1672945707">
                                  <w:marLeft w:val="480"/>
                                  <w:marRight w:val="0"/>
                                  <w:marTop w:val="0"/>
                                  <w:marBottom w:val="240"/>
                                  <w:divBdr>
                                    <w:top w:val="none" w:sz="0" w:space="0" w:color="auto"/>
                                    <w:left w:val="none" w:sz="0" w:space="0" w:color="auto"/>
                                    <w:bottom w:val="none" w:sz="0" w:space="0" w:color="auto"/>
                                    <w:right w:val="none" w:sz="0" w:space="0" w:color="auto"/>
                                  </w:divBdr>
                                </w:div>
                              </w:divsChild>
                            </w:div>
                            <w:div w:id="1284727941">
                              <w:marLeft w:val="0"/>
                              <w:marRight w:val="0"/>
                              <w:marTop w:val="210"/>
                              <w:marBottom w:val="210"/>
                              <w:divBdr>
                                <w:top w:val="none" w:sz="0" w:space="0" w:color="auto"/>
                                <w:left w:val="none" w:sz="0" w:space="0" w:color="auto"/>
                                <w:bottom w:val="none" w:sz="0" w:space="0" w:color="auto"/>
                                <w:right w:val="none" w:sz="0" w:space="0" w:color="auto"/>
                              </w:divBdr>
                              <w:divsChild>
                                <w:div w:id="349256440">
                                  <w:marLeft w:val="480"/>
                                  <w:marRight w:val="0"/>
                                  <w:marTop w:val="0"/>
                                  <w:marBottom w:val="240"/>
                                  <w:divBdr>
                                    <w:top w:val="none" w:sz="0" w:space="0" w:color="auto"/>
                                    <w:left w:val="none" w:sz="0" w:space="0" w:color="auto"/>
                                    <w:bottom w:val="none" w:sz="0" w:space="0" w:color="auto"/>
                                    <w:right w:val="none" w:sz="0" w:space="0" w:color="auto"/>
                                  </w:divBdr>
                                </w:div>
                              </w:divsChild>
                            </w:div>
                            <w:div w:id="1736470075">
                              <w:marLeft w:val="0"/>
                              <w:marRight w:val="0"/>
                              <w:marTop w:val="210"/>
                              <w:marBottom w:val="210"/>
                              <w:divBdr>
                                <w:top w:val="none" w:sz="0" w:space="0" w:color="auto"/>
                                <w:left w:val="none" w:sz="0" w:space="0" w:color="auto"/>
                                <w:bottom w:val="none" w:sz="0" w:space="0" w:color="auto"/>
                                <w:right w:val="none" w:sz="0" w:space="0" w:color="auto"/>
                              </w:divBdr>
                              <w:divsChild>
                                <w:div w:id="1610507470">
                                  <w:marLeft w:val="480"/>
                                  <w:marRight w:val="0"/>
                                  <w:marTop w:val="0"/>
                                  <w:marBottom w:val="240"/>
                                  <w:divBdr>
                                    <w:top w:val="none" w:sz="0" w:space="0" w:color="auto"/>
                                    <w:left w:val="none" w:sz="0" w:space="0" w:color="auto"/>
                                    <w:bottom w:val="none" w:sz="0" w:space="0" w:color="auto"/>
                                    <w:right w:val="none" w:sz="0" w:space="0" w:color="auto"/>
                                  </w:divBdr>
                                </w:div>
                              </w:divsChild>
                            </w:div>
                            <w:div w:id="480460135">
                              <w:marLeft w:val="0"/>
                              <w:marRight w:val="0"/>
                              <w:marTop w:val="210"/>
                              <w:marBottom w:val="210"/>
                              <w:divBdr>
                                <w:top w:val="none" w:sz="0" w:space="0" w:color="auto"/>
                                <w:left w:val="none" w:sz="0" w:space="0" w:color="auto"/>
                                <w:bottom w:val="none" w:sz="0" w:space="0" w:color="auto"/>
                                <w:right w:val="none" w:sz="0" w:space="0" w:color="auto"/>
                              </w:divBdr>
                              <w:divsChild>
                                <w:div w:id="114833609">
                                  <w:marLeft w:val="480"/>
                                  <w:marRight w:val="0"/>
                                  <w:marTop w:val="0"/>
                                  <w:marBottom w:val="240"/>
                                  <w:divBdr>
                                    <w:top w:val="none" w:sz="0" w:space="0" w:color="auto"/>
                                    <w:left w:val="none" w:sz="0" w:space="0" w:color="auto"/>
                                    <w:bottom w:val="none" w:sz="0" w:space="0" w:color="auto"/>
                                    <w:right w:val="none" w:sz="0" w:space="0" w:color="auto"/>
                                  </w:divBdr>
                                </w:div>
                              </w:divsChild>
                            </w:div>
                            <w:div w:id="545877956">
                              <w:marLeft w:val="0"/>
                              <w:marRight w:val="0"/>
                              <w:marTop w:val="210"/>
                              <w:marBottom w:val="210"/>
                              <w:divBdr>
                                <w:top w:val="none" w:sz="0" w:space="0" w:color="auto"/>
                                <w:left w:val="none" w:sz="0" w:space="0" w:color="auto"/>
                                <w:bottom w:val="none" w:sz="0" w:space="0" w:color="auto"/>
                                <w:right w:val="none" w:sz="0" w:space="0" w:color="auto"/>
                              </w:divBdr>
                              <w:divsChild>
                                <w:div w:id="869537477">
                                  <w:marLeft w:val="480"/>
                                  <w:marRight w:val="0"/>
                                  <w:marTop w:val="0"/>
                                  <w:marBottom w:val="240"/>
                                  <w:divBdr>
                                    <w:top w:val="none" w:sz="0" w:space="0" w:color="auto"/>
                                    <w:left w:val="none" w:sz="0" w:space="0" w:color="auto"/>
                                    <w:bottom w:val="none" w:sz="0" w:space="0" w:color="auto"/>
                                    <w:right w:val="none" w:sz="0" w:space="0" w:color="auto"/>
                                  </w:divBdr>
                                </w:div>
                              </w:divsChild>
                            </w:div>
                            <w:div w:id="2068720337">
                              <w:marLeft w:val="0"/>
                              <w:marRight w:val="0"/>
                              <w:marTop w:val="210"/>
                              <w:marBottom w:val="210"/>
                              <w:divBdr>
                                <w:top w:val="none" w:sz="0" w:space="0" w:color="auto"/>
                                <w:left w:val="none" w:sz="0" w:space="0" w:color="auto"/>
                                <w:bottom w:val="none" w:sz="0" w:space="0" w:color="auto"/>
                                <w:right w:val="none" w:sz="0" w:space="0" w:color="auto"/>
                              </w:divBdr>
                              <w:divsChild>
                                <w:div w:id="1458256796">
                                  <w:marLeft w:val="480"/>
                                  <w:marRight w:val="0"/>
                                  <w:marTop w:val="0"/>
                                  <w:marBottom w:val="240"/>
                                  <w:divBdr>
                                    <w:top w:val="none" w:sz="0" w:space="0" w:color="auto"/>
                                    <w:left w:val="none" w:sz="0" w:space="0" w:color="auto"/>
                                    <w:bottom w:val="none" w:sz="0" w:space="0" w:color="auto"/>
                                    <w:right w:val="none" w:sz="0" w:space="0" w:color="auto"/>
                                  </w:divBdr>
                                </w:div>
                              </w:divsChild>
                            </w:div>
                            <w:div w:id="1335062469">
                              <w:marLeft w:val="0"/>
                              <w:marRight w:val="0"/>
                              <w:marTop w:val="210"/>
                              <w:marBottom w:val="210"/>
                              <w:divBdr>
                                <w:top w:val="none" w:sz="0" w:space="0" w:color="auto"/>
                                <w:left w:val="none" w:sz="0" w:space="0" w:color="auto"/>
                                <w:bottom w:val="none" w:sz="0" w:space="0" w:color="auto"/>
                                <w:right w:val="none" w:sz="0" w:space="0" w:color="auto"/>
                              </w:divBdr>
                              <w:divsChild>
                                <w:div w:id="922494794">
                                  <w:marLeft w:val="480"/>
                                  <w:marRight w:val="0"/>
                                  <w:marTop w:val="0"/>
                                  <w:marBottom w:val="240"/>
                                  <w:divBdr>
                                    <w:top w:val="none" w:sz="0" w:space="0" w:color="auto"/>
                                    <w:left w:val="none" w:sz="0" w:space="0" w:color="auto"/>
                                    <w:bottom w:val="none" w:sz="0" w:space="0" w:color="auto"/>
                                    <w:right w:val="none" w:sz="0" w:space="0" w:color="auto"/>
                                  </w:divBdr>
                                </w:div>
                              </w:divsChild>
                            </w:div>
                            <w:div w:id="560601770">
                              <w:marLeft w:val="0"/>
                              <w:marRight w:val="0"/>
                              <w:marTop w:val="210"/>
                              <w:marBottom w:val="210"/>
                              <w:divBdr>
                                <w:top w:val="none" w:sz="0" w:space="0" w:color="auto"/>
                                <w:left w:val="none" w:sz="0" w:space="0" w:color="auto"/>
                                <w:bottom w:val="none" w:sz="0" w:space="0" w:color="auto"/>
                                <w:right w:val="none" w:sz="0" w:space="0" w:color="auto"/>
                              </w:divBdr>
                              <w:divsChild>
                                <w:div w:id="6447855">
                                  <w:marLeft w:val="480"/>
                                  <w:marRight w:val="0"/>
                                  <w:marTop w:val="0"/>
                                  <w:marBottom w:val="240"/>
                                  <w:divBdr>
                                    <w:top w:val="none" w:sz="0" w:space="0" w:color="auto"/>
                                    <w:left w:val="none" w:sz="0" w:space="0" w:color="auto"/>
                                    <w:bottom w:val="none" w:sz="0" w:space="0" w:color="auto"/>
                                    <w:right w:val="none" w:sz="0" w:space="0" w:color="auto"/>
                                  </w:divBdr>
                                </w:div>
                              </w:divsChild>
                            </w:div>
                            <w:div w:id="634068543">
                              <w:marLeft w:val="0"/>
                              <w:marRight w:val="0"/>
                              <w:marTop w:val="210"/>
                              <w:marBottom w:val="210"/>
                              <w:divBdr>
                                <w:top w:val="none" w:sz="0" w:space="0" w:color="auto"/>
                                <w:left w:val="none" w:sz="0" w:space="0" w:color="auto"/>
                                <w:bottom w:val="none" w:sz="0" w:space="0" w:color="auto"/>
                                <w:right w:val="none" w:sz="0" w:space="0" w:color="auto"/>
                              </w:divBdr>
                              <w:divsChild>
                                <w:div w:id="1252200300">
                                  <w:marLeft w:val="480"/>
                                  <w:marRight w:val="0"/>
                                  <w:marTop w:val="0"/>
                                  <w:marBottom w:val="240"/>
                                  <w:divBdr>
                                    <w:top w:val="none" w:sz="0" w:space="0" w:color="auto"/>
                                    <w:left w:val="none" w:sz="0" w:space="0" w:color="auto"/>
                                    <w:bottom w:val="none" w:sz="0" w:space="0" w:color="auto"/>
                                    <w:right w:val="none" w:sz="0" w:space="0" w:color="auto"/>
                                  </w:divBdr>
                                  <w:divsChild>
                                    <w:div w:id="756436816">
                                      <w:marLeft w:val="0"/>
                                      <w:marRight w:val="0"/>
                                      <w:marTop w:val="0"/>
                                      <w:marBottom w:val="0"/>
                                      <w:divBdr>
                                        <w:top w:val="none" w:sz="0" w:space="0" w:color="auto"/>
                                        <w:left w:val="none" w:sz="0" w:space="0" w:color="auto"/>
                                        <w:bottom w:val="none" w:sz="0" w:space="0" w:color="auto"/>
                                        <w:right w:val="none" w:sz="0" w:space="0" w:color="auto"/>
                                      </w:divBdr>
                                      <w:divsChild>
                                        <w:div w:id="1048994469">
                                          <w:marLeft w:val="0"/>
                                          <w:marRight w:val="0"/>
                                          <w:marTop w:val="210"/>
                                          <w:marBottom w:val="210"/>
                                          <w:divBdr>
                                            <w:top w:val="none" w:sz="0" w:space="0" w:color="auto"/>
                                            <w:left w:val="none" w:sz="0" w:space="0" w:color="auto"/>
                                            <w:bottom w:val="none" w:sz="0" w:space="0" w:color="auto"/>
                                            <w:right w:val="none" w:sz="0" w:space="0" w:color="auto"/>
                                          </w:divBdr>
                                          <w:divsChild>
                                            <w:div w:id="6493520">
                                              <w:marLeft w:val="480"/>
                                              <w:marRight w:val="0"/>
                                              <w:marTop w:val="0"/>
                                              <w:marBottom w:val="240"/>
                                              <w:divBdr>
                                                <w:top w:val="none" w:sz="0" w:space="0" w:color="auto"/>
                                                <w:left w:val="none" w:sz="0" w:space="0" w:color="auto"/>
                                                <w:bottom w:val="none" w:sz="0" w:space="0" w:color="auto"/>
                                                <w:right w:val="none" w:sz="0" w:space="0" w:color="auto"/>
                                              </w:divBdr>
                                            </w:div>
                                          </w:divsChild>
                                        </w:div>
                                        <w:div w:id="1668093732">
                                          <w:marLeft w:val="0"/>
                                          <w:marRight w:val="0"/>
                                          <w:marTop w:val="210"/>
                                          <w:marBottom w:val="210"/>
                                          <w:divBdr>
                                            <w:top w:val="none" w:sz="0" w:space="0" w:color="auto"/>
                                            <w:left w:val="none" w:sz="0" w:space="0" w:color="auto"/>
                                            <w:bottom w:val="none" w:sz="0" w:space="0" w:color="auto"/>
                                            <w:right w:val="none" w:sz="0" w:space="0" w:color="auto"/>
                                          </w:divBdr>
                                          <w:divsChild>
                                            <w:div w:id="49119137">
                                              <w:marLeft w:val="480"/>
                                              <w:marRight w:val="0"/>
                                              <w:marTop w:val="0"/>
                                              <w:marBottom w:val="240"/>
                                              <w:divBdr>
                                                <w:top w:val="none" w:sz="0" w:space="0" w:color="auto"/>
                                                <w:left w:val="none" w:sz="0" w:space="0" w:color="auto"/>
                                                <w:bottom w:val="none" w:sz="0" w:space="0" w:color="auto"/>
                                                <w:right w:val="none" w:sz="0" w:space="0" w:color="auto"/>
                                              </w:divBdr>
                                            </w:div>
                                          </w:divsChild>
                                        </w:div>
                                        <w:div w:id="1582056951">
                                          <w:marLeft w:val="0"/>
                                          <w:marRight w:val="0"/>
                                          <w:marTop w:val="210"/>
                                          <w:marBottom w:val="0"/>
                                          <w:divBdr>
                                            <w:top w:val="none" w:sz="0" w:space="0" w:color="auto"/>
                                            <w:left w:val="none" w:sz="0" w:space="0" w:color="auto"/>
                                            <w:bottom w:val="none" w:sz="0" w:space="0" w:color="auto"/>
                                            <w:right w:val="none" w:sz="0" w:space="0" w:color="auto"/>
                                          </w:divBdr>
                                          <w:divsChild>
                                            <w:div w:id="159057470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59796900">
                              <w:marLeft w:val="0"/>
                              <w:marRight w:val="0"/>
                              <w:marTop w:val="210"/>
                              <w:marBottom w:val="210"/>
                              <w:divBdr>
                                <w:top w:val="none" w:sz="0" w:space="0" w:color="auto"/>
                                <w:left w:val="none" w:sz="0" w:space="0" w:color="auto"/>
                                <w:bottom w:val="none" w:sz="0" w:space="0" w:color="auto"/>
                                <w:right w:val="none" w:sz="0" w:space="0" w:color="auto"/>
                              </w:divBdr>
                              <w:divsChild>
                                <w:div w:id="1682313999">
                                  <w:marLeft w:val="480"/>
                                  <w:marRight w:val="0"/>
                                  <w:marTop w:val="0"/>
                                  <w:marBottom w:val="240"/>
                                  <w:divBdr>
                                    <w:top w:val="none" w:sz="0" w:space="0" w:color="auto"/>
                                    <w:left w:val="none" w:sz="0" w:space="0" w:color="auto"/>
                                    <w:bottom w:val="none" w:sz="0" w:space="0" w:color="auto"/>
                                    <w:right w:val="none" w:sz="0" w:space="0" w:color="auto"/>
                                  </w:divBdr>
                                </w:div>
                              </w:divsChild>
                            </w:div>
                            <w:div w:id="1983847864">
                              <w:marLeft w:val="0"/>
                              <w:marRight w:val="0"/>
                              <w:marTop w:val="210"/>
                              <w:marBottom w:val="210"/>
                              <w:divBdr>
                                <w:top w:val="none" w:sz="0" w:space="0" w:color="auto"/>
                                <w:left w:val="none" w:sz="0" w:space="0" w:color="auto"/>
                                <w:bottom w:val="none" w:sz="0" w:space="0" w:color="auto"/>
                                <w:right w:val="none" w:sz="0" w:space="0" w:color="auto"/>
                              </w:divBdr>
                              <w:divsChild>
                                <w:div w:id="1864900827">
                                  <w:marLeft w:val="480"/>
                                  <w:marRight w:val="0"/>
                                  <w:marTop w:val="0"/>
                                  <w:marBottom w:val="240"/>
                                  <w:divBdr>
                                    <w:top w:val="none" w:sz="0" w:space="0" w:color="auto"/>
                                    <w:left w:val="none" w:sz="0" w:space="0" w:color="auto"/>
                                    <w:bottom w:val="none" w:sz="0" w:space="0" w:color="auto"/>
                                    <w:right w:val="none" w:sz="0" w:space="0" w:color="auto"/>
                                  </w:divBdr>
                                </w:div>
                              </w:divsChild>
                            </w:div>
                            <w:div w:id="1843813291">
                              <w:marLeft w:val="0"/>
                              <w:marRight w:val="0"/>
                              <w:marTop w:val="210"/>
                              <w:marBottom w:val="210"/>
                              <w:divBdr>
                                <w:top w:val="none" w:sz="0" w:space="0" w:color="auto"/>
                                <w:left w:val="none" w:sz="0" w:space="0" w:color="auto"/>
                                <w:bottom w:val="none" w:sz="0" w:space="0" w:color="auto"/>
                                <w:right w:val="none" w:sz="0" w:space="0" w:color="auto"/>
                              </w:divBdr>
                              <w:divsChild>
                                <w:div w:id="989403828">
                                  <w:marLeft w:val="480"/>
                                  <w:marRight w:val="0"/>
                                  <w:marTop w:val="0"/>
                                  <w:marBottom w:val="240"/>
                                  <w:divBdr>
                                    <w:top w:val="none" w:sz="0" w:space="0" w:color="auto"/>
                                    <w:left w:val="none" w:sz="0" w:space="0" w:color="auto"/>
                                    <w:bottom w:val="none" w:sz="0" w:space="0" w:color="auto"/>
                                    <w:right w:val="none" w:sz="0" w:space="0" w:color="auto"/>
                                  </w:divBdr>
                                </w:div>
                              </w:divsChild>
                            </w:div>
                            <w:div w:id="46229085">
                              <w:marLeft w:val="0"/>
                              <w:marRight w:val="0"/>
                              <w:marTop w:val="210"/>
                              <w:marBottom w:val="210"/>
                              <w:divBdr>
                                <w:top w:val="none" w:sz="0" w:space="0" w:color="auto"/>
                                <w:left w:val="none" w:sz="0" w:space="0" w:color="auto"/>
                                <w:bottom w:val="none" w:sz="0" w:space="0" w:color="auto"/>
                                <w:right w:val="none" w:sz="0" w:space="0" w:color="auto"/>
                              </w:divBdr>
                              <w:divsChild>
                                <w:div w:id="1649166551">
                                  <w:marLeft w:val="480"/>
                                  <w:marRight w:val="0"/>
                                  <w:marTop w:val="0"/>
                                  <w:marBottom w:val="240"/>
                                  <w:divBdr>
                                    <w:top w:val="none" w:sz="0" w:space="0" w:color="auto"/>
                                    <w:left w:val="none" w:sz="0" w:space="0" w:color="auto"/>
                                    <w:bottom w:val="none" w:sz="0" w:space="0" w:color="auto"/>
                                    <w:right w:val="none" w:sz="0" w:space="0" w:color="auto"/>
                                  </w:divBdr>
                                </w:div>
                              </w:divsChild>
                            </w:div>
                            <w:div w:id="316302776">
                              <w:marLeft w:val="0"/>
                              <w:marRight w:val="0"/>
                              <w:marTop w:val="210"/>
                              <w:marBottom w:val="210"/>
                              <w:divBdr>
                                <w:top w:val="none" w:sz="0" w:space="0" w:color="auto"/>
                                <w:left w:val="none" w:sz="0" w:space="0" w:color="auto"/>
                                <w:bottom w:val="none" w:sz="0" w:space="0" w:color="auto"/>
                                <w:right w:val="none" w:sz="0" w:space="0" w:color="auto"/>
                              </w:divBdr>
                              <w:divsChild>
                                <w:div w:id="499273227">
                                  <w:marLeft w:val="480"/>
                                  <w:marRight w:val="0"/>
                                  <w:marTop w:val="0"/>
                                  <w:marBottom w:val="240"/>
                                  <w:divBdr>
                                    <w:top w:val="none" w:sz="0" w:space="0" w:color="auto"/>
                                    <w:left w:val="none" w:sz="0" w:space="0" w:color="auto"/>
                                    <w:bottom w:val="none" w:sz="0" w:space="0" w:color="auto"/>
                                    <w:right w:val="none" w:sz="0" w:space="0" w:color="auto"/>
                                  </w:divBdr>
                                </w:div>
                              </w:divsChild>
                            </w:div>
                            <w:div w:id="1340040614">
                              <w:marLeft w:val="0"/>
                              <w:marRight w:val="0"/>
                              <w:marTop w:val="210"/>
                              <w:marBottom w:val="210"/>
                              <w:divBdr>
                                <w:top w:val="none" w:sz="0" w:space="0" w:color="auto"/>
                                <w:left w:val="none" w:sz="0" w:space="0" w:color="auto"/>
                                <w:bottom w:val="none" w:sz="0" w:space="0" w:color="auto"/>
                                <w:right w:val="none" w:sz="0" w:space="0" w:color="auto"/>
                              </w:divBdr>
                              <w:divsChild>
                                <w:div w:id="1746953325">
                                  <w:marLeft w:val="480"/>
                                  <w:marRight w:val="0"/>
                                  <w:marTop w:val="0"/>
                                  <w:marBottom w:val="240"/>
                                  <w:divBdr>
                                    <w:top w:val="none" w:sz="0" w:space="0" w:color="auto"/>
                                    <w:left w:val="none" w:sz="0" w:space="0" w:color="auto"/>
                                    <w:bottom w:val="none" w:sz="0" w:space="0" w:color="auto"/>
                                    <w:right w:val="none" w:sz="0" w:space="0" w:color="auto"/>
                                  </w:divBdr>
                                </w:div>
                              </w:divsChild>
                            </w:div>
                            <w:div w:id="1212503195">
                              <w:marLeft w:val="0"/>
                              <w:marRight w:val="0"/>
                              <w:marTop w:val="210"/>
                              <w:marBottom w:val="210"/>
                              <w:divBdr>
                                <w:top w:val="none" w:sz="0" w:space="0" w:color="auto"/>
                                <w:left w:val="none" w:sz="0" w:space="0" w:color="auto"/>
                                <w:bottom w:val="none" w:sz="0" w:space="0" w:color="auto"/>
                                <w:right w:val="none" w:sz="0" w:space="0" w:color="auto"/>
                              </w:divBdr>
                              <w:divsChild>
                                <w:div w:id="871116848">
                                  <w:marLeft w:val="480"/>
                                  <w:marRight w:val="0"/>
                                  <w:marTop w:val="0"/>
                                  <w:marBottom w:val="240"/>
                                  <w:divBdr>
                                    <w:top w:val="none" w:sz="0" w:space="0" w:color="auto"/>
                                    <w:left w:val="none" w:sz="0" w:space="0" w:color="auto"/>
                                    <w:bottom w:val="none" w:sz="0" w:space="0" w:color="auto"/>
                                    <w:right w:val="none" w:sz="0" w:space="0" w:color="auto"/>
                                  </w:divBdr>
                                </w:div>
                              </w:divsChild>
                            </w:div>
                            <w:div w:id="905188909">
                              <w:marLeft w:val="0"/>
                              <w:marRight w:val="0"/>
                              <w:marTop w:val="210"/>
                              <w:marBottom w:val="210"/>
                              <w:divBdr>
                                <w:top w:val="none" w:sz="0" w:space="0" w:color="auto"/>
                                <w:left w:val="none" w:sz="0" w:space="0" w:color="auto"/>
                                <w:bottom w:val="none" w:sz="0" w:space="0" w:color="auto"/>
                                <w:right w:val="none" w:sz="0" w:space="0" w:color="auto"/>
                              </w:divBdr>
                              <w:divsChild>
                                <w:div w:id="1662998465">
                                  <w:marLeft w:val="480"/>
                                  <w:marRight w:val="0"/>
                                  <w:marTop w:val="0"/>
                                  <w:marBottom w:val="240"/>
                                  <w:divBdr>
                                    <w:top w:val="none" w:sz="0" w:space="0" w:color="auto"/>
                                    <w:left w:val="none" w:sz="0" w:space="0" w:color="auto"/>
                                    <w:bottom w:val="none" w:sz="0" w:space="0" w:color="auto"/>
                                    <w:right w:val="none" w:sz="0" w:space="0" w:color="auto"/>
                                  </w:divBdr>
                                </w:div>
                              </w:divsChild>
                            </w:div>
                            <w:div w:id="735707456">
                              <w:marLeft w:val="0"/>
                              <w:marRight w:val="0"/>
                              <w:marTop w:val="210"/>
                              <w:marBottom w:val="210"/>
                              <w:divBdr>
                                <w:top w:val="none" w:sz="0" w:space="0" w:color="auto"/>
                                <w:left w:val="none" w:sz="0" w:space="0" w:color="auto"/>
                                <w:bottom w:val="none" w:sz="0" w:space="0" w:color="auto"/>
                                <w:right w:val="none" w:sz="0" w:space="0" w:color="auto"/>
                              </w:divBdr>
                              <w:divsChild>
                                <w:div w:id="970213819">
                                  <w:marLeft w:val="480"/>
                                  <w:marRight w:val="0"/>
                                  <w:marTop w:val="0"/>
                                  <w:marBottom w:val="240"/>
                                  <w:divBdr>
                                    <w:top w:val="none" w:sz="0" w:space="0" w:color="auto"/>
                                    <w:left w:val="none" w:sz="0" w:space="0" w:color="auto"/>
                                    <w:bottom w:val="none" w:sz="0" w:space="0" w:color="auto"/>
                                    <w:right w:val="none" w:sz="0" w:space="0" w:color="auto"/>
                                  </w:divBdr>
                                </w:div>
                              </w:divsChild>
                            </w:div>
                            <w:div w:id="280499772">
                              <w:marLeft w:val="0"/>
                              <w:marRight w:val="0"/>
                              <w:marTop w:val="210"/>
                              <w:marBottom w:val="210"/>
                              <w:divBdr>
                                <w:top w:val="none" w:sz="0" w:space="0" w:color="auto"/>
                                <w:left w:val="none" w:sz="0" w:space="0" w:color="auto"/>
                                <w:bottom w:val="none" w:sz="0" w:space="0" w:color="auto"/>
                                <w:right w:val="none" w:sz="0" w:space="0" w:color="auto"/>
                              </w:divBdr>
                              <w:divsChild>
                                <w:div w:id="117066858">
                                  <w:marLeft w:val="480"/>
                                  <w:marRight w:val="0"/>
                                  <w:marTop w:val="0"/>
                                  <w:marBottom w:val="240"/>
                                  <w:divBdr>
                                    <w:top w:val="none" w:sz="0" w:space="0" w:color="auto"/>
                                    <w:left w:val="none" w:sz="0" w:space="0" w:color="auto"/>
                                    <w:bottom w:val="none" w:sz="0" w:space="0" w:color="auto"/>
                                    <w:right w:val="none" w:sz="0" w:space="0" w:color="auto"/>
                                  </w:divBdr>
                                </w:div>
                              </w:divsChild>
                            </w:div>
                            <w:div w:id="1786924183">
                              <w:marLeft w:val="0"/>
                              <w:marRight w:val="0"/>
                              <w:marTop w:val="210"/>
                              <w:marBottom w:val="210"/>
                              <w:divBdr>
                                <w:top w:val="none" w:sz="0" w:space="0" w:color="auto"/>
                                <w:left w:val="none" w:sz="0" w:space="0" w:color="auto"/>
                                <w:bottom w:val="none" w:sz="0" w:space="0" w:color="auto"/>
                                <w:right w:val="none" w:sz="0" w:space="0" w:color="auto"/>
                              </w:divBdr>
                              <w:divsChild>
                                <w:div w:id="468595825">
                                  <w:marLeft w:val="480"/>
                                  <w:marRight w:val="0"/>
                                  <w:marTop w:val="0"/>
                                  <w:marBottom w:val="240"/>
                                  <w:divBdr>
                                    <w:top w:val="none" w:sz="0" w:space="0" w:color="auto"/>
                                    <w:left w:val="none" w:sz="0" w:space="0" w:color="auto"/>
                                    <w:bottom w:val="none" w:sz="0" w:space="0" w:color="auto"/>
                                    <w:right w:val="none" w:sz="0" w:space="0" w:color="auto"/>
                                  </w:divBdr>
                                </w:div>
                              </w:divsChild>
                            </w:div>
                            <w:div w:id="1019938909">
                              <w:marLeft w:val="0"/>
                              <w:marRight w:val="0"/>
                              <w:marTop w:val="210"/>
                              <w:marBottom w:val="210"/>
                              <w:divBdr>
                                <w:top w:val="none" w:sz="0" w:space="0" w:color="auto"/>
                                <w:left w:val="none" w:sz="0" w:space="0" w:color="auto"/>
                                <w:bottom w:val="none" w:sz="0" w:space="0" w:color="auto"/>
                                <w:right w:val="none" w:sz="0" w:space="0" w:color="auto"/>
                              </w:divBdr>
                              <w:divsChild>
                                <w:div w:id="1587379724">
                                  <w:marLeft w:val="480"/>
                                  <w:marRight w:val="0"/>
                                  <w:marTop w:val="0"/>
                                  <w:marBottom w:val="240"/>
                                  <w:divBdr>
                                    <w:top w:val="none" w:sz="0" w:space="0" w:color="auto"/>
                                    <w:left w:val="none" w:sz="0" w:space="0" w:color="auto"/>
                                    <w:bottom w:val="none" w:sz="0" w:space="0" w:color="auto"/>
                                    <w:right w:val="none" w:sz="0" w:space="0" w:color="auto"/>
                                  </w:divBdr>
                                </w:div>
                              </w:divsChild>
                            </w:div>
                            <w:div w:id="1014235203">
                              <w:marLeft w:val="0"/>
                              <w:marRight w:val="0"/>
                              <w:marTop w:val="210"/>
                              <w:marBottom w:val="210"/>
                              <w:divBdr>
                                <w:top w:val="none" w:sz="0" w:space="0" w:color="auto"/>
                                <w:left w:val="none" w:sz="0" w:space="0" w:color="auto"/>
                                <w:bottom w:val="none" w:sz="0" w:space="0" w:color="auto"/>
                                <w:right w:val="none" w:sz="0" w:space="0" w:color="auto"/>
                              </w:divBdr>
                              <w:divsChild>
                                <w:div w:id="1755128726">
                                  <w:marLeft w:val="480"/>
                                  <w:marRight w:val="0"/>
                                  <w:marTop w:val="0"/>
                                  <w:marBottom w:val="240"/>
                                  <w:divBdr>
                                    <w:top w:val="none" w:sz="0" w:space="0" w:color="auto"/>
                                    <w:left w:val="none" w:sz="0" w:space="0" w:color="auto"/>
                                    <w:bottom w:val="none" w:sz="0" w:space="0" w:color="auto"/>
                                    <w:right w:val="none" w:sz="0" w:space="0" w:color="auto"/>
                                  </w:divBdr>
                                </w:div>
                              </w:divsChild>
                            </w:div>
                            <w:div w:id="252015821">
                              <w:marLeft w:val="0"/>
                              <w:marRight w:val="0"/>
                              <w:marTop w:val="210"/>
                              <w:marBottom w:val="0"/>
                              <w:divBdr>
                                <w:top w:val="none" w:sz="0" w:space="0" w:color="auto"/>
                                <w:left w:val="none" w:sz="0" w:space="0" w:color="auto"/>
                                <w:bottom w:val="none" w:sz="0" w:space="0" w:color="auto"/>
                                <w:right w:val="none" w:sz="0" w:space="0" w:color="auto"/>
                              </w:divBdr>
                              <w:divsChild>
                                <w:div w:id="5532043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38947569">
                  <w:marLeft w:val="0"/>
                  <w:marRight w:val="0"/>
                  <w:marTop w:val="210"/>
                  <w:marBottom w:val="210"/>
                  <w:divBdr>
                    <w:top w:val="none" w:sz="0" w:space="0" w:color="auto"/>
                    <w:left w:val="none" w:sz="0" w:space="0" w:color="auto"/>
                    <w:bottom w:val="none" w:sz="0" w:space="0" w:color="auto"/>
                    <w:right w:val="none" w:sz="0" w:space="0" w:color="auto"/>
                  </w:divBdr>
                  <w:divsChild>
                    <w:div w:id="1761833633">
                      <w:marLeft w:val="480"/>
                      <w:marRight w:val="0"/>
                      <w:marTop w:val="0"/>
                      <w:marBottom w:val="240"/>
                      <w:divBdr>
                        <w:top w:val="none" w:sz="0" w:space="0" w:color="auto"/>
                        <w:left w:val="none" w:sz="0" w:space="0" w:color="auto"/>
                        <w:bottom w:val="none" w:sz="0" w:space="0" w:color="auto"/>
                        <w:right w:val="none" w:sz="0" w:space="0" w:color="auto"/>
                      </w:divBdr>
                      <w:divsChild>
                        <w:div w:id="314726172">
                          <w:marLeft w:val="0"/>
                          <w:marRight w:val="0"/>
                          <w:marTop w:val="0"/>
                          <w:marBottom w:val="0"/>
                          <w:divBdr>
                            <w:top w:val="none" w:sz="0" w:space="0" w:color="auto"/>
                            <w:left w:val="none" w:sz="0" w:space="0" w:color="auto"/>
                            <w:bottom w:val="none" w:sz="0" w:space="0" w:color="auto"/>
                            <w:right w:val="none" w:sz="0" w:space="0" w:color="auto"/>
                          </w:divBdr>
                          <w:divsChild>
                            <w:div w:id="1661500664">
                              <w:marLeft w:val="0"/>
                              <w:marRight w:val="0"/>
                              <w:marTop w:val="210"/>
                              <w:marBottom w:val="210"/>
                              <w:divBdr>
                                <w:top w:val="none" w:sz="0" w:space="0" w:color="auto"/>
                                <w:left w:val="none" w:sz="0" w:space="0" w:color="auto"/>
                                <w:bottom w:val="none" w:sz="0" w:space="0" w:color="auto"/>
                                <w:right w:val="none" w:sz="0" w:space="0" w:color="auto"/>
                              </w:divBdr>
                              <w:divsChild>
                                <w:div w:id="681392318">
                                  <w:marLeft w:val="480"/>
                                  <w:marRight w:val="0"/>
                                  <w:marTop w:val="0"/>
                                  <w:marBottom w:val="240"/>
                                  <w:divBdr>
                                    <w:top w:val="none" w:sz="0" w:space="0" w:color="auto"/>
                                    <w:left w:val="none" w:sz="0" w:space="0" w:color="auto"/>
                                    <w:bottom w:val="none" w:sz="0" w:space="0" w:color="auto"/>
                                    <w:right w:val="none" w:sz="0" w:space="0" w:color="auto"/>
                                  </w:divBdr>
                                  <w:divsChild>
                                    <w:div w:id="2099130462">
                                      <w:marLeft w:val="0"/>
                                      <w:marRight w:val="0"/>
                                      <w:marTop w:val="0"/>
                                      <w:marBottom w:val="0"/>
                                      <w:divBdr>
                                        <w:top w:val="none" w:sz="0" w:space="0" w:color="auto"/>
                                        <w:left w:val="none" w:sz="0" w:space="0" w:color="auto"/>
                                        <w:bottom w:val="none" w:sz="0" w:space="0" w:color="auto"/>
                                        <w:right w:val="none" w:sz="0" w:space="0" w:color="auto"/>
                                      </w:divBdr>
                                      <w:divsChild>
                                        <w:div w:id="1839616880">
                                          <w:marLeft w:val="0"/>
                                          <w:marRight w:val="0"/>
                                          <w:marTop w:val="210"/>
                                          <w:marBottom w:val="210"/>
                                          <w:divBdr>
                                            <w:top w:val="none" w:sz="0" w:space="0" w:color="auto"/>
                                            <w:left w:val="none" w:sz="0" w:space="0" w:color="auto"/>
                                            <w:bottom w:val="none" w:sz="0" w:space="0" w:color="auto"/>
                                            <w:right w:val="none" w:sz="0" w:space="0" w:color="auto"/>
                                          </w:divBdr>
                                          <w:divsChild>
                                            <w:div w:id="319818075">
                                              <w:marLeft w:val="480"/>
                                              <w:marRight w:val="0"/>
                                              <w:marTop w:val="0"/>
                                              <w:marBottom w:val="240"/>
                                              <w:divBdr>
                                                <w:top w:val="none" w:sz="0" w:space="0" w:color="auto"/>
                                                <w:left w:val="none" w:sz="0" w:space="0" w:color="auto"/>
                                                <w:bottom w:val="none" w:sz="0" w:space="0" w:color="auto"/>
                                                <w:right w:val="none" w:sz="0" w:space="0" w:color="auto"/>
                                              </w:divBdr>
                                            </w:div>
                                          </w:divsChild>
                                        </w:div>
                                        <w:div w:id="1861700812">
                                          <w:marLeft w:val="0"/>
                                          <w:marRight w:val="0"/>
                                          <w:marTop w:val="210"/>
                                          <w:marBottom w:val="210"/>
                                          <w:divBdr>
                                            <w:top w:val="none" w:sz="0" w:space="0" w:color="auto"/>
                                            <w:left w:val="none" w:sz="0" w:space="0" w:color="auto"/>
                                            <w:bottom w:val="none" w:sz="0" w:space="0" w:color="auto"/>
                                            <w:right w:val="none" w:sz="0" w:space="0" w:color="auto"/>
                                          </w:divBdr>
                                          <w:divsChild>
                                            <w:div w:id="1813327461">
                                              <w:marLeft w:val="480"/>
                                              <w:marRight w:val="0"/>
                                              <w:marTop w:val="0"/>
                                              <w:marBottom w:val="240"/>
                                              <w:divBdr>
                                                <w:top w:val="none" w:sz="0" w:space="0" w:color="auto"/>
                                                <w:left w:val="none" w:sz="0" w:space="0" w:color="auto"/>
                                                <w:bottom w:val="none" w:sz="0" w:space="0" w:color="auto"/>
                                                <w:right w:val="none" w:sz="0" w:space="0" w:color="auto"/>
                                              </w:divBdr>
                                              <w:divsChild>
                                                <w:div w:id="1748646262">
                                                  <w:marLeft w:val="0"/>
                                                  <w:marRight w:val="0"/>
                                                  <w:marTop w:val="0"/>
                                                  <w:marBottom w:val="0"/>
                                                  <w:divBdr>
                                                    <w:top w:val="none" w:sz="0" w:space="0" w:color="auto"/>
                                                    <w:left w:val="none" w:sz="0" w:space="0" w:color="auto"/>
                                                    <w:bottom w:val="none" w:sz="0" w:space="0" w:color="auto"/>
                                                    <w:right w:val="none" w:sz="0" w:space="0" w:color="auto"/>
                                                  </w:divBdr>
                                                  <w:divsChild>
                                                    <w:div w:id="1974561097">
                                                      <w:marLeft w:val="0"/>
                                                      <w:marRight w:val="0"/>
                                                      <w:marTop w:val="210"/>
                                                      <w:marBottom w:val="210"/>
                                                      <w:divBdr>
                                                        <w:top w:val="none" w:sz="0" w:space="0" w:color="auto"/>
                                                        <w:left w:val="none" w:sz="0" w:space="0" w:color="auto"/>
                                                        <w:bottom w:val="none" w:sz="0" w:space="0" w:color="auto"/>
                                                        <w:right w:val="none" w:sz="0" w:space="0" w:color="auto"/>
                                                      </w:divBdr>
                                                      <w:divsChild>
                                                        <w:div w:id="30883861">
                                                          <w:marLeft w:val="480"/>
                                                          <w:marRight w:val="0"/>
                                                          <w:marTop w:val="0"/>
                                                          <w:marBottom w:val="240"/>
                                                          <w:divBdr>
                                                            <w:top w:val="none" w:sz="0" w:space="0" w:color="auto"/>
                                                            <w:left w:val="none" w:sz="0" w:space="0" w:color="auto"/>
                                                            <w:bottom w:val="none" w:sz="0" w:space="0" w:color="auto"/>
                                                            <w:right w:val="none" w:sz="0" w:space="0" w:color="auto"/>
                                                          </w:divBdr>
                                                        </w:div>
                                                      </w:divsChild>
                                                    </w:div>
                                                    <w:div w:id="885067022">
                                                      <w:marLeft w:val="0"/>
                                                      <w:marRight w:val="0"/>
                                                      <w:marTop w:val="210"/>
                                                      <w:marBottom w:val="0"/>
                                                      <w:divBdr>
                                                        <w:top w:val="none" w:sz="0" w:space="0" w:color="auto"/>
                                                        <w:left w:val="none" w:sz="0" w:space="0" w:color="auto"/>
                                                        <w:bottom w:val="none" w:sz="0" w:space="0" w:color="auto"/>
                                                        <w:right w:val="none" w:sz="0" w:space="0" w:color="auto"/>
                                                      </w:divBdr>
                                                      <w:divsChild>
                                                        <w:div w:id="112770424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88724295">
                                          <w:marLeft w:val="0"/>
                                          <w:marRight w:val="0"/>
                                          <w:marTop w:val="210"/>
                                          <w:marBottom w:val="210"/>
                                          <w:divBdr>
                                            <w:top w:val="none" w:sz="0" w:space="0" w:color="auto"/>
                                            <w:left w:val="none" w:sz="0" w:space="0" w:color="auto"/>
                                            <w:bottom w:val="none" w:sz="0" w:space="0" w:color="auto"/>
                                            <w:right w:val="none" w:sz="0" w:space="0" w:color="auto"/>
                                          </w:divBdr>
                                          <w:divsChild>
                                            <w:div w:id="1539467220">
                                              <w:marLeft w:val="480"/>
                                              <w:marRight w:val="0"/>
                                              <w:marTop w:val="0"/>
                                              <w:marBottom w:val="240"/>
                                              <w:divBdr>
                                                <w:top w:val="none" w:sz="0" w:space="0" w:color="auto"/>
                                                <w:left w:val="none" w:sz="0" w:space="0" w:color="auto"/>
                                                <w:bottom w:val="none" w:sz="0" w:space="0" w:color="auto"/>
                                                <w:right w:val="none" w:sz="0" w:space="0" w:color="auto"/>
                                              </w:divBdr>
                                            </w:div>
                                          </w:divsChild>
                                        </w:div>
                                        <w:div w:id="1098255184">
                                          <w:marLeft w:val="0"/>
                                          <w:marRight w:val="0"/>
                                          <w:marTop w:val="210"/>
                                          <w:marBottom w:val="0"/>
                                          <w:divBdr>
                                            <w:top w:val="none" w:sz="0" w:space="0" w:color="auto"/>
                                            <w:left w:val="none" w:sz="0" w:space="0" w:color="auto"/>
                                            <w:bottom w:val="none" w:sz="0" w:space="0" w:color="auto"/>
                                            <w:right w:val="none" w:sz="0" w:space="0" w:color="auto"/>
                                          </w:divBdr>
                                          <w:divsChild>
                                            <w:div w:id="202902405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34743571">
                              <w:marLeft w:val="0"/>
                              <w:marRight w:val="0"/>
                              <w:marTop w:val="210"/>
                              <w:marBottom w:val="210"/>
                              <w:divBdr>
                                <w:top w:val="none" w:sz="0" w:space="0" w:color="auto"/>
                                <w:left w:val="none" w:sz="0" w:space="0" w:color="auto"/>
                                <w:bottom w:val="none" w:sz="0" w:space="0" w:color="auto"/>
                                <w:right w:val="none" w:sz="0" w:space="0" w:color="auto"/>
                              </w:divBdr>
                              <w:divsChild>
                                <w:div w:id="1536385105">
                                  <w:marLeft w:val="480"/>
                                  <w:marRight w:val="0"/>
                                  <w:marTop w:val="0"/>
                                  <w:marBottom w:val="240"/>
                                  <w:divBdr>
                                    <w:top w:val="none" w:sz="0" w:space="0" w:color="auto"/>
                                    <w:left w:val="none" w:sz="0" w:space="0" w:color="auto"/>
                                    <w:bottom w:val="none" w:sz="0" w:space="0" w:color="auto"/>
                                    <w:right w:val="none" w:sz="0" w:space="0" w:color="auto"/>
                                  </w:divBdr>
                                </w:div>
                              </w:divsChild>
                            </w:div>
                            <w:div w:id="1380085472">
                              <w:marLeft w:val="0"/>
                              <w:marRight w:val="0"/>
                              <w:marTop w:val="210"/>
                              <w:marBottom w:val="210"/>
                              <w:divBdr>
                                <w:top w:val="none" w:sz="0" w:space="0" w:color="auto"/>
                                <w:left w:val="none" w:sz="0" w:space="0" w:color="auto"/>
                                <w:bottom w:val="none" w:sz="0" w:space="0" w:color="auto"/>
                                <w:right w:val="none" w:sz="0" w:space="0" w:color="auto"/>
                              </w:divBdr>
                              <w:divsChild>
                                <w:div w:id="682702750">
                                  <w:marLeft w:val="480"/>
                                  <w:marRight w:val="0"/>
                                  <w:marTop w:val="0"/>
                                  <w:marBottom w:val="240"/>
                                  <w:divBdr>
                                    <w:top w:val="none" w:sz="0" w:space="0" w:color="auto"/>
                                    <w:left w:val="none" w:sz="0" w:space="0" w:color="auto"/>
                                    <w:bottom w:val="none" w:sz="0" w:space="0" w:color="auto"/>
                                    <w:right w:val="none" w:sz="0" w:space="0" w:color="auto"/>
                                  </w:divBdr>
                                  <w:divsChild>
                                    <w:div w:id="1407536241">
                                      <w:marLeft w:val="0"/>
                                      <w:marRight w:val="0"/>
                                      <w:marTop w:val="0"/>
                                      <w:marBottom w:val="0"/>
                                      <w:divBdr>
                                        <w:top w:val="none" w:sz="0" w:space="0" w:color="auto"/>
                                        <w:left w:val="none" w:sz="0" w:space="0" w:color="auto"/>
                                        <w:bottom w:val="none" w:sz="0" w:space="0" w:color="auto"/>
                                        <w:right w:val="none" w:sz="0" w:space="0" w:color="auto"/>
                                      </w:divBdr>
                                      <w:divsChild>
                                        <w:div w:id="1554273476">
                                          <w:marLeft w:val="0"/>
                                          <w:marRight w:val="0"/>
                                          <w:marTop w:val="210"/>
                                          <w:marBottom w:val="210"/>
                                          <w:divBdr>
                                            <w:top w:val="none" w:sz="0" w:space="0" w:color="auto"/>
                                            <w:left w:val="none" w:sz="0" w:space="0" w:color="auto"/>
                                            <w:bottom w:val="none" w:sz="0" w:space="0" w:color="auto"/>
                                            <w:right w:val="none" w:sz="0" w:space="0" w:color="auto"/>
                                          </w:divBdr>
                                          <w:divsChild>
                                            <w:div w:id="491408775">
                                              <w:marLeft w:val="480"/>
                                              <w:marRight w:val="0"/>
                                              <w:marTop w:val="0"/>
                                              <w:marBottom w:val="240"/>
                                              <w:divBdr>
                                                <w:top w:val="none" w:sz="0" w:space="0" w:color="auto"/>
                                                <w:left w:val="none" w:sz="0" w:space="0" w:color="auto"/>
                                                <w:bottom w:val="none" w:sz="0" w:space="0" w:color="auto"/>
                                                <w:right w:val="none" w:sz="0" w:space="0" w:color="auto"/>
                                              </w:divBdr>
                                            </w:div>
                                          </w:divsChild>
                                        </w:div>
                                        <w:div w:id="677661724">
                                          <w:marLeft w:val="0"/>
                                          <w:marRight w:val="0"/>
                                          <w:marTop w:val="210"/>
                                          <w:marBottom w:val="210"/>
                                          <w:divBdr>
                                            <w:top w:val="none" w:sz="0" w:space="0" w:color="auto"/>
                                            <w:left w:val="none" w:sz="0" w:space="0" w:color="auto"/>
                                            <w:bottom w:val="none" w:sz="0" w:space="0" w:color="auto"/>
                                            <w:right w:val="none" w:sz="0" w:space="0" w:color="auto"/>
                                          </w:divBdr>
                                          <w:divsChild>
                                            <w:div w:id="48264808">
                                              <w:marLeft w:val="480"/>
                                              <w:marRight w:val="0"/>
                                              <w:marTop w:val="0"/>
                                              <w:marBottom w:val="240"/>
                                              <w:divBdr>
                                                <w:top w:val="none" w:sz="0" w:space="0" w:color="auto"/>
                                                <w:left w:val="none" w:sz="0" w:space="0" w:color="auto"/>
                                                <w:bottom w:val="none" w:sz="0" w:space="0" w:color="auto"/>
                                                <w:right w:val="none" w:sz="0" w:space="0" w:color="auto"/>
                                              </w:divBdr>
                                            </w:div>
                                          </w:divsChild>
                                        </w:div>
                                        <w:div w:id="583683861">
                                          <w:marLeft w:val="0"/>
                                          <w:marRight w:val="0"/>
                                          <w:marTop w:val="210"/>
                                          <w:marBottom w:val="210"/>
                                          <w:divBdr>
                                            <w:top w:val="none" w:sz="0" w:space="0" w:color="auto"/>
                                            <w:left w:val="none" w:sz="0" w:space="0" w:color="auto"/>
                                            <w:bottom w:val="none" w:sz="0" w:space="0" w:color="auto"/>
                                            <w:right w:val="none" w:sz="0" w:space="0" w:color="auto"/>
                                          </w:divBdr>
                                          <w:divsChild>
                                            <w:div w:id="1686905232">
                                              <w:marLeft w:val="480"/>
                                              <w:marRight w:val="0"/>
                                              <w:marTop w:val="0"/>
                                              <w:marBottom w:val="240"/>
                                              <w:divBdr>
                                                <w:top w:val="none" w:sz="0" w:space="0" w:color="auto"/>
                                                <w:left w:val="none" w:sz="0" w:space="0" w:color="auto"/>
                                                <w:bottom w:val="none" w:sz="0" w:space="0" w:color="auto"/>
                                                <w:right w:val="none" w:sz="0" w:space="0" w:color="auto"/>
                                              </w:divBdr>
                                            </w:div>
                                          </w:divsChild>
                                        </w:div>
                                        <w:div w:id="393940190">
                                          <w:marLeft w:val="0"/>
                                          <w:marRight w:val="0"/>
                                          <w:marTop w:val="210"/>
                                          <w:marBottom w:val="210"/>
                                          <w:divBdr>
                                            <w:top w:val="none" w:sz="0" w:space="0" w:color="auto"/>
                                            <w:left w:val="none" w:sz="0" w:space="0" w:color="auto"/>
                                            <w:bottom w:val="none" w:sz="0" w:space="0" w:color="auto"/>
                                            <w:right w:val="none" w:sz="0" w:space="0" w:color="auto"/>
                                          </w:divBdr>
                                          <w:divsChild>
                                            <w:div w:id="97916943">
                                              <w:marLeft w:val="480"/>
                                              <w:marRight w:val="0"/>
                                              <w:marTop w:val="0"/>
                                              <w:marBottom w:val="240"/>
                                              <w:divBdr>
                                                <w:top w:val="none" w:sz="0" w:space="0" w:color="auto"/>
                                                <w:left w:val="none" w:sz="0" w:space="0" w:color="auto"/>
                                                <w:bottom w:val="none" w:sz="0" w:space="0" w:color="auto"/>
                                                <w:right w:val="none" w:sz="0" w:space="0" w:color="auto"/>
                                              </w:divBdr>
                                            </w:div>
                                          </w:divsChild>
                                        </w:div>
                                        <w:div w:id="1817066232">
                                          <w:marLeft w:val="0"/>
                                          <w:marRight w:val="0"/>
                                          <w:marTop w:val="210"/>
                                          <w:marBottom w:val="0"/>
                                          <w:divBdr>
                                            <w:top w:val="none" w:sz="0" w:space="0" w:color="auto"/>
                                            <w:left w:val="none" w:sz="0" w:space="0" w:color="auto"/>
                                            <w:bottom w:val="none" w:sz="0" w:space="0" w:color="auto"/>
                                            <w:right w:val="none" w:sz="0" w:space="0" w:color="auto"/>
                                          </w:divBdr>
                                          <w:divsChild>
                                            <w:div w:id="10261731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24027887">
                              <w:marLeft w:val="0"/>
                              <w:marRight w:val="0"/>
                              <w:marTop w:val="210"/>
                              <w:marBottom w:val="210"/>
                              <w:divBdr>
                                <w:top w:val="none" w:sz="0" w:space="0" w:color="auto"/>
                                <w:left w:val="none" w:sz="0" w:space="0" w:color="auto"/>
                                <w:bottom w:val="none" w:sz="0" w:space="0" w:color="auto"/>
                                <w:right w:val="none" w:sz="0" w:space="0" w:color="auto"/>
                              </w:divBdr>
                              <w:divsChild>
                                <w:div w:id="681669894">
                                  <w:marLeft w:val="480"/>
                                  <w:marRight w:val="0"/>
                                  <w:marTop w:val="0"/>
                                  <w:marBottom w:val="240"/>
                                  <w:divBdr>
                                    <w:top w:val="none" w:sz="0" w:space="0" w:color="auto"/>
                                    <w:left w:val="none" w:sz="0" w:space="0" w:color="auto"/>
                                    <w:bottom w:val="none" w:sz="0" w:space="0" w:color="auto"/>
                                    <w:right w:val="none" w:sz="0" w:space="0" w:color="auto"/>
                                  </w:divBdr>
                                </w:div>
                              </w:divsChild>
                            </w:div>
                            <w:div w:id="789208214">
                              <w:marLeft w:val="0"/>
                              <w:marRight w:val="0"/>
                              <w:marTop w:val="210"/>
                              <w:marBottom w:val="210"/>
                              <w:divBdr>
                                <w:top w:val="none" w:sz="0" w:space="0" w:color="auto"/>
                                <w:left w:val="none" w:sz="0" w:space="0" w:color="auto"/>
                                <w:bottom w:val="none" w:sz="0" w:space="0" w:color="auto"/>
                                <w:right w:val="none" w:sz="0" w:space="0" w:color="auto"/>
                              </w:divBdr>
                              <w:divsChild>
                                <w:div w:id="1665625083">
                                  <w:marLeft w:val="480"/>
                                  <w:marRight w:val="0"/>
                                  <w:marTop w:val="0"/>
                                  <w:marBottom w:val="240"/>
                                  <w:divBdr>
                                    <w:top w:val="none" w:sz="0" w:space="0" w:color="auto"/>
                                    <w:left w:val="none" w:sz="0" w:space="0" w:color="auto"/>
                                    <w:bottom w:val="none" w:sz="0" w:space="0" w:color="auto"/>
                                    <w:right w:val="none" w:sz="0" w:space="0" w:color="auto"/>
                                  </w:divBdr>
                                </w:div>
                              </w:divsChild>
                            </w:div>
                            <w:div w:id="685979558">
                              <w:marLeft w:val="0"/>
                              <w:marRight w:val="0"/>
                              <w:marTop w:val="210"/>
                              <w:marBottom w:val="210"/>
                              <w:divBdr>
                                <w:top w:val="none" w:sz="0" w:space="0" w:color="auto"/>
                                <w:left w:val="none" w:sz="0" w:space="0" w:color="auto"/>
                                <w:bottom w:val="none" w:sz="0" w:space="0" w:color="auto"/>
                                <w:right w:val="none" w:sz="0" w:space="0" w:color="auto"/>
                              </w:divBdr>
                              <w:divsChild>
                                <w:div w:id="130289930">
                                  <w:marLeft w:val="480"/>
                                  <w:marRight w:val="0"/>
                                  <w:marTop w:val="0"/>
                                  <w:marBottom w:val="240"/>
                                  <w:divBdr>
                                    <w:top w:val="none" w:sz="0" w:space="0" w:color="auto"/>
                                    <w:left w:val="none" w:sz="0" w:space="0" w:color="auto"/>
                                    <w:bottom w:val="none" w:sz="0" w:space="0" w:color="auto"/>
                                    <w:right w:val="none" w:sz="0" w:space="0" w:color="auto"/>
                                  </w:divBdr>
                                </w:div>
                              </w:divsChild>
                            </w:div>
                            <w:div w:id="1477720164">
                              <w:marLeft w:val="0"/>
                              <w:marRight w:val="0"/>
                              <w:marTop w:val="210"/>
                              <w:marBottom w:val="210"/>
                              <w:divBdr>
                                <w:top w:val="none" w:sz="0" w:space="0" w:color="auto"/>
                                <w:left w:val="none" w:sz="0" w:space="0" w:color="auto"/>
                                <w:bottom w:val="none" w:sz="0" w:space="0" w:color="auto"/>
                                <w:right w:val="none" w:sz="0" w:space="0" w:color="auto"/>
                              </w:divBdr>
                              <w:divsChild>
                                <w:div w:id="1991446194">
                                  <w:marLeft w:val="480"/>
                                  <w:marRight w:val="0"/>
                                  <w:marTop w:val="0"/>
                                  <w:marBottom w:val="240"/>
                                  <w:divBdr>
                                    <w:top w:val="none" w:sz="0" w:space="0" w:color="auto"/>
                                    <w:left w:val="none" w:sz="0" w:space="0" w:color="auto"/>
                                    <w:bottom w:val="none" w:sz="0" w:space="0" w:color="auto"/>
                                    <w:right w:val="none" w:sz="0" w:space="0" w:color="auto"/>
                                  </w:divBdr>
                                </w:div>
                              </w:divsChild>
                            </w:div>
                            <w:div w:id="252133411">
                              <w:marLeft w:val="0"/>
                              <w:marRight w:val="0"/>
                              <w:marTop w:val="210"/>
                              <w:marBottom w:val="210"/>
                              <w:divBdr>
                                <w:top w:val="none" w:sz="0" w:space="0" w:color="auto"/>
                                <w:left w:val="none" w:sz="0" w:space="0" w:color="auto"/>
                                <w:bottom w:val="none" w:sz="0" w:space="0" w:color="auto"/>
                                <w:right w:val="none" w:sz="0" w:space="0" w:color="auto"/>
                              </w:divBdr>
                              <w:divsChild>
                                <w:div w:id="1616209234">
                                  <w:marLeft w:val="480"/>
                                  <w:marRight w:val="0"/>
                                  <w:marTop w:val="0"/>
                                  <w:marBottom w:val="240"/>
                                  <w:divBdr>
                                    <w:top w:val="none" w:sz="0" w:space="0" w:color="auto"/>
                                    <w:left w:val="none" w:sz="0" w:space="0" w:color="auto"/>
                                    <w:bottom w:val="none" w:sz="0" w:space="0" w:color="auto"/>
                                    <w:right w:val="none" w:sz="0" w:space="0" w:color="auto"/>
                                  </w:divBdr>
                                  <w:divsChild>
                                    <w:div w:id="1795710758">
                                      <w:marLeft w:val="0"/>
                                      <w:marRight w:val="0"/>
                                      <w:marTop w:val="0"/>
                                      <w:marBottom w:val="0"/>
                                      <w:divBdr>
                                        <w:top w:val="none" w:sz="0" w:space="0" w:color="auto"/>
                                        <w:left w:val="none" w:sz="0" w:space="0" w:color="auto"/>
                                        <w:bottom w:val="none" w:sz="0" w:space="0" w:color="auto"/>
                                        <w:right w:val="none" w:sz="0" w:space="0" w:color="auto"/>
                                      </w:divBdr>
                                      <w:divsChild>
                                        <w:div w:id="887113005">
                                          <w:marLeft w:val="0"/>
                                          <w:marRight w:val="0"/>
                                          <w:marTop w:val="210"/>
                                          <w:marBottom w:val="210"/>
                                          <w:divBdr>
                                            <w:top w:val="none" w:sz="0" w:space="0" w:color="auto"/>
                                            <w:left w:val="none" w:sz="0" w:space="0" w:color="auto"/>
                                            <w:bottom w:val="none" w:sz="0" w:space="0" w:color="auto"/>
                                            <w:right w:val="none" w:sz="0" w:space="0" w:color="auto"/>
                                          </w:divBdr>
                                          <w:divsChild>
                                            <w:div w:id="2036612288">
                                              <w:marLeft w:val="480"/>
                                              <w:marRight w:val="0"/>
                                              <w:marTop w:val="0"/>
                                              <w:marBottom w:val="240"/>
                                              <w:divBdr>
                                                <w:top w:val="none" w:sz="0" w:space="0" w:color="auto"/>
                                                <w:left w:val="none" w:sz="0" w:space="0" w:color="auto"/>
                                                <w:bottom w:val="none" w:sz="0" w:space="0" w:color="auto"/>
                                                <w:right w:val="none" w:sz="0" w:space="0" w:color="auto"/>
                                              </w:divBdr>
                                            </w:div>
                                          </w:divsChild>
                                        </w:div>
                                        <w:div w:id="699820680">
                                          <w:marLeft w:val="0"/>
                                          <w:marRight w:val="0"/>
                                          <w:marTop w:val="210"/>
                                          <w:marBottom w:val="210"/>
                                          <w:divBdr>
                                            <w:top w:val="none" w:sz="0" w:space="0" w:color="auto"/>
                                            <w:left w:val="none" w:sz="0" w:space="0" w:color="auto"/>
                                            <w:bottom w:val="none" w:sz="0" w:space="0" w:color="auto"/>
                                            <w:right w:val="none" w:sz="0" w:space="0" w:color="auto"/>
                                          </w:divBdr>
                                          <w:divsChild>
                                            <w:div w:id="1532301354">
                                              <w:marLeft w:val="480"/>
                                              <w:marRight w:val="0"/>
                                              <w:marTop w:val="0"/>
                                              <w:marBottom w:val="240"/>
                                              <w:divBdr>
                                                <w:top w:val="none" w:sz="0" w:space="0" w:color="auto"/>
                                                <w:left w:val="none" w:sz="0" w:space="0" w:color="auto"/>
                                                <w:bottom w:val="none" w:sz="0" w:space="0" w:color="auto"/>
                                                <w:right w:val="none" w:sz="0" w:space="0" w:color="auto"/>
                                              </w:divBdr>
                                            </w:div>
                                          </w:divsChild>
                                        </w:div>
                                        <w:div w:id="1856456128">
                                          <w:marLeft w:val="0"/>
                                          <w:marRight w:val="0"/>
                                          <w:marTop w:val="210"/>
                                          <w:marBottom w:val="210"/>
                                          <w:divBdr>
                                            <w:top w:val="none" w:sz="0" w:space="0" w:color="auto"/>
                                            <w:left w:val="none" w:sz="0" w:space="0" w:color="auto"/>
                                            <w:bottom w:val="none" w:sz="0" w:space="0" w:color="auto"/>
                                            <w:right w:val="none" w:sz="0" w:space="0" w:color="auto"/>
                                          </w:divBdr>
                                          <w:divsChild>
                                            <w:div w:id="496463119">
                                              <w:marLeft w:val="480"/>
                                              <w:marRight w:val="0"/>
                                              <w:marTop w:val="0"/>
                                              <w:marBottom w:val="240"/>
                                              <w:divBdr>
                                                <w:top w:val="none" w:sz="0" w:space="0" w:color="auto"/>
                                                <w:left w:val="none" w:sz="0" w:space="0" w:color="auto"/>
                                                <w:bottom w:val="none" w:sz="0" w:space="0" w:color="auto"/>
                                                <w:right w:val="none" w:sz="0" w:space="0" w:color="auto"/>
                                              </w:divBdr>
                                            </w:div>
                                          </w:divsChild>
                                        </w:div>
                                        <w:div w:id="1839728844">
                                          <w:marLeft w:val="0"/>
                                          <w:marRight w:val="0"/>
                                          <w:marTop w:val="210"/>
                                          <w:marBottom w:val="210"/>
                                          <w:divBdr>
                                            <w:top w:val="none" w:sz="0" w:space="0" w:color="auto"/>
                                            <w:left w:val="none" w:sz="0" w:space="0" w:color="auto"/>
                                            <w:bottom w:val="none" w:sz="0" w:space="0" w:color="auto"/>
                                            <w:right w:val="none" w:sz="0" w:space="0" w:color="auto"/>
                                          </w:divBdr>
                                          <w:divsChild>
                                            <w:div w:id="85074712">
                                              <w:marLeft w:val="480"/>
                                              <w:marRight w:val="0"/>
                                              <w:marTop w:val="0"/>
                                              <w:marBottom w:val="240"/>
                                              <w:divBdr>
                                                <w:top w:val="none" w:sz="0" w:space="0" w:color="auto"/>
                                                <w:left w:val="none" w:sz="0" w:space="0" w:color="auto"/>
                                                <w:bottom w:val="none" w:sz="0" w:space="0" w:color="auto"/>
                                                <w:right w:val="none" w:sz="0" w:space="0" w:color="auto"/>
                                              </w:divBdr>
                                            </w:div>
                                          </w:divsChild>
                                        </w:div>
                                        <w:div w:id="1258295470">
                                          <w:marLeft w:val="0"/>
                                          <w:marRight w:val="0"/>
                                          <w:marTop w:val="210"/>
                                          <w:marBottom w:val="0"/>
                                          <w:divBdr>
                                            <w:top w:val="none" w:sz="0" w:space="0" w:color="auto"/>
                                            <w:left w:val="none" w:sz="0" w:space="0" w:color="auto"/>
                                            <w:bottom w:val="none" w:sz="0" w:space="0" w:color="auto"/>
                                            <w:right w:val="none" w:sz="0" w:space="0" w:color="auto"/>
                                          </w:divBdr>
                                          <w:divsChild>
                                            <w:div w:id="39717033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34803244">
                              <w:marLeft w:val="0"/>
                              <w:marRight w:val="0"/>
                              <w:marTop w:val="210"/>
                              <w:marBottom w:val="210"/>
                              <w:divBdr>
                                <w:top w:val="none" w:sz="0" w:space="0" w:color="auto"/>
                                <w:left w:val="none" w:sz="0" w:space="0" w:color="auto"/>
                                <w:bottom w:val="none" w:sz="0" w:space="0" w:color="auto"/>
                                <w:right w:val="none" w:sz="0" w:space="0" w:color="auto"/>
                              </w:divBdr>
                              <w:divsChild>
                                <w:div w:id="631517045">
                                  <w:marLeft w:val="480"/>
                                  <w:marRight w:val="0"/>
                                  <w:marTop w:val="0"/>
                                  <w:marBottom w:val="240"/>
                                  <w:divBdr>
                                    <w:top w:val="none" w:sz="0" w:space="0" w:color="auto"/>
                                    <w:left w:val="none" w:sz="0" w:space="0" w:color="auto"/>
                                    <w:bottom w:val="none" w:sz="0" w:space="0" w:color="auto"/>
                                    <w:right w:val="none" w:sz="0" w:space="0" w:color="auto"/>
                                  </w:divBdr>
                                </w:div>
                              </w:divsChild>
                            </w:div>
                            <w:div w:id="1968663261">
                              <w:marLeft w:val="0"/>
                              <w:marRight w:val="0"/>
                              <w:marTop w:val="210"/>
                              <w:marBottom w:val="210"/>
                              <w:divBdr>
                                <w:top w:val="none" w:sz="0" w:space="0" w:color="auto"/>
                                <w:left w:val="none" w:sz="0" w:space="0" w:color="auto"/>
                                <w:bottom w:val="none" w:sz="0" w:space="0" w:color="auto"/>
                                <w:right w:val="none" w:sz="0" w:space="0" w:color="auto"/>
                              </w:divBdr>
                              <w:divsChild>
                                <w:div w:id="591860263">
                                  <w:marLeft w:val="480"/>
                                  <w:marRight w:val="0"/>
                                  <w:marTop w:val="0"/>
                                  <w:marBottom w:val="240"/>
                                  <w:divBdr>
                                    <w:top w:val="none" w:sz="0" w:space="0" w:color="auto"/>
                                    <w:left w:val="none" w:sz="0" w:space="0" w:color="auto"/>
                                    <w:bottom w:val="none" w:sz="0" w:space="0" w:color="auto"/>
                                    <w:right w:val="none" w:sz="0" w:space="0" w:color="auto"/>
                                  </w:divBdr>
                                </w:div>
                              </w:divsChild>
                            </w:div>
                            <w:div w:id="335884308">
                              <w:marLeft w:val="0"/>
                              <w:marRight w:val="0"/>
                              <w:marTop w:val="210"/>
                              <w:marBottom w:val="210"/>
                              <w:divBdr>
                                <w:top w:val="none" w:sz="0" w:space="0" w:color="auto"/>
                                <w:left w:val="none" w:sz="0" w:space="0" w:color="auto"/>
                                <w:bottom w:val="none" w:sz="0" w:space="0" w:color="auto"/>
                                <w:right w:val="none" w:sz="0" w:space="0" w:color="auto"/>
                              </w:divBdr>
                              <w:divsChild>
                                <w:div w:id="1048067764">
                                  <w:marLeft w:val="480"/>
                                  <w:marRight w:val="0"/>
                                  <w:marTop w:val="0"/>
                                  <w:marBottom w:val="240"/>
                                  <w:divBdr>
                                    <w:top w:val="none" w:sz="0" w:space="0" w:color="auto"/>
                                    <w:left w:val="none" w:sz="0" w:space="0" w:color="auto"/>
                                    <w:bottom w:val="none" w:sz="0" w:space="0" w:color="auto"/>
                                    <w:right w:val="none" w:sz="0" w:space="0" w:color="auto"/>
                                  </w:divBdr>
                                </w:div>
                              </w:divsChild>
                            </w:div>
                            <w:div w:id="837960779">
                              <w:marLeft w:val="0"/>
                              <w:marRight w:val="0"/>
                              <w:marTop w:val="210"/>
                              <w:marBottom w:val="0"/>
                              <w:divBdr>
                                <w:top w:val="none" w:sz="0" w:space="0" w:color="auto"/>
                                <w:left w:val="none" w:sz="0" w:space="0" w:color="auto"/>
                                <w:bottom w:val="none" w:sz="0" w:space="0" w:color="auto"/>
                                <w:right w:val="none" w:sz="0" w:space="0" w:color="auto"/>
                              </w:divBdr>
                              <w:divsChild>
                                <w:div w:id="199867956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69703090">
                  <w:marLeft w:val="0"/>
                  <w:marRight w:val="0"/>
                  <w:marTop w:val="210"/>
                  <w:marBottom w:val="0"/>
                  <w:divBdr>
                    <w:top w:val="none" w:sz="0" w:space="0" w:color="auto"/>
                    <w:left w:val="none" w:sz="0" w:space="0" w:color="auto"/>
                    <w:bottom w:val="none" w:sz="0" w:space="0" w:color="auto"/>
                    <w:right w:val="none" w:sz="0" w:space="0" w:color="auto"/>
                  </w:divBdr>
                  <w:divsChild>
                    <w:div w:id="1124931301">
                      <w:marLeft w:val="480"/>
                      <w:marRight w:val="0"/>
                      <w:marTop w:val="0"/>
                      <w:marBottom w:val="240"/>
                      <w:divBdr>
                        <w:top w:val="none" w:sz="0" w:space="0" w:color="auto"/>
                        <w:left w:val="none" w:sz="0" w:space="0" w:color="auto"/>
                        <w:bottom w:val="none" w:sz="0" w:space="0" w:color="auto"/>
                        <w:right w:val="none" w:sz="0" w:space="0" w:color="auto"/>
                      </w:divBdr>
                      <w:divsChild>
                        <w:div w:id="2026589344">
                          <w:marLeft w:val="0"/>
                          <w:marRight w:val="0"/>
                          <w:marTop w:val="0"/>
                          <w:marBottom w:val="0"/>
                          <w:divBdr>
                            <w:top w:val="none" w:sz="0" w:space="0" w:color="auto"/>
                            <w:left w:val="none" w:sz="0" w:space="0" w:color="auto"/>
                            <w:bottom w:val="none" w:sz="0" w:space="0" w:color="auto"/>
                            <w:right w:val="none" w:sz="0" w:space="0" w:color="auto"/>
                          </w:divBdr>
                          <w:divsChild>
                            <w:div w:id="1385061377">
                              <w:marLeft w:val="0"/>
                              <w:marRight w:val="0"/>
                              <w:marTop w:val="210"/>
                              <w:marBottom w:val="210"/>
                              <w:divBdr>
                                <w:top w:val="none" w:sz="0" w:space="0" w:color="auto"/>
                                <w:left w:val="none" w:sz="0" w:space="0" w:color="auto"/>
                                <w:bottom w:val="none" w:sz="0" w:space="0" w:color="auto"/>
                                <w:right w:val="none" w:sz="0" w:space="0" w:color="auto"/>
                              </w:divBdr>
                              <w:divsChild>
                                <w:div w:id="31156744">
                                  <w:marLeft w:val="480"/>
                                  <w:marRight w:val="0"/>
                                  <w:marTop w:val="0"/>
                                  <w:marBottom w:val="240"/>
                                  <w:divBdr>
                                    <w:top w:val="none" w:sz="0" w:space="0" w:color="auto"/>
                                    <w:left w:val="none" w:sz="0" w:space="0" w:color="auto"/>
                                    <w:bottom w:val="none" w:sz="0" w:space="0" w:color="auto"/>
                                    <w:right w:val="none" w:sz="0" w:space="0" w:color="auto"/>
                                  </w:divBdr>
                                  <w:divsChild>
                                    <w:div w:id="399210654">
                                      <w:marLeft w:val="0"/>
                                      <w:marRight w:val="0"/>
                                      <w:marTop w:val="0"/>
                                      <w:marBottom w:val="0"/>
                                      <w:divBdr>
                                        <w:top w:val="none" w:sz="0" w:space="0" w:color="auto"/>
                                        <w:left w:val="none" w:sz="0" w:space="0" w:color="auto"/>
                                        <w:bottom w:val="none" w:sz="0" w:space="0" w:color="auto"/>
                                        <w:right w:val="none" w:sz="0" w:space="0" w:color="auto"/>
                                      </w:divBdr>
                                      <w:divsChild>
                                        <w:div w:id="437257653">
                                          <w:marLeft w:val="0"/>
                                          <w:marRight w:val="0"/>
                                          <w:marTop w:val="210"/>
                                          <w:marBottom w:val="210"/>
                                          <w:divBdr>
                                            <w:top w:val="none" w:sz="0" w:space="0" w:color="auto"/>
                                            <w:left w:val="none" w:sz="0" w:space="0" w:color="auto"/>
                                            <w:bottom w:val="none" w:sz="0" w:space="0" w:color="auto"/>
                                            <w:right w:val="none" w:sz="0" w:space="0" w:color="auto"/>
                                          </w:divBdr>
                                          <w:divsChild>
                                            <w:div w:id="1093815125">
                                              <w:marLeft w:val="480"/>
                                              <w:marRight w:val="0"/>
                                              <w:marTop w:val="0"/>
                                              <w:marBottom w:val="240"/>
                                              <w:divBdr>
                                                <w:top w:val="none" w:sz="0" w:space="0" w:color="auto"/>
                                                <w:left w:val="none" w:sz="0" w:space="0" w:color="auto"/>
                                                <w:bottom w:val="none" w:sz="0" w:space="0" w:color="auto"/>
                                                <w:right w:val="none" w:sz="0" w:space="0" w:color="auto"/>
                                              </w:divBdr>
                                            </w:div>
                                          </w:divsChild>
                                        </w:div>
                                        <w:div w:id="1301880286">
                                          <w:marLeft w:val="0"/>
                                          <w:marRight w:val="0"/>
                                          <w:marTop w:val="210"/>
                                          <w:marBottom w:val="210"/>
                                          <w:divBdr>
                                            <w:top w:val="none" w:sz="0" w:space="0" w:color="auto"/>
                                            <w:left w:val="none" w:sz="0" w:space="0" w:color="auto"/>
                                            <w:bottom w:val="none" w:sz="0" w:space="0" w:color="auto"/>
                                            <w:right w:val="none" w:sz="0" w:space="0" w:color="auto"/>
                                          </w:divBdr>
                                          <w:divsChild>
                                            <w:div w:id="128472792">
                                              <w:marLeft w:val="480"/>
                                              <w:marRight w:val="0"/>
                                              <w:marTop w:val="0"/>
                                              <w:marBottom w:val="240"/>
                                              <w:divBdr>
                                                <w:top w:val="none" w:sz="0" w:space="0" w:color="auto"/>
                                                <w:left w:val="none" w:sz="0" w:space="0" w:color="auto"/>
                                                <w:bottom w:val="none" w:sz="0" w:space="0" w:color="auto"/>
                                                <w:right w:val="none" w:sz="0" w:space="0" w:color="auto"/>
                                              </w:divBdr>
                                            </w:div>
                                          </w:divsChild>
                                        </w:div>
                                        <w:div w:id="1078819329">
                                          <w:marLeft w:val="0"/>
                                          <w:marRight w:val="0"/>
                                          <w:marTop w:val="210"/>
                                          <w:marBottom w:val="0"/>
                                          <w:divBdr>
                                            <w:top w:val="none" w:sz="0" w:space="0" w:color="auto"/>
                                            <w:left w:val="none" w:sz="0" w:space="0" w:color="auto"/>
                                            <w:bottom w:val="none" w:sz="0" w:space="0" w:color="auto"/>
                                            <w:right w:val="none" w:sz="0" w:space="0" w:color="auto"/>
                                          </w:divBdr>
                                          <w:divsChild>
                                            <w:div w:id="168705451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5749963">
                              <w:marLeft w:val="0"/>
                              <w:marRight w:val="0"/>
                              <w:marTop w:val="210"/>
                              <w:marBottom w:val="210"/>
                              <w:divBdr>
                                <w:top w:val="none" w:sz="0" w:space="0" w:color="auto"/>
                                <w:left w:val="none" w:sz="0" w:space="0" w:color="auto"/>
                                <w:bottom w:val="none" w:sz="0" w:space="0" w:color="auto"/>
                                <w:right w:val="none" w:sz="0" w:space="0" w:color="auto"/>
                              </w:divBdr>
                              <w:divsChild>
                                <w:div w:id="2088306839">
                                  <w:marLeft w:val="480"/>
                                  <w:marRight w:val="0"/>
                                  <w:marTop w:val="0"/>
                                  <w:marBottom w:val="240"/>
                                  <w:divBdr>
                                    <w:top w:val="none" w:sz="0" w:space="0" w:color="auto"/>
                                    <w:left w:val="none" w:sz="0" w:space="0" w:color="auto"/>
                                    <w:bottom w:val="none" w:sz="0" w:space="0" w:color="auto"/>
                                    <w:right w:val="none" w:sz="0" w:space="0" w:color="auto"/>
                                  </w:divBdr>
                                  <w:divsChild>
                                    <w:div w:id="412169460">
                                      <w:marLeft w:val="0"/>
                                      <w:marRight w:val="0"/>
                                      <w:marTop w:val="0"/>
                                      <w:marBottom w:val="0"/>
                                      <w:divBdr>
                                        <w:top w:val="none" w:sz="0" w:space="0" w:color="auto"/>
                                        <w:left w:val="none" w:sz="0" w:space="0" w:color="auto"/>
                                        <w:bottom w:val="none" w:sz="0" w:space="0" w:color="auto"/>
                                        <w:right w:val="none" w:sz="0" w:space="0" w:color="auto"/>
                                      </w:divBdr>
                                      <w:divsChild>
                                        <w:div w:id="455100401">
                                          <w:marLeft w:val="0"/>
                                          <w:marRight w:val="0"/>
                                          <w:marTop w:val="210"/>
                                          <w:marBottom w:val="210"/>
                                          <w:divBdr>
                                            <w:top w:val="none" w:sz="0" w:space="0" w:color="auto"/>
                                            <w:left w:val="none" w:sz="0" w:space="0" w:color="auto"/>
                                            <w:bottom w:val="none" w:sz="0" w:space="0" w:color="auto"/>
                                            <w:right w:val="none" w:sz="0" w:space="0" w:color="auto"/>
                                          </w:divBdr>
                                          <w:divsChild>
                                            <w:div w:id="291176972">
                                              <w:marLeft w:val="480"/>
                                              <w:marRight w:val="0"/>
                                              <w:marTop w:val="0"/>
                                              <w:marBottom w:val="240"/>
                                              <w:divBdr>
                                                <w:top w:val="none" w:sz="0" w:space="0" w:color="auto"/>
                                                <w:left w:val="none" w:sz="0" w:space="0" w:color="auto"/>
                                                <w:bottom w:val="none" w:sz="0" w:space="0" w:color="auto"/>
                                                <w:right w:val="none" w:sz="0" w:space="0" w:color="auto"/>
                                              </w:divBdr>
                                              <w:divsChild>
                                                <w:div w:id="2084984195">
                                                  <w:marLeft w:val="0"/>
                                                  <w:marRight w:val="0"/>
                                                  <w:marTop w:val="0"/>
                                                  <w:marBottom w:val="0"/>
                                                  <w:divBdr>
                                                    <w:top w:val="none" w:sz="0" w:space="0" w:color="auto"/>
                                                    <w:left w:val="none" w:sz="0" w:space="0" w:color="auto"/>
                                                    <w:bottom w:val="none" w:sz="0" w:space="0" w:color="auto"/>
                                                    <w:right w:val="none" w:sz="0" w:space="0" w:color="auto"/>
                                                  </w:divBdr>
                                                  <w:divsChild>
                                                    <w:div w:id="624240323">
                                                      <w:marLeft w:val="0"/>
                                                      <w:marRight w:val="0"/>
                                                      <w:marTop w:val="210"/>
                                                      <w:marBottom w:val="210"/>
                                                      <w:divBdr>
                                                        <w:top w:val="none" w:sz="0" w:space="0" w:color="auto"/>
                                                        <w:left w:val="none" w:sz="0" w:space="0" w:color="auto"/>
                                                        <w:bottom w:val="none" w:sz="0" w:space="0" w:color="auto"/>
                                                        <w:right w:val="none" w:sz="0" w:space="0" w:color="auto"/>
                                                      </w:divBdr>
                                                      <w:divsChild>
                                                        <w:div w:id="703797581">
                                                          <w:marLeft w:val="480"/>
                                                          <w:marRight w:val="0"/>
                                                          <w:marTop w:val="0"/>
                                                          <w:marBottom w:val="240"/>
                                                          <w:divBdr>
                                                            <w:top w:val="none" w:sz="0" w:space="0" w:color="auto"/>
                                                            <w:left w:val="none" w:sz="0" w:space="0" w:color="auto"/>
                                                            <w:bottom w:val="none" w:sz="0" w:space="0" w:color="auto"/>
                                                            <w:right w:val="none" w:sz="0" w:space="0" w:color="auto"/>
                                                          </w:divBdr>
                                                        </w:div>
                                                      </w:divsChild>
                                                    </w:div>
                                                    <w:div w:id="1406804365">
                                                      <w:marLeft w:val="0"/>
                                                      <w:marRight w:val="0"/>
                                                      <w:marTop w:val="210"/>
                                                      <w:marBottom w:val="210"/>
                                                      <w:divBdr>
                                                        <w:top w:val="none" w:sz="0" w:space="0" w:color="auto"/>
                                                        <w:left w:val="none" w:sz="0" w:space="0" w:color="auto"/>
                                                        <w:bottom w:val="none" w:sz="0" w:space="0" w:color="auto"/>
                                                        <w:right w:val="none" w:sz="0" w:space="0" w:color="auto"/>
                                                      </w:divBdr>
                                                      <w:divsChild>
                                                        <w:div w:id="135337324">
                                                          <w:marLeft w:val="480"/>
                                                          <w:marRight w:val="0"/>
                                                          <w:marTop w:val="0"/>
                                                          <w:marBottom w:val="240"/>
                                                          <w:divBdr>
                                                            <w:top w:val="none" w:sz="0" w:space="0" w:color="auto"/>
                                                            <w:left w:val="none" w:sz="0" w:space="0" w:color="auto"/>
                                                            <w:bottom w:val="none" w:sz="0" w:space="0" w:color="auto"/>
                                                            <w:right w:val="none" w:sz="0" w:space="0" w:color="auto"/>
                                                          </w:divBdr>
                                                        </w:div>
                                                      </w:divsChild>
                                                    </w:div>
                                                    <w:div w:id="663628139">
                                                      <w:marLeft w:val="0"/>
                                                      <w:marRight w:val="0"/>
                                                      <w:marTop w:val="210"/>
                                                      <w:marBottom w:val="0"/>
                                                      <w:divBdr>
                                                        <w:top w:val="none" w:sz="0" w:space="0" w:color="auto"/>
                                                        <w:left w:val="none" w:sz="0" w:space="0" w:color="auto"/>
                                                        <w:bottom w:val="none" w:sz="0" w:space="0" w:color="auto"/>
                                                        <w:right w:val="none" w:sz="0" w:space="0" w:color="auto"/>
                                                      </w:divBdr>
                                                      <w:divsChild>
                                                        <w:div w:id="80354487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55520322">
                                          <w:marLeft w:val="0"/>
                                          <w:marRight w:val="0"/>
                                          <w:marTop w:val="210"/>
                                          <w:marBottom w:val="0"/>
                                          <w:divBdr>
                                            <w:top w:val="none" w:sz="0" w:space="0" w:color="auto"/>
                                            <w:left w:val="none" w:sz="0" w:space="0" w:color="auto"/>
                                            <w:bottom w:val="none" w:sz="0" w:space="0" w:color="auto"/>
                                            <w:right w:val="none" w:sz="0" w:space="0" w:color="auto"/>
                                          </w:divBdr>
                                          <w:divsChild>
                                            <w:div w:id="799418325">
                                              <w:marLeft w:val="480"/>
                                              <w:marRight w:val="0"/>
                                              <w:marTop w:val="0"/>
                                              <w:marBottom w:val="240"/>
                                              <w:divBdr>
                                                <w:top w:val="none" w:sz="0" w:space="0" w:color="auto"/>
                                                <w:left w:val="none" w:sz="0" w:space="0" w:color="auto"/>
                                                <w:bottom w:val="none" w:sz="0" w:space="0" w:color="auto"/>
                                                <w:right w:val="none" w:sz="0" w:space="0" w:color="auto"/>
                                              </w:divBdr>
                                              <w:divsChild>
                                                <w:div w:id="33115109">
                                                  <w:marLeft w:val="0"/>
                                                  <w:marRight w:val="0"/>
                                                  <w:marTop w:val="0"/>
                                                  <w:marBottom w:val="0"/>
                                                  <w:divBdr>
                                                    <w:top w:val="none" w:sz="0" w:space="0" w:color="auto"/>
                                                    <w:left w:val="none" w:sz="0" w:space="0" w:color="auto"/>
                                                    <w:bottom w:val="none" w:sz="0" w:space="0" w:color="auto"/>
                                                    <w:right w:val="none" w:sz="0" w:space="0" w:color="auto"/>
                                                  </w:divBdr>
                                                  <w:divsChild>
                                                    <w:div w:id="17047959">
                                                      <w:marLeft w:val="0"/>
                                                      <w:marRight w:val="0"/>
                                                      <w:marTop w:val="210"/>
                                                      <w:marBottom w:val="210"/>
                                                      <w:divBdr>
                                                        <w:top w:val="none" w:sz="0" w:space="0" w:color="auto"/>
                                                        <w:left w:val="none" w:sz="0" w:space="0" w:color="auto"/>
                                                        <w:bottom w:val="none" w:sz="0" w:space="0" w:color="auto"/>
                                                        <w:right w:val="none" w:sz="0" w:space="0" w:color="auto"/>
                                                      </w:divBdr>
                                                      <w:divsChild>
                                                        <w:div w:id="1993875535">
                                                          <w:marLeft w:val="480"/>
                                                          <w:marRight w:val="0"/>
                                                          <w:marTop w:val="0"/>
                                                          <w:marBottom w:val="240"/>
                                                          <w:divBdr>
                                                            <w:top w:val="none" w:sz="0" w:space="0" w:color="auto"/>
                                                            <w:left w:val="none" w:sz="0" w:space="0" w:color="auto"/>
                                                            <w:bottom w:val="none" w:sz="0" w:space="0" w:color="auto"/>
                                                            <w:right w:val="none" w:sz="0" w:space="0" w:color="auto"/>
                                                          </w:divBdr>
                                                        </w:div>
                                                      </w:divsChild>
                                                    </w:div>
                                                    <w:div w:id="1327589050">
                                                      <w:marLeft w:val="0"/>
                                                      <w:marRight w:val="0"/>
                                                      <w:marTop w:val="210"/>
                                                      <w:marBottom w:val="210"/>
                                                      <w:divBdr>
                                                        <w:top w:val="none" w:sz="0" w:space="0" w:color="auto"/>
                                                        <w:left w:val="none" w:sz="0" w:space="0" w:color="auto"/>
                                                        <w:bottom w:val="none" w:sz="0" w:space="0" w:color="auto"/>
                                                        <w:right w:val="none" w:sz="0" w:space="0" w:color="auto"/>
                                                      </w:divBdr>
                                                      <w:divsChild>
                                                        <w:div w:id="828014283">
                                                          <w:marLeft w:val="480"/>
                                                          <w:marRight w:val="0"/>
                                                          <w:marTop w:val="0"/>
                                                          <w:marBottom w:val="240"/>
                                                          <w:divBdr>
                                                            <w:top w:val="none" w:sz="0" w:space="0" w:color="auto"/>
                                                            <w:left w:val="none" w:sz="0" w:space="0" w:color="auto"/>
                                                            <w:bottom w:val="none" w:sz="0" w:space="0" w:color="auto"/>
                                                            <w:right w:val="none" w:sz="0" w:space="0" w:color="auto"/>
                                                          </w:divBdr>
                                                        </w:div>
                                                      </w:divsChild>
                                                    </w:div>
                                                    <w:div w:id="2058432130">
                                                      <w:marLeft w:val="0"/>
                                                      <w:marRight w:val="0"/>
                                                      <w:marTop w:val="210"/>
                                                      <w:marBottom w:val="210"/>
                                                      <w:divBdr>
                                                        <w:top w:val="none" w:sz="0" w:space="0" w:color="auto"/>
                                                        <w:left w:val="none" w:sz="0" w:space="0" w:color="auto"/>
                                                        <w:bottom w:val="none" w:sz="0" w:space="0" w:color="auto"/>
                                                        <w:right w:val="none" w:sz="0" w:space="0" w:color="auto"/>
                                                      </w:divBdr>
                                                      <w:divsChild>
                                                        <w:div w:id="637538482">
                                                          <w:marLeft w:val="480"/>
                                                          <w:marRight w:val="0"/>
                                                          <w:marTop w:val="0"/>
                                                          <w:marBottom w:val="240"/>
                                                          <w:divBdr>
                                                            <w:top w:val="none" w:sz="0" w:space="0" w:color="auto"/>
                                                            <w:left w:val="none" w:sz="0" w:space="0" w:color="auto"/>
                                                            <w:bottom w:val="none" w:sz="0" w:space="0" w:color="auto"/>
                                                            <w:right w:val="none" w:sz="0" w:space="0" w:color="auto"/>
                                                          </w:divBdr>
                                                        </w:div>
                                                      </w:divsChild>
                                                    </w:div>
                                                    <w:div w:id="703482914">
                                                      <w:marLeft w:val="0"/>
                                                      <w:marRight w:val="0"/>
                                                      <w:marTop w:val="210"/>
                                                      <w:marBottom w:val="210"/>
                                                      <w:divBdr>
                                                        <w:top w:val="none" w:sz="0" w:space="0" w:color="auto"/>
                                                        <w:left w:val="none" w:sz="0" w:space="0" w:color="auto"/>
                                                        <w:bottom w:val="none" w:sz="0" w:space="0" w:color="auto"/>
                                                        <w:right w:val="none" w:sz="0" w:space="0" w:color="auto"/>
                                                      </w:divBdr>
                                                      <w:divsChild>
                                                        <w:div w:id="939676916">
                                                          <w:marLeft w:val="480"/>
                                                          <w:marRight w:val="0"/>
                                                          <w:marTop w:val="0"/>
                                                          <w:marBottom w:val="240"/>
                                                          <w:divBdr>
                                                            <w:top w:val="none" w:sz="0" w:space="0" w:color="auto"/>
                                                            <w:left w:val="none" w:sz="0" w:space="0" w:color="auto"/>
                                                            <w:bottom w:val="none" w:sz="0" w:space="0" w:color="auto"/>
                                                            <w:right w:val="none" w:sz="0" w:space="0" w:color="auto"/>
                                                          </w:divBdr>
                                                        </w:div>
                                                      </w:divsChild>
                                                    </w:div>
                                                    <w:div w:id="727845332">
                                                      <w:marLeft w:val="0"/>
                                                      <w:marRight w:val="0"/>
                                                      <w:marTop w:val="210"/>
                                                      <w:marBottom w:val="0"/>
                                                      <w:divBdr>
                                                        <w:top w:val="none" w:sz="0" w:space="0" w:color="auto"/>
                                                        <w:left w:val="none" w:sz="0" w:space="0" w:color="auto"/>
                                                        <w:bottom w:val="none" w:sz="0" w:space="0" w:color="auto"/>
                                                        <w:right w:val="none" w:sz="0" w:space="0" w:color="auto"/>
                                                      </w:divBdr>
                                                      <w:divsChild>
                                                        <w:div w:id="113475605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678733">
                              <w:marLeft w:val="0"/>
                              <w:marRight w:val="0"/>
                              <w:marTop w:val="210"/>
                              <w:marBottom w:val="210"/>
                              <w:divBdr>
                                <w:top w:val="none" w:sz="0" w:space="0" w:color="auto"/>
                                <w:left w:val="none" w:sz="0" w:space="0" w:color="auto"/>
                                <w:bottom w:val="none" w:sz="0" w:space="0" w:color="auto"/>
                                <w:right w:val="none" w:sz="0" w:space="0" w:color="auto"/>
                              </w:divBdr>
                              <w:divsChild>
                                <w:div w:id="1881280251">
                                  <w:marLeft w:val="480"/>
                                  <w:marRight w:val="0"/>
                                  <w:marTop w:val="0"/>
                                  <w:marBottom w:val="240"/>
                                  <w:divBdr>
                                    <w:top w:val="none" w:sz="0" w:space="0" w:color="auto"/>
                                    <w:left w:val="none" w:sz="0" w:space="0" w:color="auto"/>
                                    <w:bottom w:val="none" w:sz="0" w:space="0" w:color="auto"/>
                                    <w:right w:val="none" w:sz="0" w:space="0" w:color="auto"/>
                                  </w:divBdr>
                                </w:div>
                              </w:divsChild>
                            </w:div>
                            <w:div w:id="397099102">
                              <w:marLeft w:val="0"/>
                              <w:marRight w:val="0"/>
                              <w:marTop w:val="210"/>
                              <w:marBottom w:val="0"/>
                              <w:divBdr>
                                <w:top w:val="none" w:sz="0" w:space="0" w:color="auto"/>
                                <w:left w:val="none" w:sz="0" w:space="0" w:color="auto"/>
                                <w:bottom w:val="none" w:sz="0" w:space="0" w:color="auto"/>
                                <w:right w:val="none" w:sz="0" w:space="0" w:color="auto"/>
                              </w:divBdr>
                              <w:divsChild>
                                <w:div w:id="177609337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026185">
          <w:marLeft w:val="0"/>
          <w:marRight w:val="0"/>
          <w:marTop w:val="480"/>
          <w:marBottom w:val="60"/>
          <w:divBdr>
            <w:top w:val="none" w:sz="0" w:space="0" w:color="auto"/>
            <w:left w:val="none" w:sz="0" w:space="0" w:color="auto"/>
            <w:bottom w:val="none" w:sz="0" w:space="0" w:color="auto"/>
            <w:right w:val="none" w:sz="0" w:space="0" w:color="auto"/>
          </w:divBdr>
        </w:div>
        <w:div w:id="1958950556">
          <w:marLeft w:val="0"/>
          <w:marRight w:val="0"/>
          <w:marTop w:val="0"/>
          <w:marBottom w:val="0"/>
          <w:divBdr>
            <w:top w:val="none" w:sz="0" w:space="0" w:color="auto"/>
            <w:left w:val="none" w:sz="0" w:space="0" w:color="auto"/>
            <w:bottom w:val="none" w:sz="0" w:space="0" w:color="auto"/>
            <w:right w:val="none" w:sz="0" w:space="0" w:color="auto"/>
          </w:divBdr>
          <w:divsChild>
            <w:div w:id="837038717">
              <w:marLeft w:val="0"/>
              <w:marRight w:val="0"/>
              <w:marTop w:val="0"/>
              <w:marBottom w:val="0"/>
              <w:divBdr>
                <w:top w:val="none" w:sz="0" w:space="0" w:color="auto"/>
                <w:left w:val="none" w:sz="0" w:space="0" w:color="auto"/>
                <w:bottom w:val="none" w:sz="0" w:space="0" w:color="auto"/>
                <w:right w:val="none" w:sz="0" w:space="0" w:color="auto"/>
              </w:divBdr>
              <w:divsChild>
                <w:div w:id="858812445">
                  <w:marLeft w:val="0"/>
                  <w:marRight w:val="0"/>
                  <w:marTop w:val="0"/>
                  <w:marBottom w:val="210"/>
                  <w:divBdr>
                    <w:top w:val="none" w:sz="0" w:space="0" w:color="auto"/>
                    <w:left w:val="none" w:sz="0" w:space="0" w:color="auto"/>
                    <w:bottom w:val="none" w:sz="0" w:space="0" w:color="auto"/>
                    <w:right w:val="none" w:sz="0" w:space="0" w:color="auto"/>
                  </w:divBdr>
                  <w:divsChild>
                    <w:div w:id="971054774">
                      <w:marLeft w:val="480"/>
                      <w:marRight w:val="0"/>
                      <w:marTop w:val="0"/>
                      <w:marBottom w:val="240"/>
                      <w:divBdr>
                        <w:top w:val="none" w:sz="0" w:space="0" w:color="auto"/>
                        <w:left w:val="none" w:sz="0" w:space="0" w:color="auto"/>
                        <w:bottom w:val="none" w:sz="0" w:space="0" w:color="auto"/>
                        <w:right w:val="none" w:sz="0" w:space="0" w:color="auto"/>
                      </w:divBdr>
                      <w:divsChild>
                        <w:div w:id="911741411">
                          <w:marLeft w:val="0"/>
                          <w:marRight w:val="0"/>
                          <w:marTop w:val="0"/>
                          <w:marBottom w:val="210"/>
                          <w:divBdr>
                            <w:top w:val="none" w:sz="0" w:space="0" w:color="auto"/>
                            <w:left w:val="none" w:sz="0" w:space="0" w:color="auto"/>
                            <w:bottom w:val="none" w:sz="0" w:space="0" w:color="auto"/>
                            <w:right w:val="none" w:sz="0" w:space="0" w:color="auto"/>
                          </w:divBdr>
                        </w:div>
                        <w:div w:id="1159467761">
                          <w:marLeft w:val="0"/>
                          <w:marRight w:val="0"/>
                          <w:marTop w:val="0"/>
                          <w:marBottom w:val="0"/>
                          <w:divBdr>
                            <w:top w:val="none" w:sz="0" w:space="0" w:color="auto"/>
                            <w:left w:val="none" w:sz="0" w:space="0" w:color="auto"/>
                            <w:bottom w:val="none" w:sz="0" w:space="0" w:color="auto"/>
                            <w:right w:val="none" w:sz="0" w:space="0" w:color="auto"/>
                          </w:divBdr>
                          <w:divsChild>
                            <w:div w:id="1869758644">
                              <w:marLeft w:val="0"/>
                              <w:marRight w:val="0"/>
                              <w:marTop w:val="0"/>
                              <w:marBottom w:val="0"/>
                              <w:divBdr>
                                <w:top w:val="none" w:sz="0" w:space="0" w:color="auto"/>
                                <w:left w:val="none" w:sz="0" w:space="0" w:color="auto"/>
                                <w:bottom w:val="none" w:sz="0" w:space="0" w:color="auto"/>
                                <w:right w:val="none" w:sz="0" w:space="0" w:color="auto"/>
                              </w:divBdr>
                              <w:divsChild>
                                <w:div w:id="81429645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441091">
                  <w:marLeft w:val="0"/>
                  <w:marRight w:val="0"/>
                  <w:marTop w:val="210"/>
                  <w:marBottom w:val="210"/>
                  <w:divBdr>
                    <w:top w:val="none" w:sz="0" w:space="0" w:color="auto"/>
                    <w:left w:val="none" w:sz="0" w:space="0" w:color="auto"/>
                    <w:bottom w:val="none" w:sz="0" w:space="0" w:color="auto"/>
                    <w:right w:val="none" w:sz="0" w:space="0" w:color="auto"/>
                  </w:divBdr>
                  <w:divsChild>
                    <w:div w:id="666203046">
                      <w:marLeft w:val="480"/>
                      <w:marRight w:val="0"/>
                      <w:marTop w:val="0"/>
                      <w:marBottom w:val="240"/>
                      <w:divBdr>
                        <w:top w:val="none" w:sz="0" w:space="0" w:color="auto"/>
                        <w:left w:val="none" w:sz="0" w:space="0" w:color="auto"/>
                        <w:bottom w:val="none" w:sz="0" w:space="0" w:color="auto"/>
                        <w:right w:val="none" w:sz="0" w:space="0" w:color="auto"/>
                      </w:divBdr>
                      <w:divsChild>
                        <w:div w:id="165176001">
                          <w:marLeft w:val="0"/>
                          <w:marRight w:val="0"/>
                          <w:marTop w:val="0"/>
                          <w:marBottom w:val="0"/>
                          <w:divBdr>
                            <w:top w:val="none" w:sz="0" w:space="0" w:color="auto"/>
                            <w:left w:val="none" w:sz="0" w:space="0" w:color="auto"/>
                            <w:bottom w:val="none" w:sz="0" w:space="0" w:color="auto"/>
                            <w:right w:val="none" w:sz="0" w:space="0" w:color="auto"/>
                          </w:divBdr>
                          <w:divsChild>
                            <w:div w:id="760565687">
                              <w:marLeft w:val="0"/>
                              <w:marRight w:val="0"/>
                              <w:marTop w:val="210"/>
                              <w:marBottom w:val="210"/>
                              <w:divBdr>
                                <w:top w:val="none" w:sz="0" w:space="0" w:color="auto"/>
                                <w:left w:val="none" w:sz="0" w:space="0" w:color="auto"/>
                                <w:bottom w:val="none" w:sz="0" w:space="0" w:color="auto"/>
                                <w:right w:val="none" w:sz="0" w:space="0" w:color="auto"/>
                              </w:divBdr>
                              <w:divsChild>
                                <w:div w:id="784276543">
                                  <w:marLeft w:val="480"/>
                                  <w:marRight w:val="0"/>
                                  <w:marTop w:val="0"/>
                                  <w:marBottom w:val="240"/>
                                  <w:divBdr>
                                    <w:top w:val="none" w:sz="0" w:space="0" w:color="auto"/>
                                    <w:left w:val="none" w:sz="0" w:space="0" w:color="auto"/>
                                    <w:bottom w:val="none" w:sz="0" w:space="0" w:color="auto"/>
                                    <w:right w:val="none" w:sz="0" w:space="0" w:color="auto"/>
                                  </w:divBdr>
                                </w:div>
                              </w:divsChild>
                            </w:div>
                            <w:div w:id="659386360">
                              <w:marLeft w:val="0"/>
                              <w:marRight w:val="0"/>
                              <w:marTop w:val="210"/>
                              <w:marBottom w:val="210"/>
                              <w:divBdr>
                                <w:top w:val="none" w:sz="0" w:space="0" w:color="auto"/>
                                <w:left w:val="none" w:sz="0" w:space="0" w:color="auto"/>
                                <w:bottom w:val="none" w:sz="0" w:space="0" w:color="auto"/>
                                <w:right w:val="none" w:sz="0" w:space="0" w:color="auto"/>
                              </w:divBdr>
                              <w:divsChild>
                                <w:div w:id="776101649">
                                  <w:marLeft w:val="480"/>
                                  <w:marRight w:val="0"/>
                                  <w:marTop w:val="0"/>
                                  <w:marBottom w:val="240"/>
                                  <w:divBdr>
                                    <w:top w:val="none" w:sz="0" w:space="0" w:color="auto"/>
                                    <w:left w:val="none" w:sz="0" w:space="0" w:color="auto"/>
                                    <w:bottom w:val="none" w:sz="0" w:space="0" w:color="auto"/>
                                    <w:right w:val="none" w:sz="0" w:space="0" w:color="auto"/>
                                  </w:divBdr>
                                </w:div>
                              </w:divsChild>
                            </w:div>
                            <w:div w:id="848520474">
                              <w:marLeft w:val="0"/>
                              <w:marRight w:val="0"/>
                              <w:marTop w:val="210"/>
                              <w:marBottom w:val="210"/>
                              <w:divBdr>
                                <w:top w:val="none" w:sz="0" w:space="0" w:color="auto"/>
                                <w:left w:val="none" w:sz="0" w:space="0" w:color="auto"/>
                                <w:bottom w:val="none" w:sz="0" w:space="0" w:color="auto"/>
                                <w:right w:val="none" w:sz="0" w:space="0" w:color="auto"/>
                              </w:divBdr>
                              <w:divsChild>
                                <w:div w:id="933439966">
                                  <w:marLeft w:val="480"/>
                                  <w:marRight w:val="0"/>
                                  <w:marTop w:val="0"/>
                                  <w:marBottom w:val="240"/>
                                  <w:divBdr>
                                    <w:top w:val="none" w:sz="0" w:space="0" w:color="auto"/>
                                    <w:left w:val="none" w:sz="0" w:space="0" w:color="auto"/>
                                    <w:bottom w:val="none" w:sz="0" w:space="0" w:color="auto"/>
                                    <w:right w:val="none" w:sz="0" w:space="0" w:color="auto"/>
                                  </w:divBdr>
                                </w:div>
                              </w:divsChild>
                            </w:div>
                            <w:div w:id="1915309711">
                              <w:marLeft w:val="0"/>
                              <w:marRight w:val="0"/>
                              <w:marTop w:val="210"/>
                              <w:marBottom w:val="210"/>
                              <w:divBdr>
                                <w:top w:val="none" w:sz="0" w:space="0" w:color="auto"/>
                                <w:left w:val="none" w:sz="0" w:space="0" w:color="auto"/>
                                <w:bottom w:val="none" w:sz="0" w:space="0" w:color="auto"/>
                                <w:right w:val="none" w:sz="0" w:space="0" w:color="auto"/>
                              </w:divBdr>
                              <w:divsChild>
                                <w:div w:id="146672213">
                                  <w:marLeft w:val="480"/>
                                  <w:marRight w:val="0"/>
                                  <w:marTop w:val="0"/>
                                  <w:marBottom w:val="240"/>
                                  <w:divBdr>
                                    <w:top w:val="none" w:sz="0" w:space="0" w:color="auto"/>
                                    <w:left w:val="none" w:sz="0" w:space="0" w:color="auto"/>
                                    <w:bottom w:val="none" w:sz="0" w:space="0" w:color="auto"/>
                                    <w:right w:val="none" w:sz="0" w:space="0" w:color="auto"/>
                                  </w:divBdr>
                                  <w:divsChild>
                                    <w:div w:id="651175155">
                                      <w:marLeft w:val="0"/>
                                      <w:marRight w:val="0"/>
                                      <w:marTop w:val="0"/>
                                      <w:marBottom w:val="0"/>
                                      <w:divBdr>
                                        <w:top w:val="none" w:sz="0" w:space="0" w:color="auto"/>
                                        <w:left w:val="none" w:sz="0" w:space="0" w:color="auto"/>
                                        <w:bottom w:val="none" w:sz="0" w:space="0" w:color="auto"/>
                                        <w:right w:val="none" w:sz="0" w:space="0" w:color="auto"/>
                                      </w:divBdr>
                                      <w:divsChild>
                                        <w:div w:id="156112384">
                                          <w:marLeft w:val="0"/>
                                          <w:marRight w:val="0"/>
                                          <w:marTop w:val="210"/>
                                          <w:marBottom w:val="210"/>
                                          <w:divBdr>
                                            <w:top w:val="none" w:sz="0" w:space="0" w:color="auto"/>
                                            <w:left w:val="none" w:sz="0" w:space="0" w:color="auto"/>
                                            <w:bottom w:val="none" w:sz="0" w:space="0" w:color="auto"/>
                                            <w:right w:val="none" w:sz="0" w:space="0" w:color="auto"/>
                                          </w:divBdr>
                                          <w:divsChild>
                                            <w:div w:id="989410161">
                                              <w:marLeft w:val="480"/>
                                              <w:marRight w:val="0"/>
                                              <w:marTop w:val="0"/>
                                              <w:marBottom w:val="240"/>
                                              <w:divBdr>
                                                <w:top w:val="none" w:sz="0" w:space="0" w:color="auto"/>
                                                <w:left w:val="none" w:sz="0" w:space="0" w:color="auto"/>
                                                <w:bottom w:val="none" w:sz="0" w:space="0" w:color="auto"/>
                                                <w:right w:val="none" w:sz="0" w:space="0" w:color="auto"/>
                                              </w:divBdr>
                                            </w:div>
                                          </w:divsChild>
                                        </w:div>
                                        <w:div w:id="1271932989">
                                          <w:marLeft w:val="0"/>
                                          <w:marRight w:val="0"/>
                                          <w:marTop w:val="210"/>
                                          <w:marBottom w:val="210"/>
                                          <w:divBdr>
                                            <w:top w:val="none" w:sz="0" w:space="0" w:color="auto"/>
                                            <w:left w:val="none" w:sz="0" w:space="0" w:color="auto"/>
                                            <w:bottom w:val="none" w:sz="0" w:space="0" w:color="auto"/>
                                            <w:right w:val="none" w:sz="0" w:space="0" w:color="auto"/>
                                          </w:divBdr>
                                          <w:divsChild>
                                            <w:div w:id="466556154">
                                              <w:marLeft w:val="480"/>
                                              <w:marRight w:val="0"/>
                                              <w:marTop w:val="0"/>
                                              <w:marBottom w:val="240"/>
                                              <w:divBdr>
                                                <w:top w:val="none" w:sz="0" w:space="0" w:color="auto"/>
                                                <w:left w:val="none" w:sz="0" w:space="0" w:color="auto"/>
                                                <w:bottom w:val="none" w:sz="0" w:space="0" w:color="auto"/>
                                                <w:right w:val="none" w:sz="0" w:space="0" w:color="auto"/>
                                              </w:divBdr>
                                            </w:div>
                                          </w:divsChild>
                                        </w:div>
                                        <w:div w:id="1068654948">
                                          <w:marLeft w:val="0"/>
                                          <w:marRight w:val="0"/>
                                          <w:marTop w:val="210"/>
                                          <w:marBottom w:val="210"/>
                                          <w:divBdr>
                                            <w:top w:val="none" w:sz="0" w:space="0" w:color="auto"/>
                                            <w:left w:val="none" w:sz="0" w:space="0" w:color="auto"/>
                                            <w:bottom w:val="none" w:sz="0" w:space="0" w:color="auto"/>
                                            <w:right w:val="none" w:sz="0" w:space="0" w:color="auto"/>
                                          </w:divBdr>
                                          <w:divsChild>
                                            <w:div w:id="948857982">
                                              <w:marLeft w:val="480"/>
                                              <w:marRight w:val="0"/>
                                              <w:marTop w:val="0"/>
                                              <w:marBottom w:val="240"/>
                                              <w:divBdr>
                                                <w:top w:val="none" w:sz="0" w:space="0" w:color="auto"/>
                                                <w:left w:val="none" w:sz="0" w:space="0" w:color="auto"/>
                                                <w:bottom w:val="none" w:sz="0" w:space="0" w:color="auto"/>
                                                <w:right w:val="none" w:sz="0" w:space="0" w:color="auto"/>
                                              </w:divBdr>
                                            </w:div>
                                          </w:divsChild>
                                        </w:div>
                                        <w:div w:id="662051529">
                                          <w:marLeft w:val="0"/>
                                          <w:marRight w:val="0"/>
                                          <w:marTop w:val="210"/>
                                          <w:marBottom w:val="0"/>
                                          <w:divBdr>
                                            <w:top w:val="none" w:sz="0" w:space="0" w:color="auto"/>
                                            <w:left w:val="none" w:sz="0" w:space="0" w:color="auto"/>
                                            <w:bottom w:val="none" w:sz="0" w:space="0" w:color="auto"/>
                                            <w:right w:val="none" w:sz="0" w:space="0" w:color="auto"/>
                                          </w:divBdr>
                                          <w:divsChild>
                                            <w:div w:id="190004630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46705180">
                              <w:marLeft w:val="0"/>
                              <w:marRight w:val="0"/>
                              <w:marTop w:val="210"/>
                              <w:marBottom w:val="0"/>
                              <w:divBdr>
                                <w:top w:val="none" w:sz="0" w:space="0" w:color="auto"/>
                                <w:left w:val="none" w:sz="0" w:space="0" w:color="auto"/>
                                <w:bottom w:val="none" w:sz="0" w:space="0" w:color="auto"/>
                                <w:right w:val="none" w:sz="0" w:space="0" w:color="auto"/>
                              </w:divBdr>
                              <w:divsChild>
                                <w:div w:id="83694671">
                                  <w:marLeft w:val="480"/>
                                  <w:marRight w:val="0"/>
                                  <w:marTop w:val="0"/>
                                  <w:marBottom w:val="240"/>
                                  <w:divBdr>
                                    <w:top w:val="none" w:sz="0" w:space="0" w:color="auto"/>
                                    <w:left w:val="none" w:sz="0" w:space="0" w:color="auto"/>
                                    <w:bottom w:val="none" w:sz="0" w:space="0" w:color="auto"/>
                                    <w:right w:val="none" w:sz="0" w:space="0" w:color="auto"/>
                                  </w:divBdr>
                                  <w:divsChild>
                                    <w:div w:id="28921488">
                                      <w:marLeft w:val="0"/>
                                      <w:marRight w:val="0"/>
                                      <w:marTop w:val="0"/>
                                      <w:marBottom w:val="0"/>
                                      <w:divBdr>
                                        <w:top w:val="none" w:sz="0" w:space="0" w:color="auto"/>
                                        <w:left w:val="none" w:sz="0" w:space="0" w:color="auto"/>
                                        <w:bottom w:val="none" w:sz="0" w:space="0" w:color="auto"/>
                                        <w:right w:val="none" w:sz="0" w:space="0" w:color="auto"/>
                                      </w:divBdr>
                                      <w:divsChild>
                                        <w:div w:id="1077703539">
                                          <w:marLeft w:val="0"/>
                                          <w:marRight w:val="0"/>
                                          <w:marTop w:val="210"/>
                                          <w:marBottom w:val="210"/>
                                          <w:divBdr>
                                            <w:top w:val="none" w:sz="0" w:space="0" w:color="auto"/>
                                            <w:left w:val="none" w:sz="0" w:space="0" w:color="auto"/>
                                            <w:bottom w:val="none" w:sz="0" w:space="0" w:color="auto"/>
                                            <w:right w:val="none" w:sz="0" w:space="0" w:color="auto"/>
                                          </w:divBdr>
                                          <w:divsChild>
                                            <w:div w:id="1574662277">
                                              <w:marLeft w:val="480"/>
                                              <w:marRight w:val="0"/>
                                              <w:marTop w:val="0"/>
                                              <w:marBottom w:val="240"/>
                                              <w:divBdr>
                                                <w:top w:val="none" w:sz="0" w:space="0" w:color="auto"/>
                                                <w:left w:val="none" w:sz="0" w:space="0" w:color="auto"/>
                                                <w:bottom w:val="none" w:sz="0" w:space="0" w:color="auto"/>
                                                <w:right w:val="none" w:sz="0" w:space="0" w:color="auto"/>
                                              </w:divBdr>
                                            </w:div>
                                          </w:divsChild>
                                        </w:div>
                                        <w:div w:id="1326662972">
                                          <w:marLeft w:val="0"/>
                                          <w:marRight w:val="0"/>
                                          <w:marTop w:val="210"/>
                                          <w:marBottom w:val="210"/>
                                          <w:divBdr>
                                            <w:top w:val="none" w:sz="0" w:space="0" w:color="auto"/>
                                            <w:left w:val="none" w:sz="0" w:space="0" w:color="auto"/>
                                            <w:bottom w:val="none" w:sz="0" w:space="0" w:color="auto"/>
                                            <w:right w:val="none" w:sz="0" w:space="0" w:color="auto"/>
                                          </w:divBdr>
                                          <w:divsChild>
                                            <w:div w:id="736319860">
                                              <w:marLeft w:val="480"/>
                                              <w:marRight w:val="0"/>
                                              <w:marTop w:val="0"/>
                                              <w:marBottom w:val="240"/>
                                              <w:divBdr>
                                                <w:top w:val="none" w:sz="0" w:space="0" w:color="auto"/>
                                                <w:left w:val="none" w:sz="0" w:space="0" w:color="auto"/>
                                                <w:bottom w:val="none" w:sz="0" w:space="0" w:color="auto"/>
                                                <w:right w:val="none" w:sz="0" w:space="0" w:color="auto"/>
                                              </w:divBdr>
                                            </w:div>
                                          </w:divsChild>
                                        </w:div>
                                        <w:div w:id="1056246881">
                                          <w:marLeft w:val="0"/>
                                          <w:marRight w:val="0"/>
                                          <w:marTop w:val="210"/>
                                          <w:marBottom w:val="210"/>
                                          <w:divBdr>
                                            <w:top w:val="none" w:sz="0" w:space="0" w:color="auto"/>
                                            <w:left w:val="none" w:sz="0" w:space="0" w:color="auto"/>
                                            <w:bottom w:val="none" w:sz="0" w:space="0" w:color="auto"/>
                                            <w:right w:val="none" w:sz="0" w:space="0" w:color="auto"/>
                                          </w:divBdr>
                                          <w:divsChild>
                                            <w:div w:id="941649976">
                                              <w:marLeft w:val="480"/>
                                              <w:marRight w:val="0"/>
                                              <w:marTop w:val="0"/>
                                              <w:marBottom w:val="240"/>
                                              <w:divBdr>
                                                <w:top w:val="none" w:sz="0" w:space="0" w:color="auto"/>
                                                <w:left w:val="none" w:sz="0" w:space="0" w:color="auto"/>
                                                <w:bottom w:val="none" w:sz="0" w:space="0" w:color="auto"/>
                                                <w:right w:val="none" w:sz="0" w:space="0" w:color="auto"/>
                                              </w:divBdr>
                                              <w:divsChild>
                                                <w:div w:id="2117434001">
                                                  <w:marLeft w:val="0"/>
                                                  <w:marRight w:val="0"/>
                                                  <w:marTop w:val="0"/>
                                                  <w:marBottom w:val="0"/>
                                                  <w:divBdr>
                                                    <w:top w:val="none" w:sz="0" w:space="0" w:color="auto"/>
                                                    <w:left w:val="none" w:sz="0" w:space="0" w:color="auto"/>
                                                    <w:bottom w:val="none" w:sz="0" w:space="0" w:color="auto"/>
                                                    <w:right w:val="none" w:sz="0" w:space="0" w:color="auto"/>
                                                  </w:divBdr>
                                                  <w:divsChild>
                                                    <w:div w:id="994911788">
                                                      <w:marLeft w:val="0"/>
                                                      <w:marRight w:val="0"/>
                                                      <w:marTop w:val="210"/>
                                                      <w:marBottom w:val="210"/>
                                                      <w:divBdr>
                                                        <w:top w:val="none" w:sz="0" w:space="0" w:color="auto"/>
                                                        <w:left w:val="none" w:sz="0" w:space="0" w:color="auto"/>
                                                        <w:bottom w:val="none" w:sz="0" w:space="0" w:color="auto"/>
                                                        <w:right w:val="none" w:sz="0" w:space="0" w:color="auto"/>
                                                      </w:divBdr>
                                                      <w:divsChild>
                                                        <w:div w:id="521743785">
                                                          <w:marLeft w:val="480"/>
                                                          <w:marRight w:val="0"/>
                                                          <w:marTop w:val="0"/>
                                                          <w:marBottom w:val="240"/>
                                                          <w:divBdr>
                                                            <w:top w:val="none" w:sz="0" w:space="0" w:color="auto"/>
                                                            <w:left w:val="none" w:sz="0" w:space="0" w:color="auto"/>
                                                            <w:bottom w:val="none" w:sz="0" w:space="0" w:color="auto"/>
                                                            <w:right w:val="none" w:sz="0" w:space="0" w:color="auto"/>
                                                          </w:divBdr>
                                                        </w:div>
                                                      </w:divsChild>
                                                    </w:div>
                                                    <w:div w:id="229929625">
                                                      <w:marLeft w:val="0"/>
                                                      <w:marRight w:val="0"/>
                                                      <w:marTop w:val="210"/>
                                                      <w:marBottom w:val="0"/>
                                                      <w:divBdr>
                                                        <w:top w:val="none" w:sz="0" w:space="0" w:color="auto"/>
                                                        <w:left w:val="none" w:sz="0" w:space="0" w:color="auto"/>
                                                        <w:bottom w:val="none" w:sz="0" w:space="0" w:color="auto"/>
                                                        <w:right w:val="none" w:sz="0" w:space="0" w:color="auto"/>
                                                      </w:divBdr>
                                                      <w:divsChild>
                                                        <w:div w:id="186929260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72061974">
                                          <w:marLeft w:val="0"/>
                                          <w:marRight w:val="0"/>
                                          <w:marTop w:val="210"/>
                                          <w:marBottom w:val="0"/>
                                          <w:divBdr>
                                            <w:top w:val="none" w:sz="0" w:space="0" w:color="auto"/>
                                            <w:left w:val="none" w:sz="0" w:space="0" w:color="auto"/>
                                            <w:bottom w:val="none" w:sz="0" w:space="0" w:color="auto"/>
                                            <w:right w:val="none" w:sz="0" w:space="0" w:color="auto"/>
                                          </w:divBdr>
                                          <w:divsChild>
                                            <w:div w:id="200326951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637124">
                  <w:marLeft w:val="0"/>
                  <w:marRight w:val="0"/>
                  <w:marTop w:val="210"/>
                  <w:marBottom w:val="210"/>
                  <w:divBdr>
                    <w:top w:val="none" w:sz="0" w:space="0" w:color="auto"/>
                    <w:left w:val="none" w:sz="0" w:space="0" w:color="auto"/>
                    <w:bottom w:val="none" w:sz="0" w:space="0" w:color="auto"/>
                    <w:right w:val="none" w:sz="0" w:space="0" w:color="auto"/>
                  </w:divBdr>
                  <w:divsChild>
                    <w:div w:id="975918679">
                      <w:marLeft w:val="480"/>
                      <w:marRight w:val="0"/>
                      <w:marTop w:val="0"/>
                      <w:marBottom w:val="240"/>
                      <w:divBdr>
                        <w:top w:val="none" w:sz="0" w:space="0" w:color="auto"/>
                        <w:left w:val="none" w:sz="0" w:space="0" w:color="auto"/>
                        <w:bottom w:val="none" w:sz="0" w:space="0" w:color="auto"/>
                        <w:right w:val="none" w:sz="0" w:space="0" w:color="auto"/>
                      </w:divBdr>
                      <w:divsChild>
                        <w:div w:id="853302427">
                          <w:marLeft w:val="0"/>
                          <w:marRight w:val="0"/>
                          <w:marTop w:val="0"/>
                          <w:marBottom w:val="0"/>
                          <w:divBdr>
                            <w:top w:val="none" w:sz="0" w:space="0" w:color="auto"/>
                            <w:left w:val="none" w:sz="0" w:space="0" w:color="auto"/>
                            <w:bottom w:val="none" w:sz="0" w:space="0" w:color="auto"/>
                            <w:right w:val="none" w:sz="0" w:space="0" w:color="auto"/>
                          </w:divBdr>
                          <w:divsChild>
                            <w:div w:id="1139223252">
                              <w:marLeft w:val="0"/>
                              <w:marRight w:val="0"/>
                              <w:marTop w:val="210"/>
                              <w:marBottom w:val="210"/>
                              <w:divBdr>
                                <w:top w:val="none" w:sz="0" w:space="0" w:color="auto"/>
                                <w:left w:val="none" w:sz="0" w:space="0" w:color="auto"/>
                                <w:bottom w:val="none" w:sz="0" w:space="0" w:color="auto"/>
                                <w:right w:val="none" w:sz="0" w:space="0" w:color="auto"/>
                              </w:divBdr>
                              <w:divsChild>
                                <w:div w:id="201596074">
                                  <w:marLeft w:val="480"/>
                                  <w:marRight w:val="0"/>
                                  <w:marTop w:val="0"/>
                                  <w:marBottom w:val="240"/>
                                  <w:divBdr>
                                    <w:top w:val="none" w:sz="0" w:space="0" w:color="auto"/>
                                    <w:left w:val="none" w:sz="0" w:space="0" w:color="auto"/>
                                    <w:bottom w:val="none" w:sz="0" w:space="0" w:color="auto"/>
                                    <w:right w:val="none" w:sz="0" w:space="0" w:color="auto"/>
                                  </w:divBdr>
                                  <w:divsChild>
                                    <w:div w:id="1683361893">
                                      <w:marLeft w:val="0"/>
                                      <w:marRight w:val="0"/>
                                      <w:marTop w:val="0"/>
                                      <w:marBottom w:val="0"/>
                                      <w:divBdr>
                                        <w:top w:val="none" w:sz="0" w:space="0" w:color="auto"/>
                                        <w:left w:val="none" w:sz="0" w:space="0" w:color="auto"/>
                                        <w:bottom w:val="none" w:sz="0" w:space="0" w:color="auto"/>
                                        <w:right w:val="none" w:sz="0" w:space="0" w:color="auto"/>
                                      </w:divBdr>
                                      <w:divsChild>
                                        <w:div w:id="1758939452">
                                          <w:marLeft w:val="0"/>
                                          <w:marRight w:val="0"/>
                                          <w:marTop w:val="210"/>
                                          <w:marBottom w:val="210"/>
                                          <w:divBdr>
                                            <w:top w:val="none" w:sz="0" w:space="0" w:color="auto"/>
                                            <w:left w:val="none" w:sz="0" w:space="0" w:color="auto"/>
                                            <w:bottom w:val="none" w:sz="0" w:space="0" w:color="auto"/>
                                            <w:right w:val="none" w:sz="0" w:space="0" w:color="auto"/>
                                          </w:divBdr>
                                          <w:divsChild>
                                            <w:div w:id="1601110359">
                                              <w:marLeft w:val="480"/>
                                              <w:marRight w:val="0"/>
                                              <w:marTop w:val="0"/>
                                              <w:marBottom w:val="240"/>
                                              <w:divBdr>
                                                <w:top w:val="none" w:sz="0" w:space="0" w:color="auto"/>
                                                <w:left w:val="none" w:sz="0" w:space="0" w:color="auto"/>
                                                <w:bottom w:val="none" w:sz="0" w:space="0" w:color="auto"/>
                                                <w:right w:val="none" w:sz="0" w:space="0" w:color="auto"/>
                                              </w:divBdr>
                                            </w:div>
                                          </w:divsChild>
                                        </w:div>
                                        <w:div w:id="2067676819">
                                          <w:marLeft w:val="0"/>
                                          <w:marRight w:val="0"/>
                                          <w:marTop w:val="210"/>
                                          <w:marBottom w:val="210"/>
                                          <w:divBdr>
                                            <w:top w:val="none" w:sz="0" w:space="0" w:color="auto"/>
                                            <w:left w:val="none" w:sz="0" w:space="0" w:color="auto"/>
                                            <w:bottom w:val="none" w:sz="0" w:space="0" w:color="auto"/>
                                            <w:right w:val="none" w:sz="0" w:space="0" w:color="auto"/>
                                          </w:divBdr>
                                          <w:divsChild>
                                            <w:div w:id="1549338864">
                                              <w:marLeft w:val="480"/>
                                              <w:marRight w:val="0"/>
                                              <w:marTop w:val="0"/>
                                              <w:marBottom w:val="240"/>
                                              <w:divBdr>
                                                <w:top w:val="none" w:sz="0" w:space="0" w:color="auto"/>
                                                <w:left w:val="none" w:sz="0" w:space="0" w:color="auto"/>
                                                <w:bottom w:val="none" w:sz="0" w:space="0" w:color="auto"/>
                                                <w:right w:val="none" w:sz="0" w:space="0" w:color="auto"/>
                                              </w:divBdr>
                                              <w:divsChild>
                                                <w:div w:id="1859269705">
                                                  <w:marLeft w:val="0"/>
                                                  <w:marRight w:val="0"/>
                                                  <w:marTop w:val="0"/>
                                                  <w:marBottom w:val="0"/>
                                                  <w:divBdr>
                                                    <w:top w:val="none" w:sz="0" w:space="0" w:color="auto"/>
                                                    <w:left w:val="none" w:sz="0" w:space="0" w:color="auto"/>
                                                    <w:bottom w:val="none" w:sz="0" w:space="0" w:color="auto"/>
                                                    <w:right w:val="none" w:sz="0" w:space="0" w:color="auto"/>
                                                  </w:divBdr>
                                                  <w:divsChild>
                                                    <w:div w:id="1012221674">
                                                      <w:marLeft w:val="0"/>
                                                      <w:marRight w:val="0"/>
                                                      <w:marTop w:val="210"/>
                                                      <w:marBottom w:val="210"/>
                                                      <w:divBdr>
                                                        <w:top w:val="none" w:sz="0" w:space="0" w:color="auto"/>
                                                        <w:left w:val="none" w:sz="0" w:space="0" w:color="auto"/>
                                                        <w:bottom w:val="none" w:sz="0" w:space="0" w:color="auto"/>
                                                        <w:right w:val="none" w:sz="0" w:space="0" w:color="auto"/>
                                                      </w:divBdr>
                                                      <w:divsChild>
                                                        <w:div w:id="444806903">
                                                          <w:marLeft w:val="480"/>
                                                          <w:marRight w:val="0"/>
                                                          <w:marTop w:val="0"/>
                                                          <w:marBottom w:val="240"/>
                                                          <w:divBdr>
                                                            <w:top w:val="none" w:sz="0" w:space="0" w:color="auto"/>
                                                            <w:left w:val="none" w:sz="0" w:space="0" w:color="auto"/>
                                                            <w:bottom w:val="none" w:sz="0" w:space="0" w:color="auto"/>
                                                            <w:right w:val="none" w:sz="0" w:space="0" w:color="auto"/>
                                                          </w:divBdr>
                                                        </w:div>
                                                      </w:divsChild>
                                                    </w:div>
                                                    <w:div w:id="951549623">
                                                      <w:marLeft w:val="0"/>
                                                      <w:marRight w:val="0"/>
                                                      <w:marTop w:val="210"/>
                                                      <w:marBottom w:val="0"/>
                                                      <w:divBdr>
                                                        <w:top w:val="none" w:sz="0" w:space="0" w:color="auto"/>
                                                        <w:left w:val="none" w:sz="0" w:space="0" w:color="auto"/>
                                                        <w:bottom w:val="none" w:sz="0" w:space="0" w:color="auto"/>
                                                        <w:right w:val="none" w:sz="0" w:space="0" w:color="auto"/>
                                                      </w:divBdr>
                                                      <w:divsChild>
                                                        <w:div w:id="45541360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67787507">
                                          <w:marLeft w:val="0"/>
                                          <w:marRight w:val="0"/>
                                          <w:marTop w:val="210"/>
                                          <w:marBottom w:val="210"/>
                                          <w:divBdr>
                                            <w:top w:val="none" w:sz="0" w:space="0" w:color="auto"/>
                                            <w:left w:val="none" w:sz="0" w:space="0" w:color="auto"/>
                                            <w:bottom w:val="none" w:sz="0" w:space="0" w:color="auto"/>
                                            <w:right w:val="none" w:sz="0" w:space="0" w:color="auto"/>
                                          </w:divBdr>
                                          <w:divsChild>
                                            <w:div w:id="448622878">
                                              <w:marLeft w:val="480"/>
                                              <w:marRight w:val="0"/>
                                              <w:marTop w:val="0"/>
                                              <w:marBottom w:val="240"/>
                                              <w:divBdr>
                                                <w:top w:val="none" w:sz="0" w:space="0" w:color="auto"/>
                                                <w:left w:val="none" w:sz="0" w:space="0" w:color="auto"/>
                                                <w:bottom w:val="none" w:sz="0" w:space="0" w:color="auto"/>
                                                <w:right w:val="none" w:sz="0" w:space="0" w:color="auto"/>
                                              </w:divBdr>
                                            </w:div>
                                          </w:divsChild>
                                        </w:div>
                                        <w:div w:id="879363852">
                                          <w:marLeft w:val="0"/>
                                          <w:marRight w:val="0"/>
                                          <w:marTop w:val="210"/>
                                          <w:marBottom w:val="0"/>
                                          <w:divBdr>
                                            <w:top w:val="none" w:sz="0" w:space="0" w:color="auto"/>
                                            <w:left w:val="none" w:sz="0" w:space="0" w:color="auto"/>
                                            <w:bottom w:val="none" w:sz="0" w:space="0" w:color="auto"/>
                                            <w:right w:val="none" w:sz="0" w:space="0" w:color="auto"/>
                                          </w:divBdr>
                                          <w:divsChild>
                                            <w:div w:id="101758157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75299965">
                              <w:marLeft w:val="0"/>
                              <w:marRight w:val="0"/>
                              <w:marTop w:val="210"/>
                              <w:marBottom w:val="210"/>
                              <w:divBdr>
                                <w:top w:val="none" w:sz="0" w:space="0" w:color="auto"/>
                                <w:left w:val="none" w:sz="0" w:space="0" w:color="auto"/>
                                <w:bottom w:val="none" w:sz="0" w:space="0" w:color="auto"/>
                                <w:right w:val="none" w:sz="0" w:space="0" w:color="auto"/>
                              </w:divBdr>
                              <w:divsChild>
                                <w:div w:id="758872125">
                                  <w:marLeft w:val="480"/>
                                  <w:marRight w:val="0"/>
                                  <w:marTop w:val="0"/>
                                  <w:marBottom w:val="240"/>
                                  <w:divBdr>
                                    <w:top w:val="none" w:sz="0" w:space="0" w:color="auto"/>
                                    <w:left w:val="none" w:sz="0" w:space="0" w:color="auto"/>
                                    <w:bottom w:val="none" w:sz="0" w:space="0" w:color="auto"/>
                                    <w:right w:val="none" w:sz="0" w:space="0" w:color="auto"/>
                                  </w:divBdr>
                                </w:div>
                              </w:divsChild>
                            </w:div>
                            <w:div w:id="2051565456">
                              <w:marLeft w:val="0"/>
                              <w:marRight w:val="0"/>
                              <w:marTop w:val="210"/>
                              <w:marBottom w:val="210"/>
                              <w:divBdr>
                                <w:top w:val="none" w:sz="0" w:space="0" w:color="auto"/>
                                <w:left w:val="none" w:sz="0" w:space="0" w:color="auto"/>
                                <w:bottom w:val="none" w:sz="0" w:space="0" w:color="auto"/>
                                <w:right w:val="none" w:sz="0" w:space="0" w:color="auto"/>
                              </w:divBdr>
                              <w:divsChild>
                                <w:div w:id="370687600">
                                  <w:marLeft w:val="480"/>
                                  <w:marRight w:val="0"/>
                                  <w:marTop w:val="0"/>
                                  <w:marBottom w:val="240"/>
                                  <w:divBdr>
                                    <w:top w:val="none" w:sz="0" w:space="0" w:color="auto"/>
                                    <w:left w:val="none" w:sz="0" w:space="0" w:color="auto"/>
                                    <w:bottom w:val="none" w:sz="0" w:space="0" w:color="auto"/>
                                    <w:right w:val="none" w:sz="0" w:space="0" w:color="auto"/>
                                  </w:divBdr>
                                  <w:divsChild>
                                    <w:div w:id="1017119071">
                                      <w:marLeft w:val="0"/>
                                      <w:marRight w:val="0"/>
                                      <w:marTop w:val="0"/>
                                      <w:marBottom w:val="0"/>
                                      <w:divBdr>
                                        <w:top w:val="none" w:sz="0" w:space="0" w:color="auto"/>
                                        <w:left w:val="none" w:sz="0" w:space="0" w:color="auto"/>
                                        <w:bottom w:val="none" w:sz="0" w:space="0" w:color="auto"/>
                                        <w:right w:val="none" w:sz="0" w:space="0" w:color="auto"/>
                                      </w:divBdr>
                                      <w:divsChild>
                                        <w:div w:id="1672564571">
                                          <w:marLeft w:val="0"/>
                                          <w:marRight w:val="0"/>
                                          <w:marTop w:val="210"/>
                                          <w:marBottom w:val="210"/>
                                          <w:divBdr>
                                            <w:top w:val="none" w:sz="0" w:space="0" w:color="auto"/>
                                            <w:left w:val="none" w:sz="0" w:space="0" w:color="auto"/>
                                            <w:bottom w:val="none" w:sz="0" w:space="0" w:color="auto"/>
                                            <w:right w:val="none" w:sz="0" w:space="0" w:color="auto"/>
                                          </w:divBdr>
                                          <w:divsChild>
                                            <w:div w:id="268591824">
                                              <w:marLeft w:val="480"/>
                                              <w:marRight w:val="0"/>
                                              <w:marTop w:val="0"/>
                                              <w:marBottom w:val="240"/>
                                              <w:divBdr>
                                                <w:top w:val="none" w:sz="0" w:space="0" w:color="auto"/>
                                                <w:left w:val="none" w:sz="0" w:space="0" w:color="auto"/>
                                                <w:bottom w:val="none" w:sz="0" w:space="0" w:color="auto"/>
                                                <w:right w:val="none" w:sz="0" w:space="0" w:color="auto"/>
                                              </w:divBdr>
                                            </w:div>
                                          </w:divsChild>
                                        </w:div>
                                        <w:div w:id="1230773313">
                                          <w:marLeft w:val="0"/>
                                          <w:marRight w:val="0"/>
                                          <w:marTop w:val="210"/>
                                          <w:marBottom w:val="210"/>
                                          <w:divBdr>
                                            <w:top w:val="none" w:sz="0" w:space="0" w:color="auto"/>
                                            <w:left w:val="none" w:sz="0" w:space="0" w:color="auto"/>
                                            <w:bottom w:val="none" w:sz="0" w:space="0" w:color="auto"/>
                                            <w:right w:val="none" w:sz="0" w:space="0" w:color="auto"/>
                                          </w:divBdr>
                                          <w:divsChild>
                                            <w:div w:id="1851867259">
                                              <w:marLeft w:val="480"/>
                                              <w:marRight w:val="0"/>
                                              <w:marTop w:val="0"/>
                                              <w:marBottom w:val="240"/>
                                              <w:divBdr>
                                                <w:top w:val="none" w:sz="0" w:space="0" w:color="auto"/>
                                                <w:left w:val="none" w:sz="0" w:space="0" w:color="auto"/>
                                                <w:bottom w:val="none" w:sz="0" w:space="0" w:color="auto"/>
                                                <w:right w:val="none" w:sz="0" w:space="0" w:color="auto"/>
                                              </w:divBdr>
                                            </w:div>
                                          </w:divsChild>
                                        </w:div>
                                        <w:div w:id="689912189">
                                          <w:marLeft w:val="0"/>
                                          <w:marRight w:val="0"/>
                                          <w:marTop w:val="210"/>
                                          <w:marBottom w:val="210"/>
                                          <w:divBdr>
                                            <w:top w:val="none" w:sz="0" w:space="0" w:color="auto"/>
                                            <w:left w:val="none" w:sz="0" w:space="0" w:color="auto"/>
                                            <w:bottom w:val="none" w:sz="0" w:space="0" w:color="auto"/>
                                            <w:right w:val="none" w:sz="0" w:space="0" w:color="auto"/>
                                          </w:divBdr>
                                          <w:divsChild>
                                            <w:div w:id="1758290088">
                                              <w:marLeft w:val="480"/>
                                              <w:marRight w:val="0"/>
                                              <w:marTop w:val="0"/>
                                              <w:marBottom w:val="240"/>
                                              <w:divBdr>
                                                <w:top w:val="none" w:sz="0" w:space="0" w:color="auto"/>
                                                <w:left w:val="none" w:sz="0" w:space="0" w:color="auto"/>
                                                <w:bottom w:val="none" w:sz="0" w:space="0" w:color="auto"/>
                                                <w:right w:val="none" w:sz="0" w:space="0" w:color="auto"/>
                                              </w:divBdr>
                                            </w:div>
                                          </w:divsChild>
                                        </w:div>
                                        <w:div w:id="349188894">
                                          <w:marLeft w:val="0"/>
                                          <w:marRight w:val="0"/>
                                          <w:marTop w:val="210"/>
                                          <w:marBottom w:val="210"/>
                                          <w:divBdr>
                                            <w:top w:val="none" w:sz="0" w:space="0" w:color="auto"/>
                                            <w:left w:val="none" w:sz="0" w:space="0" w:color="auto"/>
                                            <w:bottom w:val="none" w:sz="0" w:space="0" w:color="auto"/>
                                            <w:right w:val="none" w:sz="0" w:space="0" w:color="auto"/>
                                          </w:divBdr>
                                          <w:divsChild>
                                            <w:div w:id="411317082">
                                              <w:marLeft w:val="480"/>
                                              <w:marRight w:val="0"/>
                                              <w:marTop w:val="0"/>
                                              <w:marBottom w:val="240"/>
                                              <w:divBdr>
                                                <w:top w:val="none" w:sz="0" w:space="0" w:color="auto"/>
                                                <w:left w:val="none" w:sz="0" w:space="0" w:color="auto"/>
                                                <w:bottom w:val="none" w:sz="0" w:space="0" w:color="auto"/>
                                                <w:right w:val="none" w:sz="0" w:space="0" w:color="auto"/>
                                              </w:divBdr>
                                            </w:div>
                                          </w:divsChild>
                                        </w:div>
                                        <w:div w:id="888568645">
                                          <w:marLeft w:val="0"/>
                                          <w:marRight w:val="0"/>
                                          <w:marTop w:val="210"/>
                                          <w:marBottom w:val="0"/>
                                          <w:divBdr>
                                            <w:top w:val="none" w:sz="0" w:space="0" w:color="auto"/>
                                            <w:left w:val="none" w:sz="0" w:space="0" w:color="auto"/>
                                            <w:bottom w:val="none" w:sz="0" w:space="0" w:color="auto"/>
                                            <w:right w:val="none" w:sz="0" w:space="0" w:color="auto"/>
                                          </w:divBdr>
                                          <w:divsChild>
                                            <w:div w:id="71146739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2749175">
                              <w:marLeft w:val="0"/>
                              <w:marRight w:val="0"/>
                              <w:marTop w:val="210"/>
                              <w:marBottom w:val="210"/>
                              <w:divBdr>
                                <w:top w:val="none" w:sz="0" w:space="0" w:color="auto"/>
                                <w:left w:val="none" w:sz="0" w:space="0" w:color="auto"/>
                                <w:bottom w:val="none" w:sz="0" w:space="0" w:color="auto"/>
                                <w:right w:val="none" w:sz="0" w:space="0" w:color="auto"/>
                              </w:divBdr>
                              <w:divsChild>
                                <w:div w:id="786238198">
                                  <w:marLeft w:val="480"/>
                                  <w:marRight w:val="0"/>
                                  <w:marTop w:val="0"/>
                                  <w:marBottom w:val="240"/>
                                  <w:divBdr>
                                    <w:top w:val="none" w:sz="0" w:space="0" w:color="auto"/>
                                    <w:left w:val="none" w:sz="0" w:space="0" w:color="auto"/>
                                    <w:bottom w:val="none" w:sz="0" w:space="0" w:color="auto"/>
                                    <w:right w:val="none" w:sz="0" w:space="0" w:color="auto"/>
                                  </w:divBdr>
                                </w:div>
                              </w:divsChild>
                            </w:div>
                            <w:div w:id="1570770384">
                              <w:marLeft w:val="0"/>
                              <w:marRight w:val="0"/>
                              <w:marTop w:val="210"/>
                              <w:marBottom w:val="210"/>
                              <w:divBdr>
                                <w:top w:val="none" w:sz="0" w:space="0" w:color="auto"/>
                                <w:left w:val="none" w:sz="0" w:space="0" w:color="auto"/>
                                <w:bottom w:val="none" w:sz="0" w:space="0" w:color="auto"/>
                                <w:right w:val="none" w:sz="0" w:space="0" w:color="auto"/>
                              </w:divBdr>
                              <w:divsChild>
                                <w:div w:id="1724329769">
                                  <w:marLeft w:val="480"/>
                                  <w:marRight w:val="0"/>
                                  <w:marTop w:val="0"/>
                                  <w:marBottom w:val="240"/>
                                  <w:divBdr>
                                    <w:top w:val="none" w:sz="0" w:space="0" w:color="auto"/>
                                    <w:left w:val="none" w:sz="0" w:space="0" w:color="auto"/>
                                    <w:bottom w:val="none" w:sz="0" w:space="0" w:color="auto"/>
                                    <w:right w:val="none" w:sz="0" w:space="0" w:color="auto"/>
                                  </w:divBdr>
                                </w:div>
                              </w:divsChild>
                            </w:div>
                            <w:div w:id="236790173">
                              <w:marLeft w:val="0"/>
                              <w:marRight w:val="0"/>
                              <w:marTop w:val="210"/>
                              <w:marBottom w:val="210"/>
                              <w:divBdr>
                                <w:top w:val="none" w:sz="0" w:space="0" w:color="auto"/>
                                <w:left w:val="none" w:sz="0" w:space="0" w:color="auto"/>
                                <w:bottom w:val="none" w:sz="0" w:space="0" w:color="auto"/>
                                <w:right w:val="none" w:sz="0" w:space="0" w:color="auto"/>
                              </w:divBdr>
                              <w:divsChild>
                                <w:div w:id="1104880316">
                                  <w:marLeft w:val="480"/>
                                  <w:marRight w:val="0"/>
                                  <w:marTop w:val="0"/>
                                  <w:marBottom w:val="240"/>
                                  <w:divBdr>
                                    <w:top w:val="none" w:sz="0" w:space="0" w:color="auto"/>
                                    <w:left w:val="none" w:sz="0" w:space="0" w:color="auto"/>
                                    <w:bottom w:val="none" w:sz="0" w:space="0" w:color="auto"/>
                                    <w:right w:val="none" w:sz="0" w:space="0" w:color="auto"/>
                                  </w:divBdr>
                                  <w:divsChild>
                                    <w:div w:id="1008026720">
                                      <w:marLeft w:val="0"/>
                                      <w:marRight w:val="0"/>
                                      <w:marTop w:val="0"/>
                                      <w:marBottom w:val="0"/>
                                      <w:divBdr>
                                        <w:top w:val="none" w:sz="0" w:space="0" w:color="auto"/>
                                        <w:left w:val="none" w:sz="0" w:space="0" w:color="auto"/>
                                        <w:bottom w:val="none" w:sz="0" w:space="0" w:color="auto"/>
                                        <w:right w:val="none" w:sz="0" w:space="0" w:color="auto"/>
                                      </w:divBdr>
                                      <w:divsChild>
                                        <w:div w:id="1628005282">
                                          <w:marLeft w:val="0"/>
                                          <w:marRight w:val="0"/>
                                          <w:marTop w:val="210"/>
                                          <w:marBottom w:val="210"/>
                                          <w:divBdr>
                                            <w:top w:val="none" w:sz="0" w:space="0" w:color="auto"/>
                                            <w:left w:val="none" w:sz="0" w:space="0" w:color="auto"/>
                                            <w:bottom w:val="none" w:sz="0" w:space="0" w:color="auto"/>
                                            <w:right w:val="none" w:sz="0" w:space="0" w:color="auto"/>
                                          </w:divBdr>
                                          <w:divsChild>
                                            <w:div w:id="1802109761">
                                              <w:marLeft w:val="480"/>
                                              <w:marRight w:val="0"/>
                                              <w:marTop w:val="0"/>
                                              <w:marBottom w:val="240"/>
                                              <w:divBdr>
                                                <w:top w:val="none" w:sz="0" w:space="0" w:color="auto"/>
                                                <w:left w:val="none" w:sz="0" w:space="0" w:color="auto"/>
                                                <w:bottom w:val="none" w:sz="0" w:space="0" w:color="auto"/>
                                                <w:right w:val="none" w:sz="0" w:space="0" w:color="auto"/>
                                              </w:divBdr>
                                            </w:div>
                                          </w:divsChild>
                                        </w:div>
                                        <w:div w:id="742026507">
                                          <w:marLeft w:val="0"/>
                                          <w:marRight w:val="0"/>
                                          <w:marTop w:val="210"/>
                                          <w:marBottom w:val="210"/>
                                          <w:divBdr>
                                            <w:top w:val="none" w:sz="0" w:space="0" w:color="auto"/>
                                            <w:left w:val="none" w:sz="0" w:space="0" w:color="auto"/>
                                            <w:bottom w:val="none" w:sz="0" w:space="0" w:color="auto"/>
                                            <w:right w:val="none" w:sz="0" w:space="0" w:color="auto"/>
                                          </w:divBdr>
                                          <w:divsChild>
                                            <w:div w:id="1782215592">
                                              <w:marLeft w:val="480"/>
                                              <w:marRight w:val="0"/>
                                              <w:marTop w:val="0"/>
                                              <w:marBottom w:val="240"/>
                                              <w:divBdr>
                                                <w:top w:val="none" w:sz="0" w:space="0" w:color="auto"/>
                                                <w:left w:val="none" w:sz="0" w:space="0" w:color="auto"/>
                                                <w:bottom w:val="none" w:sz="0" w:space="0" w:color="auto"/>
                                                <w:right w:val="none" w:sz="0" w:space="0" w:color="auto"/>
                                              </w:divBdr>
                                            </w:div>
                                          </w:divsChild>
                                        </w:div>
                                        <w:div w:id="2516147">
                                          <w:marLeft w:val="0"/>
                                          <w:marRight w:val="0"/>
                                          <w:marTop w:val="210"/>
                                          <w:marBottom w:val="210"/>
                                          <w:divBdr>
                                            <w:top w:val="none" w:sz="0" w:space="0" w:color="auto"/>
                                            <w:left w:val="none" w:sz="0" w:space="0" w:color="auto"/>
                                            <w:bottom w:val="none" w:sz="0" w:space="0" w:color="auto"/>
                                            <w:right w:val="none" w:sz="0" w:space="0" w:color="auto"/>
                                          </w:divBdr>
                                          <w:divsChild>
                                            <w:div w:id="1945460636">
                                              <w:marLeft w:val="480"/>
                                              <w:marRight w:val="0"/>
                                              <w:marTop w:val="0"/>
                                              <w:marBottom w:val="240"/>
                                              <w:divBdr>
                                                <w:top w:val="none" w:sz="0" w:space="0" w:color="auto"/>
                                                <w:left w:val="none" w:sz="0" w:space="0" w:color="auto"/>
                                                <w:bottom w:val="none" w:sz="0" w:space="0" w:color="auto"/>
                                                <w:right w:val="none" w:sz="0" w:space="0" w:color="auto"/>
                                              </w:divBdr>
                                            </w:div>
                                          </w:divsChild>
                                        </w:div>
                                        <w:div w:id="2042440292">
                                          <w:marLeft w:val="0"/>
                                          <w:marRight w:val="0"/>
                                          <w:marTop w:val="210"/>
                                          <w:marBottom w:val="210"/>
                                          <w:divBdr>
                                            <w:top w:val="none" w:sz="0" w:space="0" w:color="auto"/>
                                            <w:left w:val="none" w:sz="0" w:space="0" w:color="auto"/>
                                            <w:bottom w:val="none" w:sz="0" w:space="0" w:color="auto"/>
                                            <w:right w:val="none" w:sz="0" w:space="0" w:color="auto"/>
                                          </w:divBdr>
                                          <w:divsChild>
                                            <w:div w:id="1141924317">
                                              <w:marLeft w:val="480"/>
                                              <w:marRight w:val="0"/>
                                              <w:marTop w:val="0"/>
                                              <w:marBottom w:val="240"/>
                                              <w:divBdr>
                                                <w:top w:val="none" w:sz="0" w:space="0" w:color="auto"/>
                                                <w:left w:val="none" w:sz="0" w:space="0" w:color="auto"/>
                                                <w:bottom w:val="none" w:sz="0" w:space="0" w:color="auto"/>
                                                <w:right w:val="none" w:sz="0" w:space="0" w:color="auto"/>
                                              </w:divBdr>
                                            </w:div>
                                          </w:divsChild>
                                        </w:div>
                                        <w:div w:id="404644331">
                                          <w:marLeft w:val="0"/>
                                          <w:marRight w:val="0"/>
                                          <w:marTop w:val="210"/>
                                          <w:marBottom w:val="210"/>
                                          <w:divBdr>
                                            <w:top w:val="none" w:sz="0" w:space="0" w:color="auto"/>
                                            <w:left w:val="none" w:sz="0" w:space="0" w:color="auto"/>
                                            <w:bottom w:val="none" w:sz="0" w:space="0" w:color="auto"/>
                                            <w:right w:val="none" w:sz="0" w:space="0" w:color="auto"/>
                                          </w:divBdr>
                                          <w:divsChild>
                                            <w:div w:id="1529101070">
                                              <w:marLeft w:val="480"/>
                                              <w:marRight w:val="0"/>
                                              <w:marTop w:val="0"/>
                                              <w:marBottom w:val="240"/>
                                              <w:divBdr>
                                                <w:top w:val="none" w:sz="0" w:space="0" w:color="auto"/>
                                                <w:left w:val="none" w:sz="0" w:space="0" w:color="auto"/>
                                                <w:bottom w:val="none" w:sz="0" w:space="0" w:color="auto"/>
                                                <w:right w:val="none" w:sz="0" w:space="0" w:color="auto"/>
                                              </w:divBdr>
                                            </w:div>
                                          </w:divsChild>
                                        </w:div>
                                        <w:div w:id="370376561">
                                          <w:marLeft w:val="0"/>
                                          <w:marRight w:val="0"/>
                                          <w:marTop w:val="210"/>
                                          <w:marBottom w:val="0"/>
                                          <w:divBdr>
                                            <w:top w:val="none" w:sz="0" w:space="0" w:color="auto"/>
                                            <w:left w:val="none" w:sz="0" w:space="0" w:color="auto"/>
                                            <w:bottom w:val="none" w:sz="0" w:space="0" w:color="auto"/>
                                            <w:right w:val="none" w:sz="0" w:space="0" w:color="auto"/>
                                          </w:divBdr>
                                          <w:divsChild>
                                            <w:div w:id="37277117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89062713">
                              <w:marLeft w:val="0"/>
                              <w:marRight w:val="0"/>
                              <w:marTop w:val="210"/>
                              <w:marBottom w:val="210"/>
                              <w:divBdr>
                                <w:top w:val="none" w:sz="0" w:space="0" w:color="auto"/>
                                <w:left w:val="none" w:sz="0" w:space="0" w:color="auto"/>
                                <w:bottom w:val="none" w:sz="0" w:space="0" w:color="auto"/>
                                <w:right w:val="none" w:sz="0" w:space="0" w:color="auto"/>
                              </w:divBdr>
                              <w:divsChild>
                                <w:div w:id="333462158">
                                  <w:marLeft w:val="480"/>
                                  <w:marRight w:val="0"/>
                                  <w:marTop w:val="0"/>
                                  <w:marBottom w:val="240"/>
                                  <w:divBdr>
                                    <w:top w:val="none" w:sz="0" w:space="0" w:color="auto"/>
                                    <w:left w:val="none" w:sz="0" w:space="0" w:color="auto"/>
                                    <w:bottom w:val="none" w:sz="0" w:space="0" w:color="auto"/>
                                    <w:right w:val="none" w:sz="0" w:space="0" w:color="auto"/>
                                  </w:divBdr>
                                </w:div>
                              </w:divsChild>
                            </w:div>
                            <w:div w:id="1861431931">
                              <w:marLeft w:val="0"/>
                              <w:marRight w:val="0"/>
                              <w:marTop w:val="210"/>
                              <w:marBottom w:val="0"/>
                              <w:divBdr>
                                <w:top w:val="none" w:sz="0" w:space="0" w:color="auto"/>
                                <w:left w:val="none" w:sz="0" w:space="0" w:color="auto"/>
                                <w:bottom w:val="none" w:sz="0" w:space="0" w:color="auto"/>
                                <w:right w:val="none" w:sz="0" w:space="0" w:color="auto"/>
                              </w:divBdr>
                              <w:divsChild>
                                <w:div w:id="13874115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57184991">
                  <w:marLeft w:val="0"/>
                  <w:marRight w:val="0"/>
                  <w:marTop w:val="210"/>
                  <w:marBottom w:val="0"/>
                  <w:divBdr>
                    <w:top w:val="none" w:sz="0" w:space="0" w:color="auto"/>
                    <w:left w:val="none" w:sz="0" w:space="0" w:color="auto"/>
                    <w:bottom w:val="none" w:sz="0" w:space="0" w:color="auto"/>
                    <w:right w:val="none" w:sz="0" w:space="0" w:color="auto"/>
                  </w:divBdr>
                  <w:divsChild>
                    <w:div w:id="290400120">
                      <w:marLeft w:val="480"/>
                      <w:marRight w:val="0"/>
                      <w:marTop w:val="0"/>
                      <w:marBottom w:val="240"/>
                      <w:divBdr>
                        <w:top w:val="none" w:sz="0" w:space="0" w:color="auto"/>
                        <w:left w:val="none" w:sz="0" w:space="0" w:color="auto"/>
                        <w:bottom w:val="none" w:sz="0" w:space="0" w:color="auto"/>
                        <w:right w:val="none" w:sz="0" w:space="0" w:color="auto"/>
                      </w:divBdr>
                      <w:divsChild>
                        <w:div w:id="1318654818">
                          <w:marLeft w:val="0"/>
                          <w:marRight w:val="0"/>
                          <w:marTop w:val="0"/>
                          <w:marBottom w:val="0"/>
                          <w:divBdr>
                            <w:top w:val="none" w:sz="0" w:space="0" w:color="auto"/>
                            <w:left w:val="none" w:sz="0" w:space="0" w:color="auto"/>
                            <w:bottom w:val="none" w:sz="0" w:space="0" w:color="auto"/>
                            <w:right w:val="none" w:sz="0" w:space="0" w:color="auto"/>
                          </w:divBdr>
                          <w:divsChild>
                            <w:div w:id="315377631">
                              <w:marLeft w:val="0"/>
                              <w:marRight w:val="0"/>
                              <w:marTop w:val="210"/>
                              <w:marBottom w:val="210"/>
                              <w:divBdr>
                                <w:top w:val="none" w:sz="0" w:space="0" w:color="auto"/>
                                <w:left w:val="none" w:sz="0" w:space="0" w:color="auto"/>
                                <w:bottom w:val="none" w:sz="0" w:space="0" w:color="auto"/>
                                <w:right w:val="none" w:sz="0" w:space="0" w:color="auto"/>
                              </w:divBdr>
                              <w:divsChild>
                                <w:div w:id="1422994462">
                                  <w:marLeft w:val="480"/>
                                  <w:marRight w:val="0"/>
                                  <w:marTop w:val="0"/>
                                  <w:marBottom w:val="240"/>
                                  <w:divBdr>
                                    <w:top w:val="none" w:sz="0" w:space="0" w:color="auto"/>
                                    <w:left w:val="none" w:sz="0" w:space="0" w:color="auto"/>
                                    <w:bottom w:val="none" w:sz="0" w:space="0" w:color="auto"/>
                                    <w:right w:val="none" w:sz="0" w:space="0" w:color="auto"/>
                                  </w:divBdr>
                                  <w:divsChild>
                                    <w:div w:id="1694334693">
                                      <w:marLeft w:val="0"/>
                                      <w:marRight w:val="0"/>
                                      <w:marTop w:val="0"/>
                                      <w:marBottom w:val="0"/>
                                      <w:divBdr>
                                        <w:top w:val="none" w:sz="0" w:space="0" w:color="auto"/>
                                        <w:left w:val="none" w:sz="0" w:space="0" w:color="auto"/>
                                        <w:bottom w:val="none" w:sz="0" w:space="0" w:color="auto"/>
                                        <w:right w:val="none" w:sz="0" w:space="0" w:color="auto"/>
                                      </w:divBdr>
                                      <w:divsChild>
                                        <w:div w:id="931620729">
                                          <w:marLeft w:val="0"/>
                                          <w:marRight w:val="0"/>
                                          <w:marTop w:val="210"/>
                                          <w:marBottom w:val="210"/>
                                          <w:divBdr>
                                            <w:top w:val="none" w:sz="0" w:space="0" w:color="auto"/>
                                            <w:left w:val="none" w:sz="0" w:space="0" w:color="auto"/>
                                            <w:bottom w:val="none" w:sz="0" w:space="0" w:color="auto"/>
                                            <w:right w:val="none" w:sz="0" w:space="0" w:color="auto"/>
                                          </w:divBdr>
                                          <w:divsChild>
                                            <w:div w:id="1040863369">
                                              <w:marLeft w:val="480"/>
                                              <w:marRight w:val="0"/>
                                              <w:marTop w:val="0"/>
                                              <w:marBottom w:val="240"/>
                                              <w:divBdr>
                                                <w:top w:val="none" w:sz="0" w:space="0" w:color="auto"/>
                                                <w:left w:val="none" w:sz="0" w:space="0" w:color="auto"/>
                                                <w:bottom w:val="none" w:sz="0" w:space="0" w:color="auto"/>
                                                <w:right w:val="none" w:sz="0" w:space="0" w:color="auto"/>
                                              </w:divBdr>
                                            </w:div>
                                          </w:divsChild>
                                        </w:div>
                                        <w:div w:id="196821009">
                                          <w:marLeft w:val="0"/>
                                          <w:marRight w:val="0"/>
                                          <w:marTop w:val="210"/>
                                          <w:marBottom w:val="0"/>
                                          <w:divBdr>
                                            <w:top w:val="none" w:sz="0" w:space="0" w:color="auto"/>
                                            <w:left w:val="none" w:sz="0" w:space="0" w:color="auto"/>
                                            <w:bottom w:val="none" w:sz="0" w:space="0" w:color="auto"/>
                                            <w:right w:val="none" w:sz="0" w:space="0" w:color="auto"/>
                                          </w:divBdr>
                                          <w:divsChild>
                                            <w:div w:id="10133382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71000720">
                              <w:marLeft w:val="0"/>
                              <w:marRight w:val="0"/>
                              <w:marTop w:val="210"/>
                              <w:marBottom w:val="210"/>
                              <w:divBdr>
                                <w:top w:val="none" w:sz="0" w:space="0" w:color="auto"/>
                                <w:left w:val="none" w:sz="0" w:space="0" w:color="auto"/>
                                <w:bottom w:val="none" w:sz="0" w:space="0" w:color="auto"/>
                                <w:right w:val="none" w:sz="0" w:space="0" w:color="auto"/>
                              </w:divBdr>
                              <w:divsChild>
                                <w:div w:id="102309772">
                                  <w:marLeft w:val="480"/>
                                  <w:marRight w:val="0"/>
                                  <w:marTop w:val="0"/>
                                  <w:marBottom w:val="240"/>
                                  <w:divBdr>
                                    <w:top w:val="none" w:sz="0" w:space="0" w:color="auto"/>
                                    <w:left w:val="none" w:sz="0" w:space="0" w:color="auto"/>
                                    <w:bottom w:val="none" w:sz="0" w:space="0" w:color="auto"/>
                                    <w:right w:val="none" w:sz="0" w:space="0" w:color="auto"/>
                                  </w:divBdr>
                                  <w:divsChild>
                                    <w:div w:id="1967346887">
                                      <w:marLeft w:val="0"/>
                                      <w:marRight w:val="0"/>
                                      <w:marTop w:val="0"/>
                                      <w:marBottom w:val="0"/>
                                      <w:divBdr>
                                        <w:top w:val="none" w:sz="0" w:space="0" w:color="auto"/>
                                        <w:left w:val="none" w:sz="0" w:space="0" w:color="auto"/>
                                        <w:bottom w:val="none" w:sz="0" w:space="0" w:color="auto"/>
                                        <w:right w:val="none" w:sz="0" w:space="0" w:color="auto"/>
                                      </w:divBdr>
                                      <w:divsChild>
                                        <w:div w:id="596140807">
                                          <w:marLeft w:val="0"/>
                                          <w:marRight w:val="0"/>
                                          <w:marTop w:val="210"/>
                                          <w:marBottom w:val="210"/>
                                          <w:divBdr>
                                            <w:top w:val="none" w:sz="0" w:space="0" w:color="auto"/>
                                            <w:left w:val="none" w:sz="0" w:space="0" w:color="auto"/>
                                            <w:bottom w:val="none" w:sz="0" w:space="0" w:color="auto"/>
                                            <w:right w:val="none" w:sz="0" w:space="0" w:color="auto"/>
                                          </w:divBdr>
                                          <w:divsChild>
                                            <w:div w:id="560168396">
                                              <w:marLeft w:val="480"/>
                                              <w:marRight w:val="0"/>
                                              <w:marTop w:val="0"/>
                                              <w:marBottom w:val="240"/>
                                              <w:divBdr>
                                                <w:top w:val="none" w:sz="0" w:space="0" w:color="auto"/>
                                                <w:left w:val="none" w:sz="0" w:space="0" w:color="auto"/>
                                                <w:bottom w:val="none" w:sz="0" w:space="0" w:color="auto"/>
                                                <w:right w:val="none" w:sz="0" w:space="0" w:color="auto"/>
                                              </w:divBdr>
                                              <w:divsChild>
                                                <w:div w:id="1441611274">
                                                  <w:marLeft w:val="0"/>
                                                  <w:marRight w:val="0"/>
                                                  <w:marTop w:val="0"/>
                                                  <w:marBottom w:val="0"/>
                                                  <w:divBdr>
                                                    <w:top w:val="none" w:sz="0" w:space="0" w:color="auto"/>
                                                    <w:left w:val="none" w:sz="0" w:space="0" w:color="auto"/>
                                                    <w:bottom w:val="none" w:sz="0" w:space="0" w:color="auto"/>
                                                    <w:right w:val="none" w:sz="0" w:space="0" w:color="auto"/>
                                                  </w:divBdr>
                                                  <w:divsChild>
                                                    <w:div w:id="669600481">
                                                      <w:marLeft w:val="0"/>
                                                      <w:marRight w:val="0"/>
                                                      <w:marTop w:val="210"/>
                                                      <w:marBottom w:val="210"/>
                                                      <w:divBdr>
                                                        <w:top w:val="none" w:sz="0" w:space="0" w:color="auto"/>
                                                        <w:left w:val="none" w:sz="0" w:space="0" w:color="auto"/>
                                                        <w:bottom w:val="none" w:sz="0" w:space="0" w:color="auto"/>
                                                        <w:right w:val="none" w:sz="0" w:space="0" w:color="auto"/>
                                                      </w:divBdr>
                                                      <w:divsChild>
                                                        <w:div w:id="1111709646">
                                                          <w:marLeft w:val="480"/>
                                                          <w:marRight w:val="0"/>
                                                          <w:marTop w:val="0"/>
                                                          <w:marBottom w:val="240"/>
                                                          <w:divBdr>
                                                            <w:top w:val="none" w:sz="0" w:space="0" w:color="auto"/>
                                                            <w:left w:val="none" w:sz="0" w:space="0" w:color="auto"/>
                                                            <w:bottom w:val="none" w:sz="0" w:space="0" w:color="auto"/>
                                                            <w:right w:val="none" w:sz="0" w:space="0" w:color="auto"/>
                                                          </w:divBdr>
                                                        </w:div>
                                                      </w:divsChild>
                                                    </w:div>
                                                    <w:div w:id="2109622152">
                                                      <w:marLeft w:val="0"/>
                                                      <w:marRight w:val="0"/>
                                                      <w:marTop w:val="210"/>
                                                      <w:marBottom w:val="210"/>
                                                      <w:divBdr>
                                                        <w:top w:val="none" w:sz="0" w:space="0" w:color="auto"/>
                                                        <w:left w:val="none" w:sz="0" w:space="0" w:color="auto"/>
                                                        <w:bottom w:val="none" w:sz="0" w:space="0" w:color="auto"/>
                                                        <w:right w:val="none" w:sz="0" w:space="0" w:color="auto"/>
                                                      </w:divBdr>
                                                      <w:divsChild>
                                                        <w:div w:id="1022442056">
                                                          <w:marLeft w:val="480"/>
                                                          <w:marRight w:val="0"/>
                                                          <w:marTop w:val="0"/>
                                                          <w:marBottom w:val="240"/>
                                                          <w:divBdr>
                                                            <w:top w:val="none" w:sz="0" w:space="0" w:color="auto"/>
                                                            <w:left w:val="none" w:sz="0" w:space="0" w:color="auto"/>
                                                            <w:bottom w:val="none" w:sz="0" w:space="0" w:color="auto"/>
                                                            <w:right w:val="none" w:sz="0" w:space="0" w:color="auto"/>
                                                          </w:divBdr>
                                                        </w:div>
                                                      </w:divsChild>
                                                    </w:div>
                                                    <w:div w:id="1377271122">
                                                      <w:marLeft w:val="0"/>
                                                      <w:marRight w:val="0"/>
                                                      <w:marTop w:val="210"/>
                                                      <w:marBottom w:val="0"/>
                                                      <w:divBdr>
                                                        <w:top w:val="none" w:sz="0" w:space="0" w:color="auto"/>
                                                        <w:left w:val="none" w:sz="0" w:space="0" w:color="auto"/>
                                                        <w:bottom w:val="none" w:sz="0" w:space="0" w:color="auto"/>
                                                        <w:right w:val="none" w:sz="0" w:space="0" w:color="auto"/>
                                                      </w:divBdr>
                                                      <w:divsChild>
                                                        <w:div w:id="15513079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99686017">
                                          <w:marLeft w:val="0"/>
                                          <w:marRight w:val="0"/>
                                          <w:marTop w:val="210"/>
                                          <w:marBottom w:val="0"/>
                                          <w:divBdr>
                                            <w:top w:val="none" w:sz="0" w:space="0" w:color="auto"/>
                                            <w:left w:val="none" w:sz="0" w:space="0" w:color="auto"/>
                                            <w:bottom w:val="none" w:sz="0" w:space="0" w:color="auto"/>
                                            <w:right w:val="none" w:sz="0" w:space="0" w:color="auto"/>
                                          </w:divBdr>
                                          <w:divsChild>
                                            <w:div w:id="1660111680">
                                              <w:marLeft w:val="480"/>
                                              <w:marRight w:val="0"/>
                                              <w:marTop w:val="0"/>
                                              <w:marBottom w:val="240"/>
                                              <w:divBdr>
                                                <w:top w:val="none" w:sz="0" w:space="0" w:color="auto"/>
                                                <w:left w:val="none" w:sz="0" w:space="0" w:color="auto"/>
                                                <w:bottom w:val="none" w:sz="0" w:space="0" w:color="auto"/>
                                                <w:right w:val="none" w:sz="0" w:space="0" w:color="auto"/>
                                              </w:divBdr>
                                              <w:divsChild>
                                                <w:div w:id="556473238">
                                                  <w:marLeft w:val="0"/>
                                                  <w:marRight w:val="0"/>
                                                  <w:marTop w:val="0"/>
                                                  <w:marBottom w:val="0"/>
                                                  <w:divBdr>
                                                    <w:top w:val="none" w:sz="0" w:space="0" w:color="auto"/>
                                                    <w:left w:val="none" w:sz="0" w:space="0" w:color="auto"/>
                                                    <w:bottom w:val="none" w:sz="0" w:space="0" w:color="auto"/>
                                                    <w:right w:val="none" w:sz="0" w:space="0" w:color="auto"/>
                                                  </w:divBdr>
                                                  <w:divsChild>
                                                    <w:div w:id="1609315181">
                                                      <w:marLeft w:val="0"/>
                                                      <w:marRight w:val="0"/>
                                                      <w:marTop w:val="210"/>
                                                      <w:marBottom w:val="210"/>
                                                      <w:divBdr>
                                                        <w:top w:val="none" w:sz="0" w:space="0" w:color="auto"/>
                                                        <w:left w:val="none" w:sz="0" w:space="0" w:color="auto"/>
                                                        <w:bottom w:val="none" w:sz="0" w:space="0" w:color="auto"/>
                                                        <w:right w:val="none" w:sz="0" w:space="0" w:color="auto"/>
                                                      </w:divBdr>
                                                      <w:divsChild>
                                                        <w:div w:id="684212591">
                                                          <w:marLeft w:val="480"/>
                                                          <w:marRight w:val="0"/>
                                                          <w:marTop w:val="0"/>
                                                          <w:marBottom w:val="240"/>
                                                          <w:divBdr>
                                                            <w:top w:val="none" w:sz="0" w:space="0" w:color="auto"/>
                                                            <w:left w:val="none" w:sz="0" w:space="0" w:color="auto"/>
                                                            <w:bottom w:val="none" w:sz="0" w:space="0" w:color="auto"/>
                                                            <w:right w:val="none" w:sz="0" w:space="0" w:color="auto"/>
                                                          </w:divBdr>
                                                        </w:div>
                                                      </w:divsChild>
                                                    </w:div>
                                                    <w:div w:id="1866601341">
                                                      <w:marLeft w:val="0"/>
                                                      <w:marRight w:val="0"/>
                                                      <w:marTop w:val="210"/>
                                                      <w:marBottom w:val="210"/>
                                                      <w:divBdr>
                                                        <w:top w:val="none" w:sz="0" w:space="0" w:color="auto"/>
                                                        <w:left w:val="none" w:sz="0" w:space="0" w:color="auto"/>
                                                        <w:bottom w:val="none" w:sz="0" w:space="0" w:color="auto"/>
                                                        <w:right w:val="none" w:sz="0" w:space="0" w:color="auto"/>
                                                      </w:divBdr>
                                                      <w:divsChild>
                                                        <w:div w:id="1731348565">
                                                          <w:marLeft w:val="480"/>
                                                          <w:marRight w:val="0"/>
                                                          <w:marTop w:val="0"/>
                                                          <w:marBottom w:val="240"/>
                                                          <w:divBdr>
                                                            <w:top w:val="none" w:sz="0" w:space="0" w:color="auto"/>
                                                            <w:left w:val="none" w:sz="0" w:space="0" w:color="auto"/>
                                                            <w:bottom w:val="none" w:sz="0" w:space="0" w:color="auto"/>
                                                            <w:right w:val="none" w:sz="0" w:space="0" w:color="auto"/>
                                                          </w:divBdr>
                                                        </w:div>
                                                      </w:divsChild>
                                                    </w:div>
                                                    <w:div w:id="1874146459">
                                                      <w:marLeft w:val="0"/>
                                                      <w:marRight w:val="0"/>
                                                      <w:marTop w:val="210"/>
                                                      <w:marBottom w:val="210"/>
                                                      <w:divBdr>
                                                        <w:top w:val="none" w:sz="0" w:space="0" w:color="auto"/>
                                                        <w:left w:val="none" w:sz="0" w:space="0" w:color="auto"/>
                                                        <w:bottom w:val="none" w:sz="0" w:space="0" w:color="auto"/>
                                                        <w:right w:val="none" w:sz="0" w:space="0" w:color="auto"/>
                                                      </w:divBdr>
                                                      <w:divsChild>
                                                        <w:div w:id="1089470800">
                                                          <w:marLeft w:val="480"/>
                                                          <w:marRight w:val="0"/>
                                                          <w:marTop w:val="0"/>
                                                          <w:marBottom w:val="240"/>
                                                          <w:divBdr>
                                                            <w:top w:val="none" w:sz="0" w:space="0" w:color="auto"/>
                                                            <w:left w:val="none" w:sz="0" w:space="0" w:color="auto"/>
                                                            <w:bottom w:val="none" w:sz="0" w:space="0" w:color="auto"/>
                                                            <w:right w:val="none" w:sz="0" w:space="0" w:color="auto"/>
                                                          </w:divBdr>
                                                        </w:div>
                                                      </w:divsChild>
                                                    </w:div>
                                                    <w:div w:id="430593761">
                                                      <w:marLeft w:val="0"/>
                                                      <w:marRight w:val="0"/>
                                                      <w:marTop w:val="210"/>
                                                      <w:marBottom w:val="0"/>
                                                      <w:divBdr>
                                                        <w:top w:val="none" w:sz="0" w:space="0" w:color="auto"/>
                                                        <w:left w:val="none" w:sz="0" w:space="0" w:color="auto"/>
                                                        <w:bottom w:val="none" w:sz="0" w:space="0" w:color="auto"/>
                                                        <w:right w:val="none" w:sz="0" w:space="0" w:color="auto"/>
                                                      </w:divBdr>
                                                      <w:divsChild>
                                                        <w:div w:id="89451451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531172">
                              <w:marLeft w:val="0"/>
                              <w:marRight w:val="0"/>
                              <w:marTop w:val="210"/>
                              <w:marBottom w:val="210"/>
                              <w:divBdr>
                                <w:top w:val="none" w:sz="0" w:space="0" w:color="auto"/>
                                <w:left w:val="none" w:sz="0" w:space="0" w:color="auto"/>
                                <w:bottom w:val="none" w:sz="0" w:space="0" w:color="auto"/>
                                <w:right w:val="none" w:sz="0" w:space="0" w:color="auto"/>
                              </w:divBdr>
                              <w:divsChild>
                                <w:div w:id="877083407">
                                  <w:marLeft w:val="480"/>
                                  <w:marRight w:val="0"/>
                                  <w:marTop w:val="0"/>
                                  <w:marBottom w:val="240"/>
                                  <w:divBdr>
                                    <w:top w:val="none" w:sz="0" w:space="0" w:color="auto"/>
                                    <w:left w:val="none" w:sz="0" w:space="0" w:color="auto"/>
                                    <w:bottom w:val="none" w:sz="0" w:space="0" w:color="auto"/>
                                    <w:right w:val="none" w:sz="0" w:space="0" w:color="auto"/>
                                  </w:divBdr>
                                </w:div>
                              </w:divsChild>
                            </w:div>
                            <w:div w:id="1437477546">
                              <w:marLeft w:val="0"/>
                              <w:marRight w:val="0"/>
                              <w:marTop w:val="210"/>
                              <w:marBottom w:val="0"/>
                              <w:divBdr>
                                <w:top w:val="none" w:sz="0" w:space="0" w:color="auto"/>
                                <w:left w:val="none" w:sz="0" w:space="0" w:color="auto"/>
                                <w:bottom w:val="none" w:sz="0" w:space="0" w:color="auto"/>
                                <w:right w:val="none" w:sz="0" w:space="0" w:color="auto"/>
                              </w:divBdr>
                              <w:divsChild>
                                <w:div w:id="175180712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736696">
      <w:bodyDiv w:val="1"/>
      <w:marLeft w:val="0"/>
      <w:marRight w:val="0"/>
      <w:marTop w:val="0"/>
      <w:marBottom w:val="0"/>
      <w:divBdr>
        <w:top w:val="none" w:sz="0" w:space="0" w:color="auto"/>
        <w:left w:val="none" w:sz="0" w:space="0" w:color="auto"/>
        <w:bottom w:val="none" w:sz="0" w:space="0" w:color="auto"/>
        <w:right w:val="none" w:sz="0" w:space="0" w:color="auto"/>
      </w:divBdr>
      <w:divsChild>
        <w:div w:id="653680938">
          <w:marLeft w:val="0"/>
          <w:marRight w:val="0"/>
          <w:marTop w:val="480"/>
          <w:marBottom w:val="60"/>
          <w:divBdr>
            <w:top w:val="none" w:sz="0" w:space="0" w:color="auto"/>
            <w:left w:val="none" w:sz="0" w:space="0" w:color="auto"/>
            <w:bottom w:val="none" w:sz="0" w:space="0" w:color="auto"/>
            <w:right w:val="none" w:sz="0" w:space="0" w:color="auto"/>
          </w:divBdr>
        </w:div>
        <w:div w:id="829565942">
          <w:marLeft w:val="0"/>
          <w:marRight w:val="0"/>
          <w:marTop w:val="0"/>
          <w:marBottom w:val="0"/>
          <w:divBdr>
            <w:top w:val="none" w:sz="0" w:space="0" w:color="auto"/>
            <w:left w:val="none" w:sz="0" w:space="0" w:color="auto"/>
            <w:bottom w:val="none" w:sz="0" w:space="0" w:color="auto"/>
            <w:right w:val="none" w:sz="0" w:space="0" w:color="auto"/>
          </w:divBdr>
          <w:divsChild>
            <w:div w:id="234125785">
              <w:marLeft w:val="0"/>
              <w:marRight w:val="0"/>
              <w:marTop w:val="0"/>
              <w:marBottom w:val="0"/>
              <w:divBdr>
                <w:top w:val="none" w:sz="0" w:space="0" w:color="auto"/>
                <w:left w:val="none" w:sz="0" w:space="0" w:color="auto"/>
                <w:bottom w:val="none" w:sz="0" w:space="0" w:color="auto"/>
                <w:right w:val="none" w:sz="0" w:space="0" w:color="auto"/>
              </w:divBdr>
              <w:divsChild>
                <w:div w:id="105734079">
                  <w:marLeft w:val="0"/>
                  <w:marRight w:val="0"/>
                  <w:marTop w:val="210"/>
                  <w:marBottom w:val="210"/>
                  <w:divBdr>
                    <w:top w:val="none" w:sz="0" w:space="0" w:color="auto"/>
                    <w:left w:val="none" w:sz="0" w:space="0" w:color="auto"/>
                    <w:bottom w:val="none" w:sz="0" w:space="0" w:color="auto"/>
                    <w:right w:val="none" w:sz="0" w:space="0" w:color="auto"/>
                  </w:divBdr>
                  <w:divsChild>
                    <w:div w:id="1016539626">
                      <w:marLeft w:val="480"/>
                      <w:marRight w:val="0"/>
                      <w:marTop w:val="0"/>
                      <w:marBottom w:val="240"/>
                      <w:divBdr>
                        <w:top w:val="none" w:sz="0" w:space="0" w:color="auto"/>
                        <w:left w:val="none" w:sz="0" w:space="0" w:color="auto"/>
                        <w:bottom w:val="none" w:sz="0" w:space="0" w:color="auto"/>
                        <w:right w:val="none" w:sz="0" w:space="0" w:color="auto"/>
                      </w:divBdr>
                      <w:divsChild>
                        <w:div w:id="1736732544">
                          <w:marLeft w:val="0"/>
                          <w:marRight w:val="0"/>
                          <w:marTop w:val="0"/>
                          <w:marBottom w:val="0"/>
                          <w:divBdr>
                            <w:top w:val="none" w:sz="0" w:space="0" w:color="auto"/>
                            <w:left w:val="none" w:sz="0" w:space="0" w:color="auto"/>
                            <w:bottom w:val="none" w:sz="0" w:space="0" w:color="auto"/>
                            <w:right w:val="none" w:sz="0" w:space="0" w:color="auto"/>
                          </w:divBdr>
                          <w:divsChild>
                            <w:div w:id="1663578783">
                              <w:marLeft w:val="0"/>
                              <w:marRight w:val="0"/>
                              <w:marTop w:val="210"/>
                              <w:marBottom w:val="210"/>
                              <w:divBdr>
                                <w:top w:val="none" w:sz="0" w:space="0" w:color="auto"/>
                                <w:left w:val="none" w:sz="0" w:space="0" w:color="auto"/>
                                <w:bottom w:val="none" w:sz="0" w:space="0" w:color="auto"/>
                                <w:right w:val="none" w:sz="0" w:space="0" w:color="auto"/>
                              </w:divBdr>
                              <w:divsChild>
                                <w:div w:id="1029377901">
                                  <w:marLeft w:val="480"/>
                                  <w:marRight w:val="0"/>
                                  <w:marTop w:val="0"/>
                                  <w:marBottom w:val="240"/>
                                  <w:divBdr>
                                    <w:top w:val="none" w:sz="0" w:space="0" w:color="auto"/>
                                    <w:left w:val="none" w:sz="0" w:space="0" w:color="auto"/>
                                    <w:bottom w:val="none" w:sz="0" w:space="0" w:color="auto"/>
                                    <w:right w:val="none" w:sz="0" w:space="0" w:color="auto"/>
                                  </w:divBdr>
                                </w:div>
                              </w:divsChild>
                            </w:div>
                            <w:div w:id="38626263">
                              <w:marLeft w:val="0"/>
                              <w:marRight w:val="0"/>
                              <w:marTop w:val="210"/>
                              <w:marBottom w:val="210"/>
                              <w:divBdr>
                                <w:top w:val="none" w:sz="0" w:space="0" w:color="auto"/>
                                <w:left w:val="none" w:sz="0" w:space="0" w:color="auto"/>
                                <w:bottom w:val="none" w:sz="0" w:space="0" w:color="auto"/>
                                <w:right w:val="none" w:sz="0" w:space="0" w:color="auto"/>
                              </w:divBdr>
                              <w:divsChild>
                                <w:div w:id="50691131">
                                  <w:marLeft w:val="480"/>
                                  <w:marRight w:val="0"/>
                                  <w:marTop w:val="0"/>
                                  <w:marBottom w:val="240"/>
                                  <w:divBdr>
                                    <w:top w:val="none" w:sz="0" w:space="0" w:color="auto"/>
                                    <w:left w:val="none" w:sz="0" w:space="0" w:color="auto"/>
                                    <w:bottom w:val="none" w:sz="0" w:space="0" w:color="auto"/>
                                    <w:right w:val="none" w:sz="0" w:space="0" w:color="auto"/>
                                  </w:divBdr>
                                </w:div>
                              </w:divsChild>
                            </w:div>
                            <w:div w:id="1821343626">
                              <w:marLeft w:val="0"/>
                              <w:marRight w:val="0"/>
                              <w:marTop w:val="210"/>
                              <w:marBottom w:val="210"/>
                              <w:divBdr>
                                <w:top w:val="none" w:sz="0" w:space="0" w:color="auto"/>
                                <w:left w:val="none" w:sz="0" w:space="0" w:color="auto"/>
                                <w:bottom w:val="none" w:sz="0" w:space="0" w:color="auto"/>
                                <w:right w:val="none" w:sz="0" w:space="0" w:color="auto"/>
                              </w:divBdr>
                              <w:divsChild>
                                <w:div w:id="1606963142">
                                  <w:marLeft w:val="480"/>
                                  <w:marRight w:val="0"/>
                                  <w:marTop w:val="0"/>
                                  <w:marBottom w:val="240"/>
                                  <w:divBdr>
                                    <w:top w:val="none" w:sz="0" w:space="0" w:color="auto"/>
                                    <w:left w:val="none" w:sz="0" w:space="0" w:color="auto"/>
                                    <w:bottom w:val="none" w:sz="0" w:space="0" w:color="auto"/>
                                    <w:right w:val="none" w:sz="0" w:space="0" w:color="auto"/>
                                  </w:divBdr>
                                </w:div>
                              </w:divsChild>
                            </w:div>
                            <w:div w:id="1913348872">
                              <w:marLeft w:val="0"/>
                              <w:marRight w:val="0"/>
                              <w:marTop w:val="210"/>
                              <w:marBottom w:val="210"/>
                              <w:divBdr>
                                <w:top w:val="none" w:sz="0" w:space="0" w:color="auto"/>
                                <w:left w:val="none" w:sz="0" w:space="0" w:color="auto"/>
                                <w:bottom w:val="none" w:sz="0" w:space="0" w:color="auto"/>
                                <w:right w:val="none" w:sz="0" w:space="0" w:color="auto"/>
                              </w:divBdr>
                              <w:divsChild>
                                <w:div w:id="1814366175">
                                  <w:marLeft w:val="480"/>
                                  <w:marRight w:val="0"/>
                                  <w:marTop w:val="0"/>
                                  <w:marBottom w:val="240"/>
                                  <w:divBdr>
                                    <w:top w:val="none" w:sz="0" w:space="0" w:color="auto"/>
                                    <w:left w:val="none" w:sz="0" w:space="0" w:color="auto"/>
                                    <w:bottom w:val="none" w:sz="0" w:space="0" w:color="auto"/>
                                    <w:right w:val="none" w:sz="0" w:space="0" w:color="auto"/>
                                  </w:divBdr>
                                </w:div>
                              </w:divsChild>
                            </w:div>
                            <w:div w:id="929000071">
                              <w:marLeft w:val="0"/>
                              <w:marRight w:val="0"/>
                              <w:marTop w:val="210"/>
                              <w:marBottom w:val="210"/>
                              <w:divBdr>
                                <w:top w:val="none" w:sz="0" w:space="0" w:color="auto"/>
                                <w:left w:val="none" w:sz="0" w:space="0" w:color="auto"/>
                                <w:bottom w:val="none" w:sz="0" w:space="0" w:color="auto"/>
                                <w:right w:val="none" w:sz="0" w:space="0" w:color="auto"/>
                              </w:divBdr>
                              <w:divsChild>
                                <w:div w:id="1300302597">
                                  <w:marLeft w:val="480"/>
                                  <w:marRight w:val="0"/>
                                  <w:marTop w:val="0"/>
                                  <w:marBottom w:val="240"/>
                                  <w:divBdr>
                                    <w:top w:val="none" w:sz="0" w:space="0" w:color="auto"/>
                                    <w:left w:val="none" w:sz="0" w:space="0" w:color="auto"/>
                                    <w:bottom w:val="none" w:sz="0" w:space="0" w:color="auto"/>
                                    <w:right w:val="none" w:sz="0" w:space="0" w:color="auto"/>
                                  </w:divBdr>
                                </w:div>
                              </w:divsChild>
                            </w:div>
                            <w:div w:id="1687292067">
                              <w:marLeft w:val="0"/>
                              <w:marRight w:val="0"/>
                              <w:marTop w:val="210"/>
                              <w:marBottom w:val="0"/>
                              <w:divBdr>
                                <w:top w:val="none" w:sz="0" w:space="0" w:color="auto"/>
                                <w:left w:val="none" w:sz="0" w:space="0" w:color="auto"/>
                                <w:bottom w:val="none" w:sz="0" w:space="0" w:color="auto"/>
                                <w:right w:val="none" w:sz="0" w:space="0" w:color="auto"/>
                              </w:divBdr>
                              <w:divsChild>
                                <w:div w:id="150963910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91364795">
                  <w:marLeft w:val="0"/>
                  <w:marRight w:val="0"/>
                  <w:marTop w:val="210"/>
                  <w:marBottom w:val="210"/>
                  <w:divBdr>
                    <w:top w:val="none" w:sz="0" w:space="0" w:color="auto"/>
                    <w:left w:val="none" w:sz="0" w:space="0" w:color="auto"/>
                    <w:bottom w:val="none" w:sz="0" w:space="0" w:color="auto"/>
                    <w:right w:val="none" w:sz="0" w:space="0" w:color="auto"/>
                  </w:divBdr>
                  <w:divsChild>
                    <w:div w:id="638531422">
                      <w:marLeft w:val="480"/>
                      <w:marRight w:val="0"/>
                      <w:marTop w:val="0"/>
                      <w:marBottom w:val="240"/>
                      <w:divBdr>
                        <w:top w:val="none" w:sz="0" w:space="0" w:color="auto"/>
                        <w:left w:val="none" w:sz="0" w:space="0" w:color="auto"/>
                        <w:bottom w:val="none" w:sz="0" w:space="0" w:color="auto"/>
                        <w:right w:val="none" w:sz="0" w:space="0" w:color="auto"/>
                      </w:divBdr>
                      <w:divsChild>
                        <w:div w:id="898712635">
                          <w:marLeft w:val="0"/>
                          <w:marRight w:val="0"/>
                          <w:marTop w:val="0"/>
                          <w:marBottom w:val="0"/>
                          <w:divBdr>
                            <w:top w:val="none" w:sz="0" w:space="0" w:color="auto"/>
                            <w:left w:val="none" w:sz="0" w:space="0" w:color="auto"/>
                            <w:bottom w:val="none" w:sz="0" w:space="0" w:color="auto"/>
                            <w:right w:val="none" w:sz="0" w:space="0" w:color="auto"/>
                          </w:divBdr>
                          <w:divsChild>
                            <w:div w:id="980420687">
                              <w:marLeft w:val="0"/>
                              <w:marRight w:val="0"/>
                              <w:marTop w:val="210"/>
                              <w:marBottom w:val="210"/>
                              <w:divBdr>
                                <w:top w:val="none" w:sz="0" w:space="0" w:color="auto"/>
                                <w:left w:val="none" w:sz="0" w:space="0" w:color="auto"/>
                                <w:bottom w:val="none" w:sz="0" w:space="0" w:color="auto"/>
                                <w:right w:val="none" w:sz="0" w:space="0" w:color="auto"/>
                              </w:divBdr>
                              <w:divsChild>
                                <w:div w:id="906261570">
                                  <w:marLeft w:val="480"/>
                                  <w:marRight w:val="0"/>
                                  <w:marTop w:val="0"/>
                                  <w:marBottom w:val="240"/>
                                  <w:divBdr>
                                    <w:top w:val="none" w:sz="0" w:space="0" w:color="auto"/>
                                    <w:left w:val="none" w:sz="0" w:space="0" w:color="auto"/>
                                    <w:bottom w:val="none" w:sz="0" w:space="0" w:color="auto"/>
                                    <w:right w:val="none" w:sz="0" w:space="0" w:color="auto"/>
                                  </w:divBdr>
                                </w:div>
                              </w:divsChild>
                            </w:div>
                            <w:div w:id="2119062230">
                              <w:marLeft w:val="0"/>
                              <w:marRight w:val="0"/>
                              <w:marTop w:val="210"/>
                              <w:marBottom w:val="210"/>
                              <w:divBdr>
                                <w:top w:val="none" w:sz="0" w:space="0" w:color="auto"/>
                                <w:left w:val="none" w:sz="0" w:space="0" w:color="auto"/>
                                <w:bottom w:val="none" w:sz="0" w:space="0" w:color="auto"/>
                                <w:right w:val="none" w:sz="0" w:space="0" w:color="auto"/>
                              </w:divBdr>
                              <w:divsChild>
                                <w:div w:id="1352872156">
                                  <w:marLeft w:val="480"/>
                                  <w:marRight w:val="0"/>
                                  <w:marTop w:val="0"/>
                                  <w:marBottom w:val="240"/>
                                  <w:divBdr>
                                    <w:top w:val="none" w:sz="0" w:space="0" w:color="auto"/>
                                    <w:left w:val="none" w:sz="0" w:space="0" w:color="auto"/>
                                    <w:bottom w:val="none" w:sz="0" w:space="0" w:color="auto"/>
                                    <w:right w:val="none" w:sz="0" w:space="0" w:color="auto"/>
                                  </w:divBdr>
                                </w:div>
                              </w:divsChild>
                            </w:div>
                            <w:div w:id="1064257621">
                              <w:marLeft w:val="0"/>
                              <w:marRight w:val="0"/>
                              <w:marTop w:val="210"/>
                              <w:marBottom w:val="210"/>
                              <w:divBdr>
                                <w:top w:val="none" w:sz="0" w:space="0" w:color="auto"/>
                                <w:left w:val="none" w:sz="0" w:space="0" w:color="auto"/>
                                <w:bottom w:val="none" w:sz="0" w:space="0" w:color="auto"/>
                                <w:right w:val="none" w:sz="0" w:space="0" w:color="auto"/>
                              </w:divBdr>
                              <w:divsChild>
                                <w:div w:id="236525311">
                                  <w:marLeft w:val="480"/>
                                  <w:marRight w:val="0"/>
                                  <w:marTop w:val="0"/>
                                  <w:marBottom w:val="240"/>
                                  <w:divBdr>
                                    <w:top w:val="none" w:sz="0" w:space="0" w:color="auto"/>
                                    <w:left w:val="none" w:sz="0" w:space="0" w:color="auto"/>
                                    <w:bottom w:val="none" w:sz="0" w:space="0" w:color="auto"/>
                                    <w:right w:val="none" w:sz="0" w:space="0" w:color="auto"/>
                                  </w:divBdr>
                                </w:div>
                              </w:divsChild>
                            </w:div>
                            <w:div w:id="1180462373">
                              <w:marLeft w:val="0"/>
                              <w:marRight w:val="0"/>
                              <w:marTop w:val="210"/>
                              <w:marBottom w:val="210"/>
                              <w:divBdr>
                                <w:top w:val="none" w:sz="0" w:space="0" w:color="auto"/>
                                <w:left w:val="none" w:sz="0" w:space="0" w:color="auto"/>
                                <w:bottom w:val="none" w:sz="0" w:space="0" w:color="auto"/>
                                <w:right w:val="none" w:sz="0" w:space="0" w:color="auto"/>
                              </w:divBdr>
                              <w:divsChild>
                                <w:div w:id="276572128">
                                  <w:marLeft w:val="480"/>
                                  <w:marRight w:val="0"/>
                                  <w:marTop w:val="0"/>
                                  <w:marBottom w:val="240"/>
                                  <w:divBdr>
                                    <w:top w:val="none" w:sz="0" w:space="0" w:color="auto"/>
                                    <w:left w:val="none" w:sz="0" w:space="0" w:color="auto"/>
                                    <w:bottom w:val="none" w:sz="0" w:space="0" w:color="auto"/>
                                    <w:right w:val="none" w:sz="0" w:space="0" w:color="auto"/>
                                  </w:divBdr>
                                </w:div>
                              </w:divsChild>
                            </w:div>
                            <w:div w:id="1977758852">
                              <w:marLeft w:val="0"/>
                              <w:marRight w:val="0"/>
                              <w:marTop w:val="210"/>
                              <w:marBottom w:val="210"/>
                              <w:divBdr>
                                <w:top w:val="none" w:sz="0" w:space="0" w:color="auto"/>
                                <w:left w:val="none" w:sz="0" w:space="0" w:color="auto"/>
                                <w:bottom w:val="none" w:sz="0" w:space="0" w:color="auto"/>
                                <w:right w:val="none" w:sz="0" w:space="0" w:color="auto"/>
                              </w:divBdr>
                              <w:divsChild>
                                <w:div w:id="1410350364">
                                  <w:marLeft w:val="480"/>
                                  <w:marRight w:val="0"/>
                                  <w:marTop w:val="0"/>
                                  <w:marBottom w:val="240"/>
                                  <w:divBdr>
                                    <w:top w:val="none" w:sz="0" w:space="0" w:color="auto"/>
                                    <w:left w:val="none" w:sz="0" w:space="0" w:color="auto"/>
                                    <w:bottom w:val="none" w:sz="0" w:space="0" w:color="auto"/>
                                    <w:right w:val="none" w:sz="0" w:space="0" w:color="auto"/>
                                  </w:divBdr>
                                </w:div>
                              </w:divsChild>
                            </w:div>
                            <w:div w:id="1515653502">
                              <w:marLeft w:val="0"/>
                              <w:marRight w:val="0"/>
                              <w:marTop w:val="210"/>
                              <w:marBottom w:val="0"/>
                              <w:divBdr>
                                <w:top w:val="none" w:sz="0" w:space="0" w:color="auto"/>
                                <w:left w:val="none" w:sz="0" w:space="0" w:color="auto"/>
                                <w:bottom w:val="none" w:sz="0" w:space="0" w:color="auto"/>
                                <w:right w:val="none" w:sz="0" w:space="0" w:color="auto"/>
                              </w:divBdr>
                              <w:divsChild>
                                <w:div w:id="136729442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27320401">
                  <w:marLeft w:val="0"/>
                  <w:marRight w:val="0"/>
                  <w:marTop w:val="210"/>
                  <w:marBottom w:val="210"/>
                  <w:divBdr>
                    <w:top w:val="none" w:sz="0" w:space="0" w:color="auto"/>
                    <w:left w:val="none" w:sz="0" w:space="0" w:color="auto"/>
                    <w:bottom w:val="none" w:sz="0" w:space="0" w:color="auto"/>
                    <w:right w:val="none" w:sz="0" w:space="0" w:color="auto"/>
                  </w:divBdr>
                  <w:divsChild>
                    <w:div w:id="1429694277">
                      <w:marLeft w:val="480"/>
                      <w:marRight w:val="0"/>
                      <w:marTop w:val="0"/>
                      <w:marBottom w:val="240"/>
                      <w:divBdr>
                        <w:top w:val="none" w:sz="0" w:space="0" w:color="auto"/>
                        <w:left w:val="none" w:sz="0" w:space="0" w:color="auto"/>
                        <w:bottom w:val="none" w:sz="0" w:space="0" w:color="auto"/>
                        <w:right w:val="none" w:sz="0" w:space="0" w:color="auto"/>
                      </w:divBdr>
                      <w:divsChild>
                        <w:div w:id="1799295750">
                          <w:marLeft w:val="0"/>
                          <w:marRight w:val="0"/>
                          <w:marTop w:val="0"/>
                          <w:marBottom w:val="0"/>
                          <w:divBdr>
                            <w:top w:val="none" w:sz="0" w:space="0" w:color="auto"/>
                            <w:left w:val="none" w:sz="0" w:space="0" w:color="auto"/>
                            <w:bottom w:val="none" w:sz="0" w:space="0" w:color="auto"/>
                            <w:right w:val="none" w:sz="0" w:space="0" w:color="auto"/>
                          </w:divBdr>
                          <w:divsChild>
                            <w:div w:id="164708757">
                              <w:marLeft w:val="0"/>
                              <w:marRight w:val="0"/>
                              <w:marTop w:val="210"/>
                              <w:marBottom w:val="210"/>
                              <w:divBdr>
                                <w:top w:val="none" w:sz="0" w:space="0" w:color="auto"/>
                                <w:left w:val="none" w:sz="0" w:space="0" w:color="auto"/>
                                <w:bottom w:val="none" w:sz="0" w:space="0" w:color="auto"/>
                                <w:right w:val="none" w:sz="0" w:space="0" w:color="auto"/>
                              </w:divBdr>
                              <w:divsChild>
                                <w:div w:id="1386568557">
                                  <w:marLeft w:val="480"/>
                                  <w:marRight w:val="0"/>
                                  <w:marTop w:val="0"/>
                                  <w:marBottom w:val="240"/>
                                  <w:divBdr>
                                    <w:top w:val="none" w:sz="0" w:space="0" w:color="auto"/>
                                    <w:left w:val="none" w:sz="0" w:space="0" w:color="auto"/>
                                    <w:bottom w:val="none" w:sz="0" w:space="0" w:color="auto"/>
                                    <w:right w:val="none" w:sz="0" w:space="0" w:color="auto"/>
                                  </w:divBdr>
                                </w:div>
                              </w:divsChild>
                            </w:div>
                            <w:div w:id="1961035625">
                              <w:marLeft w:val="0"/>
                              <w:marRight w:val="0"/>
                              <w:marTop w:val="210"/>
                              <w:marBottom w:val="210"/>
                              <w:divBdr>
                                <w:top w:val="none" w:sz="0" w:space="0" w:color="auto"/>
                                <w:left w:val="none" w:sz="0" w:space="0" w:color="auto"/>
                                <w:bottom w:val="none" w:sz="0" w:space="0" w:color="auto"/>
                                <w:right w:val="none" w:sz="0" w:space="0" w:color="auto"/>
                              </w:divBdr>
                              <w:divsChild>
                                <w:div w:id="458494470">
                                  <w:marLeft w:val="480"/>
                                  <w:marRight w:val="0"/>
                                  <w:marTop w:val="0"/>
                                  <w:marBottom w:val="240"/>
                                  <w:divBdr>
                                    <w:top w:val="none" w:sz="0" w:space="0" w:color="auto"/>
                                    <w:left w:val="none" w:sz="0" w:space="0" w:color="auto"/>
                                    <w:bottom w:val="none" w:sz="0" w:space="0" w:color="auto"/>
                                    <w:right w:val="none" w:sz="0" w:space="0" w:color="auto"/>
                                  </w:divBdr>
                                </w:div>
                              </w:divsChild>
                            </w:div>
                            <w:div w:id="1623418737">
                              <w:marLeft w:val="0"/>
                              <w:marRight w:val="0"/>
                              <w:marTop w:val="210"/>
                              <w:marBottom w:val="210"/>
                              <w:divBdr>
                                <w:top w:val="none" w:sz="0" w:space="0" w:color="auto"/>
                                <w:left w:val="none" w:sz="0" w:space="0" w:color="auto"/>
                                <w:bottom w:val="none" w:sz="0" w:space="0" w:color="auto"/>
                                <w:right w:val="none" w:sz="0" w:space="0" w:color="auto"/>
                              </w:divBdr>
                              <w:divsChild>
                                <w:div w:id="1648319994">
                                  <w:marLeft w:val="480"/>
                                  <w:marRight w:val="0"/>
                                  <w:marTop w:val="0"/>
                                  <w:marBottom w:val="240"/>
                                  <w:divBdr>
                                    <w:top w:val="none" w:sz="0" w:space="0" w:color="auto"/>
                                    <w:left w:val="none" w:sz="0" w:space="0" w:color="auto"/>
                                    <w:bottom w:val="none" w:sz="0" w:space="0" w:color="auto"/>
                                    <w:right w:val="none" w:sz="0" w:space="0" w:color="auto"/>
                                  </w:divBdr>
                                </w:div>
                              </w:divsChild>
                            </w:div>
                            <w:div w:id="644704569">
                              <w:marLeft w:val="0"/>
                              <w:marRight w:val="0"/>
                              <w:marTop w:val="210"/>
                              <w:marBottom w:val="210"/>
                              <w:divBdr>
                                <w:top w:val="none" w:sz="0" w:space="0" w:color="auto"/>
                                <w:left w:val="none" w:sz="0" w:space="0" w:color="auto"/>
                                <w:bottom w:val="none" w:sz="0" w:space="0" w:color="auto"/>
                                <w:right w:val="none" w:sz="0" w:space="0" w:color="auto"/>
                              </w:divBdr>
                              <w:divsChild>
                                <w:div w:id="295062524">
                                  <w:marLeft w:val="480"/>
                                  <w:marRight w:val="0"/>
                                  <w:marTop w:val="0"/>
                                  <w:marBottom w:val="240"/>
                                  <w:divBdr>
                                    <w:top w:val="none" w:sz="0" w:space="0" w:color="auto"/>
                                    <w:left w:val="none" w:sz="0" w:space="0" w:color="auto"/>
                                    <w:bottom w:val="none" w:sz="0" w:space="0" w:color="auto"/>
                                    <w:right w:val="none" w:sz="0" w:space="0" w:color="auto"/>
                                  </w:divBdr>
                                </w:div>
                              </w:divsChild>
                            </w:div>
                            <w:div w:id="2105686517">
                              <w:marLeft w:val="0"/>
                              <w:marRight w:val="0"/>
                              <w:marTop w:val="210"/>
                              <w:marBottom w:val="210"/>
                              <w:divBdr>
                                <w:top w:val="none" w:sz="0" w:space="0" w:color="auto"/>
                                <w:left w:val="none" w:sz="0" w:space="0" w:color="auto"/>
                                <w:bottom w:val="none" w:sz="0" w:space="0" w:color="auto"/>
                                <w:right w:val="none" w:sz="0" w:space="0" w:color="auto"/>
                              </w:divBdr>
                              <w:divsChild>
                                <w:div w:id="1703359388">
                                  <w:marLeft w:val="480"/>
                                  <w:marRight w:val="0"/>
                                  <w:marTop w:val="0"/>
                                  <w:marBottom w:val="240"/>
                                  <w:divBdr>
                                    <w:top w:val="none" w:sz="0" w:space="0" w:color="auto"/>
                                    <w:left w:val="none" w:sz="0" w:space="0" w:color="auto"/>
                                    <w:bottom w:val="none" w:sz="0" w:space="0" w:color="auto"/>
                                    <w:right w:val="none" w:sz="0" w:space="0" w:color="auto"/>
                                  </w:divBdr>
                                </w:div>
                              </w:divsChild>
                            </w:div>
                            <w:div w:id="1591307523">
                              <w:marLeft w:val="0"/>
                              <w:marRight w:val="0"/>
                              <w:marTop w:val="210"/>
                              <w:marBottom w:val="210"/>
                              <w:divBdr>
                                <w:top w:val="none" w:sz="0" w:space="0" w:color="auto"/>
                                <w:left w:val="none" w:sz="0" w:space="0" w:color="auto"/>
                                <w:bottom w:val="none" w:sz="0" w:space="0" w:color="auto"/>
                                <w:right w:val="none" w:sz="0" w:space="0" w:color="auto"/>
                              </w:divBdr>
                              <w:divsChild>
                                <w:div w:id="299773861">
                                  <w:marLeft w:val="480"/>
                                  <w:marRight w:val="0"/>
                                  <w:marTop w:val="0"/>
                                  <w:marBottom w:val="240"/>
                                  <w:divBdr>
                                    <w:top w:val="none" w:sz="0" w:space="0" w:color="auto"/>
                                    <w:left w:val="none" w:sz="0" w:space="0" w:color="auto"/>
                                    <w:bottom w:val="none" w:sz="0" w:space="0" w:color="auto"/>
                                    <w:right w:val="none" w:sz="0" w:space="0" w:color="auto"/>
                                  </w:divBdr>
                                  <w:divsChild>
                                    <w:div w:id="329135698">
                                      <w:marLeft w:val="0"/>
                                      <w:marRight w:val="0"/>
                                      <w:marTop w:val="0"/>
                                      <w:marBottom w:val="0"/>
                                      <w:divBdr>
                                        <w:top w:val="none" w:sz="0" w:space="0" w:color="auto"/>
                                        <w:left w:val="none" w:sz="0" w:space="0" w:color="auto"/>
                                        <w:bottom w:val="none" w:sz="0" w:space="0" w:color="auto"/>
                                        <w:right w:val="none" w:sz="0" w:space="0" w:color="auto"/>
                                      </w:divBdr>
                                      <w:divsChild>
                                        <w:div w:id="463929950">
                                          <w:marLeft w:val="0"/>
                                          <w:marRight w:val="0"/>
                                          <w:marTop w:val="210"/>
                                          <w:marBottom w:val="210"/>
                                          <w:divBdr>
                                            <w:top w:val="none" w:sz="0" w:space="0" w:color="auto"/>
                                            <w:left w:val="none" w:sz="0" w:space="0" w:color="auto"/>
                                            <w:bottom w:val="none" w:sz="0" w:space="0" w:color="auto"/>
                                            <w:right w:val="none" w:sz="0" w:space="0" w:color="auto"/>
                                          </w:divBdr>
                                          <w:divsChild>
                                            <w:div w:id="392853803">
                                              <w:marLeft w:val="480"/>
                                              <w:marRight w:val="0"/>
                                              <w:marTop w:val="0"/>
                                              <w:marBottom w:val="240"/>
                                              <w:divBdr>
                                                <w:top w:val="none" w:sz="0" w:space="0" w:color="auto"/>
                                                <w:left w:val="none" w:sz="0" w:space="0" w:color="auto"/>
                                                <w:bottom w:val="none" w:sz="0" w:space="0" w:color="auto"/>
                                                <w:right w:val="none" w:sz="0" w:space="0" w:color="auto"/>
                                              </w:divBdr>
                                            </w:div>
                                          </w:divsChild>
                                        </w:div>
                                        <w:div w:id="1553694349">
                                          <w:marLeft w:val="0"/>
                                          <w:marRight w:val="0"/>
                                          <w:marTop w:val="210"/>
                                          <w:marBottom w:val="210"/>
                                          <w:divBdr>
                                            <w:top w:val="none" w:sz="0" w:space="0" w:color="auto"/>
                                            <w:left w:val="none" w:sz="0" w:space="0" w:color="auto"/>
                                            <w:bottom w:val="none" w:sz="0" w:space="0" w:color="auto"/>
                                            <w:right w:val="none" w:sz="0" w:space="0" w:color="auto"/>
                                          </w:divBdr>
                                          <w:divsChild>
                                            <w:div w:id="1781945773">
                                              <w:marLeft w:val="480"/>
                                              <w:marRight w:val="0"/>
                                              <w:marTop w:val="0"/>
                                              <w:marBottom w:val="240"/>
                                              <w:divBdr>
                                                <w:top w:val="none" w:sz="0" w:space="0" w:color="auto"/>
                                                <w:left w:val="none" w:sz="0" w:space="0" w:color="auto"/>
                                                <w:bottom w:val="none" w:sz="0" w:space="0" w:color="auto"/>
                                                <w:right w:val="none" w:sz="0" w:space="0" w:color="auto"/>
                                              </w:divBdr>
                                            </w:div>
                                          </w:divsChild>
                                        </w:div>
                                        <w:div w:id="1094403761">
                                          <w:marLeft w:val="0"/>
                                          <w:marRight w:val="0"/>
                                          <w:marTop w:val="210"/>
                                          <w:marBottom w:val="0"/>
                                          <w:divBdr>
                                            <w:top w:val="none" w:sz="0" w:space="0" w:color="auto"/>
                                            <w:left w:val="none" w:sz="0" w:space="0" w:color="auto"/>
                                            <w:bottom w:val="none" w:sz="0" w:space="0" w:color="auto"/>
                                            <w:right w:val="none" w:sz="0" w:space="0" w:color="auto"/>
                                          </w:divBdr>
                                          <w:divsChild>
                                            <w:div w:id="5639487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69969621">
                              <w:marLeft w:val="0"/>
                              <w:marRight w:val="0"/>
                              <w:marTop w:val="210"/>
                              <w:marBottom w:val="0"/>
                              <w:divBdr>
                                <w:top w:val="none" w:sz="0" w:space="0" w:color="auto"/>
                                <w:left w:val="none" w:sz="0" w:space="0" w:color="auto"/>
                                <w:bottom w:val="none" w:sz="0" w:space="0" w:color="auto"/>
                                <w:right w:val="none" w:sz="0" w:space="0" w:color="auto"/>
                              </w:divBdr>
                              <w:divsChild>
                                <w:div w:id="116012394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90708332">
                  <w:marLeft w:val="0"/>
                  <w:marRight w:val="0"/>
                  <w:marTop w:val="210"/>
                  <w:marBottom w:val="210"/>
                  <w:divBdr>
                    <w:top w:val="none" w:sz="0" w:space="0" w:color="auto"/>
                    <w:left w:val="none" w:sz="0" w:space="0" w:color="auto"/>
                    <w:bottom w:val="none" w:sz="0" w:space="0" w:color="auto"/>
                    <w:right w:val="none" w:sz="0" w:space="0" w:color="auto"/>
                  </w:divBdr>
                  <w:divsChild>
                    <w:div w:id="882133533">
                      <w:marLeft w:val="480"/>
                      <w:marRight w:val="0"/>
                      <w:marTop w:val="0"/>
                      <w:marBottom w:val="240"/>
                      <w:divBdr>
                        <w:top w:val="none" w:sz="0" w:space="0" w:color="auto"/>
                        <w:left w:val="none" w:sz="0" w:space="0" w:color="auto"/>
                        <w:bottom w:val="none" w:sz="0" w:space="0" w:color="auto"/>
                        <w:right w:val="none" w:sz="0" w:space="0" w:color="auto"/>
                      </w:divBdr>
                      <w:divsChild>
                        <w:div w:id="428502555">
                          <w:marLeft w:val="0"/>
                          <w:marRight w:val="0"/>
                          <w:marTop w:val="0"/>
                          <w:marBottom w:val="0"/>
                          <w:divBdr>
                            <w:top w:val="none" w:sz="0" w:space="0" w:color="auto"/>
                            <w:left w:val="none" w:sz="0" w:space="0" w:color="auto"/>
                            <w:bottom w:val="none" w:sz="0" w:space="0" w:color="auto"/>
                            <w:right w:val="none" w:sz="0" w:space="0" w:color="auto"/>
                          </w:divBdr>
                          <w:divsChild>
                            <w:div w:id="1032457636">
                              <w:marLeft w:val="0"/>
                              <w:marRight w:val="0"/>
                              <w:marTop w:val="210"/>
                              <w:marBottom w:val="210"/>
                              <w:divBdr>
                                <w:top w:val="none" w:sz="0" w:space="0" w:color="auto"/>
                                <w:left w:val="none" w:sz="0" w:space="0" w:color="auto"/>
                                <w:bottom w:val="none" w:sz="0" w:space="0" w:color="auto"/>
                                <w:right w:val="none" w:sz="0" w:space="0" w:color="auto"/>
                              </w:divBdr>
                              <w:divsChild>
                                <w:div w:id="2013756263">
                                  <w:marLeft w:val="480"/>
                                  <w:marRight w:val="0"/>
                                  <w:marTop w:val="0"/>
                                  <w:marBottom w:val="240"/>
                                  <w:divBdr>
                                    <w:top w:val="none" w:sz="0" w:space="0" w:color="auto"/>
                                    <w:left w:val="none" w:sz="0" w:space="0" w:color="auto"/>
                                    <w:bottom w:val="none" w:sz="0" w:space="0" w:color="auto"/>
                                    <w:right w:val="none" w:sz="0" w:space="0" w:color="auto"/>
                                  </w:divBdr>
                                </w:div>
                              </w:divsChild>
                            </w:div>
                            <w:div w:id="908418596">
                              <w:marLeft w:val="0"/>
                              <w:marRight w:val="0"/>
                              <w:marTop w:val="210"/>
                              <w:marBottom w:val="210"/>
                              <w:divBdr>
                                <w:top w:val="none" w:sz="0" w:space="0" w:color="auto"/>
                                <w:left w:val="none" w:sz="0" w:space="0" w:color="auto"/>
                                <w:bottom w:val="none" w:sz="0" w:space="0" w:color="auto"/>
                                <w:right w:val="none" w:sz="0" w:space="0" w:color="auto"/>
                              </w:divBdr>
                              <w:divsChild>
                                <w:div w:id="1346512820">
                                  <w:marLeft w:val="480"/>
                                  <w:marRight w:val="0"/>
                                  <w:marTop w:val="0"/>
                                  <w:marBottom w:val="240"/>
                                  <w:divBdr>
                                    <w:top w:val="none" w:sz="0" w:space="0" w:color="auto"/>
                                    <w:left w:val="none" w:sz="0" w:space="0" w:color="auto"/>
                                    <w:bottom w:val="none" w:sz="0" w:space="0" w:color="auto"/>
                                    <w:right w:val="none" w:sz="0" w:space="0" w:color="auto"/>
                                  </w:divBdr>
                                </w:div>
                              </w:divsChild>
                            </w:div>
                            <w:div w:id="125049949">
                              <w:marLeft w:val="0"/>
                              <w:marRight w:val="0"/>
                              <w:marTop w:val="210"/>
                              <w:marBottom w:val="210"/>
                              <w:divBdr>
                                <w:top w:val="none" w:sz="0" w:space="0" w:color="auto"/>
                                <w:left w:val="none" w:sz="0" w:space="0" w:color="auto"/>
                                <w:bottom w:val="none" w:sz="0" w:space="0" w:color="auto"/>
                                <w:right w:val="none" w:sz="0" w:space="0" w:color="auto"/>
                              </w:divBdr>
                              <w:divsChild>
                                <w:div w:id="1091896477">
                                  <w:marLeft w:val="480"/>
                                  <w:marRight w:val="0"/>
                                  <w:marTop w:val="0"/>
                                  <w:marBottom w:val="240"/>
                                  <w:divBdr>
                                    <w:top w:val="none" w:sz="0" w:space="0" w:color="auto"/>
                                    <w:left w:val="none" w:sz="0" w:space="0" w:color="auto"/>
                                    <w:bottom w:val="none" w:sz="0" w:space="0" w:color="auto"/>
                                    <w:right w:val="none" w:sz="0" w:space="0" w:color="auto"/>
                                  </w:divBdr>
                                </w:div>
                              </w:divsChild>
                            </w:div>
                            <w:div w:id="1221094763">
                              <w:marLeft w:val="0"/>
                              <w:marRight w:val="0"/>
                              <w:marTop w:val="210"/>
                              <w:marBottom w:val="210"/>
                              <w:divBdr>
                                <w:top w:val="none" w:sz="0" w:space="0" w:color="auto"/>
                                <w:left w:val="none" w:sz="0" w:space="0" w:color="auto"/>
                                <w:bottom w:val="none" w:sz="0" w:space="0" w:color="auto"/>
                                <w:right w:val="none" w:sz="0" w:space="0" w:color="auto"/>
                              </w:divBdr>
                              <w:divsChild>
                                <w:div w:id="1022129822">
                                  <w:marLeft w:val="480"/>
                                  <w:marRight w:val="0"/>
                                  <w:marTop w:val="0"/>
                                  <w:marBottom w:val="240"/>
                                  <w:divBdr>
                                    <w:top w:val="none" w:sz="0" w:space="0" w:color="auto"/>
                                    <w:left w:val="none" w:sz="0" w:space="0" w:color="auto"/>
                                    <w:bottom w:val="none" w:sz="0" w:space="0" w:color="auto"/>
                                    <w:right w:val="none" w:sz="0" w:space="0" w:color="auto"/>
                                  </w:divBdr>
                                </w:div>
                              </w:divsChild>
                            </w:div>
                            <w:div w:id="306130528">
                              <w:marLeft w:val="0"/>
                              <w:marRight w:val="0"/>
                              <w:marTop w:val="210"/>
                              <w:marBottom w:val="210"/>
                              <w:divBdr>
                                <w:top w:val="none" w:sz="0" w:space="0" w:color="auto"/>
                                <w:left w:val="none" w:sz="0" w:space="0" w:color="auto"/>
                                <w:bottom w:val="none" w:sz="0" w:space="0" w:color="auto"/>
                                <w:right w:val="none" w:sz="0" w:space="0" w:color="auto"/>
                              </w:divBdr>
                              <w:divsChild>
                                <w:div w:id="1008216898">
                                  <w:marLeft w:val="480"/>
                                  <w:marRight w:val="0"/>
                                  <w:marTop w:val="0"/>
                                  <w:marBottom w:val="240"/>
                                  <w:divBdr>
                                    <w:top w:val="none" w:sz="0" w:space="0" w:color="auto"/>
                                    <w:left w:val="none" w:sz="0" w:space="0" w:color="auto"/>
                                    <w:bottom w:val="none" w:sz="0" w:space="0" w:color="auto"/>
                                    <w:right w:val="none" w:sz="0" w:space="0" w:color="auto"/>
                                  </w:divBdr>
                                </w:div>
                              </w:divsChild>
                            </w:div>
                            <w:div w:id="576861117">
                              <w:marLeft w:val="0"/>
                              <w:marRight w:val="0"/>
                              <w:marTop w:val="210"/>
                              <w:marBottom w:val="210"/>
                              <w:divBdr>
                                <w:top w:val="none" w:sz="0" w:space="0" w:color="auto"/>
                                <w:left w:val="none" w:sz="0" w:space="0" w:color="auto"/>
                                <w:bottom w:val="none" w:sz="0" w:space="0" w:color="auto"/>
                                <w:right w:val="none" w:sz="0" w:space="0" w:color="auto"/>
                              </w:divBdr>
                              <w:divsChild>
                                <w:div w:id="703988527">
                                  <w:marLeft w:val="480"/>
                                  <w:marRight w:val="0"/>
                                  <w:marTop w:val="0"/>
                                  <w:marBottom w:val="240"/>
                                  <w:divBdr>
                                    <w:top w:val="none" w:sz="0" w:space="0" w:color="auto"/>
                                    <w:left w:val="none" w:sz="0" w:space="0" w:color="auto"/>
                                    <w:bottom w:val="none" w:sz="0" w:space="0" w:color="auto"/>
                                    <w:right w:val="none" w:sz="0" w:space="0" w:color="auto"/>
                                  </w:divBdr>
                                </w:div>
                              </w:divsChild>
                            </w:div>
                            <w:div w:id="1312758036">
                              <w:marLeft w:val="0"/>
                              <w:marRight w:val="0"/>
                              <w:marTop w:val="210"/>
                              <w:marBottom w:val="210"/>
                              <w:divBdr>
                                <w:top w:val="none" w:sz="0" w:space="0" w:color="auto"/>
                                <w:left w:val="none" w:sz="0" w:space="0" w:color="auto"/>
                                <w:bottom w:val="none" w:sz="0" w:space="0" w:color="auto"/>
                                <w:right w:val="none" w:sz="0" w:space="0" w:color="auto"/>
                              </w:divBdr>
                              <w:divsChild>
                                <w:div w:id="2101564017">
                                  <w:marLeft w:val="480"/>
                                  <w:marRight w:val="0"/>
                                  <w:marTop w:val="0"/>
                                  <w:marBottom w:val="240"/>
                                  <w:divBdr>
                                    <w:top w:val="none" w:sz="0" w:space="0" w:color="auto"/>
                                    <w:left w:val="none" w:sz="0" w:space="0" w:color="auto"/>
                                    <w:bottom w:val="none" w:sz="0" w:space="0" w:color="auto"/>
                                    <w:right w:val="none" w:sz="0" w:space="0" w:color="auto"/>
                                  </w:divBdr>
                                </w:div>
                              </w:divsChild>
                            </w:div>
                            <w:div w:id="766465434">
                              <w:marLeft w:val="0"/>
                              <w:marRight w:val="0"/>
                              <w:marTop w:val="210"/>
                              <w:marBottom w:val="210"/>
                              <w:divBdr>
                                <w:top w:val="none" w:sz="0" w:space="0" w:color="auto"/>
                                <w:left w:val="none" w:sz="0" w:space="0" w:color="auto"/>
                                <w:bottom w:val="none" w:sz="0" w:space="0" w:color="auto"/>
                                <w:right w:val="none" w:sz="0" w:space="0" w:color="auto"/>
                              </w:divBdr>
                              <w:divsChild>
                                <w:div w:id="407046286">
                                  <w:marLeft w:val="480"/>
                                  <w:marRight w:val="0"/>
                                  <w:marTop w:val="0"/>
                                  <w:marBottom w:val="240"/>
                                  <w:divBdr>
                                    <w:top w:val="none" w:sz="0" w:space="0" w:color="auto"/>
                                    <w:left w:val="none" w:sz="0" w:space="0" w:color="auto"/>
                                    <w:bottom w:val="none" w:sz="0" w:space="0" w:color="auto"/>
                                    <w:right w:val="none" w:sz="0" w:space="0" w:color="auto"/>
                                  </w:divBdr>
                                </w:div>
                              </w:divsChild>
                            </w:div>
                            <w:div w:id="1513177430">
                              <w:marLeft w:val="0"/>
                              <w:marRight w:val="0"/>
                              <w:marTop w:val="210"/>
                              <w:marBottom w:val="0"/>
                              <w:divBdr>
                                <w:top w:val="none" w:sz="0" w:space="0" w:color="auto"/>
                                <w:left w:val="none" w:sz="0" w:space="0" w:color="auto"/>
                                <w:bottom w:val="none" w:sz="0" w:space="0" w:color="auto"/>
                                <w:right w:val="none" w:sz="0" w:space="0" w:color="auto"/>
                              </w:divBdr>
                              <w:divsChild>
                                <w:div w:id="52029035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14672973">
                  <w:marLeft w:val="0"/>
                  <w:marRight w:val="0"/>
                  <w:marTop w:val="210"/>
                  <w:marBottom w:val="210"/>
                  <w:divBdr>
                    <w:top w:val="none" w:sz="0" w:space="0" w:color="auto"/>
                    <w:left w:val="none" w:sz="0" w:space="0" w:color="auto"/>
                    <w:bottom w:val="none" w:sz="0" w:space="0" w:color="auto"/>
                    <w:right w:val="none" w:sz="0" w:space="0" w:color="auto"/>
                  </w:divBdr>
                  <w:divsChild>
                    <w:div w:id="1941715065">
                      <w:marLeft w:val="480"/>
                      <w:marRight w:val="0"/>
                      <w:marTop w:val="0"/>
                      <w:marBottom w:val="240"/>
                      <w:divBdr>
                        <w:top w:val="none" w:sz="0" w:space="0" w:color="auto"/>
                        <w:left w:val="none" w:sz="0" w:space="0" w:color="auto"/>
                        <w:bottom w:val="none" w:sz="0" w:space="0" w:color="auto"/>
                        <w:right w:val="none" w:sz="0" w:space="0" w:color="auto"/>
                      </w:divBdr>
                      <w:divsChild>
                        <w:div w:id="801726150">
                          <w:marLeft w:val="0"/>
                          <w:marRight w:val="0"/>
                          <w:marTop w:val="0"/>
                          <w:marBottom w:val="0"/>
                          <w:divBdr>
                            <w:top w:val="none" w:sz="0" w:space="0" w:color="auto"/>
                            <w:left w:val="none" w:sz="0" w:space="0" w:color="auto"/>
                            <w:bottom w:val="none" w:sz="0" w:space="0" w:color="auto"/>
                            <w:right w:val="none" w:sz="0" w:space="0" w:color="auto"/>
                          </w:divBdr>
                          <w:divsChild>
                            <w:div w:id="821700188">
                              <w:marLeft w:val="0"/>
                              <w:marRight w:val="0"/>
                              <w:marTop w:val="0"/>
                              <w:marBottom w:val="0"/>
                              <w:divBdr>
                                <w:top w:val="none" w:sz="0" w:space="0" w:color="auto"/>
                                <w:left w:val="none" w:sz="0" w:space="0" w:color="auto"/>
                                <w:bottom w:val="none" w:sz="0" w:space="0" w:color="auto"/>
                                <w:right w:val="none" w:sz="0" w:space="0" w:color="auto"/>
                              </w:divBdr>
                              <w:divsChild>
                                <w:div w:id="166959917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667960">
                  <w:marLeft w:val="0"/>
                  <w:marRight w:val="0"/>
                  <w:marTop w:val="210"/>
                  <w:marBottom w:val="210"/>
                  <w:divBdr>
                    <w:top w:val="none" w:sz="0" w:space="0" w:color="auto"/>
                    <w:left w:val="none" w:sz="0" w:space="0" w:color="auto"/>
                    <w:bottom w:val="none" w:sz="0" w:space="0" w:color="auto"/>
                    <w:right w:val="none" w:sz="0" w:space="0" w:color="auto"/>
                  </w:divBdr>
                  <w:divsChild>
                    <w:div w:id="1394695794">
                      <w:marLeft w:val="480"/>
                      <w:marRight w:val="0"/>
                      <w:marTop w:val="0"/>
                      <w:marBottom w:val="240"/>
                      <w:divBdr>
                        <w:top w:val="none" w:sz="0" w:space="0" w:color="auto"/>
                        <w:left w:val="none" w:sz="0" w:space="0" w:color="auto"/>
                        <w:bottom w:val="none" w:sz="0" w:space="0" w:color="auto"/>
                        <w:right w:val="none" w:sz="0" w:space="0" w:color="auto"/>
                      </w:divBdr>
                      <w:divsChild>
                        <w:div w:id="1910847904">
                          <w:marLeft w:val="0"/>
                          <w:marRight w:val="0"/>
                          <w:marTop w:val="0"/>
                          <w:marBottom w:val="0"/>
                          <w:divBdr>
                            <w:top w:val="none" w:sz="0" w:space="0" w:color="auto"/>
                            <w:left w:val="none" w:sz="0" w:space="0" w:color="auto"/>
                            <w:bottom w:val="none" w:sz="0" w:space="0" w:color="auto"/>
                            <w:right w:val="none" w:sz="0" w:space="0" w:color="auto"/>
                          </w:divBdr>
                          <w:divsChild>
                            <w:div w:id="930548363">
                              <w:marLeft w:val="0"/>
                              <w:marRight w:val="0"/>
                              <w:marTop w:val="210"/>
                              <w:marBottom w:val="210"/>
                              <w:divBdr>
                                <w:top w:val="none" w:sz="0" w:space="0" w:color="auto"/>
                                <w:left w:val="none" w:sz="0" w:space="0" w:color="auto"/>
                                <w:bottom w:val="none" w:sz="0" w:space="0" w:color="auto"/>
                                <w:right w:val="none" w:sz="0" w:space="0" w:color="auto"/>
                              </w:divBdr>
                              <w:divsChild>
                                <w:div w:id="1867058065">
                                  <w:marLeft w:val="480"/>
                                  <w:marRight w:val="0"/>
                                  <w:marTop w:val="0"/>
                                  <w:marBottom w:val="240"/>
                                  <w:divBdr>
                                    <w:top w:val="none" w:sz="0" w:space="0" w:color="auto"/>
                                    <w:left w:val="none" w:sz="0" w:space="0" w:color="auto"/>
                                    <w:bottom w:val="none" w:sz="0" w:space="0" w:color="auto"/>
                                    <w:right w:val="none" w:sz="0" w:space="0" w:color="auto"/>
                                  </w:divBdr>
                                </w:div>
                              </w:divsChild>
                            </w:div>
                            <w:div w:id="1114250248">
                              <w:marLeft w:val="0"/>
                              <w:marRight w:val="0"/>
                              <w:marTop w:val="210"/>
                              <w:marBottom w:val="210"/>
                              <w:divBdr>
                                <w:top w:val="none" w:sz="0" w:space="0" w:color="auto"/>
                                <w:left w:val="none" w:sz="0" w:space="0" w:color="auto"/>
                                <w:bottom w:val="none" w:sz="0" w:space="0" w:color="auto"/>
                                <w:right w:val="none" w:sz="0" w:space="0" w:color="auto"/>
                              </w:divBdr>
                              <w:divsChild>
                                <w:div w:id="1886672603">
                                  <w:marLeft w:val="480"/>
                                  <w:marRight w:val="0"/>
                                  <w:marTop w:val="0"/>
                                  <w:marBottom w:val="240"/>
                                  <w:divBdr>
                                    <w:top w:val="none" w:sz="0" w:space="0" w:color="auto"/>
                                    <w:left w:val="none" w:sz="0" w:space="0" w:color="auto"/>
                                    <w:bottom w:val="none" w:sz="0" w:space="0" w:color="auto"/>
                                    <w:right w:val="none" w:sz="0" w:space="0" w:color="auto"/>
                                  </w:divBdr>
                                </w:div>
                              </w:divsChild>
                            </w:div>
                            <w:div w:id="211119213">
                              <w:marLeft w:val="0"/>
                              <w:marRight w:val="0"/>
                              <w:marTop w:val="210"/>
                              <w:marBottom w:val="210"/>
                              <w:divBdr>
                                <w:top w:val="none" w:sz="0" w:space="0" w:color="auto"/>
                                <w:left w:val="none" w:sz="0" w:space="0" w:color="auto"/>
                                <w:bottom w:val="none" w:sz="0" w:space="0" w:color="auto"/>
                                <w:right w:val="none" w:sz="0" w:space="0" w:color="auto"/>
                              </w:divBdr>
                              <w:divsChild>
                                <w:div w:id="1889368570">
                                  <w:marLeft w:val="480"/>
                                  <w:marRight w:val="0"/>
                                  <w:marTop w:val="0"/>
                                  <w:marBottom w:val="240"/>
                                  <w:divBdr>
                                    <w:top w:val="none" w:sz="0" w:space="0" w:color="auto"/>
                                    <w:left w:val="none" w:sz="0" w:space="0" w:color="auto"/>
                                    <w:bottom w:val="none" w:sz="0" w:space="0" w:color="auto"/>
                                    <w:right w:val="none" w:sz="0" w:space="0" w:color="auto"/>
                                  </w:divBdr>
                                </w:div>
                              </w:divsChild>
                            </w:div>
                            <w:div w:id="564687054">
                              <w:marLeft w:val="0"/>
                              <w:marRight w:val="0"/>
                              <w:marTop w:val="210"/>
                              <w:marBottom w:val="210"/>
                              <w:divBdr>
                                <w:top w:val="none" w:sz="0" w:space="0" w:color="auto"/>
                                <w:left w:val="none" w:sz="0" w:space="0" w:color="auto"/>
                                <w:bottom w:val="none" w:sz="0" w:space="0" w:color="auto"/>
                                <w:right w:val="none" w:sz="0" w:space="0" w:color="auto"/>
                              </w:divBdr>
                              <w:divsChild>
                                <w:div w:id="885608438">
                                  <w:marLeft w:val="480"/>
                                  <w:marRight w:val="0"/>
                                  <w:marTop w:val="0"/>
                                  <w:marBottom w:val="240"/>
                                  <w:divBdr>
                                    <w:top w:val="none" w:sz="0" w:space="0" w:color="auto"/>
                                    <w:left w:val="none" w:sz="0" w:space="0" w:color="auto"/>
                                    <w:bottom w:val="none" w:sz="0" w:space="0" w:color="auto"/>
                                    <w:right w:val="none" w:sz="0" w:space="0" w:color="auto"/>
                                  </w:divBdr>
                                </w:div>
                              </w:divsChild>
                            </w:div>
                            <w:div w:id="1740324885">
                              <w:marLeft w:val="0"/>
                              <w:marRight w:val="0"/>
                              <w:marTop w:val="210"/>
                              <w:marBottom w:val="0"/>
                              <w:divBdr>
                                <w:top w:val="none" w:sz="0" w:space="0" w:color="auto"/>
                                <w:left w:val="none" w:sz="0" w:space="0" w:color="auto"/>
                                <w:bottom w:val="none" w:sz="0" w:space="0" w:color="auto"/>
                                <w:right w:val="none" w:sz="0" w:space="0" w:color="auto"/>
                              </w:divBdr>
                              <w:divsChild>
                                <w:div w:id="880172068">
                                  <w:marLeft w:val="480"/>
                                  <w:marRight w:val="0"/>
                                  <w:marTop w:val="0"/>
                                  <w:marBottom w:val="240"/>
                                  <w:divBdr>
                                    <w:top w:val="none" w:sz="0" w:space="0" w:color="auto"/>
                                    <w:left w:val="none" w:sz="0" w:space="0" w:color="auto"/>
                                    <w:bottom w:val="none" w:sz="0" w:space="0" w:color="auto"/>
                                    <w:right w:val="none" w:sz="0" w:space="0" w:color="auto"/>
                                  </w:divBdr>
                                  <w:divsChild>
                                    <w:div w:id="345131735">
                                      <w:marLeft w:val="0"/>
                                      <w:marRight w:val="0"/>
                                      <w:marTop w:val="0"/>
                                      <w:marBottom w:val="0"/>
                                      <w:divBdr>
                                        <w:top w:val="none" w:sz="0" w:space="0" w:color="auto"/>
                                        <w:left w:val="none" w:sz="0" w:space="0" w:color="auto"/>
                                        <w:bottom w:val="none" w:sz="0" w:space="0" w:color="auto"/>
                                        <w:right w:val="none" w:sz="0" w:space="0" w:color="auto"/>
                                      </w:divBdr>
                                      <w:divsChild>
                                        <w:div w:id="2113475516">
                                          <w:marLeft w:val="0"/>
                                          <w:marRight w:val="0"/>
                                          <w:marTop w:val="210"/>
                                          <w:marBottom w:val="210"/>
                                          <w:divBdr>
                                            <w:top w:val="none" w:sz="0" w:space="0" w:color="auto"/>
                                            <w:left w:val="none" w:sz="0" w:space="0" w:color="auto"/>
                                            <w:bottom w:val="none" w:sz="0" w:space="0" w:color="auto"/>
                                            <w:right w:val="none" w:sz="0" w:space="0" w:color="auto"/>
                                          </w:divBdr>
                                          <w:divsChild>
                                            <w:div w:id="723988126">
                                              <w:marLeft w:val="480"/>
                                              <w:marRight w:val="0"/>
                                              <w:marTop w:val="0"/>
                                              <w:marBottom w:val="240"/>
                                              <w:divBdr>
                                                <w:top w:val="none" w:sz="0" w:space="0" w:color="auto"/>
                                                <w:left w:val="none" w:sz="0" w:space="0" w:color="auto"/>
                                                <w:bottom w:val="none" w:sz="0" w:space="0" w:color="auto"/>
                                                <w:right w:val="none" w:sz="0" w:space="0" w:color="auto"/>
                                              </w:divBdr>
                                            </w:div>
                                          </w:divsChild>
                                        </w:div>
                                        <w:div w:id="1956869252">
                                          <w:marLeft w:val="0"/>
                                          <w:marRight w:val="0"/>
                                          <w:marTop w:val="210"/>
                                          <w:marBottom w:val="210"/>
                                          <w:divBdr>
                                            <w:top w:val="none" w:sz="0" w:space="0" w:color="auto"/>
                                            <w:left w:val="none" w:sz="0" w:space="0" w:color="auto"/>
                                            <w:bottom w:val="none" w:sz="0" w:space="0" w:color="auto"/>
                                            <w:right w:val="none" w:sz="0" w:space="0" w:color="auto"/>
                                          </w:divBdr>
                                          <w:divsChild>
                                            <w:div w:id="754858271">
                                              <w:marLeft w:val="480"/>
                                              <w:marRight w:val="0"/>
                                              <w:marTop w:val="0"/>
                                              <w:marBottom w:val="240"/>
                                              <w:divBdr>
                                                <w:top w:val="none" w:sz="0" w:space="0" w:color="auto"/>
                                                <w:left w:val="none" w:sz="0" w:space="0" w:color="auto"/>
                                                <w:bottom w:val="none" w:sz="0" w:space="0" w:color="auto"/>
                                                <w:right w:val="none" w:sz="0" w:space="0" w:color="auto"/>
                                              </w:divBdr>
                                            </w:div>
                                          </w:divsChild>
                                        </w:div>
                                        <w:div w:id="444547436">
                                          <w:marLeft w:val="0"/>
                                          <w:marRight w:val="0"/>
                                          <w:marTop w:val="210"/>
                                          <w:marBottom w:val="210"/>
                                          <w:divBdr>
                                            <w:top w:val="none" w:sz="0" w:space="0" w:color="auto"/>
                                            <w:left w:val="none" w:sz="0" w:space="0" w:color="auto"/>
                                            <w:bottom w:val="none" w:sz="0" w:space="0" w:color="auto"/>
                                            <w:right w:val="none" w:sz="0" w:space="0" w:color="auto"/>
                                          </w:divBdr>
                                          <w:divsChild>
                                            <w:div w:id="91435853">
                                              <w:marLeft w:val="480"/>
                                              <w:marRight w:val="0"/>
                                              <w:marTop w:val="0"/>
                                              <w:marBottom w:val="240"/>
                                              <w:divBdr>
                                                <w:top w:val="none" w:sz="0" w:space="0" w:color="auto"/>
                                                <w:left w:val="none" w:sz="0" w:space="0" w:color="auto"/>
                                                <w:bottom w:val="none" w:sz="0" w:space="0" w:color="auto"/>
                                                <w:right w:val="none" w:sz="0" w:space="0" w:color="auto"/>
                                              </w:divBdr>
                                            </w:div>
                                          </w:divsChild>
                                        </w:div>
                                        <w:div w:id="388577123">
                                          <w:marLeft w:val="0"/>
                                          <w:marRight w:val="0"/>
                                          <w:marTop w:val="210"/>
                                          <w:marBottom w:val="210"/>
                                          <w:divBdr>
                                            <w:top w:val="none" w:sz="0" w:space="0" w:color="auto"/>
                                            <w:left w:val="none" w:sz="0" w:space="0" w:color="auto"/>
                                            <w:bottom w:val="none" w:sz="0" w:space="0" w:color="auto"/>
                                            <w:right w:val="none" w:sz="0" w:space="0" w:color="auto"/>
                                          </w:divBdr>
                                          <w:divsChild>
                                            <w:div w:id="1596790813">
                                              <w:marLeft w:val="480"/>
                                              <w:marRight w:val="0"/>
                                              <w:marTop w:val="0"/>
                                              <w:marBottom w:val="240"/>
                                              <w:divBdr>
                                                <w:top w:val="none" w:sz="0" w:space="0" w:color="auto"/>
                                                <w:left w:val="none" w:sz="0" w:space="0" w:color="auto"/>
                                                <w:bottom w:val="none" w:sz="0" w:space="0" w:color="auto"/>
                                                <w:right w:val="none" w:sz="0" w:space="0" w:color="auto"/>
                                              </w:divBdr>
                                            </w:div>
                                          </w:divsChild>
                                        </w:div>
                                        <w:div w:id="612711386">
                                          <w:marLeft w:val="0"/>
                                          <w:marRight w:val="0"/>
                                          <w:marTop w:val="210"/>
                                          <w:marBottom w:val="210"/>
                                          <w:divBdr>
                                            <w:top w:val="none" w:sz="0" w:space="0" w:color="auto"/>
                                            <w:left w:val="none" w:sz="0" w:space="0" w:color="auto"/>
                                            <w:bottom w:val="none" w:sz="0" w:space="0" w:color="auto"/>
                                            <w:right w:val="none" w:sz="0" w:space="0" w:color="auto"/>
                                          </w:divBdr>
                                          <w:divsChild>
                                            <w:div w:id="1611205420">
                                              <w:marLeft w:val="480"/>
                                              <w:marRight w:val="0"/>
                                              <w:marTop w:val="0"/>
                                              <w:marBottom w:val="240"/>
                                              <w:divBdr>
                                                <w:top w:val="none" w:sz="0" w:space="0" w:color="auto"/>
                                                <w:left w:val="none" w:sz="0" w:space="0" w:color="auto"/>
                                                <w:bottom w:val="none" w:sz="0" w:space="0" w:color="auto"/>
                                                <w:right w:val="none" w:sz="0" w:space="0" w:color="auto"/>
                                              </w:divBdr>
                                            </w:div>
                                          </w:divsChild>
                                        </w:div>
                                        <w:div w:id="882670098">
                                          <w:marLeft w:val="0"/>
                                          <w:marRight w:val="0"/>
                                          <w:marTop w:val="210"/>
                                          <w:marBottom w:val="210"/>
                                          <w:divBdr>
                                            <w:top w:val="none" w:sz="0" w:space="0" w:color="auto"/>
                                            <w:left w:val="none" w:sz="0" w:space="0" w:color="auto"/>
                                            <w:bottom w:val="none" w:sz="0" w:space="0" w:color="auto"/>
                                            <w:right w:val="none" w:sz="0" w:space="0" w:color="auto"/>
                                          </w:divBdr>
                                          <w:divsChild>
                                            <w:div w:id="771127466">
                                              <w:marLeft w:val="480"/>
                                              <w:marRight w:val="0"/>
                                              <w:marTop w:val="0"/>
                                              <w:marBottom w:val="240"/>
                                              <w:divBdr>
                                                <w:top w:val="none" w:sz="0" w:space="0" w:color="auto"/>
                                                <w:left w:val="none" w:sz="0" w:space="0" w:color="auto"/>
                                                <w:bottom w:val="none" w:sz="0" w:space="0" w:color="auto"/>
                                                <w:right w:val="none" w:sz="0" w:space="0" w:color="auto"/>
                                              </w:divBdr>
                                            </w:div>
                                          </w:divsChild>
                                        </w:div>
                                        <w:div w:id="1319726027">
                                          <w:marLeft w:val="0"/>
                                          <w:marRight w:val="0"/>
                                          <w:marTop w:val="210"/>
                                          <w:marBottom w:val="210"/>
                                          <w:divBdr>
                                            <w:top w:val="none" w:sz="0" w:space="0" w:color="auto"/>
                                            <w:left w:val="none" w:sz="0" w:space="0" w:color="auto"/>
                                            <w:bottom w:val="none" w:sz="0" w:space="0" w:color="auto"/>
                                            <w:right w:val="none" w:sz="0" w:space="0" w:color="auto"/>
                                          </w:divBdr>
                                          <w:divsChild>
                                            <w:div w:id="1006438149">
                                              <w:marLeft w:val="480"/>
                                              <w:marRight w:val="0"/>
                                              <w:marTop w:val="0"/>
                                              <w:marBottom w:val="240"/>
                                              <w:divBdr>
                                                <w:top w:val="none" w:sz="0" w:space="0" w:color="auto"/>
                                                <w:left w:val="none" w:sz="0" w:space="0" w:color="auto"/>
                                                <w:bottom w:val="none" w:sz="0" w:space="0" w:color="auto"/>
                                                <w:right w:val="none" w:sz="0" w:space="0" w:color="auto"/>
                                              </w:divBdr>
                                            </w:div>
                                          </w:divsChild>
                                        </w:div>
                                        <w:div w:id="281770254">
                                          <w:marLeft w:val="0"/>
                                          <w:marRight w:val="0"/>
                                          <w:marTop w:val="210"/>
                                          <w:marBottom w:val="210"/>
                                          <w:divBdr>
                                            <w:top w:val="none" w:sz="0" w:space="0" w:color="auto"/>
                                            <w:left w:val="none" w:sz="0" w:space="0" w:color="auto"/>
                                            <w:bottom w:val="none" w:sz="0" w:space="0" w:color="auto"/>
                                            <w:right w:val="none" w:sz="0" w:space="0" w:color="auto"/>
                                          </w:divBdr>
                                          <w:divsChild>
                                            <w:div w:id="373310019">
                                              <w:marLeft w:val="480"/>
                                              <w:marRight w:val="0"/>
                                              <w:marTop w:val="0"/>
                                              <w:marBottom w:val="240"/>
                                              <w:divBdr>
                                                <w:top w:val="none" w:sz="0" w:space="0" w:color="auto"/>
                                                <w:left w:val="none" w:sz="0" w:space="0" w:color="auto"/>
                                                <w:bottom w:val="none" w:sz="0" w:space="0" w:color="auto"/>
                                                <w:right w:val="none" w:sz="0" w:space="0" w:color="auto"/>
                                              </w:divBdr>
                                              <w:divsChild>
                                                <w:div w:id="1775830844">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730690930">
                                          <w:marLeft w:val="0"/>
                                          <w:marRight w:val="0"/>
                                          <w:marTop w:val="210"/>
                                          <w:marBottom w:val="210"/>
                                          <w:divBdr>
                                            <w:top w:val="none" w:sz="0" w:space="0" w:color="auto"/>
                                            <w:left w:val="none" w:sz="0" w:space="0" w:color="auto"/>
                                            <w:bottom w:val="none" w:sz="0" w:space="0" w:color="auto"/>
                                            <w:right w:val="none" w:sz="0" w:space="0" w:color="auto"/>
                                          </w:divBdr>
                                          <w:divsChild>
                                            <w:div w:id="1006134655">
                                              <w:marLeft w:val="480"/>
                                              <w:marRight w:val="0"/>
                                              <w:marTop w:val="0"/>
                                              <w:marBottom w:val="240"/>
                                              <w:divBdr>
                                                <w:top w:val="none" w:sz="0" w:space="0" w:color="auto"/>
                                                <w:left w:val="none" w:sz="0" w:space="0" w:color="auto"/>
                                                <w:bottom w:val="none" w:sz="0" w:space="0" w:color="auto"/>
                                                <w:right w:val="none" w:sz="0" w:space="0" w:color="auto"/>
                                              </w:divBdr>
                                            </w:div>
                                          </w:divsChild>
                                        </w:div>
                                        <w:div w:id="180094297">
                                          <w:marLeft w:val="0"/>
                                          <w:marRight w:val="0"/>
                                          <w:marTop w:val="210"/>
                                          <w:marBottom w:val="210"/>
                                          <w:divBdr>
                                            <w:top w:val="none" w:sz="0" w:space="0" w:color="auto"/>
                                            <w:left w:val="none" w:sz="0" w:space="0" w:color="auto"/>
                                            <w:bottom w:val="none" w:sz="0" w:space="0" w:color="auto"/>
                                            <w:right w:val="none" w:sz="0" w:space="0" w:color="auto"/>
                                          </w:divBdr>
                                          <w:divsChild>
                                            <w:div w:id="427123095">
                                              <w:marLeft w:val="480"/>
                                              <w:marRight w:val="0"/>
                                              <w:marTop w:val="0"/>
                                              <w:marBottom w:val="240"/>
                                              <w:divBdr>
                                                <w:top w:val="none" w:sz="0" w:space="0" w:color="auto"/>
                                                <w:left w:val="none" w:sz="0" w:space="0" w:color="auto"/>
                                                <w:bottom w:val="none" w:sz="0" w:space="0" w:color="auto"/>
                                                <w:right w:val="none" w:sz="0" w:space="0" w:color="auto"/>
                                              </w:divBdr>
                                            </w:div>
                                          </w:divsChild>
                                        </w:div>
                                        <w:div w:id="232932120">
                                          <w:marLeft w:val="0"/>
                                          <w:marRight w:val="0"/>
                                          <w:marTop w:val="210"/>
                                          <w:marBottom w:val="0"/>
                                          <w:divBdr>
                                            <w:top w:val="none" w:sz="0" w:space="0" w:color="auto"/>
                                            <w:left w:val="none" w:sz="0" w:space="0" w:color="auto"/>
                                            <w:bottom w:val="none" w:sz="0" w:space="0" w:color="auto"/>
                                            <w:right w:val="none" w:sz="0" w:space="0" w:color="auto"/>
                                          </w:divBdr>
                                          <w:divsChild>
                                            <w:div w:id="113652847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531731">
                  <w:marLeft w:val="0"/>
                  <w:marRight w:val="0"/>
                  <w:marTop w:val="210"/>
                  <w:marBottom w:val="210"/>
                  <w:divBdr>
                    <w:top w:val="none" w:sz="0" w:space="0" w:color="auto"/>
                    <w:left w:val="none" w:sz="0" w:space="0" w:color="auto"/>
                    <w:bottom w:val="none" w:sz="0" w:space="0" w:color="auto"/>
                    <w:right w:val="none" w:sz="0" w:space="0" w:color="auto"/>
                  </w:divBdr>
                  <w:divsChild>
                    <w:div w:id="1438990271">
                      <w:marLeft w:val="480"/>
                      <w:marRight w:val="0"/>
                      <w:marTop w:val="0"/>
                      <w:marBottom w:val="240"/>
                      <w:divBdr>
                        <w:top w:val="none" w:sz="0" w:space="0" w:color="auto"/>
                        <w:left w:val="none" w:sz="0" w:space="0" w:color="auto"/>
                        <w:bottom w:val="none" w:sz="0" w:space="0" w:color="auto"/>
                        <w:right w:val="none" w:sz="0" w:space="0" w:color="auto"/>
                      </w:divBdr>
                      <w:divsChild>
                        <w:div w:id="1367949569">
                          <w:marLeft w:val="0"/>
                          <w:marRight w:val="0"/>
                          <w:marTop w:val="0"/>
                          <w:marBottom w:val="0"/>
                          <w:divBdr>
                            <w:top w:val="none" w:sz="0" w:space="0" w:color="auto"/>
                            <w:left w:val="none" w:sz="0" w:space="0" w:color="auto"/>
                            <w:bottom w:val="none" w:sz="0" w:space="0" w:color="auto"/>
                            <w:right w:val="none" w:sz="0" w:space="0" w:color="auto"/>
                          </w:divBdr>
                          <w:divsChild>
                            <w:div w:id="984817405">
                              <w:marLeft w:val="0"/>
                              <w:marRight w:val="0"/>
                              <w:marTop w:val="210"/>
                              <w:marBottom w:val="210"/>
                              <w:divBdr>
                                <w:top w:val="none" w:sz="0" w:space="0" w:color="auto"/>
                                <w:left w:val="none" w:sz="0" w:space="0" w:color="auto"/>
                                <w:bottom w:val="none" w:sz="0" w:space="0" w:color="auto"/>
                                <w:right w:val="none" w:sz="0" w:space="0" w:color="auto"/>
                              </w:divBdr>
                              <w:divsChild>
                                <w:div w:id="1343513131">
                                  <w:marLeft w:val="480"/>
                                  <w:marRight w:val="0"/>
                                  <w:marTop w:val="0"/>
                                  <w:marBottom w:val="240"/>
                                  <w:divBdr>
                                    <w:top w:val="none" w:sz="0" w:space="0" w:color="auto"/>
                                    <w:left w:val="none" w:sz="0" w:space="0" w:color="auto"/>
                                    <w:bottom w:val="none" w:sz="0" w:space="0" w:color="auto"/>
                                    <w:right w:val="none" w:sz="0" w:space="0" w:color="auto"/>
                                  </w:divBdr>
                                </w:div>
                              </w:divsChild>
                            </w:div>
                            <w:div w:id="1898584483">
                              <w:marLeft w:val="0"/>
                              <w:marRight w:val="0"/>
                              <w:marTop w:val="210"/>
                              <w:marBottom w:val="210"/>
                              <w:divBdr>
                                <w:top w:val="none" w:sz="0" w:space="0" w:color="auto"/>
                                <w:left w:val="none" w:sz="0" w:space="0" w:color="auto"/>
                                <w:bottom w:val="none" w:sz="0" w:space="0" w:color="auto"/>
                                <w:right w:val="none" w:sz="0" w:space="0" w:color="auto"/>
                              </w:divBdr>
                              <w:divsChild>
                                <w:div w:id="1501189152">
                                  <w:marLeft w:val="480"/>
                                  <w:marRight w:val="0"/>
                                  <w:marTop w:val="0"/>
                                  <w:marBottom w:val="240"/>
                                  <w:divBdr>
                                    <w:top w:val="none" w:sz="0" w:space="0" w:color="auto"/>
                                    <w:left w:val="none" w:sz="0" w:space="0" w:color="auto"/>
                                    <w:bottom w:val="none" w:sz="0" w:space="0" w:color="auto"/>
                                    <w:right w:val="none" w:sz="0" w:space="0" w:color="auto"/>
                                  </w:divBdr>
                                </w:div>
                              </w:divsChild>
                            </w:div>
                            <w:div w:id="1919320028">
                              <w:marLeft w:val="0"/>
                              <w:marRight w:val="0"/>
                              <w:marTop w:val="210"/>
                              <w:marBottom w:val="210"/>
                              <w:divBdr>
                                <w:top w:val="none" w:sz="0" w:space="0" w:color="auto"/>
                                <w:left w:val="none" w:sz="0" w:space="0" w:color="auto"/>
                                <w:bottom w:val="none" w:sz="0" w:space="0" w:color="auto"/>
                                <w:right w:val="none" w:sz="0" w:space="0" w:color="auto"/>
                              </w:divBdr>
                              <w:divsChild>
                                <w:div w:id="497577481">
                                  <w:marLeft w:val="480"/>
                                  <w:marRight w:val="0"/>
                                  <w:marTop w:val="0"/>
                                  <w:marBottom w:val="240"/>
                                  <w:divBdr>
                                    <w:top w:val="none" w:sz="0" w:space="0" w:color="auto"/>
                                    <w:left w:val="none" w:sz="0" w:space="0" w:color="auto"/>
                                    <w:bottom w:val="none" w:sz="0" w:space="0" w:color="auto"/>
                                    <w:right w:val="none" w:sz="0" w:space="0" w:color="auto"/>
                                  </w:divBdr>
                                </w:div>
                              </w:divsChild>
                            </w:div>
                            <w:div w:id="1727683880">
                              <w:marLeft w:val="0"/>
                              <w:marRight w:val="0"/>
                              <w:marTop w:val="210"/>
                              <w:marBottom w:val="210"/>
                              <w:divBdr>
                                <w:top w:val="none" w:sz="0" w:space="0" w:color="auto"/>
                                <w:left w:val="none" w:sz="0" w:space="0" w:color="auto"/>
                                <w:bottom w:val="none" w:sz="0" w:space="0" w:color="auto"/>
                                <w:right w:val="none" w:sz="0" w:space="0" w:color="auto"/>
                              </w:divBdr>
                              <w:divsChild>
                                <w:div w:id="1076899599">
                                  <w:marLeft w:val="480"/>
                                  <w:marRight w:val="0"/>
                                  <w:marTop w:val="0"/>
                                  <w:marBottom w:val="240"/>
                                  <w:divBdr>
                                    <w:top w:val="none" w:sz="0" w:space="0" w:color="auto"/>
                                    <w:left w:val="none" w:sz="0" w:space="0" w:color="auto"/>
                                    <w:bottom w:val="none" w:sz="0" w:space="0" w:color="auto"/>
                                    <w:right w:val="none" w:sz="0" w:space="0" w:color="auto"/>
                                  </w:divBdr>
                                </w:div>
                              </w:divsChild>
                            </w:div>
                            <w:div w:id="753623235">
                              <w:marLeft w:val="0"/>
                              <w:marRight w:val="0"/>
                              <w:marTop w:val="210"/>
                              <w:marBottom w:val="210"/>
                              <w:divBdr>
                                <w:top w:val="none" w:sz="0" w:space="0" w:color="auto"/>
                                <w:left w:val="none" w:sz="0" w:space="0" w:color="auto"/>
                                <w:bottom w:val="none" w:sz="0" w:space="0" w:color="auto"/>
                                <w:right w:val="none" w:sz="0" w:space="0" w:color="auto"/>
                              </w:divBdr>
                              <w:divsChild>
                                <w:div w:id="2067491061">
                                  <w:marLeft w:val="480"/>
                                  <w:marRight w:val="0"/>
                                  <w:marTop w:val="0"/>
                                  <w:marBottom w:val="240"/>
                                  <w:divBdr>
                                    <w:top w:val="none" w:sz="0" w:space="0" w:color="auto"/>
                                    <w:left w:val="none" w:sz="0" w:space="0" w:color="auto"/>
                                    <w:bottom w:val="none" w:sz="0" w:space="0" w:color="auto"/>
                                    <w:right w:val="none" w:sz="0" w:space="0" w:color="auto"/>
                                  </w:divBdr>
                                </w:div>
                              </w:divsChild>
                            </w:div>
                            <w:div w:id="2136367356">
                              <w:marLeft w:val="0"/>
                              <w:marRight w:val="0"/>
                              <w:marTop w:val="210"/>
                              <w:marBottom w:val="0"/>
                              <w:divBdr>
                                <w:top w:val="none" w:sz="0" w:space="0" w:color="auto"/>
                                <w:left w:val="none" w:sz="0" w:space="0" w:color="auto"/>
                                <w:bottom w:val="none" w:sz="0" w:space="0" w:color="auto"/>
                                <w:right w:val="none" w:sz="0" w:space="0" w:color="auto"/>
                              </w:divBdr>
                              <w:divsChild>
                                <w:div w:id="132508801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0724311">
                  <w:marLeft w:val="0"/>
                  <w:marRight w:val="0"/>
                  <w:marTop w:val="210"/>
                  <w:marBottom w:val="210"/>
                  <w:divBdr>
                    <w:top w:val="none" w:sz="0" w:space="0" w:color="auto"/>
                    <w:left w:val="none" w:sz="0" w:space="0" w:color="auto"/>
                    <w:bottom w:val="none" w:sz="0" w:space="0" w:color="auto"/>
                    <w:right w:val="none" w:sz="0" w:space="0" w:color="auto"/>
                  </w:divBdr>
                  <w:divsChild>
                    <w:div w:id="307174155">
                      <w:marLeft w:val="480"/>
                      <w:marRight w:val="0"/>
                      <w:marTop w:val="0"/>
                      <w:marBottom w:val="240"/>
                      <w:divBdr>
                        <w:top w:val="none" w:sz="0" w:space="0" w:color="auto"/>
                        <w:left w:val="none" w:sz="0" w:space="0" w:color="auto"/>
                        <w:bottom w:val="none" w:sz="0" w:space="0" w:color="auto"/>
                        <w:right w:val="none" w:sz="0" w:space="0" w:color="auto"/>
                      </w:divBdr>
                      <w:divsChild>
                        <w:div w:id="830953075">
                          <w:marLeft w:val="0"/>
                          <w:marRight w:val="0"/>
                          <w:marTop w:val="0"/>
                          <w:marBottom w:val="0"/>
                          <w:divBdr>
                            <w:top w:val="none" w:sz="0" w:space="0" w:color="auto"/>
                            <w:left w:val="none" w:sz="0" w:space="0" w:color="auto"/>
                            <w:bottom w:val="none" w:sz="0" w:space="0" w:color="auto"/>
                            <w:right w:val="none" w:sz="0" w:space="0" w:color="auto"/>
                          </w:divBdr>
                          <w:divsChild>
                            <w:div w:id="1383675764">
                              <w:marLeft w:val="0"/>
                              <w:marRight w:val="0"/>
                              <w:marTop w:val="210"/>
                              <w:marBottom w:val="210"/>
                              <w:divBdr>
                                <w:top w:val="none" w:sz="0" w:space="0" w:color="auto"/>
                                <w:left w:val="none" w:sz="0" w:space="0" w:color="auto"/>
                                <w:bottom w:val="none" w:sz="0" w:space="0" w:color="auto"/>
                                <w:right w:val="none" w:sz="0" w:space="0" w:color="auto"/>
                              </w:divBdr>
                              <w:divsChild>
                                <w:div w:id="966274690">
                                  <w:marLeft w:val="480"/>
                                  <w:marRight w:val="0"/>
                                  <w:marTop w:val="0"/>
                                  <w:marBottom w:val="240"/>
                                  <w:divBdr>
                                    <w:top w:val="none" w:sz="0" w:space="0" w:color="auto"/>
                                    <w:left w:val="none" w:sz="0" w:space="0" w:color="auto"/>
                                    <w:bottom w:val="none" w:sz="0" w:space="0" w:color="auto"/>
                                    <w:right w:val="none" w:sz="0" w:space="0" w:color="auto"/>
                                  </w:divBdr>
                                </w:div>
                              </w:divsChild>
                            </w:div>
                            <w:div w:id="1836219782">
                              <w:marLeft w:val="0"/>
                              <w:marRight w:val="0"/>
                              <w:marTop w:val="210"/>
                              <w:marBottom w:val="0"/>
                              <w:divBdr>
                                <w:top w:val="none" w:sz="0" w:space="0" w:color="auto"/>
                                <w:left w:val="none" w:sz="0" w:space="0" w:color="auto"/>
                                <w:bottom w:val="none" w:sz="0" w:space="0" w:color="auto"/>
                                <w:right w:val="none" w:sz="0" w:space="0" w:color="auto"/>
                              </w:divBdr>
                              <w:divsChild>
                                <w:div w:id="201942637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3866131">
                  <w:marLeft w:val="0"/>
                  <w:marRight w:val="0"/>
                  <w:marTop w:val="210"/>
                  <w:marBottom w:val="210"/>
                  <w:divBdr>
                    <w:top w:val="none" w:sz="0" w:space="0" w:color="auto"/>
                    <w:left w:val="none" w:sz="0" w:space="0" w:color="auto"/>
                    <w:bottom w:val="none" w:sz="0" w:space="0" w:color="auto"/>
                    <w:right w:val="none" w:sz="0" w:space="0" w:color="auto"/>
                  </w:divBdr>
                  <w:divsChild>
                    <w:div w:id="320164610">
                      <w:marLeft w:val="480"/>
                      <w:marRight w:val="0"/>
                      <w:marTop w:val="0"/>
                      <w:marBottom w:val="240"/>
                      <w:divBdr>
                        <w:top w:val="none" w:sz="0" w:space="0" w:color="auto"/>
                        <w:left w:val="none" w:sz="0" w:space="0" w:color="auto"/>
                        <w:bottom w:val="none" w:sz="0" w:space="0" w:color="auto"/>
                        <w:right w:val="none" w:sz="0" w:space="0" w:color="auto"/>
                      </w:divBdr>
                      <w:divsChild>
                        <w:div w:id="843664362">
                          <w:marLeft w:val="0"/>
                          <w:marRight w:val="0"/>
                          <w:marTop w:val="0"/>
                          <w:marBottom w:val="210"/>
                          <w:divBdr>
                            <w:top w:val="none" w:sz="0" w:space="0" w:color="auto"/>
                            <w:left w:val="none" w:sz="0" w:space="0" w:color="auto"/>
                            <w:bottom w:val="none" w:sz="0" w:space="0" w:color="auto"/>
                            <w:right w:val="none" w:sz="0" w:space="0" w:color="auto"/>
                          </w:divBdr>
                        </w:div>
                        <w:div w:id="442648858">
                          <w:marLeft w:val="0"/>
                          <w:marRight w:val="0"/>
                          <w:marTop w:val="0"/>
                          <w:marBottom w:val="0"/>
                          <w:divBdr>
                            <w:top w:val="none" w:sz="0" w:space="0" w:color="auto"/>
                            <w:left w:val="none" w:sz="0" w:space="0" w:color="auto"/>
                            <w:bottom w:val="none" w:sz="0" w:space="0" w:color="auto"/>
                            <w:right w:val="none" w:sz="0" w:space="0" w:color="auto"/>
                          </w:divBdr>
                          <w:divsChild>
                            <w:div w:id="1803841064">
                              <w:marLeft w:val="0"/>
                              <w:marRight w:val="0"/>
                              <w:marTop w:val="210"/>
                              <w:marBottom w:val="210"/>
                              <w:divBdr>
                                <w:top w:val="none" w:sz="0" w:space="0" w:color="auto"/>
                                <w:left w:val="none" w:sz="0" w:space="0" w:color="auto"/>
                                <w:bottom w:val="none" w:sz="0" w:space="0" w:color="auto"/>
                                <w:right w:val="none" w:sz="0" w:space="0" w:color="auto"/>
                              </w:divBdr>
                              <w:divsChild>
                                <w:div w:id="1717850294">
                                  <w:marLeft w:val="480"/>
                                  <w:marRight w:val="0"/>
                                  <w:marTop w:val="0"/>
                                  <w:marBottom w:val="240"/>
                                  <w:divBdr>
                                    <w:top w:val="none" w:sz="0" w:space="0" w:color="auto"/>
                                    <w:left w:val="none" w:sz="0" w:space="0" w:color="auto"/>
                                    <w:bottom w:val="none" w:sz="0" w:space="0" w:color="auto"/>
                                    <w:right w:val="none" w:sz="0" w:space="0" w:color="auto"/>
                                  </w:divBdr>
                                </w:div>
                              </w:divsChild>
                            </w:div>
                            <w:div w:id="1553729082">
                              <w:marLeft w:val="0"/>
                              <w:marRight w:val="0"/>
                              <w:marTop w:val="210"/>
                              <w:marBottom w:val="210"/>
                              <w:divBdr>
                                <w:top w:val="none" w:sz="0" w:space="0" w:color="auto"/>
                                <w:left w:val="none" w:sz="0" w:space="0" w:color="auto"/>
                                <w:bottom w:val="none" w:sz="0" w:space="0" w:color="auto"/>
                                <w:right w:val="none" w:sz="0" w:space="0" w:color="auto"/>
                              </w:divBdr>
                              <w:divsChild>
                                <w:div w:id="593897083">
                                  <w:marLeft w:val="480"/>
                                  <w:marRight w:val="0"/>
                                  <w:marTop w:val="0"/>
                                  <w:marBottom w:val="240"/>
                                  <w:divBdr>
                                    <w:top w:val="none" w:sz="0" w:space="0" w:color="auto"/>
                                    <w:left w:val="none" w:sz="0" w:space="0" w:color="auto"/>
                                    <w:bottom w:val="none" w:sz="0" w:space="0" w:color="auto"/>
                                    <w:right w:val="none" w:sz="0" w:space="0" w:color="auto"/>
                                  </w:divBdr>
                                </w:div>
                              </w:divsChild>
                            </w:div>
                            <w:div w:id="1762724747">
                              <w:marLeft w:val="0"/>
                              <w:marRight w:val="0"/>
                              <w:marTop w:val="210"/>
                              <w:marBottom w:val="210"/>
                              <w:divBdr>
                                <w:top w:val="none" w:sz="0" w:space="0" w:color="auto"/>
                                <w:left w:val="none" w:sz="0" w:space="0" w:color="auto"/>
                                <w:bottom w:val="none" w:sz="0" w:space="0" w:color="auto"/>
                                <w:right w:val="none" w:sz="0" w:space="0" w:color="auto"/>
                              </w:divBdr>
                              <w:divsChild>
                                <w:div w:id="1613324911">
                                  <w:marLeft w:val="480"/>
                                  <w:marRight w:val="0"/>
                                  <w:marTop w:val="0"/>
                                  <w:marBottom w:val="240"/>
                                  <w:divBdr>
                                    <w:top w:val="none" w:sz="0" w:space="0" w:color="auto"/>
                                    <w:left w:val="none" w:sz="0" w:space="0" w:color="auto"/>
                                    <w:bottom w:val="none" w:sz="0" w:space="0" w:color="auto"/>
                                    <w:right w:val="none" w:sz="0" w:space="0" w:color="auto"/>
                                  </w:divBdr>
                                </w:div>
                              </w:divsChild>
                            </w:div>
                            <w:div w:id="985008346">
                              <w:marLeft w:val="0"/>
                              <w:marRight w:val="0"/>
                              <w:marTop w:val="210"/>
                              <w:marBottom w:val="210"/>
                              <w:divBdr>
                                <w:top w:val="none" w:sz="0" w:space="0" w:color="auto"/>
                                <w:left w:val="none" w:sz="0" w:space="0" w:color="auto"/>
                                <w:bottom w:val="none" w:sz="0" w:space="0" w:color="auto"/>
                                <w:right w:val="none" w:sz="0" w:space="0" w:color="auto"/>
                              </w:divBdr>
                              <w:divsChild>
                                <w:div w:id="1440486209">
                                  <w:marLeft w:val="480"/>
                                  <w:marRight w:val="0"/>
                                  <w:marTop w:val="0"/>
                                  <w:marBottom w:val="240"/>
                                  <w:divBdr>
                                    <w:top w:val="none" w:sz="0" w:space="0" w:color="auto"/>
                                    <w:left w:val="none" w:sz="0" w:space="0" w:color="auto"/>
                                    <w:bottom w:val="none" w:sz="0" w:space="0" w:color="auto"/>
                                    <w:right w:val="none" w:sz="0" w:space="0" w:color="auto"/>
                                  </w:divBdr>
                                </w:div>
                              </w:divsChild>
                            </w:div>
                            <w:div w:id="1903640087">
                              <w:marLeft w:val="0"/>
                              <w:marRight w:val="0"/>
                              <w:marTop w:val="210"/>
                              <w:marBottom w:val="210"/>
                              <w:divBdr>
                                <w:top w:val="none" w:sz="0" w:space="0" w:color="auto"/>
                                <w:left w:val="none" w:sz="0" w:space="0" w:color="auto"/>
                                <w:bottom w:val="none" w:sz="0" w:space="0" w:color="auto"/>
                                <w:right w:val="none" w:sz="0" w:space="0" w:color="auto"/>
                              </w:divBdr>
                              <w:divsChild>
                                <w:div w:id="341056777">
                                  <w:marLeft w:val="480"/>
                                  <w:marRight w:val="0"/>
                                  <w:marTop w:val="0"/>
                                  <w:marBottom w:val="240"/>
                                  <w:divBdr>
                                    <w:top w:val="none" w:sz="0" w:space="0" w:color="auto"/>
                                    <w:left w:val="none" w:sz="0" w:space="0" w:color="auto"/>
                                    <w:bottom w:val="none" w:sz="0" w:space="0" w:color="auto"/>
                                    <w:right w:val="none" w:sz="0" w:space="0" w:color="auto"/>
                                  </w:divBdr>
                                </w:div>
                              </w:divsChild>
                            </w:div>
                            <w:div w:id="1532957871">
                              <w:marLeft w:val="0"/>
                              <w:marRight w:val="0"/>
                              <w:marTop w:val="210"/>
                              <w:marBottom w:val="210"/>
                              <w:divBdr>
                                <w:top w:val="none" w:sz="0" w:space="0" w:color="auto"/>
                                <w:left w:val="none" w:sz="0" w:space="0" w:color="auto"/>
                                <w:bottom w:val="none" w:sz="0" w:space="0" w:color="auto"/>
                                <w:right w:val="none" w:sz="0" w:space="0" w:color="auto"/>
                              </w:divBdr>
                              <w:divsChild>
                                <w:div w:id="144013373">
                                  <w:marLeft w:val="480"/>
                                  <w:marRight w:val="0"/>
                                  <w:marTop w:val="0"/>
                                  <w:marBottom w:val="240"/>
                                  <w:divBdr>
                                    <w:top w:val="none" w:sz="0" w:space="0" w:color="auto"/>
                                    <w:left w:val="none" w:sz="0" w:space="0" w:color="auto"/>
                                    <w:bottom w:val="none" w:sz="0" w:space="0" w:color="auto"/>
                                    <w:right w:val="none" w:sz="0" w:space="0" w:color="auto"/>
                                  </w:divBdr>
                                </w:div>
                              </w:divsChild>
                            </w:div>
                            <w:div w:id="410469682">
                              <w:marLeft w:val="0"/>
                              <w:marRight w:val="0"/>
                              <w:marTop w:val="210"/>
                              <w:marBottom w:val="210"/>
                              <w:divBdr>
                                <w:top w:val="none" w:sz="0" w:space="0" w:color="auto"/>
                                <w:left w:val="none" w:sz="0" w:space="0" w:color="auto"/>
                                <w:bottom w:val="none" w:sz="0" w:space="0" w:color="auto"/>
                                <w:right w:val="none" w:sz="0" w:space="0" w:color="auto"/>
                              </w:divBdr>
                              <w:divsChild>
                                <w:div w:id="2144303373">
                                  <w:marLeft w:val="480"/>
                                  <w:marRight w:val="0"/>
                                  <w:marTop w:val="0"/>
                                  <w:marBottom w:val="240"/>
                                  <w:divBdr>
                                    <w:top w:val="none" w:sz="0" w:space="0" w:color="auto"/>
                                    <w:left w:val="none" w:sz="0" w:space="0" w:color="auto"/>
                                    <w:bottom w:val="none" w:sz="0" w:space="0" w:color="auto"/>
                                    <w:right w:val="none" w:sz="0" w:space="0" w:color="auto"/>
                                  </w:divBdr>
                                </w:div>
                              </w:divsChild>
                            </w:div>
                            <w:div w:id="888028612">
                              <w:marLeft w:val="0"/>
                              <w:marRight w:val="0"/>
                              <w:marTop w:val="210"/>
                              <w:marBottom w:val="210"/>
                              <w:divBdr>
                                <w:top w:val="none" w:sz="0" w:space="0" w:color="auto"/>
                                <w:left w:val="none" w:sz="0" w:space="0" w:color="auto"/>
                                <w:bottom w:val="none" w:sz="0" w:space="0" w:color="auto"/>
                                <w:right w:val="none" w:sz="0" w:space="0" w:color="auto"/>
                              </w:divBdr>
                              <w:divsChild>
                                <w:div w:id="457455181">
                                  <w:marLeft w:val="480"/>
                                  <w:marRight w:val="0"/>
                                  <w:marTop w:val="0"/>
                                  <w:marBottom w:val="240"/>
                                  <w:divBdr>
                                    <w:top w:val="none" w:sz="0" w:space="0" w:color="auto"/>
                                    <w:left w:val="none" w:sz="0" w:space="0" w:color="auto"/>
                                    <w:bottom w:val="none" w:sz="0" w:space="0" w:color="auto"/>
                                    <w:right w:val="none" w:sz="0" w:space="0" w:color="auto"/>
                                  </w:divBdr>
                                </w:div>
                              </w:divsChild>
                            </w:div>
                            <w:div w:id="1886408562">
                              <w:marLeft w:val="0"/>
                              <w:marRight w:val="0"/>
                              <w:marTop w:val="210"/>
                              <w:marBottom w:val="210"/>
                              <w:divBdr>
                                <w:top w:val="none" w:sz="0" w:space="0" w:color="auto"/>
                                <w:left w:val="none" w:sz="0" w:space="0" w:color="auto"/>
                                <w:bottom w:val="none" w:sz="0" w:space="0" w:color="auto"/>
                                <w:right w:val="none" w:sz="0" w:space="0" w:color="auto"/>
                              </w:divBdr>
                              <w:divsChild>
                                <w:div w:id="409812555">
                                  <w:marLeft w:val="480"/>
                                  <w:marRight w:val="0"/>
                                  <w:marTop w:val="0"/>
                                  <w:marBottom w:val="240"/>
                                  <w:divBdr>
                                    <w:top w:val="none" w:sz="0" w:space="0" w:color="auto"/>
                                    <w:left w:val="none" w:sz="0" w:space="0" w:color="auto"/>
                                    <w:bottom w:val="none" w:sz="0" w:space="0" w:color="auto"/>
                                    <w:right w:val="none" w:sz="0" w:space="0" w:color="auto"/>
                                  </w:divBdr>
                                </w:div>
                              </w:divsChild>
                            </w:div>
                            <w:div w:id="223296310">
                              <w:marLeft w:val="0"/>
                              <w:marRight w:val="0"/>
                              <w:marTop w:val="210"/>
                              <w:marBottom w:val="210"/>
                              <w:divBdr>
                                <w:top w:val="none" w:sz="0" w:space="0" w:color="auto"/>
                                <w:left w:val="none" w:sz="0" w:space="0" w:color="auto"/>
                                <w:bottom w:val="none" w:sz="0" w:space="0" w:color="auto"/>
                                <w:right w:val="none" w:sz="0" w:space="0" w:color="auto"/>
                              </w:divBdr>
                              <w:divsChild>
                                <w:div w:id="2009358306">
                                  <w:marLeft w:val="480"/>
                                  <w:marRight w:val="0"/>
                                  <w:marTop w:val="0"/>
                                  <w:marBottom w:val="240"/>
                                  <w:divBdr>
                                    <w:top w:val="none" w:sz="0" w:space="0" w:color="auto"/>
                                    <w:left w:val="none" w:sz="0" w:space="0" w:color="auto"/>
                                    <w:bottom w:val="none" w:sz="0" w:space="0" w:color="auto"/>
                                    <w:right w:val="none" w:sz="0" w:space="0" w:color="auto"/>
                                  </w:divBdr>
                                </w:div>
                              </w:divsChild>
                            </w:div>
                            <w:div w:id="98524683">
                              <w:marLeft w:val="0"/>
                              <w:marRight w:val="0"/>
                              <w:marTop w:val="210"/>
                              <w:marBottom w:val="210"/>
                              <w:divBdr>
                                <w:top w:val="none" w:sz="0" w:space="0" w:color="auto"/>
                                <w:left w:val="none" w:sz="0" w:space="0" w:color="auto"/>
                                <w:bottom w:val="none" w:sz="0" w:space="0" w:color="auto"/>
                                <w:right w:val="none" w:sz="0" w:space="0" w:color="auto"/>
                              </w:divBdr>
                              <w:divsChild>
                                <w:div w:id="436680161">
                                  <w:marLeft w:val="480"/>
                                  <w:marRight w:val="0"/>
                                  <w:marTop w:val="0"/>
                                  <w:marBottom w:val="240"/>
                                  <w:divBdr>
                                    <w:top w:val="none" w:sz="0" w:space="0" w:color="auto"/>
                                    <w:left w:val="none" w:sz="0" w:space="0" w:color="auto"/>
                                    <w:bottom w:val="none" w:sz="0" w:space="0" w:color="auto"/>
                                    <w:right w:val="none" w:sz="0" w:space="0" w:color="auto"/>
                                  </w:divBdr>
                                </w:div>
                              </w:divsChild>
                            </w:div>
                            <w:div w:id="1760787525">
                              <w:marLeft w:val="0"/>
                              <w:marRight w:val="0"/>
                              <w:marTop w:val="210"/>
                              <w:marBottom w:val="210"/>
                              <w:divBdr>
                                <w:top w:val="none" w:sz="0" w:space="0" w:color="auto"/>
                                <w:left w:val="none" w:sz="0" w:space="0" w:color="auto"/>
                                <w:bottom w:val="none" w:sz="0" w:space="0" w:color="auto"/>
                                <w:right w:val="none" w:sz="0" w:space="0" w:color="auto"/>
                              </w:divBdr>
                              <w:divsChild>
                                <w:div w:id="1741781136">
                                  <w:marLeft w:val="480"/>
                                  <w:marRight w:val="0"/>
                                  <w:marTop w:val="0"/>
                                  <w:marBottom w:val="240"/>
                                  <w:divBdr>
                                    <w:top w:val="none" w:sz="0" w:space="0" w:color="auto"/>
                                    <w:left w:val="none" w:sz="0" w:space="0" w:color="auto"/>
                                    <w:bottom w:val="none" w:sz="0" w:space="0" w:color="auto"/>
                                    <w:right w:val="none" w:sz="0" w:space="0" w:color="auto"/>
                                  </w:divBdr>
                                </w:div>
                              </w:divsChild>
                            </w:div>
                            <w:div w:id="144709733">
                              <w:marLeft w:val="0"/>
                              <w:marRight w:val="0"/>
                              <w:marTop w:val="210"/>
                              <w:marBottom w:val="210"/>
                              <w:divBdr>
                                <w:top w:val="none" w:sz="0" w:space="0" w:color="auto"/>
                                <w:left w:val="none" w:sz="0" w:space="0" w:color="auto"/>
                                <w:bottom w:val="none" w:sz="0" w:space="0" w:color="auto"/>
                                <w:right w:val="none" w:sz="0" w:space="0" w:color="auto"/>
                              </w:divBdr>
                              <w:divsChild>
                                <w:div w:id="543371044">
                                  <w:marLeft w:val="480"/>
                                  <w:marRight w:val="0"/>
                                  <w:marTop w:val="0"/>
                                  <w:marBottom w:val="240"/>
                                  <w:divBdr>
                                    <w:top w:val="none" w:sz="0" w:space="0" w:color="auto"/>
                                    <w:left w:val="none" w:sz="0" w:space="0" w:color="auto"/>
                                    <w:bottom w:val="none" w:sz="0" w:space="0" w:color="auto"/>
                                    <w:right w:val="none" w:sz="0" w:space="0" w:color="auto"/>
                                  </w:divBdr>
                                </w:div>
                              </w:divsChild>
                            </w:div>
                            <w:div w:id="426771971">
                              <w:marLeft w:val="0"/>
                              <w:marRight w:val="0"/>
                              <w:marTop w:val="210"/>
                              <w:marBottom w:val="0"/>
                              <w:divBdr>
                                <w:top w:val="none" w:sz="0" w:space="0" w:color="auto"/>
                                <w:left w:val="none" w:sz="0" w:space="0" w:color="auto"/>
                                <w:bottom w:val="none" w:sz="0" w:space="0" w:color="auto"/>
                                <w:right w:val="none" w:sz="0" w:space="0" w:color="auto"/>
                              </w:divBdr>
                              <w:divsChild>
                                <w:div w:id="179170686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70157745">
                  <w:marLeft w:val="0"/>
                  <w:marRight w:val="0"/>
                  <w:marTop w:val="210"/>
                  <w:marBottom w:val="210"/>
                  <w:divBdr>
                    <w:top w:val="none" w:sz="0" w:space="0" w:color="auto"/>
                    <w:left w:val="none" w:sz="0" w:space="0" w:color="auto"/>
                    <w:bottom w:val="none" w:sz="0" w:space="0" w:color="auto"/>
                    <w:right w:val="none" w:sz="0" w:space="0" w:color="auto"/>
                  </w:divBdr>
                  <w:divsChild>
                    <w:div w:id="418059058">
                      <w:marLeft w:val="480"/>
                      <w:marRight w:val="0"/>
                      <w:marTop w:val="0"/>
                      <w:marBottom w:val="240"/>
                      <w:divBdr>
                        <w:top w:val="none" w:sz="0" w:space="0" w:color="auto"/>
                        <w:left w:val="none" w:sz="0" w:space="0" w:color="auto"/>
                        <w:bottom w:val="none" w:sz="0" w:space="0" w:color="auto"/>
                        <w:right w:val="none" w:sz="0" w:space="0" w:color="auto"/>
                      </w:divBdr>
                      <w:divsChild>
                        <w:div w:id="2060207737">
                          <w:marLeft w:val="0"/>
                          <w:marRight w:val="0"/>
                          <w:marTop w:val="0"/>
                          <w:marBottom w:val="210"/>
                          <w:divBdr>
                            <w:top w:val="none" w:sz="0" w:space="0" w:color="auto"/>
                            <w:left w:val="none" w:sz="0" w:space="0" w:color="auto"/>
                            <w:bottom w:val="none" w:sz="0" w:space="0" w:color="auto"/>
                            <w:right w:val="none" w:sz="0" w:space="0" w:color="auto"/>
                          </w:divBdr>
                        </w:div>
                        <w:div w:id="171846872">
                          <w:marLeft w:val="0"/>
                          <w:marRight w:val="0"/>
                          <w:marTop w:val="0"/>
                          <w:marBottom w:val="0"/>
                          <w:divBdr>
                            <w:top w:val="none" w:sz="0" w:space="0" w:color="auto"/>
                            <w:left w:val="none" w:sz="0" w:space="0" w:color="auto"/>
                            <w:bottom w:val="none" w:sz="0" w:space="0" w:color="auto"/>
                            <w:right w:val="none" w:sz="0" w:space="0" w:color="auto"/>
                          </w:divBdr>
                          <w:divsChild>
                            <w:div w:id="1657957571">
                              <w:marLeft w:val="0"/>
                              <w:marRight w:val="0"/>
                              <w:marTop w:val="210"/>
                              <w:marBottom w:val="210"/>
                              <w:divBdr>
                                <w:top w:val="none" w:sz="0" w:space="0" w:color="auto"/>
                                <w:left w:val="none" w:sz="0" w:space="0" w:color="auto"/>
                                <w:bottom w:val="none" w:sz="0" w:space="0" w:color="auto"/>
                                <w:right w:val="none" w:sz="0" w:space="0" w:color="auto"/>
                              </w:divBdr>
                              <w:divsChild>
                                <w:div w:id="907962037">
                                  <w:marLeft w:val="480"/>
                                  <w:marRight w:val="0"/>
                                  <w:marTop w:val="0"/>
                                  <w:marBottom w:val="240"/>
                                  <w:divBdr>
                                    <w:top w:val="none" w:sz="0" w:space="0" w:color="auto"/>
                                    <w:left w:val="none" w:sz="0" w:space="0" w:color="auto"/>
                                    <w:bottom w:val="none" w:sz="0" w:space="0" w:color="auto"/>
                                    <w:right w:val="none" w:sz="0" w:space="0" w:color="auto"/>
                                  </w:divBdr>
                                  <w:divsChild>
                                    <w:div w:id="1237978938">
                                      <w:marLeft w:val="0"/>
                                      <w:marRight w:val="0"/>
                                      <w:marTop w:val="0"/>
                                      <w:marBottom w:val="0"/>
                                      <w:divBdr>
                                        <w:top w:val="none" w:sz="0" w:space="0" w:color="auto"/>
                                        <w:left w:val="none" w:sz="0" w:space="0" w:color="auto"/>
                                        <w:bottom w:val="none" w:sz="0" w:space="0" w:color="auto"/>
                                        <w:right w:val="none" w:sz="0" w:space="0" w:color="auto"/>
                                      </w:divBdr>
                                      <w:divsChild>
                                        <w:div w:id="850804742">
                                          <w:marLeft w:val="0"/>
                                          <w:marRight w:val="0"/>
                                          <w:marTop w:val="210"/>
                                          <w:marBottom w:val="210"/>
                                          <w:divBdr>
                                            <w:top w:val="none" w:sz="0" w:space="0" w:color="auto"/>
                                            <w:left w:val="none" w:sz="0" w:space="0" w:color="auto"/>
                                            <w:bottom w:val="none" w:sz="0" w:space="0" w:color="auto"/>
                                            <w:right w:val="none" w:sz="0" w:space="0" w:color="auto"/>
                                          </w:divBdr>
                                          <w:divsChild>
                                            <w:div w:id="1046107090">
                                              <w:marLeft w:val="480"/>
                                              <w:marRight w:val="0"/>
                                              <w:marTop w:val="0"/>
                                              <w:marBottom w:val="240"/>
                                              <w:divBdr>
                                                <w:top w:val="none" w:sz="0" w:space="0" w:color="auto"/>
                                                <w:left w:val="none" w:sz="0" w:space="0" w:color="auto"/>
                                                <w:bottom w:val="none" w:sz="0" w:space="0" w:color="auto"/>
                                                <w:right w:val="none" w:sz="0" w:space="0" w:color="auto"/>
                                              </w:divBdr>
                                            </w:div>
                                          </w:divsChild>
                                        </w:div>
                                        <w:div w:id="1256011844">
                                          <w:marLeft w:val="0"/>
                                          <w:marRight w:val="0"/>
                                          <w:marTop w:val="210"/>
                                          <w:marBottom w:val="210"/>
                                          <w:divBdr>
                                            <w:top w:val="none" w:sz="0" w:space="0" w:color="auto"/>
                                            <w:left w:val="none" w:sz="0" w:space="0" w:color="auto"/>
                                            <w:bottom w:val="none" w:sz="0" w:space="0" w:color="auto"/>
                                            <w:right w:val="none" w:sz="0" w:space="0" w:color="auto"/>
                                          </w:divBdr>
                                          <w:divsChild>
                                            <w:div w:id="839350055">
                                              <w:marLeft w:val="480"/>
                                              <w:marRight w:val="0"/>
                                              <w:marTop w:val="0"/>
                                              <w:marBottom w:val="240"/>
                                              <w:divBdr>
                                                <w:top w:val="none" w:sz="0" w:space="0" w:color="auto"/>
                                                <w:left w:val="none" w:sz="0" w:space="0" w:color="auto"/>
                                                <w:bottom w:val="none" w:sz="0" w:space="0" w:color="auto"/>
                                                <w:right w:val="none" w:sz="0" w:space="0" w:color="auto"/>
                                              </w:divBdr>
                                            </w:div>
                                          </w:divsChild>
                                        </w:div>
                                        <w:div w:id="2036149403">
                                          <w:marLeft w:val="0"/>
                                          <w:marRight w:val="0"/>
                                          <w:marTop w:val="210"/>
                                          <w:marBottom w:val="210"/>
                                          <w:divBdr>
                                            <w:top w:val="none" w:sz="0" w:space="0" w:color="auto"/>
                                            <w:left w:val="none" w:sz="0" w:space="0" w:color="auto"/>
                                            <w:bottom w:val="none" w:sz="0" w:space="0" w:color="auto"/>
                                            <w:right w:val="none" w:sz="0" w:space="0" w:color="auto"/>
                                          </w:divBdr>
                                          <w:divsChild>
                                            <w:div w:id="334655556">
                                              <w:marLeft w:val="480"/>
                                              <w:marRight w:val="0"/>
                                              <w:marTop w:val="0"/>
                                              <w:marBottom w:val="240"/>
                                              <w:divBdr>
                                                <w:top w:val="none" w:sz="0" w:space="0" w:color="auto"/>
                                                <w:left w:val="none" w:sz="0" w:space="0" w:color="auto"/>
                                                <w:bottom w:val="none" w:sz="0" w:space="0" w:color="auto"/>
                                                <w:right w:val="none" w:sz="0" w:space="0" w:color="auto"/>
                                              </w:divBdr>
                                            </w:div>
                                          </w:divsChild>
                                        </w:div>
                                        <w:div w:id="1392726556">
                                          <w:marLeft w:val="0"/>
                                          <w:marRight w:val="0"/>
                                          <w:marTop w:val="210"/>
                                          <w:marBottom w:val="210"/>
                                          <w:divBdr>
                                            <w:top w:val="none" w:sz="0" w:space="0" w:color="auto"/>
                                            <w:left w:val="none" w:sz="0" w:space="0" w:color="auto"/>
                                            <w:bottom w:val="none" w:sz="0" w:space="0" w:color="auto"/>
                                            <w:right w:val="none" w:sz="0" w:space="0" w:color="auto"/>
                                          </w:divBdr>
                                          <w:divsChild>
                                            <w:div w:id="1225144893">
                                              <w:marLeft w:val="480"/>
                                              <w:marRight w:val="0"/>
                                              <w:marTop w:val="0"/>
                                              <w:marBottom w:val="240"/>
                                              <w:divBdr>
                                                <w:top w:val="none" w:sz="0" w:space="0" w:color="auto"/>
                                                <w:left w:val="none" w:sz="0" w:space="0" w:color="auto"/>
                                                <w:bottom w:val="none" w:sz="0" w:space="0" w:color="auto"/>
                                                <w:right w:val="none" w:sz="0" w:space="0" w:color="auto"/>
                                              </w:divBdr>
                                            </w:div>
                                          </w:divsChild>
                                        </w:div>
                                        <w:div w:id="1061368171">
                                          <w:marLeft w:val="0"/>
                                          <w:marRight w:val="0"/>
                                          <w:marTop w:val="210"/>
                                          <w:marBottom w:val="210"/>
                                          <w:divBdr>
                                            <w:top w:val="none" w:sz="0" w:space="0" w:color="auto"/>
                                            <w:left w:val="none" w:sz="0" w:space="0" w:color="auto"/>
                                            <w:bottom w:val="none" w:sz="0" w:space="0" w:color="auto"/>
                                            <w:right w:val="none" w:sz="0" w:space="0" w:color="auto"/>
                                          </w:divBdr>
                                          <w:divsChild>
                                            <w:div w:id="309600987">
                                              <w:marLeft w:val="480"/>
                                              <w:marRight w:val="0"/>
                                              <w:marTop w:val="0"/>
                                              <w:marBottom w:val="240"/>
                                              <w:divBdr>
                                                <w:top w:val="none" w:sz="0" w:space="0" w:color="auto"/>
                                                <w:left w:val="none" w:sz="0" w:space="0" w:color="auto"/>
                                                <w:bottom w:val="none" w:sz="0" w:space="0" w:color="auto"/>
                                                <w:right w:val="none" w:sz="0" w:space="0" w:color="auto"/>
                                              </w:divBdr>
                                            </w:div>
                                          </w:divsChild>
                                        </w:div>
                                        <w:div w:id="199517262">
                                          <w:marLeft w:val="0"/>
                                          <w:marRight w:val="0"/>
                                          <w:marTop w:val="210"/>
                                          <w:marBottom w:val="210"/>
                                          <w:divBdr>
                                            <w:top w:val="none" w:sz="0" w:space="0" w:color="auto"/>
                                            <w:left w:val="none" w:sz="0" w:space="0" w:color="auto"/>
                                            <w:bottom w:val="none" w:sz="0" w:space="0" w:color="auto"/>
                                            <w:right w:val="none" w:sz="0" w:space="0" w:color="auto"/>
                                          </w:divBdr>
                                          <w:divsChild>
                                            <w:div w:id="1967931243">
                                              <w:marLeft w:val="480"/>
                                              <w:marRight w:val="0"/>
                                              <w:marTop w:val="0"/>
                                              <w:marBottom w:val="240"/>
                                              <w:divBdr>
                                                <w:top w:val="none" w:sz="0" w:space="0" w:color="auto"/>
                                                <w:left w:val="none" w:sz="0" w:space="0" w:color="auto"/>
                                                <w:bottom w:val="none" w:sz="0" w:space="0" w:color="auto"/>
                                                <w:right w:val="none" w:sz="0" w:space="0" w:color="auto"/>
                                              </w:divBdr>
                                            </w:div>
                                          </w:divsChild>
                                        </w:div>
                                        <w:div w:id="2006931180">
                                          <w:marLeft w:val="0"/>
                                          <w:marRight w:val="0"/>
                                          <w:marTop w:val="210"/>
                                          <w:marBottom w:val="0"/>
                                          <w:divBdr>
                                            <w:top w:val="none" w:sz="0" w:space="0" w:color="auto"/>
                                            <w:left w:val="none" w:sz="0" w:space="0" w:color="auto"/>
                                            <w:bottom w:val="none" w:sz="0" w:space="0" w:color="auto"/>
                                            <w:right w:val="none" w:sz="0" w:space="0" w:color="auto"/>
                                          </w:divBdr>
                                          <w:divsChild>
                                            <w:div w:id="99819663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41616923">
                              <w:marLeft w:val="0"/>
                              <w:marRight w:val="0"/>
                              <w:marTop w:val="210"/>
                              <w:marBottom w:val="210"/>
                              <w:divBdr>
                                <w:top w:val="none" w:sz="0" w:space="0" w:color="auto"/>
                                <w:left w:val="none" w:sz="0" w:space="0" w:color="auto"/>
                                <w:bottom w:val="none" w:sz="0" w:space="0" w:color="auto"/>
                                <w:right w:val="none" w:sz="0" w:space="0" w:color="auto"/>
                              </w:divBdr>
                              <w:divsChild>
                                <w:div w:id="207423703">
                                  <w:marLeft w:val="480"/>
                                  <w:marRight w:val="0"/>
                                  <w:marTop w:val="0"/>
                                  <w:marBottom w:val="240"/>
                                  <w:divBdr>
                                    <w:top w:val="none" w:sz="0" w:space="0" w:color="auto"/>
                                    <w:left w:val="none" w:sz="0" w:space="0" w:color="auto"/>
                                    <w:bottom w:val="none" w:sz="0" w:space="0" w:color="auto"/>
                                    <w:right w:val="none" w:sz="0" w:space="0" w:color="auto"/>
                                  </w:divBdr>
                                  <w:divsChild>
                                    <w:div w:id="1895584317">
                                      <w:marLeft w:val="0"/>
                                      <w:marRight w:val="0"/>
                                      <w:marTop w:val="0"/>
                                      <w:marBottom w:val="0"/>
                                      <w:divBdr>
                                        <w:top w:val="none" w:sz="0" w:space="0" w:color="auto"/>
                                        <w:left w:val="none" w:sz="0" w:space="0" w:color="auto"/>
                                        <w:bottom w:val="none" w:sz="0" w:space="0" w:color="auto"/>
                                        <w:right w:val="none" w:sz="0" w:space="0" w:color="auto"/>
                                      </w:divBdr>
                                      <w:divsChild>
                                        <w:div w:id="1321688261">
                                          <w:marLeft w:val="0"/>
                                          <w:marRight w:val="0"/>
                                          <w:marTop w:val="210"/>
                                          <w:marBottom w:val="210"/>
                                          <w:divBdr>
                                            <w:top w:val="none" w:sz="0" w:space="0" w:color="auto"/>
                                            <w:left w:val="none" w:sz="0" w:space="0" w:color="auto"/>
                                            <w:bottom w:val="none" w:sz="0" w:space="0" w:color="auto"/>
                                            <w:right w:val="none" w:sz="0" w:space="0" w:color="auto"/>
                                          </w:divBdr>
                                          <w:divsChild>
                                            <w:div w:id="350684839">
                                              <w:marLeft w:val="480"/>
                                              <w:marRight w:val="0"/>
                                              <w:marTop w:val="0"/>
                                              <w:marBottom w:val="240"/>
                                              <w:divBdr>
                                                <w:top w:val="none" w:sz="0" w:space="0" w:color="auto"/>
                                                <w:left w:val="none" w:sz="0" w:space="0" w:color="auto"/>
                                                <w:bottom w:val="none" w:sz="0" w:space="0" w:color="auto"/>
                                                <w:right w:val="none" w:sz="0" w:space="0" w:color="auto"/>
                                              </w:divBdr>
                                            </w:div>
                                          </w:divsChild>
                                        </w:div>
                                        <w:div w:id="96829264">
                                          <w:marLeft w:val="0"/>
                                          <w:marRight w:val="0"/>
                                          <w:marTop w:val="210"/>
                                          <w:marBottom w:val="210"/>
                                          <w:divBdr>
                                            <w:top w:val="none" w:sz="0" w:space="0" w:color="auto"/>
                                            <w:left w:val="none" w:sz="0" w:space="0" w:color="auto"/>
                                            <w:bottom w:val="none" w:sz="0" w:space="0" w:color="auto"/>
                                            <w:right w:val="none" w:sz="0" w:space="0" w:color="auto"/>
                                          </w:divBdr>
                                          <w:divsChild>
                                            <w:div w:id="88627773">
                                              <w:marLeft w:val="480"/>
                                              <w:marRight w:val="0"/>
                                              <w:marTop w:val="0"/>
                                              <w:marBottom w:val="240"/>
                                              <w:divBdr>
                                                <w:top w:val="none" w:sz="0" w:space="0" w:color="auto"/>
                                                <w:left w:val="none" w:sz="0" w:space="0" w:color="auto"/>
                                                <w:bottom w:val="none" w:sz="0" w:space="0" w:color="auto"/>
                                                <w:right w:val="none" w:sz="0" w:space="0" w:color="auto"/>
                                              </w:divBdr>
                                            </w:div>
                                          </w:divsChild>
                                        </w:div>
                                        <w:div w:id="1861115679">
                                          <w:marLeft w:val="0"/>
                                          <w:marRight w:val="0"/>
                                          <w:marTop w:val="210"/>
                                          <w:marBottom w:val="210"/>
                                          <w:divBdr>
                                            <w:top w:val="none" w:sz="0" w:space="0" w:color="auto"/>
                                            <w:left w:val="none" w:sz="0" w:space="0" w:color="auto"/>
                                            <w:bottom w:val="none" w:sz="0" w:space="0" w:color="auto"/>
                                            <w:right w:val="none" w:sz="0" w:space="0" w:color="auto"/>
                                          </w:divBdr>
                                          <w:divsChild>
                                            <w:div w:id="1608392916">
                                              <w:marLeft w:val="480"/>
                                              <w:marRight w:val="0"/>
                                              <w:marTop w:val="0"/>
                                              <w:marBottom w:val="240"/>
                                              <w:divBdr>
                                                <w:top w:val="none" w:sz="0" w:space="0" w:color="auto"/>
                                                <w:left w:val="none" w:sz="0" w:space="0" w:color="auto"/>
                                                <w:bottom w:val="none" w:sz="0" w:space="0" w:color="auto"/>
                                                <w:right w:val="none" w:sz="0" w:space="0" w:color="auto"/>
                                              </w:divBdr>
                                            </w:div>
                                          </w:divsChild>
                                        </w:div>
                                        <w:div w:id="1496148235">
                                          <w:marLeft w:val="0"/>
                                          <w:marRight w:val="0"/>
                                          <w:marTop w:val="210"/>
                                          <w:marBottom w:val="210"/>
                                          <w:divBdr>
                                            <w:top w:val="none" w:sz="0" w:space="0" w:color="auto"/>
                                            <w:left w:val="none" w:sz="0" w:space="0" w:color="auto"/>
                                            <w:bottom w:val="none" w:sz="0" w:space="0" w:color="auto"/>
                                            <w:right w:val="none" w:sz="0" w:space="0" w:color="auto"/>
                                          </w:divBdr>
                                          <w:divsChild>
                                            <w:div w:id="1178999765">
                                              <w:marLeft w:val="480"/>
                                              <w:marRight w:val="0"/>
                                              <w:marTop w:val="0"/>
                                              <w:marBottom w:val="240"/>
                                              <w:divBdr>
                                                <w:top w:val="none" w:sz="0" w:space="0" w:color="auto"/>
                                                <w:left w:val="none" w:sz="0" w:space="0" w:color="auto"/>
                                                <w:bottom w:val="none" w:sz="0" w:space="0" w:color="auto"/>
                                                <w:right w:val="none" w:sz="0" w:space="0" w:color="auto"/>
                                              </w:divBdr>
                                            </w:div>
                                          </w:divsChild>
                                        </w:div>
                                        <w:div w:id="434518614">
                                          <w:marLeft w:val="0"/>
                                          <w:marRight w:val="0"/>
                                          <w:marTop w:val="210"/>
                                          <w:marBottom w:val="210"/>
                                          <w:divBdr>
                                            <w:top w:val="none" w:sz="0" w:space="0" w:color="auto"/>
                                            <w:left w:val="none" w:sz="0" w:space="0" w:color="auto"/>
                                            <w:bottom w:val="none" w:sz="0" w:space="0" w:color="auto"/>
                                            <w:right w:val="none" w:sz="0" w:space="0" w:color="auto"/>
                                          </w:divBdr>
                                          <w:divsChild>
                                            <w:div w:id="1869634327">
                                              <w:marLeft w:val="480"/>
                                              <w:marRight w:val="0"/>
                                              <w:marTop w:val="0"/>
                                              <w:marBottom w:val="240"/>
                                              <w:divBdr>
                                                <w:top w:val="none" w:sz="0" w:space="0" w:color="auto"/>
                                                <w:left w:val="none" w:sz="0" w:space="0" w:color="auto"/>
                                                <w:bottom w:val="none" w:sz="0" w:space="0" w:color="auto"/>
                                                <w:right w:val="none" w:sz="0" w:space="0" w:color="auto"/>
                                              </w:divBdr>
                                            </w:div>
                                          </w:divsChild>
                                        </w:div>
                                        <w:div w:id="1493063522">
                                          <w:marLeft w:val="0"/>
                                          <w:marRight w:val="0"/>
                                          <w:marTop w:val="210"/>
                                          <w:marBottom w:val="0"/>
                                          <w:divBdr>
                                            <w:top w:val="none" w:sz="0" w:space="0" w:color="auto"/>
                                            <w:left w:val="none" w:sz="0" w:space="0" w:color="auto"/>
                                            <w:bottom w:val="none" w:sz="0" w:space="0" w:color="auto"/>
                                            <w:right w:val="none" w:sz="0" w:space="0" w:color="auto"/>
                                          </w:divBdr>
                                          <w:divsChild>
                                            <w:div w:id="18274423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85401032">
                              <w:marLeft w:val="0"/>
                              <w:marRight w:val="0"/>
                              <w:marTop w:val="210"/>
                              <w:marBottom w:val="0"/>
                              <w:divBdr>
                                <w:top w:val="none" w:sz="0" w:space="0" w:color="auto"/>
                                <w:left w:val="none" w:sz="0" w:space="0" w:color="auto"/>
                                <w:bottom w:val="none" w:sz="0" w:space="0" w:color="auto"/>
                                <w:right w:val="none" w:sz="0" w:space="0" w:color="auto"/>
                              </w:divBdr>
                              <w:divsChild>
                                <w:div w:id="773982353">
                                  <w:marLeft w:val="480"/>
                                  <w:marRight w:val="0"/>
                                  <w:marTop w:val="0"/>
                                  <w:marBottom w:val="240"/>
                                  <w:divBdr>
                                    <w:top w:val="none" w:sz="0" w:space="0" w:color="auto"/>
                                    <w:left w:val="none" w:sz="0" w:space="0" w:color="auto"/>
                                    <w:bottom w:val="none" w:sz="0" w:space="0" w:color="auto"/>
                                    <w:right w:val="none" w:sz="0" w:space="0" w:color="auto"/>
                                  </w:divBdr>
                                  <w:divsChild>
                                    <w:div w:id="798306228">
                                      <w:marLeft w:val="0"/>
                                      <w:marRight w:val="0"/>
                                      <w:marTop w:val="0"/>
                                      <w:marBottom w:val="0"/>
                                      <w:divBdr>
                                        <w:top w:val="none" w:sz="0" w:space="0" w:color="auto"/>
                                        <w:left w:val="none" w:sz="0" w:space="0" w:color="auto"/>
                                        <w:bottom w:val="none" w:sz="0" w:space="0" w:color="auto"/>
                                        <w:right w:val="none" w:sz="0" w:space="0" w:color="auto"/>
                                      </w:divBdr>
                                      <w:divsChild>
                                        <w:div w:id="412318855">
                                          <w:marLeft w:val="0"/>
                                          <w:marRight w:val="0"/>
                                          <w:marTop w:val="210"/>
                                          <w:marBottom w:val="210"/>
                                          <w:divBdr>
                                            <w:top w:val="none" w:sz="0" w:space="0" w:color="auto"/>
                                            <w:left w:val="none" w:sz="0" w:space="0" w:color="auto"/>
                                            <w:bottom w:val="none" w:sz="0" w:space="0" w:color="auto"/>
                                            <w:right w:val="none" w:sz="0" w:space="0" w:color="auto"/>
                                          </w:divBdr>
                                          <w:divsChild>
                                            <w:div w:id="1588999245">
                                              <w:marLeft w:val="480"/>
                                              <w:marRight w:val="0"/>
                                              <w:marTop w:val="0"/>
                                              <w:marBottom w:val="240"/>
                                              <w:divBdr>
                                                <w:top w:val="none" w:sz="0" w:space="0" w:color="auto"/>
                                                <w:left w:val="none" w:sz="0" w:space="0" w:color="auto"/>
                                                <w:bottom w:val="none" w:sz="0" w:space="0" w:color="auto"/>
                                                <w:right w:val="none" w:sz="0" w:space="0" w:color="auto"/>
                                              </w:divBdr>
                                              <w:divsChild>
                                                <w:div w:id="1435784637">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414211284">
                                          <w:marLeft w:val="0"/>
                                          <w:marRight w:val="0"/>
                                          <w:marTop w:val="210"/>
                                          <w:marBottom w:val="210"/>
                                          <w:divBdr>
                                            <w:top w:val="none" w:sz="0" w:space="0" w:color="auto"/>
                                            <w:left w:val="none" w:sz="0" w:space="0" w:color="auto"/>
                                            <w:bottom w:val="none" w:sz="0" w:space="0" w:color="auto"/>
                                            <w:right w:val="none" w:sz="0" w:space="0" w:color="auto"/>
                                          </w:divBdr>
                                          <w:divsChild>
                                            <w:div w:id="1737360068">
                                              <w:marLeft w:val="480"/>
                                              <w:marRight w:val="0"/>
                                              <w:marTop w:val="0"/>
                                              <w:marBottom w:val="240"/>
                                              <w:divBdr>
                                                <w:top w:val="none" w:sz="0" w:space="0" w:color="auto"/>
                                                <w:left w:val="none" w:sz="0" w:space="0" w:color="auto"/>
                                                <w:bottom w:val="none" w:sz="0" w:space="0" w:color="auto"/>
                                                <w:right w:val="none" w:sz="0" w:space="0" w:color="auto"/>
                                              </w:divBdr>
                                            </w:div>
                                          </w:divsChild>
                                        </w:div>
                                        <w:div w:id="452015039">
                                          <w:marLeft w:val="0"/>
                                          <w:marRight w:val="0"/>
                                          <w:marTop w:val="210"/>
                                          <w:marBottom w:val="210"/>
                                          <w:divBdr>
                                            <w:top w:val="none" w:sz="0" w:space="0" w:color="auto"/>
                                            <w:left w:val="none" w:sz="0" w:space="0" w:color="auto"/>
                                            <w:bottom w:val="none" w:sz="0" w:space="0" w:color="auto"/>
                                            <w:right w:val="none" w:sz="0" w:space="0" w:color="auto"/>
                                          </w:divBdr>
                                          <w:divsChild>
                                            <w:div w:id="1407653924">
                                              <w:marLeft w:val="480"/>
                                              <w:marRight w:val="0"/>
                                              <w:marTop w:val="0"/>
                                              <w:marBottom w:val="240"/>
                                              <w:divBdr>
                                                <w:top w:val="none" w:sz="0" w:space="0" w:color="auto"/>
                                                <w:left w:val="none" w:sz="0" w:space="0" w:color="auto"/>
                                                <w:bottom w:val="none" w:sz="0" w:space="0" w:color="auto"/>
                                                <w:right w:val="none" w:sz="0" w:space="0" w:color="auto"/>
                                              </w:divBdr>
                                            </w:div>
                                          </w:divsChild>
                                        </w:div>
                                        <w:div w:id="580718258">
                                          <w:marLeft w:val="0"/>
                                          <w:marRight w:val="0"/>
                                          <w:marTop w:val="210"/>
                                          <w:marBottom w:val="210"/>
                                          <w:divBdr>
                                            <w:top w:val="none" w:sz="0" w:space="0" w:color="auto"/>
                                            <w:left w:val="none" w:sz="0" w:space="0" w:color="auto"/>
                                            <w:bottom w:val="none" w:sz="0" w:space="0" w:color="auto"/>
                                            <w:right w:val="none" w:sz="0" w:space="0" w:color="auto"/>
                                          </w:divBdr>
                                          <w:divsChild>
                                            <w:div w:id="1154757119">
                                              <w:marLeft w:val="480"/>
                                              <w:marRight w:val="0"/>
                                              <w:marTop w:val="0"/>
                                              <w:marBottom w:val="240"/>
                                              <w:divBdr>
                                                <w:top w:val="none" w:sz="0" w:space="0" w:color="auto"/>
                                                <w:left w:val="none" w:sz="0" w:space="0" w:color="auto"/>
                                                <w:bottom w:val="none" w:sz="0" w:space="0" w:color="auto"/>
                                                <w:right w:val="none" w:sz="0" w:space="0" w:color="auto"/>
                                              </w:divBdr>
                                            </w:div>
                                          </w:divsChild>
                                        </w:div>
                                        <w:div w:id="1649090675">
                                          <w:marLeft w:val="0"/>
                                          <w:marRight w:val="0"/>
                                          <w:marTop w:val="210"/>
                                          <w:marBottom w:val="210"/>
                                          <w:divBdr>
                                            <w:top w:val="none" w:sz="0" w:space="0" w:color="auto"/>
                                            <w:left w:val="none" w:sz="0" w:space="0" w:color="auto"/>
                                            <w:bottom w:val="none" w:sz="0" w:space="0" w:color="auto"/>
                                            <w:right w:val="none" w:sz="0" w:space="0" w:color="auto"/>
                                          </w:divBdr>
                                          <w:divsChild>
                                            <w:div w:id="1508060866">
                                              <w:marLeft w:val="480"/>
                                              <w:marRight w:val="0"/>
                                              <w:marTop w:val="0"/>
                                              <w:marBottom w:val="240"/>
                                              <w:divBdr>
                                                <w:top w:val="none" w:sz="0" w:space="0" w:color="auto"/>
                                                <w:left w:val="none" w:sz="0" w:space="0" w:color="auto"/>
                                                <w:bottom w:val="none" w:sz="0" w:space="0" w:color="auto"/>
                                                <w:right w:val="none" w:sz="0" w:space="0" w:color="auto"/>
                                              </w:divBdr>
                                            </w:div>
                                          </w:divsChild>
                                        </w:div>
                                        <w:div w:id="626863144">
                                          <w:marLeft w:val="0"/>
                                          <w:marRight w:val="0"/>
                                          <w:marTop w:val="210"/>
                                          <w:marBottom w:val="210"/>
                                          <w:divBdr>
                                            <w:top w:val="none" w:sz="0" w:space="0" w:color="auto"/>
                                            <w:left w:val="none" w:sz="0" w:space="0" w:color="auto"/>
                                            <w:bottom w:val="none" w:sz="0" w:space="0" w:color="auto"/>
                                            <w:right w:val="none" w:sz="0" w:space="0" w:color="auto"/>
                                          </w:divBdr>
                                          <w:divsChild>
                                            <w:div w:id="2122873919">
                                              <w:marLeft w:val="480"/>
                                              <w:marRight w:val="0"/>
                                              <w:marTop w:val="0"/>
                                              <w:marBottom w:val="240"/>
                                              <w:divBdr>
                                                <w:top w:val="none" w:sz="0" w:space="0" w:color="auto"/>
                                                <w:left w:val="none" w:sz="0" w:space="0" w:color="auto"/>
                                                <w:bottom w:val="none" w:sz="0" w:space="0" w:color="auto"/>
                                                <w:right w:val="none" w:sz="0" w:space="0" w:color="auto"/>
                                              </w:divBdr>
                                            </w:div>
                                          </w:divsChild>
                                        </w:div>
                                        <w:div w:id="402217201">
                                          <w:marLeft w:val="0"/>
                                          <w:marRight w:val="0"/>
                                          <w:marTop w:val="210"/>
                                          <w:marBottom w:val="0"/>
                                          <w:divBdr>
                                            <w:top w:val="none" w:sz="0" w:space="0" w:color="auto"/>
                                            <w:left w:val="none" w:sz="0" w:space="0" w:color="auto"/>
                                            <w:bottom w:val="none" w:sz="0" w:space="0" w:color="auto"/>
                                            <w:right w:val="none" w:sz="0" w:space="0" w:color="auto"/>
                                          </w:divBdr>
                                          <w:divsChild>
                                            <w:div w:id="16471045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53197402">
                          <w:marLeft w:val="0"/>
                          <w:marRight w:val="0"/>
                          <w:marTop w:val="0"/>
                          <w:marBottom w:val="0"/>
                          <w:divBdr>
                            <w:top w:val="none" w:sz="0" w:space="0" w:color="auto"/>
                            <w:left w:val="none" w:sz="0" w:space="0" w:color="auto"/>
                            <w:bottom w:val="none" w:sz="0" w:space="0" w:color="auto"/>
                            <w:right w:val="none" w:sz="0" w:space="0" w:color="auto"/>
                          </w:divBdr>
                          <w:divsChild>
                            <w:div w:id="496383288">
                              <w:marLeft w:val="0"/>
                              <w:marRight w:val="0"/>
                              <w:marTop w:val="0"/>
                              <w:marBottom w:val="0"/>
                              <w:divBdr>
                                <w:top w:val="none" w:sz="0" w:space="0" w:color="auto"/>
                                <w:left w:val="none" w:sz="0" w:space="0" w:color="auto"/>
                                <w:bottom w:val="none" w:sz="0" w:space="0" w:color="auto"/>
                                <w:right w:val="none" w:sz="0" w:space="0" w:color="auto"/>
                              </w:divBdr>
                              <w:divsChild>
                                <w:div w:id="178148421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503888">
                  <w:marLeft w:val="0"/>
                  <w:marRight w:val="0"/>
                  <w:marTop w:val="210"/>
                  <w:marBottom w:val="210"/>
                  <w:divBdr>
                    <w:top w:val="none" w:sz="0" w:space="0" w:color="auto"/>
                    <w:left w:val="none" w:sz="0" w:space="0" w:color="auto"/>
                    <w:bottom w:val="none" w:sz="0" w:space="0" w:color="auto"/>
                    <w:right w:val="none" w:sz="0" w:space="0" w:color="auto"/>
                  </w:divBdr>
                  <w:divsChild>
                    <w:div w:id="250086516">
                      <w:marLeft w:val="480"/>
                      <w:marRight w:val="0"/>
                      <w:marTop w:val="0"/>
                      <w:marBottom w:val="240"/>
                      <w:divBdr>
                        <w:top w:val="none" w:sz="0" w:space="0" w:color="auto"/>
                        <w:left w:val="none" w:sz="0" w:space="0" w:color="auto"/>
                        <w:bottom w:val="none" w:sz="0" w:space="0" w:color="auto"/>
                        <w:right w:val="none" w:sz="0" w:space="0" w:color="auto"/>
                      </w:divBdr>
                      <w:divsChild>
                        <w:div w:id="166411707">
                          <w:marLeft w:val="0"/>
                          <w:marRight w:val="0"/>
                          <w:marTop w:val="0"/>
                          <w:marBottom w:val="210"/>
                          <w:divBdr>
                            <w:top w:val="none" w:sz="0" w:space="0" w:color="auto"/>
                            <w:left w:val="none" w:sz="0" w:space="0" w:color="auto"/>
                            <w:bottom w:val="none" w:sz="0" w:space="0" w:color="auto"/>
                            <w:right w:val="none" w:sz="0" w:space="0" w:color="auto"/>
                          </w:divBdr>
                        </w:div>
                        <w:div w:id="882719552">
                          <w:marLeft w:val="0"/>
                          <w:marRight w:val="0"/>
                          <w:marTop w:val="0"/>
                          <w:marBottom w:val="0"/>
                          <w:divBdr>
                            <w:top w:val="none" w:sz="0" w:space="0" w:color="auto"/>
                            <w:left w:val="none" w:sz="0" w:space="0" w:color="auto"/>
                            <w:bottom w:val="none" w:sz="0" w:space="0" w:color="auto"/>
                            <w:right w:val="none" w:sz="0" w:space="0" w:color="auto"/>
                          </w:divBdr>
                          <w:divsChild>
                            <w:div w:id="345717047">
                              <w:marLeft w:val="0"/>
                              <w:marRight w:val="0"/>
                              <w:marTop w:val="210"/>
                              <w:marBottom w:val="210"/>
                              <w:divBdr>
                                <w:top w:val="none" w:sz="0" w:space="0" w:color="auto"/>
                                <w:left w:val="none" w:sz="0" w:space="0" w:color="auto"/>
                                <w:bottom w:val="none" w:sz="0" w:space="0" w:color="auto"/>
                                <w:right w:val="none" w:sz="0" w:space="0" w:color="auto"/>
                              </w:divBdr>
                              <w:divsChild>
                                <w:div w:id="1207136675">
                                  <w:marLeft w:val="480"/>
                                  <w:marRight w:val="0"/>
                                  <w:marTop w:val="0"/>
                                  <w:marBottom w:val="240"/>
                                  <w:divBdr>
                                    <w:top w:val="none" w:sz="0" w:space="0" w:color="auto"/>
                                    <w:left w:val="none" w:sz="0" w:space="0" w:color="auto"/>
                                    <w:bottom w:val="none" w:sz="0" w:space="0" w:color="auto"/>
                                    <w:right w:val="none" w:sz="0" w:space="0" w:color="auto"/>
                                  </w:divBdr>
                                </w:div>
                              </w:divsChild>
                            </w:div>
                            <w:div w:id="878325654">
                              <w:marLeft w:val="0"/>
                              <w:marRight w:val="0"/>
                              <w:marTop w:val="210"/>
                              <w:marBottom w:val="0"/>
                              <w:divBdr>
                                <w:top w:val="none" w:sz="0" w:space="0" w:color="auto"/>
                                <w:left w:val="none" w:sz="0" w:space="0" w:color="auto"/>
                                <w:bottom w:val="none" w:sz="0" w:space="0" w:color="auto"/>
                                <w:right w:val="none" w:sz="0" w:space="0" w:color="auto"/>
                              </w:divBdr>
                              <w:divsChild>
                                <w:div w:id="3949310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83336753">
                  <w:marLeft w:val="0"/>
                  <w:marRight w:val="0"/>
                  <w:marTop w:val="210"/>
                  <w:marBottom w:val="0"/>
                  <w:divBdr>
                    <w:top w:val="none" w:sz="0" w:space="0" w:color="auto"/>
                    <w:left w:val="none" w:sz="0" w:space="0" w:color="auto"/>
                    <w:bottom w:val="none" w:sz="0" w:space="0" w:color="auto"/>
                    <w:right w:val="none" w:sz="0" w:space="0" w:color="auto"/>
                  </w:divBdr>
                  <w:divsChild>
                    <w:div w:id="1887447817">
                      <w:marLeft w:val="480"/>
                      <w:marRight w:val="0"/>
                      <w:marTop w:val="0"/>
                      <w:marBottom w:val="240"/>
                      <w:divBdr>
                        <w:top w:val="none" w:sz="0" w:space="0" w:color="auto"/>
                        <w:left w:val="none" w:sz="0" w:space="0" w:color="auto"/>
                        <w:bottom w:val="none" w:sz="0" w:space="0" w:color="auto"/>
                        <w:right w:val="none" w:sz="0" w:space="0" w:color="auto"/>
                      </w:divBdr>
                      <w:divsChild>
                        <w:div w:id="1145318174">
                          <w:marLeft w:val="0"/>
                          <w:marRight w:val="0"/>
                          <w:marTop w:val="0"/>
                          <w:marBottom w:val="210"/>
                          <w:divBdr>
                            <w:top w:val="none" w:sz="0" w:space="0" w:color="auto"/>
                            <w:left w:val="none" w:sz="0" w:space="0" w:color="auto"/>
                            <w:bottom w:val="none" w:sz="0" w:space="0" w:color="auto"/>
                            <w:right w:val="none" w:sz="0" w:space="0" w:color="auto"/>
                          </w:divBdr>
                        </w:div>
                        <w:div w:id="1286615737">
                          <w:marLeft w:val="0"/>
                          <w:marRight w:val="0"/>
                          <w:marTop w:val="0"/>
                          <w:marBottom w:val="0"/>
                          <w:divBdr>
                            <w:top w:val="none" w:sz="0" w:space="0" w:color="auto"/>
                            <w:left w:val="none" w:sz="0" w:space="0" w:color="auto"/>
                            <w:bottom w:val="none" w:sz="0" w:space="0" w:color="auto"/>
                            <w:right w:val="none" w:sz="0" w:space="0" w:color="auto"/>
                          </w:divBdr>
                          <w:divsChild>
                            <w:div w:id="920868742">
                              <w:marLeft w:val="0"/>
                              <w:marRight w:val="0"/>
                              <w:marTop w:val="210"/>
                              <w:marBottom w:val="0"/>
                              <w:divBdr>
                                <w:top w:val="none" w:sz="0" w:space="0" w:color="auto"/>
                                <w:left w:val="none" w:sz="0" w:space="0" w:color="auto"/>
                                <w:bottom w:val="none" w:sz="0" w:space="0" w:color="auto"/>
                                <w:right w:val="none" w:sz="0" w:space="0" w:color="auto"/>
                              </w:divBdr>
                              <w:divsChild>
                                <w:div w:id="1661808348">
                                  <w:marLeft w:val="480"/>
                                  <w:marRight w:val="0"/>
                                  <w:marTop w:val="0"/>
                                  <w:marBottom w:val="240"/>
                                  <w:divBdr>
                                    <w:top w:val="none" w:sz="0" w:space="0" w:color="auto"/>
                                    <w:left w:val="none" w:sz="0" w:space="0" w:color="auto"/>
                                    <w:bottom w:val="none" w:sz="0" w:space="0" w:color="auto"/>
                                    <w:right w:val="none" w:sz="0" w:space="0" w:color="auto"/>
                                  </w:divBdr>
                                  <w:divsChild>
                                    <w:div w:id="1958098890">
                                      <w:marLeft w:val="0"/>
                                      <w:marRight w:val="0"/>
                                      <w:marTop w:val="0"/>
                                      <w:marBottom w:val="0"/>
                                      <w:divBdr>
                                        <w:top w:val="none" w:sz="0" w:space="0" w:color="auto"/>
                                        <w:left w:val="none" w:sz="0" w:space="0" w:color="auto"/>
                                        <w:bottom w:val="none" w:sz="0" w:space="0" w:color="auto"/>
                                        <w:right w:val="none" w:sz="0" w:space="0" w:color="auto"/>
                                      </w:divBdr>
                                      <w:divsChild>
                                        <w:div w:id="1874346208">
                                          <w:marLeft w:val="0"/>
                                          <w:marRight w:val="0"/>
                                          <w:marTop w:val="210"/>
                                          <w:marBottom w:val="210"/>
                                          <w:divBdr>
                                            <w:top w:val="none" w:sz="0" w:space="0" w:color="auto"/>
                                            <w:left w:val="none" w:sz="0" w:space="0" w:color="auto"/>
                                            <w:bottom w:val="none" w:sz="0" w:space="0" w:color="auto"/>
                                            <w:right w:val="none" w:sz="0" w:space="0" w:color="auto"/>
                                          </w:divBdr>
                                          <w:divsChild>
                                            <w:div w:id="1166244275">
                                              <w:marLeft w:val="480"/>
                                              <w:marRight w:val="0"/>
                                              <w:marTop w:val="0"/>
                                              <w:marBottom w:val="240"/>
                                              <w:divBdr>
                                                <w:top w:val="none" w:sz="0" w:space="0" w:color="auto"/>
                                                <w:left w:val="none" w:sz="0" w:space="0" w:color="auto"/>
                                                <w:bottom w:val="none" w:sz="0" w:space="0" w:color="auto"/>
                                                <w:right w:val="none" w:sz="0" w:space="0" w:color="auto"/>
                                              </w:divBdr>
                                            </w:div>
                                          </w:divsChild>
                                        </w:div>
                                        <w:div w:id="665519857">
                                          <w:marLeft w:val="0"/>
                                          <w:marRight w:val="0"/>
                                          <w:marTop w:val="210"/>
                                          <w:marBottom w:val="210"/>
                                          <w:divBdr>
                                            <w:top w:val="none" w:sz="0" w:space="0" w:color="auto"/>
                                            <w:left w:val="none" w:sz="0" w:space="0" w:color="auto"/>
                                            <w:bottom w:val="none" w:sz="0" w:space="0" w:color="auto"/>
                                            <w:right w:val="none" w:sz="0" w:space="0" w:color="auto"/>
                                          </w:divBdr>
                                          <w:divsChild>
                                            <w:div w:id="1602714193">
                                              <w:marLeft w:val="480"/>
                                              <w:marRight w:val="0"/>
                                              <w:marTop w:val="0"/>
                                              <w:marBottom w:val="240"/>
                                              <w:divBdr>
                                                <w:top w:val="none" w:sz="0" w:space="0" w:color="auto"/>
                                                <w:left w:val="none" w:sz="0" w:space="0" w:color="auto"/>
                                                <w:bottom w:val="none" w:sz="0" w:space="0" w:color="auto"/>
                                                <w:right w:val="none" w:sz="0" w:space="0" w:color="auto"/>
                                              </w:divBdr>
                                            </w:div>
                                          </w:divsChild>
                                        </w:div>
                                        <w:div w:id="71583198">
                                          <w:marLeft w:val="0"/>
                                          <w:marRight w:val="0"/>
                                          <w:marTop w:val="210"/>
                                          <w:marBottom w:val="210"/>
                                          <w:divBdr>
                                            <w:top w:val="none" w:sz="0" w:space="0" w:color="auto"/>
                                            <w:left w:val="none" w:sz="0" w:space="0" w:color="auto"/>
                                            <w:bottom w:val="none" w:sz="0" w:space="0" w:color="auto"/>
                                            <w:right w:val="none" w:sz="0" w:space="0" w:color="auto"/>
                                          </w:divBdr>
                                          <w:divsChild>
                                            <w:div w:id="1659991355">
                                              <w:marLeft w:val="480"/>
                                              <w:marRight w:val="0"/>
                                              <w:marTop w:val="0"/>
                                              <w:marBottom w:val="240"/>
                                              <w:divBdr>
                                                <w:top w:val="none" w:sz="0" w:space="0" w:color="auto"/>
                                                <w:left w:val="none" w:sz="0" w:space="0" w:color="auto"/>
                                                <w:bottom w:val="none" w:sz="0" w:space="0" w:color="auto"/>
                                                <w:right w:val="none" w:sz="0" w:space="0" w:color="auto"/>
                                              </w:divBdr>
                                            </w:div>
                                          </w:divsChild>
                                        </w:div>
                                        <w:div w:id="1987784674">
                                          <w:marLeft w:val="0"/>
                                          <w:marRight w:val="0"/>
                                          <w:marTop w:val="210"/>
                                          <w:marBottom w:val="210"/>
                                          <w:divBdr>
                                            <w:top w:val="none" w:sz="0" w:space="0" w:color="auto"/>
                                            <w:left w:val="none" w:sz="0" w:space="0" w:color="auto"/>
                                            <w:bottom w:val="none" w:sz="0" w:space="0" w:color="auto"/>
                                            <w:right w:val="none" w:sz="0" w:space="0" w:color="auto"/>
                                          </w:divBdr>
                                          <w:divsChild>
                                            <w:div w:id="2107537503">
                                              <w:marLeft w:val="480"/>
                                              <w:marRight w:val="0"/>
                                              <w:marTop w:val="0"/>
                                              <w:marBottom w:val="240"/>
                                              <w:divBdr>
                                                <w:top w:val="none" w:sz="0" w:space="0" w:color="auto"/>
                                                <w:left w:val="none" w:sz="0" w:space="0" w:color="auto"/>
                                                <w:bottom w:val="none" w:sz="0" w:space="0" w:color="auto"/>
                                                <w:right w:val="none" w:sz="0" w:space="0" w:color="auto"/>
                                              </w:divBdr>
                                            </w:div>
                                          </w:divsChild>
                                        </w:div>
                                        <w:div w:id="832447613">
                                          <w:marLeft w:val="0"/>
                                          <w:marRight w:val="0"/>
                                          <w:marTop w:val="210"/>
                                          <w:marBottom w:val="0"/>
                                          <w:divBdr>
                                            <w:top w:val="none" w:sz="0" w:space="0" w:color="auto"/>
                                            <w:left w:val="none" w:sz="0" w:space="0" w:color="auto"/>
                                            <w:bottom w:val="none" w:sz="0" w:space="0" w:color="auto"/>
                                            <w:right w:val="none" w:sz="0" w:space="0" w:color="auto"/>
                                          </w:divBdr>
                                          <w:divsChild>
                                            <w:div w:id="544608095">
                                              <w:marLeft w:val="480"/>
                                              <w:marRight w:val="0"/>
                                              <w:marTop w:val="0"/>
                                              <w:marBottom w:val="240"/>
                                              <w:divBdr>
                                                <w:top w:val="none" w:sz="0" w:space="0" w:color="auto"/>
                                                <w:left w:val="none" w:sz="0" w:space="0" w:color="auto"/>
                                                <w:bottom w:val="none" w:sz="0" w:space="0" w:color="auto"/>
                                                <w:right w:val="none" w:sz="0" w:space="0" w:color="auto"/>
                                              </w:divBdr>
                                              <w:divsChild>
                                                <w:div w:id="126317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0876242">
          <w:marLeft w:val="0"/>
          <w:marRight w:val="0"/>
          <w:marTop w:val="480"/>
          <w:marBottom w:val="60"/>
          <w:divBdr>
            <w:top w:val="none" w:sz="0" w:space="0" w:color="auto"/>
            <w:left w:val="none" w:sz="0" w:space="0" w:color="auto"/>
            <w:bottom w:val="none" w:sz="0" w:space="0" w:color="auto"/>
            <w:right w:val="none" w:sz="0" w:space="0" w:color="auto"/>
          </w:divBdr>
        </w:div>
        <w:div w:id="161243824">
          <w:marLeft w:val="0"/>
          <w:marRight w:val="0"/>
          <w:marTop w:val="0"/>
          <w:marBottom w:val="0"/>
          <w:divBdr>
            <w:top w:val="none" w:sz="0" w:space="0" w:color="auto"/>
            <w:left w:val="none" w:sz="0" w:space="0" w:color="auto"/>
            <w:bottom w:val="none" w:sz="0" w:space="0" w:color="auto"/>
            <w:right w:val="none" w:sz="0" w:space="0" w:color="auto"/>
          </w:divBdr>
          <w:divsChild>
            <w:div w:id="2118021935">
              <w:marLeft w:val="0"/>
              <w:marRight w:val="0"/>
              <w:marTop w:val="0"/>
              <w:marBottom w:val="0"/>
              <w:divBdr>
                <w:top w:val="none" w:sz="0" w:space="0" w:color="auto"/>
                <w:left w:val="none" w:sz="0" w:space="0" w:color="auto"/>
                <w:bottom w:val="none" w:sz="0" w:space="0" w:color="auto"/>
                <w:right w:val="none" w:sz="0" w:space="0" w:color="auto"/>
              </w:divBdr>
              <w:divsChild>
                <w:div w:id="2125994661">
                  <w:marLeft w:val="0"/>
                  <w:marRight w:val="0"/>
                  <w:marTop w:val="0"/>
                  <w:marBottom w:val="210"/>
                  <w:divBdr>
                    <w:top w:val="none" w:sz="0" w:space="0" w:color="auto"/>
                    <w:left w:val="none" w:sz="0" w:space="0" w:color="auto"/>
                    <w:bottom w:val="none" w:sz="0" w:space="0" w:color="auto"/>
                    <w:right w:val="none" w:sz="0" w:space="0" w:color="auto"/>
                  </w:divBdr>
                  <w:divsChild>
                    <w:div w:id="8604774">
                      <w:marLeft w:val="480"/>
                      <w:marRight w:val="0"/>
                      <w:marTop w:val="0"/>
                      <w:marBottom w:val="240"/>
                      <w:divBdr>
                        <w:top w:val="none" w:sz="0" w:space="0" w:color="auto"/>
                        <w:left w:val="none" w:sz="0" w:space="0" w:color="auto"/>
                        <w:bottom w:val="none" w:sz="0" w:space="0" w:color="auto"/>
                        <w:right w:val="none" w:sz="0" w:space="0" w:color="auto"/>
                      </w:divBdr>
                    </w:div>
                  </w:divsChild>
                </w:div>
                <w:div w:id="50154889">
                  <w:marLeft w:val="0"/>
                  <w:marRight w:val="0"/>
                  <w:marTop w:val="210"/>
                  <w:marBottom w:val="210"/>
                  <w:divBdr>
                    <w:top w:val="none" w:sz="0" w:space="0" w:color="auto"/>
                    <w:left w:val="none" w:sz="0" w:space="0" w:color="auto"/>
                    <w:bottom w:val="none" w:sz="0" w:space="0" w:color="auto"/>
                    <w:right w:val="none" w:sz="0" w:space="0" w:color="auto"/>
                  </w:divBdr>
                  <w:divsChild>
                    <w:div w:id="1164706713">
                      <w:marLeft w:val="480"/>
                      <w:marRight w:val="0"/>
                      <w:marTop w:val="0"/>
                      <w:marBottom w:val="240"/>
                      <w:divBdr>
                        <w:top w:val="none" w:sz="0" w:space="0" w:color="auto"/>
                        <w:left w:val="none" w:sz="0" w:space="0" w:color="auto"/>
                        <w:bottom w:val="none" w:sz="0" w:space="0" w:color="auto"/>
                        <w:right w:val="none" w:sz="0" w:space="0" w:color="auto"/>
                      </w:divBdr>
                      <w:divsChild>
                        <w:div w:id="71974418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090739839">
                  <w:marLeft w:val="0"/>
                  <w:marRight w:val="0"/>
                  <w:marTop w:val="210"/>
                  <w:marBottom w:val="210"/>
                  <w:divBdr>
                    <w:top w:val="none" w:sz="0" w:space="0" w:color="auto"/>
                    <w:left w:val="none" w:sz="0" w:space="0" w:color="auto"/>
                    <w:bottom w:val="none" w:sz="0" w:space="0" w:color="auto"/>
                    <w:right w:val="none" w:sz="0" w:space="0" w:color="auto"/>
                  </w:divBdr>
                  <w:divsChild>
                    <w:div w:id="502664705">
                      <w:marLeft w:val="480"/>
                      <w:marRight w:val="0"/>
                      <w:marTop w:val="0"/>
                      <w:marBottom w:val="240"/>
                      <w:divBdr>
                        <w:top w:val="none" w:sz="0" w:space="0" w:color="auto"/>
                        <w:left w:val="none" w:sz="0" w:space="0" w:color="auto"/>
                        <w:bottom w:val="none" w:sz="0" w:space="0" w:color="auto"/>
                        <w:right w:val="none" w:sz="0" w:space="0" w:color="auto"/>
                      </w:divBdr>
                    </w:div>
                  </w:divsChild>
                </w:div>
                <w:div w:id="1805655734">
                  <w:marLeft w:val="0"/>
                  <w:marRight w:val="0"/>
                  <w:marTop w:val="210"/>
                  <w:marBottom w:val="210"/>
                  <w:divBdr>
                    <w:top w:val="none" w:sz="0" w:space="0" w:color="auto"/>
                    <w:left w:val="none" w:sz="0" w:space="0" w:color="auto"/>
                    <w:bottom w:val="none" w:sz="0" w:space="0" w:color="auto"/>
                    <w:right w:val="none" w:sz="0" w:space="0" w:color="auto"/>
                  </w:divBdr>
                  <w:divsChild>
                    <w:div w:id="1154177160">
                      <w:marLeft w:val="480"/>
                      <w:marRight w:val="0"/>
                      <w:marTop w:val="0"/>
                      <w:marBottom w:val="240"/>
                      <w:divBdr>
                        <w:top w:val="none" w:sz="0" w:space="0" w:color="auto"/>
                        <w:left w:val="none" w:sz="0" w:space="0" w:color="auto"/>
                        <w:bottom w:val="none" w:sz="0" w:space="0" w:color="auto"/>
                        <w:right w:val="none" w:sz="0" w:space="0" w:color="auto"/>
                      </w:divBdr>
                    </w:div>
                  </w:divsChild>
                </w:div>
                <w:div w:id="682828353">
                  <w:marLeft w:val="0"/>
                  <w:marRight w:val="0"/>
                  <w:marTop w:val="210"/>
                  <w:marBottom w:val="210"/>
                  <w:divBdr>
                    <w:top w:val="none" w:sz="0" w:space="0" w:color="auto"/>
                    <w:left w:val="none" w:sz="0" w:space="0" w:color="auto"/>
                    <w:bottom w:val="none" w:sz="0" w:space="0" w:color="auto"/>
                    <w:right w:val="none" w:sz="0" w:space="0" w:color="auto"/>
                  </w:divBdr>
                  <w:divsChild>
                    <w:div w:id="984550035">
                      <w:marLeft w:val="480"/>
                      <w:marRight w:val="0"/>
                      <w:marTop w:val="0"/>
                      <w:marBottom w:val="240"/>
                      <w:divBdr>
                        <w:top w:val="none" w:sz="0" w:space="0" w:color="auto"/>
                        <w:left w:val="none" w:sz="0" w:space="0" w:color="auto"/>
                        <w:bottom w:val="none" w:sz="0" w:space="0" w:color="auto"/>
                        <w:right w:val="none" w:sz="0" w:space="0" w:color="auto"/>
                      </w:divBdr>
                    </w:div>
                  </w:divsChild>
                </w:div>
                <w:div w:id="452987828">
                  <w:marLeft w:val="0"/>
                  <w:marRight w:val="0"/>
                  <w:marTop w:val="210"/>
                  <w:marBottom w:val="0"/>
                  <w:divBdr>
                    <w:top w:val="none" w:sz="0" w:space="0" w:color="auto"/>
                    <w:left w:val="none" w:sz="0" w:space="0" w:color="auto"/>
                    <w:bottom w:val="none" w:sz="0" w:space="0" w:color="auto"/>
                    <w:right w:val="none" w:sz="0" w:space="0" w:color="auto"/>
                  </w:divBdr>
                  <w:divsChild>
                    <w:div w:id="531070318">
                      <w:marLeft w:val="480"/>
                      <w:marRight w:val="0"/>
                      <w:marTop w:val="0"/>
                      <w:marBottom w:val="240"/>
                      <w:divBdr>
                        <w:top w:val="none" w:sz="0" w:space="0" w:color="auto"/>
                        <w:left w:val="none" w:sz="0" w:space="0" w:color="auto"/>
                        <w:bottom w:val="none" w:sz="0" w:space="0" w:color="auto"/>
                        <w:right w:val="none" w:sz="0" w:space="0" w:color="auto"/>
                      </w:divBdr>
                      <w:divsChild>
                        <w:div w:id="574627170">
                          <w:marLeft w:val="0"/>
                          <w:marRight w:val="0"/>
                          <w:marTop w:val="0"/>
                          <w:marBottom w:val="210"/>
                          <w:divBdr>
                            <w:top w:val="none" w:sz="0" w:space="0" w:color="auto"/>
                            <w:left w:val="none" w:sz="0" w:space="0" w:color="auto"/>
                            <w:bottom w:val="none" w:sz="0" w:space="0" w:color="auto"/>
                            <w:right w:val="none" w:sz="0" w:space="0" w:color="auto"/>
                          </w:divBdr>
                        </w:div>
                        <w:div w:id="1885556862">
                          <w:marLeft w:val="0"/>
                          <w:marRight w:val="0"/>
                          <w:marTop w:val="0"/>
                          <w:marBottom w:val="0"/>
                          <w:divBdr>
                            <w:top w:val="none" w:sz="0" w:space="0" w:color="auto"/>
                            <w:left w:val="none" w:sz="0" w:space="0" w:color="auto"/>
                            <w:bottom w:val="none" w:sz="0" w:space="0" w:color="auto"/>
                            <w:right w:val="none" w:sz="0" w:space="0" w:color="auto"/>
                          </w:divBdr>
                          <w:divsChild>
                            <w:div w:id="1987319662">
                              <w:marLeft w:val="0"/>
                              <w:marRight w:val="0"/>
                              <w:marTop w:val="210"/>
                              <w:marBottom w:val="0"/>
                              <w:divBdr>
                                <w:top w:val="none" w:sz="0" w:space="0" w:color="auto"/>
                                <w:left w:val="none" w:sz="0" w:space="0" w:color="auto"/>
                                <w:bottom w:val="none" w:sz="0" w:space="0" w:color="auto"/>
                                <w:right w:val="none" w:sz="0" w:space="0" w:color="auto"/>
                              </w:divBdr>
                              <w:divsChild>
                                <w:div w:id="398984522">
                                  <w:marLeft w:val="480"/>
                                  <w:marRight w:val="0"/>
                                  <w:marTop w:val="0"/>
                                  <w:marBottom w:val="240"/>
                                  <w:divBdr>
                                    <w:top w:val="none" w:sz="0" w:space="0" w:color="auto"/>
                                    <w:left w:val="none" w:sz="0" w:space="0" w:color="auto"/>
                                    <w:bottom w:val="none" w:sz="0" w:space="0" w:color="auto"/>
                                    <w:right w:val="none" w:sz="0" w:space="0" w:color="auto"/>
                                  </w:divBdr>
                                  <w:divsChild>
                                    <w:div w:id="396365619">
                                      <w:marLeft w:val="0"/>
                                      <w:marRight w:val="0"/>
                                      <w:marTop w:val="0"/>
                                      <w:marBottom w:val="0"/>
                                      <w:divBdr>
                                        <w:top w:val="none" w:sz="0" w:space="0" w:color="auto"/>
                                        <w:left w:val="none" w:sz="0" w:space="0" w:color="auto"/>
                                        <w:bottom w:val="none" w:sz="0" w:space="0" w:color="auto"/>
                                        <w:right w:val="none" w:sz="0" w:space="0" w:color="auto"/>
                                      </w:divBdr>
                                      <w:divsChild>
                                        <w:div w:id="2074817629">
                                          <w:marLeft w:val="0"/>
                                          <w:marRight w:val="0"/>
                                          <w:marTop w:val="210"/>
                                          <w:marBottom w:val="210"/>
                                          <w:divBdr>
                                            <w:top w:val="none" w:sz="0" w:space="0" w:color="auto"/>
                                            <w:left w:val="none" w:sz="0" w:space="0" w:color="auto"/>
                                            <w:bottom w:val="none" w:sz="0" w:space="0" w:color="auto"/>
                                            <w:right w:val="none" w:sz="0" w:space="0" w:color="auto"/>
                                          </w:divBdr>
                                          <w:divsChild>
                                            <w:div w:id="1388410765">
                                              <w:marLeft w:val="480"/>
                                              <w:marRight w:val="0"/>
                                              <w:marTop w:val="0"/>
                                              <w:marBottom w:val="240"/>
                                              <w:divBdr>
                                                <w:top w:val="none" w:sz="0" w:space="0" w:color="auto"/>
                                                <w:left w:val="none" w:sz="0" w:space="0" w:color="auto"/>
                                                <w:bottom w:val="none" w:sz="0" w:space="0" w:color="auto"/>
                                                <w:right w:val="none" w:sz="0" w:space="0" w:color="auto"/>
                                              </w:divBdr>
                                            </w:div>
                                          </w:divsChild>
                                        </w:div>
                                        <w:div w:id="313605457">
                                          <w:marLeft w:val="0"/>
                                          <w:marRight w:val="0"/>
                                          <w:marTop w:val="210"/>
                                          <w:marBottom w:val="210"/>
                                          <w:divBdr>
                                            <w:top w:val="none" w:sz="0" w:space="0" w:color="auto"/>
                                            <w:left w:val="none" w:sz="0" w:space="0" w:color="auto"/>
                                            <w:bottom w:val="none" w:sz="0" w:space="0" w:color="auto"/>
                                            <w:right w:val="none" w:sz="0" w:space="0" w:color="auto"/>
                                          </w:divBdr>
                                          <w:divsChild>
                                            <w:div w:id="1557352367">
                                              <w:marLeft w:val="480"/>
                                              <w:marRight w:val="0"/>
                                              <w:marTop w:val="0"/>
                                              <w:marBottom w:val="240"/>
                                              <w:divBdr>
                                                <w:top w:val="none" w:sz="0" w:space="0" w:color="auto"/>
                                                <w:left w:val="none" w:sz="0" w:space="0" w:color="auto"/>
                                                <w:bottom w:val="none" w:sz="0" w:space="0" w:color="auto"/>
                                                <w:right w:val="none" w:sz="0" w:space="0" w:color="auto"/>
                                              </w:divBdr>
                                            </w:div>
                                          </w:divsChild>
                                        </w:div>
                                        <w:div w:id="815293274">
                                          <w:marLeft w:val="0"/>
                                          <w:marRight w:val="0"/>
                                          <w:marTop w:val="210"/>
                                          <w:marBottom w:val="210"/>
                                          <w:divBdr>
                                            <w:top w:val="none" w:sz="0" w:space="0" w:color="auto"/>
                                            <w:left w:val="none" w:sz="0" w:space="0" w:color="auto"/>
                                            <w:bottom w:val="none" w:sz="0" w:space="0" w:color="auto"/>
                                            <w:right w:val="none" w:sz="0" w:space="0" w:color="auto"/>
                                          </w:divBdr>
                                          <w:divsChild>
                                            <w:div w:id="1613633512">
                                              <w:marLeft w:val="480"/>
                                              <w:marRight w:val="0"/>
                                              <w:marTop w:val="0"/>
                                              <w:marBottom w:val="240"/>
                                              <w:divBdr>
                                                <w:top w:val="none" w:sz="0" w:space="0" w:color="auto"/>
                                                <w:left w:val="none" w:sz="0" w:space="0" w:color="auto"/>
                                                <w:bottom w:val="none" w:sz="0" w:space="0" w:color="auto"/>
                                                <w:right w:val="none" w:sz="0" w:space="0" w:color="auto"/>
                                              </w:divBdr>
                                            </w:div>
                                          </w:divsChild>
                                        </w:div>
                                        <w:div w:id="670448474">
                                          <w:marLeft w:val="0"/>
                                          <w:marRight w:val="0"/>
                                          <w:marTop w:val="210"/>
                                          <w:marBottom w:val="210"/>
                                          <w:divBdr>
                                            <w:top w:val="none" w:sz="0" w:space="0" w:color="auto"/>
                                            <w:left w:val="none" w:sz="0" w:space="0" w:color="auto"/>
                                            <w:bottom w:val="none" w:sz="0" w:space="0" w:color="auto"/>
                                            <w:right w:val="none" w:sz="0" w:space="0" w:color="auto"/>
                                          </w:divBdr>
                                          <w:divsChild>
                                            <w:div w:id="247812563">
                                              <w:marLeft w:val="480"/>
                                              <w:marRight w:val="0"/>
                                              <w:marTop w:val="0"/>
                                              <w:marBottom w:val="240"/>
                                              <w:divBdr>
                                                <w:top w:val="none" w:sz="0" w:space="0" w:color="auto"/>
                                                <w:left w:val="none" w:sz="0" w:space="0" w:color="auto"/>
                                                <w:bottom w:val="none" w:sz="0" w:space="0" w:color="auto"/>
                                                <w:right w:val="none" w:sz="0" w:space="0" w:color="auto"/>
                                              </w:divBdr>
                                            </w:div>
                                          </w:divsChild>
                                        </w:div>
                                        <w:div w:id="1903903267">
                                          <w:marLeft w:val="0"/>
                                          <w:marRight w:val="0"/>
                                          <w:marTop w:val="210"/>
                                          <w:marBottom w:val="210"/>
                                          <w:divBdr>
                                            <w:top w:val="none" w:sz="0" w:space="0" w:color="auto"/>
                                            <w:left w:val="none" w:sz="0" w:space="0" w:color="auto"/>
                                            <w:bottom w:val="none" w:sz="0" w:space="0" w:color="auto"/>
                                            <w:right w:val="none" w:sz="0" w:space="0" w:color="auto"/>
                                          </w:divBdr>
                                          <w:divsChild>
                                            <w:div w:id="1948853060">
                                              <w:marLeft w:val="480"/>
                                              <w:marRight w:val="0"/>
                                              <w:marTop w:val="0"/>
                                              <w:marBottom w:val="240"/>
                                              <w:divBdr>
                                                <w:top w:val="none" w:sz="0" w:space="0" w:color="auto"/>
                                                <w:left w:val="none" w:sz="0" w:space="0" w:color="auto"/>
                                                <w:bottom w:val="none" w:sz="0" w:space="0" w:color="auto"/>
                                                <w:right w:val="none" w:sz="0" w:space="0" w:color="auto"/>
                                              </w:divBdr>
                                            </w:div>
                                          </w:divsChild>
                                        </w:div>
                                        <w:div w:id="403844830">
                                          <w:marLeft w:val="0"/>
                                          <w:marRight w:val="0"/>
                                          <w:marTop w:val="210"/>
                                          <w:marBottom w:val="0"/>
                                          <w:divBdr>
                                            <w:top w:val="none" w:sz="0" w:space="0" w:color="auto"/>
                                            <w:left w:val="none" w:sz="0" w:space="0" w:color="auto"/>
                                            <w:bottom w:val="none" w:sz="0" w:space="0" w:color="auto"/>
                                            <w:right w:val="none" w:sz="0" w:space="0" w:color="auto"/>
                                          </w:divBdr>
                                          <w:divsChild>
                                            <w:div w:id="141269509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3980075">
          <w:marLeft w:val="0"/>
          <w:marRight w:val="0"/>
          <w:marTop w:val="480"/>
          <w:marBottom w:val="60"/>
          <w:divBdr>
            <w:top w:val="none" w:sz="0" w:space="0" w:color="auto"/>
            <w:left w:val="none" w:sz="0" w:space="0" w:color="auto"/>
            <w:bottom w:val="none" w:sz="0" w:space="0" w:color="auto"/>
            <w:right w:val="none" w:sz="0" w:space="0" w:color="auto"/>
          </w:divBdr>
        </w:div>
        <w:div w:id="442044607">
          <w:marLeft w:val="0"/>
          <w:marRight w:val="0"/>
          <w:marTop w:val="0"/>
          <w:marBottom w:val="0"/>
          <w:divBdr>
            <w:top w:val="none" w:sz="0" w:space="0" w:color="auto"/>
            <w:left w:val="none" w:sz="0" w:space="0" w:color="auto"/>
            <w:bottom w:val="none" w:sz="0" w:space="0" w:color="auto"/>
            <w:right w:val="none" w:sz="0" w:space="0" w:color="auto"/>
          </w:divBdr>
          <w:divsChild>
            <w:div w:id="1236353573">
              <w:marLeft w:val="0"/>
              <w:marRight w:val="0"/>
              <w:marTop w:val="0"/>
              <w:marBottom w:val="0"/>
              <w:divBdr>
                <w:top w:val="none" w:sz="0" w:space="0" w:color="auto"/>
                <w:left w:val="none" w:sz="0" w:space="0" w:color="auto"/>
                <w:bottom w:val="none" w:sz="0" w:space="0" w:color="auto"/>
                <w:right w:val="none" w:sz="0" w:space="0" w:color="auto"/>
              </w:divBdr>
              <w:divsChild>
                <w:div w:id="1736853686">
                  <w:marLeft w:val="0"/>
                  <w:marRight w:val="0"/>
                  <w:marTop w:val="210"/>
                  <w:marBottom w:val="210"/>
                  <w:divBdr>
                    <w:top w:val="none" w:sz="0" w:space="0" w:color="auto"/>
                    <w:left w:val="none" w:sz="0" w:space="0" w:color="auto"/>
                    <w:bottom w:val="none" w:sz="0" w:space="0" w:color="auto"/>
                    <w:right w:val="none" w:sz="0" w:space="0" w:color="auto"/>
                  </w:divBdr>
                  <w:divsChild>
                    <w:div w:id="1541892149">
                      <w:marLeft w:val="480"/>
                      <w:marRight w:val="0"/>
                      <w:marTop w:val="0"/>
                      <w:marBottom w:val="240"/>
                      <w:divBdr>
                        <w:top w:val="none" w:sz="0" w:space="0" w:color="auto"/>
                        <w:left w:val="none" w:sz="0" w:space="0" w:color="auto"/>
                        <w:bottom w:val="none" w:sz="0" w:space="0" w:color="auto"/>
                        <w:right w:val="none" w:sz="0" w:space="0" w:color="auto"/>
                      </w:divBdr>
                    </w:div>
                  </w:divsChild>
                </w:div>
                <w:div w:id="216672593">
                  <w:marLeft w:val="0"/>
                  <w:marRight w:val="0"/>
                  <w:marTop w:val="210"/>
                  <w:marBottom w:val="210"/>
                  <w:divBdr>
                    <w:top w:val="none" w:sz="0" w:space="0" w:color="auto"/>
                    <w:left w:val="none" w:sz="0" w:space="0" w:color="auto"/>
                    <w:bottom w:val="none" w:sz="0" w:space="0" w:color="auto"/>
                    <w:right w:val="none" w:sz="0" w:space="0" w:color="auto"/>
                  </w:divBdr>
                  <w:divsChild>
                    <w:div w:id="87628835">
                      <w:marLeft w:val="480"/>
                      <w:marRight w:val="0"/>
                      <w:marTop w:val="0"/>
                      <w:marBottom w:val="240"/>
                      <w:divBdr>
                        <w:top w:val="none" w:sz="0" w:space="0" w:color="auto"/>
                        <w:left w:val="none" w:sz="0" w:space="0" w:color="auto"/>
                        <w:bottom w:val="none" w:sz="0" w:space="0" w:color="auto"/>
                        <w:right w:val="none" w:sz="0" w:space="0" w:color="auto"/>
                      </w:divBdr>
                    </w:div>
                  </w:divsChild>
                </w:div>
                <w:div w:id="1290208944">
                  <w:marLeft w:val="0"/>
                  <w:marRight w:val="0"/>
                  <w:marTop w:val="210"/>
                  <w:marBottom w:val="210"/>
                  <w:divBdr>
                    <w:top w:val="none" w:sz="0" w:space="0" w:color="auto"/>
                    <w:left w:val="none" w:sz="0" w:space="0" w:color="auto"/>
                    <w:bottom w:val="none" w:sz="0" w:space="0" w:color="auto"/>
                    <w:right w:val="none" w:sz="0" w:space="0" w:color="auto"/>
                  </w:divBdr>
                  <w:divsChild>
                    <w:div w:id="785084609">
                      <w:marLeft w:val="480"/>
                      <w:marRight w:val="0"/>
                      <w:marTop w:val="0"/>
                      <w:marBottom w:val="240"/>
                      <w:divBdr>
                        <w:top w:val="none" w:sz="0" w:space="0" w:color="auto"/>
                        <w:left w:val="none" w:sz="0" w:space="0" w:color="auto"/>
                        <w:bottom w:val="none" w:sz="0" w:space="0" w:color="auto"/>
                        <w:right w:val="none" w:sz="0" w:space="0" w:color="auto"/>
                      </w:divBdr>
                    </w:div>
                  </w:divsChild>
                </w:div>
                <w:div w:id="971254767">
                  <w:marLeft w:val="0"/>
                  <w:marRight w:val="0"/>
                  <w:marTop w:val="210"/>
                  <w:marBottom w:val="210"/>
                  <w:divBdr>
                    <w:top w:val="none" w:sz="0" w:space="0" w:color="auto"/>
                    <w:left w:val="none" w:sz="0" w:space="0" w:color="auto"/>
                    <w:bottom w:val="none" w:sz="0" w:space="0" w:color="auto"/>
                    <w:right w:val="none" w:sz="0" w:space="0" w:color="auto"/>
                  </w:divBdr>
                  <w:divsChild>
                    <w:div w:id="341667425">
                      <w:marLeft w:val="480"/>
                      <w:marRight w:val="0"/>
                      <w:marTop w:val="0"/>
                      <w:marBottom w:val="240"/>
                      <w:divBdr>
                        <w:top w:val="none" w:sz="0" w:space="0" w:color="auto"/>
                        <w:left w:val="none" w:sz="0" w:space="0" w:color="auto"/>
                        <w:bottom w:val="none" w:sz="0" w:space="0" w:color="auto"/>
                        <w:right w:val="none" w:sz="0" w:space="0" w:color="auto"/>
                      </w:divBdr>
                    </w:div>
                  </w:divsChild>
                </w:div>
                <w:div w:id="1746875848">
                  <w:marLeft w:val="0"/>
                  <w:marRight w:val="0"/>
                  <w:marTop w:val="210"/>
                  <w:marBottom w:val="210"/>
                  <w:divBdr>
                    <w:top w:val="none" w:sz="0" w:space="0" w:color="auto"/>
                    <w:left w:val="none" w:sz="0" w:space="0" w:color="auto"/>
                    <w:bottom w:val="none" w:sz="0" w:space="0" w:color="auto"/>
                    <w:right w:val="none" w:sz="0" w:space="0" w:color="auto"/>
                  </w:divBdr>
                  <w:divsChild>
                    <w:div w:id="330059514">
                      <w:marLeft w:val="480"/>
                      <w:marRight w:val="0"/>
                      <w:marTop w:val="0"/>
                      <w:marBottom w:val="240"/>
                      <w:divBdr>
                        <w:top w:val="none" w:sz="0" w:space="0" w:color="auto"/>
                        <w:left w:val="none" w:sz="0" w:space="0" w:color="auto"/>
                        <w:bottom w:val="none" w:sz="0" w:space="0" w:color="auto"/>
                        <w:right w:val="none" w:sz="0" w:space="0" w:color="auto"/>
                      </w:divBdr>
                    </w:div>
                  </w:divsChild>
                </w:div>
                <w:div w:id="1038816320">
                  <w:marLeft w:val="0"/>
                  <w:marRight w:val="0"/>
                  <w:marTop w:val="210"/>
                  <w:marBottom w:val="210"/>
                  <w:divBdr>
                    <w:top w:val="none" w:sz="0" w:space="0" w:color="auto"/>
                    <w:left w:val="none" w:sz="0" w:space="0" w:color="auto"/>
                    <w:bottom w:val="none" w:sz="0" w:space="0" w:color="auto"/>
                    <w:right w:val="none" w:sz="0" w:space="0" w:color="auto"/>
                  </w:divBdr>
                  <w:divsChild>
                    <w:div w:id="67003247">
                      <w:marLeft w:val="480"/>
                      <w:marRight w:val="0"/>
                      <w:marTop w:val="0"/>
                      <w:marBottom w:val="240"/>
                      <w:divBdr>
                        <w:top w:val="none" w:sz="0" w:space="0" w:color="auto"/>
                        <w:left w:val="none" w:sz="0" w:space="0" w:color="auto"/>
                        <w:bottom w:val="none" w:sz="0" w:space="0" w:color="auto"/>
                        <w:right w:val="none" w:sz="0" w:space="0" w:color="auto"/>
                      </w:divBdr>
                      <w:divsChild>
                        <w:div w:id="522285187">
                          <w:marLeft w:val="0"/>
                          <w:marRight w:val="0"/>
                          <w:marTop w:val="240"/>
                          <w:marBottom w:val="0"/>
                          <w:divBdr>
                            <w:top w:val="none" w:sz="0" w:space="0" w:color="auto"/>
                            <w:left w:val="none" w:sz="0" w:space="0" w:color="auto"/>
                            <w:bottom w:val="none" w:sz="0" w:space="0" w:color="auto"/>
                            <w:right w:val="none" w:sz="0" w:space="0" w:color="auto"/>
                          </w:divBdr>
                          <w:divsChild>
                            <w:div w:id="1085498582">
                              <w:marLeft w:val="0"/>
                              <w:marRight w:val="0"/>
                              <w:marTop w:val="0"/>
                              <w:marBottom w:val="0"/>
                              <w:divBdr>
                                <w:top w:val="none" w:sz="0" w:space="0" w:color="auto"/>
                                <w:left w:val="none" w:sz="0" w:space="0" w:color="auto"/>
                                <w:bottom w:val="none" w:sz="0" w:space="0" w:color="auto"/>
                                <w:right w:val="none" w:sz="0" w:space="0" w:color="auto"/>
                              </w:divBdr>
                            </w:div>
                            <w:div w:id="2046365001">
                              <w:marLeft w:val="0"/>
                              <w:marRight w:val="0"/>
                              <w:marTop w:val="0"/>
                              <w:marBottom w:val="0"/>
                              <w:divBdr>
                                <w:top w:val="none" w:sz="0" w:space="0" w:color="auto"/>
                                <w:left w:val="none" w:sz="0" w:space="0" w:color="auto"/>
                                <w:bottom w:val="none" w:sz="0" w:space="0" w:color="auto"/>
                                <w:right w:val="none" w:sz="0" w:space="0" w:color="auto"/>
                              </w:divBdr>
                            </w:div>
                            <w:div w:id="1189685837">
                              <w:marLeft w:val="0"/>
                              <w:marRight w:val="0"/>
                              <w:marTop w:val="0"/>
                              <w:marBottom w:val="0"/>
                              <w:divBdr>
                                <w:top w:val="none" w:sz="0" w:space="0" w:color="auto"/>
                                <w:left w:val="none" w:sz="0" w:space="0" w:color="auto"/>
                                <w:bottom w:val="none" w:sz="0" w:space="0" w:color="auto"/>
                                <w:right w:val="none" w:sz="0" w:space="0" w:color="auto"/>
                              </w:divBdr>
                            </w:div>
                            <w:div w:id="1590000924">
                              <w:marLeft w:val="0"/>
                              <w:marRight w:val="0"/>
                              <w:marTop w:val="0"/>
                              <w:marBottom w:val="0"/>
                              <w:divBdr>
                                <w:top w:val="none" w:sz="0" w:space="0" w:color="auto"/>
                                <w:left w:val="none" w:sz="0" w:space="0" w:color="auto"/>
                                <w:bottom w:val="none" w:sz="0" w:space="0" w:color="auto"/>
                                <w:right w:val="none" w:sz="0" w:space="0" w:color="auto"/>
                              </w:divBdr>
                            </w:div>
                            <w:div w:id="1192379033">
                              <w:marLeft w:val="0"/>
                              <w:marRight w:val="0"/>
                              <w:marTop w:val="0"/>
                              <w:marBottom w:val="0"/>
                              <w:divBdr>
                                <w:top w:val="none" w:sz="0" w:space="0" w:color="auto"/>
                                <w:left w:val="none" w:sz="0" w:space="0" w:color="auto"/>
                                <w:bottom w:val="none" w:sz="0" w:space="0" w:color="auto"/>
                                <w:right w:val="none" w:sz="0" w:space="0" w:color="auto"/>
                              </w:divBdr>
                            </w:div>
                            <w:div w:id="369382537">
                              <w:marLeft w:val="0"/>
                              <w:marRight w:val="0"/>
                              <w:marTop w:val="0"/>
                              <w:marBottom w:val="0"/>
                              <w:divBdr>
                                <w:top w:val="none" w:sz="0" w:space="0" w:color="auto"/>
                                <w:left w:val="none" w:sz="0" w:space="0" w:color="auto"/>
                                <w:bottom w:val="none" w:sz="0" w:space="0" w:color="auto"/>
                                <w:right w:val="none" w:sz="0" w:space="0" w:color="auto"/>
                              </w:divBdr>
                            </w:div>
                            <w:div w:id="534192611">
                              <w:marLeft w:val="0"/>
                              <w:marRight w:val="0"/>
                              <w:marTop w:val="0"/>
                              <w:marBottom w:val="0"/>
                              <w:divBdr>
                                <w:top w:val="none" w:sz="0" w:space="0" w:color="auto"/>
                                <w:left w:val="none" w:sz="0" w:space="0" w:color="auto"/>
                                <w:bottom w:val="none" w:sz="0" w:space="0" w:color="auto"/>
                                <w:right w:val="none" w:sz="0" w:space="0" w:color="auto"/>
                              </w:divBdr>
                            </w:div>
                            <w:div w:id="36783397">
                              <w:marLeft w:val="0"/>
                              <w:marRight w:val="0"/>
                              <w:marTop w:val="0"/>
                              <w:marBottom w:val="0"/>
                              <w:divBdr>
                                <w:top w:val="none" w:sz="0" w:space="0" w:color="auto"/>
                                <w:left w:val="none" w:sz="0" w:space="0" w:color="auto"/>
                                <w:bottom w:val="none" w:sz="0" w:space="0" w:color="auto"/>
                                <w:right w:val="none" w:sz="0" w:space="0" w:color="auto"/>
                              </w:divBdr>
                            </w:div>
                            <w:div w:id="691152424">
                              <w:marLeft w:val="0"/>
                              <w:marRight w:val="0"/>
                              <w:marTop w:val="0"/>
                              <w:marBottom w:val="0"/>
                              <w:divBdr>
                                <w:top w:val="none" w:sz="0" w:space="0" w:color="auto"/>
                                <w:left w:val="none" w:sz="0" w:space="0" w:color="auto"/>
                                <w:bottom w:val="none" w:sz="0" w:space="0" w:color="auto"/>
                                <w:right w:val="none" w:sz="0" w:space="0" w:color="auto"/>
                              </w:divBdr>
                            </w:div>
                            <w:div w:id="1366833797">
                              <w:marLeft w:val="0"/>
                              <w:marRight w:val="0"/>
                              <w:marTop w:val="0"/>
                              <w:marBottom w:val="0"/>
                              <w:divBdr>
                                <w:top w:val="none" w:sz="0" w:space="0" w:color="auto"/>
                                <w:left w:val="none" w:sz="0" w:space="0" w:color="auto"/>
                                <w:bottom w:val="none" w:sz="0" w:space="0" w:color="auto"/>
                                <w:right w:val="none" w:sz="0" w:space="0" w:color="auto"/>
                              </w:divBdr>
                            </w:div>
                            <w:div w:id="622201011">
                              <w:marLeft w:val="0"/>
                              <w:marRight w:val="0"/>
                              <w:marTop w:val="0"/>
                              <w:marBottom w:val="0"/>
                              <w:divBdr>
                                <w:top w:val="none" w:sz="0" w:space="0" w:color="auto"/>
                                <w:left w:val="none" w:sz="0" w:space="0" w:color="auto"/>
                                <w:bottom w:val="none" w:sz="0" w:space="0" w:color="auto"/>
                                <w:right w:val="none" w:sz="0" w:space="0" w:color="auto"/>
                              </w:divBdr>
                            </w:div>
                            <w:div w:id="895507000">
                              <w:marLeft w:val="0"/>
                              <w:marRight w:val="0"/>
                              <w:marTop w:val="0"/>
                              <w:marBottom w:val="0"/>
                              <w:divBdr>
                                <w:top w:val="none" w:sz="0" w:space="0" w:color="auto"/>
                                <w:left w:val="none" w:sz="0" w:space="0" w:color="auto"/>
                                <w:bottom w:val="none" w:sz="0" w:space="0" w:color="auto"/>
                                <w:right w:val="none" w:sz="0" w:space="0" w:color="auto"/>
                              </w:divBdr>
                            </w:div>
                            <w:div w:id="936599950">
                              <w:marLeft w:val="0"/>
                              <w:marRight w:val="0"/>
                              <w:marTop w:val="0"/>
                              <w:marBottom w:val="0"/>
                              <w:divBdr>
                                <w:top w:val="none" w:sz="0" w:space="0" w:color="auto"/>
                                <w:left w:val="none" w:sz="0" w:space="0" w:color="auto"/>
                                <w:bottom w:val="none" w:sz="0" w:space="0" w:color="auto"/>
                                <w:right w:val="none" w:sz="0" w:space="0" w:color="auto"/>
                              </w:divBdr>
                            </w:div>
                            <w:div w:id="599411593">
                              <w:marLeft w:val="0"/>
                              <w:marRight w:val="0"/>
                              <w:marTop w:val="0"/>
                              <w:marBottom w:val="0"/>
                              <w:divBdr>
                                <w:top w:val="none" w:sz="0" w:space="0" w:color="auto"/>
                                <w:left w:val="none" w:sz="0" w:space="0" w:color="auto"/>
                                <w:bottom w:val="none" w:sz="0" w:space="0" w:color="auto"/>
                                <w:right w:val="none" w:sz="0" w:space="0" w:color="auto"/>
                              </w:divBdr>
                            </w:div>
                            <w:div w:id="2014257626">
                              <w:marLeft w:val="0"/>
                              <w:marRight w:val="0"/>
                              <w:marTop w:val="0"/>
                              <w:marBottom w:val="0"/>
                              <w:divBdr>
                                <w:top w:val="none" w:sz="0" w:space="0" w:color="auto"/>
                                <w:left w:val="none" w:sz="0" w:space="0" w:color="auto"/>
                                <w:bottom w:val="none" w:sz="0" w:space="0" w:color="auto"/>
                                <w:right w:val="none" w:sz="0" w:space="0" w:color="auto"/>
                              </w:divBdr>
                            </w:div>
                            <w:div w:id="736363154">
                              <w:marLeft w:val="0"/>
                              <w:marRight w:val="0"/>
                              <w:marTop w:val="0"/>
                              <w:marBottom w:val="0"/>
                              <w:divBdr>
                                <w:top w:val="none" w:sz="0" w:space="0" w:color="auto"/>
                                <w:left w:val="none" w:sz="0" w:space="0" w:color="auto"/>
                                <w:bottom w:val="none" w:sz="0" w:space="0" w:color="auto"/>
                                <w:right w:val="none" w:sz="0" w:space="0" w:color="auto"/>
                              </w:divBdr>
                            </w:div>
                            <w:div w:id="587688524">
                              <w:marLeft w:val="0"/>
                              <w:marRight w:val="0"/>
                              <w:marTop w:val="0"/>
                              <w:marBottom w:val="0"/>
                              <w:divBdr>
                                <w:top w:val="none" w:sz="0" w:space="0" w:color="auto"/>
                                <w:left w:val="none" w:sz="0" w:space="0" w:color="auto"/>
                                <w:bottom w:val="none" w:sz="0" w:space="0" w:color="auto"/>
                                <w:right w:val="none" w:sz="0" w:space="0" w:color="auto"/>
                              </w:divBdr>
                            </w:div>
                            <w:div w:id="13560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02073">
                  <w:marLeft w:val="0"/>
                  <w:marRight w:val="0"/>
                  <w:marTop w:val="210"/>
                  <w:marBottom w:val="210"/>
                  <w:divBdr>
                    <w:top w:val="none" w:sz="0" w:space="0" w:color="auto"/>
                    <w:left w:val="none" w:sz="0" w:space="0" w:color="auto"/>
                    <w:bottom w:val="none" w:sz="0" w:space="0" w:color="auto"/>
                    <w:right w:val="none" w:sz="0" w:space="0" w:color="auto"/>
                  </w:divBdr>
                  <w:divsChild>
                    <w:div w:id="1672105958">
                      <w:marLeft w:val="480"/>
                      <w:marRight w:val="0"/>
                      <w:marTop w:val="0"/>
                      <w:marBottom w:val="240"/>
                      <w:divBdr>
                        <w:top w:val="none" w:sz="0" w:space="0" w:color="auto"/>
                        <w:left w:val="none" w:sz="0" w:space="0" w:color="auto"/>
                        <w:bottom w:val="none" w:sz="0" w:space="0" w:color="auto"/>
                        <w:right w:val="none" w:sz="0" w:space="0" w:color="auto"/>
                      </w:divBdr>
                    </w:div>
                  </w:divsChild>
                </w:div>
                <w:div w:id="1502625169">
                  <w:marLeft w:val="0"/>
                  <w:marRight w:val="0"/>
                  <w:marTop w:val="210"/>
                  <w:marBottom w:val="210"/>
                  <w:divBdr>
                    <w:top w:val="none" w:sz="0" w:space="0" w:color="auto"/>
                    <w:left w:val="none" w:sz="0" w:space="0" w:color="auto"/>
                    <w:bottom w:val="none" w:sz="0" w:space="0" w:color="auto"/>
                    <w:right w:val="none" w:sz="0" w:space="0" w:color="auto"/>
                  </w:divBdr>
                  <w:divsChild>
                    <w:div w:id="954867176">
                      <w:marLeft w:val="480"/>
                      <w:marRight w:val="0"/>
                      <w:marTop w:val="0"/>
                      <w:marBottom w:val="240"/>
                      <w:divBdr>
                        <w:top w:val="none" w:sz="0" w:space="0" w:color="auto"/>
                        <w:left w:val="none" w:sz="0" w:space="0" w:color="auto"/>
                        <w:bottom w:val="none" w:sz="0" w:space="0" w:color="auto"/>
                        <w:right w:val="none" w:sz="0" w:space="0" w:color="auto"/>
                      </w:divBdr>
                      <w:divsChild>
                        <w:div w:id="251742918">
                          <w:marLeft w:val="0"/>
                          <w:marRight w:val="0"/>
                          <w:marTop w:val="0"/>
                          <w:marBottom w:val="0"/>
                          <w:divBdr>
                            <w:top w:val="none" w:sz="0" w:space="0" w:color="auto"/>
                            <w:left w:val="none" w:sz="0" w:space="0" w:color="auto"/>
                            <w:bottom w:val="none" w:sz="0" w:space="0" w:color="auto"/>
                            <w:right w:val="none" w:sz="0" w:space="0" w:color="auto"/>
                          </w:divBdr>
                          <w:divsChild>
                            <w:div w:id="945425779">
                              <w:marLeft w:val="0"/>
                              <w:marRight w:val="0"/>
                              <w:marTop w:val="210"/>
                              <w:marBottom w:val="210"/>
                              <w:divBdr>
                                <w:top w:val="none" w:sz="0" w:space="0" w:color="auto"/>
                                <w:left w:val="none" w:sz="0" w:space="0" w:color="auto"/>
                                <w:bottom w:val="none" w:sz="0" w:space="0" w:color="auto"/>
                                <w:right w:val="none" w:sz="0" w:space="0" w:color="auto"/>
                              </w:divBdr>
                              <w:divsChild>
                                <w:div w:id="732196730">
                                  <w:marLeft w:val="480"/>
                                  <w:marRight w:val="0"/>
                                  <w:marTop w:val="0"/>
                                  <w:marBottom w:val="240"/>
                                  <w:divBdr>
                                    <w:top w:val="none" w:sz="0" w:space="0" w:color="auto"/>
                                    <w:left w:val="none" w:sz="0" w:space="0" w:color="auto"/>
                                    <w:bottom w:val="none" w:sz="0" w:space="0" w:color="auto"/>
                                    <w:right w:val="none" w:sz="0" w:space="0" w:color="auto"/>
                                  </w:divBdr>
                                </w:div>
                              </w:divsChild>
                            </w:div>
                            <w:div w:id="1244069909">
                              <w:marLeft w:val="0"/>
                              <w:marRight w:val="0"/>
                              <w:marTop w:val="210"/>
                              <w:marBottom w:val="210"/>
                              <w:divBdr>
                                <w:top w:val="none" w:sz="0" w:space="0" w:color="auto"/>
                                <w:left w:val="none" w:sz="0" w:space="0" w:color="auto"/>
                                <w:bottom w:val="none" w:sz="0" w:space="0" w:color="auto"/>
                                <w:right w:val="none" w:sz="0" w:space="0" w:color="auto"/>
                              </w:divBdr>
                              <w:divsChild>
                                <w:div w:id="151264763">
                                  <w:marLeft w:val="480"/>
                                  <w:marRight w:val="0"/>
                                  <w:marTop w:val="0"/>
                                  <w:marBottom w:val="240"/>
                                  <w:divBdr>
                                    <w:top w:val="none" w:sz="0" w:space="0" w:color="auto"/>
                                    <w:left w:val="none" w:sz="0" w:space="0" w:color="auto"/>
                                    <w:bottom w:val="none" w:sz="0" w:space="0" w:color="auto"/>
                                    <w:right w:val="none" w:sz="0" w:space="0" w:color="auto"/>
                                  </w:divBdr>
                                </w:div>
                              </w:divsChild>
                            </w:div>
                            <w:div w:id="1883786786">
                              <w:marLeft w:val="0"/>
                              <w:marRight w:val="0"/>
                              <w:marTop w:val="210"/>
                              <w:marBottom w:val="210"/>
                              <w:divBdr>
                                <w:top w:val="none" w:sz="0" w:space="0" w:color="auto"/>
                                <w:left w:val="none" w:sz="0" w:space="0" w:color="auto"/>
                                <w:bottom w:val="none" w:sz="0" w:space="0" w:color="auto"/>
                                <w:right w:val="none" w:sz="0" w:space="0" w:color="auto"/>
                              </w:divBdr>
                              <w:divsChild>
                                <w:div w:id="513766257">
                                  <w:marLeft w:val="480"/>
                                  <w:marRight w:val="0"/>
                                  <w:marTop w:val="0"/>
                                  <w:marBottom w:val="240"/>
                                  <w:divBdr>
                                    <w:top w:val="none" w:sz="0" w:space="0" w:color="auto"/>
                                    <w:left w:val="none" w:sz="0" w:space="0" w:color="auto"/>
                                    <w:bottom w:val="none" w:sz="0" w:space="0" w:color="auto"/>
                                    <w:right w:val="none" w:sz="0" w:space="0" w:color="auto"/>
                                  </w:divBdr>
                                </w:div>
                              </w:divsChild>
                            </w:div>
                            <w:div w:id="224881229">
                              <w:marLeft w:val="0"/>
                              <w:marRight w:val="0"/>
                              <w:marTop w:val="210"/>
                              <w:marBottom w:val="210"/>
                              <w:divBdr>
                                <w:top w:val="none" w:sz="0" w:space="0" w:color="auto"/>
                                <w:left w:val="none" w:sz="0" w:space="0" w:color="auto"/>
                                <w:bottom w:val="none" w:sz="0" w:space="0" w:color="auto"/>
                                <w:right w:val="none" w:sz="0" w:space="0" w:color="auto"/>
                              </w:divBdr>
                              <w:divsChild>
                                <w:div w:id="17897894">
                                  <w:marLeft w:val="480"/>
                                  <w:marRight w:val="0"/>
                                  <w:marTop w:val="0"/>
                                  <w:marBottom w:val="240"/>
                                  <w:divBdr>
                                    <w:top w:val="none" w:sz="0" w:space="0" w:color="auto"/>
                                    <w:left w:val="none" w:sz="0" w:space="0" w:color="auto"/>
                                    <w:bottom w:val="none" w:sz="0" w:space="0" w:color="auto"/>
                                    <w:right w:val="none" w:sz="0" w:space="0" w:color="auto"/>
                                  </w:divBdr>
                                </w:div>
                              </w:divsChild>
                            </w:div>
                            <w:div w:id="969747739">
                              <w:marLeft w:val="0"/>
                              <w:marRight w:val="0"/>
                              <w:marTop w:val="210"/>
                              <w:marBottom w:val="210"/>
                              <w:divBdr>
                                <w:top w:val="none" w:sz="0" w:space="0" w:color="auto"/>
                                <w:left w:val="none" w:sz="0" w:space="0" w:color="auto"/>
                                <w:bottom w:val="none" w:sz="0" w:space="0" w:color="auto"/>
                                <w:right w:val="none" w:sz="0" w:space="0" w:color="auto"/>
                              </w:divBdr>
                              <w:divsChild>
                                <w:div w:id="984897570">
                                  <w:marLeft w:val="480"/>
                                  <w:marRight w:val="0"/>
                                  <w:marTop w:val="0"/>
                                  <w:marBottom w:val="240"/>
                                  <w:divBdr>
                                    <w:top w:val="none" w:sz="0" w:space="0" w:color="auto"/>
                                    <w:left w:val="none" w:sz="0" w:space="0" w:color="auto"/>
                                    <w:bottom w:val="none" w:sz="0" w:space="0" w:color="auto"/>
                                    <w:right w:val="none" w:sz="0" w:space="0" w:color="auto"/>
                                  </w:divBdr>
                                </w:div>
                              </w:divsChild>
                            </w:div>
                            <w:div w:id="1092702848">
                              <w:marLeft w:val="0"/>
                              <w:marRight w:val="0"/>
                              <w:marTop w:val="210"/>
                              <w:marBottom w:val="0"/>
                              <w:divBdr>
                                <w:top w:val="none" w:sz="0" w:space="0" w:color="auto"/>
                                <w:left w:val="none" w:sz="0" w:space="0" w:color="auto"/>
                                <w:bottom w:val="none" w:sz="0" w:space="0" w:color="auto"/>
                                <w:right w:val="none" w:sz="0" w:space="0" w:color="auto"/>
                              </w:divBdr>
                              <w:divsChild>
                                <w:div w:id="179001094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7047173">
                  <w:marLeft w:val="0"/>
                  <w:marRight w:val="0"/>
                  <w:marTop w:val="210"/>
                  <w:marBottom w:val="0"/>
                  <w:divBdr>
                    <w:top w:val="none" w:sz="0" w:space="0" w:color="auto"/>
                    <w:left w:val="none" w:sz="0" w:space="0" w:color="auto"/>
                    <w:bottom w:val="none" w:sz="0" w:space="0" w:color="auto"/>
                    <w:right w:val="none" w:sz="0" w:space="0" w:color="auto"/>
                  </w:divBdr>
                  <w:divsChild>
                    <w:div w:id="15723341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34951459">
          <w:marLeft w:val="0"/>
          <w:marRight w:val="0"/>
          <w:marTop w:val="480"/>
          <w:marBottom w:val="60"/>
          <w:divBdr>
            <w:top w:val="none" w:sz="0" w:space="0" w:color="auto"/>
            <w:left w:val="none" w:sz="0" w:space="0" w:color="auto"/>
            <w:bottom w:val="none" w:sz="0" w:space="0" w:color="auto"/>
            <w:right w:val="none" w:sz="0" w:space="0" w:color="auto"/>
          </w:divBdr>
        </w:div>
        <w:div w:id="526800453">
          <w:marLeft w:val="0"/>
          <w:marRight w:val="0"/>
          <w:marTop w:val="0"/>
          <w:marBottom w:val="0"/>
          <w:divBdr>
            <w:top w:val="none" w:sz="0" w:space="0" w:color="auto"/>
            <w:left w:val="none" w:sz="0" w:space="0" w:color="auto"/>
            <w:bottom w:val="none" w:sz="0" w:space="0" w:color="auto"/>
            <w:right w:val="none" w:sz="0" w:space="0" w:color="auto"/>
          </w:divBdr>
          <w:divsChild>
            <w:div w:id="1584145932">
              <w:marLeft w:val="0"/>
              <w:marRight w:val="0"/>
              <w:marTop w:val="0"/>
              <w:marBottom w:val="0"/>
              <w:divBdr>
                <w:top w:val="none" w:sz="0" w:space="0" w:color="auto"/>
                <w:left w:val="none" w:sz="0" w:space="0" w:color="auto"/>
                <w:bottom w:val="none" w:sz="0" w:space="0" w:color="auto"/>
                <w:right w:val="none" w:sz="0" w:space="0" w:color="auto"/>
              </w:divBdr>
              <w:divsChild>
                <w:div w:id="263196876">
                  <w:marLeft w:val="0"/>
                  <w:marRight w:val="0"/>
                  <w:marTop w:val="0"/>
                  <w:marBottom w:val="0"/>
                  <w:divBdr>
                    <w:top w:val="none" w:sz="0" w:space="0" w:color="auto"/>
                    <w:left w:val="none" w:sz="0" w:space="0" w:color="auto"/>
                    <w:bottom w:val="none" w:sz="0" w:space="0" w:color="auto"/>
                    <w:right w:val="none" w:sz="0" w:space="0" w:color="auto"/>
                  </w:divBdr>
                  <w:divsChild>
                    <w:div w:id="29742079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034945">
          <w:marLeft w:val="0"/>
          <w:marRight w:val="0"/>
          <w:marTop w:val="480"/>
          <w:marBottom w:val="60"/>
          <w:divBdr>
            <w:top w:val="none" w:sz="0" w:space="0" w:color="auto"/>
            <w:left w:val="none" w:sz="0" w:space="0" w:color="auto"/>
            <w:bottom w:val="none" w:sz="0" w:space="0" w:color="auto"/>
            <w:right w:val="none" w:sz="0" w:space="0" w:color="auto"/>
          </w:divBdr>
        </w:div>
        <w:div w:id="2047025129">
          <w:marLeft w:val="0"/>
          <w:marRight w:val="0"/>
          <w:marTop w:val="0"/>
          <w:marBottom w:val="0"/>
          <w:divBdr>
            <w:top w:val="none" w:sz="0" w:space="0" w:color="auto"/>
            <w:left w:val="none" w:sz="0" w:space="0" w:color="auto"/>
            <w:bottom w:val="none" w:sz="0" w:space="0" w:color="auto"/>
            <w:right w:val="none" w:sz="0" w:space="0" w:color="auto"/>
          </w:divBdr>
          <w:divsChild>
            <w:div w:id="787625771">
              <w:marLeft w:val="0"/>
              <w:marRight w:val="0"/>
              <w:marTop w:val="0"/>
              <w:marBottom w:val="0"/>
              <w:divBdr>
                <w:top w:val="none" w:sz="0" w:space="0" w:color="auto"/>
                <w:left w:val="none" w:sz="0" w:space="0" w:color="auto"/>
                <w:bottom w:val="none" w:sz="0" w:space="0" w:color="auto"/>
                <w:right w:val="none" w:sz="0" w:space="0" w:color="auto"/>
              </w:divBdr>
              <w:divsChild>
                <w:div w:id="1699545158">
                  <w:marLeft w:val="0"/>
                  <w:marRight w:val="0"/>
                  <w:marTop w:val="210"/>
                  <w:marBottom w:val="210"/>
                  <w:divBdr>
                    <w:top w:val="none" w:sz="0" w:space="0" w:color="auto"/>
                    <w:left w:val="none" w:sz="0" w:space="0" w:color="auto"/>
                    <w:bottom w:val="none" w:sz="0" w:space="0" w:color="auto"/>
                    <w:right w:val="none" w:sz="0" w:space="0" w:color="auto"/>
                  </w:divBdr>
                  <w:divsChild>
                    <w:div w:id="1170172351">
                      <w:marLeft w:val="480"/>
                      <w:marRight w:val="0"/>
                      <w:marTop w:val="0"/>
                      <w:marBottom w:val="240"/>
                      <w:divBdr>
                        <w:top w:val="none" w:sz="0" w:space="0" w:color="auto"/>
                        <w:left w:val="none" w:sz="0" w:space="0" w:color="auto"/>
                        <w:bottom w:val="none" w:sz="0" w:space="0" w:color="auto"/>
                        <w:right w:val="none" w:sz="0" w:space="0" w:color="auto"/>
                      </w:divBdr>
                    </w:div>
                  </w:divsChild>
                </w:div>
                <w:div w:id="115178756">
                  <w:marLeft w:val="0"/>
                  <w:marRight w:val="0"/>
                  <w:marTop w:val="210"/>
                  <w:marBottom w:val="210"/>
                  <w:divBdr>
                    <w:top w:val="none" w:sz="0" w:space="0" w:color="auto"/>
                    <w:left w:val="none" w:sz="0" w:space="0" w:color="auto"/>
                    <w:bottom w:val="none" w:sz="0" w:space="0" w:color="auto"/>
                    <w:right w:val="none" w:sz="0" w:space="0" w:color="auto"/>
                  </w:divBdr>
                  <w:divsChild>
                    <w:div w:id="4022109">
                      <w:marLeft w:val="480"/>
                      <w:marRight w:val="0"/>
                      <w:marTop w:val="0"/>
                      <w:marBottom w:val="240"/>
                      <w:divBdr>
                        <w:top w:val="none" w:sz="0" w:space="0" w:color="auto"/>
                        <w:left w:val="none" w:sz="0" w:space="0" w:color="auto"/>
                        <w:bottom w:val="none" w:sz="0" w:space="0" w:color="auto"/>
                        <w:right w:val="none" w:sz="0" w:space="0" w:color="auto"/>
                      </w:divBdr>
                    </w:div>
                  </w:divsChild>
                </w:div>
                <w:div w:id="10189000">
                  <w:marLeft w:val="0"/>
                  <w:marRight w:val="0"/>
                  <w:marTop w:val="210"/>
                  <w:marBottom w:val="0"/>
                  <w:divBdr>
                    <w:top w:val="none" w:sz="0" w:space="0" w:color="auto"/>
                    <w:left w:val="none" w:sz="0" w:space="0" w:color="auto"/>
                    <w:bottom w:val="none" w:sz="0" w:space="0" w:color="auto"/>
                    <w:right w:val="none" w:sz="0" w:space="0" w:color="auto"/>
                  </w:divBdr>
                  <w:divsChild>
                    <w:div w:id="110149028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849219217">
          <w:marLeft w:val="0"/>
          <w:marRight w:val="0"/>
          <w:marTop w:val="480"/>
          <w:marBottom w:val="60"/>
          <w:divBdr>
            <w:top w:val="none" w:sz="0" w:space="0" w:color="auto"/>
            <w:left w:val="none" w:sz="0" w:space="0" w:color="auto"/>
            <w:bottom w:val="none" w:sz="0" w:space="0" w:color="auto"/>
            <w:right w:val="none" w:sz="0" w:space="0" w:color="auto"/>
          </w:divBdr>
        </w:div>
        <w:div w:id="1442381978">
          <w:marLeft w:val="0"/>
          <w:marRight w:val="0"/>
          <w:marTop w:val="0"/>
          <w:marBottom w:val="0"/>
          <w:divBdr>
            <w:top w:val="none" w:sz="0" w:space="0" w:color="auto"/>
            <w:left w:val="none" w:sz="0" w:space="0" w:color="auto"/>
            <w:bottom w:val="none" w:sz="0" w:space="0" w:color="auto"/>
            <w:right w:val="none" w:sz="0" w:space="0" w:color="auto"/>
          </w:divBdr>
          <w:divsChild>
            <w:div w:id="1034035888">
              <w:marLeft w:val="0"/>
              <w:marRight w:val="0"/>
              <w:marTop w:val="0"/>
              <w:marBottom w:val="0"/>
              <w:divBdr>
                <w:top w:val="none" w:sz="0" w:space="0" w:color="auto"/>
                <w:left w:val="none" w:sz="0" w:space="0" w:color="auto"/>
                <w:bottom w:val="none" w:sz="0" w:space="0" w:color="auto"/>
                <w:right w:val="none" w:sz="0" w:space="0" w:color="auto"/>
              </w:divBdr>
              <w:divsChild>
                <w:div w:id="453329179">
                  <w:marLeft w:val="0"/>
                  <w:marRight w:val="0"/>
                  <w:marTop w:val="0"/>
                  <w:marBottom w:val="210"/>
                  <w:divBdr>
                    <w:top w:val="none" w:sz="0" w:space="0" w:color="auto"/>
                    <w:left w:val="none" w:sz="0" w:space="0" w:color="auto"/>
                    <w:bottom w:val="none" w:sz="0" w:space="0" w:color="auto"/>
                    <w:right w:val="none" w:sz="0" w:space="0" w:color="auto"/>
                  </w:divBdr>
                  <w:divsChild>
                    <w:div w:id="1275332642">
                      <w:marLeft w:val="480"/>
                      <w:marRight w:val="0"/>
                      <w:marTop w:val="0"/>
                      <w:marBottom w:val="240"/>
                      <w:divBdr>
                        <w:top w:val="none" w:sz="0" w:space="0" w:color="auto"/>
                        <w:left w:val="none" w:sz="0" w:space="0" w:color="auto"/>
                        <w:bottom w:val="none" w:sz="0" w:space="0" w:color="auto"/>
                        <w:right w:val="none" w:sz="0" w:space="0" w:color="auto"/>
                      </w:divBdr>
                    </w:div>
                  </w:divsChild>
                </w:div>
                <w:div w:id="177080946">
                  <w:marLeft w:val="0"/>
                  <w:marRight w:val="0"/>
                  <w:marTop w:val="210"/>
                  <w:marBottom w:val="0"/>
                  <w:divBdr>
                    <w:top w:val="none" w:sz="0" w:space="0" w:color="auto"/>
                    <w:left w:val="none" w:sz="0" w:space="0" w:color="auto"/>
                    <w:bottom w:val="none" w:sz="0" w:space="0" w:color="auto"/>
                    <w:right w:val="none" w:sz="0" w:space="0" w:color="auto"/>
                  </w:divBdr>
                  <w:divsChild>
                    <w:div w:id="2031684609">
                      <w:marLeft w:val="480"/>
                      <w:marRight w:val="0"/>
                      <w:marTop w:val="0"/>
                      <w:marBottom w:val="240"/>
                      <w:divBdr>
                        <w:top w:val="none" w:sz="0" w:space="0" w:color="auto"/>
                        <w:left w:val="none" w:sz="0" w:space="0" w:color="auto"/>
                        <w:bottom w:val="none" w:sz="0" w:space="0" w:color="auto"/>
                        <w:right w:val="none" w:sz="0" w:space="0" w:color="auto"/>
                      </w:divBdr>
                      <w:divsChild>
                        <w:div w:id="371535938">
                          <w:marLeft w:val="0"/>
                          <w:marRight w:val="0"/>
                          <w:marTop w:val="0"/>
                          <w:marBottom w:val="0"/>
                          <w:divBdr>
                            <w:top w:val="none" w:sz="0" w:space="0" w:color="auto"/>
                            <w:left w:val="none" w:sz="0" w:space="0" w:color="auto"/>
                            <w:bottom w:val="none" w:sz="0" w:space="0" w:color="auto"/>
                            <w:right w:val="none" w:sz="0" w:space="0" w:color="auto"/>
                          </w:divBdr>
                          <w:divsChild>
                            <w:div w:id="361440128">
                              <w:marLeft w:val="0"/>
                              <w:marRight w:val="0"/>
                              <w:marTop w:val="210"/>
                              <w:marBottom w:val="210"/>
                              <w:divBdr>
                                <w:top w:val="none" w:sz="0" w:space="0" w:color="auto"/>
                                <w:left w:val="none" w:sz="0" w:space="0" w:color="auto"/>
                                <w:bottom w:val="none" w:sz="0" w:space="0" w:color="auto"/>
                                <w:right w:val="none" w:sz="0" w:space="0" w:color="auto"/>
                              </w:divBdr>
                              <w:divsChild>
                                <w:div w:id="2905181">
                                  <w:marLeft w:val="480"/>
                                  <w:marRight w:val="0"/>
                                  <w:marTop w:val="0"/>
                                  <w:marBottom w:val="240"/>
                                  <w:divBdr>
                                    <w:top w:val="none" w:sz="0" w:space="0" w:color="auto"/>
                                    <w:left w:val="none" w:sz="0" w:space="0" w:color="auto"/>
                                    <w:bottom w:val="none" w:sz="0" w:space="0" w:color="auto"/>
                                    <w:right w:val="none" w:sz="0" w:space="0" w:color="auto"/>
                                  </w:divBdr>
                                  <w:divsChild>
                                    <w:div w:id="2147310722">
                                      <w:marLeft w:val="0"/>
                                      <w:marRight w:val="0"/>
                                      <w:marTop w:val="0"/>
                                      <w:marBottom w:val="0"/>
                                      <w:divBdr>
                                        <w:top w:val="none" w:sz="0" w:space="0" w:color="auto"/>
                                        <w:left w:val="none" w:sz="0" w:space="0" w:color="auto"/>
                                        <w:bottom w:val="none" w:sz="0" w:space="0" w:color="auto"/>
                                        <w:right w:val="none" w:sz="0" w:space="0" w:color="auto"/>
                                      </w:divBdr>
                                      <w:divsChild>
                                        <w:div w:id="880098157">
                                          <w:marLeft w:val="0"/>
                                          <w:marRight w:val="0"/>
                                          <w:marTop w:val="210"/>
                                          <w:marBottom w:val="210"/>
                                          <w:divBdr>
                                            <w:top w:val="none" w:sz="0" w:space="0" w:color="auto"/>
                                            <w:left w:val="none" w:sz="0" w:space="0" w:color="auto"/>
                                            <w:bottom w:val="none" w:sz="0" w:space="0" w:color="auto"/>
                                            <w:right w:val="none" w:sz="0" w:space="0" w:color="auto"/>
                                          </w:divBdr>
                                          <w:divsChild>
                                            <w:div w:id="955018969">
                                              <w:marLeft w:val="480"/>
                                              <w:marRight w:val="0"/>
                                              <w:marTop w:val="0"/>
                                              <w:marBottom w:val="240"/>
                                              <w:divBdr>
                                                <w:top w:val="none" w:sz="0" w:space="0" w:color="auto"/>
                                                <w:left w:val="none" w:sz="0" w:space="0" w:color="auto"/>
                                                <w:bottom w:val="none" w:sz="0" w:space="0" w:color="auto"/>
                                                <w:right w:val="none" w:sz="0" w:space="0" w:color="auto"/>
                                              </w:divBdr>
                                            </w:div>
                                          </w:divsChild>
                                        </w:div>
                                        <w:div w:id="49310566">
                                          <w:marLeft w:val="0"/>
                                          <w:marRight w:val="0"/>
                                          <w:marTop w:val="210"/>
                                          <w:marBottom w:val="210"/>
                                          <w:divBdr>
                                            <w:top w:val="none" w:sz="0" w:space="0" w:color="auto"/>
                                            <w:left w:val="none" w:sz="0" w:space="0" w:color="auto"/>
                                            <w:bottom w:val="none" w:sz="0" w:space="0" w:color="auto"/>
                                            <w:right w:val="none" w:sz="0" w:space="0" w:color="auto"/>
                                          </w:divBdr>
                                          <w:divsChild>
                                            <w:div w:id="1871142668">
                                              <w:marLeft w:val="480"/>
                                              <w:marRight w:val="0"/>
                                              <w:marTop w:val="0"/>
                                              <w:marBottom w:val="240"/>
                                              <w:divBdr>
                                                <w:top w:val="none" w:sz="0" w:space="0" w:color="auto"/>
                                                <w:left w:val="none" w:sz="0" w:space="0" w:color="auto"/>
                                                <w:bottom w:val="none" w:sz="0" w:space="0" w:color="auto"/>
                                                <w:right w:val="none" w:sz="0" w:space="0" w:color="auto"/>
                                              </w:divBdr>
                                            </w:div>
                                          </w:divsChild>
                                        </w:div>
                                        <w:div w:id="1304314057">
                                          <w:marLeft w:val="0"/>
                                          <w:marRight w:val="0"/>
                                          <w:marTop w:val="210"/>
                                          <w:marBottom w:val="210"/>
                                          <w:divBdr>
                                            <w:top w:val="none" w:sz="0" w:space="0" w:color="auto"/>
                                            <w:left w:val="none" w:sz="0" w:space="0" w:color="auto"/>
                                            <w:bottom w:val="none" w:sz="0" w:space="0" w:color="auto"/>
                                            <w:right w:val="none" w:sz="0" w:space="0" w:color="auto"/>
                                          </w:divBdr>
                                          <w:divsChild>
                                            <w:div w:id="1084842390">
                                              <w:marLeft w:val="480"/>
                                              <w:marRight w:val="0"/>
                                              <w:marTop w:val="0"/>
                                              <w:marBottom w:val="240"/>
                                              <w:divBdr>
                                                <w:top w:val="none" w:sz="0" w:space="0" w:color="auto"/>
                                                <w:left w:val="none" w:sz="0" w:space="0" w:color="auto"/>
                                                <w:bottom w:val="none" w:sz="0" w:space="0" w:color="auto"/>
                                                <w:right w:val="none" w:sz="0" w:space="0" w:color="auto"/>
                                              </w:divBdr>
                                            </w:div>
                                          </w:divsChild>
                                        </w:div>
                                        <w:div w:id="605428628">
                                          <w:marLeft w:val="0"/>
                                          <w:marRight w:val="0"/>
                                          <w:marTop w:val="210"/>
                                          <w:marBottom w:val="0"/>
                                          <w:divBdr>
                                            <w:top w:val="none" w:sz="0" w:space="0" w:color="auto"/>
                                            <w:left w:val="none" w:sz="0" w:space="0" w:color="auto"/>
                                            <w:bottom w:val="none" w:sz="0" w:space="0" w:color="auto"/>
                                            <w:right w:val="none" w:sz="0" w:space="0" w:color="auto"/>
                                          </w:divBdr>
                                          <w:divsChild>
                                            <w:div w:id="16412662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37086615">
                              <w:marLeft w:val="0"/>
                              <w:marRight w:val="0"/>
                              <w:marTop w:val="210"/>
                              <w:marBottom w:val="210"/>
                              <w:divBdr>
                                <w:top w:val="none" w:sz="0" w:space="0" w:color="auto"/>
                                <w:left w:val="none" w:sz="0" w:space="0" w:color="auto"/>
                                <w:bottom w:val="none" w:sz="0" w:space="0" w:color="auto"/>
                                <w:right w:val="none" w:sz="0" w:space="0" w:color="auto"/>
                              </w:divBdr>
                              <w:divsChild>
                                <w:div w:id="1481920058">
                                  <w:marLeft w:val="480"/>
                                  <w:marRight w:val="0"/>
                                  <w:marTop w:val="0"/>
                                  <w:marBottom w:val="240"/>
                                  <w:divBdr>
                                    <w:top w:val="none" w:sz="0" w:space="0" w:color="auto"/>
                                    <w:left w:val="none" w:sz="0" w:space="0" w:color="auto"/>
                                    <w:bottom w:val="none" w:sz="0" w:space="0" w:color="auto"/>
                                    <w:right w:val="none" w:sz="0" w:space="0" w:color="auto"/>
                                  </w:divBdr>
                                  <w:divsChild>
                                    <w:div w:id="892547678">
                                      <w:marLeft w:val="0"/>
                                      <w:marRight w:val="0"/>
                                      <w:marTop w:val="0"/>
                                      <w:marBottom w:val="0"/>
                                      <w:divBdr>
                                        <w:top w:val="none" w:sz="0" w:space="0" w:color="auto"/>
                                        <w:left w:val="none" w:sz="0" w:space="0" w:color="auto"/>
                                        <w:bottom w:val="none" w:sz="0" w:space="0" w:color="auto"/>
                                        <w:right w:val="none" w:sz="0" w:space="0" w:color="auto"/>
                                      </w:divBdr>
                                      <w:divsChild>
                                        <w:div w:id="1093010116">
                                          <w:marLeft w:val="0"/>
                                          <w:marRight w:val="0"/>
                                          <w:marTop w:val="210"/>
                                          <w:marBottom w:val="210"/>
                                          <w:divBdr>
                                            <w:top w:val="none" w:sz="0" w:space="0" w:color="auto"/>
                                            <w:left w:val="none" w:sz="0" w:space="0" w:color="auto"/>
                                            <w:bottom w:val="none" w:sz="0" w:space="0" w:color="auto"/>
                                            <w:right w:val="none" w:sz="0" w:space="0" w:color="auto"/>
                                          </w:divBdr>
                                          <w:divsChild>
                                            <w:div w:id="2016613466">
                                              <w:marLeft w:val="480"/>
                                              <w:marRight w:val="0"/>
                                              <w:marTop w:val="0"/>
                                              <w:marBottom w:val="240"/>
                                              <w:divBdr>
                                                <w:top w:val="none" w:sz="0" w:space="0" w:color="auto"/>
                                                <w:left w:val="none" w:sz="0" w:space="0" w:color="auto"/>
                                                <w:bottom w:val="none" w:sz="0" w:space="0" w:color="auto"/>
                                                <w:right w:val="none" w:sz="0" w:space="0" w:color="auto"/>
                                              </w:divBdr>
                                            </w:div>
                                          </w:divsChild>
                                        </w:div>
                                        <w:div w:id="1150053336">
                                          <w:marLeft w:val="0"/>
                                          <w:marRight w:val="0"/>
                                          <w:marTop w:val="210"/>
                                          <w:marBottom w:val="210"/>
                                          <w:divBdr>
                                            <w:top w:val="none" w:sz="0" w:space="0" w:color="auto"/>
                                            <w:left w:val="none" w:sz="0" w:space="0" w:color="auto"/>
                                            <w:bottom w:val="none" w:sz="0" w:space="0" w:color="auto"/>
                                            <w:right w:val="none" w:sz="0" w:space="0" w:color="auto"/>
                                          </w:divBdr>
                                          <w:divsChild>
                                            <w:div w:id="744227788">
                                              <w:marLeft w:val="480"/>
                                              <w:marRight w:val="0"/>
                                              <w:marTop w:val="0"/>
                                              <w:marBottom w:val="240"/>
                                              <w:divBdr>
                                                <w:top w:val="none" w:sz="0" w:space="0" w:color="auto"/>
                                                <w:left w:val="none" w:sz="0" w:space="0" w:color="auto"/>
                                                <w:bottom w:val="none" w:sz="0" w:space="0" w:color="auto"/>
                                                <w:right w:val="none" w:sz="0" w:space="0" w:color="auto"/>
                                              </w:divBdr>
                                            </w:div>
                                          </w:divsChild>
                                        </w:div>
                                        <w:div w:id="708649776">
                                          <w:marLeft w:val="0"/>
                                          <w:marRight w:val="0"/>
                                          <w:marTop w:val="210"/>
                                          <w:marBottom w:val="210"/>
                                          <w:divBdr>
                                            <w:top w:val="none" w:sz="0" w:space="0" w:color="auto"/>
                                            <w:left w:val="none" w:sz="0" w:space="0" w:color="auto"/>
                                            <w:bottom w:val="none" w:sz="0" w:space="0" w:color="auto"/>
                                            <w:right w:val="none" w:sz="0" w:space="0" w:color="auto"/>
                                          </w:divBdr>
                                          <w:divsChild>
                                            <w:div w:id="1702321430">
                                              <w:marLeft w:val="480"/>
                                              <w:marRight w:val="0"/>
                                              <w:marTop w:val="0"/>
                                              <w:marBottom w:val="240"/>
                                              <w:divBdr>
                                                <w:top w:val="none" w:sz="0" w:space="0" w:color="auto"/>
                                                <w:left w:val="none" w:sz="0" w:space="0" w:color="auto"/>
                                                <w:bottom w:val="none" w:sz="0" w:space="0" w:color="auto"/>
                                                <w:right w:val="none" w:sz="0" w:space="0" w:color="auto"/>
                                              </w:divBdr>
                                            </w:div>
                                          </w:divsChild>
                                        </w:div>
                                        <w:div w:id="1746150680">
                                          <w:marLeft w:val="0"/>
                                          <w:marRight w:val="0"/>
                                          <w:marTop w:val="210"/>
                                          <w:marBottom w:val="210"/>
                                          <w:divBdr>
                                            <w:top w:val="none" w:sz="0" w:space="0" w:color="auto"/>
                                            <w:left w:val="none" w:sz="0" w:space="0" w:color="auto"/>
                                            <w:bottom w:val="none" w:sz="0" w:space="0" w:color="auto"/>
                                            <w:right w:val="none" w:sz="0" w:space="0" w:color="auto"/>
                                          </w:divBdr>
                                          <w:divsChild>
                                            <w:div w:id="1908804531">
                                              <w:marLeft w:val="480"/>
                                              <w:marRight w:val="0"/>
                                              <w:marTop w:val="0"/>
                                              <w:marBottom w:val="240"/>
                                              <w:divBdr>
                                                <w:top w:val="none" w:sz="0" w:space="0" w:color="auto"/>
                                                <w:left w:val="none" w:sz="0" w:space="0" w:color="auto"/>
                                                <w:bottom w:val="none" w:sz="0" w:space="0" w:color="auto"/>
                                                <w:right w:val="none" w:sz="0" w:space="0" w:color="auto"/>
                                              </w:divBdr>
                                            </w:div>
                                          </w:divsChild>
                                        </w:div>
                                        <w:div w:id="488207373">
                                          <w:marLeft w:val="0"/>
                                          <w:marRight w:val="0"/>
                                          <w:marTop w:val="210"/>
                                          <w:marBottom w:val="0"/>
                                          <w:divBdr>
                                            <w:top w:val="none" w:sz="0" w:space="0" w:color="auto"/>
                                            <w:left w:val="none" w:sz="0" w:space="0" w:color="auto"/>
                                            <w:bottom w:val="none" w:sz="0" w:space="0" w:color="auto"/>
                                            <w:right w:val="none" w:sz="0" w:space="0" w:color="auto"/>
                                          </w:divBdr>
                                          <w:divsChild>
                                            <w:div w:id="54128499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70355553">
                              <w:marLeft w:val="0"/>
                              <w:marRight w:val="0"/>
                              <w:marTop w:val="210"/>
                              <w:marBottom w:val="210"/>
                              <w:divBdr>
                                <w:top w:val="none" w:sz="0" w:space="0" w:color="auto"/>
                                <w:left w:val="none" w:sz="0" w:space="0" w:color="auto"/>
                                <w:bottom w:val="none" w:sz="0" w:space="0" w:color="auto"/>
                                <w:right w:val="none" w:sz="0" w:space="0" w:color="auto"/>
                              </w:divBdr>
                              <w:divsChild>
                                <w:div w:id="160050053">
                                  <w:marLeft w:val="480"/>
                                  <w:marRight w:val="0"/>
                                  <w:marTop w:val="0"/>
                                  <w:marBottom w:val="240"/>
                                  <w:divBdr>
                                    <w:top w:val="none" w:sz="0" w:space="0" w:color="auto"/>
                                    <w:left w:val="none" w:sz="0" w:space="0" w:color="auto"/>
                                    <w:bottom w:val="none" w:sz="0" w:space="0" w:color="auto"/>
                                    <w:right w:val="none" w:sz="0" w:space="0" w:color="auto"/>
                                  </w:divBdr>
                                  <w:divsChild>
                                    <w:div w:id="820536765">
                                      <w:marLeft w:val="0"/>
                                      <w:marRight w:val="0"/>
                                      <w:marTop w:val="0"/>
                                      <w:marBottom w:val="0"/>
                                      <w:divBdr>
                                        <w:top w:val="none" w:sz="0" w:space="0" w:color="auto"/>
                                        <w:left w:val="none" w:sz="0" w:space="0" w:color="auto"/>
                                        <w:bottom w:val="none" w:sz="0" w:space="0" w:color="auto"/>
                                        <w:right w:val="none" w:sz="0" w:space="0" w:color="auto"/>
                                      </w:divBdr>
                                    </w:div>
                                    <w:div w:id="668753969">
                                      <w:marLeft w:val="480"/>
                                      <w:marRight w:val="0"/>
                                      <w:marTop w:val="0"/>
                                      <w:marBottom w:val="240"/>
                                      <w:divBdr>
                                        <w:top w:val="none" w:sz="0" w:space="0" w:color="auto"/>
                                        <w:left w:val="none" w:sz="0" w:space="0" w:color="auto"/>
                                        <w:bottom w:val="none" w:sz="0" w:space="0" w:color="auto"/>
                                        <w:right w:val="none" w:sz="0" w:space="0" w:color="auto"/>
                                      </w:divBdr>
                                    </w:div>
                                    <w:div w:id="1658530316">
                                      <w:marLeft w:val="480"/>
                                      <w:marRight w:val="0"/>
                                      <w:marTop w:val="0"/>
                                      <w:marBottom w:val="240"/>
                                      <w:divBdr>
                                        <w:top w:val="none" w:sz="0" w:space="0" w:color="auto"/>
                                        <w:left w:val="none" w:sz="0" w:space="0" w:color="auto"/>
                                        <w:bottom w:val="none" w:sz="0" w:space="0" w:color="auto"/>
                                        <w:right w:val="none" w:sz="0" w:space="0" w:color="auto"/>
                                      </w:divBdr>
                                    </w:div>
                                    <w:div w:id="688723271">
                                      <w:marLeft w:val="480"/>
                                      <w:marRight w:val="0"/>
                                      <w:marTop w:val="0"/>
                                      <w:marBottom w:val="240"/>
                                      <w:divBdr>
                                        <w:top w:val="none" w:sz="0" w:space="0" w:color="auto"/>
                                        <w:left w:val="none" w:sz="0" w:space="0" w:color="auto"/>
                                        <w:bottom w:val="none" w:sz="0" w:space="0" w:color="auto"/>
                                        <w:right w:val="none" w:sz="0" w:space="0" w:color="auto"/>
                                      </w:divBdr>
                                    </w:div>
                                    <w:div w:id="1593199592">
                                      <w:marLeft w:val="0"/>
                                      <w:marRight w:val="0"/>
                                      <w:marTop w:val="0"/>
                                      <w:marBottom w:val="0"/>
                                      <w:divBdr>
                                        <w:top w:val="none" w:sz="0" w:space="0" w:color="auto"/>
                                        <w:left w:val="none" w:sz="0" w:space="0" w:color="auto"/>
                                        <w:bottom w:val="none" w:sz="0" w:space="0" w:color="auto"/>
                                        <w:right w:val="none" w:sz="0" w:space="0" w:color="auto"/>
                                      </w:divBdr>
                                    </w:div>
                                    <w:div w:id="841117909">
                                      <w:marLeft w:val="0"/>
                                      <w:marRight w:val="0"/>
                                      <w:marTop w:val="0"/>
                                      <w:marBottom w:val="0"/>
                                      <w:divBdr>
                                        <w:top w:val="none" w:sz="0" w:space="0" w:color="auto"/>
                                        <w:left w:val="none" w:sz="0" w:space="0" w:color="auto"/>
                                        <w:bottom w:val="none" w:sz="0" w:space="0" w:color="auto"/>
                                        <w:right w:val="none" w:sz="0" w:space="0" w:color="auto"/>
                                      </w:divBdr>
                                    </w:div>
                                    <w:div w:id="1101991582">
                                      <w:marLeft w:val="480"/>
                                      <w:marRight w:val="0"/>
                                      <w:marTop w:val="0"/>
                                      <w:marBottom w:val="240"/>
                                      <w:divBdr>
                                        <w:top w:val="none" w:sz="0" w:space="0" w:color="auto"/>
                                        <w:left w:val="none" w:sz="0" w:space="0" w:color="auto"/>
                                        <w:bottom w:val="none" w:sz="0" w:space="0" w:color="auto"/>
                                        <w:right w:val="none" w:sz="0" w:space="0" w:color="auto"/>
                                      </w:divBdr>
                                    </w:div>
                                    <w:div w:id="1643079416">
                                      <w:marLeft w:val="480"/>
                                      <w:marRight w:val="0"/>
                                      <w:marTop w:val="0"/>
                                      <w:marBottom w:val="240"/>
                                      <w:divBdr>
                                        <w:top w:val="none" w:sz="0" w:space="0" w:color="auto"/>
                                        <w:left w:val="none" w:sz="0" w:space="0" w:color="auto"/>
                                        <w:bottom w:val="none" w:sz="0" w:space="0" w:color="auto"/>
                                        <w:right w:val="none" w:sz="0" w:space="0" w:color="auto"/>
                                      </w:divBdr>
                                    </w:div>
                                    <w:div w:id="1624262224">
                                      <w:marLeft w:val="0"/>
                                      <w:marRight w:val="0"/>
                                      <w:marTop w:val="0"/>
                                      <w:marBottom w:val="0"/>
                                      <w:divBdr>
                                        <w:top w:val="none" w:sz="0" w:space="0" w:color="auto"/>
                                        <w:left w:val="none" w:sz="0" w:space="0" w:color="auto"/>
                                        <w:bottom w:val="none" w:sz="0" w:space="0" w:color="auto"/>
                                        <w:right w:val="none" w:sz="0" w:space="0" w:color="auto"/>
                                      </w:divBdr>
                                    </w:div>
                                    <w:div w:id="2123915718">
                                      <w:marLeft w:val="480"/>
                                      <w:marRight w:val="0"/>
                                      <w:marTop w:val="0"/>
                                      <w:marBottom w:val="240"/>
                                      <w:divBdr>
                                        <w:top w:val="none" w:sz="0" w:space="0" w:color="auto"/>
                                        <w:left w:val="none" w:sz="0" w:space="0" w:color="auto"/>
                                        <w:bottom w:val="none" w:sz="0" w:space="0" w:color="auto"/>
                                        <w:right w:val="none" w:sz="0" w:space="0" w:color="auto"/>
                                      </w:divBdr>
                                    </w:div>
                                    <w:div w:id="190148625">
                                      <w:marLeft w:val="480"/>
                                      <w:marRight w:val="0"/>
                                      <w:marTop w:val="0"/>
                                      <w:marBottom w:val="240"/>
                                      <w:divBdr>
                                        <w:top w:val="none" w:sz="0" w:space="0" w:color="auto"/>
                                        <w:left w:val="none" w:sz="0" w:space="0" w:color="auto"/>
                                        <w:bottom w:val="none" w:sz="0" w:space="0" w:color="auto"/>
                                        <w:right w:val="none" w:sz="0" w:space="0" w:color="auto"/>
                                      </w:divBdr>
                                    </w:div>
                                    <w:div w:id="1726442862">
                                      <w:marLeft w:val="480"/>
                                      <w:marRight w:val="0"/>
                                      <w:marTop w:val="0"/>
                                      <w:marBottom w:val="240"/>
                                      <w:divBdr>
                                        <w:top w:val="none" w:sz="0" w:space="0" w:color="auto"/>
                                        <w:left w:val="none" w:sz="0" w:space="0" w:color="auto"/>
                                        <w:bottom w:val="none" w:sz="0" w:space="0" w:color="auto"/>
                                        <w:right w:val="none" w:sz="0" w:space="0" w:color="auto"/>
                                      </w:divBdr>
                                    </w:div>
                                    <w:div w:id="1047292211">
                                      <w:marLeft w:val="480"/>
                                      <w:marRight w:val="0"/>
                                      <w:marTop w:val="0"/>
                                      <w:marBottom w:val="240"/>
                                      <w:divBdr>
                                        <w:top w:val="none" w:sz="0" w:space="0" w:color="auto"/>
                                        <w:left w:val="none" w:sz="0" w:space="0" w:color="auto"/>
                                        <w:bottom w:val="none" w:sz="0" w:space="0" w:color="auto"/>
                                        <w:right w:val="none" w:sz="0" w:space="0" w:color="auto"/>
                                      </w:divBdr>
                                      <w:divsChild>
                                        <w:div w:id="1103768077">
                                          <w:marLeft w:val="480"/>
                                          <w:marRight w:val="0"/>
                                          <w:marTop w:val="0"/>
                                          <w:marBottom w:val="240"/>
                                          <w:divBdr>
                                            <w:top w:val="none" w:sz="0" w:space="0" w:color="auto"/>
                                            <w:left w:val="none" w:sz="0" w:space="0" w:color="auto"/>
                                            <w:bottom w:val="none" w:sz="0" w:space="0" w:color="auto"/>
                                            <w:right w:val="none" w:sz="0" w:space="0" w:color="auto"/>
                                          </w:divBdr>
                                        </w:div>
                                        <w:div w:id="1162308927">
                                          <w:marLeft w:val="480"/>
                                          <w:marRight w:val="0"/>
                                          <w:marTop w:val="0"/>
                                          <w:marBottom w:val="240"/>
                                          <w:divBdr>
                                            <w:top w:val="none" w:sz="0" w:space="0" w:color="auto"/>
                                            <w:left w:val="none" w:sz="0" w:space="0" w:color="auto"/>
                                            <w:bottom w:val="none" w:sz="0" w:space="0" w:color="auto"/>
                                            <w:right w:val="none" w:sz="0" w:space="0" w:color="auto"/>
                                          </w:divBdr>
                                        </w:div>
                                      </w:divsChild>
                                    </w:div>
                                    <w:div w:id="1992060453">
                                      <w:marLeft w:val="0"/>
                                      <w:marRight w:val="0"/>
                                      <w:marTop w:val="0"/>
                                      <w:marBottom w:val="0"/>
                                      <w:divBdr>
                                        <w:top w:val="none" w:sz="0" w:space="0" w:color="auto"/>
                                        <w:left w:val="none" w:sz="0" w:space="0" w:color="auto"/>
                                        <w:bottom w:val="none" w:sz="0" w:space="0" w:color="auto"/>
                                        <w:right w:val="none" w:sz="0" w:space="0" w:color="auto"/>
                                      </w:divBdr>
                                    </w:div>
                                    <w:div w:id="501437617">
                                      <w:marLeft w:val="0"/>
                                      <w:marRight w:val="0"/>
                                      <w:marTop w:val="0"/>
                                      <w:marBottom w:val="0"/>
                                      <w:divBdr>
                                        <w:top w:val="none" w:sz="0" w:space="0" w:color="auto"/>
                                        <w:left w:val="none" w:sz="0" w:space="0" w:color="auto"/>
                                        <w:bottom w:val="none" w:sz="0" w:space="0" w:color="auto"/>
                                        <w:right w:val="none" w:sz="0" w:space="0" w:color="auto"/>
                                      </w:divBdr>
                                    </w:div>
                                    <w:div w:id="752320232">
                                      <w:marLeft w:val="0"/>
                                      <w:marRight w:val="0"/>
                                      <w:marTop w:val="0"/>
                                      <w:marBottom w:val="0"/>
                                      <w:divBdr>
                                        <w:top w:val="none" w:sz="0" w:space="0" w:color="auto"/>
                                        <w:left w:val="none" w:sz="0" w:space="0" w:color="auto"/>
                                        <w:bottom w:val="none" w:sz="0" w:space="0" w:color="auto"/>
                                        <w:right w:val="none" w:sz="0" w:space="0" w:color="auto"/>
                                      </w:divBdr>
                                    </w:div>
                                    <w:div w:id="1016616092">
                                      <w:marLeft w:val="0"/>
                                      <w:marRight w:val="0"/>
                                      <w:marTop w:val="0"/>
                                      <w:marBottom w:val="0"/>
                                      <w:divBdr>
                                        <w:top w:val="none" w:sz="0" w:space="0" w:color="auto"/>
                                        <w:left w:val="none" w:sz="0" w:space="0" w:color="auto"/>
                                        <w:bottom w:val="none" w:sz="0" w:space="0" w:color="auto"/>
                                        <w:right w:val="none" w:sz="0" w:space="0" w:color="auto"/>
                                      </w:divBdr>
                                    </w:div>
                                    <w:div w:id="131405164">
                                      <w:marLeft w:val="480"/>
                                      <w:marRight w:val="0"/>
                                      <w:marTop w:val="0"/>
                                      <w:marBottom w:val="240"/>
                                      <w:divBdr>
                                        <w:top w:val="none" w:sz="0" w:space="0" w:color="auto"/>
                                        <w:left w:val="none" w:sz="0" w:space="0" w:color="auto"/>
                                        <w:bottom w:val="none" w:sz="0" w:space="0" w:color="auto"/>
                                        <w:right w:val="none" w:sz="0" w:space="0" w:color="auto"/>
                                      </w:divBdr>
                                    </w:div>
                                    <w:div w:id="140864810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 w:id="7216912">
                              <w:marLeft w:val="0"/>
                              <w:marRight w:val="0"/>
                              <w:marTop w:val="210"/>
                              <w:marBottom w:val="210"/>
                              <w:divBdr>
                                <w:top w:val="none" w:sz="0" w:space="0" w:color="auto"/>
                                <w:left w:val="none" w:sz="0" w:space="0" w:color="auto"/>
                                <w:bottom w:val="none" w:sz="0" w:space="0" w:color="auto"/>
                                <w:right w:val="none" w:sz="0" w:space="0" w:color="auto"/>
                              </w:divBdr>
                              <w:divsChild>
                                <w:div w:id="1867601446">
                                  <w:marLeft w:val="480"/>
                                  <w:marRight w:val="0"/>
                                  <w:marTop w:val="0"/>
                                  <w:marBottom w:val="240"/>
                                  <w:divBdr>
                                    <w:top w:val="none" w:sz="0" w:space="0" w:color="auto"/>
                                    <w:left w:val="none" w:sz="0" w:space="0" w:color="auto"/>
                                    <w:bottom w:val="none" w:sz="0" w:space="0" w:color="auto"/>
                                    <w:right w:val="none" w:sz="0" w:space="0" w:color="auto"/>
                                  </w:divBdr>
                                  <w:divsChild>
                                    <w:div w:id="894707384">
                                      <w:marLeft w:val="0"/>
                                      <w:marRight w:val="0"/>
                                      <w:marTop w:val="0"/>
                                      <w:marBottom w:val="0"/>
                                      <w:divBdr>
                                        <w:top w:val="none" w:sz="0" w:space="0" w:color="auto"/>
                                        <w:left w:val="none" w:sz="0" w:space="0" w:color="auto"/>
                                        <w:bottom w:val="none" w:sz="0" w:space="0" w:color="auto"/>
                                        <w:right w:val="none" w:sz="0" w:space="0" w:color="auto"/>
                                      </w:divBdr>
                                      <w:divsChild>
                                        <w:div w:id="212737792">
                                          <w:marLeft w:val="0"/>
                                          <w:marRight w:val="0"/>
                                          <w:marTop w:val="210"/>
                                          <w:marBottom w:val="210"/>
                                          <w:divBdr>
                                            <w:top w:val="none" w:sz="0" w:space="0" w:color="auto"/>
                                            <w:left w:val="none" w:sz="0" w:space="0" w:color="auto"/>
                                            <w:bottom w:val="none" w:sz="0" w:space="0" w:color="auto"/>
                                            <w:right w:val="none" w:sz="0" w:space="0" w:color="auto"/>
                                          </w:divBdr>
                                          <w:divsChild>
                                            <w:div w:id="686559680">
                                              <w:marLeft w:val="480"/>
                                              <w:marRight w:val="0"/>
                                              <w:marTop w:val="0"/>
                                              <w:marBottom w:val="240"/>
                                              <w:divBdr>
                                                <w:top w:val="none" w:sz="0" w:space="0" w:color="auto"/>
                                                <w:left w:val="none" w:sz="0" w:space="0" w:color="auto"/>
                                                <w:bottom w:val="none" w:sz="0" w:space="0" w:color="auto"/>
                                                <w:right w:val="none" w:sz="0" w:space="0" w:color="auto"/>
                                              </w:divBdr>
                                              <w:divsChild>
                                                <w:div w:id="26492673">
                                                  <w:marLeft w:val="0"/>
                                                  <w:marRight w:val="0"/>
                                                  <w:marTop w:val="0"/>
                                                  <w:marBottom w:val="0"/>
                                                  <w:divBdr>
                                                    <w:top w:val="none" w:sz="0" w:space="0" w:color="auto"/>
                                                    <w:left w:val="none" w:sz="0" w:space="0" w:color="auto"/>
                                                    <w:bottom w:val="none" w:sz="0" w:space="0" w:color="auto"/>
                                                    <w:right w:val="none" w:sz="0" w:space="0" w:color="auto"/>
                                                  </w:divBdr>
                                                  <w:divsChild>
                                                    <w:div w:id="763183140">
                                                      <w:marLeft w:val="0"/>
                                                      <w:marRight w:val="0"/>
                                                      <w:marTop w:val="210"/>
                                                      <w:marBottom w:val="210"/>
                                                      <w:divBdr>
                                                        <w:top w:val="none" w:sz="0" w:space="0" w:color="auto"/>
                                                        <w:left w:val="none" w:sz="0" w:space="0" w:color="auto"/>
                                                        <w:bottom w:val="none" w:sz="0" w:space="0" w:color="auto"/>
                                                        <w:right w:val="none" w:sz="0" w:space="0" w:color="auto"/>
                                                      </w:divBdr>
                                                      <w:divsChild>
                                                        <w:div w:id="1269778622">
                                                          <w:marLeft w:val="480"/>
                                                          <w:marRight w:val="0"/>
                                                          <w:marTop w:val="0"/>
                                                          <w:marBottom w:val="240"/>
                                                          <w:divBdr>
                                                            <w:top w:val="none" w:sz="0" w:space="0" w:color="auto"/>
                                                            <w:left w:val="none" w:sz="0" w:space="0" w:color="auto"/>
                                                            <w:bottom w:val="none" w:sz="0" w:space="0" w:color="auto"/>
                                                            <w:right w:val="none" w:sz="0" w:space="0" w:color="auto"/>
                                                          </w:divBdr>
                                                        </w:div>
                                                      </w:divsChild>
                                                    </w:div>
                                                    <w:div w:id="319578574">
                                                      <w:marLeft w:val="0"/>
                                                      <w:marRight w:val="0"/>
                                                      <w:marTop w:val="210"/>
                                                      <w:marBottom w:val="210"/>
                                                      <w:divBdr>
                                                        <w:top w:val="none" w:sz="0" w:space="0" w:color="auto"/>
                                                        <w:left w:val="none" w:sz="0" w:space="0" w:color="auto"/>
                                                        <w:bottom w:val="none" w:sz="0" w:space="0" w:color="auto"/>
                                                        <w:right w:val="none" w:sz="0" w:space="0" w:color="auto"/>
                                                      </w:divBdr>
                                                      <w:divsChild>
                                                        <w:div w:id="820972956">
                                                          <w:marLeft w:val="480"/>
                                                          <w:marRight w:val="0"/>
                                                          <w:marTop w:val="0"/>
                                                          <w:marBottom w:val="240"/>
                                                          <w:divBdr>
                                                            <w:top w:val="none" w:sz="0" w:space="0" w:color="auto"/>
                                                            <w:left w:val="none" w:sz="0" w:space="0" w:color="auto"/>
                                                            <w:bottom w:val="none" w:sz="0" w:space="0" w:color="auto"/>
                                                            <w:right w:val="none" w:sz="0" w:space="0" w:color="auto"/>
                                                          </w:divBdr>
                                                        </w:div>
                                                      </w:divsChild>
                                                    </w:div>
                                                    <w:div w:id="457333919">
                                                      <w:marLeft w:val="0"/>
                                                      <w:marRight w:val="0"/>
                                                      <w:marTop w:val="210"/>
                                                      <w:marBottom w:val="210"/>
                                                      <w:divBdr>
                                                        <w:top w:val="none" w:sz="0" w:space="0" w:color="auto"/>
                                                        <w:left w:val="none" w:sz="0" w:space="0" w:color="auto"/>
                                                        <w:bottom w:val="none" w:sz="0" w:space="0" w:color="auto"/>
                                                        <w:right w:val="none" w:sz="0" w:space="0" w:color="auto"/>
                                                      </w:divBdr>
                                                      <w:divsChild>
                                                        <w:div w:id="869951342">
                                                          <w:marLeft w:val="480"/>
                                                          <w:marRight w:val="0"/>
                                                          <w:marTop w:val="0"/>
                                                          <w:marBottom w:val="240"/>
                                                          <w:divBdr>
                                                            <w:top w:val="none" w:sz="0" w:space="0" w:color="auto"/>
                                                            <w:left w:val="none" w:sz="0" w:space="0" w:color="auto"/>
                                                            <w:bottom w:val="none" w:sz="0" w:space="0" w:color="auto"/>
                                                            <w:right w:val="none" w:sz="0" w:space="0" w:color="auto"/>
                                                          </w:divBdr>
                                                        </w:div>
                                                      </w:divsChild>
                                                    </w:div>
                                                    <w:div w:id="1190801368">
                                                      <w:marLeft w:val="0"/>
                                                      <w:marRight w:val="0"/>
                                                      <w:marTop w:val="210"/>
                                                      <w:marBottom w:val="0"/>
                                                      <w:divBdr>
                                                        <w:top w:val="none" w:sz="0" w:space="0" w:color="auto"/>
                                                        <w:left w:val="none" w:sz="0" w:space="0" w:color="auto"/>
                                                        <w:bottom w:val="none" w:sz="0" w:space="0" w:color="auto"/>
                                                        <w:right w:val="none" w:sz="0" w:space="0" w:color="auto"/>
                                                      </w:divBdr>
                                                      <w:divsChild>
                                                        <w:div w:id="134566551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41354367">
                                          <w:marLeft w:val="0"/>
                                          <w:marRight w:val="0"/>
                                          <w:marTop w:val="210"/>
                                          <w:marBottom w:val="210"/>
                                          <w:divBdr>
                                            <w:top w:val="none" w:sz="0" w:space="0" w:color="auto"/>
                                            <w:left w:val="none" w:sz="0" w:space="0" w:color="auto"/>
                                            <w:bottom w:val="none" w:sz="0" w:space="0" w:color="auto"/>
                                            <w:right w:val="none" w:sz="0" w:space="0" w:color="auto"/>
                                          </w:divBdr>
                                          <w:divsChild>
                                            <w:div w:id="468670899">
                                              <w:marLeft w:val="480"/>
                                              <w:marRight w:val="0"/>
                                              <w:marTop w:val="0"/>
                                              <w:marBottom w:val="240"/>
                                              <w:divBdr>
                                                <w:top w:val="none" w:sz="0" w:space="0" w:color="auto"/>
                                                <w:left w:val="none" w:sz="0" w:space="0" w:color="auto"/>
                                                <w:bottom w:val="none" w:sz="0" w:space="0" w:color="auto"/>
                                                <w:right w:val="none" w:sz="0" w:space="0" w:color="auto"/>
                                              </w:divBdr>
                                              <w:divsChild>
                                                <w:div w:id="160394929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858740854">
                                          <w:marLeft w:val="0"/>
                                          <w:marRight w:val="0"/>
                                          <w:marTop w:val="210"/>
                                          <w:marBottom w:val="210"/>
                                          <w:divBdr>
                                            <w:top w:val="none" w:sz="0" w:space="0" w:color="auto"/>
                                            <w:left w:val="none" w:sz="0" w:space="0" w:color="auto"/>
                                            <w:bottom w:val="none" w:sz="0" w:space="0" w:color="auto"/>
                                            <w:right w:val="none" w:sz="0" w:space="0" w:color="auto"/>
                                          </w:divBdr>
                                          <w:divsChild>
                                            <w:div w:id="451216012">
                                              <w:marLeft w:val="480"/>
                                              <w:marRight w:val="0"/>
                                              <w:marTop w:val="0"/>
                                              <w:marBottom w:val="240"/>
                                              <w:divBdr>
                                                <w:top w:val="none" w:sz="0" w:space="0" w:color="auto"/>
                                                <w:left w:val="none" w:sz="0" w:space="0" w:color="auto"/>
                                                <w:bottom w:val="none" w:sz="0" w:space="0" w:color="auto"/>
                                                <w:right w:val="none" w:sz="0" w:space="0" w:color="auto"/>
                                              </w:divBdr>
                                            </w:div>
                                          </w:divsChild>
                                        </w:div>
                                        <w:div w:id="136150785">
                                          <w:marLeft w:val="0"/>
                                          <w:marRight w:val="0"/>
                                          <w:marTop w:val="210"/>
                                          <w:marBottom w:val="210"/>
                                          <w:divBdr>
                                            <w:top w:val="none" w:sz="0" w:space="0" w:color="auto"/>
                                            <w:left w:val="none" w:sz="0" w:space="0" w:color="auto"/>
                                            <w:bottom w:val="none" w:sz="0" w:space="0" w:color="auto"/>
                                            <w:right w:val="none" w:sz="0" w:space="0" w:color="auto"/>
                                          </w:divBdr>
                                          <w:divsChild>
                                            <w:div w:id="496842082">
                                              <w:marLeft w:val="480"/>
                                              <w:marRight w:val="0"/>
                                              <w:marTop w:val="0"/>
                                              <w:marBottom w:val="240"/>
                                              <w:divBdr>
                                                <w:top w:val="none" w:sz="0" w:space="0" w:color="auto"/>
                                                <w:left w:val="none" w:sz="0" w:space="0" w:color="auto"/>
                                                <w:bottom w:val="none" w:sz="0" w:space="0" w:color="auto"/>
                                                <w:right w:val="none" w:sz="0" w:space="0" w:color="auto"/>
                                              </w:divBdr>
                                              <w:divsChild>
                                                <w:div w:id="1132745741">
                                                  <w:marLeft w:val="0"/>
                                                  <w:marRight w:val="0"/>
                                                  <w:marTop w:val="0"/>
                                                  <w:marBottom w:val="0"/>
                                                  <w:divBdr>
                                                    <w:top w:val="none" w:sz="0" w:space="0" w:color="auto"/>
                                                    <w:left w:val="none" w:sz="0" w:space="0" w:color="auto"/>
                                                    <w:bottom w:val="none" w:sz="0" w:space="0" w:color="auto"/>
                                                    <w:right w:val="none" w:sz="0" w:space="0" w:color="auto"/>
                                                  </w:divBdr>
                                                  <w:divsChild>
                                                    <w:div w:id="398138617">
                                                      <w:marLeft w:val="0"/>
                                                      <w:marRight w:val="0"/>
                                                      <w:marTop w:val="210"/>
                                                      <w:marBottom w:val="210"/>
                                                      <w:divBdr>
                                                        <w:top w:val="none" w:sz="0" w:space="0" w:color="auto"/>
                                                        <w:left w:val="none" w:sz="0" w:space="0" w:color="auto"/>
                                                        <w:bottom w:val="none" w:sz="0" w:space="0" w:color="auto"/>
                                                        <w:right w:val="none" w:sz="0" w:space="0" w:color="auto"/>
                                                      </w:divBdr>
                                                      <w:divsChild>
                                                        <w:div w:id="1352147270">
                                                          <w:marLeft w:val="480"/>
                                                          <w:marRight w:val="0"/>
                                                          <w:marTop w:val="0"/>
                                                          <w:marBottom w:val="240"/>
                                                          <w:divBdr>
                                                            <w:top w:val="none" w:sz="0" w:space="0" w:color="auto"/>
                                                            <w:left w:val="none" w:sz="0" w:space="0" w:color="auto"/>
                                                            <w:bottom w:val="none" w:sz="0" w:space="0" w:color="auto"/>
                                                            <w:right w:val="none" w:sz="0" w:space="0" w:color="auto"/>
                                                          </w:divBdr>
                                                        </w:div>
                                                      </w:divsChild>
                                                    </w:div>
                                                    <w:div w:id="484052764">
                                                      <w:marLeft w:val="0"/>
                                                      <w:marRight w:val="0"/>
                                                      <w:marTop w:val="210"/>
                                                      <w:marBottom w:val="210"/>
                                                      <w:divBdr>
                                                        <w:top w:val="none" w:sz="0" w:space="0" w:color="auto"/>
                                                        <w:left w:val="none" w:sz="0" w:space="0" w:color="auto"/>
                                                        <w:bottom w:val="none" w:sz="0" w:space="0" w:color="auto"/>
                                                        <w:right w:val="none" w:sz="0" w:space="0" w:color="auto"/>
                                                      </w:divBdr>
                                                      <w:divsChild>
                                                        <w:div w:id="285239711">
                                                          <w:marLeft w:val="480"/>
                                                          <w:marRight w:val="0"/>
                                                          <w:marTop w:val="0"/>
                                                          <w:marBottom w:val="240"/>
                                                          <w:divBdr>
                                                            <w:top w:val="none" w:sz="0" w:space="0" w:color="auto"/>
                                                            <w:left w:val="none" w:sz="0" w:space="0" w:color="auto"/>
                                                            <w:bottom w:val="none" w:sz="0" w:space="0" w:color="auto"/>
                                                            <w:right w:val="none" w:sz="0" w:space="0" w:color="auto"/>
                                                          </w:divBdr>
                                                        </w:div>
                                                      </w:divsChild>
                                                    </w:div>
                                                    <w:div w:id="1888756126">
                                                      <w:marLeft w:val="0"/>
                                                      <w:marRight w:val="0"/>
                                                      <w:marTop w:val="210"/>
                                                      <w:marBottom w:val="0"/>
                                                      <w:divBdr>
                                                        <w:top w:val="none" w:sz="0" w:space="0" w:color="auto"/>
                                                        <w:left w:val="none" w:sz="0" w:space="0" w:color="auto"/>
                                                        <w:bottom w:val="none" w:sz="0" w:space="0" w:color="auto"/>
                                                        <w:right w:val="none" w:sz="0" w:space="0" w:color="auto"/>
                                                      </w:divBdr>
                                                      <w:divsChild>
                                                        <w:div w:id="90761772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55829576">
                                          <w:marLeft w:val="0"/>
                                          <w:marRight w:val="0"/>
                                          <w:marTop w:val="210"/>
                                          <w:marBottom w:val="0"/>
                                          <w:divBdr>
                                            <w:top w:val="none" w:sz="0" w:space="0" w:color="auto"/>
                                            <w:left w:val="none" w:sz="0" w:space="0" w:color="auto"/>
                                            <w:bottom w:val="none" w:sz="0" w:space="0" w:color="auto"/>
                                            <w:right w:val="none" w:sz="0" w:space="0" w:color="auto"/>
                                          </w:divBdr>
                                          <w:divsChild>
                                            <w:div w:id="3342851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25387051">
                              <w:marLeft w:val="0"/>
                              <w:marRight w:val="0"/>
                              <w:marTop w:val="210"/>
                              <w:marBottom w:val="210"/>
                              <w:divBdr>
                                <w:top w:val="none" w:sz="0" w:space="0" w:color="auto"/>
                                <w:left w:val="none" w:sz="0" w:space="0" w:color="auto"/>
                                <w:bottom w:val="none" w:sz="0" w:space="0" w:color="auto"/>
                                <w:right w:val="none" w:sz="0" w:space="0" w:color="auto"/>
                              </w:divBdr>
                              <w:divsChild>
                                <w:div w:id="657269622">
                                  <w:marLeft w:val="480"/>
                                  <w:marRight w:val="0"/>
                                  <w:marTop w:val="0"/>
                                  <w:marBottom w:val="240"/>
                                  <w:divBdr>
                                    <w:top w:val="none" w:sz="0" w:space="0" w:color="auto"/>
                                    <w:left w:val="none" w:sz="0" w:space="0" w:color="auto"/>
                                    <w:bottom w:val="none" w:sz="0" w:space="0" w:color="auto"/>
                                    <w:right w:val="none" w:sz="0" w:space="0" w:color="auto"/>
                                  </w:divBdr>
                                  <w:divsChild>
                                    <w:div w:id="832795190">
                                      <w:marLeft w:val="0"/>
                                      <w:marRight w:val="0"/>
                                      <w:marTop w:val="0"/>
                                      <w:marBottom w:val="0"/>
                                      <w:divBdr>
                                        <w:top w:val="none" w:sz="0" w:space="0" w:color="auto"/>
                                        <w:left w:val="none" w:sz="0" w:space="0" w:color="auto"/>
                                        <w:bottom w:val="none" w:sz="0" w:space="0" w:color="auto"/>
                                        <w:right w:val="none" w:sz="0" w:space="0" w:color="auto"/>
                                      </w:divBdr>
                                      <w:divsChild>
                                        <w:div w:id="966087251">
                                          <w:marLeft w:val="0"/>
                                          <w:marRight w:val="0"/>
                                          <w:marTop w:val="210"/>
                                          <w:marBottom w:val="210"/>
                                          <w:divBdr>
                                            <w:top w:val="none" w:sz="0" w:space="0" w:color="auto"/>
                                            <w:left w:val="none" w:sz="0" w:space="0" w:color="auto"/>
                                            <w:bottom w:val="none" w:sz="0" w:space="0" w:color="auto"/>
                                            <w:right w:val="none" w:sz="0" w:space="0" w:color="auto"/>
                                          </w:divBdr>
                                          <w:divsChild>
                                            <w:div w:id="1094862184">
                                              <w:marLeft w:val="480"/>
                                              <w:marRight w:val="0"/>
                                              <w:marTop w:val="0"/>
                                              <w:marBottom w:val="240"/>
                                              <w:divBdr>
                                                <w:top w:val="none" w:sz="0" w:space="0" w:color="auto"/>
                                                <w:left w:val="none" w:sz="0" w:space="0" w:color="auto"/>
                                                <w:bottom w:val="none" w:sz="0" w:space="0" w:color="auto"/>
                                                <w:right w:val="none" w:sz="0" w:space="0" w:color="auto"/>
                                              </w:divBdr>
                                            </w:div>
                                          </w:divsChild>
                                        </w:div>
                                        <w:div w:id="687565078">
                                          <w:marLeft w:val="0"/>
                                          <w:marRight w:val="0"/>
                                          <w:marTop w:val="210"/>
                                          <w:marBottom w:val="210"/>
                                          <w:divBdr>
                                            <w:top w:val="none" w:sz="0" w:space="0" w:color="auto"/>
                                            <w:left w:val="none" w:sz="0" w:space="0" w:color="auto"/>
                                            <w:bottom w:val="none" w:sz="0" w:space="0" w:color="auto"/>
                                            <w:right w:val="none" w:sz="0" w:space="0" w:color="auto"/>
                                          </w:divBdr>
                                          <w:divsChild>
                                            <w:div w:id="343753737">
                                              <w:marLeft w:val="480"/>
                                              <w:marRight w:val="0"/>
                                              <w:marTop w:val="0"/>
                                              <w:marBottom w:val="240"/>
                                              <w:divBdr>
                                                <w:top w:val="none" w:sz="0" w:space="0" w:color="auto"/>
                                                <w:left w:val="none" w:sz="0" w:space="0" w:color="auto"/>
                                                <w:bottom w:val="none" w:sz="0" w:space="0" w:color="auto"/>
                                                <w:right w:val="none" w:sz="0" w:space="0" w:color="auto"/>
                                              </w:divBdr>
                                              <w:divsChild>
                                                <w:div w:id="1132283699">
                                                  <w:marLeft w:val="0"/>
                                                  <w:marRight w:val="0"/>
                                                  <w:marTop w:val="0"/>
                                                  <w:marBottom w:val="0"/>
                                                  <w:divBdr>
                                                    <w:top w:val="none" w:sz="0" w:space="0" w:color="auto"/>
                                                    <w:left w:val="none" w:sz="0" w:space="0" w:color="auto"/>
                                                    <w:bottom w:val="none" w:sz="0" w:space="0" w:color="auto"/>
                                                    <w:right w:val="none" w:sz="0" w:space="0" w:color="auto"/>
                                                  </w:divBdr>
                                                  <w:divsChild>
                                                    <w:div w:id="929656742">
                                                      <w:marLeft w:val="0"/>
                                                      <w:marRight w:val="0"/>
                                                      <w:marTop w:val="210"/>
                                                      <w:marBottom w:val="210"/>
                                                      <w:divBdr>
                                                        <w:top w:val="none" w:sz="0" w:space="0" w:color="auto"/>
                                                        <w:left w:val="none" w:sz="0" w:space="0" w:color="auto"/>
                                                        <w:bottom w:val="none" w:sz="0" w:space="0" w:color="auto"/>
                                                        <w:right w:val="none" w:sz="0" w:space="0" w:color="auto"/>
                                                      </w:divBdr>
                                                      <w:divsChild>
                                                        <w:div w:id="1406218358">
                                                          <w:marLeft w:val="480"/>
                                                          <w:marRight w:val="0"/>
                                                          <w:marTop w:val="0"/>
                                                          <w:marBottom w:val="240"/>
                                                          <w:divBdr>
                                                            <w:top w:val="none" w:sz="0" w:space="0" w:color="auto"/>
                                                            <w:left w:val="none" w:sz="0" w:space="0" w:color="auto"/>
                                                            <w:bottom w:val="none" w:sz="0" w:space="0" w:color="auto"/>
                                                            <w:right w:val="none" w:sz="0" w:space="0" w:color="auto"/>
                                                          </w:divBdr>
                                                        </w:div>
                                                      </w:divsChild>
                                                    </w:div>
                                                    <w:div w:id="1609921316">
                                                      <w:marLeft w:val="0"/>
                                                      <w:marRight w:val="0"/>
                                                      <w:marTop w:val="210"/>
                                                      <w:marBottom w:val="210"/>
                                                      <w:divBdr>
                                                        <w:top w:val="none" w:sz="0" w:space="0" w:color="auto"/>
                                                        <w:left w:val="none" w:sz="0" w:space="0" w:color="auto"/>
                                                        <w:bottom w:val="none" w:sz="0" w:space="0" w:color="auto"/>
                                                        <w:right w:val="none" w:sz="0" w:space="0" w:color="auto"/>
                                                      </w:divBdr>
                                                      <w:divsChild>
                                                        <w:div w:id="1315646953">
                                                          <w:marLeft w:val="480"/>
                                                          <w:marRight w:val="0"/>
                                                          <w:marTop w:val="0"/>
                                                          <w:marBottom w:val="240"/>
                                                          <w:divBdr>
                                                            <w:top w:val="none" w:sz="0" w:space="0" w:color="auto"/>
                                                            <w:left w:val="none" w:sz="0" w:space="0" w:color="auto"/>
                                                            <w:bottom w:val="none" w:sz="0" w:space="0" w:color="auto"/>
                                                            <w:right w:val="none" w:sz="0" w:space="0" w:color="auto"/>
                                                          </w:divBdr>
                                                        </w:div>
                                                      </w:divsChild>
                                                    </w:div>
                                                    <w:div w:id="50427933">
                                                      <w:marLeft w:val="0"/>
                                                      <w:marRight w:val="0"/>
                                                      <w:marTop w:val="210"/>
                                                      <w:marBottom w:val="210"/>
                                                      <w:divBdr>
                                                        <w:top w:val="none" w:sz="0" w:space="0" w:color="auto"/>
                                                        <w:left w:val="none" w:sz="0" w:space="0" w:color="auto"/>
                                                        <w:bottom w:val="none" w:sz="0" w:space="0" w:color="auto"/>
                                                        <w:right w:val="none" w:sz="0" w:space="0" w:color="auto"/>
                                                      </w:divBdr>
                                                      <w:divsChild>
                                                        <w:div w:id="1764573232">
                                                          <w:marLeft w:val="480"/>
                                                          <w:marRight w:val="0"/>
                                                          <w:marTop w:val="0"/>
                                                          <w:marBottom w:val="240"/>
                                                          <w:divBdr>
                                                            <w:top w:val="none" w:sz="0" w:space="0" w:color="auto"/>
                                                            <w:left w:val="none" w:sz="0" w:space="0" w:color="auto"/>
                                                            <w:bottom w:val="none" w:sz="0" w:space="0" w:color="auto"/>
                                                            <w:right w:val="none" w:sz="0" w:space="0" w:color="auto"/>
                                                          </w:divBdr>
                                                        </w:div>
                                                      </w:divsChild>
                                                    </w:div>
                                                    <w:div w:id="256528004">
                                                      <w:marLeft w:val="0"/>
                                                      <w:marRight w:val="0"/>
                                                      <w:marTop w:val="210"/>
                                                      <w:marBottom w:val="0"/>
                                                      <w:divBdr>
                                                        <w:top w:val="none" w:sz="0" w:space="0" w:color="auto"/>
                                                        <w:left w:val="none" w:sz="0" w:space="0" w:color="auto"/>
                                                        <w:bottom w:val="none" w:sz="0" w:space="0" w:color="auto"/>
                                                        <w:right w:val="none" w:sz="0" w:space="0" w:color="auto"/>
                                                      </w:divBdr>
                                                      <w:divsChild>
                                                        <w:div w:id="53431736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1424049">
                                          <w:marLeft w:val="0"/>
                                          <w:marRight w:val="0"/>
                                          <w:marTop w:val="210"/>
                                          <w:marBottom w:val="210"/>
                                          <w:divBdr>
                                            <w:top w:val="none" w:sz="0" w:space="0" w:color="auto"/>
                                            <w:left w:val="none" w:sz="0" w:space="0" w:color="auto"/>
                                            <w:bottom w:val="none" w:sz="0" w:space="0" w:color="auto"/>
                                            <w:right w:val="none" w:sz="0" w:space="0" w:color="auto"/>
                                          </w:divBdr>
                                          <w:divsChild>
                                            <w:div w:id="1747454373">
                                              <w:marLeft w:val="480"/>
                                              <w:marRight w:val="0"/>
                                              <w:marTop w:val="0"/>
                                              <w:marBottom w:val="240"/>
                                              <w:divBdr>
                                                <w:top w:val="none" w:sz="0" w:space="0" w:color="auto"/>
                                                <w:left w:val="none" w:sz="0" w:space="0" w:color="auto"/>
                                                <w:bottom w:val="none" w:sz="0" w:space="0" w:color="auto"/>
                                                <w:right w:val="none" w:sz="0" w:space="0" w:color="auto"/>
                                              </w:divBdr>
                                              <w:divsChild>
                                                <w:div w:id="630063190">
                                                  <w:marLeft w:val="0"/>
                                                  <w:marRight w:val="0"/>
                                                  <w:marTop w:val="0"/>
                                                  <w:marBottom w:val="0"/>
                                                  <w:divBdr>
                                                    <w:top w:val="none" w:sz="0" w:space="0" w:color="auto"/>
                                                    <w:left w:val="none" w:sz="0" w:space="0" w:color="auto"/>
                                                    <w:bottom w:val="none" w:sz="0" w:space="0" w:color="auto"/>
                                                    <w:right w:val="none" w:sz="0" w:space="0" w:color="auto"/>
                                                  </w:divBdr>
                                                  <w:divsChild>
                                                    <w:div w:id="871378555">
                                                      <w:marLeft w:val="0"/>
                                                      <w:marRight w:val="0"/>
                                                      <w:marTop w:val="210"/>
                                                      <w:marBottom w:val="210"/>
                                                      <w:divBdr>
                                                        <w:top w:val="none" w:sz="0" w:space="0" w:color="auto"/>
                                                        <w:left w:val="none" w:sz="0" w:space="0" w:color="auto"/>
                                                        <w:bottom w:val="none" w:sz="0" w:space="0" w:color="auto"/>
                                                        <w:right w:val="none" w:sz="0" w:space="0" w:color="auto"/>
                                                      </w:divBdr>
                                                      <w:divsChild>
                                                        <w:div w:id="174224747">
                                                          <w:marLeft w:val="480"/>
                                                          <w:marRight w:val="0"/>
                                                          <w:marTop w:val="0"/>
                                                          <w:marBottom w:val="240"/>
                                                          <w:divBdr>
                                                            <w:top w:val="none" w:sz="0" w:space="0" w:color="auto"/>
                                                            <w:left w:val="none" w:sz="0" w:space="0" w:color="auto"/>
                                                            <w:bottom w:val="none" w:sz="0" w:space="0" w:color="auto"/>
                                                            <w:right w:val="none" w:sz="0" w:space="0" w:color="auto"/>
                                                          </w:divBdr>
                                                        </w:div>
                                                      </w:divsChild>
                                                    </w:div>
                                                    <w:div w:id="282737102">
                                                      <w:marLeft w:val="0"/>
                                                      <w:marRight w:val="0"/>
                                                      <w:marTop w:val="210"/>
                                                      <w:marBottom w:val="210"/>
                                                      <w:divBdr>
                                                        <w:top w:val="none" w:sz="0" w:space="0" w:color="auto"/>
                                                        <w:left w:val="none" w:sz="0" w:space="0" w:color="auto"/>
                                                        <w:bottom w:val="none" w:sz="0" w:space="0" w:color="auto"/>
                                                        <w:right w:val="none" w:sz="0" w:space="0" w:color="auto"/>
                                                      </w:divBdr>
                                                      <w:divsChild>
                                                        <w:div w:id="1266301499">
                                                          <w:marLeft w:val="480"/>
                                                          <w:marRight w:val="0"/>
                                                          <w:marTop w:val="0"/>
                                                          <w:marBottom w:val="240"/>
                                                          <w:divBdr>
                                                            <w:top w:val="none" w:sz="0" w:space="0" w:color="auto"/>
                                                            <w:left w:val="none" w:sz="0" w:space="0" w:color="auto"/>
                                                            <w:bottom w:val="none" w:sz="0" w:space="0" w:color="auto"/>
                                                            <w:right w:val="none" w:sz="0" w:space="0" w:color="auto"/>
                                                          </w:divBdr>
                                                        </w:div>
                                                      </w:divsChild>
                                                    </w:div>
                                                    <w:div w:id="2040233982">
                                                      <w:marLeft w:val="0"/>
                                                      <w:marRight w:val="0"/>
                                                      <w:marTop w:val="210"/>
                                                      <w:marBottom w:val="210"/>
                                                      <w:divBdr>
                                                        <w:top w:val="none" w:sz="0" w:space="0" w:color="auto"/>
                                                        <w:left w:val="none" w:sz="0" w:space="0" w:color="auto"/>
                                                        <w:bottom w:val="none" w:sz="0" w:space="0" w:color="auto"/>
                                                        <w:right w:val="none" w:sz="0" w:space="0" w:color="auto"/>
                                                      </w:divBdr>
                                                      <w:divsChild>
                                                        <w:div w:id="1035545516">
                                                          <w:marLeft w:val="480"/>
                                                          <w:marRight w:val="0"/>
                                                          <w:marTop w:val="0"/>
                                                          <w:marBottom w:val="240"/>
                                                          <w:divBdr>
                                                            <w:top w:val="none" w:sz="0" w:space="0" w:color="auto"/>
                                                            <w:left w:val="none" w:sz="0" w:space="0" w:color="auto"/>
                                                            <w:bottom w:val="none" w:sz="0" w:space="0" w:color="auto"/>
                                                            <w:right w:val="none" w:sz="0" w:space="0" w:color="auto"/>
                                                          </w:divBdr>
                                                        </w:div>
                                                      </w:divsChild>
                                                    </w:div>
                                                    <w:div w:id="429738821">
                                                      <w:marLeft w:val="0"/>
                                                      <w:marRight w:val="0"/>
                                                      <w:marTop w:val="210"/>
                                                      <w:marBottom w:val="0"/>
                                                      <w:divBdr>
                                                        <w:top w:val="none" w:sz="0" w:space="0" w:color="auto"/>
                                                        <w:left w:val="none" w:sz="0" w:space="0" w:color="auto"/>
                                                        <w:bottom w:val="none" w:sz="0" w:space="0" w:color="auto"/>
                                                        <w:right w:val="none" w:sz="0" w:space="0" w:color="auto"/>
                                                      </w:divBdr>
                                                      <w:divsChild>
                                                        <w:div w:id="162970280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1555623">
                                          <w:marLeft w:val="0"/>
                                          <w:marRight w:val="0"/>
                                          <w:marTop w:val="210"/>
                                          <w:marBottom w:val="210"/>
                                          <w:divBdr>
                                            <w:top w:val="none" w:sz="0" w:space="0" w:color="auto"/>
                                            <w:left w:val="none" w:sz="0" w:space="0" w:color="auto"/>
                                            <w:bottom w:val="none" w:sz="0" w:space="0" w:color="auto"/>
                                            <w:right w:val="none" w:sz="0" w:space="0" w:color="auto"/>
                                          </w:divBdr>
                                          <w:divsChild>
                                            <w:div w:id="1076977194">
                                              <w:marLeft w:val="480"/>
                                              <w:marRight w:val="0"/>
                                              <w:marTop w:val="0"/>
                                              <w:marBottom w:val="240"/>
                                              <w:divBdr>
                                                <w:top w:val="none" w:sz="0" w:space="0" w:color="auto"/>
                                                <w:left w:val="none" w:sz="0" w:space="0" w:color="auto"/>
                                                <w:bottom w:val="none" w:sz="0" w:space="0" w:color="auto"/>
                                                <w:right w:val="none" w:sz="0" w:space="0" w:color="auto"/>
                                              </w:divBdr>
                                            </w:div>
                                          </w:divsChild>
                                        </w:div>
                                        <w:div w:id="669909190">
                                          <w:marLeft w:val="0"/>
                                          <w:marRight w:val="0"/>
                                          <w:marTop w:val="210"/>
                                          <w:marBottom w:val="0"/>
                                          <w:divBdr>
                                            <w:top w:val="none" w:sz="0" w:space="0" w:color="auto"/>
                                            <w:left w:val="none" w:sz="0" w:space="0" w:color="auto"/>
                                            <w:bottom w:val="none" w:sz="0" w:space="0" w:color="auto"/>
                                            <w:right w:val="none" w:sz="0" w:space="0" w:color="auto"/>
                                          </w:divBdr>
                                          <w:divsChild>
                                            <w:div w:id="231354582">
                                              <w:marLeft w:val="480"/>
                                              <w:marRight w:val="0"/>
                                              <w:marTop w:val="0"/>
                                              <w:marBottom w:val="240"/>
                                              <w:divBdr>
                                                <w:top w:val="none" w:sz="0" w:space="0" w:color="auto"/>
                                                <w:left w:val="none" w:sz="0" w:space="0" w:color="auto"/>
                                                <w:bottom w:val="none" w:sz="0" w:space="0" w:color="auto"/>
                                                <w:right w:val="none" w:sz="0" w:space="0" w:color="auto"/>
                                              </w:divBdr>
                                              <w:divsChild>
                                                <w:div w:id="1180896320">
                                                  <w:marLeft w:val="0"/>
                                                  <w:marRight w:val="0"/>
                                                  <w:marTop w:val="0"/>
                                                  <w:marBottom w:val="0"/>
                                                  <w:divBdr>
                                                    <w:top w:val="none" w:sz="0" w:space="0" w:color="auto"/>
                                                    <w:left w:val="none" w:sz="0" w:space="0" w:color="auto"/>
                                                    <w:bottom w:val="none" w:sz="0" w:space="0" w:color="auto"/>
                                                    <w:right w:val="none" w:sz="0" w:space="0" w:color="auto"/>
                                                  </w:divBdr>
                                                  <w:divsChild>
                                                    <w:div w:id="370764328">
                                                      <w:marLeft w:val="0"/>
                                                      <w:marRight w:val="0"/>
                                                      <w:marTop w:val="210"/>
                                                      <w:marBottom w:val="210"/>
                                                      <w:divBdr>
                                                        <w:top w:val="none" w:sz="0" w:space="0" w:color="auto"/>
                                                        <w:left w:val="none" w:sz="0" w:space="0" w:color="auto"/>
                                                        <w:bottom w:val="none" w:sz="0" w:space="0" w:color="auto"/>
                                                        <w:right w:val="none" w:sz="0" w:space="0" w:color="auto"/>
                                                      </w:divBdr>
                                                      <w:divsChild>
                                                        <w:div w:id="1874001980">
                                                          <w:marLeft w:val="480"/>
                                                          <w:marRight w:val="0"/>
                                                          <w:marTop w:val="0"/>
                                                          <w:marBottom w:val="240"/>
                                                          <w:divBdr>
                                                            <w:top w:val="none" w:sz="0" w:space="0" w:color="auto"/>
                                                            <w:left w:val="none" w:sz="0" w:space="0" w:color="auto"/>
                                                            <w:bottom w:val="none" w:sz="0" w:space="0" w:color="auto"/>
                                                            <w:right w:val="none" w:sz="0" w:space="0" w:color="auto"/>
                                                          </w:divBdr>
                                                          <w:divsChild>
                                                            <w:div w:id="2099061445">
                                                              <w:marLeft w:val="0"/>
                                                              <w:marRight w:val="0"/>
                                                              <w:marTop w:val="0"/>
                                                              <w:marBottom w:val="0"/>
                                                              <w:divBdr>
                                                                <w:top w:val="none" w:sz="0" w:space="0" w:color="auto"/>
                                                                <w:left w:val="none" w:sz="0" w:space="0" w:color="auto"/>
                                                                <w:bottom w:val="none" w:sz="0" w:space="0" w:color="auto"/>
                                                                <w:right w:val="none" w:sz="0" w:space="0" w:color="auto"/>
                                                              </w:divBdr>
                                                              <w:divsChild>
                                                                <w:div w:id="989821104">
                                                                  <w:marLeft w:val="0"/>
                                                                  <w:marRight w:val="0"/>
                                                                  <w:marTop w:val="210"/>
                                                                  <w:marBottom w:val="210"/>
                                                                  <w:divBdr>
                                                                    <w:top w:val="none" w:sz="0" w:space="0" w:color="auto"/>
                                                                    <w:left w:val="none" w:sz="0" w:space="0" w:color="auto"/>
                                                                    <w:bottom w:val="none" w:sz="0" w:space="0" w:color="auto"/>
                                                                    <w:right w:val="none" w:sz="0" w:space="0" w:color="auto"/>
                                                                  </w:divBdr>
                                                                  <w:divsChild>
                                                                    <w:div w:id="1443528604">
                                                                      <w:marLeft w:val="480"/>
                                                                      <w:marRight w:val="0"/>
                                                                      <w:marTop w:val="0"/>
                                                                      <w:marBottom w:val="240"/>
                                                                      <w:divBdr>
                                                                        <w:top w:val="none" w:sz="0" w:space="0" w:color="auto"/>
                                                                        <w:left w:val="none" w:sz="0" w:space="0" w:color="auto"/>
                                                                        <w:bottom w:val="none" w:sz="0" w:space="0" w:color="auto"/>
                                                                        <w:right w:val="none" w:sz="0" w:space="0" w:color="auto"/>
                                                                      </w:divBdr>
                                                                    </w:div>
                                                                  </w:divsChild>
                                                                </w:div>
                                                                <w:div w:id="294681836">
                                                                  <w:marLeft w:val="0"/>
                                                                  <w:marRight w:val="0"/>
                                                                  <w:marTop w:val="210"/>
                                                                  <w:marBottom w:val="210"/>
                                                                  <w:divBdr>
                                                                    <w:top w:val="none" w:sz="0" w:space="0" w:color="auto"/>
                                                                    <w:left w:val="none" w:sz="0" w:space="0" w:color="auto"/>
                                                                    <w:bottom w:val="none" w:sz="0" w:space="0" w:color="auto"/>
                                                                    <w:right w:val="none" w:sz="0" w:space="0" w:color="auto"/>
                                                                  </w:divBdr>
                                                                  <w:divsChild>
                                                                    <w:div w:id="504515850">
                                                                      <w:marLeft w:val="480"/>
                                                                      <w:marRight w:val="0"/>
                                                                      <w:marTop w:val="0"/>
                                                                      <w:marBottom w:val="240"/>
                                                                      <w:divBdr>
                                                                        <w:top w:val="none" w:sz="0" w:space="0" w:color="auto"/>
                                                                        <w:left w:val="none" w:sz="0" w:space="0" w:color="auto"/>
                                                                        <w:bottom w:val="none" w:sz="0" w:space="0" w:color="auto"/>
                                                                        <w:right w:val="none" w:sz="0" w:space="0" w:color="auto"/>
                                                                      </w:divBdr>
                                                                    </w:div>
                                                                  </w:divsChild>
                                                                </w:div>
                                                                <w:div w:id="1685091906">
                                                                  <w:marLeft w:val="0"/>
                                                                  <w:marRight w:val="0"/>
                                                                  <w:marTop w:val="210"/>
                                                                  <w:marBottom w:val="210"/>
                                                                  <w:divBdr>
                                                                    <w:top w:val="none" w:sz="0" w:space="0" w:color="auto"/>
                                                                    <w:left w:val="none" w:sz="0" w:space="0" w:color="auto"/>
                                                                    <w:bottom w:val="none" w:sz="0" w:space="0" w:color="auto"/>
                                                                    <w:right w:val="none" w:sz="0" w:space="0" w:color="auto"/>
                                                                  </w:divBdr>
                                                                  <w:divsChild>
                                                                    <w:div w:id="72894245">
                                                                      <w:marLeft w:val="480"/>
                                                                      <w:marRight w:val="0"/>
                                                                      <w:marTop w:val="0"/>
                                                                      <w:marBottom w:val="240"/>
                                                                      <w:divBdr>
                                                                        <w:top w:val="none" w:sz="0" w:space="0" w:color="auto"/>
                                                                        <w:left w:val="none" w:sz="0" w:space="0" w:color="auto"/>
                                                                        <w:bottom w:val="none" w:sz="0" w:space="0" w:color="auto"/>
                                                                        <w:right w:val="none" w:sz="0" w:space="0" w:color="auto"/>
                                                                      </w:divBdr>
                                                                    </w:div>
                                                                  </w:divsChild>
                                                                </w:div>
                                                                <w:div w:id="545680164">
                                                                  <w:marLeft w:val="0"/>
                                                                  <w:marRight w:val="0"/>
                                                                  <w:marTop w:val="210"/>
                                                                  <w:marBottom w:val="0"/>
                                                                  <w:divBdr>
                                                                    <w:top w:val="none" w:sz="0" w:space="0" w:color="auto"/>
                                                                    <w:left w:val="none" w:sz="0" w:space="0" w:color="auto"/>
                                                                    <w:bottom w:val="none" w:sz="0" w:space="0" w:color="auto"/>
                                                                    <w:right w:val="none" w:sz="0" w:space="0" w:color="auto"/>
                                                                  </w:divBdr>
                                                                  <w:divsChild>
                                                                    <w:div w:id="1910771277">
                                                                      <w:marLeft w:val="480"/>
                                                                      <w:marRight w:val="0"/>
                                                                      <w:marTop w:val="0"/>
                                                                      <w:marBottom w:val="240"/>
                                                                      <w:divBdr>
                                                                        <w:top w:val="none" w:sz="0" w:space="0" w:color="auto"/>
                                                                        <w:left w:val="none" w:sz="0" w:space="0" w:color="auto"/>
                                                                        <w:bottom w:val="none" w:sz="0" w:space="0" w:color="auto"/>
                                                                        <w:right w:val="none" w:sz="0" w:space="0" w:color="auto"/>
                                                                      </w:divBdr>
                                                                      <w:divsChild>
                                                                        <w:div w:id="169032745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450783454">
                                                      <w:marLeft w:val="0"/>
                                                      <w:marRight w:val="0"/>
                                                      <w:marTop w:val="210"/>
                                                      <w:marBottom w:val="210"/>
                                                      <w:divBdr>
                                                        <w:top w:val="none" w:sz="0" w:space="0" w:color="auto"/>
                                                        <w:left w:val="none" w:sz="0" w:space="0" w:color="auto"/>
                                                        <w:bottom w:val="none" w:sz="0" w:space="0" w:color="auto"/>
                                                        <w:right w:val="none" w:sz="0" w:space="0" w:color="auto"/>
                                                      </w:divBdr>
                                                      <w:divsChild>
                                                        <w:div w:id="1966495515">
                                                          <w:marLeft w:val="480"/>
                                                          <w:marRight w:val="0"/>
                                                          <w:marTop w:val="0"/>
                                                          <w:marBottom w:val="240"/>
                                                          <w:divBdr>
                                                            <w:top w:val="none" w:sz="0" w:space="0" w:color="auto"/>
                                                            <w:left w:val="none" w:sz="0" w:space="0" w:color="auto"/>
                                                            <w:bottom w:val="none" w:sz="0" w:space="0" w:color="auto"/>
                                                            <w:right w:val="none" w:sz="0" w:space="0" w:color="auto"/>
                                                          </w:divBdr>
                                                          <w:divsChild>
                                                            <w:div w:id="1941795624">
                                                              <w:marLeft w:val="0"/>
                                                              <w:marRight w:val="0"/>
                                                              <w:marTop w:val="0"/>
                                                              <w:marBottom w:val="0"/>
                                                              <w:divBdr>
                                                                <w:top w:val="none" w:sz="0" w:space="0" w:color="auto"/>
                                                                <w:left w:val="none" w:sz="0" w:space="0" w:color="auto"/>
                                                                <w:bottom w:val="none" w:sz="0" w:space="0" w:color="auto"/>
                                                                <w:right w:val="none" w:sz="0" w:space="0" w:color="auto"/>
                                                              </w:divBdr>
                                                              <w:divsChild>
                                                                <w:div w:id="1084766703">
                                                                  <w:marLeft w:val="0"/>
                                                                  <w:marRight w:val="0"/>
                                                                  <w:marTop w:val="210"/>
                                                                  <w:marBottom w:val="210"/>
                                                                  <w:divBdr>
                                                                    <w:top w:val="none" w:sz="0" w:space="0" w:color="auto"/>
                                                                    <w:left w:val="none" w:sz="0" w:space="0" w:color="auto"/>
                                                                    <w:bottom w:val="none" w:sz="0" w:space="0" w:color="auto"/>
                                                                    <w:right w:val="none" w:sz="0" w:space="0" w:color="auto"/>
                                                                  </w:divBdr>
                                                                  <w:divsChild>
                                                                    <w:div w:id="721900615">
                                                                      <w:marLeft w:val="480"/>
                                                                      <w:marRight w:val="0"/>
                                                                      <w:marTop w:val="0"/>
                                                                      <w:marBottom w:val="240"/>
                                                                      <w:divBdr>
                                                                        <w:top w:val="none" w:sz="0" w:space="0" w:color="auto"/>
                                                                        <w:left w:val="none" w:sz="0" w:space="0" w:color="auto"/>
                                                                        <w:bottom w:val="none" w:sz="0" w:space="0" w:color="auto"/>
                                                                        <w:right w:val="none" w:sz="0" w:space="0" w:color="auto"/>
                                                                      </w:divBdr>
                                                                    </w:div>
                                                                  </w:divsChild>
                                                                </w:div>
                                                                <w:div w:id="1876848824">
                                                                  <w:marLeft w:val="0"/>
                                                                  <w:marRight w:val="0"/>
                                                                  <w:marTop w:val="210"/>
                                                                  <w:marBottom w:val="0"/>
                                                                  <w:divBdr>
                                                                    <w:top w:val="none" w:sz="0" w:space="0" w:color="auto"/>
                                                                    <w:left w:val="none" w:sz="0" w:space="0" w:color="auto"/>
                                                                    <w:bottom w:val="none" w:sz="0" w:space="0" w:color="auto"/>
                                                                    <w:right w:val="none" w:sz="0" w:space="0" w:color="auto"/>
                                                                  </w:divBdr>
                                                                  <w:divsChild>
                                                                    <w:div w:id="583537261">
                                                                      <w:marLeft w:val="480"/>
                                                                      <w:marRight w:val="0"/>
                                                                      <w:marTop w:val="0"/>
                                                                      <w:marBottom w:val="240"/>
                                                                      <w:divBdr>
                                                                        <w:top w:val="none" w:sz="0" w:space="0" w:color="auto"/>
                                                                        <w:left w:val="none" w:sz="0" w:space="0" w:color="auto"/>
                                                                        <w:bottom w:val="none" w:sz="0" w:space="0" w:color="auto"/>
                                                                        <w:right w:val="none" w:sz="0" w:space="0" w:color="auto"/>
                                                                      </w:divBdr>
                                                                      <w:divsChild>
                                                                        <w:div w:id="996346922">
                                                                          <w:marLeft w:val="0"/>
                                                                          <w:marRight w:val="0"/>
                                                                          <w:marTop w:val="0"/>
                                                                          <w:marBottom w:val="0"/>
                                                                          <w:divBdr>
                                                                            <w:top w:val="none" w:sz="0" w:space="0" w:color="auto"/>
                                                                            <w:left w:val="none" w:sz="0" w:space="0" w:color="auto"/>
                                                                            <w:bottom w:val="none" w:sz="0" w:space="0" w:color="auto"/>
                                                                            <w:right w:val="none" w:sz="0" w:space="0" w:color="auto"/>
                                                                          </w:divBdr>
                                                                          <w:divsChild>
                                                                            <w:div w:id="1800999178">
                                                                              <w:marLeft w:val="0"/>
                                                                              <w:marRight w:val="0"/>
                                                                              <w:marTop w:val="210"/>
                                                                              <w:marBottom w:val="210"/>
                                                                              <w:divBdr>
                                                                                <w:top w:val="none" w:sz="0" w:space="0" w:color="auto"/>
                                                                                <w:left w:val="none" w:sz="0" w:space="0" w:color="auto"/>
                                                                                <w:bottom w:val="none" w:sz="0" w:space="0" w:color="auto"/>
                                                                                <w:right w:val="none" w:sz="0" w:space="0" w:color="auto"/>
                                                                              </w:divBdr>
                                                                              <w:divsChild>
                                                                                <w:div w:id="746146263">
                                                                                  <w:marLeft w:val="480"/>
                                                                                  <w:marRight w:val="0"/>
                                                                                  <w:marTop w:val="0"/>
                                                                                  <w:marBottom w:val="240"/>
                                                                                  <w:divBdr>
                                                                                    <w:top w:val="none" w:sz="0" w:space="0" w:color="auto"/>
                                                                                    <w:left w:val="none" w:sz="0" w:space="0" w:color="auto"/>
                                                                                    <w:bottom w:val="none" w:sz="0" w:space="0" w:color="auto"/>
                                                                                    <w:right w:val="none" w:sz="0" w:space="0" w:color="auto"/>
                                                                                  </w:divBdr>
                                                                                </w:div>
                                                                              </w:divsChild>
                                                                            </w:div>
                                                                            <w:div w:id="719942729">
                                                                              <w:marLeft w:val="0"/>
                                                                              <w:marRight w:val="0"/>
                                                                              <w:marTop w:val="210"/>
                                                                              <w:marBottom w:val="210"/>
                                                                              <w:divBdr>
                                                                                <w:top w:val="none" w:sz="0" w:space="0" w:color="auto"/>
                                                                                <w:left w:val="none" w:sz="0" w:space="0" w:color="auto"/>
                                                                                <w:bottom w:val="none" w:sz="0" w:space="0" w:color="auto"/>
                                                                                <w:right w:val="none" w:sz="0" w:space="0" w:color="auto"/>
                                                                              </w:divBdr>
                                                                              <w:divsChild>
                                                                                <w:div w:id="1050693328">
                                                                                  <w:marLeft w:val="480"/>
                                                                                  <w:marRight w:val="0"/>
                                                                                  <w:marTop w:val="0"/>
                                                                                  <w:marBottom w:val="240"/>
                                                                                  <w:divBdr>
                                                                                    <w:top w:val="none" w:sz="0" w:space="0" w:color="auto"/>
                                                                                    <w:left w:val="none" w:sz="0" w:space="0" w:color="auto"/>
                                                                                    <w:bottom w:val="none" w:sz="0" w:space="0" w:color="auto"/>
                                                                                    <w:right w:val="none" w:sz="0" w:space="0" w:color="auto"/>
                                                                                  </w:divBdr>
                                                                                </w:div>
                                                                              </w:divsChild>
                                                                            </w:div>
                                                                            <w:div w:id="1625622603">
                                                                              <w:marLeft w:val="0"/>
                                                                              <w:marRight w:val="0"/>
                                                                              <w:marTop w:val="210"/>
                                                                              <w:marBottom w:val="210"/>
                                                                              <w:divBdr>
                                                                                <w:top w:val="none" w:sz="0" w:space="0" w:color="auto"/>
                                                                                <w:left w:val="none" w:sz="0" w:space="0" w:color="auto"/>
                                                                                <w:bottom w:val="none" w:sz="0" w:space="0" w:color="auto"/>
                                                                                <w:right w:val="none" w:sz="0" w:space="0" w:color="auto"/>
                                                                              </w:divBdr>
                                                                              <w:divsChild>
                                                                                <w:div w:id="1257442928">
                                                                                  <w:marLeft w:val="480"/>
                                                                                  <w:marRight w:val="0"/>
                                                                                  <w:marTop w:val="0"/>
                                                                                  <w:marBottom w:val="240"/>
                                                                                  <w:divBdr>
                                                                                    <w:top w:val="none" w:sz="0" w:space="0" w:color="auto"/>
                                                                                    <w:left w:val="none" w:sz="0" w:space="0" w:color="auto"/>
                                                                                    <w:bottom w:val="none" w:sz="0" w:space="0" w:color="auto"/>
                                                                                    <w:right w:val="none" w:sz="0" w:space="0" w:color="auto"/>
                                                                                  </w:divBdr>
                                                                                </w:div>
                                                                              </w:divsChild>
                                                                            </w:div>
                                                                            <w:div w:id="290980539">
                                                                              <w:marLeft w:val="0"/>
                                                                              <w:marRight w:val="0"/>
                                                                              <w:marTop w:val="210"/>
                                                                              <w:marBottom w:val="210"/>
                                                                              <w:divBdr>
                                                                                <w:top w:val="none" w:sz="0" w:space="0" w:color="auto"/>
                                                                                <w:left w:val="none" w:sz="0" w:space="0" w:color="auto"/>
                                                                                <w:bottom w:val="none" w:sz="0" w:space="0" w:color="auto"/>
                                                                                <w:right w:val="none" w:sz="0" w:space="0" w:color="auto"/>
                                                                              </w:divBdr>
                                                                              <w:divsChild>
                                                                                <w:div w:id="1273169210">
                                                                                  <w:marLeft w:val="480"/>
                                                                                  <w:marRight w:val="0"/>
                                                                                  <w:marTop w:val="0"/>
                                                                                  <w:marBottom w:val="240"/>
                                                                                  <w:divBdr>
                                                                                    <w:top w:val="none" w:sz="0" w:space="0" w:color="auto"/>
                                                                                    <w:left w:val="none" w:sz="0" w:space="0" w:color="auto"/>
                                                                                    <w:bottom w:val="none" w:sz="0" w:space="0" w:color="auto"/>
                                                                                    <w:right w:val="none" w:sz="0" w:space="0" w:color="auto"/>
                                                                                  </w:divBdr>
                                                                                  <w:divsChild>
                                                                                    <w:div w:id="67091639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2095278149">
                                                                              <w:marLeft w:val="0"/>
                                                                              <w:marRight w:val="0"/>
                                                                              <w:marTop w:val="210"/>
                                                                              <w:marBottom w:val="0"/>
                                                                              <w:divBdr>
                                                                                <w:top w:val="none" w:sz="0" w:space="0" w:color="auto"/>
                                                                                <w:left w:val="none" w:sz="0" w:space="0" w:color="auto"/>
                                                                                <w:bottom w:val="none" w:sz="0" w:space="0" w:color="auto"/>
                                                                                <w:right w:val="none" w:sz="0" w:space="0" w:color="auto"/>
                                                                              </w:divBdr>
                                                                              <w:divsChild>
                                                                                <w:div w:id="1534033105">
                                                                                  <w:marLeft w:val="480"/>
                                                                                  <w:marRight w:val="0"/>
                                                                                  <w:marTop w:val="0"/>
                                                                                  <w:marBottom w:val="240"/>
                                                                                  <w:divBdr>
                                                                                    <w:top w:val="none" w:sz="0" w:space="0" w:color="auto"/>
                                                                                    <w:left w:val="none" w:sz="0" w:space="0" w:color="auto"/>
                                                                                    <w:bottom w:val="none" w:sz="0" w:space="0" w:color="auto"/>
                                                                                    <w:right w:val="none" w:sz="0" w:space="0" w:color="auto"/>
                                                                                  </w:divBdr>
                                                                                  <w:divsChild>
                                                                                    <w:div w:id="1128596142">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7462300">
                                                      <w:marLeft w:val="0"/>
                                                      <w:marRight w:val="0"/>
                                                      <w:marTop w:val="210"/>
                                                      <w:marBottom w:val="0"/>
                                                      <w:divBdr>
                                                        <w:top w:val="none" w:sz="0" w:space="0" w:color="auto"/>
                                                        <w:left w:val="none" w:sz="0" w:space="0" w:color="auto"/>
                                                        <w:bottom w:val="none" w:sz="0" w:space="0" w:color="auto"/>
                                                        <w:right w:val="none" w:sz="0" w:space="0" w:color="auto"/>
                                                      </w:divBdr>
                                                      <w:divsChild>
                                                        <w:div w:id="200281269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3695593">
                              <w:marLeft w:val="0"/>
                              <w:marRight w:val="0"/>
                              <w:marTop w:val="210"/>
                              <w:marBottom w:val="210"/>
                              <w:divBdr>
                                <w:top w:val="none" w:sz="0" w:space="0" w:color="auto"/>
                                <w:left w:val="none" w:sz="0" w:space="0" w:color="auto"/>
                                <w:bottom w:val="none" w:sz="0" w:space="0" w:color="auto"/>
                                <w:right w:val="none" w:sz="0" w:space="0" w:color="auto"/>
                              </w:divBdr>
                              <w:divsChild>
                                <w:div w:id="474378859">
                                  <w:marLeft w:val="480"/>
                                  <w:marRight w:val="0"/>
                                  <w:marTop w:val="0"/>
                                  <w:marBottom w:val="240"/>
                                  <w:divBdr>
                                    <w:top w:val="none" w:sz="0" w:space="0" w:color="auto"/>
                                    <w:left w:val="none" w:sz="0" w:space="0" w:color="auto"/>
                                    <w:bottom w:val="none" w:sz="0" w:space="0" w:color="auto"/>
                                    <w:right w:val="none" w:sz="0" w:space="0" w:color="auto"/>
                                  </w:divBdr>
                                  <w:divsChild>
                                    <w:div w:id="2095004573">
                                      <w:marLeft w:val="0"/>
                                      <w:marRight w:val="0"/>
                                      <w:marTop w:val="0"/>
                                      <w:marBottom w:val="0"/>
                                      <w:divBdr>
                                        <w:top w:val="none" w:sz="0" w:space="0" w:color="auto"/>
                                        <w:left w:val="none" w:sz="0" w:space="0" w:color="auto"/>
                                        <w:bottom w:val="none" w:sz="0" w:space="0" w:color="auto"/>
                                        <w:right w:val="none" w:sz="0" w:space="0" w:color="auto"/>
                                      </w:divBdr>
                                      <w:divsChild>
                                        <w:div w:id="1977904408">
                                          <w:marLeft w:val="0"/>
                                          <w:marRight w:val="0"/>
                                          <w:marTop w:val="210"/>
                                          <w:marBottom w:val="210"/>
                                          <w:divBdr>
                                            <w:top w:val="none" w:sz="0" w:space="0" w:color="auto"/>
                                            <w:left w:val="none" w:sz="0" w:space="0" w:color="auto"/>
                                            <w:bottom w:val="none" w:sz="0" w:space="0" w:color="auto"/>
                                            <w:right w:val="none" w:sz="0" w:space="0" w:color="auto"/>
                                          </w:divBdr>
                                          <w:divsChild>
                                            <w:div w:id="695037102">
                                              <w:marLeft w:val="480"/>
                                              <w:marRight w:val="0"/>
                                              <w:marTop w:val="0"/>
                                              <w:marBottom w:val="240"/>
                                              <w:divBdr>
                                                <w:top w:val="none" w:sz="0" w:space="0" w:color="auto"/>
                                                <w:left w:val="none" w:sz="0" w:space="0" w:color="auto"/>
                                                <w:bottom w:val="none" w:sz="0" w:space="0" w:color="auto"/>
                                                <w:right w:val="none" w:sz="0" w:space="0" w:color="auto"/>
                                              </w:divBdr>
                                              <w:divsChild>
                                                <w:div w:id="952635094">
                                                  <w:marLeft w:val="0"/>
                                                  <w:marRight w:val="0"/>
                                                  <w:marTop w:val="0"/>
                                                  <w:marBottom w:val="210"/>
                                                  <w:divBdr>
                                                    <w:top w:val="none" w:sz="0" w:space="0" w:color="auto"/>
                                                    <w:left w:val="none" w:sz="0" w:space="0" w:color="auto"/>
                                                    <w:bottom w:val="none" w:sz="0" w:space="0" w:color="auto"/>
                                                    <w:right w:val="none" w:sz="0" w:space="0" w:color="auto"/>
                                                  </w:divBdr>
                                                </w:div>
                                                <w:div w:id="652953129">
                                                  <w:marLeft w:val="0"/>
                                                  <w:marRight w:val="0"/>
                                                  <w:marTop w:val="0"/>
                                                  <w:marBottom w:val="0"/>
                                                  <w:divBdr>
                                                    <w:top w:val="none" w:sz="0" w:space="0" w:color="auto"/>
                                                    <w:left w:val="none" w:sz="0" w:space="0" w:color="auto"/>
                                                    <w:bottom w:val="none" w:sz="0" w:space="0" w:color="auto"/>
                                                    <w:right w:val="none" w:sz="0" w:space="0" w:color="auto"/>
                                                  </w:divBdr>
                                                  <w:divsChild>
                                                    <w:div w:id="1021783343">
                                                      <w:marLeft w:val="0"/>
                                                      <w:marRight w:val="0"/>
                                                      <w:marTop w:val="210"/>
                                                      <w:marBottom w:val="210"/>
                                                      <w:divBdr>
                                                        <w:top w:val="none" w:sz="0" w:space="0" w:color="auto"/>
                                                        <w:left w:val="none" w:sz="0" w:space="0" w:color="auto"/>
                                                        <w:bottom w:val="none" w:sz="0" w:space="0" w:color="auto"/>
                                                        <w:right w:val="none" w:sz="0" w:space="0" w:color="auto"/>
                                                      </w:divBdr>
                                                      <w:divsChild>
                                                        <w:div w:id="956445174">
                                                          <w:marLeft w:val="480"/>
                                                          <w:marRight w:val="0"/>
                                                          <w:marTop w:val="0"/>
                                                          <w:marBottom w:val="240"/>
                                                          <w:divBdr>
                                                            <w:top w:val="none" w:sz="0" w:space="0" w:color="auto"/>
                                                            <w:left w:val="none" w:sz="0" w:space="0" w:color="auto"/>
                                                            <w:bottom w:val="none" w:sz="0" w:space="0" w:color="auto"/>
                                                            <w:right w:val="none" w:sz="0" w:space="0" w:color="auto"/>
                                                          </w:divBdr>
                                                        </w:div>
                                                      </w:divsChild>
                                                    </w:div>
                                                    <w:div w:id="1812138202">
                                                      <w:marLeft w:val="0"/>
                                                      <w:marRight w:val="0"/>
                                                      <w:marTop w:val="210"/>
                                                      <w:marBottom w:val="0"/>
                                                      <w:divBdr>
                                                        <w:top w:val="none" w:sz="0" w:space="0" w:color="auto"/>
                                                        <w:left w:val="none" w:sz="0" w:space="0" w:color="auto"/>
                                                        <w:bottom w:val="none" w:sz="0" w:space="0" w:color="auto"/>
                                                        <w:right w:val="none" w:sz="0" w:space="0" w:color="auto"/>
                                                      </w:divBdr>
                                                      <w:divsChild>
                                                        <w:div w:id="195467699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9922982">
                                          <w:marLeft w:val="0"/>
                                          <w:marRight w:val="0"/>
                                          <w:marTop w:val="210"/>
                                          <w:marBottom w:val="210"/>
                                          <w:divBdr>
                                            <w:top w:val="none" w:sz="0" w:space="0" w:color="auto"/>
                                            <w:left w:val="none" w:sz="0" w:space="0" w:color="auto"/>
                                            <w:bottom w:val="none" w:sz="0" w:space="0" w:color="auto"/>
                                            <w:right w:val="none" w:sz="0" w:space="0" w:color="auto"/>
                                          </w:divBdr>
                                          <w:divsChild>
                                            <w:div w:id="1248610724">
                                              <w:marLeft w:val="480"/>
                                              <w:marRight w:val="0"/>
                                              <w:marTop w:val="0"/>
                                              <w:marBottom w:val="240"/>
                                              <w:divBdr>
                                                <w:top w:val="none" w:sz="0" w:space="0" w:color="auto"/>
                                                <w:left w:val="none" w:sz="0" w:space="0" w:color="auto"/>
                                                <w:bottom w:val="none" w:sz="0" w:space="0" w:color="auto"/>
                                                <w:right w:val="none" w:sz="0" w:space="0" w:color="auto"/>
                                              </w:divBdr>
                                              <w:divsChild>
                                                <w:div w:id="363798645">
                                                  <w:marLeft w:val="0"/>
                                                  <w:marRight w:val="0"/>
                                                  <w:marTop w:val="0"/>
                                                  <w:marBottom w:val="0"/>
                                                  <w:divBdr>
                                                    <w:top w:val="none" w:sz="0" w:space="0" w:color="auto"/>
                                                    <w:left w:val="none" w:sz="0" w:space="0" w:color="auto"/>
                                                    <w:bottom w:val="none" w:sz="0" w:space="0" w:color="auto"/>
                                                    <w:right w:val="none" w:sz="0" w:space="0" w:color="auto"/>
                                                  </w:divBdr>
                                                  <w:divsChild>
                                                    <w:div w:id="1849520799">
                                                      <w:marLeft w:val="0"/>
                                                      <w:marRight w:val="0"/>
                                                      <w:marTop w:val="210"/>
                                                      <w:marBottom w:val="210"/>
                                                      <w:divBdr>
                                                        <w:top w:val="none" w:sz="0" w:space="0" w:color="auto"/>
                                                        <w:left w:val="none" w:sz="0" w:space="0" w:color="auto"/>
                                                        <w:bottom w:val="none" w:sz="0" w:space="0" w:color="auto"/>
                                                        <w:right w:val="none" w:sz="0" w:space="0" w:color="auto"/>
                                                      </w:divBdr>
                                                      <w:divsChild>
                                                        <w:div w:id="1356034245">
                                                          <w:marLeft w:val="480"/>
                                                          <w:marRight w:val="0"/>
                                                          <w:marTop w:val="0"/>
                                                          <w:marBottom w:val="240"/>
                                                          <w:divBdr>
                                                            <w:top w:val="none" w:sz="0" w:space="0" w:color="auto"/>
                                                            <w:left w:val="none" w:sz="0" w:space="0" w:color="auto"/>
                                                            <w:bottom w:val="none" w:sz="0" w:space="0" w:color="auto"/>
                                                            <w:right w:val="none" w:sz="0" w:space="0" w:color="auto"/>
                                                          </w:divBdr>
                                                        </w:div>
                                                      </w:divsChild>
                                                    </w:div>
                                                    <w:div w:id="1620184646">
                                                      <w:marLeft w:val="0"/>
                                                      <w:marRight w:val="0"/>
                                                      <w:marTop w:val="210"/>
                                                      <w:marBottom w:val="0"/>
                                                      <w:divBdr>
                                                        <w:top w:val="none" w:sz="0" w:space="0" w:color="auto"/>
                                                        <w:left w:val="none" w:sz="0" w:space="0" w:color="auto"/>
                                                        <w:bottom w:val="none" w:sz="0" w:space="0" w:color="auto"/>
                                                        <w:right w:val="none" w:sz="0" w:space="0" w:color="auto"/>
                                                      </w:divBdr>
                                                      <w:divsChild>
                                                        <w:div w:id="16528299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18000376">
                                          <w:marLeft w:val="0"/>
                                          <w:marRight w:val="0"/>
                                          <w:marTop w:val="210"/>
                                          <w:marBottom w:val="210"/>
                                          <w:divBdr>
                                            <w:top w:val="none" w:sz="0" w:space="0" w:color="auto"/>
                                            <w:left w:val="none" w:sz="0" w:space="0" w:color="auto"/>
                                            <w:bottom w:val="none" w:sz="0" w:space="0" w:color="auto"/>
                                            <w:right w:val="none" w:sz="0" w:space="0" w:color="auto"/>
                                          </w:divBdr>
                                          <w:divsChild>
                                            <w:div w:id="764964310">
                                              <w:marLeft w:val="480"/>
                                              <w:marRight w:val="0"/>
                                              <w:marTop w:val="0"/>
                                              <w:marBottom w:val="240"/>
                                              <w:divBdr>
                                                <w:top w:val="none" w:sz="0" w:space="0" w:color="auto"/>
                                                <w:left w:val="none" w:sz="0" w:space="0" w:color="auto"/>
                                                <w:bottom w:val="none" w:sz="0" w:space="0" w:color="auto"/>
                                                <w:right w:val="none" w:sz="0" w:space="0" w:color="auto"/>
                                              </w:divBdr>
                                              <w:divsChild>
                                                <w:div w:id="995298573">
                                                  <w:marLeft w:val="0"/>
                                                  <w:marRight w:val="0"/>
                                                  <w:marTop w:val="0"/>
                                                  <w:marBottom w:val="0"/>
                                                  <w:divBdr>
                                                    <w:top w:val="none" w:sz="0" w:space="0" w:color="auto"/>
                                                    <w:left w:val="none" w:sz="0" w:space="0" w:color="auto"/>
                                                    <w:bottom w:val="none" w:sz="0" w:space="0" w:color="auto"/>
                                                    <w:right w:val="none" w:sz="0" w:space="0" w:color="auto"/>
                                                  </w:divBdr>
                                                  <w:divsChild>
                                                    <w:div w:id="540946053">
                                                      <w:marLeft w:val="0"/>
                                                      <w:marRight w:val="0"/>
                                                      <w:marTop w:val="210"/>
                                                      <w:marBottom w:val="210"/>
                                                      <w:divBdr>
                                                        <w:top w:val="none" w:sz="0" w:space="0" w:color="auto"/>
                                                        <w:left w:val="none" w:sz="0" w:space="0" w:color="auto"/>
                                                        <w:bottom w:val="none" w:sz="0" w:space="0" w:color="auto"/>
                                                        <w:right w:val="none" w:sz="0" w:space="0" w:color="auto"/>
                                                      </w:divBdr>
                                                      <w:divsChild>
                                                        <w:div w:id="1155872489">
                                                          <w:marLeft w:val="480"/>
                                                          <w:marRight w:val="0"/>
                                                          <w:marTop w:val="0"/>
                                                          <w:marBottom w:val="240"/>
                                                          <w:divBdr>
                                                            <w:top w:val="none" w:sz="0" w:space="0" w:color="auto"/>
                                                            <w:left w:val="none" w:sz="0" w:space="0" w:color="auto"/>
                                                            <w:bottom w:val="none" w:sz="0" w:space="0" w:color="auto"/>
                                                            <w:right w:val="none" w:sz="0" w:space="0" w:color="auto"/>
                                                          </w:divBdr>
                                                        </w:div>
                                                      </w:divsChild>
                                                    </w:div>
                                                    <w:div w:id="224683524">
                                                      <w:marLeft w:val="0"/>
                                                      <w:marRight w:val="0"/>
                                                      <w:marTop w:val="210"/>
                                                      <w:marBottom w:val="210"/>
                                                      <w:divBdr>
                                                        <w:top w:val="none" w:sz="0" w:space="0" w:color="auto"/>
                                                        <w:left w:val="none" w:sz="0" w:space="0" w:color="auto"/>
                                                        <w:bottom w:val="none" w:sz="0" w:space="0" w:color="auto"/>
                                                        <w:right w:val="none" w:sz="0" w:space="0" w:color="auto"/>
                                                      </w:divBdr>
                                                      <w:divsChild>
                                                        <w:div w:id="693459097">
                                                          <w:marLeft w:val="480"/>
                                                          <w:marRight w:val="0"/>
                                                          <w:marTop w:val="0"/>
                                                          <w:marBottom w:val="240"/>
                                                          <w:divBdr>
                                                            <w:top w:val="none" w:sz="0" w:space="0" w:color="auto"/>
                                                            <w:left w:val="none" w:sz="0" w:space="0" w:color="auto"/>
                                                            <w:bottom w:val="none" w:sz="0" w:space="0" w:color="auto"/>
                                                            <w:right w:val="none" w:sz="0" w:space="0" w:color="auto"/>
                                                          </w:divBdr>
                                                        </w:div>
                                                      </w:divsChild>
                                                    </w:div>
                                                    <w:div w:id="1447693418">
                                                      <w:marLeft w:val="0"/>
                                                      <w:marRight w:val="0"/>
                                                      <w:marTop w:val="210"/>
                                                      <w:marBottom w:val="0"/>
                                                      <w:divBdr>
                                                        <w:top w:val="none" w:sz="0" w:space="0" w:color="auto"/>
                                                        <w:left w:val="none" w:sz="0" w:space="0" w:color="auto"/>
                                                        <w:bottom w:val="none" w:sz="0" w:space="0" w:color="auto"/>
                                                        <w:right w:val="none" w:sz="0" w:space="0" w:color="auto"/>
                                                      </w:divBdr>
                                                      <w:divsChild>
                                                        <w:div w:id="802694863">
                                                          <w:marLeft w:val="480"/>
                                                          <w:marRight w:val="0"/>
                                                          <w:marTop w:val="0"/>
                                                          <w:marBottom w:val="240"/>
                                                          <w:divBdr>
                                                            <w:top w:val="none" w:sz="0" w:space="0" w:color="auto"/>
                                                            <w:left w:val="none" w:sz="0" w:space="0" w:color="auto"/>
                                                            <w:bottom w:val="none" w:sz="0" w:space="0" w:color="auto"/>
                                                            <w:right w:val="none" w:sz="0" w:space="0" w:color="auto"/>
                                                          </w:divBdr>
                                                          <w:divsChild>
                                                            <w:div w:id="1060207412">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451902974">
                                          <w:marLeft w:val="0"/>
                                          <w:marRight w:val="0"/>
                                          <w:marTop w:val="210"/>
                                          <w:marBottom w:val="210"/>
                                          <w:divBdr>
                                            <w:top w:val="none" w:sz="0" w:space="0" w:color="auto"/>
                                            <w:left w:val="none" w:sz="0" w:space="0" w:color="auto"/>
                                            <w:bottom w:val="none" w:sz="0" w:space="0" w:color="auto"/>
                                            <w:right w:val="none" w:sz="0" w:space="0" w:color="auto"/>
                                          </w:divBdr>
                                          <w:divsChild>
                                            <w:div w:id="1778020354">
                                              <w:marLeft w:val="480"/>
                                              <w:marRight w:val="0"/>
                                              <w:marTop w:val="0"/>
                                              <w:marBottom w:val="240"/>
                                              <w:divBdr>
                                                <w:top w:val="none" w:sz="0" w:space="0" w:color="auto"/>
                                                <w:left w:val="none" w:sz="0" w:space="0" w:color="auto"/>
                                                <w:bottom w:val="none" w:sz="0" w:space="0" w:color="auto"/>
                                                <w:right w:val="none" w:sz="0" w:space="0" w:color="auto"/>
                                              </w:divBdr>
                                              <w:divsChild>
                                                <w:div w:id="1021125977">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224608779">
                                          <w:marLeft w:val="0"/>
                                          <w:marRight w:val="0"/>
                                          <w:marTop w:val="210"/>
                                          <w:marBottom w:val="210"/>
                                          <w:divBdr>
                                            <w:top w:val="none" w:sz="0" w:space="0" w:color="auto"/>
                                            <w:left w:val="none" w:sz="0" w:space="0" w:color="auto"/>
                                            <w:bottom w:val="none" w:sz="0" w:space="0" w:color="auto"/>
                                            <w:right w:val="none" w:sz="0" w:space="0" w:color="auto"/>
                                          </w:divBdr>
                                          <w:divsChild>
                                            <w:div w:id="2130120563">
                                              <w:marLeft w:val="480"/>
                                              <w:marRight w:val="0"/>
                                              <w:marTop w:val="0"/>
                                              <w:marBottom w:val="240"/>
                                              <w:divBdr>
                                                <w:top w:val="none" w:sz="0" w:space="0" w:color="auto"/>
                                                <w:left w:val="none" w:sz="0" w:space="0" w:color="auto"/>
                                                <w:bottom w:val="none" w:sz="0" w:space="0" w:color="auto"/>
                                                <w:right w:val="none" w:sz="0" w:space="0" w:color="auto"/>
                                              </w:divBdr>
                                              <w:divsChild>
                                                <w:div w:id="784471300">
                                                  <w:marLeft w:val="0"/>
                                                  <w:marRight w:val="0"/>
                                                  <w:marTop w:val="0"/>
                                                  <w:marBottom w:val="210"/>
                                                  <w:divBdr>
                                                    <w:top w:val="none" w:sz="0" w:space="0" w:color="auto"/>
                                                    <w:left w:val="none" w:sz="0" w:space="0" w:color="auto"/>
                                                    <w:bottom w:val="none" w:sz="0" w:space="0" w:color="auto"/>
                                                    <w:right w:val="none" w:sz="0" w:space="0" w:color="auto"/>
                                                  </w:divBdr>
                                                </w:div>
                                                <w:div w:id="1444687181">
                                                  <w:marLeft w:val="0"/>
                                                  <w:marRight w:val="0"/>
                                                  <w:marTop w:val="0"/>
                                                  <w:marBottom w:val="0"/>
                                                  <w:divBdr>
                                                    <w:top w:val="none" w:sz="0" w:space="0" w:color="auto"/>
                                                    <w:left w:val="none" w:sz="0" w:space="0" w:color="auto"/>
                                                    <w:bottom w:val="none" w:sz="0" w:space="0" w:color="auto"/>
                                                    <w:right w:val="none" w:sz="0" w:space="0" w:color="auto"/>
                                                  </w:divBdr>
                                                  <w:divsChild>
                                                    <w:div w:id="1151289999">
                                                      <w:marLeft w:val="0"/>
                                                      <w:marRight w:val="0"/>
                                                      <w:marTop w:val="210"/>
                                                      <w:marBottom w:val="210"/>
                                                      <w:divBdr>
                                                        <w:top w:val="none" w:sz="0" w:space="0" w:color="auto"/>
                                                        <w:left w:val="none" w:sz="0" w:space="0" w:color="auto"/>
                                                        <w:bottom w:val="none" w:sz="0" w:space="0" w:color="auto"/>
                                                        <w:right w:val="none" w:sz="0" w:space="0" w:color="auto"/>
                                                      </w:divBdr>
                                                      <w:divsChild>
                                                        <w:div w:id="920719776">
                                                          <w:marLeft w:val="480"/>
                                                          <w:marRight w:val="0"/>
                                                          <w:marTop w:val="0"/>
                                                          <w:marBottom w:val="240"/>
                                                          <w:divBdr>
                                                            <w:top w:val="none" w:sz="0" w:space="0" w:color="auto"/>
                                                            <w:left w:val="none" w:sz="0" w:space="0" w:color="auto"/>
                                                            <w:bottom w:val="none" w:sz="0" w:space="0" w:color="auto"/>
                                                            <w:right w:val="none" w:sz="0" w:space="0" w:color="auto"/>
                                                          </w:divBdr>
                                                        </w:div>
                                                      </w:divsChild>
                                                    </w:div>
                                                    <w:div w:id="1686789429">
                                                      <w:marLeft w:val="0"/>
                                                      <w:marRight w:val="0"/>
                                                      <w:marTop w:val="210"/>
                                                      <w:marBottom w:val="0"/>
                                                      <w:divBdr>
                                                        <w:top w:val="none" w:sz="0" w:space="0" w:color="auto"/>
                                                        <w:left w:val="none" w:sz="0" w:space="0" w:color="auto"/>
                                                        <w:bottom w:val="none" w:sz="0" w:space="0" w:color="auto"/>
                                                        <w:right w:val="none" w:sz="0" w:space="0" w:color="auto"/>
                                                      </w:divBdr>
                                                      <w:divsChild>
                                                        <w:div w:id="1724064266">
                                                          <w:marLeft w:val="480"/>
                                                          <w:marRight w:val="0"/>
                                                          <w:marTop w:val="0"/>
                                                          <w:marBottom w:val="240"/>
                                                          <w:divBdr>
                                                            <w:top w:val="none" w:sz="0" w:space="0" w:color="auto"/>
                                                            <w:left w:val="none" w:sz="0" w:space="0" w:color="auto"/>
                                                            <w:bottom w:val="none" w:sz="0" w:space="0" w:color="auto"/>
                                                            <w:right w:val="none" w:sz="0" w:space="0" w:color="auto"/>
                                                          </w:divBdr>
                                                          <w:divsChild>
                                                            <w:div w:id="1980842585">
                                                              <w:marLeft w:val="0"/>
                                                              <w:marRight w:val="0"/>
                                                              <w:marTop w:val="0"/>
                                                              <w:marBottom w:val="0"/>
                                                              <w:divBdr>
                                                                <w:top w:val="none" w:sz="0" w:space="0" w:color="auto"/>
                                                                <w:left w:val="none" w:sz="0" w:space="0" w:color="auto"/>
                                                                <w:bottom w:val="none" w:sz="0" w:space="0" w:color="auto"/>
                                                                <w:right w:val="none" w:sz="0" w:space="0" w:color="auto"/>
                                                              </w:divBdr>
                                                              <w:divsChild>
                                                                <w:div w:id="1686857693">
                                                                  <w:marLeft w:val="0"/>
                                                                  <w:marRight w:val="0"/>
                                                                  <w:marTop w:val="210"/>
                                                                  <w:marBottom w:val="210"/>
                                                                  <w:divBdr>
                                                                    <w:top w:val="none" w:sz="0" w:space="0" w:color="auto"/>
                                                                    <w:left w:val="none" w:sz="0" w:space="0" w:color="auto"/>
                                                                    <w:bottom w:val="none" w:sz="0" w:space="0" w:color="auto"/>
                                                                    <w:right w:val="none" w:sz="0" w:space="0" w:color="auto"/>
                                                                  </w:divBdr>
                                                                  <w:divsChild>
                                                                    <w:div w:id="1940943045">
                                                                      <w:marLeft w:val="480"/>
                                                                      <w:marRight w:val="0"/>
                                                                      <w:marTop w:val="0"/>
                                                                      <w:marBottom w:val="240"/>
                                                                      <w:divBdr>
                                                                        <w:top w:val="none" w:sz="0" w:space="0" w:color="auto"/>
                                                                        <w:left w:val="none" w:sz="0" w:space="0" w:color="auto"/>
                                                                        <w:bottom w:val="none" w:sz="0" w:space="0" w:color="auto"/>
                                                                        <w:right w:val="none" w:sz="0" w:space="0" w:color="auto"/>
                                                                      </w:divBdr>
                                                                    </w:div>
                                                                  </w:divsChild>
                                                                </w:div>
                                                                <w:div w:id="133259559">
                                                                  <w:marLeft w:val="0"/>
                                                                  <w:marRight w:val="0"/>
                                                                  <w:marTop w:val="210"/>
                                                                  <w:marBottom w:val="210"/>
                                                                  <w:divBdr>
                                                                    <w:top w:val="none" w:sz="0" w:space="0" w:color="auto"/>
                                                                    <w:left w:val="none" w:sz="0" w:space="0" w:color="auto"/>
                                                                    <w:bottom w:val="none" w:sz="0" w:space="0" w:color="auto"/>
                                                                    <w:right w:val="none" w:sz="0" w:space="0" w:color="auto"/>
                                                                  </w:divBdr>
                                                                  <w:divsChild>
                                                                    <w:div w:id="562719001">
                                                                      <w:marLeft w:val="480"/>
                                                                      <w:marRight w:val="0"/>
                                                                      <w:marTop w:val="0"/>
                                                                      <w:marBottom w:val="240"/>
                                                                      <w:divBdr>
                                                                        <w:top w:val="none" w:sz="0" w:space="0" w:color="auto"/>
                                                                        <w:left w:val="none" w:sz="0" w:space="0" w:color="auto"/>
                                                                        <w:bottom w:val="none" w:sz="0" w:space="0" w:color="auto"/>
                                                                        <w:right w:val="none" w:sz="0" w:space="0" w:color="auto"/>
                                                                      </w:divBdr>
                                                                    </w:div>
                                                                  </w:divsChild>
                                                                </w:div>
                                                                <w:div w:id="1703432824">
                                                                  <w:marLeft w:val="0"/>
                                                                  <w:marRight w:val="0"/>
                                                                  <w:marTop w:val="210"/>
                                                                  <w:marBottom w:val="0"/>
                                                                  <w:divBdr>
                                                                    <w:top w:val="none" w:sz="0" w:space="0" w:color="auto"/>
                                                                    <w:left w:val="none" w:sz="0" w:space="0" w:color="auto"/>
                                                                    <w:bottom w:val="none" w:sz="0" w:space="0" w:color="auto"/>
                                                                    <w:right w:val="none" w:sz="0" w:space="0" w:color="auto"/>
                                                                  </w:divBdr>
                                                                  <w:divsChild>
                                                                    <w:div w:id="99484366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3094084">
                                          <w:marLeft w:val="0"/>
                                          <w:marRight w:val="0"/>
                                          <w:marTop w:val="210"/>
                                          <w:marBottom w:val="0"/>
                                          <w:divBdr>
                                            <w:top w:val="none" w:sz="0" w:space="0" w:color="auto"/>
                                            <w:left w:val="none" w:sz="0" w:space="0" w:color="auto"/>
                                            <w:bottom w:val="none" w:sz="0" w:space="0" w:color="auto"/>
                                            <w:right w:val="none" w:sz="0" w:space="0" w:color="auto"/>
                                          </w:divBdr>
                                          <w:divsChild>
                                            <w:div w:id="1166846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641493">
                              <w:marLeft w:val="0"/>
                              <w:marRight w:val="0"/>
                              <w:marTop w:val="210"/>
                              <w:marBottom w:val="210"/>
                              <w:divBdr>
                                <w:top w:val="none" w:sz="0" w:space="0" w:color="auto"/>
                                <w:left w:val="none" w:sz="0" w:space="0" w:color="auto"/>
                                <w:bottom w:val="none" w:sz="0" w:space="0" w:color="auto"/>
                                <w:right w:val="none" w:sz="0" w:space="0" w:color="auto"/>
                              </w:divBdr>
                              <w:divsChild>
                                <w:div w:id="1708990486">
                                  <w:marLeft w:val="480"/>
                                  <w:marRight w:val="0"/>
                                  <w:marTop w:val="0"/>
                                  <w:marBottom w:val="240"/>
                                  <w:divBdr>
                                    <w:top w:val="none" w:sz="0" w:space="0" w:color="auto"/>
                                    <w:left w:val="none" w:sz="0" w:space="0" w:color="auto"/>
                                    <w:bottom w:val="none" w:sz="0" w:space="0" w:color="auto"/>
                                    <w:right w:val="none" w:sz="0" w:space="0" w:color="auto"/>
                                  </w:divBdr>
                                  <w:divsChild>
                                    <w:div w:id="405080054">
                                      <w:marLeft w:val="0"/>
                                      <w:marRight w:val="0"/>
                                      <w:marTop w:val="0"/>
                                      <w:marBottom w:val="0"/>
                                      <w:divBdr>
                                        <w:top w:val="none" w:sz="0" w:space="0" w:color="auto"/>
                                        <w:left w:val="none" w:sz="0" w:space="0" w:color="auto"/>
                                        <w:bottom w:val="none" w:sz="0" w:space="0" w:color="auto"/>
                                        <w:right w:val="none" w:sz="0" w:space="0" w:color="auto"/>
                                      </w:divBdr>
                                      <w:divsChild>
                                        <w:div w:id="1672022294">
                                          <w:marLeft w:val="0"/>
                                          <w:marRight w:val="0"/>
                                          <w:marTop w:val="210"/>
                                          <w:marBottom w:val="210"/>
                                          <w:divBdr>
                                            <w:top w:val="none" w:sz="0" w:space="0" w:color="auto"/>
                                            <w:left w:val="none" w:sz="0" w:space="0" w:color="auto"/>
                                            <w:bottom w:val="none" w:sz="0" w:space="0" w:color="auto"/>
                                            <w:right w:val="none" w:sz="0" w:space="0" w:color="auto"/>
                                          </w:divBdr>
                                          <w:divsChild>
                                            <w:div w:id="904991631">
                                              <w:marLeft w:val="480"/>
                                              <w:marRight w:val="0"/>
                                              <w:marTop w:val="0"/>
                                              <w:marBottom w:val="240"/>
                                              <w:divBdr>
                                                <w:top w:val="none" w:sz="0" w:space="0" w:color="auto"/>
                                                <w:left w:val="none" w:sz="0" w:space="0" w:color="auto"/>
                                                <w:bottom w:val="none" w:sz="0" w:space="0" w:color="auto"/>
                                                <w:right w:val="none" w:sz="0" w:space="0" w:color="auto"/>
                                              </w:divBdr>
                                            </w:div>
                                          </w:divsChild>
                                        </w:div>
                                        <w:div w:id="207381740">
                                          <w:marLeft w:val="0"/>
                                          <w:marRight w:val="0"/>
                                          <w:marTop w:val="210"/>
                                          <w:marBottom w:val="210"/>
                                          <w:divBdr>
                                            <w:top w:val="none" w:sz="0" w:space="0" w:color="auto"/>
                                            <w:left w:val="none" w:sz="0" w:space="0" w:color="auto"/>
                                            <w:bottom w:val="none" w:sz="0" w:space="0" w:color="auto"/>
                                            <w:right w:val="none" w:sz="0" w:space="0" w:color="auto"/>
                                          </w:divBdr>
                                          <w:divsChild>
                                            <w:div w:id="773331770">
                                              <w:marLeft w:val="480"/>
                                              <w:marRight w:val="0"/>
                                              <w:marTop w:val="0"/>
                                              <w:marBottom w:val="240"/>
                                              <w:divBdr>
                                                <w:top w:val="none" w:sz="0" w:space="0" w:color="auto"/>
                                                <w:left w:val="none" w:sz="0" w:space="0" w:color="auto"/>
                                                <w:bottom w:val="none" w:sz="0" w:space="0" w:color="auto"/>
                                                <w:right w:val="none" w:sz="0" w:space="0" w:color="auto"/>
                                              </w:divBdr>
                                            </w:div>
                                          </w:divsChild>
                                        </w:div>
                                        <w:div w:id="1634364220">
                                          <w:marLeft w:val="0"/>
                                          <w:marRight w:val="0"/>
                                          <w:marTop w:val="210"/>
                                          <w:marBottom w:val="210"/>
                                          <w:divBdr>
                                            <w:top w:val="none" w:sz="0" w:space="0" w:color="auto"/>
                                            <w:left w:val="none" w:sz="0" w:space="0" w:color="auto"/>
                                            <w:bottom w:val="none" w:sz="0" w:space="0" w:color="auto"/>
                                            <w:right w:val="none" w:sz="0" w:space="0" w:color="auto"/>
                                          </w:divBdr>
                                          <w:divsChild>
                                            <w:div w:id="827214702">
                                              <w:marLeft w:val="480"/>
                                              <w:marRight w:val="0"/>
                                              <w:marTop w:val="0"/>
                                              <w:marBottom w:val="240"/>
                                              <w:divBdr>
                                                <w:top w:val="none" w:sz="0" w:space="0" w:color="auto"/>
                                                <w:left w:val="none" w:sz="0" w:space="0" w:color="auto"/>
                                                <w:bottom w:val="none" w:sz="0" w:space="0" w:color="auto"/>
                                                <w:right w:val="none" w:sz="0" w:space="0" w:color="auto"/>
                                              </w:divBdr>
                                              <w:divsChild>
                                                <w:div w:id="763497537">
                                                  <w:marLeft w:val="0"/>
                                                  <w:marRight w:val="0"/>
                                                  <w:marTop w:val="0"/>
                                                  <w:marBottom w:val="0"/>
                                                  <w:divBdr>
                                                    <w:top w:val="none" w:sz="0" w:space="0" w:color="auto"/>
                                                    <w:left w:val="none" w:sz="0" w:space="0" w:color="auto"/>
                                                    <w:bottom w:val="none" w:sz="0" w:space="0" w:color="auto"/>
                                                    <w:right w:val="none" w:sz="0" w:space="0" w:color="auto"/>
                                                  </w:divBdr>
                                                  <w:divsChild>
                                                    <w:div w:id="386338844">
                                                      <w:marLeft w:val="0"/>
                                                      <w:marRight w:val="0"/>
                                                      <w:marTop w:val="210"/>
                                                      <w:marBottom w:val="210"/>
                                                      <w:divBdr>
                                                        <w:top w:val="none" w:sz="0" w:space="0" w:color="auto"/>
                                                        <w:left w:val="none" w:sz="0" w:space="0" w:color="auto"/>
                                                        <w:bottom w:val="none" w:sz="0" w:space="0" w:color="auto"/>
                                                        <w:right w:val="none" w:sz="0" w:space="0" w:color="auto"/>
                                                      </w:divBdr>
                                                      <w:divsChild>
                                                        <w:div w:id="1389915428">
                                                          <w:marLeft w:val="480"/>
                                                          <w:marRight w:val="0"/>
                                                          <w:marTop w:val="0"/>
                                                          <w:marBottom w:val="240"/>
                                                          <w:divBdr>
                                                            <w:top w:val="none" w:sz="0" w:space="0" w:color="auto"/>
                                                            <w:left w:val="none" w:sz="0" w:space="0" w:color="auto"/>
                                                            <w:bottom w:val="none" w:sz="0" w:space="0" w:color="auto"/>
                                                            <w:right w:val="none" w:sz="0" w:space="0" w:color="auto"/>
                                                          </w:divBdr>
                                                          <w:divsChild>
                                                            <w:div w:id="2101365494">
                                                              <w:marLeft w:val="0"/>
                                                              <w:marRight w:val="0"/>
                                                              <w:marTop w:val="0"/>
                                                              <w:marBottom w:val="0"/>
                                                              <w:divBdr>
                                                                <w:top w:val="none" w:sz="0" w:space="0" w:color="auto"/>
                                                                <w:left w:val="none" w:sz="0" w:space="0" w:color="auto"/>
                                                                <w:bottom w:val="none" w:sz="0" w:space="0" w:color="auto"/>
                                                                <w:right w:val="none" w:sz="0" w:space="0" w:color="auto"/>
                                                              </w:divBdr>
                                                              <w:divsChild>
                                                                <w:div w:id="1361082323">
                                                                  <w:marLeft w:val="0"/>
                                                                  <w:marRight w:val="0"/>
                                                                  <w:marTop w:val="210"/>
                                                                  <w:marBottom w:val="210"/>
                                                                  <w:divBdr>
                                                                    <w:top w:val="none" w:sz="0" w:space="0" w:color="auto"/>
                                                                    <w:left w:val="none" w:sz="0" w:space="0" w:color="auto"/>
                                                                    <w:bottom w:val="none" w:sz="0" w:space="0" w:color="auto"/>
                                                                    <w:right w:val="none" w:sz="0" w:space="0" w:color="auto"/>
                                                                  </w:divBdr>
                                                                  <w:divsChild>
                                                                    <w:div w:id="1696348159">
                                                                      <w:marLeft w:val="480"/>
                                                                      <w:marRight w:val="0"/>
                                                                      <w:marTop w:val="0"/>
                                                                      <w:marBottom w:val="240"/>
                                                                      <w:divBdr>
                                                                        <w:top w:val="none" w:sz="0" w:space="0" w:color="auto"/>
                                                                        <w:left w:val="none" w:sz="0" w:space="0" w:color="auto"/>
                                                                        <w:bottom w:val="none" w:sz="0" w:space="0" w:color="auto"/>
                                                                        <w:right w:val="none" w:sz="0" w:space="0" w:color="auto"/>
                                                                      </w:divBdr>
                                                                    </w:div>
                                                                  </w:divsChild>
                                                                </w:div>
                                                                <w:div w:id="1625772544">
                                                                  <w:marLeft w:val="0"/>
                                                                  <w:marRight w:val="0"/>
                                                                  <w:marTop w:val="210"/>
                                                                  <w:marBottom w:val="0"/>
                                                                  <w:divBdr>
                                                                    <w:top w:val="none" w:sz="0" w:space="0" w:color="auto"/>
                                                                    <w:left w:val="none" w:sz="0" w:space="0" w:color="auto"/>
                                                                    <w:bottom w:val="none" w:sz="0" w:space="0" w:color="auto"/>
                                                                    <w:right w:val="none" w:sz="0" w:space="0" w:color="auto"/>
                                                                  </w:divBdr>
                                                                  <w:divsChild>
                                                                    <w:div w:id="37731710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90756580">
                                                      <w:marLeft w:val="0"/>
                                                      <w:marRight w:val="0"/>
                                                      <w:marTop w:val="210"/>
                                                      <w:marBottom w:val="0"/>
                                                      <w:divBdr>
                                                        <w:top w:val="none" w:sz="0" w:space="0" w:color="auto"/>
                                                        <w:left w:val="none" w:sz="0" w:space="0" w:color="auto"/>
                                                        <w:bottom w:val="none" w:sz="0" w:space="0" w:color="auto"/>
                                                        <w:right w:val="none" w:sz="0" w:space="0" w:color="auto"/>
                                                      </w:divBdr>
                                                      <w:divsChild>
                                                        <w:div w:id="38765273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05068070">
                                          <w:marLeft w:val="0"/>
                                          <w:marRight w:val="0"/>
                                          <w:marTop w:val="210"/>
                                          <w:marBottom w:val="210"/>
                                          <w:divBdr>
                                            <w:top w:val="none" w:sz="0" w:space="0" w:color="auto"/>
                                            <w:left w:val="none" w:sz="0" w:space="0" w:color="auto"/>
                                            <w:bottom w:val="none" w:sz="0" w:space="0" w:color="auto"/>
                                            <w:right w:val="none" w:sz="0" w:space="0" w:color="auto"/>
                                          </w:divBdr>
                                          <w:divsChild>
                                            <w:div w:id="1775125284">
                                              <w:marLeft w:val="480"/>
                                              <w:marRight w:val="0"/>
                                              <w:marTop w:val="0"/>
                                              <w:marBottom w:val="240"/>
                                              <w:divBdr>
                                                <w:top w:val="none" w:sz="0" w:space="0" w:color="auto"/>
                                                <w:left w:val="none" w:sz="0" w:space="0" w:color="auto"/>
                                                <w:bottom w:val="none" w:sz="0" w:space="0" w:color="auto"/>
                                                <w:right w:val="none" w:sz="0" w:space="0" w:color="auto"/>
                                              </w:divBdr>
                                              <w:divsChild>
                                                <w:div w:id="776951156">
                                                  <w:marLeft w:val="0"/>
                                                  <w:marRight w:val="0"/>
                                                  <w:marTop w:val="0"/>
                                                  <w:marBottom w:val="0"/>
                                                  <w:divBdr>
                                                    <w:top w:val="none" w:sz="0" w:space="0" w:color="auto"/>
                                                    <w:left w:val="none" w:sz="0" w:space="0" w:color="auto"/>
                                                    <w:bottom w:val="none" w:sz="0" w:space="0" w:color="auto"/>
                                                    <w:right w:val="none" w:sz="0" w:space="0" w:color="auto"/>
                                                  </w:divBdr>
                                                  <w:divsChild>
                                                    <w:div w:id="216473124">
                                                      <w:marLeft w:val="0"/>
                                                      <w:marRight w:val="0"/>
                                                      <w:marTop w:val="210"/>
                                                      <w:marBottom w:val="210"/>
                                                      <w:divBdr>
                                                        <w:top w:val="none" w:sz="0" w:space="0" w:color="auto"/>
                                                        <w:left w:val="none" w:sz="0" w:space="0" w:color="auto"/>
                                                        <w:bottom w:val="none" w:sz="0" w:space="0" w:color="auto"/>
                                                        <w:right w:val="none" w:sz="0" w:space="0" w:color="auto"/>
                                                      </w:divBdr>
                                                      <w:divsChild>
                                                        <w:div w:id="260646378">
                                                          <w:marLeft w:val="480"/>
                                                          <w:marRight w:val="0"/>
                                                          <w:marTop w:val="0"/>
                                                          <w:marBottom w:val="240"/>
                                                          <w:divBdr>
                                                            <w:top w:val="none" w:sz="0" w:space="0" w:color="auto"/>
                                                            <w:left w:val="none" w:sz="0" w:space="0" w:color="auto"/>
                                                            <w:bottom w:val="none" w:sz="0" w:space="0" w:color="auto"/>
                                                            <w:right w:val="none" w:sz="0" w:space="0" w:color="auto"/>
                                                          </w:divBdr>
                                                        </w:div>
                                                      </w:divsChild>
                                                    </w:div>
                                                    <w:div w:id="128059067">
                                                      <w:marLeft w:val="0"/>
                                                      <w:marRight w:val="0"/>
                                                      <w:marTop w:val="210"/>
                                                      <w:marBottom w:val="210"/>
                                                      <w:divBdr>
                                                        <w:top w:val="none" w:sz="0" w:space="0" w:color="auto"/>
                                                        <w:left w:val="none" w:sz="0" w:space="0" w:color="auto"/>
                                                        <w:bottom w:val="none" w:sz="0" w:space="0" w:color="auto"/>
                                                        <w:right w:val="none" w:sz="0" w:space="0" w:color="auto"/>
                                                      </w:divBdr>
                                                      <w:divsChild>
                                                        <w:div w:id="477380929">
                                                          <w:marLeft w:val="480"/>
                                                          <w:marRight w:val="0"/>
                                                          <w:marTop w:val="0"/>
                                                          <w:marBottom w:val="240"/>
                                                          <w:divBdr>
                                                            <w:top w:val="none" w:sz="0" w:space="0" w:color="auto"/>
                                                            <w:left w:val="none" w:sz="0" w:space="0" w:color="auto"/>
                                                            <w:bottom w:val="none" w:sz="0" w:space="0" w:color="auto"/>
                                                            <w:right w:val="none" w:sz="0" w:space="0" w:color="auto"/>
                                                          </w:divBdr>
                                                          <w:divsChild>
                                                            <w:div w:id="1161894524">
                                                              <w:marLeft w:val="0"/>
                                                              <w:marRight w:val="0"/>
                                                              <w:marTop w:val="0"/>
                                                              <w:marBottom w:val="0"/>
                                                              <w:divBdr>
                                                                <w:top w:val="none" w:sz="0" w:space="0" w:color="auto"/>
                                                                <w:left w:val="none" w:sz="0" w:space="0" w:color="auto"/>
                                                                <w:bottom w:val="none" w:sz="0" w:space="0" w:color="auto"/>
                                                                <w:right w:val="none" w:sz="0" w:space="0" w:color="auto"/>
                                                              </w:divBdr>
                                                              <w:divsChild>
                                                                <w:div w:id="909777542">
                                                                  <w:marLeft w:val="0"/>
                                                                  <w:marRight w:val="0"/>
                                                                  <w:marTop w:val="210"/>
                                                                  <w:marBottom w:val="210"/>
                                                                  <w:divBdr>
                                                                    <w:top w:val="none" w:sz="0" w:space="0" w:color="auto"/>
                                                                    <w:left w:val="none" w:sz="0" w:space="0" w:color="auto"/>
                                                                    <w:bottom w:val="none" w:sz="0" w:space="0" w:color="auto"/>
                                                                    <w:right w:val="none" w:sz="0" w:space="0" w:color="auto"/>
                                                                  </w:divBdr>
                                                                  <w:divsChild>
                                                                    <w:div w:id="1418558067">
                                                                      <w:marLeft w:val="480"/>
                                                                      <w:marRight w:val="0"/>
                                                                      <w:marTop w:val="0"/>
                                                                      <w:marBottom w:val="240"/>
                                                                      <w:divBdr>
                                                                        <w:top w:val="none" w:sz="0" w:space="0" w:color="auto"/>
                                                                        <w:left w:val="none" w:sz="0" w:space="0" w:color="auto"/>
                                                                        <w:bottom w:val="none" w:sz="0" w:space="0" w:color="auto"/>
                                                                        <w:right w:val="none" w:sz="0" w:space="0" w:color="auto"/>
                                                                      </w:divBdr>
                                                                    </w:div>
                                                                  </w:divsChild>
                                                                </w:div>
                                                                <w:div w:id="364329983">
                                                                  <w:marLeft w:val="0"/>
                                                                  <w:marRight w:val="0"/>
                                                                  <w:marTop w:val="210"/>
                                                                  <w:marBottom w:val="0"/>
                                                                  <w:divBdr>
                                                                    <w:top w:val="none" w:sz="0" w:space="0" w:color="auto"/>
                                                                    <w:left w:val="none" w:sz="0" w:space="0" w:color="auto"/>
                                                                    <w:bottom w:val="none" w:sz="0" w:space="0" w:color="auto"/>
                                                                    <w:right w:val="none" w:sz="0" w:space="0" w:color="auto"/>
                                                                  </w:divBdr>
                                                                  <w:divsChild>
                                                                    <w:div w:id="17774303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07591625">
                                                      <w:marLeft w:val="0"/>
                                                      <w:marRight w:val="0"/>
                                                      <w:marTop w:val="210"/>
                                                      <w:marBottom w:val="210"/>
                                                      <w:divBdr>
                                                        <w:top w:val="none" w:sz="0" w:space="0" w:color="auto"/>
                                                        <w:left w:val="none" w:sz="0" w:space="0" w:color="auto"/>
                                                        <w:bottom w:val="none" w:sz="0" w:space="0" w:color="auto"/>
                                                        <w:right w:val="none" w:sz="0" w:space="0" w:color="auto"/>
                                                      </w:divBdr>
                                                      <w:divsChild>
                                                        <w:div w:id="1001662427">
                                                          <w:marLeft w:val="480"/>
                                                          <w:marRight w:val="0"/>
                                                          <w:marTop w:val="0"/>
                                                          <w:marBottom w:val="240"/>
                                                          <w:divBdr>
                                                            <w:top w:val="none" w:sz="0" w:space="0" w:color="auto"/>
                                                            <w:left w:val="none" w:sz="0" w:space="0" w:color="auto"/>
                                                            <w:bottom w:val="none" w:sz="0" w:space="0" w:color="auto"/>
                                                            <w:right w:val="none" w:sz="0" w:space="0" w:color="auto"/>
                                                          </w:divBdr>
                                                        </w:div>
                                                      </w:divsChild>
                                                    </w:div>
                                                    <w:div w:id="1559391991">
                                                      <w:marLeft w:val="0"/>
                                                      <w:marRight w:val="0"/>
                                                      <w:marTop w:val="210"/>
                                                      <w:marBottom w:val="0"/>
                                                      <w:divBdr>
                                                        <w:top w:val="none" w:sz="0" w:space="0" w:color="auto"/>
                                                        <w:left w:val="none" w:sz="0" w:space="0" w:color="auto"/>
                                                        <w:bottom w:val="none" w:sz="0" w:space="0" w:color="auto"/>
                                                        <w:right w:val="none" w:sz="0" w:space="0" w:color="auto"/>
                                                      </w:divBdr>
                                                      <w:divsChild>
                                                        <w:div w:id="1304654081">
                                                          <w:marLeft w:val="480"/>
                                                          <w:marRight w:val="0"/>
                                                          <w:marTop w:val="0"/>
                                                          <w:marBottom w:val="240"/>
                                                          <w:divBdr>
                                                            <w:top w:val="none" w:sz="0" w:space="0" w:color="auto"/>
                                                            <w:left w:val="none" w:sz="0" w:space="0" w:color="auto"/>
                                                            <w:bottom w:val="none" w:sz="0" w:space="0" w:color="auto"/>
                                                            <w:right w:val="none" w:sz="0" w:space="0" w:color="auto"/>
                                                          </w:divBdr>
                                                          <w:divsChild>
                                                            <w:div w:id="110126702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897593950">
                                          <w:marLeft w:val="0"/>
                                          <w:marRight w:val="0"/>
                                          <w:marTop w:val="210"/>
                                          <w:marBottom w:val="210"/>
                                          <w:divBdr>
                                            <w:top w:val="none" w:sz="0" w:space="0" w:color="auto"/>
                                            <w:left w:val="none" w:sz="0" w:space="0" w:color="auto"/>
                                            <w:bottom w:val="none" w:sz="0" w:space="0" w:color="auto"/>
                                            <w:right w:val="none" w:sz="0" w:space="0" w:color="auto"/>
                                          </w:divBdr>
                                          <w:divsChild>
                                            <w:div w:id="98186458">
                                              <w:marLeft w:val="480"/>
                                              <w:marRight w:val="0"/>
                                              <w:marTop w:val="0"/>
                                              <w:marBottom w:val="240"/>
                                              <w:divBdr>
                                                <w:top w:val="none" w:sz="0" w:space="0" w:color="auto"/>
                                                <w:left w:val="none" w:sz="0" w:space="0" w:color="auto"/>
                                                <w:bottom w:val="none" w:sz="0" w:space="0" w:color="auto"/>
                                                <w:right w:val="none" w:sz="0" w:space="0" w:color="auto"/>
                                              </w:divBdr>
                                            </w:div>
                                          </w:divsChild>
                                        </w:div>
                                        <w:div w:id="2065374177">
                                          <w:marLeft w:val="0"/>
                                          <w:marRight w:val="0"/>
                                          <w:marTop w:val="210"/>
                                          <w:marBottom w:val="0"/>
                                          <w:divBdr>
                                            <w:top w:val="none" w:sz="0" w:space="0" w:color="auto"/>
                                            <w:left w:val="none" w:sz="0" w:space="0" w:color="auto"/>
                                            <w:bottom w:val="none" w:sz="0" w:space="0" w:color="auto"/>
                                            <w:right w:val="none" w:sz="0" w:space="0" w:color="auto"/>
                                          </w:divBdr>
                                          <w:divsChild>
                                            <w:div w:id="159693962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17396421">
                              <w:marLeft w:val="0"/>
                              <w:marRight w:val="0"/>
                              <w:marTop w:val="210"/>
                              <w:marBottom w:val="210"/>
                              <w:divBdr>
                                <w:top w:val="none" w:sz="0" w:space="0" w:color="auto"/>
                                <w:left w:val="none" w:sz="0" w:space="0" w:color="auto"/>
                                <w:bottom w:val="none" w:sz="0" w:space="0" w:color="auto"/>
                                <w:right w:val="none" w:sz="0" w:space="0" w:color="auto"/>
                              </w:divBdr>
                              <w:divsChild>
                                <w:div w:id="1657148740">
                                  <w:marLeft w:val="480"/>
                                  <w:marRight w:val="0"/>
                                  <w:marTop w:val="0"/>
                                  <w:marBottom w:val="240"/>
                                  <w:divBdr>
                                    <w:top w:val="none" w:sz="0" w:space="0" w:color="auto"/>
                                    <w:left w:val="none" w:sz="0" w:space="0" w:color="auto"/>
                                    <w:bottom w:val="none" w:sz="0" w:space="0" w:color="auto"/>
                                    <w:right w:val="none" w:sz="0" w:space="0" w:color="auto"/>
                                  </w:divBdr>
                                  <w:divsChild>
                                    <w:div w:id="785974041">
                                      <w:marLeft w:val="0"/>
                                      <w:marRight w:val="0"/>
                                      <w:marTop w:val="0"/>
                                      <w:marBottom w:val="0"/>
                                      <w:divBdr>
                                        <w:top w:val="none" w:sz="0" w:space="0" w:color="auto"/>
                                        <w:left w:val="none" w:sz="0" w:space="0" w:color="auto"/>
                                        <w:bottom w:val="none" w:sz="0" w:space="0" w:color="auto"/>
                                        <w:right w:val="none" w:sz="0" w:space="0" w:color="auto"/>
                                      </w:divBdr>
                                      <w:divsChild>
                                        <w:div w:id="2079473896">
                                          <w:marLeft w:val="0"/>
                                          <w:marRight w:val="0"/>
                                          <w:marTop w:val="210"/>
                                          <w:marBottom w:val="210"/>
                                          <w:divBdr>
                                            <w:top w:val="none" w:sz="0" w:space="0" w:color="auto"/>
                                            <w:left w:val="none" w:sz="0" w:space="0" w:color="auto"/>
                                            <w:bottom w:val="none" w:sz="0" w:space="0" w:color="auto"/>
                                            <w:right w:val="none" w:sz="0" w:space="0" w:color="auto"/>
                                          </w:divBdr>
                                          <w:divsChild>
                                            <w:div w:id="1395198666">
                                              <w:marLeft w:val="480"/>
                                              <w:marRight w:val="0"/>
                                              <w:marTop w:val="0"/>
                                              <w:marBottom w:val="240"/>
                                              <w:divBdr>
                                                <w:top w:val="none" w:sz="0" w:space="0" w:color="auto"/>
                                                <w:left w:val="none" w:sz="0" w:space="0" w:color="auto"/>
                                                <w:bottom w:val="none" w:sz="0" w:space="0" w:color="auto"/>
                                                <w:right w:val="none" w:sz="0" w:space="0" w:color="auto"/>
                                              </w:divBdr>
                                            </w:div>
                                          </w:divsChild>
                                        </w:div>
                                        <w:div w:id="668365915">
                                          <w:marLeft w:val="0"/>
                                          <w:marRight w:val="0"/>
                                          <w:marTop w:val="210"/>
                                          <w:marBottom w:val="210"/>
                                          <w:divBdr>
                                            <w:top w:val="none" w:sz="0" w:space="0" w:color="auto"/>
                                            <w:left w:val="none" w:sz="0" w:space="0" w:color="auto"/>
                                            <w:bottom w:val="none" w:sz="0" w:space="0" w:color="auto"/>
                                            <w:right w:val="none" w:sz="0" w:space="0" w:color="auto"/>
                                          </w:divBdr>
                                          <w:divsChild>
                                            <w:div w:id="573395284">
                                              <w:marLeft w:val="480"/>
                                              <w:marRight w:val="0"/>
                                              <w:marTop w:val="0"/>
                                              <w:marBottom w:val="240"/>
                                              <w:divBdr>
                                                <w:top w:val="none" w:sz="0" w:space="0" w:color="auto"/>
                                                <w:left w:val="none" w:sz="0" w:space="0" w:color="auto"/>
                                                <w:bottom w:val="none" w:sz="0" w:space="0" w:color="auto"/>
                                                <w:right w:val="none" w:sz="0" w:space="0" w:color="auto"/>
                                              </w:divBdr>
                                            </w:div>
                                          </w:divsChild>
                                        </w:div>
                                        <w:div w:id="1847789724">
                                          <w:marLeft w:val="0"/>
                                          <w:marRight w:val="0"/>
                                          <w:marTop w:val="210"/>
                                          <w:marBottom w:val="210"/>
                                          <w:divBdr>
                                            <w:top w:val="none" w:sz="0" w:space="0" w:color="auto"/>
                                            <w:left w:val="none" w:sz="0" w:space="0" w:color="auto"/>
                                            <w:bottom w:val="none" w:sz="0" w:space="0" w:color="auto"/>
                                            <w:right w:val="none" w:sz="0" w:space="0" w:color="auto"/>
                                          </w:divBdr>
                                          <w:divsChild>
                                            <w:div w:id="7489847">
                                              <w:marLeft w:val="480"/>
                                              <w:marRight w:val="0"/>
                                              <w:marTop w:val="0"/>
                                              <w:marBottom w:val="240"/>
                                              <w:divBdr>
                                                <w:top w:val="none" w:sz="0" w:space="0" w:color="auto"/>
                                                <w:left w:val="none" w:sz="0" w:space="0" w:color="auto"/>
                                                <w:bottom w:val="none" w:sz="0" w:space="0" w:color="auto"/>
                                                <w:right w:val="none" w:sz="0" w:space="0" w:color="auto"/>
                                              </w:divBdr>
                                            </w:div>
                                          </w:divsChild>
                                        </w:div>
                                        <w:div w:id="874385479">
                                          <w:marLeft w:val="0"/>
                                          <w:marRight w:val="0"/>
                                          <w:marTop w:val="210"/>
                                          <w:marBottom w:val="210"/>
                                          <w:divBdr>
                                            <w:top w:val="none" w:sz="0" w:space="0" w:color="auto"/>
                                            <w:left w:val="none" w:sz="0" w:space="0" w:color="auto"/>
                                            <w:bottom w:val="none" w:sz="0" w:space="0" w:color="auto"/>
                                            <w:right w:val="none" w:sz="0" w:space="0" w:color="auto"/>
                                          </w:divBdr>
                                          <w:divsChild>
                                            <w:div w:id="1638605868">
                                              <w:marLeft w:val="480"/>
                                              <w:marRight w:val="0"/>
                                              <w:marTop w:val="0"/>
                                              <w:marBottom w:val="240"/>
                                              <w:divBdr>
                                                <w:top w:val="none" w:sz="0" w:space="0" w:color="auto"/>
                                                <w:left w:val="none" w:sz="0" w:space="0" w:color="auto"/>
                                                <w:bottom w:val="none" w:sz="0" w:space="0" w:color="auto"/>
                                                <w:right w:val="none" w:sz="0" w:space="0" w:color="auto"/>
                                              </w:divBdr>
                                            </w:div>
                                          </w:divsChild>
                                        </w:div>
                                        <w:div w:id="994533984">
                                          <w:marLeft w:val="0"/>
                                          <w:marRight w:val="0"/>
                                          <w:marTop w:val="210"/>
                                          <w:marBottom w:val="210"/>
                                          <w:divBdr>
                                            <w:top w:val="none" w:sz="0" w:space="0" w:color="auto"/>
                                            <w:left w:val="none" w:sz="0" w:space="0" w:color="auto"/>
                                            <w:bottom w:val="none" w:sz="0" w:space="0" w:color="auto"/>
                                            <w:right w:val="none" w:sz="0" w:space="0" w:color="auto"/>
                                          </w:divBdr>
                                          <w:divsChild>
                                            <w:div w:id="2096318440">
                                              <w:marLeft w:val="480"/>
                                              <w:marRight w:val="0"/>
                                              <w:marTop w:val="0"/>
                                              <w:marBottom w:val="240"/>
                                              <w:divBdr>
                                                <w:top w:val="none" w:sz="0" w:space="0" w:color="auto"/>
                                                <w:left w:val="none" w:sz="0" w:space="0" w:color="auto"/>
                                                <w:bottom w:val="none" w:sz="0" w:space="0" w:color="auto"/>
                                                <w:right w:val="none" w:sz="0" w:space="0" w:color="auto"/>
                                              </w:divBdr>
                                            </w:div>
                                          </w:divsChild>
                                        </w:div>
                                        <w:div w:id="2032953142">
                                          <w:marLeft w:val="0"/>
                                          <w:marRight w:val="0"/>
                                          <w:marTop w:val="210"/>
                                          <w:marBottom w:val="210"/>
                                          <w:divBdr>
                                            <w:top w:val="none" w:sz="0" w:space="0" w:color="auto"/>
                                            <w:left w:val="none" w:sz="0" w:space="0" w:color="auto"/>
                                            <w:bottom w:val="none" w:sz="0" w:space="0" w:color="auto"/>
                                            <w:right w:val="none" w:sz="0" w:space="0" w:color="auto"/>
                                          </w:divBdr>
                                          <w:divsChild>
                                            <w:div w:id="325322812">
                                              <w:marLeft w:val="480"/>
                                              <w:marRight w:val="0"/>
                                              <w:marTop w:val="0"/>
                                              <w:marBottom w:val="240"/>
                                              <w:divBdr>
                                                <w:top w:val="none" w:sz="0" w:space="0" w:color="auto"/>
                                                <w:left w:val="none" w:sz="0" w:space="0" w:color="auto"/>
                                                <w:bottom w:val="none" w:sz="0" w:space="0" w:color="auto"/>
                                                <w:right w:val="none" w:sz="0" w:space="0" w:color="auto"/>
                                              </w:divBdr>
                                            </w:div>
                                          </w:divsChild>
                                        </w:div>
                                        <w:div w:id="1205170923">
                                          <w:marLeft w:val="0"/>
                                          <w:marRight w:val="0"/>
                                          <w:marTop w:val="210"/>
                                          <w:marBottom w:val="210"/>
                                          <w:divBdr>
                                            <w:top w:val="none" w:sz="0" w:space="0" w:color="auto"/>
                                            <w:left w:val="none" w:sz="0" w:space="0" w:color="auto"/>
                                            <w:bottom w:val="none" w:sz="0" w:space="0" w:color="auto"/>
                                            <w:right w:val="none" w:sz="0" w:space="0" w:color="auto"/>
                                          </w:divBdr>
                                          <w:divsChild>
                                            <w:div w:id="402066411">
                                              <w:marLeft w:val="480"/>
                                              <w:marRight w:val="0"/>
                                              <w:marTop w:val="0"/>
                                              <w:marBottom w:val="240"/>
                                              <w:divBdr>
                                                <w:top w:val="none" w:sz="0" w:space="0" w:color="auto"/>
                                                <w:left w:val="none" w:sz="0" w:space="0" w:color="auto"/>
                                                <w:bottom w:val="none" w:sz="0" w:space="0" w:color="auto"/>
                                                <w:right w:val="none" w:sz="0" w:space="0" w:color="auto"/>
                                              </w:divBdr>
                                            </w:div>
                                          </w:divsChild>
                                        </w:div>
                                        <w:div w:id="599141277">
                                          <w:marLeft w:val="0"/>
                                          <w:marRight w:val="0"/>
                                          <w:marTop w:val="210"/>
                                          <w:marBottom w:val="0"/>
                                          <w:divBdr>
                                            <w:top w:val="none" w:sz="0" w:space="0" w:color="auto"/>
                                            <w:left w:val="none" w:sz="0" w:space="0" w:color="auto"/>
                                            <w:bottom w:val="none" w:sz="0" w:space="0" w:color="auto"/>
                                            <w:right w:val="none" w:sz="0" w:space="0" w:color="auto"/>
                                          </w:divBdr>
                                          <w:divsChild>
                                            <w:div w:id="112611821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52882301">
                              <w:marLeft w:val="0"/>
                              <w:marRight w:val="0"/>
                              <w:marTop w:val="210"/>
                              <w:marBottom w:val="210"/>
                              <w:divBdr>
                                <w:top w:val="none" w:sz="0" w:space="0" w:color="auto"/>
                                <w:left w:val="none" w:sz="0" w:space="0" w:color="auto"/>
                                <w:bottom w:val="none" w:sz="0" w:space="0" w:color="auto"/>
                                <w:right w:val="none" w:sz="0" w:space="0" w:color="auto"/>
                              </w:divBdr>
                              <w:divsChild>
                                <w:div w:id="808479448">
                                  <w:marLeft w:val="480"/>
                                  <w:marRight w:val="0"/>
                                  <w:marTop w:val="0"/>
                                  <w:marBottom w:val="240"/>
                                  <w:divBdr>
                                    <w:top w:val="none" w:sz="0" w:space="0" w:color="auto"/>
                                    <w:left w:val="none" w:sz="0" w:space="0" w:color="auto"/>
                                    <w:bottom w:val="none" w:sz="0" w:space="0" w:color="auto"/>
                                    <w:right w:val="none" w:sz="0" w:space="0" w:color="auto"/>
                                  </w:divBdr>
                                  <w:divsChild>
                                    <w:div w:id="1701321638">
                                      <w:marLeft w:val="0"/>
                                      <w:marRight w:val="0"/>
                                      <w:marTop w:val="0"/>
                                      <w:marBottom w:val="0"/>
                                      <w:divBdr>
                                        <w:top w:val="none" w:sz="0" w:space="0" w:color="auto"/>
                                        <w:left w:val="none" w:sz="0" w:space="0" w:color="auto"/>
                                        <w:bottom w:val="none" w:sz="0" w:space="0" w:color="auto"/>
                                        <w:right w:val="none" w:sz="0" w:space="0" w:color="auto"/>
                                      </w:divBdr>
                                      <w:divsChild>
                                        <w:div w:id="1397388811">
                                          <w:marLeft w:val="0"/>
                                          <w:marRight w:val="0"/>
                                          <w:marTop w:val="210"/>
                                          <w:marBottom w:val="210"/>
                                          <w:divBdr>
                                            <w:top w:val="none" w:sz="0" w:space="0" w:color="auto"/>
                                            <w:left w:val="none" w:sz="0" w:space="0" w:color="auto"/>
                                            <w:bottom w:val="none" w:sz="0" w:space="0" w:color="auto"/>
                                            <w:right w:val="none" w:sz="0" w:space="0" w:color="auto"/>
                                          </w:divBdr>
                                          <w:divsChild>
                                            <w:div w:id="253710794">
                                              <w:marLeft w:val="480"/>
                                              <w:marRight w:val="0"/>
                                              <w:marTop w:val="0"/>
                                              <w:marBottom w:val="240"/>
                                              <w:divBdr>
                                                <w:top w:val="none" w:sz="0" w:space="0" w:color="auto"/>
                                                <w:left w:val="none" w:sz="0" w:space="0" w:color="auto"/>
                                                <w:bottom w:val="none" w:sz="0" w:space="0" w:color="auto"/>
                                                <w:right w:val="none" w:sz="0" w:space="0" w:color="auto"/>
                                              </w:divBdr>
                                            </w:div>
                                          </w:divsChild>
                                        </w:div>
                                        <w:div w:id="920792409">
                                          <w:marLeft w:val="0"/>
                                          <w:marRight w:val="0"/>
                                          <w:marTop w:val="210"/>
                                          <w:marBottom w:val="210"/>
                                          <w:divBdr>
                                            <w:top w:val="none" w:sz="0" w:space="0" w:color="auto"/>
                                            <w:left w:val="none" w:sz="0" w:space="0" w:color="auto"/>
                                            <w:bottom w:val="none" w:sz="0" w:space="0" w:color="auto"/>
                                            <w:right w:val="none" w:sz="0" w:space="0" w:color="auto"/>
                                          </w:divBdr>
                                          <w:divsChild>
                                            <w:div w:id="1026826921">
                                              <w:marLeft w:val="480"/>
                                              <w:marRight w:val="0"/>
                                              <w:marTop w:val="0"/>
                                              <w:marBottom w:val="240"/>
                                              <w:divBdr>
                                                <w:top w:val="none" w:sz="0" w:space="0" w:color="auto"/>
                                                <w:left w:val="none" w:sz="0" w:space="0" w:color="auto"/>
                                                <w:bottom w:val="none" w:sz="0" w:space="0" w:color="auto"/>
                                                <w:right w:val="none" w:sz="0" w:space="0" w:color="auto"/>
                                              </w:divBdr>
                                            </w:div>
                                          </w:divsChild>
                                        </w:div>
                                        <w:div w:id="1188367434">
                                          <w:marLeft w:val="0"/>
                                          <w:marRight w:val="0"/>
                                          <w:marTop w:val="210"/>
                                          <w:marBottom w:val="210"/>
                                          <w:divBdr>
                                            <w:top w:val="none" w:sz="0" w:space="0" w:color="auto"/>
                                            <w:left w:val="none" w:sz="0" w:space="0" w:color="auto"/>
                                            <w:bottom w:val="none" w:sz="0" w:space="0" w:color="auto"/>
                                            <w:right w:val="none" w:sz="0" w:space="0" w:color="auto"/>
                                          </w:divBdr>
                                          <w:divsChild>
                                            <w:div w:id="1450120912">
                                              <w:marLeft w:val="480"/>
                                              <w:marRight w:val="0"/>
                                              <w:marTop w:val="0"/>
                                              <w:marBottom w:val="240"/>
                                              <w:divBdr>
                                                <w:top w:val="none" w:sz="0" w:space="0" w:color="auto"/>
                                                <w:left w:val="none" w:sz="0" w:space="0" w:color="auto"/>
                                                <w:bottom w:val="none" w:sz="0" w:space="0" w:color="auto"/>
                                                <w:right w:val="none" w:sz="0" w:space="0" w:color="auto"/>
                                              </w:divBdr>
                                            </w:div>
                                          </w:divsChild>
                                        </w:div>
                                        <w:div w:id="98381425">
                                          <w:marLeft w:val="0"/>
                                          <w:marRight w:val="0"/>
                                          <w:marTop w:val="210"/>
                                          <w:marBottom w:val="210"/>
                                          <w:divBdr>
                                            <w:top w:val="none" w:sz="0" w:space="0" w:color="auto"/>
                                            <w:left w:val="none" w:sz="0" w:space="0" w:color="auto"/>
                                            <w:bottom w:val="none" w:sz="0" w:space="0" w:color="auto"/>
                                            <w:right w:val="none" w:sz="0" w:space="0" w:color="auto"/>
                                          </w:divBdr>
                                          <w:divsChild>
                                            <w:div w:id="1930119423">
                                              <w:marLeft w:val="480"/>
                                              <w:marRight w:val="0"/>
                                              <w:marTop w:val="0"/>
                                              <w:marBottom w:val="240"/>
                                              <w:divBdr>
                                                <w:top w:val="none" w:sz="0" w:space="0" w:color="auto"/>
                                                <w:left w:val="none" w:sz="0" w:space="0" w:color="auto"/>
                                                <w:bottom w:val="none" w:sz="0" w:space="0" w:color="auto"/>
                                                <w:right w:val="none" w:sz="0" w:space="0" w:color="auto"/>
                                              </w:divBdr>
                                            </w:div>
                                          </w:divsChild>
                                        </w:div>
                                        <w:div w:id="904798663">
                                          <w:marLeft w:val="0"/>
                                          <w:marRight w:val="0"/>
                                          <w:marTop w:val="210"/>
                                          <w:marBottom w:val="210"/>
                                          <w:divBdr>
                                            <w:top w:val="none" w:sz="0" w:space="0" w:color="auto"/>
                                            <w:left w:val="none" w:sz="0" w:space="0" w:color="auto"/>
                                            <w:bottom w:val="none" w:sz="0" w:space="0" w:color="auto"/>
                                            <w:right w:val="none" w:sz="0" w:space="0" w:color="auto"/>
                                          </w:divBdr>
                                          <w:divsChild>
                                            <w:div w:id="792945505">
                                              <w:marLeft w:val="480"/>
                                              <w:marRight w:val="0"/>
                                              <w:marTop w:val="0"/>
                                              <w:marBottom w:val="240"/>
                                              <w:divBdr>
                                                <w:top w:val="none" w:sz="0" w:space="0" w:color="auto"/>
                                                <w:left w:val="none" w:sz="0" w:space="0" w:color="auto"/>
                                                <w:bottom w:val="none" w:sz="0" w:space="0" w:color="auto"/>
                                                <w:right w:val="none" w:sz="0" w:space="0" w:color="auto"/>
                                              </w:divBdr>
                                            </w:div>
                                          </w:divsChild>
                                        </w:div>
                                        <w:div w:id="190919519">
                                          <w:marLeft w:val="0"/>
                                          <w:marRight w:val="0"/>
                                          <w:marTop w:val="210"/>
                                          <w:marBottom w:val="0"/>
                                          <w:divBdr>
                                            <w:top w:val="none" w:sz="0" w:space="0" w:color="auto"/>
                                            <w:left w:val="none" w:sz="0" w:space="0" w:color="auto"/>
                                            <w:bottom w:val="none" w:sz="0" w:space="0" w:color="auto"/>
                                            <w:right w:val="none" w:sz="0" w:space="0" w:color="auto"/>
                                          </w:divBdr>
                                          <w:divsChild>
                                            <w:div w:id="18472111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55228697">
                              <w:marLeft w:val="0"/>
                              <w:marRight w:val="0"/>
                              <w:marTop w:val="210"/>
                              <w:marBottom w:val="210"/>
                              <w:divBdr>
                                <w:top w:val="none" w:sz="0" w:space="0" w:color="auto"/>
                                <w:left w:val="none" w:sz="0" w:space="0" w:color="auto"/>
                                <w:bottom w:val="none" w:sz="0" w:space="0" w:color="auto"/>
                                <w:right w:val="none" w:sz="0" w:space="0" w:color="auto"/>
                              </w:divBdr>
                              <w:divsChild>
                                <w:div w:id="1153448322">
                                  <w:marLeft w:val="480"/>
                                  <w:marRight w:val="0"/>
                                  <w:marTop w:val="0"/>
                                  <w:marBottom w:val="240"/>
                                  <w:divBdr>
                                    <w:top w:val="none" w:sz="0" w:space="0" w:color="auto"/>
                                    <w:left w:val="none" w:sz="0" w:space="0" w:color="auto"/>
                                    <w:bottom w:val="none" w:sz="0" w:space="0" w:color="auto"/>
                                    <w:right w:val="none" w:sz="0" w:space="0" w:color="auto"/>
                                  </w:divBdr>
                                  <w:divsChild>
                                    <w:div w:id="192767175">
                                      <w:marLeft w:val="0"/>
                                      <w:marRight w:val="0"/>
                                      <w:marTop w:val="0"/>
                                      <w:marBottom w:val="0"/>
                                      <w:divBdr>
                                        <w:top w:val="none" w:sz="0" w:space="0" w:color="auto"/>
                                        <w:left w:val="none" w:sz="0" w:space="0" w:color="auto"/>
                                        <w:bottom w:val="none" w:sz="0" w:space="0" w:color="auto"/>
                                        <w:right w:val="none" w:sz="0" w:space="0" w:color="auto"/>
                                      </w:divBdr>
                                      <w:divsChild>
                                        <w:div w:id="402803003">
                                          <w:marLeft w:val="0"/>
                                          <w:marRight w:val="0"/>
                                          <w:marTop w:val="210"/>
                                          <w:marBottom w:val="210"/>
                                          <w:divBdr>
                                            <w:top w:val="none" w:sz="0" w:space="0" w:color="auto"/>
                                            <w:left w:val="none" w:sz="0" w:space="0" w:color="auto"/>
                                            <w:bottom w:val="none" w:sz="0" w:space="0" w:color="auto"/>
                                            <w:right w:val="none" w:sz="0" w:space="0" w:color="auto"/>
                                          </w:divBdr>
                                          <w:divsChild>
                                            <w:div w:id="339965677">
                                              <w:marLeft w:val="480"/>
                                              <w:marRight w:val="0"/>
                                              <w:marTop w:val="0"/>
                                              <w:marBottom w:val="240"/>
                                              <w:divBdr>
                                                <w:top w:val="none" w:sz="0" w:space="0" w:color="auto"/>
                                                <w:left w:val="none" w:sz="0" w:space="0" w:color="auto"/>
                                                <w:bottom w:val="none" w:sz="0" w:space="0" w:color="auto"/>
                                                <w:right w:val="none" w:sz="0" w:space="0" w:color="auto"/>
                                              </w:divBdr>
                                            </w:div>
                                          </w:divsChild>
                                        </w:div>
                                        <w:div w:id="92743923">
                                          <w:marLeft w:val="0"/>
                                          <w:marRight w:val="0"/>
                                          <w:marTop w:val="210"/>
                                          <w:marBottom w:val="210"/>
                                          <w:divBdr>
                                            <w:top w:val="none" w:sz="0" w:space="0" w:color="auto"/>
                                            <w:left w:val="none" w:sz="0" w:space="0" w:color="auto"/>
                                            <w:bottom w:val="none" w:sz="0" w:space="0" w:color="auto"/>
                                            <w:right w:val="none" w:sz="0" w:space="0" w:color="auto"/>
                                          </w:divBdr>
                                          <w:divsChild>
                                            <w:div w:id="1798059195">
                                              <w:marLeft w:val="480"/>
                                              <w:marRight w:val="0"/>
                                              <w:marTop w:val="0"/>
                                              <w:marBottom w:val="240"/>
                                              <w:divBdr>
                                                <w:top w:val="none" w:sz="0" w:space="0" w:color="auto"/>
                                                <w:left w:val="none" w:sz="0" w:space="0" w:color="auto"/>
                                                <w:bottom w:val="none" w:sz="0" w:space="0" w:color="auto"/>
                                                <w:right w:val="none" w:sz="0" w:space="0" w:color="auto"/>
                                              </w:divBdr>
                                            </w:div>
                                          </w:divsChild>
                                        </w:div>
                                        <w:div w:id="2056854748">
                                          <w:marLeft w:val="0"/>
                                          <w:marRight w:val="0"/>
                                          <w:marTop w:val="210"/>
                                          <w:marBottom w:val="210"/>
                                          <w:divBdr>
                                            <w:top w:val="none" w:sz="0" w:space="0" w:color="auto"/>
                                            <w:left w:val="none" w:sz="0" w:space="0" w:color="auto"/>
                                            <w:bottom w:val="none" w:sz="0" w:space="0" w:color="auto"/>
                                            <w:right w:val="none" w:sz="0" w:space="0" w:color="auto"/>
                                          </w:divBdr>
                                          <w:divsChild>
                                            <w:div w:id="137385449">
                                              <w:marLeft w:val="480"/>
                                              <w:marRight w:val="0"/>
                                              <w:marTop w:val="0"/>
                                              <w:marBottom w:val="240"/>
                                              <w:divBdr>
                                                <w:top w:val="none" w:sz="0" w:space="0" w:color="auto"/>
                                                <w:left w:val="none" w:sz="0" w:space="0" w:color="auto"/>
                                                <w:bottom w:val="none" w:sz="0" w:space="0" w:color="auto"/>
                                                <w:right w:val="none" w:sz="0" w:space="0" w:color="auto"/>
                                              </w:divBdr>
                                            </w:div>
                                          </w:divsChild>
                                        </w:div>
                                        <w:div w:id="1222329933">
                                          <w:marLeft w:val="0"/>
                                          <w:marRight w:val="0"/>
                                          <w:marTop w:val="210"/>
                                          <w:marBottom w:val="210"/>
                                          <w:divBdr>
                                            <w:top w:val="none" w:sz="0" w:space="0" w:color="auto"/>
                                            <w:left w:val="none" w:sz="0" w:space="0" w:color="auto"/>
                                            <w:bottom w:val="none" w:sz="0" w:space="0" w:color="auto"/>
                                            <w:right w:val="none" w:sz="0" w:space="0" w:color="auto"/>
                                          </w:divBdr>
                                          <w:divsChild>
                                            <w:div w:id="694304851">
                                              <w:marLeft w:val="480"/>
                                              <w:marRight w:val="0"/>
                                              <w:marTop w:val="0"/>
                                              <w:marBottom w:val="240"/>
                                              <w:divBdr>
                                                <w:top w:val="none" w:sz="0" w:space="0" w:color="auto"/>
                                                <w:left w:val="none" w:sz="0" w:space="0" w:color="auto"/>
                                                <w:bottom w:val="none" w:sz="0" w:space="0" w:color="auto"/>
                                                <w:right w:val="none" w:sz="0" w:space="0" w:color="auto"/>
                                              </w:divBdr>
                                            </w:div>
                                          </w:divsChild>
                                        </w:div>
                                        <w:div w:id="1880437605">
                                          <w:marLeft w:val="0"/>
                                          <w:marRight w:val="0"/>
                                          <w:marTop w:val="210"/>
                                          <w:marBottom w:val="210"/>
                                          <w:divBdr>
                                            <w:top w:val="none" w:sz="0" w:space="0" w:color="auto"/>
                                            <w:left w:val="none" w:sz="0" w:space="0" w:color="auto"/>
                                            <w:bottom w:val="none" w:sz="0" w:space="0" w:color="auto"/>
                                            <w:right w:val="none" w:sz="0" w:space="0" w:color="auto"/>
                                          </w:divBdr>
                                          <w:divsChild>
                                            <w:div w:id="2093238697">
                                              <w:marLeft w:val="480"/>
                                              <w:marRight w:val="0"/>
                                              <w:marTop w:val="0"/>
                                              <w:marBottom w:val="240"/>
                                              <w:divBdr>
                                                <w:top w:val="none" w:sz="0" w:space="0" w:color="auto"/>
                                                <w:left w:val="none" w:sz="0" w:space="0" w:color="auto"/>
                                                <w:bottom w:val="none" w:sz="0" w:space="0" w:color="auto"/>
                                                <w:right w:val="none" w:sz="0" w:space="0" w:color="auto"/>
                                              </w:divBdr>
                                              <w:divsChild>
                                                <w:div w:id="55472753">
                                                  <w:marLeft w:val="0"/>
                                                  <w:marRight w:val="0"/>
                                                  <w:marTop w:val="0"/>
                                                  <w:marBottom w:val="0"/>
                                                  <w:divBdr>
                                                    <w:top w:val="none" w:sz="0" w:space="0" w:color="auto"/>
                                                    <w:left w:val="none" w:sz="0" w:space="0" w:color="auto"/>
                                                    <w:bottom w:val="none" w:sz="0" w:space="0" w:color="auto"/>
                                                    <w:right w:val="none" w:sz="0" w:space="0" w:color="auto"/>
                                                  </w:divBdr>
                                                  <w:divsChild>
                                                    <w:div w:id="1957760022">
                                                      <w:marLeft w:val="0"/>
                                                      <w:marRight w:val="0"/>
                                                      <w:marTop w:val="210"/>
                                                      <w:marBottom w:val="210"/>
                                                      <w:divBdr>
                                                        <w:top w:val="none" w:sz="0" w:space="0" w:color="auto"/>
                                                        <w:left w:val="none" w:sz="0" w:space="0" w:color="auto"/>
                                                        <w:bottom w:val="none" w:sz="0" w:space="0" w:color="auto"/>
                                                        <w:right w:val="none" w:sz="0" w:space="0" w:color="auto"/>
                                                      </w:divBdr>
                                                      <w:divsChild>
                                                        <w:div w:id="287274108">
                                                          <w:marLeft w:val="480"/>
                                                          <w:marRight w:val="0"/>
                                                          <w:marTop w:val="0"/>
                                                          <w:marBottom w:val="240"/>
                                                          <w:divBdr>
                                                            <w:top w:val="none" w:sz="0" w:space="0" w:color="auto"/>
                                                            <w:left w:val="none" w:sz="0" w:space="0" w:color="auto"/>
                                                            <w:bottom w:val="none" w:sz="0" w:space="0" w:color="auto"/>
                                                            <w:right w:val="none" w:sz="0" w:space="0" w:color="auto"/>
                                                          </w:divBdr>
                                                        </w:div>
                                                      </w:divsChild>
                                                    </w:div>
                                                    <w:div w:id="305280727">
                                                      <w:marLeft w:val="0"/>
                                                      <w:marRight w:val="0"/>
                                                      <w:marTop w:val="210"/>
                                                      <w:marBottom w:val="210"/>
                                                      <w:divBdr>
                                                        <w:top w:val="none" w:sz="0" w:space="0" w:color="auto"/>
                                                        <w:left w:val="none" w:sz="0" w:space="0" w:color="auto"/>
                                                        <w:bottom w:val="none" w:sz="0" w:space="0" w:color="auto"/>
                                                        <w:right w:val="none" w:sz="0" w:space="0" w:color="auto"/>
                                                      </w:divBdr>
                                                      <w:divsChild>
                                                        <w:div w:id="787503434">
                                                          <w:marLeft w:val="480"/>
                                                          <w:marRight w:val="0"/>
                                                          <w:marTop w:val="0"/>
                                                          <w:marBottom w:val="240"/>
                                                          <w:divBdr>
                                                            <w:top w:val="none" w:sz="0" w:space="0" w:color="auto"/>
                                                            <w:left w:val="none" w:sz="0" w:space="0" w:color="auto"/>
                                                            <w:bottom w:val="none" w:sz="0" w:space="0" w:color="auto"/>
                                                            <w:right w:val="none" w:sz="0" w:space="0" w:color="auto"/>
                                                          </w:divBdr>
                                                        </w:div>
                                                      </w:divsChild>
                                                    </w:div>
                                                    <w:div w:id="1412963863">
                                                      <w:marLeft w:val="0"/>
                                                      <w:marRight w:val="0"/>
                                                      <w:marTop w:val="210"/>
                                                      <w:marBottom w:val="210"/>
                                                      <w:divBdr>
                                                        <w:top w:val="none" w:sz="0" w:space="0" w:color="auto"/>
                                                        <w:left w:val="none" w:sz="0" w:space="0" w:color="auto"/>
                                                        <w:bottom w:val="none" w:sz="0" w:space="0" w:color="auto"/>
                                                        <w:right w:val="none" w:sz="0" w:space="0" w:color="auto"/>
                                                      </w:divBdr>
                                                      <w:divsChild>
                                                        <w:div w:id="2017725129">
                                                          <w:marLeft w:val="480"/>
                                                          <w:marRight w:val="0"/>
                                                          <w:marTop w:val="0"/>
                                                          <w:marBottom w:val="240"/>
                                                          <w:divBdr>
                                                            <w:top w:val="none" w:sz="0" w:space="0" w:color="auto"/>
                                                            <w:left w:val="none" w:sz="0" w:space="0" w:color="auto"/>
                                                            <w:bottom w:val="none" w:sz="0" w:space="0" w:color="auto"/>
                                                            <w:right w:val="none" w:sz="0" w:space="0" w:color="auto"/>
                                                          </w:divBdr>
                                                        </w:div>
                                                      </w:divsChild>
                                                    </w:div>
                                                    <w:div w:id="1835147960">
                                                      <w:marLeft w:val="0"/>
                                                      <w:marRight w:val="0"/>
                                                      <w:marTop w:val="210"/>
                                                      <w:marBottom w:val="210"/>
                                                      <w:divBdr>
                                                        <w:top w:val="none" w:sz="0" w:space="0" w:color="auto"/>
                                                        <w:left w:val="none" w:sz="0" w:space="0" w:color="auto"/>
                                                        <w:bottom w:val="none" w:sz="0" w:space="0" w:color="auto"/>
                                                        <w:right w:val="none" w:sz="0" w:space="0" w:color="auto"/>
                                                      </w:divBdr>
                                                      <w:divsChild>
                                                        <w:div w:id="1718894512">
                                                          <w:marLeft w:val="480"/>
                                                          <w:marRight w:val="0"/>
                                                          <w:marTop w:val="0"/>
                                                          <w:marBottom w:val="240"/>
                                                          <w:divBdr>
                                                            <w:top w:val="none" w:sz="0" w:space="0" w:color="auto"/>
                                                            <w:left w:val="none" w:sz="0" w:space="0" w:color="auto"/>
                                                            <w:bottom w:val="none" w:sz="0" w:space="0" w:color="auto"/>
                                                            <w:right w:val="none" w:sz="0" w:space="0" w:color="auto"/>
                                                          </w:divBdr>
                                                        </w:div>
                                                      </w:divsChild>
                                                    </w:div>
                                                    <w:div w:id="369113507">
                                                      <w:marLeft w:val="0"/>
                                                      <w:marRight w:val="0"/>
                                                      <w:marTop w:val="210"/>
                                                      <w:marBottom w:val="210"/>
                                                      <w:divBdr>
                                                        <w:top w:val="none" w:sz="0" w:space="0" w:color="auto"/>
                                                        <w:left w:val="none" w:sz="0" w:space="0" w:color="auto"/>
                                                        <w:bottom w:val="none" w:sz="0" w:space="0" w:color="auto"/>
                                                        <w:right w:val="none" w:sz="0" w:space="0" w:color="auto"/>
                                                      </w:divBdr>
                                                      <w:divsChild>
                                                        <w:div w:id="214776813">
                                                          <w:marLeft w:val="480"/>
                                                          <w:marRight w:val="0"/>
                                                          <w:marTop w:val="0"/>
                                                          <w:marBottom w:val="240"/>
                                                          <w:divBdr>
                                                            <w:top w:val="none" w:sz="0" w:space="0" w:color="auto"/>
                                                            <w:left w:val="none" w:sz="0" w:space="0" w:color="auto"/>
                                                            <w:bottom w:val="none" w:sz="0" w:space="0" w:color="auto"/>
                                                            <w:right w:val="none" w:sz="0" w:space="0" w:color="auto"/>
                                                          </w:divBdr>
                                                        </w:div>
                                                      </w:divsChild>
                                                    </w:div>
                                                    <w:div w:id="565921683">
                                                      <w:marLeft w:val="0"/>
                                                      <w:marRight w:val="0"/>
                                                      <w:marTop w:val="210"/>
                                                      <w:marBottom w:val="210"/>
                                                      <w:divBdr>
                                                        <w:top w:val="none" w:sz="0" w:space="0" w:color="auto"/>
                                                        <w:left w:val="none" w:sz="0" w:space="0" w:color="auto"/>
                                                        <w:bottom w:val="none" w:sz="0" w:space="0" w:color="auto"/>
                                                        <w:right w:val="none" w:sz="0" w:space="0" w:color="auto"/>
                                                      </w:divBdr>
                                                      <w:divsChild>
                                                        <w:div w:id="800155639">
                                                          <w:marLeft w:val="480"/>
                                                          <w:marRight w:val="0"/>
                                                          <w:marTop w:val="0"/>
                                                          <w:marBottom w:val="240"/>
                                                          <w:divBdr>
                                                            <w:top w:val="none" w:sz="0" w:space="0" w:color="auto"/>
                                                            <w:left w:val="none" w:sz="0" w:space="0" w:color="auto"/>
                                                            <w:bottom w:val="none" w:sz="0" w:space="0" w:color="auto"/>
                                                            <w:right w:val="none" w:sz="0" w:space="0" w:color="auto"/>
                                                          </w:divBdr>
                                                        </w:div>
                                                      </w:divsChild>
                                                    </w:div>
                                                    <w:div w:id="1445953395">
                                                      <w:marLeft w:val="0"/>
                                                      <w:marRight w:val="0"/>
                                                      <w:marTop w:val="210"/>
                                                      <w:marBottom w:val="210"/>
                                                      <w:divBdr>
                                                        <w:top w:val="none" w:sz="0" w:space="0" w:color="auto"/>
                                                        <w:left w:val="none" w:sz="0" w:space="0" w:color="auto"/>
                                                        <w:bottom w:val="none" w:sz="0" w:space="0" w:color="auto"/>
                                                        <w:right w:val="none" w:sz="0" w:space="0" w:color="auto"/>
                                                      </w:divBdr>
                                                      <w:divsChild>
                                                        <w:div w:id="1781216162">
                                                          <w:marLeft w:val="480"/>
                                                          <w:marRight w:val="0"/>
                                                          <w:marTop w:val="0"/>
                                                          <w:marBottom w:val="240"/>
                                                          <w:divBdr>
                                                            <w:top w:val="none" w:sz="0" w:space="0" w:color="auto"/>
                                                            <w:left w:val="none" w:sz="0" w:space="0" w:color="auto"/>
                                                            <w:bottom w:val="none" w:sz="0" w:space="0" w:color="auto"/>
                                                            <w:right w:val="none" w:sz="0" w:space="0" w:color="auto"/>
                                                          </w:divBdr>
                                                        </w:div>
                                                      </w:divsChild>
                                                    </w:div>
                                                    <w:div w:id="2143885199">
                                                      <w:marLeft w:val="0"/>
                                                      <w:marRight w:val="0"/>
                                                      <w:marTop w:val="210"/>
                                                      <w:marBottom w:val="210"/>
                                                      <w:divBdr>
                                                        <w:top w:val="none" w:sz="0" w:space="0" w:color="auto"/>
                                                        <w:left w:val="none" w:sz="0" w:space="0" w:color="auto"/>
                                                        <w:bottom w:val="none" w:sz="0" w:space="0" w:color="auto"/>
                                                        <w:right w:val="none" w:sz="0" w:space="0" w:color="auto"/>
                                                      </w:divBdr>
                                                      <w:divsChild>
                                                        <w:div w:id="2110197464">
                                                          <w:marLeft w:val="480"/>
                                                          <w:marRight w:val="0"/>
                                                          <w:marTop w:val="0"/>
                                                          <w:marBottom w:val="240"/>
                                                          <w:divBdr>
                                                            <w:top w:val="none" w:sz="0" w:space="0" w:color="auto"/>
                                                            <w:left w:val="none" w:sz="0" w:space="0" w:color="auto"/>
                                                            <w:bottom w:val="none" w:sz="0" w:space="0" w:color="auto"/>
                                                            <w:right w:val="none" w:sz="0" w:space="0" w:color="auto"/>
                                                          </w:divBdr>
                                                        </w:div>
                                                      </w:divsChild>
                                                    </w:div>
                                                    <w:div w:id="365520931">
                                                      <w:marLeft w:val="0"/>
                                                      <w:marRight w:val="0"/>
                                                      <w:marTop w:val="210"/>
                                                      <w:marBottom w:val="210"/>
                                                      <w:divBdr>
                                                        <w:top w:val="none" w:sz="0" w:space="0" w:color="auto"/>
                                                        <w:left w:val="none" w:sz="0" w:space="0" w:color="auto"/>
                                                        <w:bottom w:val="none" w:sz="0" w:space="0" w:color="auto"/>
                                                        <w:right w:val="none" w:sz="0" w:space="0" w:color="auto"/>
                                                      </w:divBdr>
                                                      <w:divsChild>
                                                        <w:div w:id="1542933350">
                                                          <w:marLeft w:val="480"/>
                                                          <w:marRight w:val="0"/>
                                                          <w:marTop w:val="0"/>
                                                          <w:marBottom w:val="240"/>
                                                          <w:divBdr>
                                                            <w:top w:val="none" w:sz="0" w:space="0" w:color="auto"/>
                                                            <w:left w:val="none" w:sz="0" w:space="0" w:color="auto"/>
                                                            <w:bottom w:val="none" w:sz="0" w:space="0" w:color="auto"/>
                                                            <w:right w:val="none" w:sz="0" w:space="0" w:color="auto"/>
                                                          </w:divBdr>
                                                        </w:div>
                                                      </w:divsChild>
                                                    </w:div>
                                                    <w:div w:id="804928424">
                                                      <w:marLeft w:val="0"/>
                                                      <w:marRight w:val="0"/>
                                                      <w:marTop w:val="210"/>
                                                      <w:marBottom w:val="210"/>
                                                      <w:divBdr>
                                                        <w:top w:val="none" w:sz="0" w:space="0" w:color="auto"/>
                                                        <w:left w:val="none" w:sz="0" w:space="0" w:color="auto"/>
                                                        <w:bottom w:val="none" w:sz="0" w:space="0" w:color="auto"/>
                                                        <w:right w:val="none" w:sz="0" w:space="0" w:color="auto"/>
                                                      </w:divBdr>
                                                      <w:divsChild>
                                                        <w:div w:id="836114658">
                                                          <w:marLeft w:val="480"/>
                                                          <w:marRight w:val="0"/>
                                                          <w:marTop w:val="0"/>
                                                          <w:marBottom w:val="240"/>
                                                          <w:divBdr>
                                                            <w:top w:val="none" w:sz="0" w:space="0" w:color="auto"/>
                                                            <w:left w:val="none" w:sz="0" w:space="0" w:color="auto"/>
                                                            <w:bottom w:val="none" w:sz="0" w:space="0" w:color="auto"/>
                                                            <w:right w:val="none" w:sz="0" w:space="0" w:color="auto"/>
                                                          </w:divBdr>
                                                        </w:div>
                                                      </w:divsChild>
                                                    </w:div>
                                                    <w:div w:id="1888567764">
                                                      <w:marLeft w:val="0"/>
                                                      <w:marRight w:val="0"/>
                                                      <w:marTop w:val="210"/>
                                                      <w:marBottom w:val="0"/>
                                                      <w:divBdr>
                                                        <w:top w:val="none" w:sz="0" w:space="0" w:color="auto"/>
                                                        <w:left w:val="none" w:sz="0" w:space="0" w:color="auto"/>
                                                        <w:bottom w:val="none" w:sz="0" w:space="0" w:color="auto"/>
                                                        <w:right w:val="none" w:sz="0" w:space="0" w:color="auto"/>
                                                      </w:divBdr>
                                                      <w:divsChild>
                                                        <w:div w:id="115726369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78715214">
                                          <w:marLeft w:val="0"/>
                                          <w:marRight w:val="0"/>
                                          <w:marTop w:val="210"/>
                                          <w:marBottom w:val="210"/>
                                          <w:divBdr>
                                            <w:top w:val="none" w:sz="0" w:space="0" w:color="auto"/>
                                            <w:left w:val="none" w:sz="0" w:space="0" w:color="auto"/>
                                            <w:bottom w:val="none" w:sz="0" w:space="0" w:color="auto"/>
                                            <w:right w:val="none" w:sz="0" w:space="0" w:color="auto"/>
                                          </w:divBdr>
                                          <w:divsChild>
                                            <w:div w:id="1979450429">
                                              <w:marLeft w:val="480"/>
                                              <w:marRight w:val="0"/>
                                              <w:marTop w:val="0"/>
                                              <w:marBottom w:val="240"/>
                                              <w:divBdr>
                                                <w:top w:val="none" w:sz="0" w:space="0" w:color="auto"/>
                                                <w:left w:val="none" w:sz="0" w:space="0" w:color="auto"/>
                                                <w:bottom w:val="none" w:sz="0" w:space="0" w:color="auto"/>
                                                <w:right w:val="none" w:sz="0" w:space="0" w:color="auto"/>
                                              </w:divBdr>
                                              <w:divsChild>
                                                <w:div w:id="746416192">
                                                  <w:marLeft w:val="0"/>
                                                  <w:marRight w:val="0"/>
                                                  <w:marTop w:val="0"/>
                                                  <w:marBottom w:val="0"/>
                                                  <w:divBdr>
                                                    <w:top w:val="none" w:sz="0" w:space="0" w:color="auto"/>
                                                    <w:left w:val="none" w:sz="0" w:space="0" w:color="auto"/>
                                                    <w:bottom w:val="none" w:sz="0" w:space="0" w:color="auto"/>
                                                    <w:right w:val="none" w:sz="0" w:space="0" w:color="auto"/>
                                                  </w:divBdr>
                                                  <w:divsChild>
                                                    <w:div w:id="1963726276">
                                                      <w:marLeft w:val="0"/>
                                                      <w:marRight w:val="0"/>
                                                      <w:marTop w:val="210"/>
                                                      <w:marBottom w:val="210"/>
                                                      <w:divBdr>
                                                        <w:top w:val="none" w:sz="0" w:space="0" w:color="auto"/>
                                                        <w:left w:val="none" w:sz="0" w:space="0" w:color="auto"/>
                                                        <w:bottom w:val="none" w:sz="0" w:space="0" w:color="auto"/>
                                                        <w:right w:val="none" w:sz="0" w:space="0" w:color="auto"/>
                                                      </w:divBdr>
                                                      <w:divsChild>
                                                        <w:div w:id="1116756911">
                                                          <w:marLeft w:val="480"/>
                                                          <w:marRight w:val="0"/>
                                                          <w:marTop w:val="0"/>
                                                          <w:marBottom w:val="240"/>
                                                          <w:divBdr>
                                                            <w:top w:val="none" w:sz="0" w:space="0" w:color="auto"/>
                                                            <w:left w:val="none" w:sz="0" w:space="0" w:color="auto"/>
                                                            <w:bottom w:val="none" w:sz="0" w:space="0" w:color="auto"/>
                                                            <w:right w:val="none" w:sz="0" w:space="0" w:color="auto"/>
                                                          </w:divBdr>
                                                        </w:div>
                                                      </w:divsChild>
                                                    </w:div>
                                                    <w:div w:id="1900895889">
                                                      <w:marLeft w:val="0"/>
                                                      <w:marRight w:val="0"/>
                                                      <w:marTop w:val="210"/>
                                                      <w:marBottom w:val="210"/>
                                                      <w:divBdr>
                                                        <w:top w:val="none" w:sz="0" w:space="0" w:color="auto"/>
                                                        <w:left w:val="none" w:sz="0" w:space="0" w:color="auto"/>
                                                        <w:bottom w:val="none" w:sz="0" w:space="0" w:color="auto"/>
                                                        <w:right w:val="none" w:sz="0" w:space="0" w:color="auto"/>
                                                      </w:divBdr>
                                                      <w:divsChild>
                                                        <w:div w:id="1412855102">
                                                          <w:marLeft w:val="480"/>
                                                          <w:marRight w:val="0"/>
                                                          <w:marTop w:val="0"/>
                                                          <w:marBottom w:val="240"/>
                                                          <w:divBdr>
                                                            <w:top w:val="none" w:sz="0" w:space="0" w:color="auto"/>
                                                            <w:left w:val="none" w:sz="0" w:space="0" w:color="auto"/>
                                                            <w:bottom w:val="none" w:sz="0" w:space="0" w:color="auto"/>
                                                            <w:right w:val="none" w:sz="0" w:space="0" w:color="auto"/>
                                                          </w:divBdr>
                                                          <w:divsChild>
                                                            <w:div w:id="1374429692">
                                                              <w:marLeft w:val="0"/>
                                                              <w:marRight w:val="0"/>
                                                              <w:marTop w:val="0"/>
                                                              <w:marBottom w:val="0"/>
                                                              <w:divBdr>
                                                                <w:top w:val="none" w:sz="0" w:space="0" w:color="auto"/>
                                                                <w:left w:val="none" w:sz="0" w:space="0" w:color="auto"/>
                                                                <w:bottom w:val="none" w:sz="0" w:space="0" w:color="auto"/>
                                                                <w:right w:val="none" w:sz="0" w:space="0" w:color="auto"/>
                                                              </w:divBdr>
                                                              <w:divsChild>
                                                                <w:div w:id="878395044">
                                                                  <w:marLeft w:val="0"/>
                                                                  <w:marRight w:val="0"/>
                                                                  <w:marTop w:val="210"/>
                                                                  <w:marBottom w:val="210"/>
                                                                  <w:divBdr>
                                                                    <w:top w:val="none" w:sz="0" w:space="0" w:color="auto"/>
                                                                    <w:left w:val="none" w:sz="0" w:space="0" w:color="auto"/>
                                                                    <w:bottom w:val="none" w:sz="0" w:space="0" w:color="auto"/>
                                                                    <w:right w:val="none" w:sz="0" w:space="0" w:color="auto"/>
                                                                  </w:divBdr>
                                                                  <w:divsChild>
                                                                    <w:div w:id="60296511">
                                                                      <w:marLeft w:val="480"/>
                                                                      <w:marRight w:val="0"/>
                                                                      <w:marTop w:val="0"/>
                                                                      <w:marBottom w:val="240"/>
                                                                      <w:divBdr>
                                                                        <w:top w:val="none" w:sz="0" w:space="0" w:color="auto"/>
                                                                        <w:left w:val="none" w:sz="0" w:space="0" w:color="auto"/>
                                                                        <w:bottom w:val="none" w:sz="0" w:space="0" w:color="auto"/>
                                                                        <w:right w:val="none" w:sz="0" w:space="0" w:color="auto"/>
                                                                      </w:divBdr>
                                                                    </w:div>
                                                                  </w:divsChild>
                                                                </w:div>
                                                                <w:div w:id="497037461">
                                                                  <w:marLeft w:val="0"/>
                                                                  <w:marRight w:val="0"/>
                                                                  <w:marTop w:val="210"/>
                                                                  <w:marBottom w:val="0"/>
                                                                  <w:divBdr>
                                                                    <w:top w:val="none" w:sz="0" w:space="0" w:color="auto"/>
                                                                    <w:left w:val="none" w:sz="0" w:space="0" w:color="auto"/>
                                                                    <w:bottom w:val="none" w:sz="0" w:space="0" w:color="auto"/>
                                                                    <w:right w:val="none" w:sz="0" w:space="0" w:color="auto"/>
                                                                  </w:divBdr>
                                                                  <w:divsChild>
                                                                    <w:div w:id="115922895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44716070">
                                                      <w:marLeft w:val="0"/>
                                                      <w:marRight w:val="0"/>
                                                      <w:marTop w:val="210"/>
                                                      <w:marBottom w:val="0"/>
                                                      <w:divBdr>
                                                        <w:top w:val="none" w:sz="0" w:space="0" w:color="auto"/>
                                                        <w:left w:val="none" w:sz="0" w:space="0" w:color="auto"/>
                                                        <w:bottom w:val="none" w:sz="0" w:space="0" w:color="auto"/>
                                                        <w:right w:val="none" w:sz="0" w:space="0" w:color="auto"/>
                                                      </w:divBdr>
                                                      <w:divsChild>
                                                        <w:div w:id="118913668">
                                                          <w:marLeft w:val="480"/>
                                                          <w:marRight w:val="0"/>
                                                          <w:marTop w:val="0"/>
                                                          <w:marBottom w:val="240"/>
                                                          <w:divBdr>
                                                            <w:top w:val="none" w:sz="0" w:space="0" w:color="auto"/>
                                                            <w:left w:val="none" w:sz="0" w:space="0" w:color="auto"/>
                                                            <w:bottom w:val="none" w:sz="0" w:space="0" w:color="auto"/>
                                                            <w:right w:val="none" w:sz="0" w:space="0" w:color="auto"/>
                                                          </w:divBdr>
                                                          <w:divsChild>
                                                            <w:div w:id="186144047">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445317597">
                                          <w:marLeft w:val="0"/>
                                          <w:marRight w:val="0"/>
                                          <w:marTop w:val="210"/>
                                          <w:marBottom w:val="210"/>
                                          <w:divBdr>
                                            <w:top w:val="none" w:sz="0" w:space="0" w:color="auto"/>
                                            <w:left w:val="none" w:sz="0" w:space="0" w:color="auto"/>
                                            <w:bottom w:val="none" w:sz="0" w:space="0" w:color="auto"/>
                                            <w:right w:val="none" w:sz="0" w:space="0" w:color="auto"/>
                                          </w:divBdr>
                                          <w:divsChild>
                                            <w:div w:id="1626889497">
                                              <w:marLeft w:val="480"/>
                                              <w:marRight w:val="0"/>
                                              <w:marTop w:val="0"/>
                                              <w:marBottom w:val="240"/>
                                              <w:divBdr>
                                                <w:top w:val="none" w:sz="0" w:space="0" w:color="auto"/>
                                                <w:left w:val="none" w:sz="0" w:space="0" w:color="auto"/>
                                                <w:bottom w:val="none" w:sz="0" w:space="0" w:color="auto"/>
                                                <w:right w:val="none" w:sz="0" w:space="0" w:color="auto"/>
                                              </w:divBdr>
                                              <w:divsChild>
                                                <w:div w:id="1777367631">
                                                  <w:marLeft w:val="0"/>
                                                  <w:marRight w:val="0"/>
                                                  <w:marTop w:val="0"/>
                                                  <w:marBottom w:val="0"/>
                                                  <w:divBdr>
                                                    <w:top w:val="none" w:sz="0" w:space="0" w:color="auto"/>
                                                    <w:left w:val="none" w:sz="0" w:space="0" w:color="auto"/>
                                                    <w:bottom w:val="none" w:sz="0" w:space="0" w:color="auto"/>
                                                    <w:right w:val="none" w:sz="0" w:space="0" w:color="auto"/>
                                                  </w:divBdr>
                                                  <w:divsChild>
                                                    <w:div w:id="1682119551">
                                                      <w:marLeft w:val="0"/>
                                                      <w:marRight w:val="0"/>
                                                      <w:marTop w:val="210"/>
                                                      <w:marBottom w:val="210"/>
                                                      <w:divBdr>
                                                        <w:top w:val="none" w:sz="0" w:space="0" w:color="auto"/>
                                                        <w:left w:val="none" w:sz="0" w:space="0" w:color="auto"/>
                                                        <w:bottom w:val="none" w:sz="0" w:space="0" w:color="auto"/>
                                                        <w:right w:val="none" w:sz="0" w:space="0" w:color="auto"/>
                                                      </w:divBdr>
                                                      <w:divsChild>
                                                        <w:div w:id="353845031">
                                                          <w:marLeft w:val="480"/>
                                                          <w:marRight w:val="0"/>
                                                          <w:marTop w:val="0"/>
                                                          <w:marBottom w:val="240"/>
                                                          <w:divBdr>
                                                            <w:top w:val="none" w:sz="0" w:space="0" w:color="auto"/>
                                                            <w:left w:val="none" w:sz="0" w:space="0" w:color="auto"/>
                                                            <w:bottom w:val="none" w:sz="0" w:space="0" w:color="auto"/>
                                                            <w:right w:val="none" w:sz="0" w:space="0" w:color="auto"/>
                                                          </w:divBdr>
                                                        </w:div>
                                                      </w:divsChild>
                                                    </w:div>
                                                    <w:div w:id="325934618">
                                                      <w:marLeft w:val="0"/>
                                                      <w:marRight w:val="0"/>
                                                      <w:marTop w:val="210"/>
                                                      <w:marBottom w:val="210"/>
                                                      <w:divBdr>
                                                        <w:top w:val="none" w:sz="0" w:space="0" w:color="auto"/>
                                                        <w:left w:val="none" w:sz="0" w:space="0" w:color="auto"/>
                                                        <w:bottom w:val="none" w:sz="0" w:space="0" w:color="auto"/>
                                                        <w:right w:val="none" w:sz="0" w:space="0" w:color="auto"/>
                                                      </w:divBdr>
                                                      <w:divsChild>
                                                        <w:div w:id="1915889550">
                                                          <w:marLeft w:val="480"/>
                                                          <w:marRight w:val="0"/>
                                                          <w:marTop w:val="0"/>
                                                          <w:marBottom w:val="240"/>
                                                          <w:divBdr>
                                                            <w:top w:val="none" w:sz="0" w:space="0" w:color="auto"/>
                                                            <w:left w:val="none" w:sz="0" w:space="0" w:color="auto"/>
                                                            <w:bottom w:val="none" w:sz="0" w:space="0" w:color="auto"/>
                                                            <w:right w:val="none" w:sz="0" w:space="0" w:color="auto"/>
                                                          </w:divBdr>
                                                        </w:div>
                                                      </w:divsChild>
                                                    </w:div>
                                                    <w:div w:id="1968273347">
                                                      <w:marLeft w:val="0"/>
                                                      <w:marRight w:val="0"/>
                                                      <w:marTop w:val="210"/>
                                                      <w:marBottom w:val="210"/>
                                                      <w:divBdr>
                                                        <w:top w:val="none" w:sz="0" w:space="0" w:color="auto"/>
                                                        <w:left w:val="none" w:sz="0" w:space="0" w:color="auto"/>
                                                        <w:bottom w:val="none" w:sz="0" w:space="0" w:color="auto"/>
                                                        <w:right w:val="none" w:sz="0" w:space="0" w:color="auto"/>
                                                      </w:divBdr>
                                                      <w:divsChild>
                                                        <w:div w:id="1062484976">
                                                          <w:marLeft w:val="480"/>
                                                          <w:marRight w:val="0"/>
                                                          <w:marTop w:val="0"/>
                                                          <w:marBottom w:val="240"/>
                                                          <w:divBdr>
                                                            <w:top w:val="none" w:sz="0" w:space="0" w:color="auto"/>
                                                            <w:left w:val="none" w:sz="0" w:space="0" w:color="auto"/>
                                                            <w:bottom w:val="none" w:sz="0" w:space="0" w:color="auto"/>
                                                            <w:right w:val="none" w:sz="0" w:space="0" w:color="auto"/>
                                                          </w:divBdr>
                                                        </w:div>
                                                      </w:divsChild>
                                                    </w:div>
                                                    <w:div w:id="771316655">
                                                      <w:marLeft w:val="0"/>
                                                      <w:marRight w:val="0"/>
                                                      <w:marTop w:val="210"/>
                                                      <w:marBottom w:val="0"/>
                                                      <w:divBdr>
                                                        <w:top w:val="none" w:sz="0" w:space="0" w:color="auto"/>
                                                        <w:left w:val="none" w:sz="0" w:space="0" w:color="auto"/>
                                                        <w:bottom w:val="none" w:sz="0" w:space="0" w:color="auto"/>
                                                        <w:right w:val="none" w:sz="0" w:space="0" w:color="auto"/>
                                                      </w:divBdr>
                                                      <w:divsChild>
                                                        <w:div w:id="61545379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61461555">
                                          <w:marLeft w:val="0"/>
                                          <w:marRight w:val="0"/>
                                          <w:marTop w:val="210"/>
                                          <w:marBottom w:val="0"/>
                                          <w:divBdr>
                                            <w:top w:val="none" w:sz="0" w:space="0" w:color="auto"/>
                                            <w:left w:val="none" w:sz="0" w:space="0" w:color="auto"/>
                                            <w:bottom w:val="none" w:sz="0" w:space="0" w:color="auto"/>
                                            <w:right w:val="none" w:sz="0" w:space="0" w:color="auto"/>
                                          </w:divBdr>
                                          <w:divsChild>
                                            <w:div w:id="97675927">
                                              <w:marLeft w:val="480"/>
                                              <w:marRight w:val="0"/>
                                              <w:marTop w:val="0"/>
                                              <w:marBottom w:val="240"/>
                                              <w:divBdr>
                                                <w:top w:val="none" w:sz="0" w:space="0" w:color="auto"/>
                                                <w:left w:val="none" w:sz="0" w:space="0" w:color="auto"/>
                                                <w:bottom w:val="none" w:sz="0" w:space="0" w:color="auto"/>
                                                <w:right w:val="none" w:sz="0" w:space="0" w:color="auto"/>
                                              </w:divBdr>
                                              <w:divsChild>
                                                <w:div w:id="2074692513">
                                                  <w:marLeft w:val="0"/>
                                                  <w:marRight w:val="0"/>
                                                  <w:marTop w:val="0"/>
                                                  <w:marBottom w:val="0"/>
                                                  <w:divBdr>
                                                    <w:top w:val="none" w:sz="0" w:space="0" w:color="auto"/>
                                                    <w:left w:val="none" w:sz="0" w:space="0" w:color="auto"/>
                                                    <w:bottom w:val="none" w:sz="0" w:space="0" w:color="auto"/>
                                                    <w:right w:val="none" w:sz="0" w:space="0" w:color="auto"/>
                                                  </w:divBdr>
                                                  <w:divsChild>
                                                    <w:div w:id="300381857">
                                                      <w:marLeft w:val="0"/>
                                                      <w:marRight w:val="0"/>
                                                      <w:marTop w:val="210"/>
                                                      <w:marBottom w:val="210"/>
                                                      <w:divBdr>
                                                        <w:top w:val="none" w:sz="0" w:space="0" w:color="auto"/>
                                                        <w:left w:val="none" w:sz="0" w:space="0" w:color="auto"/>
                                                        <w:bottom w:val="none" w:sz="0" w:space="0" w:color="auto"/>
                                                        <w:right w:val="none" w:sz="0" w:space="0" w:color="auto"/>
                                                      </w:divBdr>
                                                      <w:divsChild>
                                                        <w:div w:id="2038000544">
                                                          <w:marLeft w:val="480"/>
                                                          <w:marRight w:val="0"/>
                                                          <w:marTop w:val="0"/>
                                                          <w:marBottom w:val="240"/>
                                                          <w:divBdr>
                                                            <w:top w:val="none" w:sz="0" w:space="0" w:color="auto"/>
                                                            <w:left w:val="none" w:sz="0" w:space="0" w:color="auto"/>
                                                            <w:bottom w:val="none" w:sz="0" w:space="0" w:color="auto"/>
                                                            <w:right w:val="none" w:sz="0" w:space="0" w:color="auto"/>
                                                          </w:divBdr>
                                                        </w:div>
                                                      </w:divsChild>
                                                    </w:div>
                                                    <w:div w:id="1210726107">
                                                      <w:marLeft w:val="0"/>
                                                      <w:marRight w:val="0"/>
                                                      <w:marTop w:val="210"/>
                                                      <w:marBottom w:val="0"/>
                                                      <w:divBdr>
                                                        <w:top w:val="none" w:sz="0" w:space="0" w:color="auto"/>
                                                        <w:left w:val="none" w:sz="0" w:space="0" w:color="auto"/>
                                                        <w:bottom w:val="none" w:sz="0" w:space="0" w:color="auto"/>
                                                        <w:right w:val="none" w:sz="0" w:space="0" w:color="auto"/>
                                                      </w:divBdr>
                                                      <w:divsChild>
                                                        <w:div w:id="93633091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719996">
                              <w:marLeft w:val="0"/>
                              <w:marRight w:val="0"/>
                              <w:marTop w:val="210"/>
                              <w:marBottom w:val="210"/>
                              <w:divBdr>
                                <w:top w:val="none" w:sz="0" w:space="0" w:color="auto"/>
                                <w:left w:val="none" w:sz="0" w:space="0" w:color="auto"/>
                                <w:bottom w:val="none" w:sz="0" w:space="0" w:color="auto"/>
                                <w:right w:val="none" w:sz="0" w:space="0" w:color="auto"/>
                              </w:divBdr>
                              <w:divsChild>
                                <w:div w:id="587546504">
                                  <w:marLeft w:val="480"/>
                                  <w:marRight w:val="0"/>
                                  <w:marTop w:val="0"/>
                                  <w:marBottom w:val="240"/>
                                  <w:divBdr>
                                    <w:top w:val="none" w:sz="0" w:space="0" w:color="auto"/>
                                    <w:left w:val="none" w:sz="0" w:space="0" w:color="auto"/>
                                    <w:bottom w:val="none" w:sz="0" w:space="0" w:color="auto"/>
                                    <w:right w:val="none" w:sz="0" w:space="0" w:color="auto"/>
                                  </w:divBdr>
                                  <w:divsChild>
                                    <w:div w:id="401681616">
                                      <w:marLeft w:val="0"/>
                                      <w:marRight w:val="0"/>
                                      <w:marTop w:val="0"/>
                                      <w:marBottom w:val="210"/>
                                      <w:divBdr>
                                        <w:top w:val="none" w:sz="0" w:space="0" w:color="auto"/>
                                        <w:left w:val="none" w:sz="0" w:space="0" w:color="auto"/>
                                        <w:bottom w:val="none" w:sz="0" w:space="0" w:color="auto"/>
                                        <w:right w:val="none" w:sz="0" w:space="0" w:color="auto"/>
                                      </w:divBdr>
                                    </w:div>
                                    <w:div w:id="1438791208">
                                      <w:marLeft w:val="0"/>
                                      <w:marRight w:val="0"/>
                                      <w:marTop w:val="0"/>
                                      <w:marBottom w:val="0"/>
                                      <w:divBdr>
                                        <w:top w:val="none" w:sz="0" w:space="0" w:color="auto"/>
                                        <w:left w:val="none" w:sz="0" w:space="0" w:color="auto"/>
                                        <w:bottom w:val="none" w:sz="0" w:space="0" w:color="auto"/>
                                        <w:right w:val="none" w:sz="0" w:space="0" w:color="auto"/>
                                      </w:divBdr>
                                      <w:divsChild>
                                        <w:div w:id="969016984">
                                          <w:marLeft w:val="0"/>
                                          <w:marRight w:val="0"/>
                                          <w:marTop w:val="210"/>
                                          <w:marBottom w:val="210"/>
                                          <w:divBdr>
                                            <w:top w:val="none" w:sz="0" w:space="0" w:color="auto"/>
                                            <w:left w:val="none" w:sz="0" w:space="0" w:color="auto"/>
                                            <w:bottom w:val="none" w:sz="0" w:space="0" w:color="auto"/>
                                            <w:right w:val="none" w:sz="0" w:space="0" w:color="auto"/>
                                          </w:divBdr>
                                          <w:divsChild>
                                            <w:div w:id="782387780">
                                              <w:marLeft w:val="480"/>
                                              <w:marRight w:val="0"/>
                                              <w:marTop w:val="0"/>
                                              <w:marBottom w:val="240"/>
                                              <w:divBdr>
                                                <w:top w:val="none" w:sz="0" w:space="0" w:color="auto"/>
                                                <w:left w:val="none" w:sz="0" w:space="0" w:color="auto"/>
                                                <w:bottom w:val="none" w:sz="0" w:space="0" w:color="auto"/>
                                                <w:right w:val="none" w:sz="0" w:space="0" w:color="auto"/>
                                              </w:divBdr>
                                            </w:div>
                                          </w:divsChild>
                                        </w:div>
                                        <w:div w:id="637881691">
                                          <w:marLeft w:val="0"/>
                                          <w:marRight w:val="0"/>
                                          <w:marTop w:val="210"/>
                                          <w:marBottom w:val="210"/>
                                          <w:divBdr>
                                            <w:top w:val="none" w:sz="0" w:space="0" w:color="auto"/>
                                            <w:left w:val="none" w:sz="0" w:space="0" w:color="auto"/>
                                            <w:bottom w:val="none" w:sz="0" w:space="0" w:color="auto"/>
                                            <w:right w:val="none" w:sz="0" w:space="0" w:color="auto"/>
                                          </w:divBdr>
                                          <w:divsChild>
                                            <w:div w:id="1941989204">
                                              <w:marLeft w:val="480"/>
                                              <w:marRight w:val="0"/>
                                              <w:marTop w:val="0"/>
                                              <w:marBottom w:val="240"/>
                                              <w:divBdr>
                                                <w:top w:val="none" w:sz="0" w:space="0" w:color="auto"/>
                                                <w:left w:val="none" w:sz="0" w:space="0" w:color="auto"/>
                                                <w:bottom w:val="none" w:sz="0" w:space="0" w:color="auto"/>
                                                <w:right w:val="none" w:sz="0" w:space="0" w:color="auto"/>
                                              </w:divBdr>
                                            </w:div>
                                          </w:divsChild>
                                        </w:div>
                                        <w:div w:id="1172839266">
                                          <w:marLeft w:val="0"/>
                                          <w:marRight w:val="0"/>
                                          <w:marTop w:val="210"/>
                                          <w:marBottom w:val="210"/>
                                          <w:divBdr>
                                            <w:top w:val="none" w:sz="0" w:space="0" w:color="auto"/>
                                            <w:left w:val="none" w:sz="0" w:space="0" w:color="auto"/>
                                            <w:bottom w:val="none" w:sz="0" w:space="0" w:color="auto"/>
                                            <w:right w:val="none" w:sz="0" w:space="0" w:color="auto"/>
                                          </w:divBdr>
                                          <w:divsChild>
                                            <w:div w:id="1286545505">
                                              <w:marLeft w:val="480"/>
                                              <w:marRight w:val="0"/>
                                              <w:marTop w:val="0"/>
                                              <w:marBottom w:val="240"/>
                                              <w:divBdr>
                                                <w:top w:val="none" w:sz="0" w:space="0" w:color="auto"/>
                                                <w:left w:val="none" w:sz="0" w:space="0" w:color="auto"/>
                                                <w:bottom w:val="none" w:sz="0" w:space="0" w:color="auto"/>
                                                <w:right w:val="none" w:sz="0" w:space="0" w:color="auto"/>
                                              </w:divBdr>
                                            </w:div>
                                          </w:divsChild>
                                        </w:div>
                                        <w:div w:id="71392979">
                                          <w:marLeft w:val="0"/>
                                          <w:marRight w:val="0"/>
                                          <w:marTop w:val="210"/>
                                          <w:marBottom w:val="0"/>
                                          <w:divBdr>
                                            <w:top w:val="none" w:sz="0" w:space="0" w:color="auto"/>
                                            <w:left w:val="none" w:sz="0" w:space="0" w:color="auto"/>
                                            <w:bottom w:val="none" w:sz="0" w:space="0" w:color="auto"/>
                                            <w:right w:val="none" w:sz="0" w:space="0" w:color="auto"/>
                                          </w:divBdr>
                                          <w:divsChild>
                                            <w:div w:id="50366908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19984321">
                              <w:marLeft w:val="0"/>
                              <w:marRight w:val="0"/>
                              <w:marTop w:val="210"/>
                              <w:marBottom w:val="210"/>
                              <w:divBdr>
                                <w:top w:val="none" w:sz="0" w:space="0" w:color="auto"/>
                                <w:left w:val="none" w:sz="0" w:space="0" w:color="auto"/>
                                <w:bottom w:val="none" w:sz="0" w:space="0" w:color="auto"/>
                                <w:right w:val="none" w:sz="0" w:space="0" w:color="auto"/>
                              </w:divBdr>
                              <w:divsChild>
                                <w:div w:id="1146311754">
                                  <w:marLeft w:val="480"/>
                                  <w:marRight w:val="0"/>
                                  <w:marTop w:val="0"/>
                                  <w:marBottom w:val="240"/>
                                  <w:divBdr>
                                    <w:top w:val="none" w:sz="0" w:space="0" w:color="auto"/>
                                    <w:left w:val="none" w:sz="0" w:space="0" w:color="auto"/>
                                    <w:bottom w:val="none" w:sz="0" w:space="0" w:color="auto"/>
                                    <w:right w:val="none" w:sz="0" w:space="0" w:color="auto"/>
                                  </w:divBdr>
                                  <w:divsChild>
                                    <w:div w:id="392507407">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859199748">
                              <w:marLeft w:val="0"/>
                              <w:marRight w:val="0"/>
                              <w:marTop w:val="210"/>
                              <w:marBottom w:val="0"/>
                              <w:divBdr>
                                <w:top w:val="none" w:sz="0" w:space="0" w:color="auto"/>
                                <w:left w:val="none" w:sz="0" w:space="0" w:color="auto"/>
                                <w:bottom w:val="none" w:sz="0" w:space="0" w:color="auto"/>
                                <w:right w:val="none" w:sz="0" w:space="0" w:color="auto"/>
                              </w:divBdr>
                              <w:divsChild>
                                <w:div w:id="885023776">
                                  <w:marLeft w:val="480"/>
                                  <w:marRight w:val="0"/>
                                  <w:marTop w:val="0"/>
                                  <w:marBottom w:val="240"/>
                                  <w:divBdr>
                                    <w:top w:val="none" w:sz="0" w:space="0" w:color="auto"/>
                                    <w:left w:val="none" w:sz="0" w:space="0" w:color="auto"/>
                                    <w:bottom w:val="none" w:sz="0" w:space="0" w:color="auto"/>
                                    <w:right w:val="none" w:sz="0" w:space="0" w:color="auto"/>
                                  </w:divBdr>
                                  <w:divsChild>
                                    <w:div w:id="451364190">
                                      <w:marLeft w:val="0"/>
                                      <w:marRight w:val="0"/>
                                      <w:marTop w:val="0"/>
                                      <w:marBottom w:val="0"/>
                                      <w:divBdr>
                                        <w:top w:val="none" w:sz="0" w:space="0" w:color="auto"/>
                                        <w:left w:val="none" w:sz="0" w:space="0" w:color="auto"/>
                                        <w:bottom w:val="none" w:sz="0" w:space="0" w:color="auto"/>
                                        <w:right w:val="none" w:sz="0" w:space="0" w:color="auto"/>
                                      </w:divBdr>
                                      <w:divsChild>
                                        <w:div w:id="102462952">
                                          <w:marLeft w:val="0"/>
                                          <w:marRight w:val="0"/>
                                          <w:marTop w:val="210"/>
                                          <w:marBottom w:val="210"/>
                                          <w:divBdr>
                                            <w:top w:val="none" w:sz="0" w:space="0" w:color="auto"/>
                                            <w:left w:val="none" w:sz="0" w:space="0" w:color="auto"/>
                                            <w:bottom w:val="none" w:sz="0" w:space="0" w:color="auto"/>
                                            <w:right w:val="none" w:sz="0" w:space="0" w:color="auto"/>
                                          </w:divBdr>
                                          <w:divsChild>
                                            <w:div w:id="2114856399">
                                              <w:marLeft w:val="480"/>
                                              <w:marRight w:val="0"/>
                                              <w:marTop w:val="0"/>
                                              <w:marBottom w:val="240"/>
                                              <w:divBdr>
                                                <w:top w:val="none" w:sz="0" w:space="0" w:color="auto"/>
                                                <w:left w:val="none" w:sz="0" w:space="0" w:color="auto"/>
                                                <w:bottom w:val="none" w:sz="0" w:space="0" w:color="auto"/>
                                                <w:right w:val="none" w:sz="0" w:space="0" w:color="auto"/>
                                              </w:divBdr>
                                            </w:div>
                                          </w:divsChild>
                                        </w:div>
                                        <w:div w:id="1127702772">
                                          <w:marLeft w:val="0"/>
                                          <w:marRight w:val="0"/>
                                          <w:marTop w:val="210"/>
                                          <w:marBottom w:val="0"/>
                                          <w:divBdr>
                                            <w:top w:val="none" w:sz="0" w:space="0" w:color="auto"/>
                                            <w:left w:val="none" w:sz="0" w:space="0" w:color="auto"/>
                                            <w:bottom w:val="none" w:sz="0" w:space="0" w:color="auto"/>
                                            <w:right w:val="none" w:sz="0" w:space="0" w:color="auto"/>
                                          </w:divBdr>
                                          <w:divsChild>
                                            <w:div w:id="4190411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495787">
          <w:marLeft w:val="0"/>
          <w:marRight w:val="0"/>
          <w:marTop w:val="480"/>
          <w:marBottom w:val="60"/>
          <w:divBdr>
            <w:top w:val="none" w:sz="0" w:space="0" w:color="auto"/>
            <w:left w:val="none" w:sz="0" w:space="0" w:color="auto"/>
            <w:bottom w:val="none" w:sz="0" w:space="0" w:color="auto"/>
            <w:right w:val="none" w:sz="0" w:space="0" w:color="auto"/>
          </w:divBdr>
        </w:div>
        <w:div w:id="519782869">
          <w:marLeft w:val="0"/>
          <w:marRight w:val="0"/>
          <w:marTop w:val="0"/>
          <w:marBottom w:val="0"/>
          <w:divBdr>
            <w:top w:val="none" w:sz="0" w:space="0" w:color="auto"/>
            <w:left w:val="none" w:sz="0" w:space="0" w:color="auto"/>
            <w:bottom w:val="none" w:sz="0" w:space="0" w:color="auto"/>
            <w:right w:val="none" w:sz="0" w:space="0" w:color="auto"/>
          </w:divBdr>
          <w:divsChild>
            <w:div w:id="1475098438">
              <w:marLeft w:val="0"/>
              <w:marRight w:val="0"/>
              <w:marTop w:val="0"/>
              <w:marBottom w:val="0"/>
              <w:divBdr>
                <w:top w:val="none" w:sz="0" w:space="0" w:color="auto"/>
                <w:left w:val="none" w:sz="0" w:space="0" w:color="auto"/>
                <w:bottom w:val="none" w:sz="0" w:space="0" w:color="auto"/>
                <w:right w:val="none" w:sz="0" w:space="0" w:color="auto"/>
              </w:divBdr>
              <w:divsChild>
                <w:div w:id="596208920">
                  <w:marLeft w:val="0"/>
                  <w:marRight w:val="0"/>
                  <w:marTop w:val="0"/>
                  <w:marBottom w:val="0"/>
                  <w:divBdr>
                    <w:top w:val="none" w:sz="0" w:space="0" w:color="auto"/>
                    <w:left w:val="none" w:sz="0" w:space="0" w:color="auto"/>
                    <w:bottom w:val="none" w:sz="0" w:space="0" w:color="auto"/>
                    <w:right w:val="none" w:sz="0" w:space="0" w:color="auto"/>
                  </w:divBdr>
                  <w:divsChild>
                    <w:div w:id="93316812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565973">
          <w:marLeft w:val="0"/>
          <w:marRight w:val="0"/>
          <w:marTop w:val="480"/>
          <w:marBottom w:val="60"/>
          <w:divBdr>
            <w:top w:val="none" w:sz="0" w:space="0" w:color="auto"/>
            <w:left w:val="none" w:sz="0" w:space="0" w:color="auto"/>
            <w:bottom w:val="none" w:sz="0" w:space="0" w:color="auto"/>
            <w:right w:val="none" w:sz="0" w:space="0" w:color="auto"/>
          </w:divBdr>
        </w:div>
        <w:div w:id="1521772869">
          <w:marLeft w:val="0"/>
          <w:marRight w:val="0"/>
          <w:marTop w:val="0"/>
          <w:marBottom w:val="0"/>
          <w:divBdr>
            <w:top w:val="none" w:sz="0" w:space="0" w:color="auto"/>
            <w:left w:val="none" w:sz="0" w:space="0" w:color="auto"/>
            <w:bottom w:val="none" w:sz="0" w:space="0" w:color="auto"/>
            <w:right w:val="none" w:sz="0" w:space="0" w:color="auto"/>
          </w:divBdr>
          <w:divsChild>
            <w:div w:id="689601177">
              <w:marLeft w:val="0"/>
              <w:marRight w:val="0"/>
              <w:marTop w:val="0"/>
              <w:marBottom w:val="0"/>
              <w:divBdr>
                <w:top w:val="none" w:sz="0" w:space="0" w:color="auto"/>
                <w:left w:val="none" w:sz="0" w:space="0" w:color="auto"/>
                <w:bottom w:val="none" w:sz="0" w:space="0" w:color="auto"/>
                <w:right w:val="none" w:sz="0" w:space="0" w:color="auto"/>
              </w:divBdr>
              <w:divsChild>
                <w:div w:id="2042316879">
                  <w:marLeft w:val="0"/>
                  <w:marRight w:val="0"/>
                  <w:marTop w:val="0"/>
                  <w:marBottom w:val="0"/>
                  <w:divBdr>
                    <w:top w:val="none" w:sz="0" w:space="0" w:color="auto"/>
                    <w:left w:val="none" w:sz="0" w:space="0" w:color="auto"/>
                    <w:bottom w:val="none" w:sz="0" w:space="0" w:color="auto"/>
                    <w:right w:val="none" w:sz="0" w:space="0" w:color="auto"/>
                  </w:divBdr>
                  <w:divsChild>
                    <w:div w:id="169384756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304535">
      <w:bodyDiv w:val="1"/>
      <w:marLeft w:val="0"/>
      <w:marRight w:val="0"/>
      <w:marTop w:val="0"/>
      <w:marBottom w:val="0"/>
      <w:divBdr>
        <w:top w:val="none" w:sz="0" w:space="0" w:color="auto"/>
        <w:left w:val="none" w:sz="0" w:space="0" w:color="auto"/>
        <w:bottom w:val="none" w:sz="0" w:space="0" w:color="auto"/>
        <w:right w:val="none" w:sz="0" w:space="0" w:color="auto"/>
      </w:divBdr>
      <w:divsChild>
        <w:div w:id="579994688">
          <w:marLeft w:val="0"/>
          <w:marRight w:val="0"/>
          <w:marTop w:val="480"/>
          <w:marBottom w:val="60"/>
          <w:divBdr>
            <w:top w:val="none" w:sz="0" w:space="0" w:color="auto"/>
            <w:left w:val="none" w:sz="0" w:space="0" w:color="auto"/>
            <w:bottom w:val="none" w:sz="0" w:space="0" w:color="auto"/>
            <w:right w:val="none" w:sz="0" w:space="0" w:color="auto"/>
          </w:divBdr>
        </w:div>
        <w:div w:id="90667131">
          <w:marLeft w:val="0"/>
          <w:marRight w:val="0"/>
          <w:marTop w:val="0"/>
          <w:marBottom w:val="0"/>
          <w:divBdr>
            <w:top w:val="none" w:sz="0" w:space="0" w:color="auto"/>
            <w:left w:val="none" w:sz="0" w:space="0" w:color="auto"/>
            <w:bottom w:val="none" w:sz="0" w:space="0" w:color="auto"/>
            <w:right w:val="none" w:sz="0" w:space="0" w:color="auto"/>
          </w:divBdr>
        </w:div>
        <w:div w:id="575675664">
          <w:marLeft w:val="0"/>
          <w:marRight w:val="0"/>
          <w:marTop w:val="480"/>
          <w:marBottom w:val="60"/>
          <w:divBdr>
            <w:top w:val="none" w:sz="0" w:space="0" w:color="auto"/>
            <w:left w:val="none" w:sz="0" w:space="0" w:color="auto"/>
            <w:bottom w:val="none" w:sz="0" w:space="0" w:color="auto"/>
            <w:right w:val="none" w:sz="0" w:space="0" w:color="auto"/>
          </w:divBdr>
        </w:div>
        <w:div w:id="1900285567">
          <w:marLeft w:val="0"/>
          <w:marRight w:val="0"/>
          <w:marTop w:val="0"/>
          <w:marBottom w:val="0"/>
          <w:divBdr>
            <w:top w:val="none" w:sz="0" w:space="0" w:color="auto"/>
            <w:left w:val="none" w:sz="0" w:space="0" w:color="auto"/>
            <w:bottom w:val="none" w:sz="0" w:space="0" w:color="auto"/>
            <w:right w:val="none" w:sz="0" w:space="0" w:color="auto"/>
          </w:divBdr>
        </w:div>
      </w:divsChild>
    </w:div>
    <w:div w:id="618685208">
      <w:bodyDiv w:val="1"/>
      <w:marLeft w:val="0"/>
      <w:marRight w:val="0"/>
      <w:marTop w:val="0"/>
      <w:marBottom w:val="0"/>
      <w:divBdr>
        <w:top w:val="none" w:sz="0" w:space="0" w:color="auto"/>
        <w:left w:val="none" w:sz="0" w:space="0" w:color="auto"/>
        <w:bottom w:val="none" w:sz="0" w:space="0" w:color="auto"/>
        <w:right w:val="none" w:sz="0" w:space="0" w:color="auto"/>
      </w:divBdr>
      <w:divsChild>
        <w:div w:id="1874537549">
          <w:marLeft w:val="0"/>
          <w:marRight w:val="0"/>
          <w:marTop w:val="480"/>
          <w:marBottom w:val="60"/>
          <w:divBdr>
            <w:top w:val="none" w:sz="0" w:space="0" w:color="auto"/>
            <w:left w:val="none" w:sz="0" w:space="0" w:color="auto"/>
            <w:bottom w:val="none" w:sz="0" w:space="0" w:color="auto"/>
            <w:right w:val="none" w:sz="0" w:space="0" w:color="auto"/>
          </w:divBdr>
        </w:div>
        <w:div w:id="331033330">
          <w:marLeft w:val="0"/>
          <w:marRight w:val="0"/>
          <w:marTop w:val="0"/>
          <w:marBottom w:val="0"/>
          <w:divBdr>
            <w:top w:val="none" w:sz="0" w:space="0" w:color="auto"/>
            <w:left w:val="none" w:sz="0" w:space="0" w:color="auto"/>
            <w:bottom w:val="none" w:sz="0" w:space="0" w:color="auto"/>
            <w:right w:val="none" w:sz="0" w:space="0" w:color="auto"/>
          </w:divBdr>
        </w:div>
      </w:divsChild>
    </w:div>
    <w:div w:id="780952263">
      <w:bodyDiv w:val="1"/>
      <w:marLeft w:val="0"/>
      <w:marRight w:val="0"/>
      <w:marTop w:val="0"/>
      <w:marBottom w:val="0"/>
      <w:divBdr>
        <w:top w:val="none" w:sz="0" w:space="0" w:color="auto"/>
        <w:left w:val="none" w:sz="0" w:space="0" w:color="auto"/>
        <w:bottom w:val="none" w:sz="0" w:space="0" w:color="auto"/>
        <w:right w:val="none" w:sz="0" w:space="0" w:color="auto"/>
      </w:divBdr>
      <w:divsChild>
        <w:div w:id="1530140979">
          <w:marLeft w:val="0"/>
          <w:marRight w:val="0"/>
          <w:marTop w:val="300"/>
          <w:marBottom w:val="0"/>
          <w:divBdr>
            <w:top w:val="none" w:sz="0" w:space="0" w:color="auto"/>
            <w:left w:val="none" w:sz="0" w:space="0" w:color="auto"/>
            <w:bottom w:val="none" w:sz="0" w:space="0" w:color="auto"/>
            <w:right w:val="none" w:sz="0" w:space="0" w:color="auto"/>
          </w:divBdr>
        </w:div>
        <w:div w:id="1233586184">
          <w:marLeft w:val="0"/>
          <w:marRight w:val="0"/>
          <w:marTop w:val="240"/>
          <w:marBottom w:val="240"/>
          <w:divBdr>
            <w:top w:val="none" w:sz="0" w:space="0" w:color="auto"/>
            <w:left w:val="none" w:sz="0" w:space="0" w:color="auto"/>
            <w:bottom w:val="none" w:sz="0" w:space="0" w:color="auto"/>
            <w:right w:val="none" w:sz="0" w:space="0" w:color="auto"/>
          </w:divBdr>
        </w:div>
      </w:divsChild>
    </w:div>
    <w:div w:id="817497159">
      <w:bodyDiv w:val="1"/>
      <w:marLeft w:val="0"/>
      <w:marRight w:val="0"/>
      <w:marTop w:val="0"/>
      <w:marBottom w:val="0"/>
      <w:divBdr>
        <w:top w:val="none" w:sz="0" w:space="0" w:color="auto"/>
        <w:left w:val="none" w:sz="0" w:space="0" w:color="auto"/>
        <w:bottom w:val="none" w:sz="0" w:space="0" w:color="auto"/>
        <w:right w:val="none" w:sz="0" w:space="0" w:color="auto"/>
      </w:divBdr>
      <w:divsChild>
        <w:div w:id="1285193134">
          <w:marLeft w:val="0"/>
          <w:marRight w:val="0"/>
          <w:marTop w:val="300"/>
          <w:marBottom w:val="0"/>
          <w:divBdr>
            <w:top w:val="none" w:sz="0" w:space="0" w:color="auto"/>
            <w:left w:val="none" w:sz="0" w:space="0" w:color="auto"/>
            <w:bottom w:val="none" w:sz="0" w:space="0" w:color="auto"/>
            <w:right w:val="none" w:sz="0" w:space="0" w:color="auto"/>
          </w:divBdr>
        </w:div>
        <w:div w:id="915090406">
          <w:marLeft w:val="0"/>
          <w:marRight w:val="0"/>
          <w:marTop w:val="240"/>
          <w:marBottom w:val="240"/>
          <w:divBdr>
            <w:top w:val="none" w:sz="0" w:space="0" w:color="auto"/>
            <w:left w:val="none" w:sz="0" w:space="0" w:color="auto"/>
            <w:bottom w:val="none" w:sz="0" w:space="0" w:color="auto"/>
            <w:right w:val="none" w:sz="0" w:space="0" w:color="auto"/>
          </w:divBdr>
        </w:div>
      </w:divsChild>
    </w:div>
    <w:div w:id="852186296">
      <w:bodyDiv w:val="1"/>
      <w:marLeft w:val="0"/>
      <w:marRight w:val="0"/>
      <w:marTop w:val="0"/>
      <w:marBottom w:val="0"/>
      <w:divBdr>
        <w:top w:val="none" w:sz="0" w:space="0" w:color="auto"/>
        <w:left w:val="none" w:sz="0" w:space="0" w:color="auto"/>
        <w:bottom w:val="none" w:sz="0" w:space="0" w:color="auto"/>
        <w:right w:val="none" w:sz="0" w:space="0" w:color="auto"/>
      </w:divBdr>
      <w:divsChild>
        <w:div w:id="49505769">
          <w:marLeft w:val="0"/>
          <w:marRight w:val="0"/>
          <w:marTop w:val="480"/>
          <w:marBottom w:val="60"/>
          <w:divBdr>
            <w:top w:val="none" w:sz="0" w:space="0" w:color="auto"/>
            <w:left w:val="none" w:sz="0" w:space="0" w:color="auto"/>
            <w:bottom w:val="none" w:sz="0" w:space="0" w:color="auto"/>
            <w:right w:val="none" w:sz="0" w:space="0" w:color="auto"/>
          </w:divBdr>
        </w:div>
        <w:div w:id="7224562">
          <w:marLeft w:val="0"/>
          <w:marRight w:val="0"/>
          <w:marTop w:val="0"/>
          <w:marBottom w:val="0"/>
          <w:divBdr>
            <w:top w:val="none" w:sz="0" w:space="0" w:color="auto"/>
            <w:left w:val="none" w:sz="0" w:space="0" w:color="auto"/>
            <w:bottom w:val="none" w:sz="0" w:space="0" w:color="auto"/>
            <w:right w:val="none" w:sz="0" w:space="0" w:color="auto"/>
          </w:divBdr>
          <w:divsChild>
            <w:div w:id="134372742">
              <w:marLeft w:val="0"/>
              <w:marRight w:val="0"/>
              <w:marTop w:val="0"/>
              <w:marBottom w:val="0"/>
              <w:divBdr>
                <w:top w:val="none" w:sz="0" w:space="0" w:color="auto"/>
                <w:left w:val="none" w:sz="0" w:space="0" w:color="auto"/>
                <w:bottom w:val="none" w:sz="0" w:space="0" w:color="auto"/>
                <w:right w:val="none" w:sz="0" w:space="0" w:color="auto"/>
              </w:divBdr>
              <w:divsChild>
                <w:div w:id="2122609982">
                  <w:marLeft w:val="0"/>
                  <w:marRight w:val="0"/>
                  <w:marTop w:val="0"/>
                  <w:marBottom w:val="0"/>
                  <w:divBdr>
                    <w:top w:val="none" w:sz="0" w:space="0" w:color="auto"/>
                    <w:left w:val="none" w:sz="0" w:space="0" w:color="auto"/>
                    <w:bottom w:val="none" w:sz="0" w:space="0" w:color="auto"/>
                    <w:right w:val="none" w:sz="0" w:space="0" w:color="auto"/>
                  </w:divBdr>
                  <w:divsChild>
                    <w:div w:id="140549049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607168">
          <w:marLeft w:val="0"/>
          <w:marRight w:val="0"/>
          <w:marTop w:val="480"/>
          <w:marBottom w:val="60"/>
          <w:divBdr>
            <w:top w:val="none" w:sz="0" w:space="0" w:color="auto"/>
            <w:left w:val="none" w:sz="0" w:space="0" w:color="auto"/>
            <w:bottom w:val="none" w:sz="0" w:space="0" w:color="auto"/>
            <w:right w:val="none" w:sz="0" w:space="0" w:color="auto"/>
          </w:divBdr>
        </w:div>
        <w:div w:id="1410078444">
          <w:marLeft w:val="0"/>
          <w:marRight w:val="0"/>
          <w:marTop w:val="0"/>
          <w:marBottom w:val="0"/>
          <w:divBdr>
            <w:top w:val="none" w:sz="0" w:space="0" w:color="auto"/>
            <w:left w:val="none" w:sz="0" w:space="0" w:color="auto"/>
            <w:bottom w:val="none" w:sz="0" w:space="0" w:color="auto"/>
            <w:right w:val="none" w:sz="0" w:space="0" w:color="auto"/>
          </w:divBdr>
          <w:divsChild>
            <w:div w:id="1843741467">
              <w:marLeft w:val="0"/>
              <w:marRight w:val="0"/>
              <w:marTop w:val="0"/>
              <w:marBottom w:val="210"/>
              <w:divBdr>
                <w:top w:val="none" w:sz="0" w:space="0" w:color="auto"/>
                <w:left w:val="none" w:sz="0" w:space="0" w:color="auto"/>
                <w:bottom w:val="none" w:sz="0" w:space="0" w:color="auto"/>
                <w:right w:val="none" w:sz="0" w:space="0" w:color="auto"/>
              </w:divBdr>
            </w:div>
            <w:div w:id="591554132">
              <w:marLeft w:val="0"/>
              <w:marRight w:val="0"/>
              <w:marTop w:val="0"/>
              <w:marBottom w:val="0"/>
              <w:divBdr>
                <w:top w:val="none" w:sz="0" w:space="0" w:color="auto"/>
                <w:left w:val="none" w:sz="0" w:space="0" w:color="auto"/>
                <w:bottom w:val="none" w:sz="0" w:space="0" w:color="auto"/>
                <w:right w:val="none" w:sz="0" w:space="0" w:color="auto"/>
              </w:divBdr>
              <w:divsChild>
                <w:div w:id="1949579170">
                  <w:marLeft w:val="0"/>
                  <w:marRight w:val="0"/>
                  <w:marTop w:val="210"/>
                  <w:marBottom w:val="210"/>
                  <w:divBdr>
                    <w:top w:val="none" w:sz="0" w:space="0" w:color="auto"/>
                    <w:left w:val="none" w:sz="0" w:space="0" w:color="auto"/>
                    <w:bottom w:val="none" w:sz="0" w:space="0" w:color="auto"/>
                    <w:right w:val="none" w:sz="0" w:space="0" w:color="auto"/>
                  </w:divBdr>
                  <w:divsChild>
                    <w:div w:id="1798524112">
                      <w:marLeft w:val="480"/>
                      <w:marRight w:val="0"/>
                      <w:marTop w:val="0"/>
                      <w:marBottom w:val="240"/>
                      <w:divBdr>
                        <w:top w:val="none" w:sz="0" w:space="0" w:color="auto"/>
                        <w:left w:val="none" w:sz="0" w:space="0" w:color="auto"/>
                        <w:bottom w:val="none" w:sz="0" w:space="0" w:color="auto"/>
                        <w:right w:val="none" w:sz="0" w:space="0" w:color="auto"/>
                      </w:divBdr>
                      <w:divsChild>
                        <w:div w:id="995112650">
                          <w:marLeft w:val="0"/>
                          <w:marRight w:val="0"/>
                          <w:marTop w:val="0"/>
                          <w:marBottom w:val="0"/>
                          <w:divBdr>
                            <w:top w:val="none" w:sz="0" w:space="0" w:color="auto"/>
                            <w:left w:val="none" w:sz="0" w:space="0" w:color="auto"/>
                            <w:bottom w:val="none" w:sz="0" w:space="0" w:color="auto"/>
                            <w:right w:val="none" w:sz="0" w:space="0" w:color="auto"/>
                          </w:divBdr>
                          <w:divsChild>
                            <w:div w:id="997000067">
                              <w:marLeft w:val="0"/>
                              <w:marRight w:val="0"/>
                              <w:marTop w:val="210"/>
                              <w:marBottom w:val="210"/>
                              <w:divBdr>
                                <w:top w:val="none" w:sz="0" w:space="0" w:color="auto"/>
                                <w:left w:val="none" w:sz="0" w:space="0" w:color="auto"/>
                                <w:bottom w:val="none" w:sz="0" w:space="0" w:color="auto"/>
                                <w:right w:val="none" w:sz="0" w:space="0" w:color="auto"/>
                              </w:divBdr>
                              <w:divsChild>
                                <w:div w:id="5136415">
                                  <w:marLeft w:val="480"/>
                                  <w:marRight w:val="0"/>
                                  <w:marTop w:val="0"/>
                                  <w:marBottom w:val="240"/>
                                  <w:divBdr>
                                    <w:top w:val="none" w:sz="0" w:space="0" w:color="auto"/>
                                    <w:left w:val="none" w:sz="0" w:space="0" w:color="auto"/>
                                    <w:bottom w:val="none" w:sz="0" w:space="0" w:color="auto"/>
                                    <w:right w:val="none" w:sz="0" w:space="0" w:color="auto"/>
                                  </w:divBdr>
                                </w:div>
                              </w:divsChild>
                            </w:div>
                            <w:div w:id="945385432">
                              <w:marLeft w:val="0"/>
                              <w:marRight w:val="0"/>
                              <w:marTop w:val="210"/>
                              <w:marBottom w:val="210"/>
                              <w:divBdr>
                                <w:top w:val="none" w:sz="0" w:space="0" w:color="auto"/>
                                <w:left w:val="none" w:sz="0" w:space="0" w:color="auto"/>
                                <w:bottom w:val="none" w:sz="0" w:space="0" w:color="auto"/>
                                <w:right w:val="none" w:sz="0" w:space="0" w:color="auto"/>
                              </w:divBdr>
                              <w:divsChild>
                                <w:div w:id="870454628">
                                  <w:marLeft w:val="480"/>
                                  <w:marRight w:val="0"/>
                                  <w:marTop w:val="0"/>
                                  <w:marBottom w:val="240"/>
                                  <w:divBdr>
                                    <w:top w:val="none" w:sz="0" w:space="0" w:color="auto"/>
                                    <w:left w:val="none" w:sz="0" w:space="0" w:color="auto"/>
                                    <w:bottom w:val="none" w:sz="0" w:space="0" w:color="auto"/>
                                    <w:right w:val="none" w:sz="0" w:space="0" w:color="auto"/>
                                  </w:divBdr>
                                </w:div>
                              </w:divsChild>
                            </w:div>
                            <w:div w:id="482939361">
                              <w:marLeft w:val="0"/>
                              <w:marRight w:val="0"/>
                              <w:marTop w:val="210"/>
                              <w:marBottom w:val="210"/>
                              <w:divBdr>
                                <w:top w:val="none" w:sz="0" w:space="0" w:color="auto"/>
                                <w:left w:val="none" w:sz="0" w:space="0" w:color="auto"/>
                                <w:bottom w:val="none" w:sz="0" w:space="0" w:color="auto"/>
                                <w:right w:val="none" w:sz="0" w:space="0" w:color="auto"/>
                              </w:divBdr>
                              <w:divsChild>
                                <w:div w:id="1567181196">
                                  <w:marLeft w:val="480"/>
                                  <w:marRight w:val="0"/>
                                  <w:marTop w:val="0"/>
                                  <w:marBottom w:val="240"/>
                                  <w:divBdr>
                                    <w:top w:val="none" w:sz="0" w:space="0" w:color="auto"/>
                                    <w:left w:val="none" w:sz="0" w:space="0" w:color="auto"/>
                                    <w:bottom w:val="none" w:sz="0" w:space="0" w:color="auto"/>
                                    <w:right w:val="none" w:sz="0" w:space="0" w:color="auto"/>
                                  </w:divBdr>
                                </w:div>
                              </w:divsChild>
                            </w:div>
                            <w:div w:id="1832018706">
                              <w:marLeft w:val="0"/>
                              <w:marRight w:val="0"/>
                              <w:marTop w:val="210"/>
                              <w:marBottom w:val="210"/>
                              <w:divBdr>
                                <w:top w:val="none" w:sz="0" w:space="0" w:color="auto"/>
                                <w:left w:val="none" w:sz="0" w:space="0" w:color="auto"/>
                                <w:bottom w:val="none" w:sz="0" w:space="0" w:color="auto"/>
                                <w:right w:val="none" w:sz="0" w:space="0" w:color="auto"/>
                              </w:divBdr>
                              <w:divsChild>
                                <w:div w:id="2008171397">
                                  <w:marLeft w:val="480"/>
                                  <w:marRight w:val="0"/>
                                  <w:marTop w:val="0"/>
                                  <w:marBottom w:val="240"/>
                                  <w:divBdr>
                                    <w:top w:val="none" w:sz="0" w:space="0" w:color="auto"/>
                                    <w:left w:val="none" w:sz="0" w:space="0" w:color="auto"/>
                                    <w:bottom w:val="none" w:sz="0" w:space="0" w:color="auto"/>
                                    <w:right w:val="none" w:sz="0" w:space="0" w:color="auto"/>
                                  </w:divBdr>
                                </w:div>
                              </w:divsChild>
                            </w:div>
                            <w:div w:id="1825731847">
                              <w:marLeft w:val="0"/>
                              <w:marRight w:val="0"/>
                              <w:marTop w:val="210"/>
                              <w:marBottom w:val="0"/>
                              <w:divBdr>
                                <w:top w:val="none" w:sz="0" w:space="0" w:color="auto"/>
                                <w:left w:val="none" w:sz="0" w:space="0" w:color="auto"/>
                                <w:bottom w:val="none" w:sz="0" w:space="0" w:color="auto"/>
                                <w:right w:val="none" w:sz="0" w:space="0" w:color="auto"/>
                              </w:divBdr>
                              <w:divsChild>
                                <w:div w:id="130916410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22083553">
                  <w:marLeft w:val="0"/>
                  <w:marRight w:val="0"/>
                  <w:marTop w:val="210"/>
                  <w:marBottom w:val="210"/>
                  <w:divBdr>
                    <w:top w:val="none" w:sz="0" w:space="0" w:color="auto"/>
                    <w:left w:val="none" w:sz="0" w:space="0" w:color="auto"/>
                    <w:bottom w:val="none" w:sz="0" w:space="0" w:color="auto"/>
                    <w:right w:val="none" w:sz="0" w:space="0" w:color="auto"/>
                  </w:divBdr>
                  <w:divsChild>
                    <w:div w:id="1655262212">
                      <w:marLeft w:val="480"/>
                      <w:marRight w:val="0"/>
                      <w:marTop w:val="0"/>
                      <w:marBottom w:val="240"/>
                      <w:divBdr>
                        <w:top w:val="none" w:sz="0" w:space="0" w:color="auto"/>
                        <w:left w:val="none" w:sz="0" w:space="0" w:color="auto"/>
                        <w:bottom w:val="none" w:sz="0" w:space="0" w:color="auto"/>
                        <w:right w:val="none" w:sz="0" w:space="0" w:color="auto"/>
                      </w:divBdr>
                    </w:div>
                  </w:divsChild>
                </w:div>
                <w:div w:id="1039941271">
                  <w:marLeft w:val="0"/>
                  <w:marRight w:val="0"/>
                  <w:marTop w:val="210"/>
                  <w:marBottom w:val="210"/>
                  <w:divBdr>
                    <w:top w:val="none" w:sz="0" w:space="0" w:color="auto"/>
                    <w:left w:val="none" w:sz="0" w:space="0" w:color="auto"/>
                    <w:bottom w:val="none" w:sz="0" w:space="0" w:color="auto"/>
                    <w:right w:val="none" w:sz="0" w:space="0" w:color="auto"/>
                  </w:divBdr>
                  <w:divsChild>
                    <w:div w:id="1118179731">
                      <w:marLeft w:val="480"/>
                      <w:marRight w:val="0"/>
                      <w:marTop w:val="0"/>
                      <w:marBottom w:val="240"/>
                      <w:divBdr>
                        <w:top w:val="none" w:sz="0" w:space="0" w:color="auto"/>
                        <w:left w:val="none" w:sz="0" w:space="0" w:color="auto"/>
                        <w:bottom w:val="none" w:sz="0" w:space="0" w:color="auto"/>
                        <w:right w:val="none" w:sz="0" w:space="0" w:color="auto"/>
                      </w:divBdr>
                    </w:div>
                  </w:divsChild>
                </w:div>
                <w:div w:id="15235775">
                  <w:marLeft w:val="0"/>
                  <w:marRight w:val="0"/>
                  <w:marTop w:val="210"/>
                  <w:marBottom w:val="210"/>
                  <w:divBdr>
                    <w:top w:val="none" w:sz="0" w:space="0" w:color="auto"/>
                    <w:left w:val="none" w:sz="0" w:space="0" w:color="auto"/>
                    <w:bottom w:val="none" w:sz="0" w:space="0" w:color="auto"/>
                    <w:right w:val="none" w:sz="0" w:space="0" w:color="auto"/>
                  </w:divBdr>
                  <w:divsChild>
                    <w:div w:id="809521434">
                      <w:marLeft w:val="480"/>
                      <w:marRight w:val="0"/>
                      <w:marTop w:val="0"/>
                      <w:marBottom w:val="240"/>
                      <w:divBdr>
                        <w:top w:val="none" w:sz="0" w:space="0" w:color="auto"/>
                        <w:left w:val="none" w:sz="0" w:space="0" w:color="auto"/>
                        <w:bottom w:val="none" w:sz="0" w:space="0" w:color="auto"/>
                        <w:right w:val="none" w:sz="0" w:space="0" w:color="auto"/>
                      </w:divBdr>
                    </w:div>
                  </w:divsChild>
                </w:div>
                <w:div w:id="660890250">
                  <w:marLeft w:val="0"/>
                  <w:marRight w:val="0"/>
                  <w:marTop w:val="210"/>
                  <w:marBottom w:val="210"/>
                  <w:divBdr>
                    <w:top w:val="none" w:sz="0" w:space="0" w:color="auto"/>
                    <w:left w:val="none" w:sz="0" w:space="0" w:color="auto"/>
                    <w:bottom w:val="none" w:sz="0" w:space="0" w:color="auto"/>
                    <w:right w:val="none" w:sz="0" w:space="0" w:color="auto"/>
                  </w:divBdr>
                  <w:divsChild>
                    <w:div w:id="310863603">
                      <w:marLeft w:val="480"/>
                      <w:marRight w:val="0"/>
                      <w:marTop w:val="0"/>
                      <w:marBottom w:val="240"/>
                      <w:divBdr>
                        <w:top w:val="none" w:sz="0" w:space="0" w:color="auto"/>
                        <w:left w:val="none" w:sz="0" w:space="0" w:color="auto"/>
                        <w:bottom w:val="none" w:sz="0" w:space="0" w:color="auto"/>
                        <w:right w:val="none" w:sz="0" w:space="0" w:color="auto"/>
                      </w:divBdr>
                    </w:div>
                  </w:divsChild>
                </w:div>
                <w:div w:id="1239245021">
                  <w:marLeft w:val="0"/>
                  <w:marRight w:val="0"/>
                  <w:marTop w:val="210"/>
                  <w:marBottom w:val="210"/>
                  <w:divBdr>
                    <w:top w:val="none" w:sz="0" w:space="0" w:color="auto"/>
                    <w:left w:val="none" w:sz="0" w:space="0" w:color="auto"/>
                    <w:bottom w:val="none" w:sz="0" w:space="0" w:color="auto"/>
                    <w:right w:val="none" w:sz="0" w:space="0" w:color="auto"/>
                  </w:divBdr>
                  <w:divsChild>
                    <w:div w:id="1875724809">
                      <w:marLeft w:val="480"/>
                      <w:marRight w:val="0"/>
                      <w:marTop w:val="0"/>
                      <w:marBottom w:val="240"/>
                      <w:divBdr>
                        <w:top w:val="none" w:sz="0" w:space="0" w:color="auto"/>
                        <w:left w:val="none" w:sz="0" w:space="0" w:color="auto"/>
                        <w:bottom w:val="none" w:sz="0" w:space="0" w:color="auto"/>
                        <w:right w:val="none" w:sz="0" w:space="0" w:color="auto"/>
                      </w:divBdr>
                    </w:div>
                  </w:divsChild>
                </w:div>
                <w:div w:id="688215962">
                  <w:marLeft w:val="0"/>
                  <w:marRight w:val="0"/>
                  <w:marTop w:val="210"/>
                  <w:marBottom w:val="210"/>
                  <w:divBdr>
                    <w:top w:val="none" w:sz="0" w:space="0" w:color="auto"/>
                    <w:left w:val="none" w:sz="0" w:space="0" w:color="auto"/>
                    <w:bottom w:val="none" w:sz="0" w:space="0" w:color="auto"/>
                    <w:right w:val="none" w:sz="0" w:space="0" w:color="auto"/>
                  </w:divBdr>
                  <w:divsChild>
                    <w:div w:id="752313289">
                      <w:marLeft w:val="480"/>
                      <w:marRight w:val="0"/>
                      <w:marTop w:val="0"/>
                      <w:marBottom w:val="240"/>
                      <w:divBdr>
                        <w:top w:val="none" w:sz="0" w:space="0" w:color="auto"/>
                        <w:left w:val="none" w:sz="0" w:space="0" w:color="auto"/>
                        <w:bottom w:val="none" w:sz="0" w:space="0" w:color="auto"/>
                        <w:right w:val="none" w:sz="0" w:space="0" w:color="auto"/>
                      </w:divBdr>
                    </w:div>
                  </w:divsChild>
                </w:div>
                <w:div w:id="1948653116">
                  <w:marLeft w:val="0"/>
                  <w:marRight w:val="0"/>
                  <w:marTop w:val="210"/>
                  <w:marBottom w:val="210"/>
                  <w:divBdr>
                    <w:top w:val="none" w:sz="0" w:space="0" w:color="auto"/>
                    <w:left w:val="none" w:sz="0" w:space="0" w:color="auto"/>
                    <w:bottom w:val="none" w:sz="0" w:space="0" w:color="auto"/>
                    <w:right w:val="none" w:sz="0" w:space="0" w:color="auto"/>
                  </w:divBdr>
                  <w:divsChild>
                    <w:div w:id="1609116024">
                      <w:marLeft w:val="480"/>
                      <w:marRight w:val="0"/>
                      <w:marTop w:val="0"/>
                      <w:marBottom w:val="240"/>
                      <w:divBdr>
                        <w:top w:val="none" w:sz="0" w:space="0" w:color="auto"/>
                        <w:left w:val="none" w:sz="0" w:space="0" w:color="auto"/>
                        <w:bottom w:val="none" w:sz="0" w:space="0" w:color="auto"/>
                        <w:right w:val="none" w:sz="0" w:space="0" w:color="auto"/>
                      </w:divBdr>
                    </w:div>
                  </w:divsChild>
                </w:div>
                <w:div w:id="205243">
                  <w:marLeft w:val="0"/>
                  <w:marRight w:val="0"/>
                  <w:marTop w:val="210"/>
                  <w:marBottom w:val="210"/>
                  <w:divBdr>
                    <w:top w:val="none" w:sz="0" w:space="0" w:color="auto"/>
                    <w:left w:val="none" w:sz="0" w:space="0" w:color="auto"/>
                    <w:bottom w:val="none" w:sz="0" w:space="0" w:color="auto"/>
                    <w:right w:val="none" w:sz="0" w:space="0" w:color="auto"/>
                  </w:divBdr>
                  <w:divsChild>
                    <w:div w:id="2122874175">
                      <w:marLeft w:val="480"/>
                      <w:marRight w:val="0"/>
                      <w:marTop w:val="0"/>
                      <w:marBottom w:val="240"/>
                      <w:divBdr>
                        <w:top w:val="none" w:sz="0" w:space="0" w:color="auto"/>
                        <w:left w:val="none" w:sz="0" w:space="0" w:color="auto"/>
                        <w:bottom w:val="none" w:sz="0" w:space="0" w:color="auto"/>
                        <w:right w:val="none" w:sz="0" w:space="0" w:color="auto"/>
                      </w:divBdr>
                    </w:div>
                  </w:divsChild>
                </w:div>
                <w:div w:id="1349798454">
                  <w:marLeft w:val="0"/>
                  <w:marRight w:val="0"/>
                  <w:marTop w:val="210"/>
                  <w:marBottom w:val="210"/>
                  <w:divBdr>
                    <w:top w:val="none" w:sz="0" w:space="0" w:color="auto"/>
                    <w:left w:val="none" w:sz="0" w:space="0" w:color="auto"/>
                    <w:bottom w:val="none" w:sz="0" w:space="0" w:color="auto"/>
                    <w:right w:val="none" w:sz="0" w:space="0" w:color="auto"/>
                  </w:divBdr>
                  <w:divsChild>
                    <w:div w:id="525602529">
                      <w:marLeft w:val="480"/>
                      <w:marRight w:val="0"/>
                      <w:marTop w:val="0"/>
                      <w:marBottom w:val="240"/>
                      <w:divBdr>
                        <w:top w:val="none" w:sz="0" w:space="0" w:color="auto"/>
                        <w:left w:val="none" w:sz="0" w:space="0" w:color="auto"/>
                        <w:bottom w:val="none" w:sz="0" w:space="0" w:color="auto"/>
                        <w:right w:val="none" w:sz="0" w:space="0" w:color="auto"/>
                      </w:divBdr>
                    </w:div>
                  </w:divsChild>
                </w:div>
                <w:div w:id="1024791505">
                  <w:marLeft w:val="0"/>
                  <w:marRight w:val="0"/>
                  <w:marTop w:val="210"/>
                  <w:marBottom w:val="210"/>
                  <w:divBdr>
                    <w:top w:val="none" w:sz="0" w:space="0" w:color="auto"/>
                    <w:left w:val="none" w:sz="0" w:space="0" w:color="auto"/>
                    <w:bottom w:val="none" w:sz="0" w:space="0" w:color="auto"/>
                    <w:right w:val="none" w:sz="0" w:space="0" w:color="auto"/>
                  </w:divBdr>
                  <w:divsChild>
                    <w:div w:id="270089385">
                      <w:marLeft w:val="480"/>
                      <w:marRight w:val="0"/>
                      <w:marTop w:val="0"/>
                      <w:marBottom w:val="240"/>
                      <w:divBdr>
                        <w:top w:val="none" w:sz="0" w:space="0" w:color="auto"/>
                        <w:left w:val="none" w:sz="0" w:space="0" w:color="auto"/>
                        <w:bottom w:val="none" w:sz="0" w:space="0" w:color="auto"/>
                        <w:right w:val="none" w:sz="0" w:space="0" w:color="auto"/>
                      </w:divBdr>
                    </w:div>
                  </w:divsChild>
                </w:div>
                <w:div w:id="2029865817">
                  <w:marLeft w:val="0"/>
                  <w:marRight w:val="0"/>
                  <w:marTop w:val="210"/>
                  <w:marBottom w:val="0"/>
                  <w:divBdr>
                    <w:top w:val="none" w:sz="0" w:space="0" w:color="auto"/>
                    <w:left w:val="none" w:sz="0" w:space="0" w:color="auto"/>
                    <w:bottom w:val="none" w:sz="0" w:space="0" w:color="auto"/>
                    <w:right w:val="none" w:sz="0" w:space="0" w:color="auto"/>
                  </w:divBdr>
                  <w:divsChild>
                    <w:div w:id="95533497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39538015">
          <w:marLeft w:val="0"/>
          <w:marRight w:val="0"/>
          <w:marTop w:val="480"/>
          <w:marBottom w:val="60"/>
          <w:divBdr>
            <w:top w:val="none" w:sz="0" w:space="0" w:color="auto"/>
            <w:left w:val="none" w:sz="0" w:space="0" w:color="auto"/>
            <w:bottom w:val="none" w:sz="0" w:space="0" w:color="auto"/>
            <w:right w:val="none" w:sz="0" w:space="0" w:color="auto"/>
          </w:divBdr>
        </w:div>
        <w:div w:id="659113821">
          <w:marLeft w:val="0"/>
          <w:marRight w:val="0"/>
          <w:marTop w:val="0"/>
          <w:marBottom w:val="0"/>
          <w:divBdr>
            <w:top w:val="none" w:sz="0" w:space="0" w:color="auto"/>
            <w:left w:val="none" w:sz="0" w:space="0" w:color="auto"/>
            <w:bottom w:val="none" w:sz="0" w:space="0" w:color="auto"/>
            <w:right w:val="none" w:sz="0" w:space="0" w:color="auto"/>
          </w:divBdr>
          <w:divsChild>
            <w:div w:id="104807830">
              <w:marLeft w:val="0"/>
              <w:marRight w:val="0"/>
              <w:marTop w:val="0"/>
              <w:marBottom w:val="210"/>
              <w:divBdr>
                <w:top w:val="none" w:sz="0" w:space="0" w:color="auto"/>
                <w:left w:val="none" w:sz="0" w:space="0" w:color="auto"/>
                <w:bottom w:val="none" w:sz="0" w:space="0" w:color="auto"/>
                <w:right w:val="none" w:sz="0" w:space="0" w:color="auto"/>
              </w:divBdr>
            </w:div>
            <w:div w:id="1289774765">
              <w:marLeft w:val="0"/>
              <w:marRight w:val="0"/>
              <w:marTop w:val="0"/>
              <w:marBottom w:val="0"/>
              <w:divBdr>
                <w:top w:val="none" w:sz="0" w:space="0" w:color="auto"/>
                <w:left w:val="none" w:sz="0" w:space="0" w:color="auto"/>
                <w:bottom w:val="none" w:sz="0" w:space="0" w:color="auto"/>
                <w:right w:val="none" w:sz="0" w:space="0" w:color="auto"/>
              </w:divBdr>
              <w:divsChild>
                <w:div w:id="408890747">
                  <w:marLeft w:val="0"/>
                  <w:marRight w:val="0"/>
                  <w:marTop w:val="210"/>
                  <w:marBottom w:val="210"/>
                  <w:divBdr>
                    <w:top w:val="none" w:sz="0" w:space="0" w:color="auto"/>
                    <w:left w:val="none" w:sz="0" w:space="0" w:color="auto"/>
                    <w:bottom w:val="none" w:sz="0" w:space="0" w:color="auto"/>
                    <w:right w:val="none" w:sz="0" w:space="0" w:color="auto"/>
                  </w:divBdr>
                  <w:divsChild>
                    <w:div w:id="1274678393">
                      <w:marLeft w:val="480"/>
                      <w:marRight w:val="0"/>
                      <w:marTop w:val="0"/>
                      <w:marBottom w:val="240"/>
                      <w:divBdr>
                        <w:top w:val="none" w:sz="0" w:space="0" w:color="auto"/>
                        <w:left w:val="none" w:sz="0" w:space="0" w:color="auto"/>
                        <w:bottom w:val="none" w:sz="0" w:space="0" w:color="auto"/>
                        <w:right w:val="none" w:sz="0" w:space="0" w:color="auto"/>
                      </w:divBdr>
                    </w:div>
                  </w:divsChild>
                </w:div>
                <w:div w:id="27680327">
                  <w:marLeft w:val="0"/>
                  <w:marRight w:val="0"/>
                  <w:marTop w:val="210"/>
                  <w:marBottom w:val="210"/>
                  <w:divBdr>
                    <w:top w:val="none" w:sz="0" w:space="0" w:color="auto"/>
                    <w:left w:val="none" w:sz="0" w:space="0" w:color="auto"/>
                    <w:bottom w:val="none" w:sz="0" w:space="0" w:color="auto"/>
                    <w:right w:val="none" w:sz="0" w:space="0" w:color="auto"/>
                  </w:divBdr>
                  <w:divsChild>
                    <w:div w:id="1723403972">
                      <w:marLeft w:val="480"/>
                      <w:marRight w:val="0"/>
                      <w:marTop w:val="0"/>
                      <w:marBottom w:val="240"/>
                      <w:divBdr>
                        <w:top w:val="none" w:sz="0" w:space="0" w:color="auto"/>
                        <w:left w:val="none" w:sz="0" w:space="0" w:color="auto"/>
                        <w:bottom w:val="none" w:sz="0" w:space="0" w:color="auto"/>
                        <w:right w:val="none" w:sz="0" w:space="0" w:color="auto"/>
                      </w:divBdr>
                    </w:div>
                  </w:divsChild>
                </w:div>
                <w:div w:id="862474712">
                  <w:marLeft w:val="0"/>
                  <w:marRight w:val="0"/>
                  <w:marTop w:val="210"/>
                  <w:marBottom w:val="210"/>
                  <w:divBdr>
                    <w:top w:val="none" w:sz="0" w:space="0" w:color="auto"/>
                    <w:left w:val="none" w:sz="0" w:space="0" w:color="auto"/>
                    <w:bottom w:val="none" w:sz="0" w:space="0" w:color="auto"/>
                    <w:right w:val="none" w:sz="0" w:space="0" w:color="auto"/>
                  </w:divBdr>
                  <w:divsChild>
                    <w:div w:id="1590769025">
                      <w:marLeft w:val="480"/>
                      <w:marRight w:val="0"/>
                      <w:marTop w:val="0"/>
                      <w:marBottom w:val="240"/>
                      <w:divBdr>
                        <w:top w:val="none" w:sz="0" w:space="0" w:color="auto"/>
                        <w:left w:val="none" w:sz="0" w:space="0" w:color="auto"/>
                        <w:bottom w:val="none" w:sz="0" w:space="0" w:color="auto"/>
                        <w:right w:val="none" w:sz="0" w:space="0" w:color="auto"/>
                      </w:divBdr>
                    </w:div>
                  </w:divsChild>
                </w:div>
                <w:div w:id="915360177">
                  <w:marLeft w:val="0"/>
                  <w:marRight w:val="0"/>
                  <w:marTop w:val="210"/>
                  <w:marBottom w:val="210"/>
                  <w:divBdr>
                    <w:top w:val="none" w:sz="0" w:space="0" w:color="auto"/>
                    <w:left w:val="none" w:sz="0" w:space="0" w:color="auto"/>
                    <w:bottom w:val="none" w:sz="0" w:space="0" w:color="auto"/>
                    <w:right w:val="none" w:sz="0" w:space="0" w:color="auto"/>
                  </w:divBdr>
                  <w:divsChild>
                    <w:div w:id="1805267876">
                      <w:marLeft w:val="480"/>
                      <w:marRight w:val="0"/>
                      <w:marTop w:val="0"/>
                      <w:marBottom w:val="240"/>
                      <w:divBdr>
                        <w:top w:val="none" w:sz="0" w:space="0" w:color="auto"/>
                        <w:left w:val="none" w:sz="0" w:space="0" w:color="auto"/>
                        <w:bottom w:val="none" w:sz="0" w:space="0" w:color="auto"/>
                        <w:right w:val="none" w:sz="0" w:space="0" w:color="auto"/>
                      </w:divBdr>
                    </w:div>
                  </w:divsChild>
                </w:div>
                <w:div w:id="58403850">
                  <w:marLeft w:val="0"/>
                  <w:marRight w:val="0"/>
                  <w:marTop w:val="210"/>
                  <w:marBottom w:val="210"/>
                  <w:divBdr>
                    <w:top w:val="none" w:sz="0" w:space="0" w:color="auto"/>
                    <w:left w:val="none" w:sz="0" w:space="0" w:color="auto"/>
                    <w:bottom w:val="none" w:sz="0" w:space="0" w:color="auto"/>
                    <w:right w:val="none" w:sz="0" w:space="0" w:color="auto"/>
                  </w:divBdr>
                  <w:divsChild>
                    <w:div w:id="974915304">
                      <w:marLeft w:val="480"/>
                      <w:marRight w:val="0"/>
                      <w:marTop w:val="0"/>
                      <w:marBottom w:val="240"/>
                      <w:divBdr>
                        <w:top w:val="none" w:sz="0" w:space="0" w:color="auto"/>
                        <w:left w:val="none" w:sz="0" w:space="0" w:color="auto"/>
                        <w:bottom w:val="none" w:sz="0" w:space="0" w:color="auto"/>
                        <w:right w:val="none" w:sz="0" w:space="0" w:color="auto"/>
                      </w:divBdr>
                    </w:div>
                  </w:divsChild>
                </w:div>
                <w:div w:id="875121124">
                  <w:marLeft w:val="0"/>
                  <w:marRight w:val="0"/>
                  <w:marTop w:val="210"/>
                  <w:marBottom w:val="210"/>
                  <w:divBdr>
                    <w:top w:val="none" w:sz="0" w:space="0" w:color="auto"/>
                    <w:left w:val="none" w:sz="0" w:space="0" w:color="auto"/>
                    <w:bottom w:val="none" w:sz="0" w:space="0" w:color="auto"/>
                    <w:right w:val="none" w:sz="0" w:space="0" w:color="auto"/>
                  </w:divBdr>
                  <w:divsChild>
                    <w:div w:id="261182304">
                      <w:marLeft w:val="480"/>
                      <w:marRight w:val="0"/>
                      <w:marTop w:val="0"/>
                      <w:marBottom w:val="240"/>
                      <w:divBdr>
                        <w:top w:val="none" w:sz="0" w:space="0" w:color="auto"/>
                        <w:left w:val="none" w:sz="0" w:space="0" w:color="auto"/>
                        <w:bottom w:val="none" w:sz="0" w:space="0" w:color="auto"/>
                        <w:right w:val="none" w:sz="0" w:space="0" w:color="auto"/>
                      </w:divBdr>
                    </w:div>
                  </w:divsChild>
                </w:div>
                <w:div w:id="1458642203">
                  <w:marLeft w:val="0"/>
                  <w:marRight w:val="0"/>
                  <w:marTop w:val="210"/>
                  <w:marBottom w:val="210"/>
                  <w:divBdr>
                    <w:top w:val="none" w:sz="0" w:space="0" w:color="auto"/>
                    <w:left w:val="none" w:sz="0" w:space="0" w:color="auto"/>
                    <w:bottom w:val="none" w:sz="0" w:space="0" w:color="auto"/>
                    <w:right w:val="none" w:sz="0" w:space="0" w:color="auto"/>
                  </w:divBdr>
                  <w:divsChild>
                    <w:div w:id="1110776773">
                      <w:marLeft w:val="480"/>
                      <w:marRight w:val="0"/>
                      <w:marTop w:val="0"/>
                      <w:marBottom w:val="240"/>
                      <w:divBdr>
                        <w:top w:val="none" w:sz="0" w:space="0" w:color="auto"/>
                        <w:left w:val="none" w:sz="0" w:space="0" w:color="auto"/>
                        <w:bottom w:val="none" w:sz="0" w:space="0" w:color="auto"/>
                        <w:right w:val="none" w:sz="0" w:space="0" w:color="auto"/>
                      </w:divBdr>
                    </w:div>
                  </w:divsChild>
                </w:div>
                <w:div w:id="1005746687">
                  <w:marLeft w:val="0"/>
                  <w:marRight w:val="0"/>
                  <w:marTop w:val="210"/>
                  <w:marBottom w:val="210"/>
                  <w:divBdr>
                    <w:top w:val="none" w:sz="0" w:space="0" w:color="auto"/>
                    <w:left w:val="none" w:sz="0" w:space="0" w:color="auto"/>
                    <w:bottom w:val="none" w:sz="0" w:space="0" w:color="auto"/>
                    <w:right w:val="none" w:sz="0" w:space="0" w:color="auto"/>
                  </w:divBdr>
                  <w:divsChild>
                    <w:div w:id="637498468">
                      <w:marLeft w:val="480"/>
                      <w:marRight w:val="0"/>
                      <w:marTop w:val="0"/>
                      <w:marBottom w:val="240"/>
                      <w:divBdr>
                        <w:top w:val="none" w:sz="0" w:space="0" w:color="auto"/>
                        <w:left w:val="none" w:sz="0" w:space="0" w:color="auto"/>
                        <w:bottom w:val="none" w:sz="0" w:space="0" w:color="auto"/>
                        <w:right w:val="none" w:sz="0" w:space="0" w:color="auto"/>
                      </w:divBdr>
                    </w:div>
                  </w:divsChild>
                </w:div>
                <w:div w:id="286393409">
                  <w:marLeft w:val="0"/>
                  <w:marRight w:val="0"/>
                  <w:marTop w:val="210"/>
                  <w:marBottom w:val="210"/>
                  <w:divBdr>
                    <w:top w:val="none" w:sz="0" w:space="0" w:color="auto"/>
                    <w:left w:val="none" w:sz="0" w:space="0" w:color="auto"/>
                    <w:bottom w:val="none" w:sz="0" w:space="0" w:color="auto"/>
                    <w:right w:val="none" w:sz="0" w:space="0" w:color="auto"/>
                  </w:divBdr>
                  <w:divsChild>
                    <w:div w:id="1580284632">
                      <w:marLeft w:val="480"/>
                      <w:marRight w:val="0"/>
                      <w:marTop w:val="0"/>
                      <w:marBottom w:val="240"/>
                      <w:divBdr>
                        <w:top w:val="none" w:sz="0" w:space="0" w:color="auto"/>
                        <w:left w:val="none" w:sz="0" w:space="0" w:color="auto"/>
                        <w:bottom w:val="none" w:sz="0" w:space="0" w:color="auto"/>
                        <w:right w:val="none" w:sz="0" w:space="0" w:color="auto"/>
                      </w:divBdr>
                    </w:div>
                  </w:divsChild>
                </w:div>
                <w:div w:id="2031451242">
                  <w:marLeft w:val="0"/>
                  <w:marRight w:val="0"/>
                  <w:marTop w:val="210"/>
                  <w:marBottom w:val="210"/>
                  <w:divBdr>
                    <w:top w:val="none" w:sz="0" w:space="0" w:color="auto"/>
                    <w:left w:val="none" w:sz="0" w:space="0" w:color="auto"/>
                    <w:bottom w:val="none" w:sz="0" w:space="0" w:color="auto"/>
                    <w:right w:val="none" w:sz="0" w:space="0" w:color="auto"/>
                  </w:divBdr>
                  <w:divsChild>
                    <w:div w:id="2039888980">
                      <w:marLeft w:val="480"/>
                      <w:marRight w:val="0"/>
                      <w:marTop w:val="0"/>
                      <w:marBottom w:val="240"/>
                      <w:divBdr>
                        <w:top w:val="none" w:sz="0" w:space="0" w:color="auto"/>
                        <w:left w:val="none" w:sz="0" w:space="0" w:color="auto"/>
                        <w:bottom w:val="none" w:sz="0" w:space="0" w:color="auto"/>
                        <w:right w:val="none" w:sz="0" w:space="0" w:color="auto"/>
                      </w:divBdr>
                      <w:divsChild>
                        <w:div w:id="601883064">
                          <w:marLeft w:val="0"/>
                          <w:marRight w:val="0"/>
                          <w:marTop w:val="0"/>
                          <w:marBottom w:val="0"/>
                          <w:divBdr>
                            <w:top w:val="none" w:sz="0" w:space="0" w:color="auto"/>
                            <w:left w:val="none" w:sz="0" w:space="0" w:color="auto"/>
                            <w:bottom w:val="none" w:sz="0" w:space="0" w:color="auto"/>
                            <w:right w:val="none" w:sz="0" w:space="0" w:color="auto"/>
                          </w:divBdr>
                          <w:divsChild>
                            <w:div w:id="1669169128">
                              <w:marLeft w:val="0"/>
                              <w:marRight w:val="0"/>
                              <w:marTop w:val="210"/>
                              <w:marBottom w:val="210"/>
                              <w:divBdr>
                                <w:top w:val="none" w:sz="0" w:space="0" w:color="auto"/>
                                <w:left w:val="none" w:sz="0" w:space="0" w:color="auto"/>
                                <w:bottom w:val="none" w:sz="0" w:space="0" w:color="auto"/>
                                <w:right w:val="none" w:sz="0" w:space="0" w:color="auto"/>
                              </w:divBdr>
                              <w:divsChild>
                                <w:div w:id="1069771249">
                                  <w:marLeft w:val="480"/>
                                  <w:marRight w:val="0"/>
                                  <w:marTop w:val="0"/>
                                  <w:marBottom w:val="240"/>
                                  <w:divBdr>
                                    <w:top w:val="none" w:sz="0" w:space="0" w:color="auto"/>
                                    <w:left w:val="none" w:sz="0" w:space="0" w:color="auto"/>
                                    <w:bottom w:val="none" w:sz="0" w:space="0" w:color="auto"/>
                                    <w:right w:val="none" w:sz="0" w:space="0" w:color="auto"/>
                                  </w:divBdr>
                                </w:div>
                              </w:divsChild>
                            </w:div>
                            <w:div w:id="464203840">
                              <w:marLeft w:val="0"/>
                              <w:marRight w:val="0"/>
                              <w:marTop w:val="210"/>
                              <w:marBottom w:val="0"/>
                              <w:divBdr>
                                <w:top w:val="none" w:sz="0" w:space="0" w:color="auto"/>
                                <w:left w:val="none" w:sz="0" w:space="0" w:color="auto"/>
                                <w:bottom w:val="none" w:sz="0" w:space="0" w:color="auto"/>
                                <w:right w:val="none" w:sz="0" w:space="0" w:color="auto"/>
                              </w:divBdr>
                              <w:divsChild>
                                <w:div w:id="61401723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41275597">
                  <w:marLeft w:val="0"/>
                  <w:marRight w:val="0"/>
                  <w:marTop w:val="210"/>
                  <w:marBottom w:val="210"/>
                  <w:divBdr>
                    <w:top w:val="none" w:sz="0" w:space="0" w:color="auto"/>
                    <w:left w:val="none" w:sz="0" w:space="0" w:color="auto"/>
                    <w:bottom w:val="none" w:sz="0" w:space="0" w:color="auto"/>
                    <w:right w:val="none" w:sz="0" w:space="0" w:color="auto"/>
                  </w:divBdr>
                  <w:divsChild>
                    <w:div w:id="722212374">
                      <w:marLeft w:val="480"/>
                      <w:marRight w:val="0"/>
                      <w:marTop w:val="0"/>
                      <w:marBottom w:val="240"/>
                      <w:divBdr>
                        <w:top w:val="none" w:sz="0" w:space="0" w:color="auto"/>
                        <w:left w:val="none" w:sz="0" w:space="0" w:color="auto"/>
                        <w:bottom w:val="none" w:sz="0" w:space="0" w:color="auto"/>
                        <w:right w:val="none" w:sz="0" w:space="0" w:color="auto"/>
                      </w:divBdr>
                    </w:div>
                  </w:divsChild>
                </w:div>
                <w:div w:id="1033922034">
                  <w:marLeft w:val="0"/>
                  <w:marRight w:val="0"/>
                  <w:marTop w:val="210"/>
                  <w:marBottom w:val="210"/>
                  <w:divBdr>
                    <w:top w:val="none" w:sz="0" w:space="0" w:color="auto"/>
                    <w:left w:val="none" w:sz="0" w:space="0" w:color="auto"/>
                    <w:bottom w:val="none" w:sz="0" w:space="0" w:color="auto"/>
                    <w:right w:val="none" w:sz="0" w:space="0" w:color="auto"/>
                  </w:divBdr>
                  <w:divsChild>
                    <w:div w:id="45110943">
                      <w:marLeft w:val="480"/>
                      <w:marRight w:val="0"/>
                      <w:marTop w:val="0"/>
                      <w:marBottom w:val="240"/>
                      <w:divBdr>
                        <w:top w:val="none" w:sz="0" w:space="0" w:color="auto"/>
                        <w:left w:val="none" w:sz="0" w:space="0" w:color="auto"/>
                        <w:bottom w:val="none" w:sz="0" w:space="0" w:color="auto"/>
                        <w:right w:val="none" w:sz="0" w:space="0" w:color="auto"/>
                      </w:divBdr>
                      <w:divsChild>
                        <w:div w:id="1251769222">
                          <w:marLeft w:val="0"/>
                          <w:marRight w:val="0"/>
                          <w:marTop w:val="0"/>
                          <w:marBottom w:val="0"/>
                          <w:divBdr>
                            <w:top w:val="none" w:sz="0" w:space="0" w:color="auto"/>
                            <w:left w:val="none" w:sz="0" w:space="0" w:color="auto"/>
                            <w:bottom w:val="none" w:sz="0" w:space="0" w:color="auto"/>
                            <w:right w:val="none" w:sz="0" w:space="0" w:color="auto"/>
                          </w:divBdr>
                          <w:divsChild>
                            <w:div w:id="903488792">
                              <w:marLeft w:val="0"/>
                              <w:marRight w:val="0"/>
                              <w:marTop w:val="210"/>
                              <w:marBottom w:val="210"/>
                              <w:divBdr>
                                <w:top w:val="none" w:sz="0" w:space="0" w:color="auto"/>
                                <w:left w:val="none" w:sz="0" w:space="0" w:color="auto"/>
                                <w:bottom w:val="none" w:sz="0" w:space="0" w:color="auto"/>
                                <w:right w:val="none" w:sz="0" w:space="0" w:color="auto"/>
                              </w:divBdr>
                              <w:divsChild>
                                <w:div w:id="177429478">
                                  <w:marLeft w:val="480"/>
                                  <w:marRight w:val="0"/>
                                  <w:marTop w:val="0"/>
                                  <w:marBottom w:val="240"/>
                                  <w:divBdr>
                                    <w:top w:val="none" w:sz="0" w:space="0" w:color="auto"/>
                                    <w:left w:val="none" w:sz="0" w:space="0" w:color="auto"/>
                                    <w:bottom w:val="none" w:sz="0" w:space="0" w:color="auto"/>
                                    <w:right w:val="none" w:sz="0" w:space="0" w:color="auto"/>
                                  </w:divBdr>
                                </w:div>
                              </w:divsChild>
                            </w:div>
                            <w:div w:id="1604070228">
                              <w:marLeft w:val="0"/>
                              <w:marRight w:val="0"/>
                              <w:marTop w:val="210"/>
                              <w:marBottom w:val="210"/>
                              <w:divBdr>
                                <w:top w:val="none" w:sz="0" w:space="0" w:color="auto"/>
                                <w:left w:val="none" w:sz="0" w:space="0" w:color="auto"/>
                                <w:bottom w:val="none" w:sz="0" w:space="0" w:color="auto"/>
                                <w:right w:val="none" w:sz="0" w:space="0" w:color="auto"/>
                              </w:divBdr>
                              <w:divsChild>
                                <w:div w:id="334572216">
                                  <w:marLeft w:val="480"/>
                                  <w:marRight w:val="0"/>
                                  <w:marTop w:val="0"/>
                                  <w:marBottom w:val="240"/>
                                  <w:divBdr>
                                    <w:top w:val="none" w:sz="0" w:space="0" w:color="auto"/>
                                    <w:left w:val="none" w:sz="0" w:space="0" w:color="auto"/>
                                    <w:bottom w:val="none" w:sz="0" w:space="0" w:color="auto"/>
                                    <w:right w:val="none" w:sz="0" w:space="0" w:color="auto"/>
                                  </w:divBdr>
                                </w:div>
                              </w:divsChild>
                            </w:div>
                            <w:div w:id="1774858545">
                              <w:marLeft w:val="0"/>
                              <w:marRight w:val="0"/>
                              <w:marTop w:val="210"/>
                              <w:marBottom w:val="210"/>
                              <w:divBdr>
                                <w:top w:val="none" w:sz="0" w:space="0" w:color="auto"/>
                                <w:left w:val="none" w:sz="0" w:space="0" w:color="auto"/>
                                <w:bottom w:val="none" w:sz="0" w:space="0" w:color="auto"/>
                                <w:right w:val="none" w:sz="0" w:space="0" w:color="auto"/>
                              </w:divBdr>
                              <w:divsChild>
                                <w:div w:id="1290822499">
                                  <w:marLeft w:val="480"/>
                                  <w:marRight w:val="0"/>
                                  <w:marTop w:val="0"/>
                                  <w:marBottom w:val="240"/>
                                  <w:divBdr>
                                    <w:top w:val="none" w:sz="0" w:space="0" w:color="auto"/>
                                    <w:left w:val="none" w:sz="0" w:space="0" w:color="auto"/>
                                    <w:bottom w:val="none" w:sz="0" w:space="0" w:color="auto"/>
                                    <w:right w:val="none" w:sz="0" w:space="0" w:color="auto"/>
                                  </w:divBdr>
                                </w:div>
                              </w:divsChild>
                            </w:div>
                            <w:div w:id="516774597">
                              <w:marLeft w:val="0"/>
                              <w:marRight w:val="0"/>
                              <w:marTop w:val="210"/>
                              <w:marBottom w:val="0"/>
                              <w:divBdr>
                                <w:top w:val="none" w:sz="0" w:space="0" w:color="auto"/>
                                <w:left w:val="none" w:sz="0" w:space="0" w:color="auto"/>
                                <w:bottom w:val="none" w:sz="0" w:space="0" w:color="auto"/>
                                <w:right w:val="none" w:sz="0" w:space="0" w:color="auto"/>
                              </w:divBdr>
                              <w:divsChild>
                                <w:div w:id="117888592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64128612">
                  <w:marLeft w:val="0"/>
                  <w:marRight w:val="0"/>
                  <w:marTop w:val="210"/>
                  <w:marBottom w:val="210"/>
                  <w:divBdr>
                    <w:top w:val="none" w:sz="0" w:space="0" w:color="auto"/>
                    <w:left w:val="none" w:sz="0" w:space="0" w:color="auto"/>
                    <w:bottom w:val="none" w:sz="0" w:space="0" w:color="auto"/>
                    <w:right w:val="none" w:sz="0" w:space="0" w:color="auto"/>
                  </w:divBdr>
                  <w:divsChild>
                    <w:div w:id="159079280">
                      <w:marLeft w:val="480"/>
                      <w:marRight w:val="0"/>
                      <w:marTop w:val="0"/>
                      <w:marBottom w:val="240"/>
                      <w:divBdr>
                        <w:top w:val="none" w:sz="0" w:space="0" w:color="auto"/>
                        <w:left w:val="none" w:sz="0" w:space="0" w:color="auto"/>
                        <w:bottom w:val="none" w:sz="0" w:space="0" w:color="auto"/>
                        <w:right w:val="none" w:sz="0" w:space="0" w:color="auto"/>
                      </w:divBdr>
                      <w:divsChild>
                        <w:div w:id="1570068623">
                          <w:marLeft w:val="0"/>
                          <w:marRight w:val="0"/>
                          <w:marTop w:val="0"/>
                          <w:marBottom w:val="0"/>
                          <w:divBdr>
                            <w:top w:val="none" w:sz="0" w:space="0" w:color="auto"/>
                            <w:left w:val="none" w:sz="0" w:space="0" w:color="auto"/>
                            <w:bottom w:val="none" w:sz="0" w:space="0" w:color="auto"/>
                            <w:right w:val="none" w:sz="0" w:space="0" w:color="auto"/>
                          </w:divBdr>
                          <w:divsChild>
                            <w:div w:id="1350568217">
                              <w:marLeft w:val="0"/>
                              <w:marRight w:val="0"/>
                              <w:marTop w:val="210"/>
                              <w:marBottom w:val="210"/>
                              <w:divBdr>
                                <w:top w:val="none" w:sz="0" w:space="0" w:color="auto"/>
                                <w:left w:val="none" w:sz="0" w:space="0" w:color="auto"/>
                                <w:bottom w:val="none" w:sz="0" w:space="0" w:color="auto"/>
                                <w:right w:val="none" w:sz="0" w:space="0" w:color="auto"/>
                              </w:divBdr>
                              <w:divsChild>
                                <w:div w:id="174273738">
                                  <w:marLeft w:val="480"/>
                                  <w:marRight w:val="0"/>
                                  <w:marTop w:val="0"/>
                                  <w:marBottom w:val="240"/>
                                  <w:divBdr>
                                    <w:top w:val="none" w:sz="0" w:space="0" w:color="auto"/>
                                    <w:left w:val="none" w:sz="0" w:space="0" w:color="auto"/>
                                    <w:bottom w:val="none" w:sz="0" w:space="0" w:color="auto"/>
                                    <w:right w:val="none" w:sz="0" w:space="0" w:color="auto"/>
                                  </w:divBdr>
                                </w:div>
                              </w:divsChild>
                            </w:div>
                            <w:div w:id="135608700">
                              <w:marLeft w:val="0"/>
                              <w:marRight w:val="0"/>
                              <w:marTop w:val="210"/>
                              <w:marBottom w:val="0"/>
                              <w:divBdr>
                                <w:top w:val="none" w:sz="0" w:space="0" w:color="auto"/>
                                <w:left w:val="none" w:sz="0" w:space="0" w:color="auto"/>
                                <w:bottom w:val="none" w:sz="0" w:space="0" w:color="auto"/>
                                <w:right w:val="none" w:sz="0" w:space="0" w:color="auto"/>
                              </w:divBdr>
                              <w:divsChild>
                                <w:div w:id="210614508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62920533">
                  <w:marLeft w:val="0"/>
                  <w:marRight w:val="0"/>
                  <w:marTop w:val="210"/>
                  <w:marBottom w:val="210"/>
                  <w:divBdr>
                    <w:top w:val="none" w:sz="0" w:space="0" w:color="auto"/>
                    <w:left w:val="none" w:sz="0" w:space="0" w:color="auto"/>
                    <w:bottom w:val="none" w:sz="0" w:space="0" w:color="auto"/>
                    <w:right w:val="none" w:sz="0" w:space="0" w:color="auto"/>
                  </w:divBdr>
                  <w:divsChild>
                    <w:div w:id="441725758">
                      <w:marLeft w:val="480"/>
                      <w:marRight w:val="0"/>
                      <w:marTop w:val="0"/>
                      <w:marBottom w:val="240"/>
                      <w:divBdr>
                        <w:top w:val="none" w:sz="0" w:space="0" w:color="auto"/>
                        <w:left w:val="none" w:sz="0" w:space="0" w:color="auto"/>
                        <w:bottom w:val="none" w:sz="0" w:space="0" w:color="auto"/>
                        <w:right w:val="none" w:sz="0" w:space="0" w:color="auto"/>
                      </w:divBdr>
                    </w:div>
                  </w:divsChild>
                </w:div>
                <w:div w:id="31881464">
                  <w:marLeft w:val="0"/>
                  <w:marRight w:val="0"/>
                  <w:marTop w:val="210"/>
                  <w:marBottom w:val="210"/>
                  <w:divBdr>
                    <w:top w:val="none" w:sz="0" w:space="0" w:color="auto"/>
                    <w:left w:val="none" w:sz="0" w:space="0" w:color="auto"/>
                    <w:bottom w:val="none" w:sz="0" w:space="0" w:color="auto"/>
                    <w:right w:val="none" w:sz="0" w:space="0" w:color="auto"/>
                  </w:divBdr>
                  <w:divsChild>
                    <w:div w:id="166140890">
                      <w:marLeft w:val="480"/>
                      <w:marRight w:val="0"/>
                      <w:marTop w:val="0"/>
                      <w:marBottom w:val="240"/>
                      <w:divBdr>
                        <w:top w:val="none" w:sz="0" w:space="0" w:color="auto"/>
                        <w:left w:val="none" w:sz="0" w:space="0" w:color="auto"/>
                        <w:bottom w:val="none" w:sz="0" w:space="0" w:color="auto"/>
                        <w:right w:val="none" w:sz="0" w:space="0" w:color="auto"/>
                      </w:divBdr>
                    </w:div>
                  </w:divsChild>
                </w:div>
                <w:div w:id="1595867949">
                  <w:marLeft w:val="0"/>
                  <w:marRight w:val="0"/>
                  <w:marTop w:val="210"/>
                  <w:marBottom w:val="0"/>
                  <w:divBdr>
                    <w:top w:val="none" w:sz="0" w:space="0" w:color="auto"/>
                    <w:left w:val="none" w:sz="0" w:space="0" w:color="auto"/>
                    <w:bottom w:val="none" w:sz="0" w:space="0" w:color="auto"/>
                    <w:right w:val="none" w:sz="0" w:space="0" w:color="auto"/>
                  </w:divBdr>
                  <w:divsChild>
                    <w:div w:id="207515642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328827650">
          <w:marLeft w:val="0"/>
          <w:marRight w:val="0"/>
          <w:marTop w:val="480"/>
          <w:marBottom w:val="60"/>
          <w:divBdr>
            <w:top w:val="none" w:sz="0" w:space="0" w:color="auto"/>
            <w:left w:val="none" w:sz="0" w:space="0" w:color="auto"/>
            <w:bottom w:val="none" w:sz="0" w:space="0" w:color="auto"/>
            <w:right w:val="none" w:sz="0" w:space="0" w:color="auto"/>
          </w:divBdr>
        </w:div>
        <w:div w:id="1889537047">
          <w:marLeft w:val="0"/>
          <w:marRight w:val="0"/>
          <w:marTop w:val="0"/>
          <w:marBottom w:val="0"/>
          <w:divBdr>
            <w:top w:val="none" w:sz="0" w:space="0" w:color="auto"/>
            <w:left w:val="none" w:sz="0" w:space="0" w:color="auto"/>
            <w:bottom w:val="none" w:sz="0" w:space="0" w:color="auto"/>
            <w:right w:val="none" w:sz="0" w:space="0" w:color="auto"/>
          </w:divBdr>
          <w:divsChild>
            <w:div w:id="1710757448">
              <w:marLeft w:val="0"/>
              <w:marRight w:val="0"/>
              <w:marTop w:val="0"/>
              <w:marBottom w:val="210"/>
              <w:divBdr>
                <w:top w:val="none" w:sz="0" w:space="0" w:color="auto"/>
                <w:left w:val="none" w:sz="0" w:space="0" w:color="auto"/>
                <w:bottom w:val="none" w:sz="0" w:space="0" w:color="auto"/>
                <w:right w:val="none" w:sz="0" w:space="0" w:color="auto"/>
              </w:divBdr>
            </w:div>
            <w:div w:id="217521354">
              <w:marLeft w:val="0"/>
              <w:marRight w:val="0"/>
              <w:marTop w:val="0"/>
              <w:marBottom w:val="0"/>
              <w:divBdr>
                <w:top w:val="none" w:sz="0" w:space="0" w:color="auto"/>
                <w:left w:val="none" w:sz="0" w:space="0" w:color="auto"/>
                <w:bottom w:val="none" w:sz="0" w:space="0" w:color="auto"/>
                <w:right w:val="none" w:sz="0" w:space="0" w:color="auto"/>
              </w:divBdr>
              <w:divsChild>
                <w:div w:id="1648123075">
                  <w:marLeft w:val="0"/>
                  <w:marRight w:val="0"/>
                  <w:marTop w:val="210"/>
                  <w:marBottom w:val="210"/>
                  <w:divBdr>
                    <w:top w:val="none" w:sz="0" w:space="0" w:color="auto"/>
                    <w:left w:val="none" w:sz="0" w:space="0" w:color="auto"/>
                    <w:bottom w:val="none" w:sz="0" w:space="0" w:color="auto"/>
                    <w:right w:val="none" w:sz="0" w:space="0" w:color="auto"/>
                  </w:divBdr>
                  <w:divsChild>
                    <w:div w:id="1145856570">
                      <w:marLeft w:val="480"/>
                      <w:marRight w:val="0"/>
                      <w:marTop w:val="0"/>
                      <w:marBottom w:val="240"/>
                      <w:divBdr>
                        <w:top w:val="none" w:sz="0" w:space="0" w:color="auto"/>
                        <w:left w:val="none" w:sz="0" w:space="0" w:color="auto"/>
                        <w:bottom w:val="none" w:sz="0" w:space="0" w:color="auto"/>
                        <w:right w:val="none" w:sz="0" w:space="0" w:color="auto"/>
                      </w:divBdr>
                    </w:div>
                  </w:divsChild>
                </w:div>
                <w:div w:id="551432159">
                  <w:marLeft w:val="0"/>
                  <w:marRight w:val="0"/>
                  <w:marTop w:val="210"/>
                  <w:marBottom w:val="210"/>
                  <w:divBdr>
                    <w:top w:val="none" w:sz="0" w:space="0" w:color="auto"/>
                    <w:left w:val="none" w:sz="0" w:space="0" w:color="auto"/>
                    <w:bottom w:val="none" w:sz="0" w:space="0" w:color="auto"/>
                    <w:right w:val="none" w:sz="0" w:space="0" w:color="auto"/>
                  </w:divBdr>
                  <w:divsChild>
                    <w:div w:id="1372655304">
                      <w:marLeft w:val="480"/>
                      <w:marRight w:val="0"/>
                      <w:marTop w:val="0"/>
                      <w:marBottom w:val="240"/>
                      <w:divBdr>
                        <w:top w:val="none" w:sz="0" w:space="0" w:color="auto"/>
                        <w:left w:val="none" w:sz="0" w:space="0" w:color="auto"/>
                        <w:bottom w:val="none" w:sz="0" w:space="0" w:color="auto"/>
                        <w:right w:val="none" w:sz="0" w:space="0" w:color="auto"/>
                      </w:divBdr>
                    </w:div>
                  </w:divsChild>
                </w:div>
                <w:div w:id="431517423">
                  <w:marLeft w:val="0"/>
                  <w:marRight w:val="0"/>
                  <w:marTop w:val="210"/>
                  <w:marBottom w:val="210"/>
                  <w:divBdr>
                    <w:top w:val="none" w:sz="0" w:space="0" w:color="auto"/>
                    <w:left w:val="none" w:sz="0" w:space="0" w:color="auto"/>
                    <w:bottom w:val="none" w:sz="0" w:space="0" w:color="auto"/>
                    <w:right w:val="none" w:sz="0" w:space="0" w:color="auto"/>
                  </w:divBdr>
                  <w:divsChild>
                    <w:div w:id="579994762">
                      <w:marLeft w:val="480"/>
                      <w:marRight w:val="0"/>
                      <w:marTop w:val="0"/>
                      <w:marBottom w:val="240"/>
                      <w:divBdr>
                        <w:top w:val="none" w:sz="0" w:space="0" w:color="auto"/>
                        <w:left w:val="none" w:sz="0" w:space="0" w:color="auto"/>
                        <w:bottom w:val="none" w:sz="0" w:space="0" w:color="auto"/>
                        <w:right w:val="none" w:sz="0" w:space="0" w:color="auto"/>
                      </w:divBdr>
                    </w:div>
                  </w:divsChild>
                </w:div>
                <w:div w:id="1484157315">
                  <w:marLeft w:val="0"/>
                  <w:marRight w:val="0"/>
                  <w:marTop w:val="210"/>
                  <w:marBottom w:val="210"/>
                  <w:divBdr>
                    <w:top w:val="none" w:sz="0" w:space="0" w:color="auto"/>
                    <w:left w:val="none" w:sz="0" w:space="0" w:color="auto"/>
                    <w:bottom w:val="none" w:sz="0" w:space="0" w:color="auto"/>
                    <w:right w:val="none" w:sz="0" w:space="0" w:color="auto"/>
                  </w:divBdr>
                  <w:divsChild>
                    <w:div w:id="1846631980">
                      <w:marLeft w:val="480"/>
                      <w:marRight w:val="0"/>
                      <w:marTop w:val="0"/>
                      <w:marBottom w:val="240"/>
                      <w:divBdr>
                        <w:top w:val="none" w:sz="0" w:space="0" w:color="auto"/>
                        <w:left w:val="none" w:sz="0" w:space="0" w:color="auto"/>
                        <w:bottom w:val="none" w:sz="0" w:space="0" w:color="auto"/>
                        <w:right w:val="none" w:sz="0" w:space="0" w:color="auto"/>
                      </w:divBdr>
                    </w:div>
                  </w:divsChild>
                </w:div>
                <w:div w:id="1060206738">
                  <w:marLeft w:val="0"/>
                  <w:marRight w:val="0"/>
                  <w:marTop w:val="210"/>
                  <w:marBottom w:val="210"/>
                  <w:divBdr>
                    <w:top w:val="none" w:sz="0" w:space="0" w:color="auto"/>
                    <w:left w:val="none" w:sz="0" w:space="0" w:color="auto"/>
                    <w:bottom w:val="none" w:sz="0" w:space="0" w:color="auto"/>
                    <w:right w:val="none" w:sz="0" w:space="0" w:color="auto"/>
                  </w:divBdr>
                  <w:divsChild>
                    <w:div w:id="1681347578">
                      <w:marLeft w:val="480"/>
                      <w:marRight w:val="0"/>
                      <w:marTop w:val="0"/>
                      <w:marBottom w:val="240"/>
                      <w:divBdr>
                        <w:top w:val="none" w:sz="0" w:space="0" w:color="auto"/>
                        <w:left w:val="none" w:sz="0" w:space="0" w:color="auto"/>
                        <w:bottom w:val="none" w:sz="0" w:space="0" w:color="auto"/>
                        <w:right w:val="none" w:sz="0" w:space="0" w:color="auto"/>
                      </w:divBdr>
                    </w:div>
                  </w:divsChild>
                </w:div>
                <w:div w:id="1593203672">
                  <w:marLeft w:val="0"/>
                  <w:marRight w:val="0"/>
                  <w:marTop w:val="210"/>
                  <w:marBottom w:val="0"/>
                  <w:divBdr>
                    <w:top w:val="none" w:sz="0" w:space="0" w:color="auto"/>
                    <w:left w:val="none" w:sz="0" w:space="0" w:color="auto"/>
                    <w:bottom w:val="none" w:sz="0" w:space="0" w:color="auto"/>
                    <w:right w:val="none" w:sz="0" w:space="0" w:color="auto"/>
                  </w:divBdr>
                  <w:divsChild>
                    <w:div w:id="82956529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09182825">
          <w:marLeft w:val="0"/>
          <w:marRight w:val="0"/>
          <w:marTop w:val="480"/>
          <w:marBottom w:val="60"/>
          <w:divBdr>
            <w:top w:val="none" w:sz="0" w:space="0" w:color="auto"/>
            <w:left w:val="none" w:sz="0" w:space="0" w:color="auto"/>
            <w:bottom w:val="none" w:sz="0" w:space="0" w:color="auto"/>
            <w:right w:val="none" w:sz="0" w:space="0" w:color="auto"/>
          </w:divBdr>
        </w:div>
        <w:div w:id="1473405464">
          <w:marLeft w:val="0"/>
          <w:marRight w:val="0"/>
          <w:marTop w:val="0"/>
          <w:marBottom w:val="0"/>
          <w:divBdr>
            <w:top w:val="none" w:sz="0" w:space="0" w:color="auto"/>
            <w:left w:val="none" w:sz="0" w:space="0" w:color="auto"/>
            <w:bottom w:val="none" w:sz="0" w:space="0" w:color="auto"/>
            <w:right w:val="none" w:sz="0" w:space="0" w:color="auto"/>
          </w:divBdr>
          <w:divsChild>
            <w:div w:id="867528303">
              <w:marLeft w:val="0"/>
              <w:marRight w:val="0"/>
              <w:marTop w:val="0"/>
              <w:marBottom w:val="210"/>
              <w:divBdr>
                <w:top w:val="none" w:sz="0" w:space="0" w:color="auto"/>
                <w:left w:val="none" w:sz="0" w:space="0" w:color="auto"/>
                <w:bottom w:val="none" w:sz="0" w:space="0" w:color="auto"/>
                <w:right w:val="none" w:sz="0" w:space="0" w:color="auto"/>
              </w:divBdr>
            </w:div>
            <w:div w:id="787116169">
              <w:marLeft w:val="0"/>
              <w:marRight w:val="0"/>
              <w:marTop w:val="0"/>
              <w:marBottom w:val="0"/>
              <w:divBdr>
                <w:top w:val="none" w:sz="0" w:space="0" w:color="auto"/>
                <w:left w:val="none" w:sz="0" w:space="0" w:color="auto"/>
                <w:bottom w:val="none" w:sz="0" w:space="0" w:color="auto"/>
                <w:right w:val="none" w:sz="0" w:space="0" w:color="auto"/>
              </w:divBdr>
              <w:divsChild>
                <w:div w:id="1869567891">
                  <w:marLeft w:val="0"/>
                  <w:marRight w:val="0"/>
                  <w:marTop w:val="210"/>
                  <w:marBottom w:val="210"/>
                  <w:divBdr>
                    <w:top w:val="none" w:sz="0" w:space="0" w:color="auto"/>
                    <w:left w:val="none" w:sz="0" w:space="0" w:color="auto"/>
                    <w:bottom w:val="none" w:sz="0" w:space="0" w:color="auto"/>
                    <w:right w:val="none" w:sz="0" w:space="0" w:color="auto"/>
                  </w:divBdr>
                  <w:divsChild>
                    <w:div w:id="1286619464">
                      <w:marLeft w:val="480"/>
                      <w:marRight w:val="0"/>
                      <w:marTop w:val="0"/>
                      <w:marBottom w:val="240"/>
                      <w:divBdr>
                        <w:top w:val="none" w:sz="0" w:space="0" w:color="auto"/>
                        <w:left w:val="none" w:sz="0" w:space="0" w:color="auto"/>
                        <w:bottom w:val="none" w:sz="0" w:space="0" w:color="auto"/>
                        <w:right w:val="none" w:sz="0" w:space="0" w:color="auto"/>
                      </w:divBdr>
                    </w:div>
                  </w:divsChild>
                </w:div>
                <w:div w:id="115222660">
                  <w:marLeft w:val="0"/>
                  <w:marRight w:val="0"/>
                  <w:marTop w:val="210"/>
                  <w:marBottom w:val="210"/>
                  <w:divBdr>
                    <w:top w:val="none" w:sz="0" w:space="0" w:color="auto"/>
                    <w:left w:val="none" w:sz="0" w:space="0" w:color="auto"/>
                    <w:bottom w:val="none" w:sz="0" w:space="0" w:color="auto"/>
                    <w:right w:val="none" w:sz="0" w:space="0" w:color="auto"/>
                  </w:divBdr>
                  <w:divsChild>
                    <w:div w:id="1958947600">
                      <w:marLeft w:val="480"/>
                      <w:marRight w:val="0"/>
                      <w:marTop w:val="0"/>
                      <w:marBottom w:val="240"/>
                      <w:divBdr>
                        <w:top w:val="none" w:sz="0" w:space="0" w:color="auto"/>
                        <w:left w:val="none" w:sz="0" w:space="0" w:color="auto"/>
                        <w:bottom w:val="none" w:sz="0" w:space="0" w:color="auto"/>
                        <w:right w:val="none" w:sz="0" w:space="0" w:color="auto"/>
                      </w:divBdr>
                      <w:divsChild>
                        <w:div w:id="1131245709">
                          <w:marLeft w:val="0"/>
                          <w:marRight w:val="0"/>
                          <w:marTop w:val="0"/>
                          <w:marBottom w:val="0"/>
                          <w:divBdr>
                            <w:top w:val="none" w:sz="0" w:space="0" w:color="auto"/>
                            <w:left w:val="none" w:sz="0" w:space="0" w:color="auto"/>
                            <w:bottom w:val="none" w:sz="0" w:space="0" w:color="auto"/>
                            <w:right w:val="none" w:sz="0" w:space="0" w:color="auto"/>
                          </w:divBdr>
                          <w:divsChild>
                            <w:div w:id="759328658">
                              <w:marLeft w:val="0"/>
                              <w:marRight w:val="0"/>
                              <w:marTop w:val="210"/>
                              <w:marBottom w:val="210"/>
                              <w:divBdr>
                                <w:top w:val="none" w:sz="0" w:space="0" w:color="auto"/>
                                <w:left w:val="none" w:sz="0" w:space="0" w:color="auto"/>
                                <w:bottom w:val="none" w:sz="0" w:space="0" w:color="auto"/>
                                <w:right w:val="none" w:sz="0" w:space="0" w:color="auto"/>
                              </w:divBdr>
                              <w:divsChild>
                                <w:div w:id="978262115">
                                  <w:marLeft w:val="480"/>
                                  <w:marRight w:val="0"/>
                                  <w:marTop w:val="0"/>
                                  <w:marBottom w:val="240"/>
                                  <w:divBdr>
                                    <w:top w:val="none" w:sz="0" w:space="0" w:color="auto"/>
                                    <w:left w:val="none" w:sz="0" w:space="0" w:color="auto"/>
                                    <w:bottom w:val="none" w:sz="0" w:space="0" w:color="auto"/>
                                    <w:right w:val="none" w:sz="0" w:space="0" w:color="auto"/>
                                  </w:divBdr>
                                </w:div>
                              </w:divsChild>
                            </w:div>
                            <w:div w:id="1674138104">
                              <w:marLeft w:val="0"/>
                              <w:marRight w:val="0"/>
                              <w:marTop w:val="210"/>
                              <w:marBottom w:val="210"/>
                              <w:divBdr>
                                <w:top w:val="none" w:sz="0" w:space="0" w:color="auto"/>
                                <w:left w:val="none" w:sz="0" w:space="0" w:color="auto"/>
                                <w:bottom w:val="none" w:sz="0" w:space="0" w:color="auto"/>
                                <w:right w:val="none" w:sz="0" w:space="0" w:color="auto"/>
                              </w:divBdr>
                              <w:divsChild>
                                <w:div w:id="1244989086">
                                  <w:marLeft w:val="480"/>
                                  <w:marRight w:val="0"/>
                                  <w:marTop w:val="0"/>
                                  <w:marBottom w:val="240"/>
                                  <w:divBdr>
                                    <w:top w:val="none" w:sz="0" w:space="0" w:color="auto"/>
                                    <w:left w:val="none" w:sz="0" w:space="0" w:color="auto"/>
                                    <w:bottom w:val="none" w:sz="0" w:space="0" w:color="auto"/>
                                    <w:right w:val="none" w:sz="0" w:space="0" w:color="auto"/>
                                  </w:divBdr>
                                </w:div>
                              </w:divsChild>
                            </w:div>
                            <w:div w:id="897938766">
                              <w:marLeft w:val="0"/>
                              <w:marRight w:val="0"/>
                              <w:marTop w:val="210"/>
                              <w:marBottom w:val="210"/>
                              <w:divBdr>
                                <w:top w:val="none" w:sz="0" w:space="0" w:color="auto"/>
                                <w:left w:val="none" w:sz="0" w:space="0" w:color="auto"/>
                                <w:bottom w:val="none" w:sz="0" w:space="0" w:color="auto"/>
                                <w:right w:val="none" w:sz="0" w:space="0" w:color="auto"/>
                              </w:divBdr>
                              <w:divsChild>
                                <w:div w:id="1203786853">
                                  <w:marLeft w:val="480"/>
                                  <w:marRight w:val="0"/>
                                  <w:marTop w:val="0"/>
                                  <w:marBottom w:val="240"/>
                                  <w:divBdr>
                                    <w:top w:val="none" w:sz="0" w:space="0" w:color="auto"/>
                                    <w:left w:val="none" w:sz="0" w:space="0" w:color="auto"/>
                                    <w:bottom w:val="none" w:sz="0" w:space="0" w:color="auto"/>
                                    <w:right w:val="none" w:sz="0" w:space="0" w:color="auto"/>
                                  </w:divBdr>
                                </w:div>
                              </w:divsChild>
                            </w:div>
                            <w:div w:id="1760783656">
                              <w:marLeft w:val="0"/>
                              <w:marRight w:val="0"/>
                              <w:marTop w:val="210"/>
                              <w:marBottom w:val="210"/>
                              <w:divBdr>
                                <w:top w:val="none" w:sz="0" w:space="0" w:color="auto"/>
                                <w:left w:val="none" w:sz="0" w:space="0" w:color="auto"/>
                                <w:bottom w:val="none" w:sz="0" w:space="0" w:color="auto"/>
                                <w:right w:val="none" w:sz="0" w:space="0" w:color="auto"/>
                              </w:divBdr>
                              <w:divsChild>
                                <w:div w:id="1568146492">
                                  <w:marLeft w:val="480"/>
                                  <w:marRight w:val="0"/>
                                  <w:marTop w:val="0"/>
                                  <w:marBottom w:val="240"/>
                                  <w:divBdr>
                                    <w:top w:val="none" w:sz="0" w:space="0" w:color="auto"/>
                                    <w:left w:val="none" w:sz="0" w:space="0" w:color="auto"/>
                                    <w:bottom w:val="none" w:sz="0" w:space="0" w:color="auto"/>
                                    <w:right w:val="none" w:sz="0" w:space="0" w:color="auto"/>
                                  </w:divBdr>
                                </w:div>
                              </w:divsChild>
                            </w:div>
                            <w:div w:id="1145705992">
                              <w:marLeft w:val="0"/>
                              <w:marRight w:val="0"/>
                              <w:marTop w:val="210"/>
                              <w:marBottom w:val="0"/>
                              <w:divBdr>
                                <w:top w:val="none" w:sz="0" w:space="0" w:color="auto"/>
                                <w:left w:val="none" w:sz="0" w:space="0" w:color="auto"/>
                                <w:bottom w:val="none" w:sz="0" w:space="0" w:color="auto"/>
                                <w:right w:val="none" w:sz="0" w:space="0" w:color="auto"/>
                              </w:divBdr>
                              <w:divsChild>
                                <w:div w:id="586764459">
                                  <w:marLeft w:val="480"/>
                                  <w:marRight w:val="0"/>
                                  <w:marTop w:val="0"/>
                                  <w:marBottom w:val="240"/>
                                  <w:divBdr>
                                    <w:top w:val="none" w:sz="0" w:space="0" w:color="auto"/>
                                    <w:left w:val="none" w:sz="0" w:space="0" w:color="auto"/>
                                    <w:bottom w:val="none" w:sz="0" w:space="0" w:color="auto"/>
                                    <w:right w:val="none" w:sz="0" w:space="0" w:color="auto"/>
                                  </w:divBdr>
                                  <w:divsChild>
                                    <w:div w:id="1015380958">
                                      <w:marLeft w:val="0"/>
                                      <w:marRight w:val="0"/>
                                      <w:marTop w:val="0"/>
                                      <w:marBottom w:val="0"/>
                                      <w:divBdr>
                                        <w:top w:val="none" w:sz="0" w:space="0" w:color="auto"/>
                                        <w:left w:val="none" w:sz="0" w:space="0" w:color="auto"/>
                                        <w:bottom w:val="none" w:sz="0" w:space="0" w:color="auto"/>
                                        <w:right w:val="none" w:sz="0" w:space="0" w:color="auto"/>
                                      </w:divBdr>
                                      <w:divsChild>
                                        <w:div w:id="1612474193">
                                          <w:marLeft w:val="0"/>
                                          <w:marRight w:val="0"/>
                                          <w:marTop w:val="0"/>
                                          <w:marBottom w:val="0"/>
                                          <w:divBdr>
                                            <w:top w:val="none" w:sz="0" w:space="0" w:color="auto"/>
                                            <w:left w:val="none" w:sz="0" w:space="0" w:color="auto"/>
                                            <w:bottom w:val="none" w:sz="0" w:space="0" w:color="auto"/>
                                            <w:right w:val="none" w:sz="0" w:space="0" w:color="auto"/>
                                          </w:divBdr>
                                          <w:divsChild>
                                            <w:div w:id="130091381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23006">
                  <w:marLeft w:val="0"/>
                  <w:marRight w:val="0"/>
                  <w:marTop w:val="210"/>
                  <w:marBottom w:val="210"/>
                  <w:divBdr>
                    <w:top w:val="none" w:sz="0" w:space="0" w:color="auto"/>
                    <w:left w:val="none" w:sz="0" w:space="0" w:color="auto"/>
                    <w:bottom w:val="none" w:sz="0" w:space="0" w:color="auto"/>
                    <w:right w:val="none" w:sz="0" w:space="0" w:color="auto"/>
                  </w:divBdr>
                  <w:divsChild>
                    <w:div w:id="1085953797">
                      <w:marLeft w:val="480"/>
                      <w:marRight w:val="0"/>
                      <w:marTop w:val="0"/>
                      <w:marBottom w:val="240"/>
                      <w:divBdr>
                        <w:top w:val="none" w:sz="0" w:space="0" w:color="auto"/>
                        <w:left w:val="none" w:sz="0" w:space="0" w:color="auto"/>
                        <w:bottom w:val="none" w:sz="0" w:space="0" w:color="auto"/>
                        <w:right w:val="none" w:sz="0" w:space="0" w:color="auto"/>
                      </w:divBdr>
                      <w:divsChild>
                        <w:div w:id="1983534444">
                          <w:marLeft w:val="0"/>
                          <w:marRight w:val="0"/>
                          <w:marTop w:val="0"/>
                          <w:marBottom w:val="0"/>
                          <w:divBdr>
                            <w:top w:val="none" w:sz="0" w:space="0" w:color="auto"/>
                            <w:left w:val="none" w:sz="0" w:space="0" w:color="auto"/>
                            <w:bottom w:val="none" w:sz="0" w:space="0" w:color="auto"/>
                            <w:right w:val="none" w:sz="0" w:space="0" w:color="auto"/>
                          </w:divBdr>
                          <w:divsChild>
                            <w:div w:id="688263122">
                              <w:marLeft w:val="0"/>
                              <w:marRight w:val="0"/>
                              <w:marTop w:val="210"/>
                              <w:marBottom w:val="210"/>
                              <w:divBdr>
                                <w:top w:val="none" w:sz="0" w:space="0" w:color="auto"/>
                                <w:left w:val="none" w:sz="0" w:space="0" w:color="auto"/>
                                <w:bottom w:val="none" w:sz="0" w:space="0" w:color="auto"/>
                                <w:right w:val="none" w:sz="0" w:space="0" w:color="auto"/>
                              </w:divBdr>
                              <w:divsChild>
                                <w:div w:id="1827624356">
                                  <w:marLeft w:val="480"/>
                                  <w:marRight w:val="0"/>
                                  <w:marTop w:val="0"/>
                                  <w:marBottom w:val="240"/>
                                  <w:divBdr>
                                    <w:top w:val="none" w:sz="0" w:space="0" w:color="auto"/>
                                    <w:left w:val="none" w:sz="0" w:space="0" w:color="auto"/>
                                    <w:bottom w:val="none" w:sz="0" w:space="0" w:color="auto"/>
                                    <w:right w:val="none" w:sz="0" w:space="0" w:color="auto"/>
                                  </w:divBdr>
                                </w:div>
                              </w:divsChild>
                            </w:div>
                            <w:div w:id="1114128768">
                              <w:marLeft w:val="0"/>
                              <w:marRight w:val="0"/>
                              <w:marTop w:val="210"/>
                              <w:marBottom w:val="210"/>
                              <w:divBdr>
                                <w:top w:val="none" w:sz="0" w:space="0" w:color="auto"/>
                                <w:left w:val="none" w:sz="0" w:space="0" w:color="auto"/>
                                <w:bottom w:val="none" w:sz="0" w:space="0" w:color="auto"/>
                                <w:right w:val="none" w:sz="0" w:space="0" w:color="auto"/>
                              </w:divBdr>
                              <w:divsChild>
                                <w:div w:id="1961691669">
                                  <w:marLeft w:val="480"/>
                                  <w:marRight w:val="0"/>
                                  <w:marTop w:val="0"/>
                                  <w:marBottom w:val="240"/>
                                  <w:divBdr>
                                    <w:top w:val="none" w:sz="0" w:space="0" w:color="auto"/>
                                    <w:left w:val="none" w:sz="0" w:space="0" w:color="auto"/>
                                    <w:bottom w:val="none" w:sz="0" w:space="0" w:color="auto"/>
                                    <w:right w:val="none" w:sz="0" w:space="0" w:color="auto"/>
                                  </w:divBdr>
                                </w:div>
                              </w:divsChild>
                            </w:div>
                            <w:div w:id="48892004">
                              <w:marLeft w:val="0"/>
                              <w:marRight w:val="0"/>
                              <w:marTop w:val="210"/>
                              <w:marBottom w:val="210"/>
                              <w:divBdr>
                                <w:top w:val="none" w:sz="0" w:space="0" w:color="auto"/>
                                <w:left w:val="none" w:sz="0" w:space="0" w:color="auto"/>
                                <w:bottom w:val="none" w:sz="0" w:space="0" w:color="auto"/>
                                <w:right w:val="none" w:sz="0" w:space="0" w:color="auto"/>
                              </w:divBdr>
                              <w:divsChild>
                                <w:div w:id="1570076934">
                                  <w:marLeft w:val="480"/>
                                  <w:marRight w:val="0"/>
                                  <w:marTop w:val="0"/>
                                  <w:marBottom w:val="240"/>
                                  <w:divBdr>
                                    <w:top w:val="none" w:sz="0" w:space="0" w:color="auto"/>
                                    <w:left w:val="none" w:sz="0" w:space="0" w:color="auto"/>
                                    <w:bottom w:val="none" w:sz="0" w:space="0" w:color="auto"/>
                                    <w:right w:val="none" w:sz="0" w:space="0" w:color="auto"/>
                                  </w:divBdr>
                                </w:div>
                              </w:divsChild>
                            </w:div>
                            <w:div w:id="1178732871">
                              <w:marLeft w:val="0"/>
                              <w:marRight w:val="0"/>
                              <w:marTop w:val="210"/>
                              <w:marBottom w:val="210"/>
                              <w:divBdr>
                                <w:top w:val="none" w:sz="0" w:space="0" w:color="auto"/>
                                <w:left w:val="none" w:sz="0" w:space="0" w:color="auto"/>
                                <w:bottom w:val="none" w:sz="0" w:space="0" w:color="auto"/>
                                <w:right w:val="none" w:sz="0" w:space="0" w:color="auto"/>
                              </w:divBdr>
                              <w:divsChild>
                                <w:div w:id="1661959228">
                                  <w:marLeft w:val="480"/>
                                  <w:marRight w:val="0"/>
                                  <w:marTop w:val="0"/>
                                  <w:marBottom w:val="240"/>
                                  <w:divBdr>
                                    <w:top w:val="none" w:sz="0" w:space="0" w:color="auto"/>
                                    <w:left w:val="none" w:sz="0" w:space="0" w:color="auto"/>
                                    <w:bottom w:val="none" w:sz="0" w:space="0" w:color="auto"/>
                                    <w:right w:val="none" w:sz="0" w:space="0" w:color="auto"/>
                                  </w:divBdr>
                                </w:div>
                              </w:divsChild>
                            </w:div>
                            <w:div w:id="1536964355">
                              <w:marLeft w:val="0"/>
                              <w:marRight w:val="0"/>
                              <w:marTop w:val="210"/>
                              <w:marBottom w:val="0"/>
                              <w:divBdr>
                                <w:top w:val="none" w:sz="0" w:space="0" w:color="auto"/>
                                <w:left w:val="none" w:sz="0" w:space="0" w:color="auto"/>
                                <w:bottom w:val="none" w:sz="0" w:space="0" w:color="auto"/>
                                <w:right w:val="none" w:sz="0" w:space="0" w:color="auto"/>
                              </w:divBdr>
                              <w:divsChild>
                                <w:div w:id="282993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17383643">
                  <w:marLeft w:val="0"/>
                  <w:marRight w:val="0"/>
                  <w:marTop w:val="210"/>
                  <w:marBottom w:val="210"/>
                  <w:divBdr>
                    <w:top w:val="none" w:sz="0" w:space="0" w:color="auto"/>
                    <w:left w:val="none" w:sz="0" w:space="0" w:color="auto"/>
                    <w:bottom w:val="none" w:sz="0" w:space="0" w:color="auto"/>
                    <w:right w:val="none" w:sz="0" w:space="0" w:color="auto"/>
                  </w:divBdr>
                  <w:divsChild>
                    <w:div w:id="1458376603">
                      <w:marLeft w:val="480"/>
                      <w:marRight w:val="0"/>
                      <w:marTop w:val="0"/>
                      <w:marBottom w:val="240"/>
                      <w:divBdr>
                        <w:top w:val="none" w:sz="0" w:space="0" w:color="auto"/>
                        <w:left w:val="none" w:sz="0" w:space="0" w:color="auto"/>
                        <w:bottom w:val="none" w:sz="0" w:space="0" w:color="auto"/>
                        <w:right w:val="none" w:sz="0" w:space="0" w:color="auto"/>
                      </w:divBdr>
                      <w:divsChild>
                        <w:div w:id="2112628104">
                          <w:marLeft w:val="0"/>
                          <w:marRight w:val="0"/>
                          <w:marTop w:val="0"/>
                          <w:marBottom w:val="0"/>
                          <w:divBdr>
                            <w:top w:val="none" w:sz="0" w:space="0" w:color="auto"/>
                            <w:left w:val="none" w:sz="0" w:space="0" w:color="auto"/>
                            <w:bottom w:val="none" w:sz="0" w:space="0" w:color="auto"/>
                            <w:right w:val="none" w:sz="0" w:space="0" w:color="auto"/>
                          </w:divBdr>
                          <w:divsChild>
                            <w:div w:id="419370741">
                              <w:marLeft w:val="0"/>
                              <w:marRight w:val="0"/>
                              <w:marTop w:val="210"/>
                              <w:marBottom w:val="210"/>
                              <w:divBdr>
                                <w:top w:val="none" w:sz="0" w:space="0" w:color="auto"/>
                                <w:left w:val="none" w:sz="0" w:space="0" w:color="auto"/>
                                <w:bottom w:val="none" w:sz="0" w:space="0" w:color="auto"/>
                                <w:right w:val="none" w:sz="0" w:space="0" w:color="auto"/>
                              </w:divBdr>
                              <w:divsChild>
                                <w:div w:id="1045956522">
                                  <w:marLeft w:val="480"/>
                                  <w:marRight w:val="0"/>
                                  <w:marTop w:val="0"/>
                                  <w:marBottom w:val="240"/>
                                  <w:divBdr>
                                    <w:top w:val="none" w:sz="0" w:space="0" w:color="auto"/>
                                    <w:left w:val="none" w:sz="0" w:space="0" w:color="auto"/>
                                    <w:bottom w:val="none" w:sz="0" w:space="0" w:color="auto"/>
                                    <w:right w:val="none" w:sz="0" w:space="0" w:color="auto"/>
                                  </w:divBdr>
                                </w:div>
                              </w:divsChild>
                            </w:div>
                            <w:div w:id="1348871342">
                              <w:marLeft w:val="0"/>
                              <w:marRight w:val="0"/>
                              <w:marTop w:val="210"/>
                              <w:marBottom w:val="210"/>
                              <w:divBdr>
                                <w:top w:val="none" w:sz="0" w:space="0" w:color="auto"/>
                                <w:left w:val="none" w:sz="0" w:space="0" w:color="auto"/>
                                <w:bottom w:val="none" w:sz="0" w:space="0" w:color="auto"/>
                                <w:right w:val="none" w:sz="0" w:space="0" w:color="auto"/>
                              </w:divBdr>
                              <w:divsChild>
                                <w:div w:id="560598920">
                                  <w:marLeft w:val="480"/>
                                  <w:marRight w:val="0"/>
                                  <w:marTop w:val="0"/>
                                  <w:marBottom w:val="240"/>
                                  <w:divBdr>
                                    <w:top w:val="none" w:sz="0" w:space="0" w:color="auto"/>
                                    <w:left w:val="none" w:sz="0" w:space="0" w:color="auto"/>
                                    <w:bottom w:val="none" w:sz="0" w:space="0" w:color="auto"/>
                                    <w:right w:val="none" w:sz="0" w:space="0" w:color="auto"/>
                                  </w:divBdr>
                                  <w:divsChild>
                                    <w:div w:id="1657032430">
                                      <w:marLeft w:val="0"/>
                                      <w:marRight w:val="0"/>
                                      <w:marTop w:val="0"/>
                                      <w:marBottom w:val="0"/>
                                      <w:divBdr>
                                        <w:top w:val="none" w:sz="0" w:space="0" w:color="auto"/>
                                        <w:left w:val="none" w:sz="0" w:space="0" w:color="auto"/>
                                        <w:bottom w:val="none" w:sz="0" w:space="0" w:color="auto"/>
                                        <w:right w:val="none" w:sz="0" w:space="0" w:color="auto"/>
                                      </w:divBdr>
                                      <w:divsChild>
                                        <w:div w:id="585040163">
                                          <w:marLeft w:val="0"/>
                                          <w:marRight w:val="0"/>
                                          <w:marTop w:val="210"/>
                                          <w:marBottom w:val="210"/>
                                          <w:divBdr>
                                            <w:top w:val="none" w:sz="0" w:space="0" w:color="auto"/>
                                            <w:left w:val="none" w:sz="0" w:space="0" w:color="auto"/>
                                            <w:bottom w:val="none" w:sz="0" w:space="0" w:color="auto"/>
                                            <w:right w:val="none" w:sz="0" w:space="0" w:color="auto"/>
                                          </w:divBdr>
                                          <w:divsChild>
                                            <w:div w:id="1118914255">
                                              <w:marLeft w:val="480"/>
                                              <w:marRight w:val="0"/>
                                              <w:marTop w:val="0"/>
                                              <w:marBottom w:val="240"/>
                                              <w:divBdr>
                                                <w:top w:val="none" w:sz="0" w:space="0" w:color="auto"/>
                                                <w:left w:val="none" w:sz="0" w:space="0" w:color="auto"/>
                                                <w:bottom w:val="none" w:sz="0" w:space="0" w:color="auto"/>
                                                <w:right w:val="none" w:sz="0" w:space="0" w:color="auto"/>
                                              </w:divBdr>
                                            </w:div>
                                          </w:divsChild>
                                        </w:div>
                                        <w:div w:id="1591892334">
                                          <w:marLeft w:val="0"/>
                                          <w:marRight w:val="0"/>
                                          <w:marTop w:val="210"/>
                                          <w:marBottom w:val="0"/>
                                          <w:divBdr>
                                            <w:top w:val="none" w:sz="0" w:space="0" w:color="auto"/>
                                            <w:left w:val="none" w:sz="0" w:space="0" w:color="auto"/>
                                            <w:bottom w:val="none" w:sz="0" w:space="0" w:color="auto"/>
                                            <w:right w:val="none" w:sz="0" w:space="0" w:color="auto"/>
                                          </w:divBdr>
                                          <w:divsChild>
                                            <w:div w:id="326446749">
                                              <w:marLeft w:val="480"/>
                                              <w:marRight w:val="0"/>
                                              <w:marTop w:val="0"/>
                                              <w:marBottom w:val="240"/>
                                              <w:divBdr>
                                                <w:top w:val="none" w:sz="0" w:space="0" w:color="auto"/>
                                                <w:left w:val="none" w:sz="0" w:space="0" w:color="auto"/>
                                                <w:bottom w:val="none" w:sz="0" w:space="0" w:color="auto"/>
                                                <w:right w:val="none" w:sz="0" w:space="0" w:color="auto"/>
                                              </w:divBdr>
                                              <w:divsChild>
                                                <w:div w:id="1041175901">
                                                  <w:marLeft w:val="0"/>
                                                  <w:marRight w:val="0"/>
                                                  <w:marTop w:val="0"/>
                                                  <w:marBottom w:val="0"/>
                                                  <w:divBdr>
                                                    <w:top w:val="none" w:sz="0" w:space="0" w:color="auto"/>
                                                    <w:left w:val="none" w:sz="0" w:space="0" w:color="auto"/>
                                                    <w:bottom w:val="none" w:sz="0" w:space="0" w:color="auto"/>
                                                    <w:right w:val="none" w:sz="0" w:space="0" w:color="auto"/>
                                                  </w:divBdr>
                                                  <w:divsChild>
                                                    <w:div w:id="1805149161">
                                                      <w:marLeft w:val="0"/>
                                                      <w:marRight w:val="0"/>
                                                      <w:marTop w:val="210"/>
                                                      <w:marBottom w:val="210"/>
                                                      <w:divBdr>
                                                        <w:top w:val="none" w:sz="0" w:space="0" w:color="auto"/>
                                                        <w:left w:val="none" w:sz="0" w:space="0" w:color="auto"/>
                                                        <w:bottom w:val="none" w:sz="0" w:space="0" w:color="auto"/>
                                                        <w:right w:val="none" w:sz="0" w:space="0" w:color="auto"/>
                                                      </w:divBdr>
                                                      <w:divsChild>
                                                        <w:div w:id="65149196">
                                                          <w:marLeft w:val="480"/>
                                                          <w:marRight w:val="0"/>
                                                          <w:marTop w:val="0"/>
                                                          <w:marBottom w:val="240"/>
                                                          <w:divBdr>
                                                            <w:top w:val="none" w:sz="0" w:space="0" w:color="auto"/>
                                                            <w:left w:val="none" w:sz="0" w:space="0" w:color="auto"/>
                                                            <w:bottom w:val="none" w:sz="0" w:space="0" w:color="auto"/>
                                                            <w:right w:val="none" w:sz="0" w:space="0" w:color="auto"/>
                                                          </w:divBdr>
                                                          <w:divsChild>
                                                            <w:div w:id="1697002219">
                                                              <w:marLeft w:val="0"/>
                                                              <w:marRight w:val="0"/>
                                                              <w:marTop w:val="0"/>
                                                              <w:marBottom w:val="0"/>
                                                              <w:divBdr>
                                                                <w:top w:val="none" w:sz="0" w:space="0" w:color="auto"/>
                                                                <w:left w:val="none" w:sz="0" w:space="0" w:color="auto"/>
                                                                <w:bottom w:val="none" w:sz="0" w:space="0" w:color="auto"/>
                                                                <w:right w:val="none" w:sz="0" w:space="0" w:color="auto"/>
                                                              </w:divBdr>
                                                              <w:divsChild>
                                                                <w:div w:id="969094250">
                                                                  <w:marLeft w:val="0"/>
                                                                  <w:marRight w:val="0"/>
                                                                  <w:marTop w:val="210"/>
                                                                  <w:marBottom w:val="210"/>
                                                                  <w:divBdr>
                                                                    <w:top w:val="none" w:sz="0" w:space="0" w:color="auto"/>
                                                                    <w:left w:val="none" w:sz="0" w:space="0" w:color="auto"/>
                                                                    <w:bottom w:val="none" w:sz="0" w:space="0" w:color="auto"/>
                                                                    <w:right w:val="none" w:sz="0" w:space="0" w:color="auto"/>
                                                                  </w:divBdr>
                                                                  <w:divsChild>
                                                                    <w:div w:id="658506013">
                                                                      <w:marLeft w:val="480"/>
                                                                      <w:marRight w:val="0"/>
                                                                      <w:marTop w:val="0"/>
                                                                      <w:marBottom w:val="240"/>
                                                                      <w:divBdr>
                                                                        <w:top w:val="none" w:sz="0" w:space="0" w:color="auto"/>
                                                                        <w:left w:val="none" w:sz="0" w:space="0" w:color="auto"/>
                                                                        <w:bottom w:val="none" w:sz="0" w:space="0" w:color="auto"/>
                                                                        <w:right w:val="none" w:sz="0" w:space="0" w:color="auto"/>
                                                                      </w:divBdr>
                                                                    </w:div>
                                                                  </w:divsChild>
                                                                </w:div>
                                                                <w:div w:id="1028458169">
                                                                  <w:marLeft w:val="0"/>
                                                                  <w:marRight w:val="0"/>
                                                                  <w:marTop w:val="210"/>
                                                                  <w:marBottom w:val="210"/>
                                                                  <w:divBdr>
                                                                    <w:top w:val="none" w:sz="0" w:space="0" w:color="auto"/>
                                                                    <w:left w:val="none" w:sz="0" w:space="0" w:color="auto"/>
                                                                    <w:bottom w:val="none" w:sz="0" w:space="0" w:color="auto"/>
                                                                    <w:right w:val="none" w:sz="0" w:space="0" w:color="auto"/>
                                                                  </w:divBdr>
                                                                  <w:divsChild>
                                                                    <w:div w:id="1287851090">
                                                                      <w:marLeft w:val="480"/>
                                                                      <w:marRight w:val="0"/>
                                                                      <w:marTop w:val="0"/>
                                                                      <w:marBottom w:val="240"/>
                                                                      <w:divBdr>
                                                                        <w:top w:val="none" w:sz="0" w:space="0" w:color="auto"/>
                                                                        <w:left w:val="none" w:sz="0" w:space="0" w:color="auto"/>
                                                                        <w:bottom w:val="none" w:sz="0" w:space="0" w:color="auto"/>
                                                                        <w:right w:val="none" w:sz="0" w:space="0" w:color="auto"/>
                                                                      </w:divBdr>
                                                                    </w:div>
                                                                  </w:divsChild>
                                                                </w:div>
                                                                <w:div w:id="1743873134">
                                                                  <w:marLeft w:val="0"/>
                                                                  <w:marRight w:val="0"/>
                                                                  <w:marTop w:val="210"/>
                                                                  <w:marBottom w:val="0"/>
                                                                  <w:divBdr>
                                                                    <w:top w:val="none" w:sz="0" w:space="0" w:color="auto"/>
                                                                    <w:left w:val="none" w:sz="0" w:space="0" w:color="auto"/>
                                                                    <w:bottom w:val="none" w:sz="0" w:space="0" w:color="auto"/>
                                                                    <w:right w:val="none" w:sz="0" w:space="0" w:color="auto"/>
                                                                  </w:divBdr>
                                                                  <w:divsChild>
                                                                    <w:div w:id="214584728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13675911">
                                                      <w:marLeft w:val="0"/>
                                                      <w:marRight w:val="0"/>
                                                      <w:marTop w:val="210"/>
                                                      <w:marBottom w:val="210"/>
                                                      <w:divBdr>
                                                        <w:top w:val="none" w:sz="0" w:space="0" w:color="auto"/>
                                                        <w:left w:val="none" w:sz="0" w:space="0" w:color="auto"/>
                                                        <w:bottom w:val="none" w:sz="0" w:space="0" w:color="auto"/>
                                                        <w:right w:val="none" w:sz="0" w:space="0" w:color="auto"/>
                                                      </w:divBdr>
                                                      <w:divsChild>
                                                        <w:div w:id="82381968">
                                                          <w:marLeft w:val="480"/>
                                                          <w:marRight w:val="0"/>
                                                          <w:marTop w:val="0"/>
                                                          <w:marBottom w:val="240"/>
                                                          <w:divBdr>
                                                            <w:top w:val="none" w:sz="0" w:space="0" w:color="auto"/>
                                                            <w:left w:val="none" w:sz="0" w:space="0" w:color="auto"/>
                                                            <w:bottom w:val="none" w:sz="0" w:space="0" w:color="auto"/>
                                                            <w:right w:val="none" w:sz="0" w:space="0" w:color="auto"/>
                                                          </w:divBdr>
                                                        </w:div>
                                                      </w:divsChild>
                                                    </w:div>
                                                    <w:div w:id="472792192">
                                                      <w:marLeft w:val="0"/>
                                                      <w:marRight w:val="0"/>
                                                      <w:marTop w:val="210"/>
                                                      <w:marBottom w:val="210"/>
                                                      <w:divBdr>
                                                        <w:top w:val="none" w:sz="0" w:space="0" w:color="auto"/>
                                                        <w:left w:val="none" w:sz="0" w:space="0" w:color="auto"/>
                                                        <w:bottom w:val="none" w:sz="0" w:space="0" w:color="auto"/>
                                                        <w:right w:val="none" w:sz="0" w:space="0" w:color="auto"/>
                                                      </w:divBdr>
                                                      <w:divsChild>
                                                        <w:div w:id="74785935">
                                                          <w:marLeft w:val="480"/>
                                                          <w:marRight w:val="0"/>
                                                          <w:marTop w:val="0"/>
                                                          <w:marBottom w:val="240"/>
                                                          <w:divBdr>
                                                            <w:top w:val="none" w:sz="0" w:space="0" w:color="auto"/>
                                                            <w:left w:val="none" w:sz="0" w:space="0" w:color="auto"/>
                                                            <w:bottom w:val="none" w:sz="0" w:space="0" w:color="auto"/>
                                                            <w:right w:val="none" w:sz="0" w:space="0" w:color="auto"/>
                                                          </w:divBdr>
                                                        </w:div>
                                                      </w:divsChild>
                                                    </w:div>
                                                    <w:div w:id="1580360302">
                                                      <w:marLeft w:val="0"/>
                                                      <w:marRight w:val="0"/>
                                                      <w:marTop w:val="210"/>
                                                      <w:marBottom w:val="210"/>
                                                      <w:divBdr>
                                                        <w:top w:val="none" w:sz="0" w:space="0" w:color="auto"/>
                                                        <w:left w:val="none" w:sz="0" w:space="0" w:color="auto"/>
                                                        <w:bottom w:val="none" w:sz="0" w:space="0" w:color="auto"/>
                                                        <w:right w:val="none" w:sz="0" w:space="0" w:color="auto"/>
                                                      </w:divBdr>
                                                      <w:divsChild>
                                                        <w:div w:id="405809678">
                                                          <w:marLeft w:val="480"/>
                                                          <w:marRight w:val="0"/>
                                                          <w:marTop w:val="0"/>
                                                          <w:marBottom w:val="240"/>
                                                          <w:divBdr>
                                                            <w:top w:val="none" w:sz="0" w:space="0" w:color="auto"/>
                                                            <w:left w:val="none" w:sz="0" w:space="0" w:color="auto"/>
                                                            <w:bottom w:val="none" w:sz="0" w:space="0" w:color="auto"/>
                                                            <w:right w:val="none" w:sz="0" w:space="0" w:color="auto"/>
                                                          </w:divBdr>
                                                        </w:div>
                                                      </w:divsChild>
                                                    </w:div>
                                                    <w:div w:id="1256742556">
                                                      <w:marLeft w:val="0"/>
                                                      <w:marRight w:val="0"/>
                                                      <w:marTop w:val="210"/>
                                                      <w:marBottom w:val="0"/>
                                                      <w:divBdr>
                                                        <w:top w:val="none" w:sz="0" w:space="0" w:color="auto"/>
                                                        <w:left w:val="none" w:sz="0" w:space="0" w:color="auto"/>
                                                        <w:bottom w:val="none" w:sz="0" w:space="0" w:color="auto"/>
                                                        <w:right w:val="none" w:sz="0" w:space="0" w:color="auto"/>
                                                      </w:divBdr>
                                                      <w:divsChild>
                                                        <w:div w:id="76037241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890981">
                              <w:marLeft w:val="0"/>
                              <w:marRight w:val="0"/>
                              <w:marTop w:val="210"/>
                              <w:marBottom w:val="210"/>
                              <w:divBdr>
                                <w:top w:val="none" w:sz="0" w:space="0" w:color="auto"/>
                                <w:left w:val="none" w:sz="0" w:space="0" w:color="auto"/>
                                <w:bottom w:val="none" w:sz="0" w:space="0" w:color="auto"/>
                                <w:right w:val="none" w:sz="0" w:space="0" w:color="auto"/>
                              </w:divBdr>
                              <w:divsChild>
                                <w:div w:id="1154293601">
                                  <w:marLeft w:val="480"/>
                                  <w:marRight w:val="0"/>
                                  <w:marTop w:val="0"/>
                                  <w:marBottom w:val="240"/>
                                  <w:divBdr>
                                    <w:top w:val="none" w:sz="0" w:space="0" w:color="auto"/>
                                    <w:left w:val="none" w:sz="0" w:space="0" w:color="auto"/>
                                    <w:bottom w:val="none" w:sz="0" w:space="0" w:color="auto"/>
                                    <w:right w:val="none" w:sz="0" w:space="0" w:color="auto"/>
                                  </w:divBdr>
                                </w:div>
                              </w:divsChild>
                            </w:div>
                            <w:div w:id="909727390">
                              <w:marLeft w:val="0"/>
                              <w:marRight w:val="0"/>
                              <w:marTop w:val="210"/>
                              <w:marBottom w:val="0"/>
                              <w:divBdr>
                                <w:top w:val="none" w:sz="0" w:space="0" w:color="auto"/>
                                <w:left w:val="none" w:sz="0" w:space="0" w:color="auto"/>
                                <w:bottom w:val="none" w:sz="0" w:space="0" w:color="auto"/>
                                <w:right w:val="none" w:sz="0" w:space="0" w:color="auto"/>
                              </w:divBdr>
                              <w:divsChild>
                                <w:div w:id="106865299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41842222">
                  <w:marLeft w:val="0"/>
                  <w:marRight w:val="0"/>
                  <w:marTop w:val="210"/>
                  <w:marBottom w:val="210"/>
                  <w:divBdr>
                    <w:top w:val="none" w:sz="0" w:space="0" w:color="auto"/>
                    <w:left w:val="none" w:sz="0" w:space="0" w:color="auto"/>
                    <w:bottom w:val="none" w:sz="0" w:space="0" w:color="auto"/>
                    <w:right w:val="none" w:sz="0" w:space="0" w:color="auto"/>
                  </w:divBdr>
                  <w:divsChild>
                    <w:div w:id="1951622463">
                      <w:marLeft w:val="480"/>
                      <w:marRight w:val="0"/>
                      <w:marTop w:val="0"/>
                      <w:marBottom w:val="240"/>
                      <w:divBdr>
                        <w:top w:val="none" w:sz="0" w:space="0" w:color="auto"/>
                        <w:left w:val="none" w:sz="0" w:space="0" w:color="auto"/>
                        <w:bottom w:val="none" w:sz="0" w:space="0" w:color="auto"/>
                        <w:right w:val="none" w:sz="0" w:space="0" w:color="auto"/>
                      </w:divBdr>
                      <w:divsChild>
                        <w:div w:id="125857756">
                          <w:marLeft w:val="0"/>
                          <w:marRight w:val="0"/>
                          <w:marTop w:val="0"/>
                          <w:marBottom w:val="0"/>
                          <w:divBdr>
                            <w:top w:val="none" w:sz="0" w:space="0" w:color="auto"/>
                            <w:left w:val="none" w:sz="0" w:space="0" w:color="auto"/>
                            <w:bottom w:val="none" w:sz="0" w:space="0" w:color="auto"/>
                            <w:right w:val="none" w:sz="0" w:space="0" w:color="auto"/>
                          </w:divBdr>
                          <w:divsChild>
                            <w:div w:id="1145122235">
                              <w:marLeft w:val="0"/>
                              <w:marRight w:val="0"/>
                              <w:marTop w:val="210"/>
                              <w:marBottom w:val="210"/>
                              <w:divBdr>
                                <w:top w:val="none" w:sz="0" w:space="0" w:color="auto"/>
                                <w:left w:val="none" w:sz="0" w:space="0" w:color="auto"/>
                                <w:bottom w:val="none" w:sz="0" w:space="0" w:color="auto"/>
                                <w:right w:val="none" w:sz="0" w:space="0" w:color="auto"/>
                              </w:divBdr>
                              <w:divsChild>
                                <w:div w:id="122891469">
                                  <w:marLeft w:val="480"/>
                                  <w:marRight w:val="0"/>
                                  <w:marTop w:val="0"/>
                                  <w:marBottom w:val="240"/>
                                  <w:divBdr>
                                    <w:top w:val="none" w:sz="0" w:space="0" w:color="auto"/>
                                    <w:left w:val="none" w:sz="0" w:space="0" w:color="auto"/>
                                    <w:bottom w:val="none" w:sz="0" w:space="0" w:color="auto"/>
                                    <w:right w:val="none" w:sz="0" w:space="0" w:color="auto"/>
                                  </w:divBdr>
                                </w:div>
                              </w:divsChild>
                            </w:div>
                            <w:div w:id="724066284">
                              <w:marLeft w:val="0"/>
                              <w:marRight w:val="0"/>
                              <w:marTop w:val="210"/>
                              <w:marBottom w:val="0"/>
                              <w:divBdr>
                                <w:top w:val="none" w:sz="0" w:space="0" w:color="auto"/>
                                <w:left w:val="none" w:sz="0" w:space="0" w:color="auto"/>
                                <w:bottom w:val="none" w:sz="0" w:space="0" w:color="auto"/>
                                <w:right w:val="none" w:sz="0" w:space="0" w:color="auto"/>
                              </w:divBdr>
                              <w:divsChild>
                                <w:div w:id="134761171">
                                  <w:marLeft w:val="480"/>
                                  <w:marRight w:val="0"/>
                                  <w:marTop w:val="0"/>
                                  <w:marBottom w:val="240"/>
                                  <w:divBdr>
                                    <w:top w:val="none" w:sz="0" w:space="0" w:color="auto"/>
                                    <w:left w:val="none" w:sz="0" w:space="0" w:color="auto"/>
                                    <w:bottom w:val="none" w:sz="0" w:space="0" w:color="auto"/>
                                    <w:right w:val="none" w:sz="0" w:space="0" w:color="auto"/>
                                  </w:divBdr>
                                  <w:divsChild>
                                    <w:div w:id="1158039937">
                                      <w:marLeft w:val="0"/>
                                      <w:marRight w:val="0"/>
                                      <w:marTop w:val="0"/>
                                      <w:marBottom w:val="0"/>
                                      <w:divBdr>
                                        <w:top w:val="none" w:sz="0" w:space="0" w:color="auto"/>
                                        <w:left w:val="none" w:sz="0" w:space="0" w:color="auto"/>
                                        <w:bottom w:val="none" w:sz="0" w:space="0" w:color="auto"/>
                                        <w:right w:val="none" w:sz="0" w:space="0" w:color="auto"/>
                                      </w:divBdr>
                                      <w:divsChild>
                                        <w:div w:id="97605810">
                                          <w:marLeft w:val="0"/>
                                          <w:marRight w:val="0"/>
                                          <w:marTop w:val="0"/>
                                          <w:marBottom w:val="0"/>
                                          <w:divBdr>
                                            <w:top w:val="none" w:sz="0" w:space="0" w:color="auto"/>
                                            <w:left w:val="none" w:sz="0" w:space="0" w:color="auto"/>
                                            <w:bottom w:val="none" w:sz="0" w:space="0" w:color="auto"/>
                                            <w:right w:val="none" w:sz="0" w:space="0" w:color="auto"/>
                                          </w:divBdr>
                                          <w:divsChild>
                                            <w:div w:id="164215454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9009645">
                  <w:marLeft w:val="0"/>
                  <w:marRight w:val="0"/>
                  <w:marTop w:val="210"/>
                  <w:marBottom w:val="0"/>
                  <w:divBdr>
                    <w:top w:val="none" w:sz="0" w:space="0" w:color="auto"/>
                    <w:left w:val="none" w:sz="0" w:space="0" w:color="auto"/>
                    <w:bottom w:val="none" w:sz="0" w:space="0" w:color="auto"/>
                    <w:right w:val="none" w:sz="0" w:space="0" w:color="auto"/>
                  </w:divBdr>
                  <w:divsChild>
                    <w:div w:id="1277835714">
                      <w:marLeft w:val="480"/>
                      <w:marRight w:val="0"/>
                      <w:marTop w:val="0"/>
                      <w:marBottom w:val="240"/>
                      <w:divBdr>
                        <w:top w:val="none" w:sz="0" w:space="0" w:color="auto"/>
                        <w:left w:val="none" w:sz="0" w:space="0" w:color="auto"/>
                        <w:bottom w:val="none" w:sz="0" w:space="0" w:color="auto"/>
                        <w:right w:val="none" w:sz="0" w:space="0" w:color="auto"/>
                      </w:divBdr>
                      <w:divsChild>
                        <w:div w:id="496924319">
                          <w:marLeft w:val="0"/>
                          <w:marRight w:val="0"/>
                          <w:marTop w:val="0"/>
                          <w:marBottom w:val="0"/>
                          <w:divBdr>
                            <w:top w:val="none" w:sz="0" w:space="0" w:color="auto"/>
                            <w:left w:val="none" w:sz="0" w:space="0" w:color="auto"/>
                            <w:bottom w:val="none" w:sz="0" w:space="0" w:color="auto"/>
                            <w:right w:val="none" w:sz="0" w:space="0" w:color="auto"/>
                          </w:divBdr>
                          <w:divsChild>
                            <w:div w:id="487792380">
                              <w:marLeft w:val="0"/>
                              <w:marRight w:val="0"/>
                              <w:marTop w:val="210"/>
                              <w:marBottom w:val="210"/>
                              <w:divBdr>
                                <w:top w:val="none" w:sz="0" w:space="0" w:color="auto"/>
                                <w:left w:val="none" w:sz="0" w:space="0" w:color="auto"/>
                                <w:bottom w:val="none" w:sz="0" w:space="0" w:color="auto"/>
                                <w:right w:val="none" w:sz="0" w:space="0" w:color="auto"/>
                              </w:divBdr>
                              <w:divsChild>
                                <w:div w:id="2076582234">
                                  <w:marLeft w:val="480"/>
                                  <w:marRight w:val="0"/>
                                  <w:marTop w:val="0"/>
                                  <w:marBottom w:val="240"/>
                                  <w:divBdr>
                                    <w:top w:val="none" w:sz="0" w:space="0" w:color="auto"/>
                                    <w:left w:val="none" w:sz="0" w:space="0" w:color="auto"/>
                                    <w:bottom w:val="none" w:sz="0" w:space="0" w:color="auto"/>
                                    <w:right w:val="none" w:sz="0" w:space="0" w:color="auto"/>
                                  </w:divBdr>
                                </w:div>
                              </w:divsChild>
                            </w:div>
                            <w:div w:id="1349142840">
                              <w:marLeft w:val="0"/>
                              <w:marRight w:val="0"/>
                              <w:marTop w:val="210"/>
                              <w:marBottom w:val="210"/>
                              <w:divBdr>
                                <w:top w:val="none" w:sz="0" w:space="0" w:color="auto"/>
                                <w:left w:val="none" w:sz="0" w:space="0" w:color="auto"/>
                                <w:bottom w:val="none" w:sz="0" w:space="0" w:color="auto"/>
                                <w:right w:val="none" w:sz="0" w:space="0" w:color="auto"/>
                              </w:divBdr>
                              <w:divsChild>
                                <w:div w:id="1310750407">
                                  <w:marLeft w:val="480"/>
                                  <w:marRight w:val="0"/>
                                  <w:marTop w:val="0"/>
                                  <w:marBottom w:val="240"/>
                                  <w:divBdr>
                                    <w:top w:val="none" w:sz="0" w:space="0" w:color="auto"/>
                                    <w:left w:val="none" w:sz="0" w:space="0" w:color="auto"/>
                                    <w:bottom w:val="none" w:sz="0" w:space="0" w:color="auto"/>
                                    <w:right w:val="none" w:sz="0" w:space="0" w:color="auto"/>
                                  </w:divBdr>
                                  <w:divsChild>
                                    <w:div w:id="1927106321">
                                      <w:marLeft w:val="0"/>
                                      <w:marRight w:val="0"/>
                                      <w:marTop w:val="0"/>
                                      <w:marBottom w:val="0"/>
                                      <w:divBdr>
                                        <w:top w:val="none" w:sz="0" w:space="0" w:color="auto"/>
                                        <w:left w:val="none" w:sz="0" w:space="0" w:color="auto"/>
                                        <w:bottom w:val="none" w:sz="0" w:space="0" w:color="auto"/>
                                        <w:right w:val="none" w:sz="0" w:space="0" w:color="auto"/>
                                      </w:divBdr>
                                      <w:divsChild>
                                        <w:div w:id="1042098944">
                                          <w:marLeft w:val="0"/>
                                          <w:marRight w:val="0"/>
                                          <w:marTop w:val="210"/>
                                          <w:marBottom w:val="210"/>
                                          <w:divBdr>
                                            <w:top w:val="none" w:sz="0" w:space="0" w:color="auto"/>
                                            <w:left w:val="none" w:sz="0" w:space="0" w:color="auto"/>
                                            <w:bottom w:val="none" w:sz="0" w:space="0" w:color="auto"/>
                                            <w:right w:val="none" w:sz="0" w:space="0" w:color="auto"/>
                                          </w:divBdr>
                                          <w:divsChild>
                                            <w:div w:id="996230257">
                                              <w:marLeft w:val="480"/>
                                              <w:marRight w:val="0"/>
                                              <w:marTop w:val="0"/>
                                              <w:marBottom w:val="240"/>
                                              <w:divBdr>
                                                <w:top w:val="none" w:sz="0" w:space="0" w:color="auto"/>
                                                <w:left w:val="none" w:sz="0" w:space="0" w:color="auto"/>
                                                <w:bottom w:val="none" w:sz="0" w:space="0" w:color="auto"/>
                                                <w:right w:val="none" w:sz="0" w:space="0" w:color="auto"/>
                                              </w:divBdr>
                                            </w:div>
                                          </w:divsChild>
                                        </w:div>
                                        <w:div w:id="222717488">
                                          <w:marLeft w:val="0"/>
                                          <w:marRight w:val="0"/>
                                          <w:marTop w:val="210"/>
                                          <w:marBottom w:val="0"/>
                                          <w:divBdr>
                                            <w:top w:val="none" w:sz="0" w:space="0" w:color="auto"/>
                                            <w:left w:val="none" w:sz="0" w:space="0" w:color="auto"/>
                                            <w:bottom w:val="none" w:sz="0" w:space="0" w:color="auto"/>
                                            <w:right w:val="none" w:sz="0" w:space="0" w:color="auto"/>
                                          </w:divBdr>
                                          <w:divsChild>
                                            <w:div w:id="111012614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20131191">
                              <w:marLeft w:val="0"/>
                              <w:marRight w:val="0"/>
                              <w:marTop w:val="210"/>
                              <w:marBottom w:val="210"/>
                              <w:divBdr>
                                <w:top w:val="none" w:sz="0" w:space="0" w:color="auto"/>
                                <w:left w:val="none" w:sz="0" w:space="0" w:color="auto"/>
                                <w:bottom w:val="none" w:sz="0" w:space="0" w:color="auto"/>
                                <w:right w:val="none" w:sz="0" w:space="0" w:color="auto"/>
                              </w:divBdr>
                              <w:divsChild>
                                <w:div w:id="290668067">
                                  <w:marLeft w:val="480"/>
                                  <w:marRight w:val="0"/>
                                  <w:marTop w:val="0"/>
                                  <w:marBottom w:val="240"/>
                                  <w:divBdr>
                                    <w:top w:val="none" w:sz="0" w:space="0" w:color="auto"/>
                                    <w:left w:val="none" w:sz="0" w:space="0" w:color="auto"/>
                                    <w:bottom w:val="none" w:sz="0" w:space="0" w:color="auto"/>
                                    <w:right w:val="none" w:sz="0" w:space="0" w:color="auto"/>
                                  </w:divBdr>
                                </w:div>
                              </w:divsChild>
                            </w:div>
                            <w:div w:id="2018579421">
                              <w:marLeft w:val="0"/>
                              <w:marRight w:val="0"/>
                              <w:marTop w:val="210"/>
                              <w:marBottom w:val="0"/>
                              <w:divBdr>
                                <w:top w:val="none" w:sz="0" w:space="0" w:color="auto"/>
                                <w:left w:val="none" w:sz="0" w:space="0" w:color="auto"/>
                                <w:bottom w:val="none" w:sz="0" w:space="0" w:color="auto"/>
                                <w:right w:val="none" w:sz="0" w:space="0" w:color="auto"/>
                              </w:divBdr>
                              <w:divsChild>
                                <w:div w:id="139207333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263720">
          <w:marLeft w:val="0"/>
          <w:marRight w:val="0"/>
          <w:marTop w:val="480"/>
          <w:marBottom w:val="60"/>
          <w:divBdr>
            <w:top w:val="none" w:sz="0" w:space="0" w:color="auto"/>
            <w:left w:val="none" w:sz="0" w:space="0" w:color="auto"/>
            <w:bottom w:val="none" w:sz="0" w:space="0" w:color="auto"/>
            <w:right w:val="none" w:sz="0" w:space="0" w:color="auto"/>
          </w:divBdr>
        </w:div>
        <w:div w:id="726412986">
          <w:marLeft w:val="0"/>
          <w:marRight w:val="0"/>
          <w:marTop w:val="0"/>
          <w:marBottom w:val="0"/>
          <w:divBdr>
            <w:top w:val="none" w:sz="0" w:space="0" w:color="auto"/>
            <w:left w:val="none" w:sz="0" w:space="0" w:color="auto"/>
            <w:bottom w:val="none" w:sz="0" w:space="0" w:color="auto"/>
            <w:right w:val="none" w:sz="0" w:space="0" w:color="auto"/>
          </w:divBdr>
          <w:divsChild>
            <w:div w:id="254017927">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884178500">
      <w:bodyDiv w:val="1"/>
      <w:marLeft w:val="0"/>
      <w:marRight w:val="0"/>
      <w:marTop w:val="0"/>
      <w:marBottom w:val="0"/>
      <w:divBdr>
        <w:top w:val="none" w:sz="0" w:space="0" w:color="auto"/>
        <w:left w:val="none" w:sz="0" w:space="0" w:color="auto"/>
        <w:bottom w:val="none" w:sz="0" w:space="0" w:color="auto"/>
        <w:right w:val="none" w:sz="0" w:space="0" w:color="auto"/>
      </w:divBdr>
      <w:divsChild>
        <w:div w:id="1344896770">
          <w:marLeft w:val="0"/>
          <w:marRight w:val="0"/>
          <w:marTop w:val="480"/>
          <w:marBottom w:val="60"/>
          <w:divBdr>
            <w:top w:val="none" w:sz="0" w:space="0" w:color="auto"/>
            <w:left w:val="none" w:sz="0" w:space="0" w:color="auto"/>
            <w:bottom w:val="none" w:sz="0" w:space="0" w:color="auto"/>
            <w:right w:val="none" w:sz="0" w:space="0" w:color="auto"/>
          </w:divBdr>
        </w:div>
        <w:div w:id="619265036">
          <w:marLeft w:val="0"/>
          <w:marRight w:val="0"/>
          <w:marTop w:val="0"/>
          <w:marBottom w:val="0"/>
          <w:divBdr>
            <w:top w:val="none" w:sz="0" w:space="0" w:color="auto"/>
            <w:left w:val="none" w:sz="0" w:space="0" w:color="auto"/>
            <w:bottom w:val="none" w:sz="0" w:space="0" w:color="auto"/>
            <w:right w:val="none" w:sz="0" w:space="0" w:color="auto"/>
          </w:divBdr>
        </w:div>
      </w:divsChild>
    </w:div>
    <w:div w:id="891772444">
      <w:bodyDiv w:val="1"/>
      <w:marLeft w:val="0"/>
      <w:marRight w:val="0"/>
      <w:marTop w:val="0"/>
      <w:marBottom w:val="0"/>
      <w:divBdr>
        <w:top w:val="none" w:sz="0" w:space="0" w:color="auto"/>
        <w:left w:val="none" w:sz="0" w:space="0" w:color="auto"/>
        <w:bottom w:val="none" w:sz="0" w:space="0" w:color="auto"/>
        <w:right w:val="none" w:sz="0" w:space="0" w:color="auto"/>
      </w:divBdr>
      <w:divsChild>
        <w:div w:id="717627723">
          <w:marLeft w:val="0"/>
          <w:marRight w:val="0"/>
          <w:marTop w:val="480"/>
          <w:marBottom w:val="60"/>
          <w:divBdr>
            <w:top w:val="none" w:sz="0" w:space="0" w:color="auto"/>
            <w:left w:val="none" w:sz="0" w:space="0" w:color="auto"/>
            <w:bottom w:val="none" w:sz="0" w:space="0" w:color="auto"/>
            <w:right w:val="none" w:sz="0" w:space="0" w:color="auto"/>
          </w:divBdr>
        </w:div>
        <w:div w:id="1154101661">
          <w:marLeft w:val="0"/>
          <w:marRight w:val="0"/>
          <w:marTop w:val="0"/>
          <w:marBottom w:val="0"/>
          <w:divBdr>
            <w:top w:val="none" w:sz="0" w:space="0" w:color="auto"/>
            <w:left w:val="none" w:sz="0" w:space="0" w:color="auto"/>
            <w:bottom w:val="none" w:sz="0" w:space="0" w:color="auto"/>
            <w:right w:val="none" w:sz="0" w:space="0" w:color="auto"/>
          </w:divBdr>
        </w:div>
        <w:div w:id="1851600707">
          <w:marLeft w:val="0"/>
          <w:marRight w:val="0"/>
          <w:marTop w:val="480"/>
          <w:marBottom w:val="60"/>
          <w:divBdr>
            <w:top w:val="none" w:sz="0" w:space="0" w:color="auto"/>
            <w:left w:val="none" w:sz="0" w:space="0" w:color="auto"/>
            <w:bottom w:val="none" w:sz="0" w:space="0" w:color="auto"/>
            <w:right w:val="none" w:sz="0" w:space="0" w:color="auto"/>
          </w:divBdr>
        </w:div>
        <w:div w:id="1080061894">
          <w:marLeft w:val="0"/>
          <w:marRight w:val="0"/>
          <w:marTop w:val="0"/>
          <w:marBottom w:val="0"/>
          <w:divBdr>
            <w:top w:val="none" w:sz="0" w:space="0" w:color="auto"/>
            <w:left w:val="none" w:sz="0" w:space="0" w:color="auto"/>
            <w:bottom w:val="none" w:sz="0" w:space="0" w:color="auto"/>
            <w:right w:val="none" w:sz="0" w:space="0" w:color="auto"/>
          </w:divBdr>
        </w:div>
        <w:div w:id="716246017">
          <w:marLeft w:val="0"/>
          <w:marRight w:val="0"/>
          <w:marTop w:val="480"/>
          <w:marBottom w:val="60"/>
          <w:divBdr>
            <w:top w:val="none" w:sz="0" w:space="0" w:color="auto"/>
            <w:left w:val="none" w:sz="0" w:space="0" w:color="auto"/>
            <w:bottom w:val="none" w:sz="0" w:space="0" w:color="auto"/>
            <w:right w:val="none" w:sz="0" w:space="0" w:color="auto"/>
          </w:divBdr>
        </w:div>
        <w:div w:id="700319711">
          <w:marLeft w:val="0"/>
          <w:marRight w:val="0"/>
          <w:marTop w:val="0"/>
          <w:marBottom w:val="0"/>
          <w:divBdr>
            <w:top w:val="none" w:sz="0" w:space="0" w:color="auto"/>
            <w:left w:val="none" w:sz="0" w:space="0" w:color="auto"/>
            <w:bottom w:val="none" w:sz="0" w:space="0" w:color="auto"/>
            <w:right w:val="none" w:sz="0" w:space="0" w:color="auto"/>
          </w:divBdr>
          <w:divsChild>
            <w:div w:id="1774010463">
              <w:marLeft w:val="0"/>
              <w:marRight w:val="0"/>
              <w:marTop w:val="0"/>
              <w:marBottom w:val="0"/>
              <w:divBdr>
                <w:top w:val="none" w:sz="0" w:space="0" w:color="auto"/>
                <w:left w:val="none" w:sz="0" w:space="0" w:color="auto"/>
                <w:bottom w:val="none" w:sz="0" w:space="0" w:color="auto"/>
                <w:right w:val="none" w:sz="0" w:space="0" w:color="auto"/>
              </w:divBdr>
              <w:divsChild>
                <w:div w:id="1588072872">
                  <w:marLeft w:val="0"/>
                  <w:marRight w:val="0"/>
                  <w:marTop w:val="210"/>
                  <w:marBottom w:val="210"/>
                  <w:divBdr>
                    <w:top w:val="none" w:sz="0" w:space="0" w:color="auto"/>
                    <w:left w:val="none" w:sz="0" w:space="0" w:color="auto"/>
                    <w:bottom w:val="none" w:sz="0" w:space="0" w:color="auto"/>
                    <w:right w:val="none" w:sz="0" w:space="0" w:color="auto"/>
                  </w:divBdr>
                  <w:divsChild>
                    <w:div w:id="2025941218">
                      <w:marLeft w:val="480"/>
                      <w:marRight w:val="0"/>
                      <w:marTop w:val="0"/>
                      <w:marBottom w:val="240"/>
                      <w:divBdr>
                        <w:top w:val="none" w:sz="0" w:space="0" w:color="auto"/>
                        <w:left w:val="none" w:sz="0" w:space="0" w:color="auto"/>
                        <w:bottom w:val="none" w:sz="0" w:space="0" w:color="auto"/>
                        <w:right w:val="none" w:sz="0" w:space="0" w:color="auto"/>
                      </w:divBdr>
                      <w:divsChild>
                        <w:div w:id="1793476412">
                          <w:marLeft w:val="0"/>
                          <w:marRight w:val="0"/>
                          <w:marTop w:val="0"/>
                          <w:marBottom w:val="0"/>
                          <w:divBdr>
                            <w:top w:val="none" w:sz="0" w:space="0" w:color="auto"/>
                            <w:left w:val="none" w:sz="0" w:space="0" w:color="auto"/>
                            <w:bottom w:val="none" w:sz="0" w:space="0" w:color="auto"/>
                            <w:right w:val="none" w:sz="0" w:space="0" w:color="auto"/>
                          </w:divBdr>
                          <w:divsChild>
                            <w:div w:id="1410956419">
                              <w:marLeft w:val="0"/>
                              <w:marRight w:val="0"/>
                              <w:marTop w:val="210"/>
                              <w:marBottom w:val="210"/>
                              <w:divBdr>
                                <w:top w:val="none" w:sz="0" w:space="0" w:color="auto"/>
                                <w:left w:val="none" w:sz="0" w:space="0" w:color="auto"/>
                                <w:bottom w:val="none" w:sz="0" w:space="0" w:color="auto"/>
                                <w:right w:val="none" w:sz="0" w:space="0" w:color="auto"/>
                              </w:divBdr>
                              <w:divsChild>
                                <w:div w:id="317272653">
                                  <w:marLeft w:val="480"/>
                                  <w:marRight w:val="0"/>
                                  <w:marTop w:val="0"/>
                                  <w:marBottom w:val="240"/>
                                  <w:divBdr>
                                    <w:top w:val="none" w:sz="0" w:space="0" w:color="auto"/>
                                    <w:left w:val="none" w:sz="0" w:space="0" w:color="auto"/>
                                    <w:bottom w:val="none" w:sz="0" w:space="0" w:color="auto"/>
                                    <w:right w:val="none" w:sz="0" w:space="0" w:color="auto"/>
                                  </w:divBdr>
                                </w:div>
                              </w:divsChild>
                            </w:div>
                            <w:div w:id="1485968150">
                              <w:marLeft w:val="0"/>
                              <w:marRight w:val="0"/>
                              <w:marTop w:val="210"/>
                              <w:marBottom w:val="210"/>
                              <w:divBdr>
                                <w:top w:val="none" w:sz="0" w:space="0" w:color="auto"/>
                                <w:left w:val="none" w:sz="0" w:space="0" w:color="auto"/>
                                <w:bottom w:val="none" w:sz="0" w:space="0" w:color="auto"/>
                                <w:right w:val="none" w:sz="0" w:space="0" w:color="auto"/>
                              </w:divBdr>
                              <w:divsChild>
                                <w:div w:id="1735540332">
                                  <w:marLeft w:val="480"/>
                                  <w:marRight w:val="0"/>
                                  <w:marTop w:val="0"/>
                                  <w:marBottom w:val="240"/>
                                  <w:divBdr>
                                    <w:top w:val="none" w:sz="0" w:space="0" w:color="auto"/>
                                    <w:left w:val="none" w:sz="0" w:space="0" w:color="auto"/>
                                    <w:bottom w:val="none" w:sz="0" w:space="0" w:color="auto"/>
                                    <w:right w:val="none" w:sz="0" w:space="0" w:color="auto"/>
                                  </w:divBdr>
                                </w:div>
                              </w:divsChild>
                            </w:div>
                            <w:div w:id="128596652">
                              <w:marLeft w:val="0"/>
                              <w:marRight w:val="0"/>
                              <w:marTop w:val="210"/>
                              <w:marBottom w:val="210"/>
                              <w:divBdr>
                                <w:top w:val="none" w:sz="0" w:space="0" w:color="auto"/>
                                <w:left w:val="none" w:sz="0" w:space="0" w:color="auto"/>
                                <w:bottom w:val="none" w:sz="0" w:space="0" w:color="auto"/>
                                <w:right w:val="none" w:sz="0" w:space="0" w:color="auto"/>
                              </w:divBdr>
                              <w:divsChild>
                                <w:div w:id="564609989">
                                  <w:marLeft w:val="480"/>
                                  <w:marRight w:val="0"/>
                                  <w:marTop w:val="0"/>
                                  <w:marBottom w:val="240"/>
                                  <w:divBdr>
                                    <w:top w:val="none" w:sz="0" w:space="0" w:color="auto"/>
                                    <w:left w:val="none" w:sz="0" w:space="0" w:color="auto"/>
                                    <w:bottom w:val="none" w:sz="0" w:space="0" w:color="auto"/>
                                    <w:right w:val="none" w:sz="0" w:space="0" w:color="auto"/>
                                  </w:divBdr>
                                  <w:divsChild>
                                    <w:div w:id="1793400004">
                                      <w:marLeft w:val="0"/>
                                      <w:marRight w:val="0"/>
                                      <w:marTop w:val="0"/>
                                      <w:marBottom w:val="0"/>
                                      <w:divBdr>
                                        <w:top w:val="none" w:sz="0" w:space="0" w:color="auto"/>
                                        <w:left w:val="none" w:sz="0" w:space="0" w:color="auto"/>
                                        <w:bottom w:val="none" w:sz="0" w:space="0" w:color="auto"/>
                                        <w:right w:val="none" w:sz="0" w:space="0" w:color="auto"/>
                                      </w:divBdr>
                                      <w:divsChild>
                                        <w:div w:id="642201092">
                                          <w:marLeft w:val="0"/>
                                          <w:marRight w:val="0"/>
                                          <w:marTop w:val="210"/>
                                          <w:marBottom w:val="210"/>
                                          <w:divBdr>
                                            <w:top w:val="none" w:sz="0" w:space="0" w:color="auto"/>
                                            <w:left w:val="none" w:sz="0" w:space="0" w:color="auto"/>
                                            <w:bottom w:val="none" w:sz="0" w:space="0" w:color="auto"/>
                                            <w:right w:val="none" w:sz="0" w:space="0" w:color="auto"/>
                                          </w:divBdr>
                                          <w:divsChild>
                                            <w:div w:id="584150865">
                                              <w:marLeft w:val="480"/>
                                              <w:marRight w:val="0"/>
                                              <w:marTop w:val="0"/>
                                              <w:marBottom w:val="240"/>
                                              <w:divBdr>
                                                <w:top w:val="none" w:sz="0" w:space="0" w:color="auto"/>
                                                <w:left w:val="none" w:sz="0" w:space="0" w:color="auto"/>
                                                <w:bottom w:val="none" w:sz="0" w:space="0" w:color="auto"/>
                                                <w:right w:val="none" w:sz="0" w:space="0" w:color="auto"/>
                                              </w:divBdr>
                                              <w:divsChild>
                                                <w:div w:id="151528011">
                                                  <w:marLeft w:val="0"/>
                                                  <w:marRight w:val="0"/>
                                                  <w:marTop w:val="0"/>
                                                  <w:marBottom w:val="0"/>
                                                  <w:divBdr>
                                                    <w:top w:val="none" w:sz="0" w:space="0" w:color="auto"/>
                                                    <w:left w:val="none" w:sz="0" w:space="0" w:color="auto"/>
                                                    <w:bottom w:val="none" w:sz="0" w:space="0" w:color="auto"/>
                                                    <w:right w:val="none" w:sz="0" w:space="0" w:color="auto"/>
                                                  </w:divBdr>
                                                  <w:divsChild>
                                                    <w:div w:id="1262643471">
                                                      <w:marLeft w:val="0"/>
                                                      <w:marRight w:val="0"/>
                                                      <w:marTop w:val="210"/>
                                                      <w:marBottom w:val="210"/>
                                                      <w:divBdr>
                                                        <w:top w:val="none" w:sz="0" w:space="0" w:color="auto"/>
                                                        <w:left w:val="none" w:sz="0" w:space="0" w:color="auto"/>
                                                        <w:bottom w:val="none" w:sz="0" w:space="0" w:color="auto"/>
                                                        <w:right w:val="none" w:sz="0" w:space="0" w:color="auto"/>
                                                      </w:divBdr>
                                                      <w:divsChild>
                                                        <w:div w:id="992219956">
                                                          <w:marLeft w:val="480"/>
                                                          <w:marRight w:val="0"/>
                                                          <w:marTop w:val="0"/>
                                                          <w:marBottom w:val="240"/>
                                                          <w:divBdr>
                                                            <w:top w:val="none" w:sz="0" w:space="0" w:color="auto"/>
                                                            <w:left w:val="none" w:sz="0" w:space="0" w:color="auto"/>
                                                            <w:bottom w:val="none" w:sz="0" w:space="0" w:color="auto"/>
                                                            <w:right w:val="none" w:sz="0" w:space="0" w:color="auto"/>
                                                          </w:divBdr>
                                                        </w:div>
                                                      </w:divsChild>
                                                    </w:div>
                                                    <w:div w:id="250166633">
                                                      <w:marLeft w:val="0"/>
                                                      <w:marRight w:val="0"/>
                                                      <w:marTop w:val="210"/>
                                                      <w:marBottom w:val="0"/>
                                                      <w:divBdr>
                                                        <w:top w:val="none" w:sz="0" w:space="0" w:color="auto"/>
                                                        <w:left w:val="none" w:sz="0" w:space="0" w:color="auto"/>
                                                        <w:bottom w:val="none" w:sz="0" w:space="0" w:color="auto"/>
                                                        <w:right w:val="none" w:sz="0" w:space="0" w:color="auto"/>
                                                      </w:divBdr>
                                                      <w:divsChild>
                                                        <w:div w:id="12408262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88131552">
                                          <w:marLeft w:val="0"/>
                                          <w:marRight w:val="0"/>
                                          <w:marTop w:val="210"/>
                                          <w:marBottom w:val="0"/>
                                          <w:divBdr>
                                            <w:top w:val="none" w:sz="0" w:space="0" w:color="auto"/>
                                            <w:left w:val="none" w:sz="0" w:space="0" w:color="auto"/>
                                            <w:bottom w:val="none" w:sz="0" w:space="0" w:color="auto"/>
                                            <w:right w:val="none" w:sz="0" w:space="0" w:color="auto"/>
                                          </w:divBdr>
                                          <w:divsChild>
                                            <w:div w:id="151961230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32395014">
                              <w:marLeft w:val="0"/>
                              <w:marRight w:val="0"/>
                              <w:marTop w:val="210"/>
                              <w:marBottom w:val="210"/>
                              <w:divBdr>
                                <w:top w:val="none" w:sz="0" w:space="0" w:color="auto"/>
                                <w:left w:val="none" w:sz="0" w:space="0" w:color="auto"/>
                                <w:bottom w:val="none" w:sz="0" w:space="0" w:color="auto"/>
                                <w:right w:val="none" w:sz="0" w:space="0" w:color="auto"/>
                              </w:divBdr>
                              <w:divsChild>
                                <w:div w:id="1948272078">
                                  <w:marLeft w:val="480"/>
                                  <w:marRight w:val="0"/>
                                  <w:marTop w:val="0"/>
                                  <w:marBottom w:val="240"/>
                                  <w:divBdr>
                                    <w:top w:val="none" w:sz="0" w:space="0" w:color="auto"/>
                                    <w:left w:val="none" w:sz="0" w:space="0" w:color="auto"/>
                                    <w:bottom w:val="none" w:sz="0" w:space="0" w:color="auto"/>
                                    <w:right w:val="none" w:sz="0" w:space="0" w:color="auto"/>
                                  </w:divBdr>
                                </w:div>
                              </w:divsChild>
                            </w:div>
                            <w:div w:id="1753047129">
                              <w:marLeft w:val="0"/>
                              <w:marRight w:val="0"/>
                              <w:marTop w:val="210"/>
                              <w:marBottom w:val="210"/>
                              <w:divBdr>
                                <w:top w:val="none" w:sz="0" w:space="0" w:color="auto"/>
                                <w:left w:val="none" w:sz="0" w:space="0" w:color="auto"/>
                                <w:bottom w:val="none" w:sz="0" w:space="0" w:color="auto"/>
                                <w:right w:val="none" w:sz="0" w:space="0" w:color="auto"/>
                              </w:divBdr>
                              <w:divsChild>
                                <w:div w:id="132142435">
                                  <w:marLeft w:val="480"/>
                                  <w:marRight w:val="0"/>
                                  <w:marTop w:val="0"/>
                                  <w:marBottom w:val="240"/>
                                  <w:divBdr>
                                    <w:top w:val="none" w:sz="0" w:space="0" w:color="auto"/>
                                    <w:left w:val="none" w:sz="0" w:space="0" w:color="auto"/>
                                    <w:bottom w:val="none" w:sz="0" w:space="0" w:color="auto"/>
                                    <w:right w:val="none" w:sz="0" w:space="0" w:color="auto"/>
                                  </w:divBdr>
                                  <w:divsChild>
                                    <w:div w:id="584412865">
                                      <w:marLeft w:val="0"/>
                                      <w:marRight w:val="0"/>
                                      <w:marTop w:val="0"/>
                                      <w:marBottom w:val="0"/>
                                      <w:divBdr>
                                        <w:top w:val="none" w:sz="0" w:space="0" w:color="auto"/>
                                        <w:left w:val="none" w:sz="0" w:space="0" w:color="auto"/>
                                        <w:bottom w:val="none" w:sz="0" w:space="0" w:color="auto"/>
                                        <w:right w:val="none" w:sz="0" w:space="0" w:color="auto"/>
                                      </w:divBdr>
                                      <w:divsChild>
                                        <w:div w:id="971061172">
                                          <w:marLeft w:val="0"/>
                                          <w:marRight w:val="0"/>
                                          <w:marTop w:val="210"/>
                                          <w:marBottom w:val="210"/>
                                          <w:divBdr>
                                            <w:top w:val="none" w:sz="0" w:space="0" w:color="auto"/>
                                            <w:left w:val="none" w:sz="0" w:space="0" w:color="auto"/>
                                            <w:bottom w:val="none" w:sz="0" w:space="0" w:color="auto"/>
                                            <w:right w:val="none" w:sz="0" w:space="0" w:color="auto"/>
                                          </w:divBdr>
                                          <w:divsChild>
                                            <w:div w:id="313921645">
                                              <w:marLeft w:val="480"/>
                                              <w:marRight w:val="0"/>
                                              <w:marTop w:val="0"/>
                                              <w:marBottom w:val="240"/>
                                              <w:divBdr>
                                                <w:top w:val="none" w:sz="0" w:space="0" w:color="auto"/>
                                                <w:left w:val="none" w:sz="0" w:space="0" w:color="auto"/>
                                                <w:bottom w:val="none" w:sz="0" w:space="0" w:color="auto"/>
                                                <w:right w:val="none" w:sz="0" w:space="0" w:color="auto"/>
                                              </w:divBdr>
                                            </w:div>
                                          </w:divsChild>
                                        </w:div>
                                        <w:div w:id="1787502939">
                                          <w:marLeft w:val="0"/>
                                          <w:marRight w:val="0"/>
                                          <w:marTop w:val="210"/>
                                          <w:marBottom w:val="0"/>
                                          <w:divBdr>
                                            <w:top w:val="none" w:sz="0" w:space="0" w:color="auto"/>
                                            <w:left w:val="none" w:sz="0" w:space="0" w:color="auto"/>
                                            <w:bottom w:val="none" w:sz="0" w:space="0" w:color="auto"/>
                                            <w:right w:val="none" w:sz="0" w:space="0" w:color="auto"/>
                                          </w:divBdr>
                                          <w:divsChild>
                                            <w:div w:id="61813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91919071">
                              <w:marLeft w:val="0"/>
                              <w:marRight w:val="0"/>
                              <w:marTop w:val="210"/>
                              <w:marBottom w:val="0"/>
                              <w:divBdr>
                                <w:top w:val="none" w:sz="0" w:space="0" w:color="auto"/>
                                <w:left w:val="none" w:sz="0" w:space="0" w:color="auto"/>
                                <w:bottom w:val="none" w:sz="0" w:space="0" w:color="auto"/>
                                <w:right w:val="none" w:sz="0" w:space="0" w:color="auto"/>
                              </w:divBdr>
                              <w:divsChild>
                                <w:div w:id="144415379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64705287">
                  <w:marLeft w:val="0"/>
                  <w:marRight w:val="0"/>
                  <w:marTop w:val="210"/>
                  <w:marBottom w:val="210"/>
                  <w:divBdr>
                    <w:top w:val="none" w:sz="0" w:space="0" w:color="auto"/>
                    <w:left w:val="none" w:sz="0" w:space="0" w:color="auto"/>
                    <w:bottom w:val="none" w:sz="0" w:space="0" w:color="auto"/>
                    <w:right w:val="none" w:sz="0" w:space="0" w:color="auto"/>
                  </w:divBdr>
                  <w:divsChild>
                    <w:div w:id="1529489103">
                      <w:marLeft w:val="480"/>
                      <w:marRight w:val="0"/>
                      <w:marTop w:val="0"/>
                      <w:marBottom w:val="240"/>
                      <w:divBdr>
                        <w:top w:val="none" w:sz="0" w:space="0" w:color="auto"/>
                        <w:left w:val="none" w:sz="0" w:space="0" w:color="auto"/>
                        <w:bottom w:val="none" w:sz="0" w:space="0" w:color="auto"/>
                        <w:right w:val="none" w:sz="0" w:space="0" w:color="auto"/>
                      </w:divBdr>
                      <w:divsChild>
                        <w:div w:id="376441349">
                          <w:marLeft w:val="0"/>
                          <w:marRight w:val="0"/>
                          <w:marTop w:val="0"/>
                          <w:marBottom w:val="0"/>
                          <w:divBdr>
                            <w:top w:val="none" w:sz="0" w:space="0" w:color="auto"/>
                            <w:left w:val="none" w:sz="0" w:space="0" w:color="auto"/>
                            <w:bottom w:val="none" w:sz="0" w:space="0" w:color="auto"/>
                            <w:right w:val="none" w:sz="0" w:space="0" w:color="auto"/>
                          </w:divBdr>
                          <w:divsChild>
                            <w:div w:id="2093161327">
                              <w:marLeft w:val="0"/>
                              <w:marRight w:val="0"/>
                              <w:marTop w:val="210"/>
                              <w:marBottom w:val="210"/>
                              <w:divBdr>
                                <w:top w:val="none" w:sz="0" w:space="0" w:color="auto"/>
                                <w:left w:val="none" w:sz="0" w:space="0" w:color="auto"/>
                                <w:bottom w:val="none" w:sz="0" w:space="0" w:color="auto"/>
                                <w:right w:val="none" w:sz="0" w:space="0" w:color="auto"/>
                              </w:divBdr>
                              <w:divsChild>
                                <w:div w:id="2009163696">
                                  <w:marLeft w:val="480"/>
                                  <w:marRight w:val="0"/>
                                  <w:marTop w:val="0"/>
                                  <w:marBottom w:val="240"/>
                                  <w:divBdr>
                                    <w:top w:val="none" w:sz="0" w:space="0" w:color="auto"/>
                                    <w:left w:val="none" w:sz="0" w:space="0" w:color="auto"/>
                                    <w:bottom w:val="none" w:sz="0" w:space="0" w:color="auto"/>
                                    <w:right w:val="none" w:sz="0" w:space="0" w:color="auto"/>
                                  </w:divBdr>
                                </w:div>
                              </w:divsChild>
                            </w:div>
                            <w:div w:id="904604682">
                              <w:marLeft w:val="0"/>
                              <w:marRight w:val="0"/>
                              <w:marTop w:val="210"/>
                              <w:marBottom w:val="210"/>
                              <w:divBdr>
                                <w:top w:val="none" w:sz="0" w:space="0" w:color="auto"/>
                                <w:left w:val="none" w:sz="0" w:space="0" w:color="auto"/>
                                <w:bottom w:val="none" w:sz="0" w:space="0" w:color="auto"/>
                                <w:right w:val="none" w:sz="0" w:space="0" w:color="auto"/>
                              </w:divBdr>
                              <w:divsChild>
                                <w:div w:id="1956935536">
                                  <w:marLeft w:val="480"/>
                                  <w:marRight w:val="0"/>
                                  <w:marTop w:val="0"/>
                                  <w:marBottom w:val="240"/>
                                  <w:divBdr>
                                    <w:top w:val="none" w:sz="0" w:space="0" w:color="auto"/>
                                    <w:left w:val="none" w:sz="0" w:space="0" w:color="auto"/>
                                    <w:bottom w:val="none" w:sz="0" w:space="0" w:color="auto"/>
                                    <w:right w:val="none" w:sz="0" w:space="0" w:color="auto"/>
                                  </w:divBdr>
                                </w:div>
                              </w:divsChild>
                            </w:div>
                            <w:div w:id="1843662193">
                              <w:marLeft w:val="0"/>
                              <w:marRight w:val="0"/>
                              <w:marTop w:val="210"/>
                              <w:marBottom w:val="210"/>
                              <w:divBdr>
                                <w:top w:val="none" w:sz="0" w:space="0" w:color="auto"/>
                                <w:left w:val="none" w:sz="0" w:space="0" w:color="auto"/>
                                <w:bottom w:val="none" w:sz="0" w:space="0" w:color="auto"/>
                                <w:right w:val="none" w:sz="0" w:space="0" w:color="auto"/>
                              </w:divBdr>
                              <w:divsChild>
                                <w:div w:id="26225820">
                                  <w:marLeft w:val="480"/>
                                  <w:marRight w:val="0"/>
                                  <w:marTop w:val="0"/>
                                  <w:marBottom w:val="240"/>
                                  <w:divBdr>
                                    <w:top w:val="none" w:sz="0" w:space="0" w:color="auto"/>
                                    <w:left w:val="none" w:sz="0" w:space="0" w:color="auto"/>
                                    <w:bottom w:val="none" w:sz="0" w:space="0" w:color="auto"/>
                                    <w:right w:val="none" w:sz="0" w:space="0" w:color="auto"/>
                                  </w:divBdr>
                                </w:div>
                              </w:divsChild>
                            </w:div>
                            <w:div w:id="919951249">
                              <w:marLeft w:val="0"/>
                              <w:marRight w:val="0"/>
                              <w:marTop w:val="210"/>
                              <w:marBottom w:val="210"/>
                              <w:divBdr>
                                <w:top w:val="none" w:sz="0" w:space="0" w:color="auto"/>
                                <w:left w:val="none" w:sz="0" w:space="0" w:color="auto"/>
                                <w:bottom w:val="none" w:sz="0" w:space="0" w:color="auto"/>
                                <w:right w:val="none" w:sz="0" w:space="0" w:color="auto"/>
                              </w:divBdr>
                              <w:divsChild>
                                <w:div w:id="1793598982">
                                  <w:marLeft w:val="480"/>
                                  <w:marRight w:val="0"/>
                                  <w:marTop w:val="0"/>
                                  <w:marBottom w:val="240"/>
                                  <w:divBdr>
                                    <w:top w:val="none" w:sz="0" w:space="0" w:color="auto"/>
                                    <w:left w:val="none" w:sz="0" w:space="0" w:color="auto"/>
                                    <w:bottom w:val="none" w:sz="0" w:space="0" w:color="auto"/>
                                    <w:right w:val="none" w:sz="0" w:space="0" w:color="auto"/>
                                  </w:divBdr>
                                  <w:divsChild>
                                    <w:div w:id="1260480812">
                                      <w:marLeft w:val="0"/>
                                      <w:marRight w:val="0"/>
                                      <w:marTop w:val="0"/>
                                      <w:marBottom w:val="0"/>
                                      <w:divBdr>
                                        <w:top w:val="none" w:sz="0" w:space="0" w:color="auto"/>
                                        <w:left w:val="none" w:sz="0" w:space="0" w:color="auto"/>
                                        <w:bottom w:val="none" w:sz="0" w:space="0" w:color="auto"/>
                                        <w:right w:val="none" w:sz="0" w:space="0" w:color="auto"/>
                                      </w:divBdr>
                                      <w:divsChild>
                                        <w:div w:id="1196309787">
                                          <w:marLeft w:val="0"/>
                                          <w:marRight w:val="0"/>
                                          <w:marTop w:val="210"/>
                                          <w:marBottom w:val="210"/>
                                          <w:divBdr>
                                            <w:top w:val="none" w:sz="0" w:space="0" w:color="auto"/>
                                            <w:left w:val="none" w:sz="0" w:space="0" w:color="auto"/>
                                            <w:bottom w:val="none" w:sz="0" w:space="0" w:color="auto"/>
                                            <w:right w:val="none" w:sz="0" w:space="0" w:color="auto"/>
                                          </w:divBdr>
                                          <w:divsChild>
                                            <w:div w:id="97656422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44122101">
                              <w:marLeft w:val="0"/>
                              <w:marRight w:val="0"/>
                              <w:marTop w:val="210"/>
                              <w:marBottom w:val="0"/>
                              <w:divBdr>
                                <w:top w:val="none" w:sz="0" w:space="0" w:color="auto"/>
                                <w:left w:val="none" w:sz="0" w:space="0" w:color="auto"/>
                                <w:bottom w:val="none" w:sz="0" w:space="0" w:color="auto"/>
                                <w:right w:val="none" w:sz="0" w:space="0" w:color="auto"/>
                              </w:divBdr>
                              <w:divsChild>
                                <w:div w:id="14844987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90746924">
                  <w:marLeft w:val="0"/>
                  <w:marRight w:val="0"/>
                  <w:marTop w:val="210"/>
                  <w:marBottom w:val="210"/>
                  <w:divBdr>
                    <w:top w:val="none" w:sz="0" w:space="0" w:color="auto"/>
                    <w:left w:val="none" w:sz="0" w:space="0" w:color="auto"/>
                    <w:bottom w:val="none" w:sz="0" w:space="0" w:color="auto"/>
                    <w:right w:val="none" w:sz="0" w:space="0" w:color="auto"/>
                  </w:divBdr>
                  <w:divsChild>
                    <w:div w:id="1404178310">
                      <w:marLeft w:val="480"/>
                      <w:marRight w:val="0"/>
                      <w:marTop w:val="0"/>
                      <w:marBottom w:val="240"/>
                      <w:divBdr>
                        <w:top w:val="none" w:sz="0" w:space="0" w:color="auto"/>
                        <w:left w:val="none" w:sz="0" w:space="0" w:color="auto"/>
                        <w:bottom w:val="none" w:sz="0" w:space="0" w:color="auto"/>
                        <w:right w:val="none" w:sz="0" w:space="0" w:color="auto"/>
                      </w:divBdr>
                      <w:divsChild>
                        <w:div w:id="362752552">
                          <w:marLeft w:val="0"/>
                          <w:marRight w:val="0"/>
                          <w:marTop w:val="0"/>
                          <w:marBottom w:val="0"/>
                          <w:divBdr>
                            <w:top w:val="none" w:sz="0" w:space="0" w:color="auto"/>
                            <w:left w:val="none" w:sz="0" w:space="0" w:color="auto"/>
                            <w:bottom w:val="none" w:sz="0" w:space="0" w:color="auto"/>
                            <w:right w:val="none" w:sz="0" w:space="0" w:color="auto"/>
                          </w:divBdr>
                          <w:divsChild>
                            <w:div w:id="1310675267">
                              <w:marLeft w:val="0"/>
                              <w:marRight w:val="0"/>
                              <w:marTop w:val="210"/>
                              <w:marBottom w:val="210"/>
                              <w:divBdr>
                                <w:top w:val="none" w:sz="0" w:space="0" w:color="auto"/>
                                <w:left w:val="none" w:sz="0" w:space="0" w:color="auto"/>
                                <w:bottom w:val="none" w:sz="0" w:space="0" w:color="auto"/>
                                <w:right w:val="none" w:sz="0" w:space="0" w:color="auto"/>
                              </w:divBdr>
                              <w:divsChild>
                                <w:div w:id="349067365">
                                  <w:marLeft w:val="480"/>
                                  <w:marRight w:val="0"/>
                                  <w:marTop w:val="0"/>
                                  <w:marBottom w:val="240"/>
                                  <w:divBdr>
                                    <w:top w:val="none" w:sz="0" w:space="0" w:color="auto"/>
                                    <w:left w:val="none" w:sz="0" w:space="0" w:color="auto"/>
                                    <w:bottom w:val="none" w:sz="0" w:space="0" w:color="auto"/>
                                    <w:right w:val="none" w:sz="0" w:space="0" w:color="auto"/>
                                  </w:divBdr>
                                </w:div>
                              </w:divsChild>
                            </w:div>
                            <w:div w:id="95097501">
                              <w:marLeft w:val="0"/>
                              <w:marRight w:val="0"/>
                              <w:marTop w:val="210"/>
                              <w:marBottom w:val="210"/>
                              <w:divBdr>
                                <w:top w:val="none" w:sz="0" w:space="0" w:color="auto"/>
                                <w:left w:val="none" w:sz="0" w:space="0" w:color="auto"/>
                                <w:bottom w:val="none" w:sz="0" w:space="0" w:color="auto"/>
                                <w:right w:val="none" w:sz="0" w:space="0" w:color="auto"/>
                              </w:divBdr>
                              <w:divsChild>
                                <w:div w:id="163053972">
                                  <w:marLeft w:val="480"/>
                                  <w:marRight w:val="0"/>
                                  <w:marTop w:val="0"/>
                                  <w:marBottom w:val="240"/>
                                  <w:divBdr>
                                    <w:top w:val="none" w:sz="0" w:space="0" w:color="auto"/>
                                    <w:left w:val="none" w:sz="0" w:space="0" w:color="auto"/>
                                    <w:bottom w:val="none" w:sz="0" w:space="0" w:color="auto"/>
                                    <w:right w:val="none" w:sz="0" w:space="0" w:color="auto"/>
                                  </w:divBdr>
                                </w:div>
                              </w:divsChild>
                            </w:div>
                            <w:div w:id="1528562869">
                              <w:marLeft w:val="0"/>
                              <w:marRight w:val="0"/>
                              <w:marTop w:val="210"/>
                              <w:marBottom w:val="0"/>
                              <w:divBdr>
                                <w:top w:val="none" w:sz="0" w:space="0" w:color="auto"/>
                                <w:left w:val="none" w:sz="0" w:space="0" w:color="auto"/>
                                <w:bottom w:val="none" w:sz="0" w:space="0" w:color="auto"/>
                                <w:right w:val="none" w:sz="0" w:space="0" w:color="auto"/>
                              </w:divBdr>
                              <w:divsChild>
                                <w:div w:id="42723254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63747502">
                  <w:marLeft w:val="0"/>
                  <w:marRight w:val="0"/>
                  <w:marTop w:val="210"/>
                  <w:marBottom w:val="210"/>
                  <w:divBdr>
                    <w:top w:val="none" w:sz="0" w:space="0" w:color="auto"/>
                    <w:left w:val="none" w:sz="0" w:space="0" w:color="auto"/>
                    <w:bottom w:val="none" w:sz="0" w:space="0" w:color="auto"/>
                    <w:right w:val="none" w:sz="0" w:space="0" w:color="auto"/>
                  </w:divBdr>
                  <w:divsChild>
                    <w:div w:id="754129243">
                      <w:marLeft w:val="480"/>
                      <w:marRight w:val="0"/>
                      <w:marTop w:val="0"/>
                      <w:marBottom w:val="240"/>
                      <w:divBdr>
                        <w:top w:val="none" w:sz="0" w:space="0" w:color="auto"/>
                        <w:left w:val="none" w:sz="0" w:space="0" w:color="auto"/>
                        <w:bottom w:val="none" w:sz="0" w:space="0" w:color="auto"/>
                        <w:right w:val="none" w:sz="0" w:space="0" w:color="auto"/>
                      </w:divBdr>
                    </w:div>
                  </w:divsChild>
                </w:div>
                <w:div w:id="596326884">
                  <w:marLeft w:val="0"/>
                  <w:marRight w:val="0"/>
                  <w:marTop w:val="210"/>
                  <w:marBottom w:val="210"/>
                  <w:divBdr>
                    <w:top w:val="none" w:sz="0" w:space="0" w:color="auto"/>
                    <w:left w:val="none" w:sz="0" w:space="0" w:color="auto"/>
                    <w:bottom w:val="none" w:sz="0" w:space="0" w:color="auto"/>
                    <w:right w:val="none" w:sz="0" w:space="0" w:color="auto"/>
                  </w:divBdr>
                  <w:divsChild>
                    <w:div w:id="1889101462">
                      <w:marLeft w:val="480"/>
                      <w:marRight w:val="0"/>
                      <w:marTop w:val="0"/>
                      <w:marBottom w:val="240"/>
                      <w:divBdr>
                        <w:top w:val="none" w:sz="0" w:space="0" w:color="auto"/>
                        <w:left w:val="none" w:sz="0" w:space="0" w:color="auto"/>
                        <w:bottom w:val="none" w:sz="0" w:space="0" w:color="auto"/>
                        <w:right w:val="none" w:sz="0" w:space="0" w:color="auto"/>
                      </w:divBdr>
                    </w:div>
                  </w:divsChild>
                </w:div>
                <w:div w:id="1225264151">
                  <w:marLeft w:val="0"/>
                  <w:marRight w:val="0"/>
                  <w:marTop w:val="210"/>
                  <w:marBottom w:val="0"/>
                  <w:divBdr>
                    <w:top w:val="none" w:sz="0" w:space="0" w:color="auto"/>
                    <w:left w:val="none" w:sz="0" w:space="0" w:color="auto"/>
                    <w:bottom w:val="none" w:sz="0" w:space="0" w:color="auto"/>
                    <w:right w:val="none" w:sz="0" w:space="0" w:color="auto"/>
                  </w:divBdr>
                  <w:divsChild>
                    <w:div w:id="538205903">
                      <w:marLeft w:val="480"/>
                      <w:marRight w:val="0"/>
                      <w:marTop w:val="0"/>
                      <w:marBottom w:val="240"/>
                      <w:divBdr>
                        <w:top w:val="none" w:sz="0" w:space="0" w:color="auto"/>
                        <w:left w:val="none" w:sz="0" w:space="0" w:color="auto"/>
                        <w:bottom w:val="none" w:sz="0" w:space="0" w:color="auto"/>
                        <w:right w:val="none" w:sz="0" w:space="0" w:color="auto"/>
                      </w:divBdr>
                      <w:divsChild>
                        <w:div w:id="1291588927">
                          <w:marLeft w:val="0"/>
                          <w:marRight w:val="0"/>
                          <w:marTop w:val="0"/>
                          <w:marBottom w:val="0"/>
                          <w:divBdr>
                            <w:top w:val="none" w:sz="0" w:space="0" w:color="auto"/>
                            <w:left w:val="none" w:sz="0" w:space="0" w:color="auto"/>
                            <w:bottom w:val="none" w:sz="0" w:space="0" w:color="auto"/>
                            <w:right w:val="none" w:sz="0" w:space="0" w:color="auto"/>
                          </w:divBdr>
                          <w:divsChild>
                            <w:div w:id="87239649">
                              <w:marLeft w:val="0"/>
                              <w:marRight w:val="0"/>
                              <w:marTop w:val="210"/>
                              <w:marBottom w:val="210"/>
                              <w:divBdr>
                                <w:top w:val="none" w:sz="0" w:space="0" w:color="auto"/>
                                <w:left w:val="none" w:sz="0" w:space="0" w:color="auto"/>
                                <w:bottom w:val="none" w:sz="0" w:space="0" w:color="auto"/>
                                <w:right w:val="none" w:sz="0" w:space="0" w:color="auto"/>
                              </w:divBdr>
                              <w:divsChild>
                                <w:div w:id="215750427">
                                  <w:marLeft w:val="480"/>
                                  <w:marRight w:val="0"/>
                                  <w:marTop w:val="0"/>
                                  <w:marBottom w:val="240"/>
                                  <w:divBdr>
                                    <w:top w:val="none" w:sz="0" w:space="0" w:color="auto"/>
                                    <w:left w:val="none" w:sz="0" w:space="0" w:color="auto"/>
                                    <w:bottom w:val="none" w:sz="0" w:space="0" w:color="auto"/>
                                    <w:right w:val="none" w:sz="0" w:space="0" w:color="auto"/>
                                  </w:divBdr>
                                  <w:divsChild>
                                    <w:div w:id="1436556097">
                                      <w:marLeft w:val="0"/>
                                      <w:marRight w:val="0"/>
                                      <w:marTop w:val="0"/>
                                      <w:marBottom w:val="0"/>
                                      <w:divBdr>
                                        <w:top w:val="none" w:sz="0" w:space="0" w:color="auto"/>
                                        <w:left w:val="none" w:sz="0" w:space="0" w:color="auto"/>
                                        <w:bottom w:val="none" w:sz="0" w:space="0" w:color="auto"/>
                                        <w:right w:val="none" w:sz="0" w:space="0" w:color="auto"/>
                                      </w:divBdr>
                                      <w:divsChild>
                                        <w:div w:id="453713819">
                                          <w:marLeft w:val="0"/>
                                          <w:marRight w:val="0"/>
                                          <w:marTop w:val="210"/>
                                          <w:marBottom w:val="210"/>
                                          <w:divBdr>
                                            <w:top w:val="none" w:sz="0" w:space="0" w:color="auto"/>
                                            <w:left w:val="none" w:sz="0" w:space="0" w:color="auto"/>
                                            <w:bottom w:val="none" w:sz="0" w:space="0" w:color="auto"/>
                                            <w:right w:val="none" w:sz="0" w:space="0" w:color="auto"/>
                                          </w:divBdr>
                                          <w:divsChild>
                                            <w:div w:id="1895850915">
                                              <w:marLeft w:val="480"/>
                                              <w:marRight w:val="0"/>
                                              <w:marTop w:val="0"/>
                                              <w:marBottom w:val="240"/>
                                              <w:divBdr>
                                                <w:top w:val="none" w:sz="0" w:space="0" w:color="auto"/>
                                                <w:left w:val="none" w:sz="0" w:space="0" w:color="auto"/>
                                                <w:bottom w:val="none" w:sz="0" w:space="0" w:color="auto"/>
                                                <w:right w:val="none" w:sz="0" w:space="0" w:color="auto"/>
                                              </w:divBdr>
                                            </w:div>
                                          </w:divsChild>
                                        </w:div>
                                        <w:div w:id="517815070">
                                          <w:marLeft w:val="0"/>
                                          <w:marRight w:val="0"/>
                                          <w:marTop w:val="210"/>
                                          <w:marBottom w:val="210"/>
                                          <w:divBdr>
                                            <w:top w:val="none" w:sz="0" w:space="0" w:color="auto"/>
                                            <w:left w:val="none" w:sz="0" w:space="0" w:color="auto"/>
                                            <w:bottom w:val="none" w:sz="0" w:space="0" w:color="auto"/>
                                            <w:right w:val="none" w:sz="0" w:space="0" w:color="auto"/>
                                          </w:divBdr>
                                          <w:divsChild>
                                            <w:div w:id="318728377">
                                              <w:marLeft w:val="480"/>
                                              <w:marRight w:val="0"/>
                                              <w:marTop w:val="0"/>
                                              <w:marBottom w:val="240"/>
                                              <w:divBdr>
                                                <w:top w:val="none" w:sz="0" w:space="0" w:color="auto"/>
                                                <w:left w:val="none" w:sz="0" w:space="0" w:color="auto"/>
                                                <w:bottom w:val="none" w:sz="0" w:space="0" w:color="auto"/>
                                                <w:right w:val="none" w:sz="0" w:space="0" w:color="auto"/>
                                              </w:divBdr>
                                            </w:div>
                                          </w:divsChild>
                                        </w:div>
                                        <w:div w:id="971447297">
                                          <w:marLeft w:val="0"/>
                                          <w:marRight w:val="0"/>
                                          <w:marTop w:val="210"/>
                                          <w:marBottom w:val="210"/>
                                          <w:divBdr>
                                            <w:top w:val="none" w:sz="0" w:space="0" w:color="auto"/>
                                            <w:left w:val="none" w:sz="0" w:space="0" w:color="auto"/>
                                            <w:bottom w:val="none" w:sz="0" w:space="0" w:color="auto"/>
                                            <w:right w:val="none" w:sz="0" w:space="0" w:color="auto"/>
                                          </w:divBdr>
                                          <w:divsChild>
                                            <w:div w:id="229970019">
                                              <w:marLeft w:val="480"/>
                                              <w:marRight w:val="0"/>
                                              <w:marTop w:val="0"/>
                                              <w:marBottom w:val="240"/>
                                              <w:divBdr>
                                                <w:top w:val="none" w:sz="0" w:space="0" w:color="auto"/>
                                                <w:left w:val="none" w:sz="0" w:space="0" w:color="auto"/>
                                                <w:bottom w:val="none" w:sz="0" w:space="0" w:color="auto"/>
                                                <w:right w:val="none" w:sz="0" w:space="0" w:color="auto"/>
                                              </w:divBdr>
                                            </w:div>
                                          </w:divsChild>
                                        </w:div>
                                        <w:div w:id="321861658">
                                          <w:marLeft w:val="0"/>
                                          <w:marRight w:val="0"/>
                                          <w:marTop w:val="210"/>
                                          <w:marBottom w:val="0"/>
                                          <w:divBdr>
                                            <w:top w:val="none" w:sz="0" w:space="0" w:color="auto"/>
                                            <w:left w:val="none" w:sz="0" w:space="0" w:color="auto"/>
                                            <w:bottom w:val="none" w:sz="0" w:space="0" w:color="auto"/>
                                            <w:right w:val="none" w:sz="0" w:space="0" w:color="auto"/>
                                          </w:divBdr>
                                          <w:divsChild>
                                            <w:div w:id="188652837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27384050">
                              <w:marLeft w:val="0"/>
                              <w:marRight w:val="0"/>
                              <w:marTop w:val="210"/>
                              <w:marBottom w:val="210"/>
                              <w:divBdr>
                                <w:top w:val="none" w:sz="0" w:space="0" w:color="auto"/>
                                <w:left w:val="none" w:sz="0" w:space="0" w:color="auto"/>
                                <w:bottom w:val="none" w:sz="0" w:space="0" w:color="auto"/>
                                <w:right w:val="none" w:sz="0" w:space="0" w:color="auto"/>
                              </w:divBdr>
                              <w:divsChild>
                                <w:div w:id="1850176689">
                                  <w:marLeft w:val="480"/>
                                  <w:marRight w:val="0"/>
                                  <w:marTop w:val="0"/>
                                  <w:marBottom w:val="240"/>
                                  <w:divBdr>
                                    <w:top w:val="none" w:sz="0" w:space="0" w:color="auto"/>
                                    <w:left w:val="none" w:sz="0" w:space="0" w:color="auto"/>
                                    <w:bottom w:val="none" w:sz="0" w:space="0" w:color="auto"/>
                                    <w:right w:val="none" w:sz="0" w:space="0" w:color="auto"/>
                                  </w:divBdr>
                                </w:div>
                              </w:divsChild>
                            </w:div>
                            <w:div w:id="2019191403">
                              <w:marLeft w:val="0"/>
                              <w:marRight w:val="0"/>
                              <w:marTop w:val="210"/>
                              <w:marBottom w:val="210"/>
                              <w:divBdr>
                                <w:top w:val="none" w:sz="0" w:space="0" w:color="auto"/>
                                <w:left w:val="none" w:sz="0" w:space="0" w:color="auto"/>
                                <w:bottom w:val="none" w:sz="0" w:space="0" w:color="auto"/>
                                <w:right w:val="none" w:sz="0" w:space="0" w:color="auto"/>
                              </w:divBdr>
                              <w:divsChild>
                                <w:div w:id="943027752">
                                  <w:marLeft w:val="480"/>
                                  <w:marRight w:val="0"/>
                                  <w:marTop w:val="0"/>
                                  <w:marBottom w:val="240"/>
                                  <w:divBdr>
                                    <w:top w:val="none" w:sz="0" w:space="0" w:color="auto"/>
                                    <w:left w:val="none" w:sz="0" w:space="0" w:color="auto"/>
                                    <w:bottom w:val="none" w:sz="0" w:space="0" w:color="auto"/>
                                    <w:right w:val="none" w:sz="0" w:space="0" w:color="auto"/>
                                  </w:divBdr>
                                </w:div>
                              </w:divsChild>
                            </w:div>
                            <w:div w:id="84303432">
                              <w:marLeft w:val="0"/>
                              <w:marRight w:val="0"/>
                              <w:marTop w:val="210"/>
                              <w:marBottom w:val="210"/>
                              <w:divBdr>
                                <w:top w:val="none" w:sz="0" w:space="0" w:color="auto"/>
                                <w:left w:val="none" w:sz="0" w:space="0" w:color="auto"/>
                                <w:bottom w:val="none" w:sz="0" w:space="0" w:color="auto"/>
                                <w:right w:val="none" w:sz="0" w:space="0" w:color="auto"/>
                              </w:divBdr>
                              <w:divsChild>
                                <w:div w:id="189489926">
                                  <w:marLeft w:val="480"/>
                                  <w:marRight w:val="0"/>
                                  <w:marTop w:val="0"/>
                                  <w:marBottom w:val="240"/>
                                  <w:divBdr>
                                    <w:top w:val="none" w:sz="0" w:space="0" w:color="auto"/>
                                    <w:left w:val="none" w:sz="0" w:space="0" w:color="auto"/>
                                    <w:bottom w:val="none" w:sz="0" w:space="0" w:color="auto"/>
                                    <w:right w:val="none" w:sz="0" w:space="0" w:color="auto"/>
                                  </w:divBdr>
                                  <w:divsChild>
                                    <w:div w:id="1804731015">
                                      <w:marLeft w:val="0"/>
                                      <w:marRight w:val="0"/>
                                      <w:marTop w:val="0"/>
                                      <w:marBottom w:val="0"/>
                                      <w:divBdr>
                                        <w:top w:val="none" w:sz="0" w:space="0" w:color="auto"/>
                                        <w:left w:val="none" w:sz="0" w:space="0" w:color="auto"/>
                                        <w:bottom w:val="none" w:sz="0" w:space="0" w:color="auto"/>
                                        <w:right w:val="none" w:sz="0" w:space="0" w:color="auto"/>
                                      </w:divBdr>
                                      <w:divsChild>
                                        <w:div w:id="1392584432">
                                          <w:marLeft w:val="0"/>
                                          <w:marRight w:val="0"/>
                                          <w:marTop w:val="210"/>
                                          <w:marBottom w:val="210"/>
                                          <w:divBdr>
                                            <w:top w:val="none" w:sz="0" w:space="0" w:color="auto"/>
                                            <w:left w:val="none" w:sz="0" w:space="0" w:color="auto"/>
                                            <w:bottom w:val="none" w:sz="0" w:space="0" w:color="auto"/>
                                            <w:right w:val="none" w:sz="0" w:space="0" w:color="auto"/>
                                          </w:divBdr>
                                          <w:divsChild>
                                            <w:div w:id="846677106">
                                              <w:marLeft w:val="480"/>
                                              <w:marRight w:val="0"/>
                                              <w:marTop w:val="0"/>
                                              <w:marBottom w:val="240"/>
                                              <w:divBdr>
                                                <w:top w:val="none" w:sz="0" w:space="0" w:color="auto"/>
                                                <w:left w:val="none" w:sz="0" w:space="0" w:color="auto"/>
                                                <w:bottom w:val="none" w:sz="0" w:space="0" w:color="auto"/>
                                                <w:right w:val="none" w:sz="0" w:space="0" w:color="auto"/>
                                              </w:divBdr>
                                            </w:div>
                                          </w:divsChild>
                                        </w:div>
                                        <w:div w:id="671373327">
                                          <w:marLeft w:val="0"/>
                                          <w:marRight w:val="0"/>
                                          <w:marTop w:val="210"/>
                                          <w:marBottom w:val="210"/>
                                          <w:divBdr>
                                            <w:top w:val="none" w:sz="0" w:space="0" w:color="auto"/>
                                            <w:left w:val="none" w:sz="0" w:space="0" w:color="auto"/>
                                            <w:bottom w:val="none" w:sz="0" w:space="0" w:color="auto"/>
                                            <w:right w:val="none" w:sz="0" w:space="0" w:color="auto"/>
                                          </w:divBdr>
                                          <w:divsChild>
                                            <w:div w:id="1453014808">
                                              <w:marLeft w:val="480"/>
                                              <w:marRight w:val="0"/>
                                              <w:marTop w:val="0"/>
                                              <w:marBottom w:val="240"/>
                                              <w:divBdr>
                                                <w:top w:val="none" w:sz="0" w:space="0" w:color="auto"/>
                                                <w:left w:val="none" w:sz="0" w:space="0" w:color="auto"/>
                                                <w:bottom w:val="none" w:sz="0" w:space="0" w:color="auto"/>
                                                <w:right w:val="none" w:sz="0" w:space="0" w:color="auto"/>
                                              </w:divBdr>
                                            </w:div>
                                          </w:divsChild>
                                        </w:div>
                                        <w:div w:id="127550265">
                                          <w:marLeft w:val="0"/>
                                          <w:marRight w:val="0"/>
                                          <w:marTop w:val="210"/>
                                          <w:marBottom w:val="210"/>
                                          <w:divBdr>
                                            <w:top w:val="none" w:sz="0" w:space="0" w:color="auto"/>
                                            <w:left w:val="none" w:sz="0" w:space="0" w:color="auto"/>
                                            <w:bottom w:val="none" w:sz="0" w:space="0" w:color="auto"/>
                                            <w:right w:val="none" w:sz="0" w:space="0" w:color="auto"/>
                                          </w:divBdr>
                                          <w:divsChild>
                                            <w:div w:id="1611745455">
                                              <w:marLeft w:val="480"/>
                                              <w:marRight w:val="0"/>
                                              <w:marTop w:val="0"/>
                                              <w:marBottom w:val="240"/>
                                              <w:divBdr>
                                                <w:top w:val="none" w:sz="0" w:space="0" w:color="auto"/>
                                                <w:left w:val="none" w:sz="0" w:space="0" w:color="auto"/>
                                                <w:bottom w:val="none" w:sz="0" w:space="0" w:color="auto"/>
                                                <w:right w:val="none" w:sz="0" w:space="0" w:color="auto"/>
                                              </w:divBdr>
                                            </w:div>
                                          </w:divsChild>
                                        </w:div>
                                        <w:div w:id="1892376411">
                                          <w:marLeft w:val="0"/>
                                          <w:marRight w:val="0"/>
                                          <w:marTop w:val="210"/>
                                          <w:marBottom w:val="210"/>
                                          <w:divBdr>
                                            <w:top w:val="none" w:sz="0" w:space="0" w:color="auto"/>
                                            <w:left w:val="none" w:sz="0" w:space="0" w:color="auto"/>
                                            <w:bottom w:val="none" w:sz="0" w:space="0" w:color="auto"/>
                                            <w:right w:val="none" w:sz="0" w:space="0" w:color="auto"/>
                                          </w:divBdr>
                                          <w:divsChild>
                                            <w:div w:id="2029287368">
                                              <w:marLeft w:val="480"/>
                                              <w:marRight w:val="0"/>
                                              <w:marTop w:val="0"/>
                                              <w:marBottom w:val="240"/>
                                              <w:divBdr>
                                                <w:top w:val="none" w:sz="0" w:space="0" w:color="auto"/>
                                                <w:left w:val="none" w:sz="0" w:space="0" w:color="auto"/>
                                                <w:bottom w:val="none" w:sz="0" w:space="0" w:color="auto"/>
                                                <w:right w:val="none" w:sz="0" w:space="0" w:color="auto"/>
                                              </w:divBdr>
                                            </w:div>
                                          </w:divsChild>
                                        </w:div>
                                        <w:div w:id="1032146296">
                                          <w:marLeft w:val="0"/>
                                          <w:marRight w:val="0"/>
                                          <w:marTop w:val="210"/>
                                          <w:marBottom w:val="210"/>
                                          <w:divBdr>
                                            <w:top w:val="none" w:sz="0" w:space="0" w:color="auto"/>
                                            <w:left w:val="none" w:sz="0" w:space="0" w:color="auto"/>
                                            <w:bottom w:val="none" w:sz="0" w:space="0" w:color="auto"/>
                                            <w:right w:val="none" w:sz="0" w:space="0" w:color="auto"/>
                                          </w:divBdr>
                                          <w:divsChild>
                                            <w:div w:id="933585999">
                                              <w:marLeft w:val="480"/>
                                              <w:marRight w:val="0"/>
                                              <w:marTop w:val="0"/>
                                              <w:marBottom w:val="240"/>
                                              <w:divBdr>
                                                <w:top w:val="none" w:sz="0" w:space="0" w:color="auto"/>
                                                <w:left w:val="none" w:sz="0" w:space="0" w:color="auto"/>
                                                <w:bottom w:val="none" w:sz="0" w:space="0" w:color="auto"/>
                                                <w:right w:val="none" w:sz="0" w:space="0" w:color="auto"/>
                                              </w:divBdr>
                                            </w:div>
                                          </w:divsChild>
                                        </w:div>
                                        <w:div w:id="1555316396">
                                          <w:marLeft w:val="0"/>
                                          <w:marRight w:val="0"/>
                                          <w:marTop w:val="210"/>
                                          <w:marBottom w:val="210"/>
                                          <w:divBdr>
                                            <w:top w:val="none" w:sz="0" w:space="0" w:color="auto"/>
                                            <w:left w:val="none" w:sz="0" w:space="0" w:color="auto"/>
                                            <w:bottom w:val="none" w:sz="0" w:space="0" w:color="auto"/>
                                            <w:right w:val="none" w:sz="0" w:space="0" w:color="auto"/>
                                          </w:divBdr>
                                          <w:divsChild>
                                            <w:div w:id="143857638">
                                              <w:marLeft w:val="480"/>
                                              <w:marRight w:val="0"/>
                                              <w:marTop w:val="0"/>
                                              <w:marBottom w:val="240"/>
                                              <w:divBdr>
                                                <w:top w:val="none" w:sz="0" w:space="0" w:color="auto"/>
                                                <w:left w:val="none" w:sz="0" w:space="0" w:color="auto"/>
                                                <w:bottom w:val="none" w:sz="0" w:space="0" w:color="auto"/>
                                                <w:right w:val="none" w:sz="0" w:space="0" w:color="auto"/>
                                              </w:divBdr>
                                            </w:div>
                                          </w:divsChild>
                                        </w:div>
                                        <w:div w:id="1986474245">
                                          <w:marLeft w:val="0"/>
                                          <w:marRight w:val="0"/>
                                          <w:marTop w:val="210"/>
                                          <w:marBottom w:val="210"/>
                                          <w:divBdr>
                                            <w:top w:val="none" w:sz="0" w:space="0" w:color="auto"/>
                                            <w:left w:val="none" w:sz="0" w:space="0" w:color="auto"/>
                                            <w:bottom w:val="none" w:sz="0" w:space="0" w:color="auto"/>
                                            <w:right w:val="none" w:sz="0" w:space="0" w:color="auto"/>
                                          </w:divBdr>
                                          <w:divsChild>
                                            <w:div w:id="2023169119">
                                              <w:marLeft w:val="480"/>
                                              <w:marRight w:val="0"/>
                                              <w:marTop w:val="0"/>
                                              <w:marBottom w:val="240"/>
                                              <w:divBdr>
                                                <w:top w:val="none" w:sz="0" w:space="0" w:color="auto"/>
                                                <w:left w:val="none" w:sz="0" w:space="0" w:color="auto"/>
                                                <w:bottom w:val="none" w:sz="0" w:space="0" w:color="auto"/>
                                                <w:right w:val="none" w:sz="0" w:space="0" w:color="auto"/>
                                              </w:divBdr>
                                            </w:div>
                                          </w:divsChild>
                                        </w:div>
                                        <w:div w:id="1980457737">
                                          <w:marLeft w:val="0"/>
                                          <w:marRight w:val="0"/>
                                          <w:marTop w:val="210"/>
                                          <w:marBottom w:val="0"/>
                                          <w:divBdr>
                                            <w:top w:val="none" w:sz="0" w:space="0" w:color="auto"/>
                                            <w:left w:val="none" w:sz="0" w:space="0" w:color="auto"/>
                                            <w:bottom w:val="none" w:sz="0" w:space="0" w:color="auto"/>
                                            <w:right w:val="none" w:sz="0" w:space="0" w:color="auto"/>
                                          </w:divBdr>
                                          <w:divsChild>
                                            <w:div w:id="49317944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8064715">
                              <w:marLeft w:val="0"/>
                              <w:marRight w:val="0"/>
                              <w:marTop w:val="210"/>
                              <w:marBottom w:val="210"/>
                              <w:divBdr>
                                <w:top w:val="none" w:sz="0" w:space="0" w:color="auto"/>
                                <w:left w:val="none" w:sz="0" w:space="0" w:color="auto"/>
                                <w:bottom w:val="none" w:sz="0" w:space="0" w:color="auto"/>
                                <w:right w:val="none" w:sz="0" w:space="0" w:color="auto"/>
                              </w:divBdr>
                              <w:divsChild>
                                <w:div w:id="31927443">
                                  <w:marLeft w:val="480"/>
                                  <w:marRight w:val="0"/>
                                  <w:marTop w:val="0"/>
                                  <w:marBottom w:val="240"/>
                                  <w:divBdr>
                                    <w:top w:val="none" w:sz="0" w:space="0" w:color="auto"/>
                                    <w:left w:val="none" w:sz="0" w:space="0" w:color="auto"/>
                                    <w:bottom w:val="none" w:sz="0" w:space="0" w:color="auto"/>
                                    <w:right w:val="none" w:sz="0" w:space="0" w:color="auto"/>
                                  </w:divBdr>
                                  <w:divsChild>
                                    <w:div w:id="1541554260">
                                      <w:marLeft w:val="0"/>
                                      <w:marRight w:val="0"/>
                                      <w:marTop w:val="0"/>
                                      <w:marBottom w:val="0"/>
                                      <w:divBdr>
                                        <w:top w:val="none" w:sz="0" w:space="0" w:color="auto"/>
                                        <w:left w:val="none" w:sz="0" w:space="0" w:color="auto"/>
                                        <w:bottom w:val="none" w:sz="0" w:space="0" w:color="auto"/>
                                        <w:right w:val="none" w:sz="0" w:space="0" w:color="auto"/>
                                      </w:divBdr>
                                      <w:divsChild>
                                        <w:div w:id="535778848">
                                          <w:marLeft w:val="0"/>
                                          <w:marRight w:val="0"/>
                                          <w:marTop w:val="210"/>
                                          <w:marBottom w:val="210"/>
                                          <w:divBdr>
                                            <w:top w:val="none" w:sz="0" w:space="0" w:color="auto"/>
                                            <w:left w:val="none" w:sz="0" w:space="0" w:color="auto"/>
                                            <w:bottom w:val="none" w:sz="0" w:space="0" w:color="auto"/>
                                            <w:right w:val="none" w:sz="0" w:space="0" w:color="auto"/>
                                          </w:divBdr>
                                          <w:divsChild>
                                            <w:div w:id="478545764">
                                              <w:marLeft w:val="480"/>
                                              <w:marRight w:val="0"/>
                                              <w:marTop w:val="0"/>
                                              <w:marBottom w:val="240"/>
                                              <w:divBdr>
                                                <w:top w:val="none" w:sz="0" w:space="0" w:color="auto"/>
                                                <w:left w:val="none" w:sz="0" w:space="0" w:color="auto"/>
                                                <w:bottom w:val="none" w:sz="0" w:space="0" w:color="auto"/>
                                                <w:right w:val="none" w:sz="0" w:space="0" w:color="auto"/>
                                              </w:divBdr>
                                            </w:div>
                                          </w:divsChild>
                                        </w:div>
                                        <w:div w:id="470681986">
                                          <w:marLeft w:val="0"/>
                                          <w:marRight w:val="0"/>
                                          <w:marTop w:val="210"/>
                                          <w:marBottom w:val="210"/>
                                          <w:divBdr>
                                            <w:top w:val="none" w:sz="0" w:space="0" w:color="auto"/>
                                            <w:left w:val="none" w:sz="0" w:space="0" w:color="auto"/>
                                            <w:bottom w:val="none" w:sz="0" w:space="0" w:color="auto"/>
                                            <w:right w:val="none" w:sz="0" w:space="0" w:color="auto"/>
                                          </w:divBdr>
                                          <w:divsChild>
                                            <w:div w:id="419064326">
                                              <w:marLeft w:val="480"/>
                                              <w:marRight w:val="0"/>
                                              <w:marTop w:val="0"/>
                                              <w:marBottom w:val="240"/>
                                              <w:divBdr>
                                                <w:top w:val="none" w:sz="0" w:space="0" w:color="auto"/>
                                                <w:left w:val="none" w:sz="0" w:space="0" w:color="auto"/>
                                                <w:bottom w:val="none" w:sz="0" w:space="0" w:color="auto"/>
                                                <w:right w:val="none" w:sz="0" w:space="0" w:color="auto"/>
                                              </w:divBdr>
                                            </w:div>
                                          </w:divsChild>
                                        </w:div>
                                        <w:div w:id="787309577">
                                          <w:marLeft w:val="0"/>
                                          <w:marRight w:val="0"/>
                                          <w:marTop w:val="210"/>
                                          <w:marBottom w:val="0"/>
                                          <w:divBdr>
                                            <w:top w:val="none" w:sz="0" w:space="0" w:color="auto"/>
                                            <w:left w:val="none" w:sz="0" w:space="0" w:color="auto"/>
                                            <w:bottom w:val="none" w:sz="0" w:space="0" w:color="auto"/>
                                            <w:right w:val="none" w:sz="0" w:space="0" w:color="auto"/>
                                          </w:divBdr>
                                          <w:divsChild>
                                            <w:div w:id="148395893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00059210">
                              <w:marLeft w:val="0"/>
                              <w:marRight w:val="0"/>
                              <w:marTop w:val="210"/>
                              <w:marBottom w:val="210"/>
                              <w:divBdr>
                                <w:top w:val="none" w:sz="0" w:space="0" w:color="auto"/>
                                <w:left w:val="none" w:sz="0" w:space="0" w:color="auto"/>
                                <w:bottom w:val="none" w:sz="0" w:space="0" w:color="auto"/>
                                <w:right w:val="none" w:sz="0" w:space="0" w:color="auto"/>
                              </w:divBdr>
                              <w:divsChild>
                                <w:div w:id="1038965837">
                                  <w:marLeft w:val="480"/>
                                  <w:marRight w:val="0"/>
                                  <w:marTop w:val="0"/>
                                  <w:marBottom w:val="240"/>
                                  <w:divBdr>
                                    <w:top w:val="none" w:sz="0" w:space="0" w:color="auto"/>
                                    <w:left w:val="none" w:sz="0" w:space="0" w:color="auto"/>
                                    <w:bottom w:val="none" w:sz="0" w:space="0" w:color="auto"/>
                                    <w:right w:val="none" w:sz="0" w:space="0" w:color="auto"/>
                                  </w:divBdr>
                                </w:div>
                              </w:divsChild>
                            </w:div>
                            <w:div w:id="71589088">
                              <w:marLeft w:val="0"/>
                              <w:marRight w:val="0"/>
                              <w:marTop w:val="210"/>
                              <w:marBottom w:val="210"/>
                              <w:divBdr>
                                <w:top w:val="none" w:sz="0" w:space="0" w:color="auto"/>
                                <w:left w:val="none" w:sz="0" w:space="0" w:color="auto"/>
                                <w:bottom w:val="none" w:sz="0" w:space="0" w:color="auto"/>
                                <w:right w:val="none" w:sz="0" w:space="0" w:color="auto"/>
                              </w:divBdr>
                              <w:divsChild>
                                <w:div w:id="929388063">
                                  <w:marLeft w:val="480"/>
                                  <w:marRight w:val="0"/>
                                  <w:marTop w:val="0"/>
                                  <w:marBottom w:val="240"/>
                                  <w:divBdr>
                                    <w:top w:val="none" w:sz="0" w:space="0" w:color="auto"/>
                                    <w:left w:val="none" w:sz="0" w:space="0" w:color="auto"/>
                                    <w:bottom w:val="none" w:sz="0" w:space="0" w:color="auto"/>
                                    <w:right w:val="none" w:sz="0" w:space="0" w:color="auto"/>
                                  </w:divBdr>
                                </w:div>
                              </w:divsChild>
                            </w:div>
                            <w:div w:id="927155076">
                              <w:marLeft w:val="0"/>
                              <w:marRight w:val="0"/>
                              <w:marTop w:val="210"/>
                              <w:marBottom w:val="210"/>
                              <w:divBdr>
                                <w:top w:val="none" w:sz="0" w:space="0" w:color="auto"/>
                                <w:left w:val="none" w:sz="0" w:space="0" w:color="auto"/>
                                <w:bottom w:val="none" w:sz="0" w:space="0" w:color="auto"/>
                                <w:right w:val="none" w:sz="0" w:space="0" w:color="auto"/>
                              </w:divBdr>
                              <w:divsChild>
                                <w:div w:id="818957686">
                                  <w:marLeft w:val="480"/>
                                  <w:marRight w:val="0"/>
                                  <w:marTop w:val="0"/>
                                  <w:marBottom w:val="240"/>
                                  <w:divBdr>
                                    <w:top w:val="none" w:sz="0" w:space="0" w:color="auto"/>
                                    <w:left w:val="none" w:sz="0" w:space="0" w:color="auto"/>
                                    <w:bottom w:val="none" w:sz="0" w:space="0" w:color="auto"/>
                                    <w:right w:val="none" w:sz="0" w:space="0" w:color="auto"/>
                                  </w:divBdr>
                                </w:div>
                              </w:divsChild>
                            </w:div>
                            <w:div w:id="1741781066">
                              <w:marLeft w:val="0"/>
                              <w:marRight w:val="0"/>
                              <w:marTop w:val="210"/>
                              <w:marBottom w:val="210"/>
                              <w:divBdr>
                                <w:top w:val="none" w:sz="0" w:space="0" w:color="auto"/>
                                <w:left w:val="none" w:sz="0" w:space="0" w:color="auto"/>
                                <w:bottom w:val="none" w:sz="0" w:space="0" w:color="auto"/>
                                <w:right w:val="none" w:sz="0" w:space="0" w:color="auto"/>
                              </w:divBdr>
                              <w:divsChild>
                                <w:div w:id="749545437">
                                  <w:marLeft w:val="480"/>
                                  <w:marRight w:val="0"/>
                                  <w:marTop w:val="0"/>
                                  <w:marBottom w:val="240"/>
                                  <w:divBdr>
                                    <w:top w:val="none" w:sz="0" w:space="0" w:color="auto"/>
                                    <w:left w:val="none" w:sz="0" w:space="0" w:color="auto"/>
                                    <w:bottom w:val="none" w:sz="0" w:space="0" w:color="auto"/>
                                    <w:right w:val="none" w:sz="0" w:space="0" w:color="auto"/>
                                  </w:divBdr>
                                </w:div>
                              </w:divsChild>
                            </w:div>
                            <w:div w:id="275798451">
                              <w:marLeft w:val="0"/>
                              <w:marRight w:val="0"/>
                              <w:marTop w:val="210"/>
                              <w:marBottom w:val="0"/>
                              <w:divBdr>
                                <w:top w:val="none" w:sz="0" w:space="0" w:color="auto"/>
                                <w:left w:val="none" w:sz="0" w:space="0" w:color="auto"/>
                                <w:bottom w:val="none" w:sz="0" w:space="0" w:color="auto"/>
                                <w:right w:val="none" w:sz="0" w:space="0" w:color="auto"/>
                              </w:divBdr>
                              <w:divsChild>
                                <w:div w:id="1058826087">
                                  <w:marLeft w:val="480"/>
                                  <w:marRight w:val="0"/>
                                  <w:marTop w:val="0"/>
                                  <w:marBottom w:val="240"/>
                                  <w:divBdr>
                                    <w:top w:val="none" w:sz="0" w:space="0" w:color="auto"/>
                                    <w:left w:val="none" w:sz="0" w:space="0" w:color="auto"/>
                                    <w:bottom w:val="none" w:sz="0" w:space="0" w:color="auto"/>
                                    <w:right w:val="none" w:sz="0" w:space="0" w:color="auto"/>
                                  </w:divBdr>
                                  <w:divsChild>
                                    <w:div w:id="987827539">
                                      <w:marLeft w:val="0"/>
                                      <w:marRight w:val="0"/>
                                      <w:marTop w:val="0"/>
                                      <w:marBottom w:val="0"/>
                                      <w:divBdr>
                                        <w:top w:val="none" w:sz="0" w:space="0" w:color="auto"/>
                                        <w:left w:val="none" w:sz="0" w:space="0" w:color="auto"/>
                                        <w:bottom w:val="none" w:sz="0" w:space="0" w:color="auto"/>
                                        <w:right w:val="none" w:sz="0" w:space="0" w:color="auto"/>
                                      </w:divBdr>
                                      <w:divsChild>
                                        <w:div w:id="2128352996">
                                          <w:marLeft w:val="0"/>
                                          <w:marRight w:val="0"/>
                                          <w:marTop w:val="210"/>
                                          <w:marBottom w:val="210"/>
                                          <w:divBdr>
                                            <w:top w:val="none" w:sz="0" w:space="0" w:color="auto"/>
                                            <w:left w:val="none" w:sz="0" w:space="0" w:color="auto"/>
                                            <w:bottom w:val="none" w:sz="0" w:space="0" w:color="auto"/>
                                            <w:right w:val="none" w:sz="0" w:space="0" w:color="auto"/>
                                          </w:divBdr>
                                          <w:divsChild>
                                            <w:div w:id="1270746006">
                                              <w:marLeft w:val="480"/>
                                              <w:marRight w:val="0"/>
                                              <w:marTop w:val="0"/>
                                              <w:marBottom w:val="240"/>
                                              <w:divBdr>
                                                <w:top w:val="none" w:sz="0" w:space="0" w:color="auto"/>
                                                <w:left w:val="none" w:sz="0" w:space="0" w:color="auto"/>
                                                <w:bottom w:val="none" w:sz="0" w:space="0" w:color="auto"/>
                                                <w:right w:val="none" w:sz="0" w:space="0" w:color="auto"/>
                                              </w:divBdr>
                                            </w:div>
                                          </w:divsChild>
                                        </w:div>
                                        <w:div w:id="1488746131">
                                          <w:marLeft w:val="0"/>
                                          <w:marRight w:val="0"/>
                                          <w:marTop w:val="210"/>
                                          <w:marBottom w:val="210"/>
                                          <w:divBdr>
                                            <w:top w:val="none" w:sz="0" w:space="0" w:color="auto"/>
                                            <w:left w:val="none" w:sz="0" w:space="0" w:color="auto"/>
                                            <w:bottom w:val="none" w:sz="0" w:space="0" w:color="auto"/>
                                            <w:right w:val="none" w:sz="0" w:space="0" w:color="auto"/>
                                          </w:divBdr>
                                          <w:divsChild>
                                            <w:div w:id="786236595">
                                              <w:marLeft w:val="480"/>
                                              <w:marRight w:val="0"/>
                                              <w:marTop w:val="0"/>
                                              <w:marBottom w:val="240"/>
                                              <w:divBdr>
                                                <w:top w:val="none" w:sz="0" w:space="0" w:color="auto"/>
                                                <w:left w:val="none" w:sz="0" w:space="0" w:color="auto"/>
                                                <w:bottom w:val="none" w:sz="0" w:space="0" w:color="auto"/>
                                                <w:right w:val="none" w:sz="0" w:space="0" w:color="auto"/>
                                              </w:divBdr>
                                            </w:div>
                                          </w:divsChild>
                                        </w:div>
                                        <w:div w:id="223758930">
                                          <w:marLeft w:val="0"/>
                                          <w:marRight w:val="0"/>
                                          <w:marTop w:val="210"/>
                                          <w:marBottom w:val="210"/>
                                          <w:divBdr>
                                            <w:top w:val="none" w:sz="0" w:space="0" w:color="auto"/>
                                            <w:left w:val="none" w:sz="0" w:space="0" w:color="auto"/>
                                            <w:bottom w:val="none" w:sz="0" w:space="0" w:color="auto"/>
                                            <w:right w:val="none" w:sz="0" w:space="0" w:color="auto"/>
                                          </w:divBdr>
                                          <w:divsChild>
                                            <w:div w:id="463816252">
                                              <w:marLeft w:val="480"/>
                                              <w:marRight w:val="0"/>
                                              <w:marTop w:val="0"/>
                                              <w:marBottom w:val="240"/>
                                              <w:divBdr>
                                                <w:top w:val="none" w:sz="0" w:space="0" w:color="auto"/>
                                                <w:left w:val="none" w:sz="0" w:space="0" w:color="auto"/>
                                                <w:bottom w:val="none" w:sz="0" w:space="0" w:color="auto"/>
                                                <w:right w:val="none" w:sz="0" w:space="0" w:color="auto"/>
                                              </w:divBdr>
                                            </w:div>
                                          </w:divsChild>
                                        </w:div>
                                        <w:div w:id="1203713876">
                                          <w:marLeft w:val="0"/>
                                          <w:marRight w:val="0"/>
                                          <w:marTop w:val="210"/>
                                          <w:marBottom w:val="0"/>
                                          <w:divBdr>
                                            <w:top w:val="none" w:sz="0" w:space="0" w:color="auto"/>
                                            <w:left w:val="none" w:sz="0" w:space="0" w:color="auto"/>
                                            <w:bottom w:val="none" w:sz="0" w:space="0" w:color="auto"/>
                                            <w:right w:val="none" w:sz="0" w:space="0" w:color="auto"/>
                                          </w:divBdr>
                                          <w:divsChild>
                                            <w:div w:id="102991192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604262">
          <w:marLeft w:val="0"/>
          <w:marRight w:val="0"/>
          <w:marTop w:val="480"/>
          <w:marBottom w:val="60"/>
          <w:divBdr>
            <w:top w:val="none" w:sz="0" w:space="0" w:color="auto"/>
            <w:left w:val="none" w:sz="0" w:space="0" w:color="auto"/>
            <w:bottom w:val="none" w:sz="0" w:space="0" w:color="auto"/>
            <w:right w:val="none" w:sz="0" w:space="0" w:color="auto"/>
          </w:divBdr>
        </w:div>
        <w:div w:id="765807245">
          <w:marLeft w:val="0"/>
          <w:marRight w:val="0"/>
          <w:marTop w:val="0"/>
          <w:marBottom w:val="0"/>
          <w:divBdr>
            <w:top w:val="none" w:sz="0" w:space="0" w:color="auto"/>
            <w:left w:val="none" w:sz="0" w:space="0" w:color="auto"/>
            <w:bottom w:val="none" w:sz="0" w:space="0" w:color="auto"/>
            <w:right w:val="none" w:sz="0" w:space="0" w:color="auto"/>
          </w:divBdr>
          <w:divsChild>
            <w:div w:id="1887832459">
              <w:marLeft w:val="0"/>
              <w:marRight w:val="0"/>
              <w:marTop w:val="0"/>
              <w:marBottom w:val="0"/>
              <w:divBdr>
                <w:top w:val="none" w:sz="0" w:space="0" w:color="auto"/>
                <w:left w:val="none" w:sz="0" w:space="0" w:color="auto"/>
                <w:bottom w:val="none" w:sz="0" w:space="0" w:color="auto"/>
                <w:right w:val="none" w:sz="0" w:space="0" w:color="auto"/>
              </w:divBdr>
              <w:divsChild>
                <w:div w:id="947587198">
                  <w:marLeft w:val="0"/>
                  <w:marRight w:val="0"/>
                  <w:marTop w:val="0"/>
                  <w:marBottom w:val="210"/>
                  <w:divBdr>
                    <w:top w:val="none" w:sz="0" w:space="0" w:color="auto"/>
                    <w:left w:val="none" w:sz="0" w:space="0" w:color="auto"/>
                    <w:bottom w:val="none" w:sz="0" w:space="0" w:color="auto"/>
                    <w:right w:val="none" w:sz="0" w:space="0" w:color="auto"/>
                  </w:divBdr>
                  <w:divsChild>
                    <w:div w:id="1215196656">
                      <w:marLeft w:val="480"/>
                      <w:marRight w:val="0"/>
                      <w:marTop w:val="0"/>
                      <w:marBottom w:val="240"/>
                      <w:divBdr>
                        <w:top w:val="none" w:sz="0" w:space="0" w:color="auto"/>
                        <w:left w:val="none" w:sz="0" w:space="0" w:color="auto"/>
                        <w:bottom w:val="none" w:sz="0" w:space="0" w:color="auto"/>
                        <w:right w:val="none" w:sz="0" w:space="0" w:color="auto"/>
                      </w:divBdr>
                    </w:div>
                  </w:divsChild>
                </w:div>
                <w:div w:id="324214235">
                  <w:marLeft w:val="0"/>
                  <w:marRight w:val="0"/>
                  <w:marTop w:val="210"/>
                  <w:marBottom w:val="210"/>
                  <w:divBdr>
                    <w:top w:val="none" w:sz="0" w:space="0" w:color="auto"/>
                    <w:left w:val="none" w:sz="0" w:space="0" w:color="auto"/>
                    <w:bottom w:val="none" w:sz="0" w:space="0" w:color="auto"/>
                    <w:right w:val="none" w:sz="0" w:space="0" w:color="auto"/>
                  </w:divBdr>
                  <w:divsChild>
                    <w:div w:id="1205865997">
                      <w:marLeft w:val="480"/>
                      <w:marRight w:val="0"/>
                      <w:marTop w:val="0"/>
                      <w:marBottom w:val="240"/>
                      <w:divBdr>
                        <w:top w:val="none" w:sz="0" w:space="0" w:color="auto"/>
                        <w:left w:val="none" w:sz="0" w:space="0" w:color="auto"/>
                        <w:bottom w:val="none" w:sz="0" w:space="0" w:color="auto"/>
                        <w:right w:val="none" w:sz="0" w:space="0" w:color="auto"/>
                      </w:divBdr>
                    </w:div>
                  </w:divsChild>
                </w:div>
                <w:div w:id="887257463">
                  <w:marLeft w:val="0"/>
                  <w:marRight w:val="0"/>
                  <w:marTop w:val="210"/>
                  <w:marBottom w:val="210"/>
                  <w:divBdr>
                    <w:top w:val="none" w:sz="0" w:space="0" w:color="auto"/>
                    <w:left w:val="none" w:sz="0" w:space="0" w:color="auto"/>
                    <w:bottom w:val="none" w:sz="0" w:space="0" w:color="auto"/>
                    <w:right w:val="none" w:sz="0" w:space="0" w:color="auto"/>
                  </w:divBdr>
                  <w:divsChild>
                    <w:div w:id="2095473449">
                      <w:marLeft w:val="480"/>
                      <w:marRight w:val="0"/>
                      <w:marTop w:val="0"/>
                      <w:marBottom w:val="240"/>
                      <w:divBdr>
                        <w:top w:val="none" w:sz="0" w:space="0" w:color="auto"/>
                        <w:left w:val="none" w:sz="0" w:space="0" w:color="auto"/>
                        <w:bottom w:val="none" w:sz="0" w:space="0" w:color="auto"/>
                        <w:right w:val="none" w:sz="0" w:space="0" w:color="auto"/>
                      </w:divBdr>
                    </w:div>
                  </w:divsChild>
                </w:div>
                <w:div w:id="683172924">
                  <w:marLeft w:val="0"/>
                  <w:marRight w:val="0"/>
                  <w:marTop w:val="210"/>
                  <w:marBottom w:val="0"/>
                  <w:divBdr>
                    <w:top w:val="none" w:sz="0" w:space="0" w:color="auto"/>
                    <w:left w:val="none" w:sz="0" w:space="0" w:color="auto"/>
                    <w:bottom w:val="none" w:sz="0" w:space="0" w:color="auto"/>
                    <w:right w:val="none" w:sz="0" w:space="0" w:color="auto"/>
                  </w:divBdr>
                  <w:divsChild>
                    <w:div w:id="2083408208">
                      <w:marLeft w:val="480"/>
                      <w:marRight w:val="0"/>
                      <w:marTop w:val="0"/>
                      <w:marBottom w:val="240"/>
                      <w:divBdr>
                        <w:top w:val="none" w:sz="0" w:space="0" w:color="auto"/>
                        <w:left w:val="none" w:sz="0" w:space="0" w:color="auto"/>
                        <w:bottom w:val="none" w:sz="0" w:space="0" w:color="auto"/>
                        <w:right w:val="none" w:sz="0" w:space="0" w:color="auto"/>
                      </w:divBdr>
                      <w:divsChild>
                        <w:div w:id="2131241860">
                          <w:marLeft w:val="0"/>
                          <w:marRight w:val="0"/>
                          <w:marTop w:val="0"/>
                          <w:marBottom w:val="0"/>
                          <w:divBdr>
                            <w:top w:val="none" w:sz="0" w:space="0" w:color="auto"/>
                            <w:left w:val="none" w:sz="0" w:space="0" w:color="auto"/>
                            <w:bottom w:val="none" w:sz="0" w:space="0" w:color="auto"/>
                            <w:right w:val="none" w:sz="0" w:space="0" w:color="auto"/>
                          </w:divBdr>
                          <w:divsChild>
                            <w:div w:id="1186141804">
                              <w:marLeft w:val="0"/>
                              <w:marRight w:val="0"/>
                              <w:marTop w:val="210"/>
                              <w:marBottom w:val="210"/>
                              <w:divBdr>
                                <w:top w:val="none" w:sz="0" w:space="0" w:color="auto"/>
                                <w:left w:val="none" w:sz="0" w:space="0" w:color="auto"/>
                                <w:bottom w:val="none" w:sz="0" w:space="0" w:color="auto"/>
                                <w:right w:val="none" w:sz="0" w:space="0" w:color="auto"/>
                              </w:divBdr>
                              <w:divsChild>
                                <w:div w:id="1965961481">
                                  <w:marLeft w:val="480"/>
                                  <w:marRight w:val="0"/>
                                  <w:marTop w:val="0"/>
                                  <w:marBottom w:val="240"/>
                                  <w:divBdr>
                                    <w:top w:val="none" w:sz="0" w:space="0" w:color="auto"/>
                                    <w:left w:val="none" w:sz="0" w:space="0" w:color="auto"/>
                                    <w:bottom w:val="none" w:sz="0" w:space="0" w:color="auto"/>
                                    <w:right w:val="none" w:sz="0" w:space="0" w:color="auto"/>
                                  </w:divBdr>
                                </w:div>
                              </w:divsChild>
                            </w:div>
                            <w:div w:id="976450499">
                              <w:marLeft w:val="0"/>
                              <w:marRight w:val="0"/>
                              <w:marTop w:val="210"/>
                              <w:marBottom w:val="210"/>
                              <w:divBdr>
                                <w:top w:val="none" w:sz="0" w:space="0" w:color="auto"/>
                                <w:left w:val="none" w:sz="0" w:space="0" w:color="auto"/>
                                <w:bottom w:val="none" w:sz="0" w:space="0" w:color="auto"/>
                                <w:right w:val="none" w:sz="0" w:space="0" w:color="auto"/>
                              </w:divBdr>
                              <w:divsChild>
                                <w:div w:id="1079131395">
                                  <w:marLeft w:val="480"/>
                                  <w:marRight w:val="0"/>
                                  <w:marTop w:val="0"/>
                                  <w:marBottom w:val="240"/>
                                  <w:divBdr>
                                    <w:top w:val="none" w:sz="0" w:space="0" w:color="auto"/>
                                    <w:left w:val="none" w:sz="0" w:space="0" w:color="auto"/>
                                    <w:bottom w:val="none" w:sz="0" w:space="0" w:color="auto"/>
                                    <w:right w:val="none" w:sz="0" w:space="0" w:color="auto"/>
                                  </w:divBdr>
                                </w:div>
                              </w:divsChild>
                            </w:div>
                            <w:div w:id="1857697012">
                              <w:marLeft w:val="0"/>
                              <w:marRight w:val="0"/>
                              <w:marTop w:val="210"/>
                              <w:marBottom w:val="0"/>
                              <w:divBdr>
                                <w:top w:val="none" w:sz="0" w:space="0" w:color="auto"/>
                                <w:left w:val="none" w:sz="0" w:space="0" w:color="auto"/>
                                <w:bottom w:val="none" w:sz="0" w:space="0" w:color="auto"/>
                                <w:right w:val="none" w:sz="0" w:space="0" w:color="auto"/>
                              </w:divBdr>
                              <w:divsChild>
                                <w:div w:id="85048960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942224">
          <w:marLeft w:val="0"/>
          <w:marRight w:val="0"/>
          <w:marTop w:val="480"/>
          <w:marBottom w:val="60"/>
          <w:divBdr>
            <w:top w:val="none" w:sz="0" w:space="0" w:color="auto"/>
            <w:left w:val="none" w:sz="0" w:space="0" w:color="auto"/>
            <w:bottom w:val="none" w:sz="0" w:space="0" w:color="auto"/>
            <w:right w:val="none" w:sz="0" w:space="0" w:color="auto"/>
          </w:divBdr>
        </w:div>
        <w:div w:id="850068435">
          <w:marLeft w:val="0"/>
          <w:marRight w:val="0"/>
          <w:marTop w:val="0"/>
          <w:marBottom w:val="0"/>
          <w:divBdr>
            <w:top w:val="none" w:sz="0" w:space="0" w:color="auto"/>
            <w:left w:val="none" w:sz="0" w:space="0" w:color="auto"/>
            <w:bottom w:val="none" w:sz="0" w:space="0" w:color="auto"/>
            <w:right w:val="none" w:sz="0" w:space="0" w:color="auto"/>
          </w:divBdr>
          <w:divsChild>
            <w:div w:id="2107072543">
              <w:marLeft w:val="0"/>
              <w:marRight w:val="0"/>
              <w:marTop w:val="0"/>
              <w:marBottom w:val="0"/>
              <w:divBdr>
                <w:top w:val="none" w:sz="0" w:space="0" w:color="auto"/>
                <w:left w:val="none" w:sz="0" w:space="0" w:color="auto"/>
                <w:bottom w:val="none" w:sz="0" w:space="0" w:color="auto"/>
                <w:right w:val="none" w:sz="0" w:space="0" w:color="auto"/>
              </w:divBdr>
              <w:divsChild>
                <w:div w:id="2122215815">
                  <w:marLeft w:val="0"/>
                  <w:marRight w:val="0"/>
                  <w:marTop w:val="0"/>
                  <w:marBottom w:val="210"/>
                  <w:divBdr>
                    <w:top w:val="none" w:sz="0" w:space="0" w:color="auto"/>
                    <w:left w:val="none" w:sz="0" w:space="0" w:color="auto"/>
                    <w:bottom w:val="none" w:sz="0" w:space="0" w:color="auto"/>
                    <w:right w:val="none" w:sz="0" w:space="0" w:color="auto"/>
                  </w:divBdr>
                  <w:divsChild>
                    <w:div w:id="1072194030">
                      <w:marLeft w:val="480"/>
                      <w:marRight w:val="0"/>
                      <w:marTop w:val="0"/>
                      <w:marBottom w:val="240"/>
                      <w:divBdr>
                        <w:top w:val="none" w:sz="0" w:space="0" w:color="auto"/>
                        <w:left w:val="none" w:sz="0" w:space="0" w:color="auto"/>
                        <w:bottom w:val="none" w:sz="0" w:space="0" w:color="auto"/>
                        <w:right w:val="none" w:sz="0" w:space="0" w:color="auto"/>
                      </w:divBdr>
                    </w:div>
                  </w:divsChild>
                </w:div>
                <w:div w:id="939878310">
                  <w:marLeft w:val="0"/>
                  <w:marRight w:val="0"/>
                  <w:marTop w:val="210"/>
                  <w:marBottom w:val="0"/>
                  <w:divBdr>
                    <w:top w:val="none" w:sz="0" w:space="0" w:color="auto"/>
                    <w:left w:val="none" w:sz="0" w:space="0" w:color="auto"/>
                    <w:bottom w:val="none" w:sz="0" w:space="0" w:color="auto"/>
                    <w:right w:val="none" w:sz="0" w:space="0" w:color="auto"/>
                  </w:divBdr>
                  <w:divsChild>
                    <w:div w:id="1272587528">
                      <w:marLeft w:val="480"/>
                      <w:marRight w:val="0"/>
                      <w:marTop w:val="0"/>
                      <w:marBottom w:val="240"/>
                      <w:divBdr>
                        <w:top w:val="none" w:sz="0" w:space="0" w:color="auto"/>
                        <w:left w:val="none" w:sz="0" w:space="0" w:color="auto"/>
                        <w:bottom w:val="none" w:sz="0" w:space="0" w:color="auto"/>
                        <w:right w:val="none" w:sz="0" w:space="0" w:color="auto"/>
                      </w:divBdr>
                      <w:divsChild>
                        <w:div w:id="198782858">
                          <w:marLeft w:val="0"/>
                          <w:marRight w:val="0"/>
                          <w:marTop w:val="0"/>
                          <w:marBottom w:val="0"/>
                          <w:divBdr>
                            <w:top w:val="none" w:sz="0" w:space="0" w:color="auto"/>
                            <w:left w:val="none" w:sz="0" w:space="0" w:color="auto"/>
                            <w:bottom w:val="none" w:sz="0" w:space="0" w:color="auto"/>
                            <w:right w:val="none" w:sz="0" w:space="0" w:color="auto"/>
                          </w:divBdr>
                          <w:divsChild>
                            <w:div w:id="1479225796">
                              <w:marLeft w:val="0"/>
                              <w:marRight w:val="0"/>
                              <w:marTop w:val="210"/>
                              <w:marBottom w:val="210"/>
                              <w:divBdr>
                                <w:top w:val="none" w:sz="0" w:space="0" w:color="auto"/>
                                <w:left w:val="none" w:sz="0" w:space="0" w:color="auto"/>
                                <w:bottom w:val="none" w:sz="0" w:space="0" w:color="auto"/>
                                <w:right w:val="none" w:sz="0" w:space="0" w:color="auto"/>
                              </w:divBdr>
                              <w:divsChild>
                                <w:div w:id="22169494">
                                  <w:marLeft w:val="480"/>
                                  <w:marRight w:val="0"/>
                                  <w:marTop w:val="0"/>
                                  <w:marBottom w:val="240"/>
                                  <w:divBdr>
                                    <w:top w:val="none" w:sz="0" w:space="0" w:color="auto"/>
                                    <w:left w:val="none" w:sz="0" w:space="0" w:color="auto"/>
                                    <w:bottom w:val="none" w:sz="0" w:space="0" w:color="auto"/>
                                    <w:right w:val="none" w:sz="0" w:space="0" w:color="auto"/>
                                  </w:divBdr>
                                  <w:divsChild>
                                    <w:div w:id="1782065507">
                                      <w:marLeft w:val="0"/>
                                      <w:marRight w:val="0"/>
                                      <w:marTop w:val="0"/>
                                      <w:marBottom w:val="210"/>
                                      <w:divBdr>
                                        <w:top w:val="none" w:sz="0" w:space="0" w:color="auto"/>
                                        <w:left w:val="none" w:sz="0" w:space="0" w:color="auto"/>
                                        <w:bottom w:val="none" w:sz="0" w:space="0" w:color="auto"/>
                                        <w:right w:val="none" w:sz="0" w:space="0" w:color="auto"/>
                                      </w:divBdr>
                                    </w:div>
                                    <w:div w:id="1843201885">
                                      <w:marLeft w:val="0"/>
                                      <w:marRight w:val="0"/>
                                      <w:marTop w:val="0"/>
                                      <w:marBottom w:val="0"/>
                                      <w:divBdr>
                                        <w:top w:val="none" w:sz="0" w:space="0" w:color="auto"/>
                                        <w:left w:val="none" w:sz="0" w:space="0" w:color="auto"/>
                                        <w:bottom w:val="none" w:sz="0" w:space="0" w:color="auto"/>
                                        <w:right w:val="none" w:sz="0" w:space="0" w:color="auto"/>
                                      </w:divBdr>
                                      <w:divsChild>
                                        <w:div w:id="249706203">
                                          <w:marLeft w:val="0"/>
                                          <w:marRight w:val="0"/>
                                          <w:marTop w:val="210"/>
                                          <w:marBottom w:val="210"/>
                                          <w:divBdr>
                                            <w:top w:val="none" w:sz="0" w:space="0" w:color="auto"/>
                                            <w:left w:val="none" w:sz="0" w:space="0" w:color="auto"/>
                                            <w:bottom w:val="none" w:sz="0" w:space="0" w:color="auto"/>
                                            <w:right w:val="none" w:sz="0" w:space="0" w:color="auto"/>
                                          </w:divBdr>
                                          <w:divsChild>
                                            <w:div w:id="1345548673">
                                              <w:marLeft w:val="480"/>
                                              <w:marRight w:val="0"/>
                                              <w:marTop w:val="0"/>
                                              <w:marBottom w:val="240"/>
                                              <w:divBdr>
                                                <w:top w:val="none" w:sz="0" w:space="0" w:color="auto"/>
                                                <w:left w:val="none" w:sz="0" w:space="0" w:color="auto"/>
                                                <w:bottom w:val="none" w:sz="0" w:space="0" w:color="auto"/>
                                                <w:right w:val="none" w:sz="0" w:space="0" w:color="auto"/>
                                              </w:divBdr>
                                            </w:div>
                                          </w:divsChild>
                                        </w:div>
                                        <w:div w:id="1153256198">
                                          <w:marLeft w:val="0"/>
                                          <w:marRight w:val="0"/>
                                          <w:marTop w:val="210"/>
                                          <w:marBottom w:val="210"/>
                                          <w:divBdr>
                                            <w:top w:val="none" w:sz="0" w:space="0" w:color="auto"/>
                                            <w:left w:val="none" w:sz="0" w:space="0" w:color="auto"/>
                                            <w:bottom w:val="none" w:sz="0" w:space="0" w:color="auto"/>
                                            <w:right w:val="none" w:sz="0" w:space="0" w:color="auto"/>
                                          </w:divBdr>
                                          <w:divsChild>
                                            <w:div w:id="418452763">
                                              <w:marLeft w:val="480"/>
                                              <w:marRight w:val="0"/>
                                              <w:marTop w:val="0"/>
                                              <w:marBottom w:val="240"/>
                                              <w:divBdr>
                                                <w:top w:val="none" w:sz="0" w:space="0" w:color="auto"/>
                                                <w:left w:val="none" w:sz="0" w:space="0" w:color="auto"/>
                                                <w:bottom w:val="none" w:sz="0" w:space="0" w:color="auto"/>
                                                <w:right w:val="none" w:sz="0" w:space="0" w:color="auto"/>
                                              </w:divBdr>
                                            </w:div>
                                          </w:divsChild>
                                        </w:div>
                                        <w:div w:id="329796914">
                                          <w:marLeft w:val="0"/>
                                          <w:marRight w:val="0"/>
                                          <w:marTop w:val="210"/>
                                          <w:marBottom w:val="210"/>
                                          <w:divBdr>
                                            <w:top w:val="none" w:sz="0" w:space="0" w:color="auto"/>
                                            <w:left w:val="none" w:sz="0" w:space="0" w:color="auto"/>
                                            <w:bottom w:val="none" w:sz="0" w:space="0" w:color="auto"/>
                                            <w:right w:val="none" w:sz="0" w:space="0" w:color="auto"/>
                                          </w:divBdr>
                                          <w:divsChild>
                                            <w:div w:id="1205941869">
                                              <w:marLeft w:val="480"/>
                                              <w:marRight w:val="0"/>
                                              <w:marTop w:val="0"/>
                                              <w:marBottom w:val="240"/>
                                              <w:divBdr>
                                                <w:top w:val="none" w:sz="0" w:space="0" w:color="auto"/>
                                                <w:left w:val="none" w:sz="0" w:space="0" w:color="auto"/>
                                                <w:bottom w:val="none" w:sz="0" w:space="0" w:color="auto"/>
                                                <w:right w:val="none" w:sz="0" w:space="0" w:color="auto"/>
                                              </w:divBdr>
                                            </w:div>
                                          </w:divsChild>
                                        </w:div>
                                        <w:div w:id="855539527">
                                          <w:marLeft w:val="0"/>
                                          <w:marRight w:val="0"/>
                                          <w:marTop w:val="210"/>
                                          <w:marBottom w:val="0"/>
                                          <w:divBdr>
                                            <w:top w:val="none" w:sz="0" w:space="0" w:color="auto"/>
                                            <w:left w:val="none" w:sz="0" w:space="0" w:color="auto"/>
                                            <w:bottom w:val="none" w:sz="0" w:space="0" w:color="auto"/>
                                            <w:right w:val="none" w:sz="0" w:space="0" w:color="auto"/>
                                          </w:divBdr>
                                          <w:divsChild>
                                            <w:div w:id="56750213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57964204">
                              <w:marLeft w:val="0"/>
                              <w:marRight w:val="0"/>
                              <w:marTop w:val="210"/>
                              <w:marBottom w:val="0"/>
                              <w:divBdr>
                                <w:top w:val="none" w:sz="0" w:space="0" w:color="auto"/>
                                <w:left w:val="none" w:sz="0" w:space="0" w:color="auto"/>
                                <w:bottom w:val="none" w:sz="0" w:space="0" w:color="auto"/>
                                <w:right w:val="none" w:sz="0" w:space="0" w:color="auto"/>
                              </w:divBdr>
                              <w:divsChild>
                                <w:div w:id="465665409">
                                  <w:marLeft w:val="480"/>
                                  <w:marRight w:val="0"/>
                                  <w:marTop w:val="0"/>
                                  <w:marBottom w:val="240"/>
                                  <w:divBdr>
                                    <w:top w:val="none" w:sz="0" w:space="0" w:color="auto"/>
                                    <w:left w:val="none" w:sz="0" w:space="0" w:color="auto"/>
                                    <w:bottom w:val="none" w:sz="0" w:space="0" w:color="auto"/>
                                    <w:right w:val="none" w:sz="0" w:space="0" w:color="auto"/>
                                  </w:divBdr>
                                  <w:divsChild>
                                    <w:div w:id="582640861">
                                      <w:marLeft w:val="0"/>
                                      <w:marRight w:val="0"/>
                                      <w:marTop w:val="0"/>
                                      <w:marBottom w:val="0"/>
                                      <w:divBdr>
                                        <w:top w:val="none" w:sz="0" w:space="0" w:color="auto"/>
                                        <w:left w:val="none" w:sz="0" w:space="0" w:color="auto"/>
                                        <w:bottom w:val="none" w:sz="0" w:space="0" w:color="auto"/>
                                        <w:right w:val="none" w:sz="0" w:space="0" w:color="auto"/>
                                      </w:divBdr>
                                      <w:divsChild>
                                        <w:div w:id="1214346632">
                                          <w:marLeft w:val="0"/>
                                          <w:marRight w:val="0"/>
                                          <w:marTop w:val="210"/>
                                          <w:marBottom w:val="210"/>
                                          <w:divBdr>
                                            <w:top w:val="none" w:sz="0" w:space="0" w:color="auto"/>
                                            <w:left w:val="none" w:sz="0" w:space="0" w:color="auto"/>
                                            <w:bottom w:val="none" w:sz="0" w:space="0" w:color="auto"/>
                                            <w:right w:val="none" w:sz="0" w:space="0" w:color="auto"/>
                                          </w:divBdr>
                                          <w:divsChild>
                                            <w:div w:id="817570723">
                                              <w:marLeft w:val="480"/>
                                              <w:marRight w:val="0"/>
                                              <w:marTop w:val="0"/>
                                              <w:marBottom w:val="240"/>
                                              <w:divBdr>
                                                <w:top w:val="none" w:sz="0" w:space="0" w:color="auto"/>
                                                <w:left w:val="none" w:sz="0" w:space="0" w:color="auto"/>
                                                <w:bottom w:val="none" w:sz="0" w:space="0" w:color="auto"/>
                                                <w:right w:val="none" w:sz="0" w:space="0" w:color="auto"/>
                                              </w:divBdr>
                                            </w:div>
                                          </w:divsChild>
                                        </w:div>
                                        <w:div w:id="462966560">
                                          <w:marLeft w:val="0"/>
                                          <w:marRight w:val="0"/>
                                          <w:marTop w:val="210"/>
                                          <w:marBottom w:val="0"/>
                                          <w:divBdr>
                                            <w:top w:val="none" w:sz="0" w:space="0" w:color="auto"/>
                                            <w:left w:val="none" w:sz="0" w:space="0" w:color="auto"/>
                                            <w:bottom w:val="none" w:sz="0" w:space="0" w:color="auto"/>
                                            <w:right w:val="none" w:sz="0" w:space="0" w:color="auto"/>
                                          </w:divBdr>
                                          <w:divsChild>
                                            <w:div w:id="1525706710">
                                              <w:marLeft w:val="480"/>
                                              <w:marRight w:val="0"/>
                                              <w:marTop w:val="0"/>
                                              <w:marBottom w:val="240"/>
                                              <w:divBdr>
                                                <w:top w:val="none" w:sz="0" w:space="0" w:color="auto"/>
                                                <w:left w:val="none" w:sz="0" w:space="0" w:color="auto"/>
                                                <w:bottom w:val="none" w:sz="0" w:space="0" w:color="auto"/>
                                                <w:right w:val="none" w:sz="0" w:space="0" w:color="auto"/>
                                              </w:divBdr>
                                              <w:divsChild>
                                                <w:div w:id="1784958213">
                                                  <w:marLeft w:val="0"/>
                                                  <w:marRight w:val="0"/>
                                                  <w:marTop w:val="0"/>
                                                  <w:marBottom w:val="0"/>
                                                  <w:divBdr>
                                                    <w:top w:val="none" w:sz="0" w:space="0" w:color="auto"/>
                                                    <w:left w:val="none" w:sz="0" w:space="0" w:color="auto"/>
                                                    <w:bottom w:val="none" w:sz="0" w:space="0" w:color="auto"/>
                                                    <w:right w:val="none" w:sz="0" w:space="0" w:color="auto"/>
                                                  </w:divBdr>
                                                  <w:divsChild>
                                                    <w:div w:id="1752964980">
                                                      <w:marLeft w:val="0"/>
                                                      <w:marRight w:val="0"/>
                                                      <w:marTop w:val="210"/>
                                                      <w:marBottom w:val="210"/>
                                                      <w:divBdr>
                                                        <w:top w:val="none" w:sz="0" w:space="0" w:color="auto"/>
                                                        <w:left w:val="none" w:sz="0" w:space="0" w:color="auto"/>
                                                        <w:bottom w:val="none" w:sz="0" w:space="0" w:color="auto"/>
                                                        <w:right w:val="none" w:sz="0" w:space="0" w:color="auto"/>
                                                      </w:divBdr>
                                                      <w:divsChild>
                                                        <w:div w:id="44377317">
                                                          <w:marLeft w:val="480"/>
                                                          <w:marRight w:val="0"/>
                                                          <w:marTop w:val="0"/>
                                                          <w:marBottom w:val="240"/>
                                                          <w:divBdr>
                                                            <w:top w:val="none" w:sz="0" w:space="0" w:color="auto"/>
                                                            <w:left w:val="none" w:sz="0" w:space="0" w:color="auto"/>
                                                            <w:bottom w:val="none" w:sz="0" w:space="0" w:color="auto"/>
                                                            <w:right w:val="none" w:sz="0" w:space="0" w:color="auto"/>
                                                          </w:divBdr>
                                                        </w:div>
                                                      </w:divsChild>
                                                    </w:div>
                                                    <w:div w:id="478350573">
                                                      <w:marLeft w:val="0"/>
                                                      <w:marRight w:val="0"/>
                                                      <w:marTop w:val="210"/>
                                                      <w:marBottom w:val="0"/>
                                                      <w:divBdr>
                                                        <w:top w:val="none" w:sz="0" w:space="0" w:color="auto"/>
                                                        <w:left w:val="none" w:sz="0" w:space="0" w:color="auto"/>
                                                        <w:bottom w:val="none" w:sz="0" w:space="0" w:color="auto"/>
                                                        <w:right w:val="none" w:sz="0" w:space="0" w:color="auto"/>
                                                      </w:divBdr>
                                                      <w:divsChild>
                                                        <w:div w:id="11159099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0283139">
      <w:bodyDiv w:val="1"/>
      <w:marLeft w:val="0"/>
      <w:marRight w:val="0"/>
      <w:marTop w:val="0"/>
      <w:marBottom w:val="0"/>
      <w:divBdr>
        <w:top w:val="none" w:sz="0" w:space="0" w:color="auto"/>
        <w:left w:val="none" w:sz="0" w:space="0" w:color="auto"/>
        <w:bottom w:val="none" w:sz="0" w:space="0" w:color="auto"/>
        <w:right w:val="none" w:sz="0" w:space="0" w:color="auto"/>
      </w:divBdr>
      <w:divsChild>
        <w:div w:id="1706054727">
          <w:marLeft w:val="0"/>
          <w:marRight w:val="0"/>
          <w:marTop w:val="480"/>
          <w:marBottom w:val="60"/>
          <w:divBdr>
            <w:top w:val="none" w:sz="0" w:space="0" w:color="auto"/>
            <w:left w:val="none" w:sz="0" w:space="0" w:color="auto"/>
            <w:bottom w:val="none" w:sz="0" w:space="0" w:color="auto"/>
            <w:right w:val="none" w:sz="0" w:space="0" w:color="auto"/>
          </w:divBdr>
        </w:div>
        <w:div w:id="1119299076">
          <w:marLeft w:val="0"/>
          <w:marRight w:val="0"/>
          <w:marTop w:val="0"/>
          <w:marBottom w:val="0"/>
          <w:divBdr>
            <w:top w:val="none" w:sz="0" w:space="0" w:color="auto"/>
            <w:left w:val="none" w:sz="0" w:space="0" w:color="auto"/>
            <w:bottom w:val="none" w:sz="0" w:space="0" w:color="auto"/>
            <w:right w:val="none" w:sz="0" w:space="0" w:color="auto"/>
          </w:divBdr>
          <w:divsChild>
            <w:div w:id="1769739777">
              <w:marLeft w:val="0"/>
              <w:marRight w:val="0"/>
              <w:marTop w:val="0"/>
              <w:marBottom w:val="0"/>
              <w:divBdr>
                <w:top w:val="none" w:sz="0" w:space="0" w:color="auto"/>
                <w:left w:val="none" w:sz="0" w:space="0" w:color="auto"/>
                <w:bottom w:val="none" w:sz="0" w:space="0" w:color="auto"/>
                <w:right w:val="none" w:sz="0" w:space="0" w:color="auto"/>
              </w:divBdr>
              <w:divsChild>
                <w:div w:id="1973169142">
                  <w:marLeft w:val="0"/>
                  <w:marRight w:val="0"/>
                  <w:marTop w:val="0"/>
                  <w:marBottom w:val="210"/>
                  <w:divBdr>
                    <w:top w:val="none" w:sz="0" w:space="0" w:color="auto"/>
                    <w:left w:val="none" w:sz="0" w:space="0" w:color="auto"/>
                    <w:bottom w:val="none" w:sz="0" w:space="0" w:color="auto"/>
                    <w:right w:val="none" w:sz="0" w:space="0" w:color="auto"/>
                  </w:divBdr>
                  <w:divsChild>
                    <w:div w:id="1536313312">
                      <w:marLeft w:val="480"/>
                      <w:marRight w:val="0"/>
                      <w:marTop w:val="0"/>
                      <w:marBottom w:val="240"/>
                      <w:divBdr>
                        <w:top w:val="none" w:sz="0" w:space="0" w:color="auto"/>
                        <w:left w:val="none" w:sz="0" w:space="0" w:color="auto"/>
                        <w:bottom w:val="none" w:sz="0" w:space="0" w:color="auto"/>
                        <w:right w:val="none" w:sz="0" w:space="0" w:color="auto"/>
                      </w:divBdr>
                    </w:div>
                  </w:divsChild>
                </w:div>
                <w:div w:id="254216248">
                  <w:marLeft w:val="0"/>
                  <w:marRight w:val="0"/>
                  <w:marTop w:val="210"/>
                  <w:marBottom w:val="210"/>
                  <w:divBdr>
                    <w:top w:val="none" w:sz="0" w:space="0" w:color="auto"/>
                    <w:left w:val="none" w:sz="0" w:space="0" w:color="auto"/>
                    <w:bottom w:val="none" w:sz="0" w:space="0" w:color="auto"/>
                    <w:right w:val="none" w:sz="0" w:space="0" w:color="auto"/>
                  </w:divBdr>
                  <w:divsChild>
                    <w:div w:id="39210834">
                      <w:marLeft w:val="480"/>
                      <w:marRight w:val="0"/>
                      <w:marTop w:val="0"/>
                      <w:marBottom w:val="240"/>
                      <w:divBdr>
                        <w:top w:val="none" w:sz="0" w:space="0" w:color="auto"/>
                        <w:left w:val="none" w:sz="0" w:space="0" w:color="auto"/>
                        <w:bottom w:val="none" w:sz="0" w:space="0" w:color="auto"/>
                        <w:right w:val="none" w:sz="0" w:space="0" w:color="auto"/>
                      </w:divBdr>
                    </w:div>
                  </w:divsChild>
                </w:div>
                <w:div w:id="2019232209">
                  <w:marLeft w:val="0"/>
                  <w:marRight w:val="0"/>
                  <w:marTop w:val="210"/>
                  <w:marBottom w:val="210"/>
                  <w:divBdr>
                    <w:top w:val="none" w:sz="0" w:space="0" w:color="auto"/>
                    <w:left w:val="none" w:sz="0" w:space="0" w:color="auto"/>
                    <w:bottom w:val="none" w:sz="0" w:space="0" w:color="auto"/>
                    <w:right w:val="none" w:sz="0" w:space="0" w:color="auto"/>
                  </w:divBdr>
                  <w:divsChild>
                    <w:div w:id="1436441910">
                      <w:marLeft w:val="480"/>
                      <w:marRight w:val="0"/>
                      <w:marTop w:val="0"/>
                      <w:marBottom w:val="240"/>
                      <w:divBdr>
                        <w:top w:val="none" w:sz="0" w:space="0" w:color="auto"/>
                        <w:left w:val="none" w:sz="0" w:space="0" w:color="auto"/>
                        <w:bottom w:val="none" w:sz="0" w:space="0" w:color="auto"/>
                        <w:right w:val="none" w:sz="0" w:space="0" w:color="auto"/>
                      </w:divBdr>
                    </w:div>
                  </w:divsChild>
                </w:div>
                <w:div w:id="1825391130">
                  <w:marLeft w:val="0"/>
                  <w:marRight w:val="0"/>
                  <w:marTop w:val="210"/>
                  <w:marBottom w:val="210"/>
                  <w:divBdr>
                    <w:top w:val="none" w:sz="0" w:space="0" w:color="auto"/>
                    <w:left w:val="none" w:sz="0" w:space="0" w:color="auto"/>
                    <w:bottom w:val="none" w:sz="0" w:space="0" w:color="auto"/>
                    <w:right w:val="none" w:sz="0" w:space="0" w:color="auto"/>
                  </w:divBdr>
                  <w:divsChild>
                    <w:div w:id="391580572">
                      <w:marLeft w:val="480"/>
                      <w:marRight w:val="0"/>
                      <w:marTop w:val="0"/>
                      <w:marBottom w:val="240"/>
                      <w:divBdr>
                        <w:top w:val="none" w:sz="0" w:space="0" w:color="auto"/>
                        <w:left w:val="none" w:sz="0" w:space="0" w:color="auto"/>
                        <w:bottom w:val="none" w:sz="0" w:space="0" w:color="auto"/>
                        <w:right w:val="none" w:sz="0" w:space="0" w:color="auto"/>
                      </w:divBdr>
                    </w:div>
                  </w:divsChild>
                </w:div>
                <w:div w:id="735712687">
                  <w:marLeft w:val="0"/>
                  <w:marRight w:val="0"/>
                  <w:marTop w:val="210"/>
                  <w:marBottom w:val="0"/>
                  <w:divBdr>
                    <w:top w:val="none" w:sz="0" w:space="0" w:color="auto"/>
                    <w:left w:val="none" w:sz="0" w:space="0" w:color="auto"/>
                    <w:bottom w:val="none" w:sz="0" w:space="0" w:color="auto"/>
                    <w:right w:val="none" w:sz="0" w:space="0" w:color="auto"/>
                  </w:divBdr>
                  <w:divsChild>
                    <w:div w:id="175559171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06337911">
          <w:marLeft w:val="0"/>
          <w:marRight w:val="0"/>
          <w:marTop w:val="480"/>
          <w:marBottom w:val="60"/>
          <w:divBdr>
            <w:top w:val="none" w:sz="0" w:space="0" w:color="auto"/>
            <w:left w:val="none" w:sz="0" w:space="0" w:color="auto"/>
            <w:bottom w:val="none" w:sz="0" w:space="0" w:color="auto"/>
            <w:right w:val="none" w:sz="0" w:space="0" w:color="auto"/>
          </w:divBdr>
        </w:div>
        <w:div w:id="150412885">
          <w:marLeft w:val="0"/>
          <w:marRight w:val="0"/>
          <w:marTop w:val="0"/>
          <w:marBottom w:val="0"/>
          <w:divBdr>
            <w:top w:val="none" w:sz="0" w:space="0" w:color="auto"/>
            <w:left w:val="none" w:sz="0" w:space="0" w:color="auto"/>
            <w:bottom w:val="none" w:sz="0" w:space="0" w:color="auto"/>
            <w:right w:val="none" w:sz="0" w:space="0" w:color="auto"/>
          </w:divBdr>
          <w:divsChild>
            <w:div w:id="1115563414">
              <w:marLeft w:val="0"/>
              <w:marRight w:val="0"/>
              <w:marTop w:val="0"/>
              <w:marBottom w:val="0"/>
              <w:divBdr>
                <w:top w:val="none" w:sz="0" w:space="0" w:color="auto"/>
                <w:left w:val="none" w:sz="0" w:space="0" w:color="auto"/>
                <w:bottom w:val="none" w:sz="0" w:space="0" w:color="auto"/>
                <w:right w:val="none" w:sz="0" w:space="0" w:color="auto"/>
              </w:divBdr>
              <w:divsChild>
                <w:div w:id="57632827">
                  <w:marLeft w:val="0"/>
                  <w:marRight w:val="0"/>
                  <w:marTop w:val="210"/>
                  <w:marBottom w:val="210"/>
                  <w:divBdr>
                    <w:top w:val="none" w:sz="0" w:space="0" w:color="auto"/>
                    <w:left w:val="none" w:sz="0" w:space="0" w:color="auto"/>
                    <w:bottom w:val="none" w:sz="0" w:space="0" w:color="auto"/>
                    <w:right w:val="none" w:sz="0" w:space="0" w:color="auto"/>
                  </w:divBdr>
                  <w:divsChild>
                    <w:div w:id="1206600255">
                      <w:marLeft w:val="480"/>
                      <w:marRight w:val="0"/>
                      <w:marTop w:val="0"/>
                      <w:marBottom w:val="240"/>
                      <w:divBdr>
                        <w:top w:val="none" w:sz="0" w:space="0" w:color="auto"/>
                        <w:left w:val="none" w:sz="0" w:space="0" w:color="auto"/>
                        <w:bottom w:val="none" w:sz="0" w:space="0" w:color="auto"/>
                        <w:right w:val="none" w:sz="0" w:space="0" w:color="auto"/>
                      </w:divBdr>
                    </w:div>
                  </w:divsChild>
                </w:div>
                <w:div w:id="1219825456">
                  <w:marLeft w:val="0"/>
                  <w:marRight w:val="0"/>
                  <w:marTop w:val="210"/>
                  <w:marBottom w:val="210"/>
                  <w:divBdr>
                    <w:top w:val="none" w:sz="0" w:space="0" w:color="auto"/>
                    <w:left w:val="none" w:sz="0" w:space="0" w:color="auto"/>
                    <w:bottom w:val="none" w:sz="0" w:space="0" w:color="auto"/>
                    <w:right w:val="none" w:sz="0" w:space="0" w:color="auto"/>
                  </w:divBdr>
                  <w:divsChild>
                    <w:div w:id="1275597757">
                      <w:marLeft w:val="480"/>
                      <w:marRight w:val="0"/>
                      <w:marTop w:val="0"/>
                      <w:marBottom w:val="240"/>
                      <w:divBdr>
                        <w:top w:val="none" w:sz="0" w:space="0" w:color="auto"/>
                        <w:left w:val="none" w:sz="0" w:space="0" w:color="auto"/>
                        <w:bottom w:val="none" w:sz="0" w:space="0" w:color="auto"/>
                        <w:right w:val="none" w:sz="0" w:space="0" w:color="auto"/>
                      </w:divBdr>
                    </w:div>
                  </w:divsChild>
                </w:div>
                <w:div w:id="1540975683">
                  <w:marLeft w:val="0"/>
                  <w:marRight w:val="0"/>
                  <w:marTop w:val="210"/>
                  <w:marBottom w:val="210"/>
                  <w:divBdr>
                    <w:top w:val="none" w:sz="0" w:space="0" w:color="auto"/>
                    <w:left w:val="none" w:sz="0" w:space="0" w:color="auto"/>
                    <w:bottom w:val="none" w:sz="0" w:space="0" w:color="auto"/>
                    <w:right w:val="none" w:sz="0" w:space="0" w:color="auto"/>
                  </w:divBdr>
                  <w:divsChild>
                    <w:div w:id="727071353">
                      <w:marLeft w:val="480"/>
                      <w:marRight w:val="0"/>
                      <w:marTop w:val="0"/>
                      <w:marBottom w:val="240"/>
                      <w:divBdr>
                        <w:top w:val="none" w:sz="0" w:space="0" w:color="auto"/>
                        <w:left w:val="none" w:sz="0" w:space="0" w:color="auto"/>
                        <w:bottom w:val="none" w:sz="0" w:space="0" w:color="auto"/>
                        <w:right w:val="none" w:sz="0" w:space="0" w:color="auto"/>
                      </w:divBdr>
                    </w:div>
                  </w:divsChild>
                </w:div>
                <w:div w:id="581455016">
                  <w:marLeft w:val="0"/>
                  <w:marRight w:val="0"/>
                  <w:marTop w:val="210"/>
                  <w:marBottom w:val="210"/>
                  <w:divBdr>
                    <w:top w:val="none" w:sz="0" w:space="0" w:color="auto"/>
                    <w:left w:val="none" w:sz="0" w:space="0" w:color="auto"/>
                    <w:bottom w:val="none" w:sz="0" w:space="0" w:color="auto"/>
                    <w:right w:val="none" w:sz="0" w:space="0" w:color="auto"/>
                  </w:divBdr>
                  <w:divsChild>
                    <w:div w:id="1556575831">
                      <w:marLeft w:val="480"/>
                      <w:marRight w:val="0"/>
                      <w:marTop w:val="0"/>
                      <w:marBottom w:val="240"/>
                      <w:divBdr>
                        <w:top w:val="none" w:sz="0" w:space="0" w:color="auto"/>
                        <w:left w:val="none" w:sz="0" w:space="0" w:color="auto"/>
                        <w:bottom w:val="none" w:sz="0" w:space="0" w:color="auto"/>
                        <w:right w:val="none" w:sz="0" w:space="0" w:color="auto"/>
                      </w:divBdr>
                    </w:div>
                  </w:divsChild>
                </w:div>
                <w:div w:id="364256967">
                  <w:marLeft w:val="0"/>
                  <w:marRight w:val="0"/>
                  <w:marTop w:val="210"/>
                  <w:marBottom w:val="210"/>
                  <w:divBdr>
                    <w:top w:val="none" w:sz="0" w:space="0" w:color="auto"/>
                    <w:left w:val="none" w:sz="0" w:space="0" w:color="auto"/>
                    <w:bottom w:val="none" w:sz="0" w:space="0" w:color="auto"/>
                    <w:right w:val="none" w:sz="0" w:space="0" w:color="auto"/>
                  </w:divBdr>
                  <w:divsChild>
                    <w:div w:id="1659309608">
                      <w:marLeft w:val="480"/>
                      <w:marRight w:val="0"/>
                      <w:marTop w:val="0"/>
                      <w:marBottom w:val="240"/>
                      <w:divBdr>
                        <w:top w:val="none" w:sz="0" w:space="0" w:color="auto"/>
                        <w:left w:val="none" w:sz="0" w:space="0" w:color="auto"/>
                        <w:bottom w:val="none" w:sz="0" w:space="0" w:color="auto"/>
                        <w:right w:val="none" w:sz="0" w:space="0" w:color="auto"/>
                      </w:divBdr>
                    </w:div>
                  </w:divsChild>
                </w:div>
                <w:div w:id="962155511">
                  <w:marLeft w:val="0"/>
                  <w:marRight w:val="0"/>
                  <w:marTop w:val="210"/>
                  <w:marBottom w:val="210"/>
                  <w:divBdr>
                    <w:top w:val="none" w:sz="0" w:space="0" w:color="auto"/>
                    <w:left w:val="none" w:sz="0" w:space="0" w:color="auto"/>
                    <w:bottom w:val="none" w:sz="0" w:space="0" w:color="auto"/>
                    <w:right w:val="none" w:sz="0" w:space="0" w:color="auto"/>
                  </w:divBdr>
                  <w:divsChild>
                    <w:div w:id="1055666755">
                      <w:marLeft w:val="480"/>
                      <w:marRight w:val="0"/>
                      <w:marTop w:val="0"/>
                      <w:marBottom w:val="240"/>
                      <w:divBdr>
                        <w:top w:val="none" w:sz="0" w:space="0" w:color="auto"/>
                        <w:left w:val="none" w:sz="0" w:space="0" w:color="auto"/>
                        <w:bottom w:val="none" w:sz="0" w:space="0" w:color="auto"/>
                        <w:right w:val="none" w:sz="0" w:space="0" w:color="auto"/>
                      </w:divBdr>
                    </w:div>
                  </w:divsChild>
                </w:div>
                <w:div w:id="522280038">
                  <w:marLeft w:val="0"/>
                  <w:marRight w:val="0"/>
                  <w:marTop w:val="210"/>
                  <w:marBottom w:val="210"/>
                  <w:divBdr>
                    <w:top w:val="none" w:sz="0" w:space="0" w:color="auto"/>
                    <w:left w:val="none" w:sz="0" w:space="0" w:color="auto"/>
                    <w:bottom w:val="none" w:sz="0" w:space="0" w:color="auto"/>
                    <w:right w:val="none" w:sz="0" w:space="0" w:color="auto"/>
                  </w:divBdr>
                  <w:divsChild>
                    <w:div w:id="996108977">
                      <w:marLeft w:val="480"/>
                      <w:marRight w:val="0"/>
                      <w:marTop w:val="0"/>
                      <w:marBottom w:val="240"/>
                      <w:divBdr>
                        <w:top w:val="none" w:sz="0" w:space="0" w:color="auto"/>
                        <w:left w:val="none" w:sz="0" w:space="0" w:color="auto"/>
                        <w:bottom w:val="none" w:sz="0" w:space="0" w:color="auto"/>
                        <w:right w:val="none" w:sz="0" w:space="0" w:color="auto"/>
                      </w:divBdr>
                    </w:div>
                  </w:divsChild>
                </w:div>
                <w:div w:id="2101951501">
                  <w:marLeft w:val="0"/>
                  <w:marRight w:val="0"/>
                  <w:marTop w:val="210"/>
                  <w:marBottom w:val="210"/>
                  <w:divBdr>
                    <w:top w:val="none" w:sz="0" w:space="0" w:color="auto"/>
                    <w:left w:val="none" w:sz="0" w:space="0" w:color="auto"/>
                    <w:bottom w:val="none" w:sz="0" w:space="0" w:color="auto"/>
                    <w:right w:val="none" w:sz="0" w:space="0" w:color="auto"/>
                  </w:divBdr>
                  <w:divsChild>
                    <w:div w:id="1171947152">
                      <w:marLeft w:val="480"/>
                      <w:marRight w:val="0"/>
                      <w:marTop w:val="0"/>
                      <w:marBottom w:val="240"/>
                      <w:divBdr>
                        <w:top w:val="none" w:sz="0" w:space="0" w:color="auto"/>
                        <w:left w:val="none" w:sz="0" w:space="0" w:color="auto"/>
                        <w:bottom w:val="none" w:sz="0" w:space="0" w:color="auto"/>
                        <w:right w:val="none" w:sz="0" w:space="0" w:color="auto"/>
                      </w:divBdr>
                    </w:div>
                  </w:divsChild>
                </w:div>
                <w:div w:id="1984197332">
                  <w:marLeft w:val="0"/>
                  <w:marRight w:val="0"/>
                  <w:marTop w:val="210"/>
                  <w:marBottom w:val="210"/>
                  <w:divBdr>
                    <w:top w:val="none" w:sz="0" w:space="0" w:color="auto"/>
                    <w:left w:val="none" w:sz="0" w:space="0" w:color="auto"/>
                    <w:bottom w:val="none" w:sz="0" w:space="0" w:color="auto"/>
                    <w:right w:val="none" w:sz="0" w:space="0" w:color="auto"/>
                  </w:divBdr>
                  <w:divsChild>
                    <w:div w:id="1797870194">
                      <w:marLeft w:val="480"/>
                      <w:marRight w:val="0"/>
                      <w:marTop w:val="0"/>
                      <w:marBottom w:val="240"/>
                      <w:divBdr>
                        <w:top w:val="none" w:sz="0" w:space="0" w:color="auto"/>
                        <w:left w:val="none" w:sz="0" w:space="0" w:color="auto"/>
                        <w:bottom w:val="none" w:sz="0" w:space="0" w:color="auto"/>
                        <w:right w:val="none" w:sz="0" w:space="0" w:color="auto"/>
                      </w:divBdr>
                    </w:div>
                  </w:divsChild>
                </w:div>
                <w:div w:id="1787389834">
                  <w:marLeft w:val="0"/>
                  <w:marRight w:val="0"/>
                  <w:marTop w:val="210"/>
                  <w:marBottom w:val="0"/>
                  <w:divBdr>
                    <w:top w:val="none" w:sz="0" w:space="0" w:color="auto"/>
                    <w:left w:val="none" w:sz="0" w:space="0" w:color="auto"/>
                    <w:bottom w:val="none" w:sz="0" w:space="0" w:color="auto"/>
                    <w:right w:val="none" w:sz="0" w:space="0" w:color="auto"/>
                  </w:divBdr>
                  <w:divsChild>
                    <w:div w:id="141643724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078331322">
          <w:marLeft w:val="0"/>
          <w:marRight w:val="0"/>
          <w:marTop w:val="480"/>
          <w:marBottom w:val="60"/>
          <w:divBdr>
            <w:top w:val="none" w:sz="0" w:space="0" w:color="auto"/>
            <w:left w:val="none" w:sz="0" w:space="0" w:color="auto"/>
            <w:bottom w:val="none" w:sz="0" w:space="0" w:color="auto"/>
            <w:right w:val="none" w:sz="0" w:space="0" w:color="auto"/>
          </w:divBdr>
        </w:div>
        <w:div w:id="489640379">
          <w:marLeft w:val="0"/>
          <w:marRight w:val="0"/>
          <w:marTop w:val="0"/>
          <w:marBottom w:val="0"/>
          <w:divBdr>
            <w:top w:val="none" w:sz="0" w:space="0" w:color="auto"/>
            <w:left w:val="none" w:sz="0" w:space="0" w:color="auto"/>
            <w:bottom w:val="none" w:sz="0" w:space="0" w:color="auto"/>
            <w:right w:val="none" w:sz="0" w:space="0" w:color="auto"/>
          </w:divBdr>
          <w:divsChild>
            <w:div w:id="14041710">
              <w:marLeft w:val="0"/>
              <w:marRight w:val="0"/>
              <w:marTop w:val="0"/>
              <w:marBottom w:val="0"/>
              <w:divBdr>
                <w:top w:val="none" w:sz="0" w:space="0" w:color="auto"/>
                <w:left w:val="none" w:sz="0" w:space="0" w:color="auto"/>
                <w:bottom w:val="none" w:sz="0" w:space="0" w:color="auto"/>
                <w:right w:val="none" w:sz="0" w:space="0" w:color="auto"/>
              </w:divBdr>
              <w:divsChild>
                <w:div w:id="1541473198">
                  <w:marLeft w:val="0"/>
                  <w:marRight w:val="0"/>
                  <w:marTop w:val="0"/>
                  <w:marBottom w:val="210"/>
                  <w:divBdr>
                    <w:top w:val="none" w:sz="0" w:space="0" w:color="auto"/>
                    <w:left w:val="none" w:sz="0" w:space="0" w:color="auto"/>
                    <w:bottom w:val="none" w:sz="0" w:space="0" w:color="auto"/>
                    <w:right w:val="none" w:sz="0" w:space="0" w:color="auto"/>
                  </w:divBdr>
                  <w:divsChild>
                    <w:div w:id="1768771061">
                      <w:marLeft w:val="480"/>
                      <w:marRight w:val="0"/>
                      <w:marTop w:val="0"/>
                      <w:marBottom w:val="240"/>
                      <w:divBdr>
                        <w:top w:val="none" w:sz="0" w:space="0" w:color="auto"/>
                        <w:left w:val="none" w:sz="0" w:space="0" w:color="auto"/>
                        <w:bottom w:val="none" w:sz="0" w:space="0" w:color="auto"/>
                        <w:right w:val="none" w:sz="0" w:space="0" w:color="auto"/>
                      </w:divBdr>
                    </w:div>
                  </w:divsChild>
                </w:div>
                <w:div w:id="1364212414">
                  <w:marLeft w:val="0"/>
                  <w:marRight w:val="0"/>
                  <w:marTop w:val="210"/>
                  <w:marBottom w:val="210"/>
                  <w:divBdr>
                    <w:top w:val="none" w:sz="0" w:space="0" w:color="auto"/>
                    <w:left w:val="none" w:sz="0" w:space="0" w:color="auto"/>
                    <w:bottom w:val="none" w:sz="0" w:space="0" w:color="auto"/>
                    <w:right w:val="none" w:sz="0" w:space="0" w:color="auto"/>
                  </w:divBdr>
                  <w:divsChild>
                    <w:div w:id="583682782">
                      <w:marLeft w:val="480"/>
                      <w:marRight w:val="0"/>
                      <w:marTop w:val="0"/>
                      <w:marBottom w:val="240"/>
                      <w:divBdr>
                        <w:top w:val="none" w:sz="0" w:space="0" w:color="auto"/>
                        <w:left w:val="none" w:sz="0" w:space="0" w:color="auto"/>
                        <w:bottom w:val="none" w:sz="0" w:space="0" w:color="auto"/>
                        <w:right w:val="none" w:sz="0" w:space="0" w:color="auto"/>
                      </w:divBdr>
                    </w:div>
                  </w:divsChild>
                </w:div>
                <w:div w:id="1923641079">
                  <w:marLeft w:val="0"/>
                  <w:marRight w:val="0"/>
                  <w:marTop w:val="210"/>
                  <w:marBottom w:val="210"/>
                  <w:divBdr>
                    <w:top w:val="none" w:sz="0" w:space="0" w:color="auto"/>
                    <w:left w:val="none" w:sz="0" w:space="0" w:color="auto"/>
                    <w:bottom w:val="none" w:sz="0" w:space="0" w:color="auto"/>
                    <w:right w:val="none" w:sz="0" w:space="0" w:color="auto"/>
                  </w:divBdr>
                  <w:divsChild>
                    <w:div w:id="491944448">
                      <w:marLeft w:val="480"/>
                      <w:marRight w:val="0"/>
                      <w:marTop w:val="0"/>
                      <w:marBottom w:val="240"/>
                      <w:divBdr>
                        <w:top w:val="none" w:sz="0" w:space="0" w:color="auto"/>
                        <w:left w:val="none" w:sz="0" w:space="0" w:color="auto"/>
                        <w:bottom w:val="none" w:sz="0" w:space="0" w:color="auto"/>
                        <w:right w:val="none" w:sz="0" w:space="0" w:color="auto"/>
                      </w:divBdr>
                    </w:div>
                  </w:divsChild>
                </w:div>
                <w:div w:id="121656101">
                  <w:marLeft w:val="0"/>
                  <w:marRight w:val="0"/>
                  <w:marTop w:val="210"/>
                  <w:marBottom w:val="210"/>
                  <w:divBdr>
                    <w:top w:val="none" w:sz="0" w:space="0" w:color="auto"/>
                    <w:left w:val="none" w:sz="0" w:space="0" w:color="auto"/>
                    <w:bottom w:val="none" w:sz="0" w:space="0" w:color="auto"/>
                    <w:right w:val="none" w:sz="0" w:space="0" w:color="auto"/>
                  </w:divBdr>
                  <w:divsChild>
                    <w:div w:id="217130961">
                      <w:marLeft w:val="480"/>
                      <w:marRight w:val="0"/>
                      <w:marTop w:val="0"/>
                      <w:marBottom w:val="240"/>
                      <w:divBdr>
                        <w:top w:val="none" w:sz="0" w:space="0" w:color="auto"/>
                        <w:left w:val="none" w:sz="0" w:space="0" w:color="auto"/>
                        <w:bottom w:val="none" w:sz="0" w:space="0" w:color="auto"/>
                        <w:right w:val="none" w:sz="0" w:space="0" w:color="auto"/>
                      </w:divBdr>
                      <w:divsChild>
                        <w:div w:id="313528883">
                          <w:marLeft w:val="0"/>
                          <w:marRight w:val="0"/>
                          <w:marTop w:val="0"/>
                          <w:marBottom w:val="210"/>
                          <w:divBdr>
                            <w:top w:val="none" w:sz="0" w:space="0" w:color="auto"/>
                            <w:left w:val="none" w:sz="0" w:space="0" w:color="auto"/>
                            <w:bottom w:val="none" w:sz="0" w:space="0" w:color="auto"/>
                            <w:right w:val="none" w:sz="0" w:space="0" w:color="auto"/>
                          </w:divBdr>
                        </w:div>
                        <w:div w:id="1788812664">
                          <w:marLeft w:val="0"/>
                          <w:marRight w:val="0"/>
                          <w:marTop w:val="0"/>
                          <w:marBottom w:val="0"/>
                          <w:divBdr>
                            <w:top w:val="none" w:sz="0" w:space="0" w:color="auto"/>
                            <w:left w:val="none" w:sz="0" w:space="0" w:color="auto"/>
                            <w:bottom w:val="none" w:sz="0" w:space="0" w:color="auto"/>
                            <w:right w:val="none" w:sz="0" w:space="0" w:color="auto"/>
                          </w:divBdr>
                          <w:divsChild>
                            <w:div w:id="2041857590">
                              <w:marLeft w:val="0"/>
                              <w:marRight w:val="0"/>
                              <w:marTop w:val="210"/>
                              <w:marBottom w:val="210"/>
                              <w:divBdr>
                                <w:top w:val="none" w:sz="0" w:space="0" w:color="auto"/>
                                <w:left w:val="none" w:sz="0" w:space="0" w:color="auto"/>
                                <w:bottom w:val="none" w:sz="0" w:space="0" w:color="auto"/>
                                <w:right w:val="none" w:sz="0" w:space="0" w:color="auto"/>
                              </w:divBdr>
                              <w:divsChild>
                                <w:div w:id="1010642333">
                                  <w:marLeft w:val="480"/>
                                  <w:marRight w:val="0"/>
                                  <w:marTop w:val="0"/>
                                  <w:marBottom w:val="240"/>
                                  <w:divBdr>
                                    <w:top w:val="none" w:sz="0" w:space="0" w:color="auto"/>
                                    <w:left w:val="none" w:sz="0" w:space="0" w:color="auto"/>
                                    <w:bottom w:val="none" w:sz="0" w:space="0" w:color="auto"/>
                                    <w:right w:val="none" w:sz="0" w:space="0" w:color="auto"/>
                                  </w:divBdr>
                                </w:div>
                              </w:divsChild>
                            </w:div>
                            <w:div w:id="23211220">
                              <w:marLeft w:val="0"/>
                              <w:marRight w:val="0"/>
                              <w:marTop w:val="210"/>
                              <w:marBottom w:val="210"/>
                              <w:divBdr>
                                <w:top w:val="none" w:sz="0" w:space="0" w:color="auto"/>
                                <w:left w:val="none" w:sz="0" w:space="0" w:color="auto"/>
                                <w:bottom w:val="none" w:sz="0" w:space="0" w:color="auto"/>
                                <w:right w:val="none" w:sz="0" w:space="0" w:color="auto"/>
                              </w:divBdr>
                              <w:divsChild>
                                <w:div w:id="712920246">
                                  <w:marLeft w:val="480"/>
                                  <w:marRight w:val="0"/>
                                  <w:marTop w:val="0"/>
                                  <w:marBottom w:val="240"/>
                                  <w:divBdr>
                                    <w:top w:val="none" w:sz="0" w:space="0" w:color="auto"/>
                                    <w:left w:val="none" w:sz="0" w:space="0" w:color="auto"/>
                                    <w:bottom w:val="none" w:sz="0" w:space="0" w:color="auto"/>
                                    <w:right w:val="none" w:sz="0" w:space="0" w:color="auto"/>
                                  </w:divBdr>
                                </w:div>
                              </w:divsChild>
                            </w:div>
                            <w:div w:id="878587918">
                              <w:marLeft w:val="0"/>
                              <w:marRight w:val="0"/>
                              <w:marTop w:val="210"/>
                              <w:marBottom w:val="210"/>
                              <w:divBdr>
                                <w:top w:val="none" w:sz="0" w:space="0" w:color="auto"/>
                                <w:left w:val="none" w:sz="0" w:space="0" w:color="auto"/>
                                <w:bottom w:val="none" w:sz="0" w:space="0" w:color="auto"/>
                                <w:right w:val="none" w:sz="0" w:space="0" w:color="auto"/>
                              </w:divBdr>
                              <w:divsChild>
                                <w:div w:id="1403679323">
                                  <w:marLeft w:val="480"/>
                                  <w:marRight w:val="0"/>
                                  <w:marTop w:val="0"/>
                                  <w:marBottom w:val="240"/>
                                  <w:divBdr>
                                    <w:top w:val="none" w:sz="0" w:space="0" w:color="auto"/>
                                    <w:left w:val="none" w:sz="0" w:space="0" w:color="auto"/>
                                    <w:bottom w:val="none" w:sz="0" w:space="0" w:color="auto"/>
                                    <w:right w:val="none" w:sz="0" w:space="0" w:color="auto"/>
                                  </w:divBdr>
                                </w:div>
                              </w:divsChild>
                            </w:div>
                            <w:div w:id="1867333466">
                              <w:marLeft w:val="0"/>
                              <w:marRight w:val="0"/>
                              <w:marTop w:val="210"/>
                              <w:marBottom w:val="0"/>
                              <w:divBdr>
                                <w:top w:val="none" w:sz="0" w:space="0" w:color="auto"/>
                                <w:left w:val="none" w:sz="0" w:space="0" w:color="auto"/>
                                <w:bottom w:val="none" w:sz="0" w:space="0" w:color="auto"/>
                                <w:right w:val="none" w:sz="0" w:space="0" w:color="auto"/>
                              </w:divBdr>
                              <w:divsChild>
                                <w:div w:id="67465450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14440352">
                  <w:marLeft w:val="0"/>
                  <w:marRight w:val="0"/>
                  <w:marTop w:val="210"/>
                  <w:marBottom w:val="0"/>
                  <w:divBdr>
                    <w:top w:val="none" w:sz="0" w:space="0" w:color="auto"/>
                    <w:left w:val="none" w:sz="0" w:space="0" w:color="auto"/>
                    <w:bottom w:val="none" w:sz="0" w:space="0" w:color="auto"/>
                    <w:right w:val="none" w:sz="0" w:space="0" w:color="auto"/>
                  </w:divBdr>
                  <w:divsChild>
                    <w:div w:id="119839584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330718166">
          <w:marLeft w:val="0"/>
          <w:marRight w:val="0"/>
          <w:marTop w:val="480"/>
          <w:marBottom w:val="60"/>
          <w:divBdr>
            <w:top w:val="none" w:sz="0" w:space="0" w:color="auto"/>
            <w:left w:val="none" w:sz="0" w:space="0" w:color="auto"/>
            <w:bottom w:val="none" w:sz="0" w:space="0" w:color="auto"/>
            <w:right w:val="none" w:sz="0" w:space="0" w:color="auto"/>
          </w:divBdr>
        </w:div>
        <w:div w:id="1015763965">
          <w:marLeft w:val="0"/>
          <w:marRight w:val="0"/>
          <w:marTop w:val="0"/>
          <w:marBottom w:val="0"/>
          <w:divBdr>
            <w:top w:val="none" w:sz="0" w:space="0" w:color="auto"/>
            <w:left w:val="none" w:sz="0" w:space="0" w:color="auto"/>
            <w:bottom w:val="none" w:sz="0" w:space="0" w:color="auto"/>
            <w:right w:val="none" w:sz="0" w:space="0" w:color="auto"/>
          </w:divBdr>
          <w:divsChild>
            <w:div w:id="1266035430">
              <w:marLeft w:val="0"/>
              <w:marRight w:val="0"/>
              <w:marTop w:val="0"/>
              <w:marBottom w:val="0"/>
              <w:divBdr>
                <w:top w:val="none" w:sz="0" w:space="0" w:color="auto"/>
                <w:left w:val="none" w:sz="0" w:space="0" w:color="auto"/>
                <w:bottom w:val="none" w:sz="0" w:space="0" w:color="auto"/>
                <w:right w:val="none" w:sz="0" w:space="0" w:color="auto"/>
              </w:divBdr>
              <w:divsChild>
                <w:div w:id="546531207">
                  <w:marLeft w:val="0"/>
                  <w:marRight w:val="0"/>
                  <w:marTop w:val="0"/>
                  <w:marBottom w:val="210"/>
                  <w:divBdr>
                    <w:top w:val="none" w:sz="0" w:space="0" w:color="auto"/>
                    <w:left w:val="none" w:sz="0" w:space="0" w:color="auto"/>
                    <w:bottom w:val="none" w:sz="0" w:space="0" w:color="auto"/>
                    <w:right w:val="none" w:sz="0" w:space="0" w:color="auto"/>
                  </w:divBdr>
                  <w:divsChild>
                    <w:div w:id="870459819">
                      <w:marLeft w:val="480"/>
                      <w:marRight w:val="0"/>
                      <w:marTop w:val="0"/>
                      <w:marBottom w:val="240"/>
                      <w:divBdr>
                        <w:top w:val="none" w:sz="0" w:space="0" w:color="auto"/>
                        <w:left w:val="none" w:sz="0" w:space="0" w:color="auto"/>
                        <w:bottom w:val="none" w:sz="0" w:space="0" w:color="auto"/>
                        <w:right w:val="none" w:sz="0" w:space="0" w:color="auto"/>
                      </w:divBdr>
                    </w:div>
                  </w:divsChild>
                </w:div>
                <w:div w:id="331684048">
                  <w:marLeft w:val="0"/>
                  <w:marRight w:val="0"/>
                  <w:marTop w:val="210"/>
                  <w:marBottom w:val="210"/>
                  <w:divBdr>
                    <w:top w:val="none" w:sz="0" w:space="0" w:color="auto"/>
                    <w:left w:val="none" w:sz="0" w:space="0" w:color="auto"/>
                    <w:bottom w:val="none" w:sz="0" w:space="0" w:color="auto"/>
                    <w:right w:val="none" w:sz="0" w:space="0" w:color="auto"/>
                  </w:divBdr>
                  <w:divsChild>
                    <w:div w:id="1119300718">
                      <w:marLeft w:val="480"/>
                      <w:marRight w:val="0"/>
                      <w:marTop w:val="0"/>
                      <w:marBottom w:val="240"/>
                      <w:divBdr>
                        <w:top w:val="none" w:sz="0" w:space="0" w:color="auto"/>
                        <w:left w:val="none" w:sz="0" w:space="0" w:color="auto"/>
                        <w:bottom w:val="none" w:sz="0" w:space="0" w:color="auto"/>
                        <w:right w:val="none" w:sz="0" w:space="0" w:color="auto"/>
                      </w:divBdr>
                    </w:div>
                  </w:divsChild>
                </w:div>
                <w:div w:id="45567597">
                  <w:marLeft w:val="0"/>
                  <w:marRight w:val="0"/>
                  <w:marTop w:val="210"/>
                  <w:marBottom w:val="0"/>
                  <w:divBdr>
                    <w:top w:val="none" w:sz="0" w:space="0" w:color="auto"/>
                    <w:left w:val="none" w:sz="0" w:space="0" w:color="auto"/>
                    <w:bottom w:val="none" w:sz="0" w:space="0" w:color="auto"/>
                    <w:right w:val="none" w:sz="0" w:space="0" w:color="auto"/>
                  </w:divBdr>
                  <w:divsChild>
                    <w:div w:id="171947440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830411801">
          <w:marLeft w:val="0"/>
          <w:marRight w:val="0"/>
          <w:marTop w:val="480"/>
          <w:marBottom w:val="60"/>
          <w:divBdr>
            <w:top w:val="none" w:sz="0" w:space="0" w:color="auto"/>
            <w:left w:val="none" w:sz="0" w:space="0" w:color="auto"/>
            <w:bottom w:val="none" w:sz="0" w:space="0" w:color="auto"/>
            <w:right w:val="none" w:sz="0" w:space="0" w:color="auto"/>
          </w:divBdr>
        </w:div>
        <w:div w:id="1520195805">
          <w:marLeft w:val="0"/>
          <w:marRight w:val="0"/>
          <w:marTop w:val="0"/>
          <w:marBottom w:val="0"/>
          <w:divBdr>
            <w:top w:val="none" w:sz="0" w:space="0" w:color="auto"/>
            <w:left w:val="none" w:sz="0" w:space="0" w:color="auto"/>
            <w:bottom w:val="none" w:sz="0" w:space="0" w:color="auto"/>
            <w:right w:val="none" w:sz="0" w:space="0" w:color="auto"/>
          </w:divBdr>
          <w:divsChild>
            <w:div w:id="2091731078">
              <w:marLeft w:val="0"/>
              <w:marRight w:val="0"/>
              <w:marTop w:val="0"/>
              <w:marBottom w:val="0"/>
              <w:divBdr>
                <w:top w:val="none" w:sz="0" w:space="0" w:color="auto"/>
                <w:left w:val="none" w:sz="0" w:space="0" w:color="auto"/>
                <w:bottom w:val="none" w:sz="0" w:space="0" w:color="auto"/>
                <w:right w:val="none" w:sz="0" w:space="0" w:color="auto"/>
              </w:divBdr>
              <w:divsChild>
                <w:div w:id="48500495">
                  <w:marLeft w:val="0"/>
                  <w:marRight w:val="0"/>
                  <w:marTop w:val="0"/>
                  <w:marBottom w:val="210"/>
                  <w:divBdr>
                    <w:top w:val="none" w:sz="0" w:space="0" w:color="auto"/>
                    <w:left w:val="none" w:sz="0" w:space="0" w:color="auto"/>
                    <w:bottom w:val="none" w:sz="0" w:space="0" w:color="auto"/>
                    <w:right w:val="none" w:sz="0" w:space="0" w:color="auto"/>
                  </w:divBdr>
                  <w:divsChild>
                    <w:div w:id="191455229">
                      <w:marLeft w:val="480"/>
                      <w:marRight w:val="0"/>
                      <w:marTop w:val="0"/>
                      <w:marBottom w:val="240"/>
                      <w:divBdr>
                        <w:top w:val="none" w:sz="0" w:space="0" w:color="auto"/>
                        <w:left w:val="none" w:sz="0" w:space="0" w:color="auto"/>
                        <w:bottom w:val="none" w:sz="0" w:space="0" w:color="auto"/>
                        <w:right w:val="none" w:sz="0" w:space="0" w:color="auto"/>
                      </w:divBdr>
                    </w:div>
                  </w:divsChild>
                </w:div>
                <w:div w:id="924417002">
                  <w:marLeft w:val="0"/>
                  <w:marRight w:val="0"/>
                  <w:marTop w:val="210"/>
                  <w:marBottom w:val="210"/>
                  <w:divBdr>
                    <w:top w:val="none" w:sz="0" w:space="0" w:color="auto"/>
                    <w:left w:val="none" w:sz="0" w:space="0" w:color="auto"/>
                    <w:bottom w:val="none" w:sz="0" w:space="0" w:color="auto"/>
                    <w:right w:val="none" w:sz="0" w:space="0" w:color="auto"/>
                  </w:divBdr>
                  <w:divsChild>
                    <w:div w:id="1314287715">
                      <w:marLeft w:val="480"/>
                      <w:marRight w:val="0"/>
                      <w:marTop w:val="0"/>
                      <w:marBottom w:val="240"/>
                      <w:divBdr>
                        <w:top w:val="none" w:sz="0" w:space="0" w:color="auto"/>
                        <w:left w:val="none" w:sz="0" w:space="0" w:color="auto"/>
                        <w:bottom w:val="none" w:sz="0" w:space="0" w:color="auto"/>
                        <w:right w:val="none" w:sz="0" w:space="0" w:color="auto"/>
                      </w:divBdr>
                    </w:div>
                  </w:divsChild>
                </w:div>
                <w:div w:id="1121071404">
                  <w:marLeft w:val="0"/>
                  <w:marRight w:val="0"/>
                  <w:marTop w:val="210"/>
                  <w:marBottom w:val="210"/>
                  <w:divBdr>
                    <w:top w:val="none" w:sz="0" w:space="0" w:color="auto"/>
                    <w:left w:val="none" w:sz="0" w:space="0" w:color="auto"/>
                    <w:bottom w:val="none" w:sz="0" w:space="0" w:color="auto"/>
                    <w:right w:val="none" w:sz="0" w:space="0" w:color="auto"/>
                  </w:divBdr>
                  <w:divsChild>
                    <w:div w:id="1650937523">
                      <w:marLeft w:val="480"/>
                      <w:marRight w:val="0"/>
                      <w:marTop w:val="0"/>
                      <w:marBottom w:val="240"/>
                      <w:divBdr>
                        <w:top w:val="none" w:sz="0" w:space="0" w:color="auto"/>
                        <w:left w:val="none" w:sz="0" w:space="0" w:color="auto"/>
                        <w:bottom w:val="none" w:sz="0" w:space="0" w:color="auto"/>
                        <w:right w:val="none" w:sz="0" w:space="0" w:color="auto"/>
                      </w:divBdr>
                    </w:div>
                  </w:divsChild>
                </w:div>
                <w:div w:id="213081027">
                  <w:marLeft w:val="0"/>
                  <w:marRight w:val="0"/>
                  <w:marTop w:val="210"/>
                  <w:marBottom w:val="0"/>
                  <w:divBdr>
                    <w:top w:val="none" w:sz="0" w:space="0" w:color="auto"/>
                    <w:left w:val="none" w:sz="0" w:space="0" w:color="auto"/>
                    <w:bottom w:val="none" w:sz="0" w:space="0" w:color="auto"/>
                    <w:right w:val="none" w:sz="0" w:space="0" w:color="auto"/>
                  </w:divBdr>
                  <w:divsChild>
                    <w:div w:id="1401513791">
                      <w:marLeft w:val="480"/>
                      <w:marRight w:val="0"/>
                      <w:marTop w:val="0"/>
                      <w:marBottom w:val="240"/>
                      <w:divBdr>
                        <w:top w:val="none" w:sz="0" w:space="0" w:color="auto"/>
                        <w:left w:val="none" w:sz="0" w:space="0" w:color="auto"/>
                        <w:bottom w:val="none" w:sz="0" w:space="0" w:color="auto"/>
                        <w:right w:val="none" w:sz="0" w:space="0" w:color="auto"/>
                      </w:divBdr>
                      <w:divsChild>
                        <w:div w:id="970787172">
                          <w:marLeft w:val="0"/>
                          <w:marRight w:val="0"/>
                          <w:marTop w:val="0"/>
                          <w:marBottom w:val="0"/>
                          <w:divBdr>
                            <w:top w:val="none" w:sz="0" w:space="0" w:color="auto"/>
                            <w:left w:val="none" w:sz="0" w:space="0" w:color="auto"/>
                            <w:bottom w:val="none" w:sz="0" w:space="0" w:color="auto"/>
                            <w:right w:val="none" w:sz="0" w:space="0" w:color="auto"/>
                          </w:divBdr>
                          <w:divsChild>
                            <w:div w:id="540481195">
                              <w:marLeft w:val="0"/>
                              <w:marRight w:val="0"/>
                              <w:marTop w:val="0"/>
                              <w:marBottom w:val="0"/>
                              <w:divBdr>
                                <w:top w:val="none" w:sz="0" w:space="0" w:color="auto"/>
                                <w:left w:val="none" w:sz="0" w:space="0" w:color="auto"/>
                                <w:bottom w:val="none" w:sz="0" w:space="0" w:color="auto"/>
                                <w:right w:val="none" w:sz="0" w:space="0" w:color="auto"/>
                              </w:divBdr>
                              <w:divsChild>
                                <w:div w:id="175951591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1490036">
          <w:marLeft w:val="0"/>
          <w:marRight w:val="0"/>
          <w:marTop w:val="480"/>
          <w:marBottom w:val="60"/>
          <w:divBdr>
            <w:top w:val="none" w:sz="0" w:space="0" w:color="auto"/>
            <w:left w:val="none" w:sz="0" w:space="0" w:color="auto"/>
            <w:bottom w:val="none" w:sz="0" w:space="0" w:color="auto"/>
            <w:right w:val="none" w:sz="0" w:space="0" w:color="auto"/>
          </w:divBdr>
        </w:div>
        <w:div w:id="812134789">
          <w:marLeft w:val="0"/>
          <w:marRight w:val="0"/>
          <w:marTop w:val="0"/>
          <w:marBottom w:val="0"/>
          <w:divBdr>
            <w:top w:val="none" w:sz="0" w:space="0" w:color="auto"/>
            <w:left w:val="none" w:sz="0" w:space="0" w:color="auto"/>
            <w:bottom w:val="none" w:sz="0" w:space="0" w:color="auto"/>
            <w:right w:val="none" w:sz="0" w:space="0" w:color="auto"/>
          </w:divBdr>
          <w:divsChild>
            <w:div w:id="224879437">
              <w:marLeft w:val="0"/>
              <w:marRight w:val="0"/>
              <w:marTop w:val="0"/>
              <w:marBottom w:val="0"/>
              <w:divBdr>
                <w:top w:val="none" w:sz="0" w:space="0" w:color="auto"/>
                <w:left w:val="none" w:sz="0" w:space="0" w:color="auto"/>
                <w:bottom w:val="none" w:sz="0" w:space="0" w:color="auto"/>
                <w:right w:val="none" w:sz="0" w:space="0" w:color="auto"/>
              </w:divBdr>
              <w:divsChild>
                <w:div w:id="1575627163">
                  <w:marLeft w:val="0"/>
                  <w:marRight w:val="0"/>
                  <w:marTop w:val="0"/>
                  <w:marBottom w:val="210"/>
                  <w:divBdr>
                    <w:top w:val="none" w:sz="0" w:space="0" w:color="auto"/>
                    <w:left w:val="none" w:sz="0" w:space="0" w:color="auto"/>
                    <w:bottom w:val="none" w:sz="0" w:space="0" w:color="auto"/>
                    <w:right w:val="none" w:sz="0" w:space="0" w:color="auto"/>
                  </w:divBdr>
                  <w:divsChild>
                    <w:div w:id="878930113">
                      <w:marLeft w:val="480"/>
                      <w:marRight w:val="0"/>
                      <w:marTop w:val="0"/>
                      <w:marBottom w:val="240"/>
                      <w:divBdr>
                        <w:top w:val="none" w:sz="0" w:space="0" w:color="auto"/>
                        <w:left w:val="none" w:sz="0" w:space="0" w:color="auto"/>
                        <w:bottom w:val="none" w:sz="0" w:space="0" w:color="auto"/>
                        <w:right w:val="none" w:sz="0" w:space="0" w:color="auto"/>
                      </w:divBdr>
                    </w:div>
                  </w:divsChild>
                </w:div>
                <w:div w:id="1026910222">
                  <w:marLeft w:val="0"/>
                  <w:marRight w:val="0"/>
                  <w:marTop w:val="210"/>
                  <w:marBottom w:val="0"/>
                  <w:divBdr>
                    <w:top w:val="none" w:sz="0" w:space="0" w:color="auto"/>
                    <w:left w:val="none" w:sz="0" w:space="0" w:color="auto"/>
                    <w:bottom w:val="none" w:sz="0" w:space="0" w:color="auto"/>
                    <w:right w:val="none" w:sz="0" w:space="0" w:color="auto"/>
                  </w:divBdr>
                  <w:divsChild>
                    <w:div w:id="1154683536">
                      <w:marLeft w:val="480"/>
                      <w:marRight w:val="0"/>
                      <w:marTop w:val="0"/>
                      <w:marBottom w:val="240"/>
                      <w:divBdr>
                        <w:top w:val="none" w:sz="0" w:space="0" w:color="auto"/>
                        <w:left w:val="none" w:sz="0" w:space="0" w:color="auto"/>
                        <w:bottom w:val="none" w:sz="0" w:space="0" w:color="auto"/>
                        <w:right w:val="none" w:sz="0" w:space="0" w:color="auto"/>
                      </w:divBdr>
                      <w:divsChild>
                        <w:div w:id="1745375253">
                          <w:marLeft w:val="0"/>
                          <w:marRight w:val="0"/>
                          <w:marTop w:val="0"/>
                          <w:marBottom w:val="0"/>
                          <w:divBdr>
                            <w:top w:val="none" w:sz="0" w:space="0" w:color="auto"/>
                            <w:left w:val="none" w:sz="0" w:space="0" w:color="auto"/>
                            <w:bottom w:val="none" w:sz="0" w:space="0" w:color="auto"/>
                            <w:right w:val="none" w:sz="0" w:space="0" w:color="auto"/>
                          </w:divBdr>
                          <w:divsChild>
                            <w:div w:id="1208109343">
                              <w:marLeft w:val="0"/>
                              <w:marRight w:val="0"/>
                              <w:marTop w:val="210"/>
                              <w:marBottom w:val="210"/>
                              <w:divBdr>
                                <w:top w:val="none" w:sz="0" w:space="0" w:color="auto"/>
                                <w:left w:val="none" w:sz="0" w:space="0" w:color="auto"/>
                                <w:bottom w:val="none" w:sz="0" w:space="0" w:color="auto"/>
                                <w:right w:val="none" w:sz="0" w:space="0" w:color="auto"/>
                              </w:divBdr>
                              <w:divsChild>
                                <w:div w:id="908543116">
                                  <w:marLeft w:val="480"/>
                                  <w:marRight w:val="0"/>
                                  <w:marTop w:val="0"/>
                                  <w:marBottom w:val="240"/>
                                  <w:divBdr>
                                    <w:top w:val="none" w:sz="0" w:space="0" w:color="auto"/>
                                    <w:left w:val="none" w:sz="0" w:space="0" w:color="auto"/>
                                    <w:bottom w:val="none" w:sz="0" w:space="0" w:color="auto"/>
                                    <w:right w:val="none" w:sz="0" w:space="0" w:color="auto"/>
                                  </w:divBdr>
                                </w:div>
                              </w:divsChild>
                            </w:div>
                            <w:div w:id="40830960">
                              <w:marLeft w:val="0"/>
                              <w:marRight w:val="0"/>
                              <w:marTop w:val="210"/>
                              <w:marBottom w:val="210"/>
                              <w:divBdr>
                                <w:top w:val="none" w:sz="0" w:space="0" w:color="auto"/>
                                <w:left w:val="none" w:sz="0" w:space="0" w:color="auto"/>
                                <w:bottom w:val="none" w:sz="0" w:space="0" w:color="auto"/>
                                <w:right w:val="none" w:sz="0" w:space="0" w:color="auto"/>
                              </w:divBdr>
                              <w:divsChild>
                                <w:div w:id="1222444653">
                                  <w:marLeft w:val="480"/>
                                  <w:marRight w:val="0"/>
                                  <w:marTop w:val="0"/>
                                  <w:marBottom w:val="240"/>
                                  <w:divBdr>
                                    <w:top w:val="none" w:sz="0" w:space="0" w:color="auto"/>
                                    <w:left w:val="none" w:sz="0" w:space="0" w:color="auto"/>
                                    <w:bottom w:val="none" w:sz="0" w:space="0" w:color="auto"/>
                                    <w:right w:val="none" w:sz="0" w:space="0" w:color="auto"/>
                                  </w:divBdr>
                                </w:div>
                              </w:divsChild>
                            </w:div>
                            <w:div w:id="1858888954">
                              <w:marLeft w:val="0"/>
                              <w:marRight w:val="0"/>
                              <w:marTop w:val="210"/>
                              <w:marBottom w:val="210"/>
                              <w:divBdr>
                                <w:top w:val="none" w:sz="0" w:space="0" w:color="auto"/>
                                <w:left w:val="none" w:sz="0" w:space="0" w:color="auto"/>
                                <w:bottom w:val="none" w:sz="0" w:space="0" w:color="auto"/>
                                <w:right w:val="none" w:sz="0" w:space="0" w:color="auto"/>
                              </w:divBdr>
                              <w:divsChild>
                                <w:div w:id="317999135">
                                  <w:marLeft w:val="480"/>
                                  <w:marRight w:val="0"/>
                                  <w:marTop w:val="0"/>
                                  <w:marBottom w:val="240"/>
                                  <w:divBdr>
                                    <w:top w:val="none" w:sz="0" w:space="0" w:color="auto"/>
                                    <w:left w:val="none" w:sz="0" w:space="0" w:color="auto"/>
                                    <w:bottom w:val="none" w:sz="0" w:space="0" w:color="auto"/>
                                    <w:right w:val="none" w:sz="0" w:space="0" w:color="auto"/>
                                  </w:divBdr>
                                </w:div>
                              </w:divsChild>
                            </w:div>
                            <w:div w:id="1796479387">
                              <w:marLeft w:val="0"/>
                              <w:marRight w:val="0"/>
                              <w:marTop w:val="210"/>
                              <w:marBottom w:val="0"/>
                              <w:divBdr>
                                <w:top w:val="none" w:sz="0" w:space="0" w:color="auto"/>
                                <w:left w:val="none" w:sz="0" w:space="0" w:color="auto"/>
                                <w:bottom w:val="none" w:sz="0" w:space="0" w:color="auto"/>
                                <w:right w:val="none" w:sz="0" w:space="0" w:color="auto"/>
                              </w:divBdr>
                              <w:divsChild>
                                <w:div w:id="174903888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446627">
          <w:marLeft w:val="0"/>
          <w:marRight w:val="0"/>
          <w:marTop w:val="480"/>
          <w:marBottom w:val="60"/>
          <w:divBdr>
            <w:top w:val="none" w:sz="0" w:space="0" w:color="auto"/>
            <w:left w:val="none" w:sz="0" w:space="0" w:color="auto"/>
            <w:bottom w:val="none" w:sz="0" w:space="0" w:color="auto"/>
            <w:right w:val="none" w:sz="0" w:space="0" w:color="auto"/>
          </w:divBdr>
        </w:div>
        <w:div w:id="995260123">
          <w:marLeft w:val="0"/>
          <w:marRight w:val="0"/>
          <w:marTop w:val="0"/>
          <w:marBottom w:val="0"/>
          <w:divBdr>
            <w:top w:val="none" w:sz="0" w:space="0" w:color="auto"/>
            <w:left w:val="none" w:sz="0" w:space="0" w:color="auto"/>
            <w:bottom w:val="none" w:sz="0" w:space="0" w:color="auto"/>
            <w:right w:val="none" w:sz="0" w:space="0" w:color="auto"/>
          </w:divBdr>
          <w:divsChild>
            <w:div w:id="121848771">
              <w:marLeft w:val="0"/>
              <w:marRight w:val="0"/>
              <w:marTop w:val="0"/>
              <w:marBottom w:val="0"/>
              <w:divBdr>
                <w:top w:val="none" w:sz="0" w:space="0" w:color="auto"/>
                <w:left w:val="none" w:sz="0" w:space="0" w:color="auto"/>
                <w:bottom w:val="none" w:sz="0" w:space="0" w:color="auto"/>
                <w:right w:val="none" w:sz="0" w:space="0" w:color="auto"/>
              </w:divBdr>
              <w:divsChild>
                <w:div w:id="860163848">
                  <w:marLeft w:val="0"/>
                  <w:marRight w:val="0"/>
                  <w:marTop w:val="0"/>
                  <w:marBottom w:val="210"/>
                  <w:divBdr>
                    <w:top w:val="none" w:sz="0" w:space="0" w:color="auto"/>
                    <w:left w:val="none" w:sz="0" w:space="0" w:color="auto"/>
                    <w:bottom w:val="none" w:sz="0" w:space="0" w:color="auto"/>
                    <w:right w:val="none" w:sz="0" w:space="0" w:color="auto"/>
                  </w:divBdr>
                  <w:divsChild>
                    <w:div w:id="1281499393">
                      <w:marLeft w:val="480"/>
                      <w:marRight w:val="0"/>
                      <w:marTop w:val="0"/>
                      <w:marBottom w:val="240"/>
                      <w:divBdr>
                        <w:top w:val="none" w:sz="0" w:space="0" w:color="auto"/>
                        <w:left w:val="none" w:sz="0" w:space="0" w:color="auto"/>
                        <w:bottom w:val="none" w:sz="0" w:space="0" w:color="auto"/>
                        <w:right w:val="none" w:sz="0" w:space="0" w:color="auto"/>
                      </w:divBdr>
                      <w:divsChild>
                        <w:div w:id="2081056670">
                          <w:marLeft w:val="0"/>
                          <w:marRight w:val="0"/>
                          <w:marTop w:val="0"/>
                          <w:marBottom w:val="0"/>
                          <w:divBdr>
                            <w:top w:val="none" w:sz="0" w:space="0" w:color="auto"/>
                            <w:left w:val="none" w:sz="0" w:space="0" w:color="auto"/>
                            <w:bottom w:val="none" w:sz="0" w:space="0" w:color="auto"/>
                            <w:right w:val="none" w:sz="0" w:space="0" w:color="auto"/>
                          </w:divBdr>
                          <w:divsChild>
                            <w:div w:id="38168736">
                              <w:marLeft w:val="0"/>
                              <w:marRight w:val="0"/>
                              <w:marTop w:val="210"/>
                              <w:marBottom w:val="210"/>
                              <w:divBdr>
                                <w:top w:val="none" w:sz="0" w:space="0" w:color="auto"/>
                                <w:left w:val="none" w:sz="0" w:space="0" w:color="auto"/>
                                <w:bottom w:val="none" w:sz="0" w:space="0" w:color="auto"/>
                                <w:right w:val="none" w:sz="0" w:space="0" w:color="auto"/>
                              </w:divBdr>
                              <w:divsChild>
                                <w:div w:id="783769563">
                                  <w:marLeft w:val="480"/>
                                  <w:marRight w:val="0"/>
                                  <w:marTop w:val="0"/>
                                  <w:marBottom w:val="240"/>
                                  <w:divBdr>
                                    <w:top w:val="none" w:sz="0" w:space="0" w:color="auto"/>
                                    <w:left w:val="none" w:sz="0" w:space="0" w:color="auto"/>
                                    <w:bottom w:val="none" w:sz="0" w:space="0" w:color="auto"/>
                                    <w:right w:val="none" w:sz="0" w:space="0" w:color="auto"/>
                                  </w:divBdr>
                                </w:div>
                              </w:divsChild>
                            </w:div>
                            <w:div w:id="901062368">
                              <w:marLeft w:val="0"/>
                              <w:marRight w:val="0"/>
                              <w:marTop w:val="210"/>
                              <w:marBottom w:val="210"/>
                              <w:divBdr>
                                <w:top w:val="none" w:sz="0" w:space="0" w:color="auto"/>
                                <w:left w:val="none" w:sz="0" w:space="0" w:color="auto"/>
                                <w:bottom w:val="none" w:sz="0" w:space="0" w:color="auto"/>
                                <w:right w:val="none" w:sz="0" w:space="0" w:color="auto"/>
                              </w:divBdr>
                              <w:divsChild>
                                <w:div w:id="1602378516">
                                  <w:marLeft w:val="480"/>
                                  <w:marRight w:val="0"/>
                                  <w:marTop w:val="0"/>
                                  <w:marBottom w:val="240"/>
                                  <w:divBdr>
                                    <w:top w:val="none" w:sz="0" w:space="0" w:color="auto"/>
                                    <w:left w:val="none" w:sz="0" w:space="0" w:color="auto"/>
                                    <w:bottom w:val="none" w:sz="0" w:space="0" w:color="auto"/>
                                    <w:right w:val="none" w:sz="0" w:space="0" w:color="auto"/>
                                  </w:divBdr>
                                </w:div>
                              </w:divsChild>
                            </w:div>
                            <w:div w:id="1656303746">
                              <w:marLeft w:val="0"/>
                              <w:marRight w:val="0"/>
                              <w:marTop w:val="210"/>
                              <w:marBottom w:val="0"/>
                              <w:divBdr>
                                <w:top w:val="none" w:sz="0" w:space="0" w:color="auto"/>
                                <w:left w:val="none" w:sz="0" w:space="0" w:color="auto"/>
                                <w:bottom w:val="none" w:sz="0" w:space="0" w:color="auto"/>
                                <w:right w:val="none" w:sz="0" w:space="0" w:color="auto"/>
                              </w:divBdr>
                              <w:divsChild>
                                <w:div w:id="34316844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59474072">
                  <w:marLeft w:val="0"/>
                  <w:marRight w:val="0"/>
                  <w:marTop w:val="210"/>
                  <w:marBottom w:val="0"/>
                  <w:divBdr>
                    <w:top w:val="none" w:sz="0" w:space="0" w:color="auto"/>
                    <w:left w:val="none" w:sz="0" w:space="0" w:color="auto"/>
                    <w:bottom w:val="none" w:sz="0" w:space="0" w:color="auto"/>
                    <w:right w:val="none" w:sz="0" w:space="0" w:color="auto"/>
                  </w:divBdr>
                  <w:divsChild>
                    <w:div w:id="1812867154">
                      <w:marLeft w:val="480"/>
                      <w:marRight w:val="0"/>
                      <w:marTop w:val="0"/>
                      <w:marBottom w:val="240"/>
                      <w:divBdr>
                        <w:top w:val="none" w:sz="0" w:space="0" w:color="auto"/>
                        <w:left w:val="none" w:sz="0" w:space="0" w:color="auto"/>
                        <w:bottom w:val="none" w:sz="0" w:space="0" w:color="auto"/>
                        <w:right w:val="none" w:sz="0" w:space="0" w:color="auto"/>
                      </w:divBdr>
                      <w:divsChild>
                        <w:div w:id="2057966696">
                          <w:marLeft w:val="0"/>
                          <w:marRight w:val="0"/>
                          <w:marTop w:val="0"/>
                          <w:marBottom w:val="0"/>
                          <w:divBdr>
                            <w:top w:val="none" w:sz="0" w:space="0" w:color="auto"/>
                            <w:left w:val="none" w:sz="0" w:space="0" w:color="auto"/>
                            <w:bottom w:val="none" w:sz="0" w:space="0" w:color="auto"/>
                            <w:right w:val="none" w:sz="0" w:space="0" w:color="auto"/>
                          </w:divBdr>
                          <w:divsChild>
                            <w:div w:id="1497108045">
                              <w:marLeft w:val="0"/>
                              <w:marRight w:val="0"/>
                              <w:marTop w:val="210"/>
                              <w:marBottom w:val="210"/>
                              <w:divBdr>
                                <w:top w:val="none" w:sz="0" w:space="0" w:color="auto"/>
                                <w:left w:val="none" w:sz="0" w:space="0" w:color="auto"/>
                                <w:bottom w:val="none" w:sz="0" w:space="0" w:color="auto"/>
                                <w:right w:val="none" w:sz="0" w:space="0" w:color="auto"/>
                              </w:divBdr>
                              <w:divsChild>
                                <w:div w:id="698241549">
                                  <w:marLeft w:val="480"/>
                                  <w:marRight w:val="0"/>
                                  <w:marTop w:val="0"/>
                                  <w:marBottom w:val="240"/>
                                  <w:divBdr>
                                    <w:top w:val="none" w:sz="0" w:space="0" w:color="auto"/>
                                    <w:left w:val="none" w:sz="0" w:space="0" w:color="auto"/>
                                    <w:bottom w:val="none" w:sz="0" w:space="0" w:color="auto"/>
                                    <w:right w:val="none" w:sz="0" w:space="0" w:color="auto"/>
                                  </w:divBdr>
                                </w:div>
                              </w:divsChild>
                            </w:div>
                            <w:div w:id="1732607986">
                              <w:marLeft w:val="0"/>
                              <w:marRight w:val="0"/>
                              <w:marTop w:val="210"/>
                              <w:marBottom w:val="210"/>
                              <w:divBdr>
                                <w:top w:val="none" w:sz="0" w:space="0" w:color="auto"/>
                                <w:left w:val="none" w:sz="0" w:space="0" w:color="auto"/>
                                <w:bottom w:val="none" w:sz="0" w:space="0" w:color="auto"/>
                                <w:right w:val="none" w:sz="0" w:space="0" w:color="auto"/>
                              </w:divBdr>
                              <w:divsChild>
                                <w:div w:id="752438784">
                                  <w:marLeft w:val="480"/>
                                  <w:marRight w:val="0"/>
                                  <w:marTop w:val="0"/>
                                  <w:marBottom w:val="240"/>
                                  <w:divBdr>
                                    <w:top w:val="none" w:sz="0" w:space="0" w:color="auto"/>
                                    <w:left w:val="none" w:sz="0" w:space="0" w:color="auto"/>
                                    <w:bottom w:val="none" w:sz="0" w:space="0" w:color="auto"/>
                                    <w:right w:val="none" w:sz="0" w:space="0" w:color="auto"/>
                                  </w:divBdr>
                                </w:div>
                              </w:divsChild>
                            </w:div>
                            <w:div w:id="882980011">
                              <w:marLeft w:val="0"/>
                              <w:marRight w:val="0"/>
                              <w:marTop w:val="210"/>
                              <w:marBottom w:val="210"/>
                              <w:divBdr>
                                <w:top w:val="none" w:sz="0" w:space="0" w:color="auto"/>
                                <w:left w:val="none" w:sz="0" w:space="0" w:color="auto"/>
                                <w:bottom w:val="none" w:sz="0" w:space="0" w:color="auto"/>
                                <w:right w:val="none" w:sz="0" w:space="0" w:color="auto"/>
                              </w:divBdr>
                              <w:divsChild>
                                <w:div w:id="314921284">
                                  <w:marLeft w:val="480"/>
                                  <w:marRight w:val="0"/>
                                  <w:marTop w:val="0"/>
                                  <w:marBottom w:val="240"/>
                                  <w:divBdr>
                                    <w:top w:val="none" w:sz="0" w:space="0" w:color="auto"/>
                                    <w:left w:val="none" w:sz="0" w:space="0" w:color="auto"/>
                                    <w:bottom w:val="none" w:sz="0" w:space="0" w:color="auto"/>
                                    <w:right w:val="none" w:sz="0" w:space="0" w:color="auto"/>
                                  </w:divBdr>
                                </w:div>
                              </w:divsChild>
                            </w:div>
                            <w:div w:id="904026442">
                              <w:marLeft w:val="0"/>
                              <w:marRight w:val="0"/>
                              <w:marTop w:val="210"/>
                              <w:marBottom w:val="210"/>
                              <w:divBdr>
                                <w:top w:val="none" w:sz="0" w:space="0" w:color="auto"/>
                                <w:left w:val="none" w:sz="0" w:space="0" w:color="auto"/>
                                <w:bottom w:val="none" w:sz="0" w:space="0" w:color="auto"/>
                                <w:right w:val="none" w:sz="0" w:space="0" w:color="auto"/>
                              </w:divBdr>
                              <w:divsChild>
                                <w:div w:id="277026265">
                                  <w:marLeft w:val="480"/>
                                  <w:marRight w:val="0"/>
                                  <w:marTop w:val="0"/>
                                  <w:marBottom w:val="240"/>
                                  <w:divBdr>
                                    <w:top w:val="none" w:sz="0" w:space="0" w:color="auto"/>
                                    <w:left w:val="none" w:sz="0" w:space="0" w:color="auto"/>
                                    <w:bottom w:val="none" w:sz="0" w:space="0" w:color="auto"/>
                                    <w:right w:val="none" w:sz="0" w:space="0" w:color="auto"/>
                                  </w:divBdr>
                                  <w:divsChild>
                                    <w:div w:id="1438476519">
                                      <w:marLeft w:val="0"/>
                                      <w:marRight w:val="0"/>
                                      <w:marTop w:val="0"/>
                                      <w:marBottom w:val="0"/>
                                      <w:divBdr>
                                        <w:top w:val="none" w:sz="0" w:space="0" w:color="auto"/>
                                        <w:left w:val="none" w:sz="0" w:space="0" w:color="auto"/>
                                        <w:bottom w:val="none" w:sz="0" w:space="0" w:color="auto"/>
                                        <w:right w:val="none" w:sz="0" w:space="0" w:color="auto"/>
                                      </w:divBdr>
                                      <w:divsChild>
                                        <w:div w:id="723800096">
                                          <w:marLeft w:val="0"/>
                                          <w:marRight w:val="0"/>
                                          <w:marTop w:val="210"/>
                                          <w:marBottom w:val="210"/>
                                          <w:divBdr>
                                            <w:top w:val="none" w:sz="0" w:space="0" w:color="auto"/>
                                            <w:left w:val="none" w:sz="0" w:space="0" w:color="auto"/>
                                            <w:bottom w:val="none" w:sz="0" w:space="0" w:color="auto"/>
                                            <w:right w:val="none" w:sz="0" w:space="0" w:color="auto"/>
                                          </w:divBdr>
                                          <w:divsChild>
                                            <w:div w:id="322395264">
                                              <w:marLeft w:val="480"/>
                                              <w:marRight w:val="0"/>
                                              <w:marTop w:val="0"/>
                                              <w:marBottom w:val="240"/>
                                              <w:divBdr>
                                                <w:top w:val="none" w:sz="0" w:space="0" w:color="auto"/>
                                                <w:left w:val="none" w:sz="0" w:space="0" w:color="auto"/>
                                                <w:bottom w:val="none" w:sz="0" w:space="0" w:color="auto"/>
                                                <w:right w:val="none" w:sz="0" w:space="0" w:color="auto"/>
                                              </w:divBdr>
                                            </w:div>
                                          </w:divsChild>
                                        </w:div>
                                        <w:div w:id="1957903804">
                                          <w:marLeft w:val="0"/>
                                          <w:marRight w:val="0"/>
                                          <w:marTop w:val="210"/>
                                          <w:marBottom w:val="210"/>
                                          <w:divBdr>
                                            <w:top w:val="none" w:sz="0" w:space="0" w:color="auto"/>
                                            <w:left w:val="none" w:sz="0" w:space="0" w:color="auto"/>
                                            <w:bottom w:val="none" w:sz="0" w:space="0" w:color="auto"/>
                                            <w:right w:val="none" w:sz="0" w:space="0" w:color="auto"/>
                                          </w:divBdr>
                                          <w:divsChild>
                                            <w:div w:id="2030253790">
                                              <w:marLeft w:val="480"/>
                                              <w:marRight w:val="0"/>
                                              <w:marTop w:val="0"/>
                                              <w:marBottom w:val="240"/>
                                              <w:divBdr>
                                                <w:top w:val="none" w:sz="0" w:space="0" w:color="auto"/>
                                                <w:left w:val="none" w:sz="0" w:space="0" w:color="auto"/>
                                                <w:bottom w:val="none" w:sz="0" w:space="0" w:color="auto"/>
                                                <w:right w:val="none" w:sz="0" w:space="0" w:color="auto"/>
                                              </w:divBdr>
                                            </w:div>
                                          </w:divsChild>
                                        </w:div>
                                        <w:div w:id="76295160">
                                          <w:marLeft w:val="0"/>
                                          <w:marRight w:val="0"/>
                                          <w:marTop w:val="210"/>
                                          <w:marBottom w:val="0"/>
                                          <w:divBdr>
                                            <w:top w:val="none" w:sz="0" w:space="0" w:color="auto"/>
                                            <w:left w:val="none" w:sz="0" w:space="0" w:color="auto"/>
                                            <w:bottom w:val="none" w:sz="0" w:space="0" w:color="auto"/>
                                            <w:right w:val="none" w:sz="0" w:space="0" w:color="auto"/>
                                          </w:divBdr>
                                          <w:divsChild>
                                            <w:div w:id="162222737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58742806">
                              <w:marLeft w:val="0"/>
                              <w:marRight w:val="0"/>
                              <w:marTop w:val="210"/>
                              <w:marBottom w:val="210"/>
                              <w:divBdr>
                                <w:top w:val="none" w:sz="0" w:space="0" w:color="auto"/>
                                <w:left w:val="none" w:sz="0" w:space="0" w:color="auto"/>
                                <w:bottom w:val="none" w:sz="0" w:space="0" w:color="auto"/>
                                <w:right w:val="none" w:sz="0" w:space="0" w:color="auto"/>
                              </w:divBdr>
                              <w:divsChild>
                                <w:div w:id="1942256226">
                                  <w:marLeft w:val="480"/>
                                  <w:marRight w:val="0"/>
                                  <w:marTop w:val="0"/>
                                  <w:marBottom w:val="240"/>
                                  <w:divBdr>
                                    <w:top w:val="none" w:sz="0" w:space="0" w:color="auto"/>
                                    <w:left w:val="none" w:sz="0" w:space="0" w:color="auto"/>
                                    <w:bottom w:val="none" w:sz="0" w:space="0" w:color="auto"/>
                                    <w:right w:val="none" w:sz="0" w:space="0" w:color="auto"/>
                                  </w:divBdr>
                                  <w:divsChild>
                                    <w:div w:id="535897294">
                                      <w:marLeft w:val="0"/>
                                      <w:marRight w:val="0"/>
                                      <w:marTop w:val="0"/>
                                      <w:marBottom w:val="0"/>
                                      <w:divBdr>
                                        <w:top w:val="none" w:sz="0" w:space="0" w:color="auto"/>
                                        <w:left w:val="none" w:sz="0" w:space="0" w:color="auto"/>
                                        <w:bottom w:val="none" w:sz="0" w:space="0" w:color="auto"/>
                                        <w:right w:val="none" w:sz="0" w:space="0" w:color="auto"/>
                                      </w:divBdr>
                                      <w:divsChild>
                                        <w:div w:id="30810338">
                                          <w:marLeft w:val="0"/>
                                          <w:marRight w:val="0"/>
                                          <w:marTop w:val="0"/>
                                          <w:marBottom w:val="0"/>
                                          <w:divBdr>
                                            <w:top w:val="none" w:sz="0" w:space="0" w:color="auto"/>
                                            <w:left w:val="none" w:sz="0" w:space="0" w:color="auto"/>
                                            <w:bottom w:val="none" w:sz="0" w:space="0" w:color="auto"/>
                                            <w:right w:val="none" w:sz="0" w:space="0" w:color="auto"/>
                                          </w:divBdr>
                                          <w:divsChild>
                                            <w:div w:id="51198855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5686">
                              <w:marLeft w:val="0"/>
                              <w:marRight w:val="0"/>
                              <w:marTop w:val="210"/>
                              <w:marBottom w:val="210"/>
                              <w:divBdr>
                                <w:top w:val="none" w:sz="0" w:space="0" w:color="auto"/>
                                <w:left w:val="none" w:sz="0" w:space="0" w:color="auto"/>
                                <w:bottom w:val="none" w:sz="0" w:space="0" w:color="auto"/>
                                <w:right w:val="none" w:sz="0" w:space="0" w:color="auto"/>
                              </w:divBdr>
                              <w:divsChild>
                                <w:div w:id="1087655935">
                                  <w:marLeft w:val="480"/>
                                  <w:marRight w:val="0"/>
                                  <w:marTop w:val="0"/>
                                  <w:marBottom w:val="240"/>
                                  <w:divBdr>
                                    <w:top w:val="none" w:sz="0" w:space="0" w:color="auto"/>
                                    <w:left w:val="none" w:sz="0" w:space="0" w:color="auto"/>
                                    <w:bottom w:val="none" w:sz="0" w:space="0" w:color="auto"/>
                                    <w:right w:val="none" w:sz="0" w:space="0" w:color="auto"/>
                                  </w:divBdr>
                                </w:div>
                              </w:divsChild>
                            </w:div>
                            <w:div w:id="909197508">
                              <w:marLeft w:val="0"/>
                              <w:marRight w:val="0"/>
                              <w:marTop w:val="210"/>
                              <w:marBottom w:val="210"/>
                              <w:divBdr>
                                <w:top w:val="none" w:sz="0" w:space="0" w:color="auto"/>
                                <w:left w:val="none" w:sz="0" w:space="0" w:color="auto"/>
                                <w:bottom w:val="none" w:sz="0" w:space="0" w:color="auto"/>
                                <w:right w:val="none" w:sz="0" w:space="0" w:color="auto"/>
                              </w:divBdr>
                              <w:divsChild>
                                <w:div w:id="922761395">
                                  <w:marLeft w:val="480"/>
                                  <w:marRight w:val="0"/>
                                  <w:marTop w:val="0"/>
                                  <w:marBottom w:val="240"/>
                                  <w:divBdr>
                                    <w:top w:val="none" w:sz="0" w:space="0" w:color="auto"/>
                                    <w:left w:val="none" w:sz="0" w:space="0" w:color="auto"/>
                                    <w:bottom w:val="none" w:sz="0" w:space="0" w:color="auto"/>
                                    <w:right w:val="none" w:sz="0" w:space="0" w:color="auto"/>
                                  </w:divBdr>
                                </w:div>
                              </w:divsChild>
                            </w:div>
                            <w:div w:id="1776246017">
                              <w:marLeft w:val="0"/>
                              <w:marRight w:val="0"/>
                              <w:marTop w:val="210"/>
                              <w:marBottom w:val="210"/>
                              <w:divBdr>
                                <w:top w:val="none" w:sz="0" w:space="0" w:color="auto"/>
                                <w:left w:val="none" w:sz="0" w:space="0" w:color="auto"/>
                                <w:bottom w:val="none" w:sz="0" w:space="0" w:color="auto"/>
                                <w:right w:val="none" w:sz="0" w:space="0" w:color="auto"/>
                              </w:divBdr>
                              <w:divsChild>
                                <w:div w:id="1109281686">
                                  <w:marLeft w:val="480"/>
                                  <w:marRight w:val="0"/>
                                  <w:marTop w:val="0"/>
                                  <w:marBottom w:val="240"/>
                                  <w:divBdr>
                                    <w:top w:val="none" w:sz="0" w:space="0" w:color="auto"/>
                                    <w:left w:val="none" w:sz="0" w:space="0" w:color="auto"/>
                                    <w:bottom w:val="none" w:sz="0" w:space="0" w:color="auto"/>
                                    <w:right w:val="none" w:sz="0" w:space="0" w:color="auto"/>
                                  </w:divBdr>
                                </w:div>
                              </w:divsChild>
                            </w:div>
                            <w:div w:id="627201186">
                              <w:marLeft w:val="0"/>
                              <w:marRight w:val="0"/>
                              <w:marTop w:val="210"/>
                              <w:marBottom w:val="0"/>
                              <w:divBdr>
                                <w:top w:val="none" w:sz="0" w:space="0" w:color="auto"/>
                                <w:left w:val="none" w:sz="0" w:space="0" w:color="auto"/>
                                <w:bottom w:val="none" w:sz="0" w:space="0" w:color="auto"/>
                                <w:right w:val="none" w:sz="0" w:space="0" w:color="auto"/>
                              </w:divBdr>
                              <w:divsChild>
                                <w:div w:id="1015694442">
                                  <w:marLeft w:val="480"/>
                                  <w:marRight w:val="0"/>
                                  <w:marTop w:val="0"/>
                                  <w:marBottom w:val="240"/>
                                  <w:divBdr>
                                    <w:top w:val="none" w:sz="0" w:space="0" w:color="auto"/>
                                    <w:left w:val="none" w:sz="0" w:space="0" w:color="auto"/>
                                    <w:bottom w:val="none" w:sz="0" w:space="0" w:color="auto"/>
                                    <w:right w:val="none" w:sz="0" w:space="0" w:color="auto"/>
                                  </w:divBdr>
                                  <w:divsChild>
                                    <w:div w:id="211114779">
                                      <w:marLeft w:val="0"/>
                                      <w:marRight w:val="0"/>
                                      <w:marTop w:val="0"/>
                                      <w:marBottom w:val="210"/>
                                      <w:divBdr>
                                        <w:top w:val="none" w:sz="0" w:space="0" w:color="auto"/>
                                        <w:left w:val="none" w:sz="0" w:space="0" w:color="auto"/>
                                        <w:bottom w:val="none" w:sz="0" w:space="0" w:color="auto"/>
                                        <w:right w:val="none" w:sz="0" w:space="0" w:color="auto"/>
                                      </w:divBdr>
                                    </w:div>
                                    <w:div w:id="1564441113">
                                      <w:marLeft w:val="0"/>
                                      <w:marRight w:val="0"/>
                                      <w:marTop w:val="0"/>
                                      <w:marBottom w:val="0"/>
                                      <w:divBdr>
                                        <w:top w:val="none" w:sz="0" w:space="0" w:color="auto"/>
                                        <w:left w:val="none" w:sz="0" w:space="0" w:color="auto"/>
                                        <w:bottom w:val="none" w:sz="0" w:space="0" w:color="auto"/>
                                        <w:right w:val="none" w:sz="0" w:space="0" w:color="auto"/>
                                      </w:divBdr>
                                      <w:divsChild>
                                        <w:div w:id="867328218">
                                          <w:marLeft w:val="0"/>
                                          <w:marRight w:val="0"/>
                                          <w:marTop w:val="210"/>
                                          <w:marBottom w:val="210"/>
                                          <w:divBdr>
                                            <w:top w:val="none" w:sz="0" w:space="0" w:color="auto"/>
                                            <w:left w:val="none" w:sz="0" w:space="0" w:color="auto"/>
                                            <w:bottom w:val="none" w:sz="0" w:space="0" w:color="auto"/>
                                            <w:right w:val="none" w:sz="0" w:space="0" w:color="auto"/>
                                          </w:divBdr>
                                          <w:divsChild>
                                            <w:div w:id="1124957487">
                                              <w:marLeft w:val="480"/>
                                              <w:marRight w:val="0"/>
                                              <w:marTop w:val="0"/>
                                              <w:marBottom w:val="240"/>
                                              <w:divBdr>
                                                <w:top w:val="none" w:sz="0" w:space="0" w:color="auto"/>
                                                <w:left w:val="none" w:sz="0" w:space="0" w:color="auto"/>
                                                <w:bottom w:val="none" w:sz="0" w:space="0" w:color="auto"/>
                                                <w:right w:val="none" w:sz="0" w:space="0" w:color="auto"/>
                                              </w:divBdr>
                                            </w:div>
                                          </w:divsChild>
                                        </w:div>
                                        <w:div w:id="180627090">
                                          <w:marLeft w:val="0"/>
                                          <w:marRight w:val="0"/>
                                          <w:marTop w:val="210"/>
                                          <w:marBottom w:val="210"/>
                                          <w:divBdr>
                                            <w:top w:val="none" w:sz="0" w:space="0" w:color="auto"/>
                                            <w:left w:val="none" w:sz="0" w:space="0" w:color="auto"/>
                                            <w:bottom w:val="none" w:sz="0" w:space="0" w:color="auto"/>
                                            <w:right w:val="none" w:sz="0" w:space="0" w:color="auto"/>
                                          </w:divBdr>
                                          <w:divsChild>
                                            <w:div w:id="757597685">
                                              <w:marLeft w:val="480"/>
                                              <w:marRight w:val="0"/>
                                              <w:marTop w:val="0"/>
                                              <w:marBottom w:val="240"/>
                                              <w:divBdr>
                                                <w:top w:val="none" w:sz="0" w:space="0" w:color="auto"/>
                                                <w:left w:val="none" w:sz="0" w:space="0" w:color="auto"/>
                                                <w:bottom w:val="none" w:sz="0" w:space="0" w:color="auto"/>
                                                <w:right w:val="none" w:sz="0" w:space="0" w:color="auto"/>
                                              </w:divBdr>
                                              <w:divsChild>
                                                <w:div w:id="81146244">
                                                  <w:marLeft w:val="0"/>
                                                  <w:marRight w:val="0"/>
                                                  <w:marTop w:val="0"/>
                                                  <w:marBottom w:val="0"/>
                                                  <w:divBdr>
                                                    <w:top w:val="none" w:sz="0" w:space="0" w:color="auto"/>
                                                    <w:left w:val="none" w:sz="0" w:space="0" w:color="auto"/>
                                                    <w:bottom w:val="none" w:sz="0" w:space="0" w:color="auto"/>
                                                    <w:right w:val="none" w:sz="0" w:space="0" w:color="auto"/>
                                                  </w:divBdr>
                                                  <w:divsChild>
                                                    <w:div w:id="1732922171">
                                                      <w:marLeft w:val="0"/>
                                                      <w:marRight w:val="0"/>
                                                      <w:marTop w:val="210"/>
                                                      <w:marBottom w:val="210"/>
                                                      <w:divBdr>
                                                        <w:top w:val="none" w:sz="0" w:space="0" w:color="auto"/>
                                                        <w:left w:val="none" w:sz="0" w:space="0" w:color="auto"/>
                                                        <w:bottom w:val="none" w:sz="0" w:space="0" w:color="auto"/>
                                                        <w:right w:val="none" w:sz="0" w:space="0" w:color="auto"/>
                                                      </w:divBdr>
                                                      <w:divsChild>
                                                        <w:div w:id="579681273">
                                                          <w:marLeft w:val="480"/>
                                                          <w:marRight w:val="0"/>
                                                          <w:marTop w:val="0"/>
                                                          <w:marBottom w:val="240"/>
                                                          <w:divBdr>
                                                            <w:top w:val="none" w:sz="0" w:space="0" w:color="auto"/>
                                                            <w:left w:val="none" w:sz="0" w:space="0" w:color="auto"/>
                                                            <w:bottom w:val="none" w:sz="0" w:space="0" w:color="auto"/>
                                                            <w:right w:val="none" w:sz="0" w:space="0" w:color="auto"/>
                                                          </w:divBdr>
                                                        </w:div>
                                                      </w:divsChild>
                                                    </w:div>
                                                    <w:div w:id="1397556555">
                                                      <w:marLeft w:val="0"/>
                                                      <w:marRight w:val="0"/>
                                                      <w:marTop w:val="210"/>
                                                      <w:marBottom w:val="0"/>
                                                      <w:divBdr>
                                                        <w:top w:val="none" w:sz="0" w:space="0" w:color="auto"/>
                                                        <w:left w:val="none" w:sz="0" w:space="0" w:color="auto"/>
                                                        <w:bottom w:val="none" w:sz="0" w:space="0" w:color="auto"/>
                                                        <w:right w:val="none" w:sz="0" w:space="0" w:color="auto"/>
                                                      </w:divBdr>
                                                      <w:divsChild>
                                                        <w:div w:id="111864274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10332168">
                                          <w:marLeft w:val="0"/>
                                          <w:marRight w:val="0"/>
                                          <w:marTop w:val="210"/>
                                          <w:marBottom w:val="210"/>
                                          <w:divBdr>
                                            <w:top w:val="none" w:sz="0" w:space="0" w:color="auto"/>
                                            <w:left w:val="none" w:sz="0" w:space="0" w:color="auto"/>
                                            <w:bottom w:val="none" w:sz="0" w:space="0" w:color="auto"/>
                                            <w:right w:val="none" w:sz="0" w:space="0" w:color="auto"/>
                                          </w:divBdr>
                                          <w:divsChild>
                                            <w:div w:id="275258054">
                                              <w:marLeft w:val="480"/>
                                              <w:marRight w:val="0"/>
                                              <w:marTop w:val="0"/>
                                              <w:marBottom w:val="240"/>
                                              <w:divBdr>
                                                <w:top w:val="none" w:sz="0" w:space="0" w:color="auto"/>
                                                <w:left w:val="none" w:sz="0" w:space="0" w:color="auto"/>
                                                <w:bottom w:val="none" w:sz="0" w:space="0" w:color="auto"/>
                                                <w:right w:val="none" w:sz="0" w:space="0" w:color="auto"/>
                                              </w:divBdr>
                                              <w:divsChild>
                                                <w:div w:id="1081754392">
                                                  <w:marLeft w:val="0"/>
                                                  <w:marRight w:val="0"/>
                                                  <w:marTop w:val="0"/>
                                                  <w:marBottom w:val="0"/>
                                                  <w:divBdr>
                                                    <w:top w:val="none" w:sz="0" w:space="0" w:color="auto"/>
                                                    <w:left w:val="none" w:sz="0" w:space="0" w:color="auto"/>
                                                    <w:bottom w:val="none" w:sz="0" w:space="0" w:color="auto"/>
                                                    <w:right w:val="none" w:sz="0" w:space="0" w:color="auto"/>
                                                  </w:divBdr>
                                                  <w:divsChild>
                                                    <w:div w:id="402025634">
                                                      <w:marLeft w:val="0"/>
                                                      <w:marRight w:val="0"/>
                                                      <w:marTop w:val="210"/>
                                                      <w:marBottom w:val="210"/>
                                                      <w:divBdr>
                                                        <w:top w:val="none" w:sz="0" w:space="0" w:color="auto"/>
                                                        <w:left w:val="none" w:sz="0" w:space="0" w:color="auto"/>
                                                        <w:bottom w:val="none" w:sz="0" w:space="0" w:color="auto"/>
                                                        <w:right w:val="none" w:sz="0" w:space="0" w:color="auto"/>
                                                      </w:divBdr>
                                                      <w:divsChild>
                                                        <w:div w:id="507334282">
                                                          <w:marLeft w:val="480"/>
                                                          <w:marRight w:val="0"/>
                                                          <w:marTop w:val="0"/>
                                                          <w:marBottom w:val="240"/>
                                                          <w:divBdr>
                                                            <w:top w:val="none" w:sz="0" w:space="0" w:color="auto"/>
                                                            <w:left w:val="none" w:sz="0" w:space="0" w:color="auto"/>
                                                            <w:bottom w:val="none" w:sz="0" w:space="0" w:color="auto"/>
                                                            <w:right w:val="none" w:sz="0" w:space="0" w:color="auto"/>
                                                          </w:divBdr>
                                                          <w:divsChild>
                                                            <w:div w:id="905381025">
                                                              <w:marLeft w:val="0"/>
                                                              <w:marRight w:val="0"/>
                                                              <w:marTop w:val="240"/>
                                                              <w:marBottom w:val="0"/>
                                                              <w:divBdr>
                                                                <w:top w:val="none" w:sz="0" w:space="0" w:color="auto"/>
                                                                <w:left w:val="none" w:sz="0" w:space="0" w:color="auto"/>
                                                                <w:bottom w:val="none" w:sz="0" w:space="0" w:color="auto"/>
                                                                <w:right w:val="none" w:sz="0" w:space="0" w:color="auto"/>
                                                              </w:divBdr>
                                                              <w:divsChild>
                                                                <w:div w:id="929318446">
                                                                  <w:marLeft w:val="0"/>
                                                                  <w:marRight w:val="0"/>
                                                                  <w:marTop w:val="0"/>
                                                                  <w:marBottom w:val="0"/>
                                                                  <w:divBdr>
                                                                    <w:top w:val="none" w:sz="0" w:space="0" w:color="auto"/>
                                                                    <w:left w:val="none" w:sz="0" w:space="0" w:color="auto"/>
                                                                    <w:bottom w:val="none" w:sz="0" w:space="0" w:color="auto"/>
                                                                    <w:right w:val="none" w:sz="0" w:space="0" w:color="auto"/>
                                                                  </w:divBdr>
                                                                </w:div>
                                                                <w:div w:id="13770767">
                                                                  <w:marLeft w:val="0"/>
                                                                  <w:marRight w:val="0"/>
                                                                  <w:marTop w:val="0"/>
                                                                  <w:marBottom w:val="0"/>
                                                                  <w:divBdr>
                                                                    <w:top w:val="none" w:sz="0" w:space="0" w:color="auto"/>
                                                                    <w:left w:val="none" w:sz="0" w:space="0" w:color="auto"/>
                                                                    <w:bottom w:val="none" w:sz="0" w:space="0" w:color="auto"/>
                                                                    <w:right w:val="none" w:sz="0" w:space="0" w:color="auto"/>
                                                                  </w:divBdr>
                                                                </w:div>
                                                                <w:div w:id="1755588986">
                                                                  <w:marLeft w:val="0"/>
                                                                  <w:marRight w:val="0"/>
                                                                  <w:marTop w:val="0"/>
                                                                  <w:marBottom w:val="0"/>
                                                                  <w:divBdr>
                                                                    <w:top w:val="none" w:sz="0" w:space="0" w:color="auto"/>
                                                                    <w:left w:val="none" w:sz="0" w:space="0" w:color="auto"/>
                                                                    <w:bottom w:val="none" w:sz="0" w:space="0" w:color="auto"/>
                                                                    <w:right w:val="none" w:sz="0" w:space="0" w:color="auto"/>
                                                                  </w:divBdr>
                                                                </w:div>
                                                                <w:div w:id="1211382306">
                                                                  <w:marLeft w:val="0"/>
                                                                  <w:marRight w:val="0"/>
                                                                  <w:marTop w:val="0"/>
                                                                  <w:marBottom w:val="0"/>
                                                                  <w:divBdr>
                                                                    <w:top w:val="none" w:sz="0" w:space="0" w:color="auto"/>
                                                                    <w:left w:val="none" w:sz="0" w:space="0" w:color="auto"/>
                                                                    <w:bottom w:val="none" w:sz="0" w:space="0" w:color="auto"/>
                                                                    <w:right w:val="none" w:sz="0" w:space="0" w:color="auto"/>
                                                                  </w:divBdr>
                                                                </w:div>
                                                                <w:div w:id="821626263">
                                                                  <w:marLeft w:val="0"/>
                                                                  <w:marRight w:val="0"/>
                                                                  <w:marTop w:val="0"/>
                                                                  <w:marBottom w:val="0"/>
                                                                  <w:divBdr>
                                                                    <w:top w:val="none" w:sz="0" w:space="0" w:color="auto"/>
                                                                    <w:left w:val="none" w:sz="0" w:space="0" w:color="auto"/>
                                                                    <w:bottom w:val="none" w:sz="0" w:space="0" w:color="auto"/>
                                                                    <w:right w:val="none" w:sz="0" w:space="0" w:color="auto"/>
                                                                  </w:divBdr>
                                                                </w:div>
                                                                <w:div w:id="1752659414">
                                                                  <w:marLeft w:val="0"/>
                                                                  <w:marRight w:val="0"/>
                                                                  <w:marTop w:val="0"/>
                                                                  <w:marBottom w:val="0"/>
                                                                  <w:divBdr>
                                                                    <w:top w:val="none" w:sz="0" w:space="0" w:color="auto"/>
                                                                    <w:left w:val="none" w:sz="0" w:space="0" w:color="auto"/>
                                                                    <w:bottom w:val="none" w:sz="0" w:space="0" w:color="auto"/>
                                                                    <w:right w:val="none" w:sz="0" w:space="0" w:color="auto"/>
                                                                  </w:divBdr>
                                                                </w:div>
                                                                <w:div w:id="1269391035">
                                                                  <w:marLeft w:val="0"/>
                                                                  <w:marRight w:val="0"/>
                                                                  <w:marTop w:val="0"/>
                                                                  <w:marBottom w:val="0"/>
                                                                  <w:divBdr>
                                                                    <w:top w:val="none" w:sz="0" w:space="0" w:color="auto"/>
                                                                    <w:left w:val="none" w:sz="0" w:space="0" w:color="auto"/>
                                                                    <w:bottom w:val="none" w:sz="0" w:space="0" w:color="auto"/>
                                                                    <w:right w:val="none" w:sz="0" w:space="0" w:color="auto"/>
                                                                  </w:divBdr>
                                                                </w:div>
                                                                <w:div w:id="1390571769">
                                                                  <w:marLeft w:val="0"/>
                                                                  <w:marRight w:val="0"/>
                                                                  <w:marTop w:val="0"/>
                                                                  <w:marBottom w:val="0"/>
                                                                  <w:divBdr>
                                                                    <w:top w:val="none" w:sz="0" w:space="0" w:color="auto"/>
                                                                    <w:left w:val="none" w:sz="0" w:space="0" w:color="auto"/>
                                                                    <w:bottom w:val="none" w:sz="0" w:space="0" w:color="auto"/>
                                                                    <w:right w:val="none" w:sz="0" w:space="0" w:color="auto"/>
                                                                  </w:divBdr>
                                                                </w:div>
                                                                <w:div w:id="972831875">
                                                                  <w:marLeft w:val="0"/>
                                                                  <w:marRight w:val="0"/>
                                                                  <w:marTop w:val="0"/>
                                                                  <w:marBottom w:val="0"/>
                                                                  <w:divBdr>
                                                                    <w:top w:val="none" w:sz="0" w:space="0" w:color="auto"/>
                                                                    <w:left w:val="none" w:sz="0" w:space="0" w:color="auto"/>
                                                                    <w:bottom w:val="none" w:sz="0" w:space="0" w:color="auto"/>
                                                                    <w:right w:val="none" w:sz="0" w:space="0" w:color="auto"/>
                                                                  </w:divBdr>
                                                                </w:div>
                                                                <w:div w:id="100994777">
                                                                  <w:marLeft w:val="0"/>
                                                                  <w:marRight w:val="0"/>
                                                                  <w:marTop w:val="0"/>
                                                                  <w:marBottom w:val="0"/>
                                                                  <w:divBdr>
                                                                    <w:top w:val="none" w:sz="0" w:space="0" w:color="auto"/>
                                                                    <w:left w:val="none" w:sz="0" w:space="0" w:color="auto"/>
                                                                    <w:bottom w:val="none" w:sz="0" w:space="0" w:color="auto"/>
                                                                    <w:right w:val="none" w:sz="0" w:space="0" w:color="auto"/>
                                                                  </w:divBdr>
                                                                </w:div>
                                                                <w:div w:id="654070853">
                                                                  <w:marLeft w:val="0"/>
                                                                  <w:marRight w:val="0"/>
                                                                  <w:marTop w:val="0"/>
                                                                  <w:marBottom w:val="0"/>
                                                                  <w:divBdr>
                                                                    <w:top w:val="none" w:sz="0" w:space="0" w:color="auto"/>
                                                                    <w:left w:val="none" w:sz="0" w:space="0" w:color="auto"/>
                                                                    <w:bottom w:val="none" w:sz="0" w:space="0" w:color="auto"/>
                                                                    <w:right w:val="none" w:sz="0" w:space="0" w:color="auto"/>
                                                                  </w:divBdr>
                                                                </w:div>
                                                                <w:div w:id="251933288">
                                                                  <w:marLeft w:val="0"/>
                                                                  <w:marRight w:val="0"/>
                                                                  <w:marTop w:val="0"/>
                                                                  <w:marBottom w:val="0"/>
                                                                  <w:divBdr>
                                                                    <w:top w:val="none" w:sz="0" w:space="0" w:color="auto"/>
                                                                    <w:left w:val="none" w:sz="0" w:space="0" w:color="auto"/>
                                                                    <w:bottom w:val="none" w:sz="0" w:space="0" w:color="auto"/>
                                                                    <w:right w:val="none" w:sz="0" w:space="0" w:color="auto"/>
                                                                  </w:divBdr>
                                                                </w:div>
                                                                <w:div w:id="1686789469">
                                                                  <w:marLeft w:val="0"/>
                                                                  <w:marRight w:val="0"/>
                                                                  <w:marTop w:val="0"/>
                                                                  <w:marBottom w:val="0"/>
                                                                  <w:divBdr>
                                                                    <w:top w:val="none" w:sz="0" w:space="0" w:color="auto"/>
                                                                    <w:left w:val="none" w:sz="0" w:space="0" w:color="auto"/>
                                                                    <w:bottom w:val="none" w:sz="0" w:space="0" w:color="auto"/>
                                                                    <w:right w:val="none" w:sz="0" w:space="0" w:color="auto"/>
                                                                  </w:divBdr>
                                                                </w:div>
                                                                <w:div w:id="1407800141">
                                                                  <w:marLeft w:val="0"/>
                                                                  <w:marRight w:val="0"/>
                                                                  <w:marTop w:val="0"/>
                                                                  <w:marBottom w:val="0"/>
                                                                  <w:divBdr>
                                                                    <w:top w:val="none" w:sz="0" w:space="0" w:color="auto"/>
                                                                    <w:left w:val="none" w:sz="0" w:space="0" w:color="auto"/>
                                                                    <w:bottom w:val="none" w:sz="0" w:space="0" w:color="auto"/>
                                                                    <w:right w:val="none" w:sz="0" w:space="0" w:color="auto"/>
                                                                  </w:divBdr>
                                                                </w:div>
                                                                <w:div w:id="1408653497">
                                                                  <w:marLeft w:val="0"/>
                                                                  <w:marRight w:val="0"/>
                                                                  <w:marTop w:val="0"/>
                                                                  <w:marBottom w:val="0"/>
                                                                  <w:divBdr>
                                                                    <w:top w:val="none" w:sz="0" w:space="0" w:color="auto"/>
                                                                    <w:left w:val="none" w:sz="0" w:space="0" w:color="auto"/>
                                                                    <w:bottom w:val="none" w:sz="0" w:space="0" w:color="auto"/>
                                                                    <w:right w:val="none" w:sz="0" w:space="0" w:color="auto"/>
                                                                  </w:divBdr>
                                                                </w:div>
                                                                <w:div w:id="1721588058">
                                                                  <w:marLeft w:val="0"/>
                                                                  <w:marRight w:val="0"/>
                                                                  <w:marTop w:val="0"/>
                                                                  <w:marBottom w:val="0"/>
                                                                  <w:divBdr>
                                                                    <w:top w:val="none" w:sz="0" w:space="0" w:color="auto"/>
                                                                    <w:left w:val="none" w:sz="0" w:space="0" w:color="auto"/>
                                                                    <w:bottom w:val="none" w:sz="0" w:space="0" w:color="auto"/>
                                                                    <w:right w:val="none" w:sz="0" w:space="0" w:color="auto"/>
                                                                  </w:divBdr>
                                                                </w:div>
                                                                <w:div w:id="1882865881">
                                                                  <w:marLeft w:val="0"/>
                                                                  <w:marRight w:val="0"/>
                                                                  <w:marTop w:val="0"/>
                                                                  <w:marBottom w:val="0"/>
                                                                  <w:divBdr>
                                                                    <w:top w:val="none" w:sz="0" w:space="0" w:color="auto"/>
                                                                    <w:left w:val="none" w:sz="0" w:space="0" w:color="auto"/>
                                                                    <w:bottom w:val="none" w:sz="0" w:space="0" w:color="auto"/>
                                                                    <w:right w:val="none" w:sz="0" w:space="0" w:color="auto"/>
                                                                  </w:divBdr>
                                                                </w:div>
                                                                <w:div w:id="1630471522">
                                                                  <w:marLeft w:val="0"/>
                                                                  <w:marRight w:val="0"/>
                                                                  <w:marTop w:val="0"/>
                                                                  <w:marBottom w:val="0"/>
                                                                  <w:divBdr>
                                                                    <w:top w:val="none" w:sz="0" w:space="0" w:color="auto"/>
                                                                    <w:left w:val="none" w:sz="0" w:space="0" w:color="auto"/>
                                                                    <w:bottom w:val="none" w:sz="0" w:space="0" w:color="auto"/>
                                                                    <w:right w:val="none" w:sz="0" w:space="0" w:color="auto"/>
                                                                  </w:divBdr>
                                                                </w:div>
                                                                <w:div w:id="23214224">
                                                                  <w:marLeft w:val="0"/>
                                                                  <w:marRight w:val="0"/>
                                                                  <w:marTop w:val="0"/>
                                                                  <w:marBottom w:val="0"/>
                                                                  <w:divBdr>
                                                                    <w:top w:val="none" w:sz="0" w:space="0" w:color="auto"/>
                                                                    <w:left w:val="none" w:sz="0" w:space="0" w:color="auto"/>
                                                                    <w:bottom w:val="none" w:sz="0" w:space="0" w:color="auto"/>
                                                                    <w:right w:val="none" w:sz="0" w:space="0" w:color="auto"/>
                                                                  </w:divBdr>
                                                                </w:div>
                                                                <w:div w:id="7243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545283">
                                                      <w:marLeft w:val="0"/>
                                                      <w:marRight w:val="0"/>
                                                      <w:marTop w:val="210"/>
                                                      <w:marBottom w:val="210"/>
                                                      <w:divBdr>
                                                        <w:top w:val="none" w:sz="0" w:space="0" w:color="auto"/>
                                                        <w:left w:val="none" w:sz="0" w:space="0" w:color="auto"/>
                                                        <w:bottom w:val="none" w:sz="0" w:space="0" w:color="auto"/>
                                                        <w:right w:val="none" w:sz="0" w:space="0" w:color="auto"/>
                                                      </w:divBdr>
                                                      <w:divsChild>
                                                        <w:div w:id="1723479153">
                                                          <w:marLeft w:val="480"/>
                                                          <w:marRight w:val="0"/>
                                                          <w:marTop w:val="0"/>
                                                          <w:marBottom w:val="240"/>
                                                          <w:divBdr>
                                                            <w:top w:val="none" w:sz="0" w:space="0" w:color="auto"/>
                                                            <w:left w:val="none" w:sz="0" w:space="0" w:color="auto"/>
                                                            <w:bottom w:val="none" w:sz="0" w:space="0" w:color="auto"/>
                                                            <w:right w:val="none" w:sz="0" w:space="0" w:color="auto"/>
                                                          </w:divBdr>
                                                          <w:divsChild>
                                                            <w:div w:id="906263547">
                                                              <w:marLeft w:val="0"/>
                                                              <w:marRight w:val="0"/>
                                                              <w:marTop w:val="240"/>
                                                              <w:marBottom w:val="0"/>
                                                              <w:divBdr>
                                                                <w:top w:val="none" w:sz="0" w:space="0" w:color="auto"/>
                                                                <w:left w:val="none" w:sz="0" w:space="0" w:color="auto"/>
                                                                <w:bottom w:val="none" w:sz="0" w:space="0" w:color="auto"/>
                                                                <w:right w:val="none" w:sz="0" w:space="0" w:color="auto"/>
                                                              </w:divBdr>
                                                              <w:divsChild>
                                                                <w:div w:id="642463490">
                                                                  <w:marLeft w:val="0"/>
                                                                  <w:marRight w:val="0"/>
                                                                  <w:marTop w:val="0"/>
                                                                  <w:marBottom w:val="0"/>
                                                                  <w:divBdr>
                                                                    <w:top w:val="none" w:sz="0" w:space="0" w:color="auto"/>
                                                                    <w:left w:val="none" w:sz="0" w:space="0" w:color="auto"/>
                                                                    <w:bottom w:val="none" w:sz="0" w:space="0" w:color="auto"/>
                                                                    <w:right w:val="none" w:sz="0" w:space="0" w:color="auto"/>
                                                                  </w:divBdr>
                                                                </w:div>
                                                                <w:div w:id="1366717356">
                                                                  <w:marLeft w:val="0"/>
                                                                  <w:marRight w:val="0"/>
                                                                  <w:marTop w:val="0"/>
                                                                  <w:marBottom w:val="0"/>
                                                                  <w:divBdr>
                                                                    <w:top w:val="none" w:sz="0" w:space="0" w:color="auto"/>
                                                                    <w:left w:val="none" w:sz="0" w:space="0" w:color="auto"/>
                                                                    <w:bottom w:val="none" w:sz="0" w:space="0" w:color="auto"/>
                                                                    <w:right w:val="none" w:sz="0" w:space="0" w:color="auto"/>
                                                                  </w:divBdr>
                                                                </w:div>
                                                                <w:div w:id="1221676728">
                                                                  <w:marLeft w:val="0"/>
                                                                  <w:marRight w:val="0"/>
                                                                  <w:marTop w:val="0"/>
                                                                  <w:marBottom w:val="0"/>
                                                                  <w:divBdr>
                                                                    <w:top w:val="none" w:sz="0" w:space="0" w:color="auto"/>
                                                                    <w:left w:val="none" w:sz="0" w:space="0" w:color="auto"/>
                                                                    <w:bottom w:val="none" w:sz="0" w:space="0" w:color="auto"/>
                                                                    <w:right w:val="none" w:sz="0" w:space="0" w:color="auto"/>
                                                                  </w:divBdr>
                                                                </w:div>
                                                                <w:div w:id="2061324939">
                                                                  <w:marLeft w:val="0"/>
                                                                  <w:marRight w:val="0"/>
                                                                  <w:marTop w:val="0"/>
                                                                  <w:marBottom w:val="0"/>
                                                                  <w:divBdr>
                                                                    <w:top w:val="none" w:sz="0" w:space="0" w:color="auto"/>
                                                                    <w:left w:val="none" w:sz="0" w:space="0" w:color="auto"/>
                                                                    <w:bottom w:val="none" w:sz="0" w:space="0" w:color="auto"/>
                                                                    <w:right w:val="none" w:sz="0" w:space="0" w:color="auto"/>
                                                                  </w:divBdr>
                                                                </w:div>
                                                                <w:div w:id="988242757">
                                                                  <w:marLeft w:val="0"/>
                                                                  <w:marRight w:val="0"/>
                                                                  <w:marTop w:val="0"/>
                                                                  <w:marBottom w:val="0"/>
                                                                  <w:divBdr>
                                                                    <w:top w:val="none" w:sz="0" w:space="0" w:color="auto"/>
                                                                    <w:left w:val="none" w:sz="0" w:space="0" w:color="auto"/>
                                                                    <w:bottom w:val="none" w:sz="0" w:space="0" w:color="auto"/>
                                                                    <w:right w:val="none" w:sz="0" w:space="0" w:color="auto"/>
                                                                  </w:divBdr>
                                                                </w:div>
                                                                <w:div w:id="1988237678">
                                                                  <w:marLeft w:val="0"/>
                                                                  <w:marRight w:val="0"/>
                                                                  <w:marTop w:val="0"/>
                                                                  <w:marBottom w:val="0"/>
                                                                  <w:divBdr>
                                                                    <w:top w:val="none" w:sz="0" w:space="0" w:color="auto"/>
                                                                    <w:left w:val="none" w:sz="0" w:space="0" w:color="auto"/>
                                                                    <w:bottom w:val="none" w:sz="0" w:space="0" w:color="auto"/>
                                                                    <w:right w:val="none" w:sz="0" w:space="0" w:color="auto"/>
                                                                  </w:divBdr>
                                                                </w:div>
                                                                <w:div w:id="564291847">
                                                                  <w:marLeft w:val="0"/>
                                                                  <w:marRight w:val="0"/>
                                                                  <w:marTop w:val="0"/>
                                                                  <w:marBottom w:val="0"/>
                                                                  <w:divBdr>
                                                                    <w:top w:val="none" w:sz="0" w:space="0" w:color="auto"/>
                                                                    <w:left w:val="none" w:sz="0" w:space="0" w:color="auto"/>
                                                                    <w:bottom w:val="none" w:sz="0" w:space="0" w:color="auto"/>
                                                                    <w:right w:val="none" w:sz="0" w:space="0" w:color="auto"/>
                                                                  </w:divBdr>
                                                                </w:div>
                                                                <w:div w:id="1366638614">
                                                                  <w:marLeft w:val="0"/>
                                                                  <w:marRight w:val="0"/>
                                                                  <w:marTop w:val="0"/>
                                                                  <w:marBottom w:val="0"/>
                                                                  <w:divBdr>
                                                                    <w:top w:val="none" w:sz="0" w:space="0" w:color="auto"/>
                                                                    <w:left w:val="none" w:sz="0" w:space="0" w:color="auto"/>
                                                                    <w:bottom w:val="none" w:sz="0" w:space="0" w:color="auto"/>
                                                                    <w:right w:val="none" w:sz="0" w:space="0" w:color="auto"/>
                                                                  </w:divBdr>
                                                                </w:div>
                                                                <w:div w:id="886835312">
                                                                  <w:marLeft w:val="0"/>
                                                                  <w:marRight w:val="0"/>
                                                                  <w:marTop w:val="0"/>
                                                                  <w:marBottom w:val="0"/>
                                                                  <w:divBdr>
                                                                    <w:top w:val="none" w:sz="0" w:space="0" w:color="auto"/>
                                                                    <w:left w:val="none" w:sz="0" w:space="0" w:color="auto"/>
                                                                    <w:bottom w:val="none" w:sz="0" w:space="0" w:color="auto"/>
                                                                    <w:right w:val="none" w:sz="0" w:space="0" w:color="auto"/>
                                                                  </w:divBdr>
                                                                </w:div>
                                                                <w:div w:id="937099966">
                                                                  <w:marLeft w:val="0"/>
                                                                  <w:marRight w:val="0"/>
                                                                  <w:marTop w:val="0"/>
                                                                  <w:marBottom w:val="0"/>
                                                                  <w:divBdr>
                                                                    <w:top w:val="none" w:sz="0" w:space="0" w:color="auto"/>
                                                                    <w:left w:val="none" w:sz="0" w:space="0" w:color="auto"/>
                                                                    <w:bottom w:val="none" w:sz="0" w:space="0" w:color="auto"/>
                                                                    <w:right w:val="none" w:sz="0" w:space="0" w:color="auto"/>
                                                                  </w:divBdr>
                                                                </w:div>
                                                                <w:div w:id="1283028878">
                                                                  <w:marLeft w:val="0"/>
                                                                  <w:marRight w:val="0"/>
                                                                  <w:marTop w:val="0"/>
                                                                  <w:marBottom w:val="0"/>
                                                                  <w:divBdr>
                                                                    <w:top w:val="none" w:sz="0" w:space="0" w:color="auto"/>
                                                                    <w:left w:val="none" w:sz="0" w:space="0" w:color="auto"/>
                                                                    <w:bottom w:val="none" w:sz="0" w:space="0" w:color="auto"/>
                                                                    <w:right w:val="none" w:sz="0" w:space="0" w:color="auto"/>
                                                                  </w:divBdr>
                                                                </w:div>
                                                                <w:div w:id="1074166441">
                                                                  <w:marLeft w:val="0"/>
                                                                  <w:marRight w:val="0"/>
                                                                  <w:marTop w:val="0"/>
                                                                  <w:marBottom w:val="0"/>
                                                                  <w:divBdr>
                                                                    <w:top w:val="none" w:sz="0" w:space="0" w:color="auto"/>
                                                                    <w:left w:val="none" w:sz="0" w:space="0" w:color="auto"/>
                                                                    <w:bottom w:val="none" w:sz="0" w:space="0" w:color="auto"/>
                                                                    <w:right w:val="none" w:sz="0" w:space="0" w:color="auto"/>
                                                                  </w:divBdr>
                                                                </w:div>
                                                                <w:div w:id="1381897971">
                                                                  <w:marLeft w:val="0"/>
                                                                  <w:marRight w:val="0"/>
                                                                  <w:marTop w:val="0"/>
                                                                  <w:marBottom w:val="0"/>
                                                                  <w:divBdr>
                                                                    <w:top w:val="none" w:sz="0" w:space="0" w:color="auto"/>
                                                                    <w:left w:val="none" w:sz="0" w:space="0" w:color="auto"/>
                                                                    <w:bottom w:val="none" w:sz="0" w:space="0" w:color="auto"/>
                                                                    <w:right w:val="none" w:sz="0" w:space="0" w:color="auto"/>
                                                                  </w:divBdr>
                                                                </w:div>
                                                                <w:div w:id="19609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62197">
                                                      <w:marLeft w:val="0"/>
                                                      <w:marRight w:val="0"/>
                                                      <w:marTop w:val="210"/>
                                                      <w:marBottom w:val="0"/>
                                                      <w:divBdr>
                                                        <w:top w:val="none" w:sz="0" w:space="0" w:color="auto"/>
                                                        <w:left w:val="none" w:sz="0" w:space="0" w:color="auto"/>
                                                        <w:bottom w:val="none" w:sz="0" w:space="0" w:color="auto"/>
                                                        <w:right w:val="none" w:sz="0" w:space="0" w:color="auto"/>
                                                      </w:divBdr>
                                                      <w:divsChild>
                                                        <w:div w:id="1301879522">
                                                          <w:marLeft w:val="480"/>
                                                          <w:marRight w:val="0"/>
                                                          <w:marTop w:val="0"/>
                                                          <w:marBottom w:val="240"/>
                                                          <w:divBdr>
                                                            <w:top w:val="none" w:sz="0" w:space="0" w:color="auto"/>
                                                            <w:left w:val="none" w:sz="0" w:space="0" w:color="auto"/>
                                                            <w:bottom w:val="none" w:sz="0" w:space="0" w:color="auto"/>
                                                            <w:right w:val="none" w:sz="0" w:space="0" w:color="auto"/>
                                                          </w:divBdr>
                                                          <w:divsChild>
                                                            <w:div w:id="1446534139">
                                                              <w:marLeft w:val="0"/>
                                                              <w:marRight w:val="0"/>
                                                              <w:marTop w:val="240"/>
                                                              <w:marBottom w:val="0"/>
                                                              <w:divBdr>
                                                                <w:top w:val="none" w:sz="0" w:space="0" w:color="auto"/>
                                                                <w:left w:val="none" w:sz="0" w:space="0" w:color="auto"/>
                                                                <w:bottom w:val="none" w:sz="0" w:space="0" w:color="auto"/>
                                                                <w:right w:val="none" w:sz="0" w:space="0" w:color="auto"/>
                                                              </w:divBdr>
                                                              <w:divsChild>
                                                                <w:div w:id="69424455">
                                                                  <w:marLeft w:val="0"/>
                                                                  <w:marRight w:val="0"/>
                                                                  <w:marTop w:val="0"/>
                                                                  <w:marBottom w:val="0"/>
                                                                  <w:divBdr>
                                                                    <w:top w:val="none" w:sz="0" w:space="0" w:color="auto"/>
                                                                    <w:left w:val="none" w:sz="0" w:space="0" w:color="auto"/>
                                                                    <w:bottom w:val="none" w:sz="0" w:space="0" w:color="auto"/>
                                                                    <w:right w:val="none" w:sz="0" w:space="0" w:color="auto"/>
                                                                  </w:divBdr>
                                                                </w:div>
                                                                <w:div w:id="646323782">
                                                                  <w:marLeft w:val="0"/>
                                                                  <w:marRight w:val="0"/>
                                                                  <w:marTop w:val="0"/>
                                                                  <w:marBottom w:val="0"/>
                                                                  <w:divBdr>
                                                                    <w:top w:val="none" w:sz="0" w:space="0" w:color="auto"/>
                                                                    <w:left w:val="none" w:sz="0" w:space="0" w:color="auto"/>
                                                                    <w:bottom w:val="none" w:sz="0" w:space="0" w:color="auto"/>
                                                                    <w:right w:val="none" w:sz="0" w:space="0" w:color="auto"/>
                                                                  </w:divBdr>
                                                                </w:div>
                                                                <w:div w:id="1765883378">
                                                                  <w:marLeft w:val="0"/>
                                                                  <w:marRight w:val="0"/>
                                                                  <w:marTop w:val="0"/>
                                                                  <w:marBottom w:val="0"/>
                                                                  <w:divBdr>
                                                                    <w:top w:val="none" w:sz="0" w:space="0" w:color="auto"/>
                                                                    <w:left w:val="none" w:sz="0" w:space="0" w:color="auto"/>
                                                                    <w:bottom w:val="none" w:sz="0" w:space="0" w:color="auto"/>
                                                                    <w:right w:val="none" w:sz="0" w:space="0" w:color="auto"/>
                                                                  </w:divBdr>
                                                                </w:div>
                                                                <w:div w:id="313410274">
                                                                  <w:marLeft w:val="0"/>
                                                                  <w:marRight w:val="0"/>
                                                                  <w:marTop w:val="0"/>
                                                                  <w:marBottom w:val="0"/>
                                                                  <w:divBdr>
                                                                    <w:top w:val="none" w:sz="0" w:space="0" w:color="auto"/>
                                                                    <w:left w:val="none" w:sz="0" w:space="0" w:color="auto"/>
                                                                    <w:bottom w:val="none" w:sz="0" w:space="0" w:color="auto"/>
                                                                    <w:right w:val="none" w:sz="0" w:space="0" w:color="auto"/>
                                                                  </w:divBdr>
                                                                </w:div>
                                                                <w:div w:id="1918903055">
                                                                  <w:marLeft w:val="0"/>
                                                                  <w:marRight w:val="0"/>
                                                                  <w:marTop w:val="0"/>
                                                                  <w:marBottom w:val="0"/>
                                                                  <w:divBdr>
                                                                    <w:top w:val="none" w:sz="0" w:space="0" w:color="auto"/>
                                                                    <w:left w:val="none" w:sz="0" w:space="0" w:color="auto"/>
                                                                    <w:bottom w:val="none" w:sz="0" w:space="0" w:color="auto"/>
                                                                    <w:right w:val="none" w:sz="0" w:space="0" w:color="auto"/>
                                                                  </w:divBdr>
                                                                </w:div>
                                                                <w:div w:id="2071339931">
                                                                  <w:marLeft w:val="0"/>
                                                                  <w:marRight w:val="0"/>
                                                                  <w:marTop w:val="0"/>
                                                                  <w:marBottom w:val="0"/>
                                                                  <w:divBdr>
                                                                    <w:top w:val="none" w:sz="0" w:space="0" w:color="auto"/>
                                                                    <w:left w:val="none" w:sz="0" w:space="0" w:color="auto"/>
                                                                    <w:bottom w:val="none" w:sz="0" w:space="0" w:color="auto"/>
                                                                    <w:right w:val="none" w:sz="0" w:space="0" w:color="auto"/>
                                                                  </w:divBdr>
                                                                </w:div>
                                                                <w:div w:id="373311476">
                                                                  <w:marLeft w:val="0"/>
                                                                  <w:marRight w:val="0"/>
                                                                  <w:marTop w:val="0"/>
                                                                  <w:marBottom w:val="0"/>
                                                                  <w:divBdr>
                                                                    <w:top w:val="none" w:sz="0" w:space="0" w:color="auto"/>
                                                                    <w:left w:val="none" w:sz="0" w:space="0" w:color="auto"/>
                                                                    <w:bottom w:val="none" w:sz="0" w:space="0" w:color="auto"/>
                                                                    <w:right w:val="none" w:sz="0" w:space="0" w:color="auto"/>
                                                                  </w:divBdr>
                                                                </w:div>
                                                                <w:div w:id="55250126">
                                                                  <w:marLeft w:val="0"/>
                                                                  <w:marRight w:val="0"/>
                                                                  <w:marTop w:val="0"/>
                                                                  <w:marBottom w:val="0"/>
                                                                  <w:divBdr>
                                                                    <w:top w:val="none" w:sz="0" w:space="0" w:color="auto"/>
                                                                    <w:left w:val="none" w:sz="0" w:space="0" w:color="auto"/>
                                                                    <w:bottom w:val="none" w:sz="0" w:space="0" w:color="auto"/>
                                                                    <w:right w:val="none" w:sz="0" w:space="0" w:color="auto"/>
                                                                  </w:divBdr>
                                                                </w:div>
                                                                <w:div w:id="1424449047">
                                                                  <w:marLeft w:val="0"/>
                                                                  <w:marRight w:val="0"/>
                                                                  <w:marTop w:val="0"/>
                                                                  <w:marBottom w:val="0"/>
                                                                  <w:divBdr>
                                                                    <w:top w:val="none" w:sz="0" w:space="0" w:color="auto"/>
                                                                    <w:left w:val="none" w:sz="0" w:space="0" w:color="auto"/>
                                                                    <w:bottom w:val="none" w:sz="0" w:space="0" w:color="auto"/>
                                                                    <w:right w:val="none" w:sz="0" w:space="0" w:color="auto"/>
                                                                  </w:divBdr>
                                                                </w:div>
                                                                <w:div w:id="1289316296">
                                                                  <w:marLeft w:val="0"/>
                                                                  <w:marRight w:val="0"/>
                                                                  <w:marTop w:val="0"/>
                                                                  <w:marBottom w:val="0"/>
                                                                  <w:divBdr>
                                                                    <w:top w:val="none" w:sz="0" w:space="0" w:color="auto"/>
                                                                    <w:left w:val="none" w:sz="0" w:space="0" w:color="auto"/>
                                                                    <w:bottom w:val="none" w:sz="0" w:space="0" w:color="auto"/>
                                                                    <w:right w:val="none" w:sz="0" w:space="0" w:color="auto"/>
                                                                  </w:divBdr>
                                                                </w:div>
                                                                <w:div w:id="46075681">
                                                                  <w:marLeft w:val="0"/>
                                                                  <w:marRight w:val="0"/>
                                                                  <w:marTop w:val="0"/>
                                                                  <w:marBottom w:val="0"/>
                                                                  <w:divBdr>
                                                                    <w:top w:val="none" w:sz="0" w:space="0" w:color="auto"/>
                                                                    <w:left w:val="none" w:sz="0" w:space="0" w:color="auto"/>
                                                                    <w:bottom w:val="none" w:sz="0" w:space="0" w:color="auto"/>
                                                                    <w:right w:val="none" w:sz="0" w:space="0" w:color="auto"/>
                                                                  </w:divBdr>
                                                                </w:div>
                                                                <w:div w:id="1734817898">
                                                                  <w:marLeft w:val="0"/>
                                                                  <w:marRight w:val="0"/>
                                                                  <w:marTop w:val="0"/>
                                                                  <w:marBottom w:val="0"/>
                                                                  <w:divBdr>
                                                                    <w:top w:val="none" w:sz="0" w:space="0" w:color="auto"/>
                                                                    <w:left w:val="none" w:sz="0" w:space="0" w:color="auto"/>
                                                                    <w:bottom w:val="none" w:sz="0" w:space="0" w:color="auto"/>
                                                                    <w:right w:val="none" w:sz="0" w:space="0" w:color="auto"/>
                                                                  </w:divBdr>
                                                                </w:div>
                                                                <w:div w:id="1382822367">
                                                                  <w:marLeft w:val="0"/>
                                                                  <w:marRight w:val="0"/>
                                                                  <w:marTop w:val="0"/>
                                                                  <w:marBottom w:val="0"/>
                                                                  <w:divBdr>
                                                                    <w:top w:val="none" w:sz="0" w:space="0" w:color="auto"/>
                                                                    <w:left w:val="none" w:sz="0" w:space="0" w:color="auto"/>
                                                                    <w:bottom w:val="none" w:sz="0" w:space="0" w:color="auto"/>
                                                                    <w:right w:val="none" w:sz="0" w:space="0" w:color="auto"/>
                                                                  </w:divBdr>
                                                                </w:div>
                                                                <w:div w:id="107566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507305">
                                          <w:marLeft w:val="0"/>
                                          <w:marRight w:val="0"/>
                                          <w:marTop w:val="210"/>
                                          <w:marBottom w:val="210"/>
                                          <w:divBdr>
                                            <w:top w:val="none" w:sz="0" w:space="0" w:color="auto"/>
                                            <w:left w:val="none" w:sz="0" w:space="0" w:color="auto"/>
                                            <w:bottom w:val="none" w:sz="0" w:space="0" w:color="auto"/>
                                            <w:right w:val="none" w:sz="0" w:space="0" w:color="auto"/>
                                          </w:divBdr>
                                          <w:divsChild>
                                            <w:div w:id="954487466">
                                              <w:marLeft w:val="480"/>
                                              <w:marRight w:val="0"/>
                                              <w:marTop w:val="0"/>
                                              <w:marBottom w:val="240"/>
                                              <w:divBdr>
                                                <w:top w:val="none" w:sz="0" w:space="0" w:color="auto"/>
                                                <w:left w:val="none" w:sz="0" w:space="0" w:color="auto"/>
                                                <w:bottom w:val="none" w:sz="0" w:space="0" w:color="auto"/>
                                                <w:right w:val="none" w:sz="0" w:space="0" w:color="auto"/>
                                              </w:divBdr>
                                            </w:div>
                                          </w:divsChild>
                                        </w:div>
                                        <w:div w:id="603926150">
                                          <w:marLeft w:val="0"/>
                                          <w:marRight w:val="0"/>
                                          <w:marTop w:val="210"/>
                                          <w:marBottom w:val="0"/>
                                          <w:divBdr>
                                            <w:top w:val="none" w:sz="0" w:space="0" w:color="auto"/>
                                            <w:left w:val="none" w:sz="0" w:space="0" w:color="auto"/>
                                            <w:bottom w:val="none" w:sz="0" w:space="0" w:color="auto"/>
                                            <w:right w:val="none" w:sz="0" w:space="0" w:color="auto"/>
                                          </w:divBdr>
                                          <w:divsChild>
                                            <w:div w:id="175112266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3792030">
          <w:marLeft w:val="0"/>
          <w:marRight w:val="0"/>
          <w:marTop w:val="480"/>
          <w:marBottom w:val="60"/>
          <w:divBdr>
            <w:top w:val="none" w:sz="0" w:space="0" w:color="auto"/>
            <w:left w:val="none" w:sz="0" w:space="0" w:color="auto"/>
            <w:bottom w:val="none" w:sz="0" w:space="0" w:color="auto"/>
            <w:right w:val="none" w:sz="0" w:space="0" w:color="auto"/>
          </w:divBdr>
        </w:div>
        <w:div w:id="826557579">
          <w:marLeft w:val="0"/>
          <w:marRight w:val="0"/>
          <w:marTop w:val="0"/>
          <w:marBottom w:val="0"/>
          <w:divBdr>
            <w:top w:val="none" w:sz="0" w:space="0" w:color="auto"/>
            <w:left w:val="none" w:sz="0" w:space="0" w:color="auto"/>
            <w:bottom w:val="none" w:sz="0" w:space="0" w:color="auto"/>
            <w:right w:val="none" w:sz="0" w:space="0" w:color="auto"/>
          </w:divBdr>
          <w:divsChild>
            <w:div w:id="1126045352">
              <w:marLeft w:val="0"/>
              <w:marRight w:val="0"/>
              <w:marTop w:val="0"/>
              <w:marBottom w:val="0"/>
              <w:divBdr>
                <w:top w:val="none" w:sz="0" w:space="0" w:color="auto"/>
                <w:left w:val="none" w:sz="0" w:space="0" w:color="auto"/>
                <w:bottom w:val="none" w:sz="0" w:space="0" w:color="auto"/>
                <w:right w:val="none" w:sz="0" w:space="0" w:color="auto"/>
              </w:divBdr>
              <w:divsChild>
                <w:div w:id="1964578476">
                  <w:marLeft w:val="0"/>
                  <w:marRight w:val="0"/>
                  <w:marTop w:val="0"/>
                  <w:marBottom w:val="210"/>
                  <w:divBdr>
                    <w:top w:val="none" w:sz="0" w:space="0" w:color="auto"/>
                    <w:left w:val="none" w:sz="0" w:space="0" w:color="auto"/>
                    <w:bottom w:val="none" w:sz="0" w:space="0" w:color="auto"/>
                    <w:right w:val="none" w:sz="0" w:space="0" w:color="auto"/>
                  </w:divBdr>
                  <w:divsChild>
                    <w:div w:id="559754456">
                      <w:marLeft w:val="480"/>
                      <w:marRight w:val="0"/>
                      <w:marTop w:val="0"/>
                      <w:marBottom w:val="240"/>
                      <w:divBdr>
                        <w:top w:val="none" w:sz="0" w:space="0" w:color="auto"/>
                        <w:left w:val="none" w:sz="0" w:space="0" w:color="auto"/>
                        <w:bottom w:val="none" w:sz="0" w:space="0" w:color="auto"/>
                        <w:right w:val="none" w:sz="0" w:space="0" w:color="auto"/>
                      </w:divBdr>
                    </w:div>
                  </w:divsChild>
                </w:div>
                <w:div w:id="585381110">
                  <w:marLeft w:val="0"/>
                  <w:marRight w:val="0"/>
                  <w:marTop w:val="210"/>
                  <w:marBottom w:val="210"/>
                  <w:divBdr>
                    <w:top w:val="none" w:sz="0" w:space="0" w:color="auto"/>
                    <w:left w:val="none" w:sz="0" w:space="0" w:color="auto"/>
                    <w:bottom w:val="none" w:sz="0" w:space="0" w:color="auto"/>
                    <w:right w:val="none" w:sz="0" w:space="0" w:color="auto"/>
                  </w:divBdr>
                  <w:divsChild>
                    <w:div w:id="2050957829">
                      <w:marLeft w:val="480"/>
                      <w:marRight w:val="0"/>
                      <w:marTop w:val="0"/>
                      <w:marBottom w:val="240"/>
                      <w:divBdr>
                        <w:top w:val="none" w:sz="0" w:space="0" w:color="auto"/>
                        <w:left w:val="none" w:sz="0" w:space="0" w:color="auto"/>
                        <w:bottom w:val="none" w:sz="0" w:space="0" w:color="auto"/>
                        <w:right w:val="none" w:sz="0" w:space="0" w:color="auto"/>
                      </w:divBdr>
                      <w:divsChild>
                        <w:div w:id="1241215234">
                          <w:marLeft w:val="0"/>
                          <w:marRight w:val="0"/>
                          <w:marTop w:val="0"/>
                          <w:marBottom w:val="0"/>
                          <w:divBdr>
                            <w:top w:val="none" w:sz="0" w:space="0" w:color="auto"/>
                            <w:left w:val="none" w:sz="0" w:space="0" w:color="auto"/>
                            <w:bottom w:val="none" w:sz="0" w:space="0" w:color="auto"/>
                            <w:right w:val="none" w:sz="0" w:space="0" w:color="auto"/>
                          </w:divBdr>
                          <w:divsChild>
                            <w:div w:id="640811896">
                              <w:marLeft w:val="0"/>
                              <w:marRight w:val="0"/>
                              <w:marTop w:val="210"/>
                              <w:marBottom w:val="210"/>
                              <w:divBdr>
                                <w:top w:val="none" w:sz="0" w:space="0" w:color="auto"/>
                                <w:left w:val="none" w:sz="0" w:space="0" w:color="auto"/>
                                <w:bottom w:val="none" w:sz="0" w:space="0" w:color="auto"/>
                                <w:right w:val="none" w:sz="0" w:space="0" w:color="auto"/>
                              </w:divBdr>
                              <w:divsChild>
                                <w:div w:id="41248219">
                                  <w:marLeft w:val="480"/>
                                  <w:marRight w:val="0"/>
                                  <w:marTop w:val="0"/>
                                  <w:marBottom w:val="240"/>
                                  <w:divBdr>
                                    <w:top w:val="none" w:sz="0" w:space="0" w:color="auto"/>
                                    <w:left w:val="none" w:sz="0" w:space="0" w:color="auto"/>
                                    <w:bottom w:val="none" w:sz="0" w:space="0" w:color="auto"/>
                                    <w:right w:val="none" w:sz="0" w:space="0" w:color="auto"/>
                                  </w:divBdr>
                                  <w:divsChild>
                                    <w:div w:id="1693410855">
                                      <w:marLeft w:val="0"/>
                                      <w:marRight w:val="0"/>
                                      <w:marTop w:val="0"/>
                                      <w:marBottom w:val="0"/>
                                      <w:divBdr>
                                        <w:top w:val="none" w:sz="0" w:space="0" w:color="auto"/>
                                        <w:left w:val="none" w:sz="0" w:space="0" w:color="auto"/>
                                        <w:bottom w:val="none" w:sz="0" w:space="0" w:color="auto"/>
                                        <w:right w:val="none" w:sz="0" w:space="0" w:color="auto"/>
                                      </w:divBdr>
                                      <w:divsChild>
                                        <w:div w:id="1584531470">
                                          <w:marLeft w:val="0"/>
                                          <w:marRight w:val="0"/>
                                          <w:marTop w:val="210"/>
                                          <w:marBottom w:val="210"/>
                                          <w:divBdr>
                                            <w:top w:val="none" w:sz="0" w:space="0" w:color="auto"/>
                                            <w:left w:val="none" w:sz="0" w:space="0" w:color="auto"/>
                                            <w:bottom w:val="none" w:sz="0" w:space="0" w:color="auto"/>
                                            <w:right w:val="none" w:sz="0" w:space="0" w:color="auto"/>
                                          </w:divBdr>
                                          <w:divsChild>
                                            <w:div w:id="1581325660">
                                              <w:marLeft w:val="480"/>
                                              <w:marRight w:val="0"/>
                                              <w:marTop w:val="0"/>
                                              <w:marBottom w:val="240"/>
                                              <w:divBdr>
                                                <w:top w:val="none" w:sz="0" w:space="0" w:color="auto"/>
                                                <w:left w:val="none" w:sz="0" w:space="0" w:color="auto"/>
                                                <w:bottom w:val="none" w:sz="0" w:space="0" w:color="auto"/>
                                                <w:right w:val="none" w:sz="0" w:space="0" w:color="auto"/>
                                              </w:divBdr>
                                            </w:div>
                                          </w:divsChild>
                                        </w:div>
                                        <w:div w:id="647242430">
                                          <w:marLeft w:val="0"/>
                                          <w:marRight w:val="0"/>
                                          <w:marTop w:val="210"/>
                                          <w:marBottom w:val="0"/>
                                          <w:divBdr>
                                            <w:top w:val="none" w:sz="0" w:space="0" w:color="auto"/>
                                            <w:left w:val="none" w:sz="0" w:space="0" w:color="auto"/>
                                            <w:bottom w:val="none" w:sz="0" w:space="0" w:color="auto"/>
                                            <w:right w:val="none" w:sz="0" w:space="0" w:color="auto"/>
                                          </w:divBdr>
                                          <w:divsChild>
                                            <w:div w:id="1239104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918281">
                              <w:marLeft w:val="0"/>
                              <w:marRight w:val="0"/>
                              <w:marTop w:val="210"/>
                              <w:marBottom w:val="210"/>
                              <w:divBdr>
                                <w:top w:val="none" w:sz="0" w:space="0" w:color="auto"/>
                                <w:left w:val="none" w:sz="0" w:space="0" w:color="auto"/>
                                <w:bottom w:val="none" w:sz="0" w:space="0" w:color="auto"/>
                                <w:right w:val="none" w:sz="0" w:space="0" w:color="auto"/>
                              </w:divBdr>
                              <w:divsChild>
                                <w:div w:id="488329412">
                                  <w:marLeft w:val="480"/>
                                  <w:marRight w:val="0"/>
                                  <w:marTop w:val="0"/>
                                  <w:marBottom w:val="240"/>
                                  <w:divBdr>
                                    <w:top w:val="none" w:sz="0" w:space="0" w:color="auto"/>
                                    <w:left w:val="none" w:sz="0" w:space="0" w:color="auto"/>
                                    <w:bottom w:val="none" w:sz="0" w:space="0" w:color="auto"/>
                                    <w:right w:val="none" w:sz="0" w:space="0" w:color="auto"/>
                                  </w:divBdr>
                                </w:div>
                              </w:divsChild>
                            </w:div>
                            <w:div w:id="2134210020">
                              <w:marLeft w:val="0"/>
                              <w:marRight w:val="0"/>
                              <w:marTop w:val="210"/>
                              <w:marBottom w:val="210"/>
                              <w:divBdr>
                                <w:top w:val="none" w:sz="0" w:space="0" w:color="auto"/>
                                <w:left w:val="none" w:sz="0" w:space="0" w:color="auto"/>
                                <w:bottom w:val="none" w:sz="0" w:space="0" w:color="auto"/>
                                <w:right w:val="none" w:sz="0" w:space="0" w:color="auto"/>
                              </w:divBdr>
                              <w:divsChild>
                                <w:div w:id="363752545">
                                  <w:marLeft w:val="480"/>
                                  <w:marRight w:val="0"/>
                                  <w:marTop w:val="0"/>
                                  <w:marBottom w:val="240"/>
                                  <w:divBdr>
                                    <w:top w:val="none" w:sz="0" w:space="0" w:color="auto"/>
                                    <w:left w:val="none" w:sz="0" w:space="0" w:color="auto"/>
                                    <w:bottom w:val="none" w:sz="0" w:space="0" w:color="auto"/>
                                    <w:right w:val="none" w:sz="0" w:space="0" w:color="auto"/>
                                  </w:divBdr>
                                </w:div>
                              </w:divsChild>
                            </w:div>
                            <w:div w:id="318733777">
                              <w:marLeft w:val="0"/>
                              <w:marRight w:val="0"/>
                              <w:marTop w:val="210"/>
                              <w:marBottom w:val="210"/>
                              <w:divBdr>
                                <w:top w:val="none" w:sz="0" w:space="0" w:color="auto"/>
                                <w:left w:val="none" w:sz="0" w:space="0" w:color="auto"/>
                                <w:bottom w:val="none" w:sz="0" w:space="0" w:color="auto"/>
                                <w:right w:val="none" w:sz="0" w:space="0" w:color="auto"/>
                              </w:divBdr>
                              <w:divsChild>
                                <w:div w:id="1348172849">
                                  <w:marLeft w:val="480"/>
                                  <w:marRight w:val="0"/>
                                  <w:marTop w:val="0"/>
                                  <w:marBottom w:val="240"/>
                                  <w:divBdr>
                                    <w:top w:val="none" w:sz="0" w:space="0" w:color="auto"/>
                                    <w:left w:val="none" w:sz="0" w:space="0" w:color="auto"/>
                                    <w:bottom w:val="none" w:sz="0" w:space="0" w:color="auto"/>
                                    <w:right w:val="none" w:sz="0" w:space="0" w:color="auto"/>
                                  </w:divBdr>
                                </w:div>
                              </w:divsChild>
                            </w:div>
                            <w:div w:id="958728987">
                              <w:marLeft w:val="0"/>
                              <w:marRight w:val="0"/>
                              <w:marTop w:val="210"/>
                              <w:marBottom w:val="210"/>
                              <w:divBdr>
                                <w:top w:val="none" w:sz="0" w:space="0" w:color="auto"/>
                                <w:left w:val="none" w:sz="0" w:space="0" w:color="auto"/>
                                <w:bottom w:val="none" w:sz="0" w:space="0" w:color="auto"/>
                                <w:right w:val="none" w:sz="0" w:space="0" w:color="auto"/>
                              </w:divBdr>
                              <w:divsChild>
                                <w:div w:id="1760636956">
                                  <w:marLeft w:val="480"/>
                                  <w:marRight w:val="0"/>
                                  <w:marTop w:val="0"/>
                                  <w:marBottom w:val="240"/>
                                  <w:divBdr>
                                    <w:top w:val="none" w:sz="0" w:space="0" w:color="auto"/>
                                    <w:left w:val="none" w:sz="0" w:space="0" w:color="auto"/>
                                    <w:bottom w:val="none" w:sz="0" w:space="0" w:color="auto"/>
                                    <w:right w:val="none" w:sz="0" w:space="0" w:color="auto"/>
                                  </w:divBdr>
                                </w:div>
                              </w:divsChild>
                            </w:div>
                            <w:div w:id="1295254944">
                              <w:marLeft w:val="0"/>
                              <w:marRight w:val="0"/>
                              <w:marTop w:val="210"/>
                              <w:marBottom w:val="0"/>
                              <w:divBdr>
                                <w:top w:val="none" w:sz="0" w:space="0" w:color="auto"/>
                                <w:left w:val="none" w:sz="0" w:space="0" w:color="auto"/>
                                <w:bottom w:val="none" w:sz="0" w:space="0" w:color="auto"/>
                                <w:right w:val="none" w:sz="0" w:space="0" w:color="auto"/>
                              </w:divBdr>
                              <w:divsChild>
                                <w:div w:id="911813360">
                                  <w:marLeft w:val="480"/>
                                  <w:marRight w:val="0"/>
                                  <w:marTop w:val="0"/>
                                  <w:marBottom w:val="240"/>
                                  <w:divBdr>
                                    <w:top w:val="none" w:sz="0" w:space="0" w:color="auto"/>
                                    <w:left w:val="none" w:sz="0" w:space="0" w:color="auto"/>
                                    <w:bottom w:val="none" w:sz="0" w:space="0" w:color="auto"/>
                                    <w:right w:val="none" w:sz="0" w:space="0" w:color="auto"/>
                                  </w:divBdr>
                                  <w:divsChild>
                                    <w:div w:id="65754158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983965918">
                  <w:marLeft w:val="0"/>
                  <w:marRight w:val="0"/>
                  <w:marTop w:val="210"/>
                  <w:marBottom w:val="210"/>
                  <w:divBdr>
                    <w:top w:val="none" w:sz="0" w:space="0" w:color="auto"/>
                    <w:left w:val="none" w:sz="0" w:space="0" w:color="auto"/>
                    <w:bottom w:val="none" w:sz="0" w:space="0" w:color="auto"/>
                    <w:right w:val="none" w:sz="0" w:space="0" w:color="auto"/>
                  </w:divBdr>
                  <w:divsChild>
                    <w:div w:id="1354041076">
                      <w:marLeft w:val="480"/>
                      <w:marRight w:val="0"/>
                      <w:marTop w:val="0"/>
                      <w:marBottom w:val="240"/>
                      <w:divBdr>
                        <w:top w:val="none" w:sz="0" w:space="0" w:color="auto"/>
                        <w:left w:val="none" w:sz="0" w:space="0" w:color="auto"/>
                        <w:bottom w:val="none" w:sz="0" w:space="0" w:color="auto"/>
                        <w:right w:val="none" w:sz="0" w:space="0" w:color="auto"/>
                      </w:divBdr>
                    </w:div>
                  </w:divsChild>
                </w:div>
                <w:div w:id="213397157">
                  <w:marLeft w:val="0"/>
                  <w:marRight w:val="0"/>
                  <w:marTop w:val="210"/>
                  <w:marBottom w:val="210"/>
                  <w:divBdr>
                    <w:top w:val="none" w:sz="0" w:space="0" w:color="auto"/>
                    <w:left w:val="none" w:sz="0" w:space="0" w:color="auto"/>
                    <w:bottom w:val="none" w:sz="0" w:space="0" w:color="auto"/>
                    <w:right w:val="none" w:sz="0" w:space="0" w:color="auto"/>
                  </w:divBdr>
                  <w:divsChild>
                    <w:div w:id="1962035939">
                      <w:marLeft w:val="480"/>
                      <w:marRight w:val="0"/>
                      <w:marTop w:val="0"/>
                      <w:marBottom w:val="240"/>
                      <w:divBdr>
                        <w:top w:val="none" w:sz="0" w:space="0" w:color="auto"/>
                        <w:left w:val="none" w:sz="0" w:space="0" w:color="auto"/>
                        <w:bottom w:val="none" w:sz="0" w:space="0" w:color="auto"/>
                        <w:right w:val="none" w:sz="0" w:space="0" w:color="auto"/>
                      </w:divBdr>
                    </w:div>
                  </w:divsChild>
                </w:div>
                <w:div w:id="1093666027">
                  <w:marLeft w:val="0"/>
                  <w:marRight w:val="0"/>
                  <w:marTop w:val="210"/>
                  <w:marBottom w:val="210"/>
                  <w:divBdr>
                    <w:top w:val="none" w:sz="0" w:space="0" w:color="auto"/>
                    <w:left w:val="none" w:sz="0" w:space="0" w:color="auto"/>
                    <w:bottom w:val="none" w:sz="0" w:space="0" w:color="auto"/>
                    <w:right w:val="none" w:sz="0" w:space="0" w:color="auto"/>
                  </w:divBdr>
                  <w:divsChild>
                    <w:div w:id="1485312203">
                      <w:marLeft w:val="480"/>
                      <w:marRight w:val="0"/>
                      <w:marTop w:val="0"/>
                      <w:marBottom w:val="240"/>
                      <w:divBdr>
                        <w:top w:val="none" w:sz="0" w:space="0" w:color="auto"/>
                        <w:left w:val="none" w:sz="0" w:space="0" w:color="auto"/>
                        <w:bottom w:val="none" w:sz="0" w:space="0" w:color="auto"/>
                        <w:right w:val="none" w:sz="0" w:space="0" w:color="auto"/>
                      </w:divBdr>
                      <w:divsChild>
                        <w:div w:id="159348967">
                          <w:marLeft w:val="0"/>
                          <w:marRight w:val="0"/>
                          <w:marTop w:val="0"/>
                          <w:marBottom w:val="0"/>
                          <w:divBdr>
                            <w:top w:val="none" w:sz="0" w:space="0" w:color="auto"/>
                            <w:left w:val="none" w:sz="0" w:space="0" w:color="auto"/>
                            <w:bottom w:val="none" w:sz="0" w:space="0" w:color="auto"/>
                            <w:right w:val="none" w:sz="0" w:space="0" w:color="auto"/>
                          </w:divBdr>
                          <w:divsChild>
                            <w:div w:id="1777602397">
                              <w:marLeft w:val="0"/>
                              <w:marRight w:val="0"/>
                              <w:marTop w:val="210"/>
                              <w:marBottom w:val="210"/>
                              <w:divBdr>
                                <w:top w:val="none" w:sz="0" w:space="0" w:color="auto"/>
                                <w:left w:val="none" w:sz="0" w:space="0" w:color="auto"/>
                                <w:bottom w:val="none" w:sz="0" w:space="0" w:color="auto"/>
                                <w:right w:val="none" w:sz="0" w:space="0" w:color="auto"/>
                              </w:divBdr>
                              <w:divsChild>
                                <w:div w:id="58866952">
                                  <w:marLeft w:val="480"/>
                                  <w:marRight w:val="0"/>
                                  <w:marTop w:val="0"/>
                                  <w:marBottom w:val="240"/>
                                  <w:divBdr>
                                    <w:top w:val="none" w:sz="0" w:space="0" w:color="auto"/>
                                    <w:left w:val="none" w:sz="0" w:space="0" w:color="auto"/>
                                    <w:bottom w:val="none" w:sz="0" w:space="0" w:color="auto"/>
                                    <w:right w:val="none" w:sz="0" w:space="0" w:color="auto"/>
                                  </w:divBdr>
                                </w:div>
                              </w:divsChild>
                            </w:div>
                            <w:div w:id="1236626574">
                              <w:marLeft w:val="0"/>
                              <w:marRight w:val="0"/>
                              <w:marTop w:val="210"/>
                              <w:marBottom w:val="210"/>
                              <w:divBdr>
                                <w:top w:val="none" w:sz="0" w:space="0" w:color="auto"/>
                                <w:left w:val="none" w:sz="0" w:space="0" w:color="auto"/>
                                <w:bottom w:val="none" w:sz="0" w:space="0" w:color="auto"/>
                                <w:right w:val="none" w:sz="0" w:space="0" w:color="auto"/>
                              </w:divBdr>
                              <w:divsChild>
                                <w:div w:id="114521018">
                                  <w:marLeft w:val="480"/>
                                  <w:marRight w:val="0"/>
                                  <w:marTop w:val="0"/>
                                  <w:marBottom w:val="240"/>
                                  <w:divBdr>
                                    <w:top w:val="none" w:sz="0" w:space="0" w:color="auto"/>
                                    <w:left w:val="none" w:sz="0" w:space="0" w:color="auto"/>
                                    <w:bottom w:val="none" w:sz="0" w:space="0" w:color="auto"/>
                                    <w:right w:val="none" w:sz="0" w:space="0" w:color="auto"/>
                                  </w:divBdr>
                                  <w:divsChild>
                                    <w:div w:id="964388995">
                                      <w:marLeft w:val="0"/>
                                      <w:marRight w:val="0"/>
                                      <w:marTop w:val="240"/>
                                      <w:marBottom w:val="0"/>
                                      <w:divBdr>
                                        <w:top w:val="none" w:sz="0" w:space="0" w:color="auto"/>
                                        <w:left w:val="none" w:sz="0" w:space="0" w:color="auto"/>
                                        <w:bottom w:val="none" w:sz="0" w:space="0" w:color="auto"/>
                                        <w:right w:val="none" w:sz="0" w:space="0" w:color="auto"/>
                                      </w:divBdr>
                                      <w:divsChild>
                                        <w:div w:id="1552306226">
                                          <w:marLeft w:val="0"/>
                                          <w:marRight w:val="0"/>
                                          <w:marTop w:val="0"/>
                                          <w:marBottom w:val="0"/>
                                          <w:divBdr>
                                            <w:top w:val="none" w:sz="0" w:space="0" w:color="auto"/>
                                            <w:left w:val="none" w:sz="0" w:space="0" w:color="auto"/>
                                            <w:bottom w:val="none" w:sz="0" w:space="0" w:color="auto"/>
                                            <w:right w:val="none" w:sz="0" w:space="0" w:color="auto"/>
                                          </w:divBdr>
                                        </w:div>
                                        <w:div w:id="556629248">
                                          <w:marLeft w:val="0"/>
                                          <w:marRight w:val="0"/>
                                          <w:marTop w:val="0"/>
                                          <w:marBottom w:val="0"/>
                                          <w:divBdr>
                                            <w:top w:val="none" w:sz="0" w:space="0" w:color="auto"/>
                                            <w:left w:val="none" w:sz="0" w:space="0" w:color="auto"/>
                                            <w:bottom w:val="none" w:sz="0" w:space="0" w:color="auto"/>
                                            <w:right w:val="none" w:sz="0" w:space="0" w:color="auto"/>
                                          </w:divBdr>
                                        </w:div>
                                        <w:div w:id="695010915">
                                          <w:marLeft w:val="0"/>
                                          <w:marRight w:val="0"/>
                                          <w:marTop w:val="0"/>
                                          <w:marBottom w:val="0"/>
                                          <w:divBdr>
                                            <w:top w:val="none" w:sz="0" w:space="0" w:color="auto"/>
                                            <w:left w:val="none" w:sz="0" w:space="0" w:color="auto"/>
                                            <w:bottom w:val="none" w:sz="0" w:space="0" w:color="auto"/>
                                            <w:right w:val="none" w:sz="0" w:space="0" w:color="auto"/>
                                          </w:divBdr>
                                        </w:div>
                                        <w:div w:id="421997080">
                                          <w:marLeft w:val="0"/>
                                          <w:marRight w:val="0"/>
                                          <w:marTop w:val="0"/>
                                          <w:marBottom w:val="0"/>
                                          <w:divBdr>
                                            <w:top w:val="none" w:sz="0" w:space="0" w:color="auto"/>
                                            <w:left w:val="none" w:sz="0" w:space="0" w:color="auto"/>
                                            <w:bottom w:val="none" w:sz="0" w:space="0" w:color="auto"/>
                                            <w:right w:val="none" w:sz="0" w:space="0" w:color="auto"/>
                                          </w:divBdr>
                                        </w:div>
                                        <w:div w:id="1771659421">
                                          <w:marLeft w:val="0"/>
                                          <w:marRight w:val="0"/>
                                          <w:marTop w:val="0"/>
                                          <w:marBottom w:val="0"/>
                                          <w:divBdr>
                                            <w:top w:val="none" w:sz="0" w:space="0" w:color="auto"/>
                                            <w:left w:val="none" w:sz="0" w:space="0" w:color="auto"/>
                                            <w:bottom w:val="none" w:sz="0" w:space="0" w:color="auto"/>
                                            <w:right w:val="none" w:sz="0" w:space="0" w:color="auto"/>
                                          </w:divBdr>
                                        </w:div>
                                        <w:div w:id="128741929">
                                          <w:marLeft w:val="0"/>
                                          <w:marRight w:val="0"/>
                                          <w:marTop w:val="0"/>
                                          <w:marBottom w:val="0"/>
                                          <w:divBdr>
                                            <w:top w:val="none" w:sz="0" w:space="0" w:color="auto"/>
                                            <w:left w:val="none" w:sz="0" w:space="0" w:color="auto"/>
                                            <w:bottom w:val="none" w:sz="0" w:space="0" w:color="auto"/>
                                            <w:right w:val="none" w:sz="0" w:space="0" w:color="auto"/>
                                          </w:divBdr>
                                        </w:div>
                                        <w:div w:id="1065027584">
                                          <w:marLeft w:val="0"/>
                                          <w:marRight w:val="0"/>
                                          <w:marTop w:val="0"/>
                                          <w:marBottom w:val="0"/>
                                          <w:divBdr>
                                            <w:top w:val="none" w:sz="0" w:space="0" w:color="auto"/>
                                            <w:left w:val="none" w:sz="0" w:space="0" w:color="auto"/>
                                            <w:bottom w:val="none" w:sz="0" w:space="0" w:color="auto"/>
                                            <w:right w:val="none" w:sz="0" w:space="0" w:color="auto"/>
                                          </w:divBdr>
                                        </w:div>
                                        <w:div w:id="1619146813">
                                          <w:marLeft w:val="0"/>
                                          <w:marRight w:val="0"/>
                                          <w:marTop w:val="0"/>
                                          <w:marBottom w:val="0"/>
                                          <w:divBdr>
                                            <w:top w:val="none" w:sz="0" w:space="0" w:color="auto"/>
                                            <w:left w:val="none" w:sz="0" w:space="0" w:color="auto"/>
                                            <w:bottom w:val="none" w:sz="0" w:space="0" w:color="auto"/>
                                            <w:right w:val="none" w:sz="0" w:space="0" w:color="auto"/>
                                          </w:divBdr>
                                        </w:div>
                                        <w:div w:id="548226515">
                                          <w:marLeft w:val="0"/>
                                          <w:marRight w:val="0"/>
                                          <w:marTop w:val="0"/>
                                          <w:marBottom w:val="0"/>
                                          <w:divBdr>
                                            <w:top w:val="none" w:sz="0" w:space="0" w:color="auto"/>
                                            <w:left w:val="none" w:sz="0" w:space="0" w:color="auto"/>
                                            <w:bottom w:val="none" w:sz="0" w:space="0" w:color="auto"/>
                                            <w:right w:val="none" w:sz="0" w:space="0" w:color="auto"/>
                                          </w:divBdr>
                                        </w:div>
                                        <w:div w:id="966816186">
                                          <w:marLeft w:val="0"/>
                                          <w:marRight w:val="0"/>
                                          <w:marTop w:val="0"/>
                                          <w:marBottom w:val="0"/>
                                          <w:divBdr>
                                            <w:top w:val="none" w:sz="0" w:space="0" w:color="auto"/>
                                            <w:left w:val="none" w:sz="0" w:space="0" w:color="auto"/>
                                            <w:bottom w:val="none" w:sz="0" w:space="0" w:color="auto"/>
                                            <w:right w:val="none" w:sz="0" w:space="0" w:color="auto"/>
                                          </w:divBdr>
                                        </w:div>
                                        <w:div w:id="134295271">
                                          <w:marLeft w:val="0"/>
                                          <w:marRight w:val="0"/>
                                          <w:marTop w:val="0"/>
                                          <w:marBottom w:val="0"/>
                                          <w:divBdr>
                                            <w:top w:val="none" w:sz="0" w:space="0" w:color="auto"/>
                                            <w:left w:val="none" w:sz="0" w:space="0" w:color="auto"/>
                                            <w:bottom w:val="none" w:sz="0" w:space="0" w:color="auto"/>
                                            <w:right w:val="none" w:sz="0" w:space="0" w:color="auto"/>
                                          </w:divBdr>
                                        </w:div>
                                        <w:div w:id="1921791668">
                                          <w:marLeft w:val="0"/>
                                          <w:marRight w:val="0"/>
                                          <w:marTop w:val="0"/>
                                          <w:marBottom w:val="0"/>
                                          <w:divBdr>
                                            <w:top w:val="none" w:sz="0" w:space="0" w:color="auto"/>
                                            <w:left w:val="none" w:sz="0" w:space="0" w:color="auto"/>
                                            <w:bottom w:val="none" w:sz="0" w:space="0" w:color="auto"/>
                                            <w:right w:val="none" w:sz="0" w:space="0" w:color="auto"/>
                                          </w:divBdr>
                                        </w:div>
                                        <w:div w:id="692389546">
                                          <w:marLeft w:val="0"/>
                                          <w:marRight w:val="0"/>
                                          <w:marTop w:val="0"/>
                                          <w:marBottom w:val="0"/>
                                          <w:divBdr>
                                            <w:top w:val="none" w:sz="0" w:space="0" w:color="auto"/>
                                            <w:left w:val="none" w:sz="0" w:space="0" w:color="auto"/>
                                            <w:bottom w:val="none" w:sz="0" w:space="0" w:color="auto"/>
                                            <w:right w:val="none" w:sz="0" w:space="0" w:color="auto"/>
                                          </w:divBdr>
                                        </w:div>
                                        <w:div w:id="709454680">
                                          <w:marLeft w:val="0"/>
                                          <w:marRight w:val="0"/>
                                          <w:marTop w:val="0"/>
                                          <w:marBottom w:val="0"/>
                                          <w:divBdr>
                                            <w:top w:val="none" w:sz="0" w:space="0" w:color="auto"/>
                                            <w:left w:val="none" w:sz="0" w:space="0" w:color="auto"/>
                                            <w:bottom w:val="none" w:sz="0" w:space="0" w:color="auto"/>
                                            <w:right w:val="none" w:sz="0" w:space="0" w:color="auto"/>
                                          </w:divBdr>
                                        </w:div>
                                        <w:div w:id="751271806">
                                          <w:marLeft w:val="0"/>
                                          <w:marRight w:val="0"/>
                                          <w:marTop w:val="0"/>
                                          <w:marBottom w:val="0"/>
                                          <w:divBdr>
                                            <w:top w:val="none" w:sz="0" w:space="0" w:color="auto"/>
                                            <w:left w:val="none" w:sz="0" w:space="0" w:color="auto"/>
                                            <w:bottom w:val="none" w:sz="0" w:space="0" w:color="auto"/>
                                            <w:right w:val="none" w:sz="0" w:space="0" w:color="auto"/>
                                          </w:divBdr>
                                        </w:div>
                                        <w:div w:id="1057705188">
                                          <w:marLeft w:val="0"/>
                                          <w:marRight w:val="0"/>
                                          <w:marTop w:val="0"/>
                                          <w:marBottom w:val="0"/>
                                          <w:divBdr>
                                            <w:top w:val="none" w:sz="0" w:space="0" w:color="auto"/>
                                            <w:left w:val="none" w:sz="0" w:space="0" w:color="auto"/>
                                            <w:bottom w:val="none" w:sz="0" w:space="0" w:color="auto"/>
                                            <w:right w:val="none" w:sz="0" w:space="0" w:color="auto"/>
                                          </w:divBdr>
                                        </w:div>
                                        <w:div w:id="1961035435">
                                          <w:marLeft w:val="0"/>
                                          <w:marRight w:val="0"/>
                                          <w:marTop w:val="0"/>
                                          <w:marBottom w:val="0"/>
                                          <w:divBdr>
                                            <w:top w:val="none" w:sz="0" w:space="0" w:color="auto"/>
                                            <w:left w:val="none" w:sz="0" w:space="0" w:color="auto"/>
                                            <w:bottom w:val="none" w:sz="0" w:space="0" w:color="auto"/>
                                            <w:right w:val="none" w:sz="0" w:space="0" w:color="auto"/>
                                          </w:divBdr>
                                        </w:div>
                                        <w:div w:id="1457724135">
                                          <w:marLeft w:val="0"/>
                                          <w:marRight w:val="0"/>
                                          <w:marTop w:val="0"/>
                                          <w:marBottom w:val="0"/>
                                          <w:divBdr>
                                            <w:top w:val="none" w:sz="0" w:space="0" w:color="auto"/>
                                            <w:left w:val="none" w:sz="0" w:space="0" w:color="auto"/>
                                            <w:bottom w:val="none" w:sz="0" w:space="0" w:color="auto"/>
                                            <w:right w:val="none" w:sz="0" w:space="0" w:color="auto"/>
                                          </w:divBdr>
                                        </w:div>
                                        <w:div w:id="389572660">
                                          <w:marLeft w:val="0"/>
                                          <w:marRight w:val="0"/>
                                          <w:marTop w:val="0"/>
                                          <w:marBottom w:val="0"/>
                                          <w:divBdr>
                                            <w:top w:val="none" w:sz="0" w:space="0" w:color="auto"/>
                                            <w:left w:val="none" w:sz="0" w:space="0" w:color="auto"/>
                                            <w:bottom w:val="none" w:sz="0" w:space="0" w:color="auto"/>
                                            <w:right w:val="none" w:sz="0" w:space="0" w:color="auto"/>
                                          </w:divBdr>
                                        </w:div>
                                        <w:div w:id="1172255876">
                                          <w:marLeft w:val="0"/>
                                          <w:marRight w:val="0"/>
                                          <w:marTop w:val="0"/>
                                          <w:marBottom w:val="0"/>
                                          <w:divBdr>
                                            <w:top w:val="none" w:sz="0" w:space="0" w:color="auto"/>
                                            <w:left w:val="none" w:sz="0" w:space="0" w:color="auto"/>
                                            <w:bottom w:val="none" w:sz="0" w:space="0" w:color="auto"/>
                                            <w:right w:val="none" w:sz="0" w:space="0" w:color="auto"/>
                                          </w:divBdr>
                                        </w:div>
                                      </w:divsChild>
                                    </w:div>
                                    <w:div w:id="19007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0742">
                              <w:marLeft w:val="0"/>
                              <w:marRight w:val="0"/>
                              <w:marTop w:val="210"/>
                              <w:marBottom w:val="210"/>
                              <w:divBdr>
                                <w:top w:val="none" w:sz="0" w:space="0" w:color="auto"/>
                                <w:left w:val="none" w:sz="0" w:space="0" w:color="auto"/>
                                <w:bottom w:val="none" w:sz="0" w:space="0" w:color="auto"/>
                                <w:right w:val="none" w:sz="0" w:space="0" w:color="auto"/>
                              </w:divBdr>
                              <w:divsChild>
                                <w:div w:id="2062240394">
                                  <w:marLeft w:val="480"/>
                                  <w:marRight w:val="0"/>
                                  <w:marTop w:val="0"/>
                                  <w:marBottom w:val="240"/>
                                  <w:divBdr>
                                    <w:top w:val="none" w:sz="0" w:space="0" w:color="auto"/>
                                    <w:left w:val="none" w:sz="0" w:space="0" w:color="auto"/>
                                    <w:bottom w:val="none" w:sz="0" w:space="0" w:color="auto"/>
                                    <w:right w:val="none" w:sz="0" w:space="0" w:color="auto"/>
                                  </w:divBdr>
                                  <w:divsChild>
                                    <w:div w:id="1041982534">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303464260">
                              <w:marLeft w:val="0"/>
                              <w:marRight w:val="0"/>
                              <w:marTop w:val="210"/>
                              <w:marBottom w:val="0"/>
                              <w:divBdr>
                                <w:top w:val="none" w:sz="0" w:space="0" w:color="auto"/>
                                <w:left w:val="none" w:sz="0" w:space="0" w:color="auto"/>
                                <w:bottom w:val="none" w:sz="0" w:space="0" w:color="auto"/>
                                <w:right w:val="none" w:sz="0" w:space="0" w:color="auto"/>
                              </w:divBdr>
                              <w:divsChild>
                                <w:div w:id="11475454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37308647">
                  <w:marLeft w:val="0"/>
                  <w:marRight w:val="0"/>
                  <w:marTop w:val="210"/>
                  <w:marBottom w:val="0"/>
                  <w:divBdr>
                    <w:top w:val="none" w:sz="0" w:space="0" w:color="auto"/>
                    <w:left w:val="none" w:sz="0" w:space="0" w:color="auto"/>
                    <w:bottom w:val="none" w:sz="0" w:space="0" w:color="auto"/>
                    <w:right w:val="none" w:sz="0" w:space="0" w:color="auto"/>
                  </w:divBdr>
                  <w:divsChild>
                    <w:div w:id="1407649577">
                      <w:marLeft w:val="480"/>
                      <w:marRight w:val="0"/>
                      <w:marTop w:val="0"/>
                      <w:marBottom w:val="240"/>
                      <w:divBdr>
                        <w:top w:val="none" w:sz="0" w:space="0" w:color="auto"/>
                        <w:left w:val="none" w:sz="0" w:space="0" w:color="auto"/>
                        <w:bottom w:val="none" w:sz="0" w:space="0" w:color="auto"/>
                        <w:right w:val="none" w:sz="0" w:space="0" w:color="auto"/>
                      </w:divBdr>
                      <w:divsChild>
                        <w:div w:id="994727828">
                          <w:marLeft w:val="0"/>
                          <w:marRight w:val="0"/>
                          <w:marTop w:val="0"/>
                          <w:marBottom w:val="210"/>
                          <w:divBdr>
                            <w:top w:val="none" w:sz="0" w:space="0" w:color="auto"/>
                            <w:left w:val="none" w:sz="0" w:space="0" w:color="auto"/>
                            <w:bottom w:val="none" w:sz="0" w:space="0" w:color="auto"/>
                            <w:right w:val="none" w:sz="0" w:space="0" w:color="auto"/>
                          </w:divBdr>
                        </w:div>
                        <w:div w:id="758066648">
                          <w:marLeft w:val="0"/>
                          <w:marRight w:val="0"/>
                          <w:marTop w:val="0"/>
                          <w:marBottom w:val="0"/>
                          <w:divBdr>
                            <w:top w:val="none" w:sz="0" w:space="0" w:color="auto"/>
                            <w:left w:val="none" w:sz="0" w:space="0" w:color="auto"/>
                            <w:bottom w:val="none" w:sz="0" w:space="0" w:color="auto"/>
                            <w:right w:val="none" w:sz="0" w:space="0" w:color="auto"/>
                          </w:divBdr>
                          <w:divsChild>
                            <w:div w:id="239215366">
                              <w:marLeft w:val="0"/>
                              <w:marRight w:val="0"/>
                              <w:marTop w:val="210"/>
                              <w:marBottom w:val="210"/>
                              <w:divBdr>
                                <w:top w:val="none" w:sz="0" w:space="0" w:color="auto"/>
                                <w:left w:val="none" w:sz="0" w:space="0" w:color="auto"/>
                                <w:bottom w:val="none" w:sz="0" w:space="0" w:color="auto"/>
                                <w:right w:val="none" w:sz="0" w:space="0" w:color="auto"/>
                              </w:divBdr>
                              <w:divsChild>
                                <w:div w:id="1749230992">
                                  <w:marLeft w:val="480"/>
                                  <w:marRight w:val="0"/>
                                  <w:marTop w:val="0"/>
                                  <w:marBottom w:val="240"/>
                                  <w:divBdr>
                                    <w:top w:val="none" w:sz="0" w:space="0" w:color="auto"/>
                                    <w:left w:val="none" w:sz="0" w:space="0" w:color="auto"/>
                                    <w:bottom w:val="none" w:sz="0" w:space="0" w:color="auto"/>
                                    <w:right w:val="none" w:sz="0" w:space="0" w:color="auto"/>
                                  </w:divBdr>
                                </w:div>
                              </w:divsChild>
                            </w:div>
                            <w:div w:id="31270719">
                              <w:marLeft w:val="0"/>
                              <w:marRight w:val="0"/>
                              <w:marTop w:val="210"/>
                              <w:marBottom w:val="0"/>
                              <w:divBdr>
                                <w:top w:val="none" w:sz="0" w:space="0" w:color="auto"/>
                                <w:left w:val="none" w:sz="0" w:space="0" w:color="auto"/>
                                <w:bottom w:val="none" w:sz="0" w:space="0" w:color="auto"/>
                                <w:right w:val="none" w:sz="0" w:space="0" w:color="auto"/>
                              </w:divBdr>
                              <w:divsChild>
                                <w:div w:id="52279124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063736">
          <w:marLeft w:val="0"/>
          <w:marRight w:val="0"/>
          <w:marTop w:val="480"/>
          <w:marBottom w:val="60"/>
          <w:divBdr>
            <w:top w:val="none" w:sz="0" w:space="0" w:color="auto"/>
            <w:left w:val="none" w:sz="0" w:space="0" w:color="auto"/>
            <w:bottom w:val="none" w:sz="0" w:space="0" w:color="auto"/>
            <w:right w:val="none" w:sz="0" w:space="0" w:color="auto"/>
          </w:divBdr>
        </w:div>
        <w:div w:id="822433626">
          <w:marLeft w:val="0"/>
          <w:marRight w:val="0"/>
          <w:marTop w:val="0"/>
          <w:marBottom w:val="0"/>
          <w:divBdr>
            <w:top w:val="none" w:sz="0" w:space="0" w:color="auto"/>
            <w:left w:val="none" w:sz="0" w:space="0" w:color="auto"/>
            <w:bottom w:val="none" w:sz="0" w:space="0" w:color="auto"/>
            <w:right w:val="none" w:sz="0" w:space="0" w:color="auto"/>
          </w:divBdr>
          <w:divsChild>
            <w:div w:id="606812849">
              <w:marLeft w:val="0"/>
              <w:marRight w:val="0"/>
              <w:marTop w:val="0"/>
              <w:marBottom w:val="0"/>
              <w:divBdr>
                <w:top w:val="none" w:sz="0" w:space="0" w:color="auto"/>
                <w:left w:val="none" w:sz="0" w:space="0" w:color="auto"/>
                <w:bottom w:val="none" w:sz="0" w:space="0" w:color="auto"/>
                <w:right w:val="none" w:sz="0" w:space="0" w:color="auto"/>
              </w:divBdr>
              <w:divsChild>
                <w:div w:id="238565925">
                  <w:marLeft w:val="0"/>
                  <w:marRight w:val="0"/>
                  <w:marTop w:val="210"/>
                  <w:marBottom w:val="210"/>
                  <w:divBdr>
                    <w:top w:val="none" w:sz="0" w:space="0" w:color="auto"/>
                    <w:left w:val="none" w:sz="0" w:space="0" w:color="auto"/>
                    <w:bottom w:val="none" w:sz="0" w:space="0" w:color="auto"/>
                    <w:right w:val="none" w:sz="0" w:space="0" w:color="auto"/>
                  </w:divBdr>
                  <w:divsChild>
                    <w:div w:id="399057542">
                      <w:marLeft w:val="480"/>
                      <w:marRight w:val="0"/>
                      <w:marTop w:val="0"/>
                      <w:marBottom w:val="240"/>
                      <w:divBdr>
                        <w:top w:val="none" w:sz="0" w:space="0" w:color="auto"/>
                        <w:left w:val="none" w:sz="0" w:space="0" w:color="auto"/>
                        <w:bottom w:val="none" w:sz="0" w:space="0" w:color="auto"/>
                        <w:right w:val="none" w:sz="0" w:space="0" w:color="auto"/>
                      </w:divBdr>
                    </w:div>
                  </w:divsChild>
                </w:div>
                <w:div w:id="86389940">
                  <w:marLeft w:val="0"/>
                  <w:marRight w:val="0"/>
                  <w:marTop w:val="210"/>
                  <w:marBottom w:val="210"/>
                  <w:divBdr>
                    <w:top w:val="none" w:sz="0" w:space="0" w:color="auto"/>
                    <w:left w:val="none" w:sz="0" w:space="0" w:color="auto"/>
                    <w:bottom w:val="none" w:sz="0" w:space="0" w:color="auto"/>
                    <w:right w:val="none" w:sz="0" w:space="0" w:color="auto"/>
                  </w:divBdr>
                  <w:divsChild>
                    <w:div w:id="813176660">
                      <w:marLeft w:val="480"/>
                      <w:marRight w:val="0"/>
                      <w:marTop w:val="0"/>
                      <w:marBottom w:val="240"/>
                      <w:divBdr>
                        <w:top w:val="none" w:sz="0" w:space="0" w:color="auto"/>
                        <w:left w:val="none" w:sz="0" w:space="0" w:color="auto"/>
                        <w:bottom w:val="none" w:sz="0" w:space="0" w:color="auto"/>
                        <w:right w:val="none" w:sz="0" w:space="0" w:color="auto"/>
                      </w:divBdr>
                    </w:div>
                  </w:divsChild>
                </w:div>
                <w:div w:id="2143037206">
                  <w:marLeft w:val="0"/>
                  <w:marRight w:val="0"/>
                  <w:marTop w:val="210"/>
                  <w:marBottom w:val="210"/>
                  <w:divBdr>
                    <w:top w:val="none" w:sz="0" w:space="0" w:color="auto"/>
                    <w:left w:val="none" w:sz="0" w:space="0" w:color="auto"/>
                    <w:bottom w:val="none" w:sz="0" w:space="0" w:color="auto"/>
                    <w:right w:val="none" w:sz="0" w:space="0" w:color="auto"/>
                  </w:divBdr>
                  <w:divsChild>
                    <w:div w:id="1859738574">
                      <w:marLeft w:val="480"/>
                      <w:marRight w:val="0"/>
                      <w:marTop w:val="0"/>
                      <w:marBottom w:val="240"/>
                      <w:divBdr>
                        <w:top w:val="none" w:sz="0" w:space="0" w:color="auto"/>
                        <w:left w:val="none" w:sz="0" w:space="0" w:color="auto"/>
                        <w:bottom w:val="none" w:sz="0" w:space="0" w:color="auto"/>
                        <w:right w:val="none" w:sz="0" w:space="0" w:color="auto"/>
                      </w:divBdr>
                    </w:div>
                  </w:divsChild>
                </w:div>
                <w:div w:id="900092657">
                  <w:marLeft w:val="0"/>
                  <w:marRight w:val="0"/>
                  <w:marTop w:val="210"/>
                  <w:marBottom w:val="210"/>
                  <w:divBdr>
                    <w:top w:val="none" w:sz="0" w:space="0" w:color="auto"/>
                    <w:left w:val="none" w:sz="0" w:space="0" w:color="auto"/>
                    <w:bottom w:val="none" w:sz="0" w:space="0" w:color="auto"/>
                    <w:right w:val="none" w:sz="0" w:space="0" w:color="auto"/>
                  </w:divBdr>
                  <w:divsChild>
                    <w:div w:id="230122568">
                      <w:marLeft w:val="480"/>
                      <w:marRight w:val="0"/>
                      <w:marTop w:val="0"/>
                      <w:marBottom w:val="240"/>
                      <w:divBdr>
                        <w:top w:val="none" w:sz="0" w:space="0" w:color="auto"/>
                        <w:left w:val="none" w:sz="0" w:space="0" w:color="auto"/>
                        <w:bottom w:val="none" w:sz="0" w:space="0" w:color="auto"/>
                        <w:right w:val="none" w:sz="0" w:space="0" w:color="auto"/>
                      </w:divBdr>
                    </w:div>
                  </w:divsChild>
                </w:div>
                <w:div w:id="116485616">
                  <w:marLeft w:val="0"/>
                  <w:marRight w:val="0"/>
                  <w:marTop w:val="210"/>
                  <w:marBottom w:val="210"/>
                  <w:divBdr>
                    <w:top w:val="none" w:sz="0" w:space="0" w:color="auto"/>
                    <w:left w:val="none" w:sz="0" w:space="0" w:color="auto"/>
                    <w:bottom w:val="none" w:sz="0" w:space="0" w:color="auto"/>
                    <w:right w:val="none" w:sz="0" w:space="0" w:color="auto"/>
                  </w:divBdr>
                  <w:divsChild>
                    <w:div w:id="190650560">
                      <w:marLeft w:val="480"/>
                      <w:marRight w:val="0"/>
                      <w:marTop w:val="0"/>
                      <w:marBottom w:val="240"/>
                      <w:divBdr>
                        <w:top w:val="none" w:sz="0" w:space="0" w:color="auto"/>
                        <w:left w:val="none" w:sz="0" w:space="0" w:color="auto"/>
                        <w:bottom w:val="none" w:sz="0" w:space="0" w:color="auto"/>
                        <w:right w:val="none" w:sz="0" w:space="0" w:color="auto"/>
                      </w:divBdr>
                    </w:div>
                  </w:divsChild>
                </w:div>
                <w:div w:id="363991472">
                  <w:marLeft w:val="0"/>
                  <w:marRight w:val="0"/>
                  <w:marTop w:val="210"/>
                  <w:marBottom w:val="210"/>
                  <w:divBdr>
                    <w:top w:val="none" w:sz="0" w:space="0" w:color="auto"/>
                    <w:left w:val="none" w:sz="0" w:space="0" w:color="auto"/>
                    <w:bottom w:val="none" w:sz="0" w:space="0" w:color="auto"/>
                    <w:right w:val="none" w:sz="0" w:space="0" w:color="auto"/>
                  </w:divBdr>
                  <w:divsChild>
                    <w:div w:id="1449084703">
                      <w:marLeft w:val="480"/>
                      <w:marRight w:val="0"/>
                      <w:marTop w:val="0"/>
                      <w:marBottom w:val="240"/>
                      <w:divBdr>
                        <w:top w:val="none" w:sz="0" w:space="0" w:color="auto"/>
                        <w:left w:val="none" w:sz="0" w:space="0" w:color="auto"/>
                        <w:bottom w:val="none" w:sz="0" w:space="0" w:color="auto"/>
                        <w:right w:val="none" w:sz="0" w:space="0" w:color="auto"/>
                      </w:divBdr>
                      <w:divsChild>
                        <w:div w:id="2105492847">
                          <w:marLeft w:val="0"/>
                          <w:marRight w:val="0"/>
                          <w:marTop w:val="0"/>
                          <w:marBottom w:val="0"/>
                          <w:divBdr>
                            <w:top w:val="none" w:sz="0" w:space="0" w:color="auto"/>
                            <w:left w:val="none" w:sz="0" w:space="0" w:color="auto"/>
                            <w:bottom w:val="none" w:sz="0" w:space="0" w:color="auto"/>
                            <w:right w:val="none" w:sz="0" w:space="0" w:color="auto"/>
                          </w:divBdr>
                          <w:divsChild>
                            <w:div w:id="584609319">
                              <w:marLeft w:val="0"/>
                              <w:marRight w:val="0"/>
                              <w:marTop w:val="210"/>
                              <w:marBottom w:val="210"/>
                              <w:divBdr>
                                <w:top w:val="none" w:sz="0" w:space="0" w:color="auto"/>
                                <w:left w:val="none" w:sz="0" w:space="0" w:color="auto"/>
                                <w:bottom w:val="none" w:sz="0" w:space="0" w:color="auto"/>
                                <w:right w:val="none" w:sz="0" w:space="0" w:color="auto"/>
                              </w:divBdr>
                              <w:divsChild>
                                <w:div w:id="907767366">
                                  <w:marLeft w:val="480"/>
                                  <w:marRight w:val="0"/>
                                  <w:marTop w:val="0"/>
                                  <w:marBottom w:val="240"/>
                                  <w:divBdr>
                                    <w:top w:val="none" w:sz="0" w:space="0" w:color="auto"/>
                                    <w:left w:val="none" w:sz="0" w:space="0" w:color="auto"/>
                                    <w:bottom w:val="none" w:sz="0" w:space="0" w:color="auto"/>
                                    <w:right w:val="none" w:sz="0" w:space="0" w:color="auto"/>
                                  </w:divBdr>
                                </w:div>
                              </w:divsChild>
                            </w:div>
                            <w:div w:id="1535147510">
                              <w:marLeft w:val="0"/>
                              <w:marRight w:val="0"/>
                              <w:marTop w:val="210"/>
                              <w:marBottom w:val="0"/>
                              <w:divBdr>
                                <w:top w:val="none" w:sz="0" w:space="0" w:color="auto"/>
                                <w:left w:val="none" w:sz="0" w:space="0" w:color="auto"/>
                                <w:bottom w:val="none" w:sz="0" w:space="0" w:color="auto"/>
                                <w:right w:val="none" w:sz="0" w:space="0" w:color="auto"/>
                              </w:divBdr>
                              <w:divsChild>
                                <w:div w:id="203977341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26386073">
                  <w:marLeft w:val="0"/>
                  <w:marRight w:val="0"/>
                  <w:marTop w:val="210"/>
                  <w:marBottom w:val="210"/>
                  <w:divBdr>
                    <w:top w:val="none" w:sz="0" w:space="0" w:color="auto"/>
                    <w:left w:val="none" w:sz="0" w:space="0" w:color="auto"/>
                    <w:bottom w:val="none" w:sz="0" w:space="0" w:color="auto"/>
                    <w:right w:val="none" w:sz="0" w:space="0" w:color="auto"/>
                  </w:divBdr>
                  <w:divsChild>
                    <w:div w:id="557589091">
                      <w:marLeft w:val="480"/>
                      <w:marRight w:val="0"/>
                      <w:marTop w:val="0"/>
                      <w:marBottom w:val="240"/>
                      <w:divBdr>
                        <w:top w:val="none" w:sz="0" w:space="0" w:color="auto"/>
                        <w:left w:val="none" w:sz="0" w:space="0" w:color="auto"/>
                        <w:bottom w:val="none" w:sz="0" w:space="0" w:color="auto"/>
                        <w:right w:val="none" w:sz="0" w:space="0" w:color="auto"/>
                      </w:divBdr>
                    </w:div>
                  </w:divsChild>
                </w:div>
                <w:div w:id="1485925632">
                  <w:marLeft w:val="0"/>
                  <w:marRight w:val="0"/>
                  <w:marTop w:val="210"/>
                  <w:marBottom w:val="210"/>
                  <w:divBdr>
                    <w:top w:val="none" w:sz="0" w:space="0" w:color="auto"/>
                    <w:left w:val="none" w:sz="0" w:space="0" w:color="auto"/>
                    <w:bottom w:val="none" w:sz="0" w:space="0" w:color="auto"/>
                    <w:right w:val="none" w:sz="0" w:space="0" w:color="auto"/>
                  </w:divBdr>
                  <w:divsChild>
                    <w:div w:id="279067034">
                      <w:marLeft w:val="480"/>
                      <w:marRight w:val="0"/>
                      <w:marTop w:val="0"/>
                      <w:marBottom w:val="240"/>
                      <w:divBdr>
                        <w:top w:val="none" w:sz="0" w:space="0" w:color="auto"/>
                        <w:left w:val="none" w:sz="0" w:space="0" w:color="auto"/>
                        <w:bottom w:val="none" w:sz="0" w:space="0" w:color="auto"/>
                        <w:right w:val="none" w:sz="0" w:space="0" w:color="auto"/>
                      </w:divBdr>
                    </w:div>
                  </w:divsChild>
                </w:div>
                <w:div w:id="1556038385">
                  <w:marLeft w:val="0"/>
                  <w:marRight w:val="0"/>
                  <w:marTop w:val="210"/>
                  <w:marBottom w:val="210"/>
                  <w:divBdr>
                    <w:top w:val="none" w:sz="0" w:space="0" w:color="auto"/>
                    <w:left w:val="none" w:sz="0" w:space="0" w:color="auto"/>
                    <w:bottom w:val="none" w:sz="0" w:space="0" w:color="auto"/>
                    <w:right w:val="none" w:sz="0" w:space="0" w:color="auto"/>
                  </w:divBdr>
                  <w:divsChild>
                    <w:div w:id="1013611304">
                      <w:marLeft w:val="480"/>
                      <w:marRight w:val="0"/>
                      <w:marTop w:val="0"/>
                      <w:marBottom w:val="240"/>
                      <w:divBdr>
                        <w:top w:val="none" w:sz="0" w:space="0" w:color="auto"/>
                        <w:left w:val="none" w:sz="0" w:space="0" w:color="auto"/>
                        <w:bottom w:val="none" w:sz="0" w:space="0" w:color="auto"/>
                        <w:right w:val="none" w:sz="0" w:space="0" w:color="auto"/>
                      </w:divBdr>
                    </w:div>
                  </w:divsChild>
                </w:div>
                <w:div w:id="77750720">
                  <w:marLeft w:val="0"/>
                  <w:marRight w:val="0"/>
                  <w:marTop w:val="210"/>
                  <w:marBottom w:val="210"/>
                  <w:divBdr>
                    <w:top w:val="none" w:sz="0" w:space="0" w:color="auto"/>
                    <w:left w:val="none" w:sz="0" w:space="0" w:color="auto"/>
                    <w:bottom w:val="none" w:sz="0" w:space="0" w:color="auto"/>
                    <w:right w:val="none" w:sz="0" w:space="0" w:color="auto"/>
                  </w:divBdr>
                  <w:divsChild>
                    <w:div w:id="1085879907">
                      <w:marLeft w:val="480"/>
                      <w:marRight w:val="0"/>
                      <w:marTop w:val="0"/>
                      <w:marBottom w:val="240"/>
                      <w:divBdr>
                        <w:top w:val="none" w:sz="0" w:space="0" w:color="auto"/>
                        <w:left w:val="none" w:sz="0" w:space="0" w:color="auto"/>
                        <w:bottom w:val="none" w:sz="0" w:space="0" w:color="auto"/>
                        <w:right w:val="none" w:sz="0" w:space="0" w:color="auto"/>
                      </w:divBdr>
                    </w:div>
                  </w:divsChild>
                </w:div>
                <w:div w:id="721977306">
                  <w:marLeft w:val="0"/>
                  <w:marRight w:val="0"/>
                  <w:marTop w:val="210"/>
                  <w:marBottom w:val="210"/>
                  <w:divBdr>
                    <w:top w:val="none" w:sz="0" w:space="0" w:color="auto"/>
                    <w:left w:val="none" w:sz="0" w:space="0" w:color="auto"/>
                    <w:bottom w:val="none" w:sz="0" w:space="0" w:color="auto"/>
                    <w:right w:val="none" w:sz="0" w:space="0" w:color="auto"/>
                  </w:divBdr>
                  <w:divsChild>
                    <w:div w:id="1482650079">
                      <w:marLeft w:val="480"/>
                      <w:marRight w:val="0"/>
                      <w:marTop w:val="0"/>
                      <w:marBottom w:val="240"/>
                      <w:divBdr>
                        <w:top w:val="none" w:sz="0" w:space="0" w:color="auto"/>
                        <w:left w:val="none" w:sz="0" w:space="0" w:color="auto"/>
                        <w:bottom w:val="none" w:sz="0" w:space="0" w:color="auto"/>
                        <w:right w:val="none" w:sz="0" w:space="0" w:color="auto"/>
                      </w:divBdr>
                      <w:divsChild>
                        <w:div w:id="1565145488">
                          <w:marLeft w:val="0"/>
                          <w:marRight w:val="0"/>
                          <w:marTop w:val="0"/>
                          <w:marBottom w:val="0"/>
                          <w:divBdr>
                            <w:top w:val="none" w:sz="0" w:space="0" w:color="auto"/>
                            <w:left w:val="none" w:sz="0" w:space="0" w:color="auto"/>
                            <w:bottom w:val="none" w:sz="0" w:space="0" w:color="auto"/>
                            <w:right w:val="none" w:sz="0" w:space="0" w:color="auto"/>
                          </w:divBdr>
                          <w:divsChild>
                            <w:div w:id="1939021038">
                              <w:marLeft w:val="0"/>
                              <w:marRight w:val="0"/>
                              <w:marTop w:val="210"/>
                              <w:marBottom w:val="210"/>
                              <w:divBdr>
                                <w:top w:val="none" w:sz="0" w:space="0" w:color="auto"/>
                                <w:left w:val="none" w:sz="0" w:space="0" w:color="auto"/>
                                <w:bottom w:val="none" w:sz="0" w:space="0" w:color="auto"/>
                                <w:right w:val="none" w:sz="0" w:space="0" w:color="auto"/>
                              </w:divBdr>
                              <w:divsChild>
                                <w:div w:id="918515049">
                                  <w:marLeft w:val="480"/>
                                  <w:marRight w:val="0"/>
                                  <w:marTop w:val="0"/>
                                  <w:marBottom w:val="240"/>
                                  <w:divBdr>
                                    <w:top w:val="none" w:sz="0" w:space="0" w:color="auto"/>
                                    <w:left w:val="none" w:sz="0" w:space="0" w:color="auto"/>
                                    <w:bottom w:val="none" w:sz="0" w:space="0" w:color="auto"/>
                                    <w:right w:val="none" w:sz="0" w:space="0" w:color="auto"/>
                                  </w:divBdr>
                                </w:div>
                              </w:divsChild>
                            </w:div>
                            <w:div w:id="1313561541">
                              <w:marLeft w:val="0"/>
                              <w:marRight w:val="0"/>
                              <w:marTop w:val="210"/>
                              <w:marBottom w:val="210"/>
                              <w:divBdr>
                                <w:top w:val="none" w:sz="0" w:space="0" w:color="auto"/>
                                <w:left w:val="none" w:sz="0" w:space="0" w:color="auto"/>
                                <w:bottom w:val="none" w:sz="0" w:space="0" w:color="auto"/>
                                <w:right w:val="none" w:sz="0" w:space="0" w:color="auto"/>
                              </w:divBdr>
                              <w:divsChild>
                                <w:div w:id="1702245385">
                                  <w:marLeft w:val="480"/>
                                  <w:marRight w:val="0"/>
                                  <w:marTop w:val="0"/>
                                  <w:marBottom w:val="240"/>
                                  <w:divBdr>
                                    <w:top w:val="none" w:sz="0" w:space="0" w:color="auto"/>
                                    <w:left w:val="none" w:sz="0" w:space="0" w:color="auto"/>
                                    <w:bottom w:val="none" w:sz="0" w:space="0" w:color="auto"/>
                                    <w:right w:val="none" w:sz="0" w:space="0" w:color="auto"/>
                                  </w:divBdr>
                                </w:div>
                              </w:divsChild>
                            </w:div>
                            <w:div w:id="980769314">
                              <w:marLeft w:val="0"/>
                              <w:marRight w:val="0"/>
                              <w:marTop w:val="210"/>
                              <w:marBottom w:val="0"/>
                              <w:divBdr>
                                <w:top w:val="none" w:sz="0" w:space="0" w:color="auto"/>
                                <w:left w:val="none" w:sz="0" w:space="0" w:color="auto"/>
                                <w:bottom w:val="none" w:sz="0" w:space="0" w:color="auto"/>
                                <w:right w:val="none" w:sz="0" w:space="0" w:color="auto"/>
                              </w:divBdr>
                              <w:divsChild>
                                <w:div w:id="76476560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6247287">
                  <w:marLeft w:val="0"/>
                  <w:marRight w:val="0"/>
                  <w:marTop w:val="210"/>
                  <w:marBottom w:val="0"/>
                  <w:divBdr>
                    <w:top w:val="none" w:sz="0" w:space="0" w:color="auto"/>
                    <w:left w:val="none" w:sz="0" w:space="0" w:color="auto"/>
                    <w:bottom w:val="none" w:sz="0" w:space="0" w:color="auto"/>
                    <w:right w:val="none" w:sz="0" w:space="0" w:color="auto"/>
                  </w:divBdr>
                  <w:divsChild>
                    <w:div w:id="1843007886">
                      <w:marLeft w:val="480"/>
                      <w:marRight w:val="0"/>
                      <w:marTop w:val="0"/>
                      <w:marBottom w:val="240"/>
                      <w:divBdr>
                        <w:top w:val="none" w:sz="0" w:space="0" w:color="auto"/>
                        <w:left w:val="none" w:sz="0" w:space="0" w:color="auto"/>
                        <w:bottom w:val="none" w:sz="0" w:space="0" w:color="auto"/>
                        <w:right w:val="none" w:sz="0" w:space="0" w:color="auto"/>
                      </w:divBdr>
                      <w:divsChild>
                        <w:div w:id="2009283424">
                          <w:marLeft w:val="0"/>
                          <w:marRight w:val="0"/>
                          <w:marTop w:val="0"/>
                          <w:marBottom w:val="0"/>
                          <w:divBdr>
                            <w:top w:val="none" w:sz="0" w:space="0" w:color="auto"/>
                            <w:left w:val="none" w:sz="0" w:space="0" w:color="auto"/>
                            <w:bottom w:val="none" w:sz="0" w:space="0" w:color="auto"/>
                            <w:right w:val="none" w:sz="0" w:space="0" w:color="auto"/>
                          </w:divBdr>
                          <w:divsChild>
                            <w:div w:id="1619528433">
                              <w:marLeft w:val="0"/>
                              <w:marRight w:val="0"/>
                              <w:marTop w:val="210"/>
                              <w:marBottom w:val="210"/>
                              <w:divBdr>
                                <w:top w:val="none" w:sz="0" w:space="0" w:color="auto"/>
                                <w:left w:val="none" w:sz="0" w:space="0" w:color="auto"/>
                                <w:bottom w:val="none" w:sz="0" w:space="0" w:color="auto"/>
                                <w:right w:val="none" w:sz="0" w:space="0" w:color="auto"/>
                              </w:divBdr>
                              <w:divsChild>
                                <w:div w:id="2123373639">
                                  <w:marLeft w:val="480"/>
                                  <w:marRight w:val="0"/>
                                  <w:marTop w:val="0"/>
                                  <w:marBottom w:val="240"/>
                                  <w:divBdr>
                                    <w:top w:val="none" w:sz="0" w:space="0" w:color="auto"/>
                                    <w:left w:val="none" w:sz="0" w:space="0" w:color="auto"/>
                                    <w:bottom w:val="none" w:sz="0" w:space="0" w:color="auto"/>
                                    <w:right w:val="none" w:sz="0" w:space="0" w:color="auto"/>
                                  </w:divBdr>
                                </w:div>
                              </w:divsChild>
                            </w:div>
                            <w:div w:id="1648627307">
                              <w:marLeft w:val="0"/>
                              <w:marRight w:val="0"/>
                              <w:marTop w:val="210"/>
                              <w:marBottom w:val="210"/>
                              <w:divBdr>
                                <w:top w:val="none" w:sz="0" w:space="0" w:color="auto"/>
                                <w:left w:val="none" w:sz="0" w:space="0" w:color="auto"/>
                                <w:bottom w:val="none" w:sz="0" w:space="0" w:color="auto"/>
                                <w:right w:val="none" w:sz="0" w:space="0" w:color="auto"/>
                              </w:divBdr>
                              <w:divsChild>
                                <w:div w:id="972448170">
                                  <w:marLeft w:val="480"/>
                                  <w:marRight w:val="0"/>
                                  <w:marTop w:val="0"/>
                                  <w:marBottom w:val="240"/>
                                  <w:divBdr>
                                    <w:top w:val="none" w:sz="0" w:space="0" w:color="auto"/>
                                    <w:left w:val="none" w:sz="0" w:space="0" w:color="auto"/>
                                    <w:bottom w:val="none" w:sz="0" w:space="0" w:color="auto"/>
                                    <w:right w:val="none" w:sz="0" w:space="0" w:color="auto"/>
                                  </w:divBdr>
                                </w:div>
                              </w:divsChild>
                            </w:div>
                            <w:div w:id="877813306">
                              <w:marLeft w:val="0"/>
                              <w:marRight w:val="0"/>
                              <w:marTop w:val="210"/>
                              <w:marBottom w:val="0"/>
                              <w:divBdr>
                                <w:top w:val="none" w:sz="0" w:space="0" w:color="auto"/>
                                <w:left w:val="none" w:sz="0" w:space="0" w:color="auto"/>
                                <w:bottom w:val="none" w:sz="0" w:space="0" w:color="auto"/>
                                <w:right w:val="none" w:sz="0" w:space="0" w:color="auto"/>
                              </w:divBdr>
                              <w:divsChild>
                                <w:div w:id="75624652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999519">
          <w:marLeft w:val="0"/>
          <w:marRight w:val="0"/>
          <w:marTop w:val="480"/>
          <w:marBottom w:val="60"/>
          <w:divBdr>
            <w:top w:val="none" w:sz="0" w:space="0" w:color="auto"/>
            <w:left w:val="none" w:sz="0" w:space="0" w:color="auto"/>
            <w:bottom w:val="none" w:sz="0" w:space="0" w:color="auto"/>
            <w:right w:val="none" w:sz="0" w:space="0" w:color="auto"/>
          </w:divBdr>
        </w:div>
        <w:div w:id="146559992">
          <w:marLeft w:val="0"/>
          <w:marRight w:val="0"/>
          <w:marTop w:val="0"/>
          <w:marBottom w:val="0"/>
          <w:divBdr>
            <w:top w:val="none" w:sz="0" w:space="0" w:color="auto"/>
            <w:left w:val="none" w:sz="0" w:space="0" w:color="auto"/>
            <w:bottom w:val="none" w:sz="0" w:space="0" w:color="auto"/>
            <w:right w:val="none" w:sz="0" w:space="0" w:color="auto"/>
          </w:divBdr>
        </w:div>
        <w:div w:id="1752773356">
          <w:marLeft w:val="0"/>
          <w:marRight w:val="0"/>
          <w:marTop w:val="480"/>
          <w:marBottom w:val="60"/>
          <w:divBdr>
            <w:top w:val="none" w:sz="0" w:space="0" w:color="auto"/>
            <w:left w:val="none" w:sz="0" w:space="0" w:color="auto"/>
            <w:bottom w:val="none" w:sz="0" w:space="0" w:color="auto"/>
            <w:right w:val="none" w:sz="0" w:space="0" w:color="auto"/>
          </w:divBdr>
        </w:div>
        <w:div w:id="444815276">
          <w:marLeft w:val="0"/>
          <w:marRight w:val="0"/>
          <w:marTop w:val="0"/>
          <w:marBottom w:val="0"/>
          <w:divBdr>
            <w:top w:val="none" w:sz="0" w:space="0" w:color="auto"/>
            <w:left w:val="none" w:sz="0" w:space="0" w:color="auto"/>
            <w:bottom w:val="none" w:sz="0" w:space="0" w:color="auto"/>
            <w:right w:val="none" w:sz="0" w:space="0" w:color="auto"/>
          </w:divBdr>
          <w:divsChild>
            <w:div w:id="973750043">
              <w:marLeft w:val="0"/>
              <w:marRight w:val="0"/>
              <w:marTop w:val="0"/>
              <w:marBottom w:val="0"/>
              <w:divBdr>
                <w:top w:val="none" w:sz="0" w:space="0" w:color="auto"/>
                <w:left w:val="none" w:sz="0" w:space="0" w:color="auto"/>
                <w:bottom w:val="none" w:sz="0" w:space="0" w:color="auto"/>
                <w:right w:val="none" w:sz="0" w:space="0" w:color="auto"/>
              </w:divBdr>
              <w:divsChild>
                <w:div w:id="1077170078">
                  <w:marLeft w:val="0"/>
                  <w:marRight w:val="0"/>
                  <w:marTop w:val="0"/>
                  <w:marBottom w:val="210"/>
                  <w:divBdr>
                    <w:top w:val="none" w:sz="0" w:space="0" w:color="auto"/>
                    <w:left w:val="none" w:sz="0" w:space="0" w:color="auto"/>
                    <w:bottom w:val="none" w:sz="0" w:space="0" w:color="auto"/>
                    <w:right w:val="none" w:sz="0" w:space="0" w:color="auto"/>
                  </w:divBdr>
                  <w:divsChild>
                    <w:div w:id="1633249482">
                      <w:marLeft w:val="480"/>
                      <w:marRight w:val="0"/>
                      <w:marTop w:val="0"/>
                      <w:marBottom w:val="240"/>
                      <w:divBdr>
                        <w:top w:val="none" w:sz="0" w:space="0" w:color="auto"/>
                        <w:left w:val="none" w:sz="0" w:space="0" w:color="auto"/>
                        <w:bottom w:val="none" w:sz="0" w:space="0" w:color="auto"/>
                        <w:right w:val="none" w:sz="0" w:space="0" w:color="auto"/>
                      </w:divBdr>
                      <w:divsChild>
                        <w:div w:id="1847789304">
                          <w:marLeft w:val="0"/>
                          <w:marRight w:val="0"/>
                          <w:marTop w:val="0"/>
                          <w:marBottom w:val="0"/>
                          <w:divBdr>
                            <w:top w:val="none" w:sz="0" w:space="0" w:color="auto"/>
                            <w:left w:val="none" w:sz="0" w:space="0" w:color="auto"/>
                            <w:bottom w:val="none" w:sz="0" w:space="0" w:color="auto"/>
                            <w:right w:val="none" w:sz="0" w:space="0" w:color="auto"/>
                          </w:divBdr>
                          <w:divsChild>
                            <w:div w:id="312023312">
                              <w:marLeft w:val="0"/>
                              <w:marRight w:val="0"/>
                              <w:marTop w:val="210"/>
                              <w:marBottom w:val="210"/>
                              <w:divBdr>
                                <w:top w:val="none" w:sz="0" w:space="0" w:color="auto"/>
                                <w:left w:val="none" w:sz="0" w:space="0" w:color="auto"/>
                                <w:bottom w:val="none" w:sz="0" w:space="0" w:color="auto"/>
                                <w:right w:val="none" w:sz="0" w:space="0" w:color="auto"/>
                              </w:divBdr>
                              <w:divsChild>
                                <w:div w:id="411590313">
                                  <w:marLeft w:val="480"/>
                                  <w:marRight w:val="0"/>
                                  <w:marTop w:val="0"/>
                                  <w:marBottom w:val="240"/>
                                  <w:divBdr>
                                    <w:top w:val="none" w:sz="0" w:space="0" w:color="auto"/>
                                    <w:left w:val="none" w:sz="0" w:space="0" w:color="auto"/>
                                    <w:bottom w:val="none" w:sz="0" w:space="0" w:color="auto"/>
                                    <w:right w:val="none" w:sz="0" w:space="0" w:color="auto"/>
                                  </w:divBdr>
                                </w:div>
                              </w:divsChild>
                            </w:div>
                            <w:div w:id="181552261">
                              <w:marLeft w:val="0"/>
                              <w:marRight w:val="0"/>
                              <w:marTop w:val="210"/>
                              <w:marBottom w:val="210"/>
                              <w:divBdr>
                                <w:top w:val="none" w:sz="0" w:space="0" w:color="auto"/>
                                <w:left w:val="none" w:sz="0" w:space="0" w:color="auto"/>
                                <w:bottom w:val="none" w:sz="0" w:space="0" w:color="auto"/>
                                <w:right w:val="none" w:sz="0" w:space="0" w:color="auto"/>
                              </w:divBdr>
                              <w:divsChild>
                                <w:div w:id="347100206">
                                  <w:marLeft w:val="480"/>
                                  <w:marRight w:val="0"/>
                                  <w:marTop w:val="0"/>
                                  <w:marBottom w:val="240"/>
                                  <w:divBdr>
                                    <w:top w:val="none" w:sz="0" w:space="0" w:color="auto"/>
                                    <w:left w:val="none" w:sz="0" w:space="0" w:color="auto"/>
                                    <w:bottom w:val="none" w:sz="0" w:space="0" w:color="auto"/>
                                    <w:right w:val="none" w:sz="0" w:space="0" w:color="auto"/>
                                  </w:divBdr>
                                </w:div>
                              </w:divsChild>
                            </w:div>
                            <w:div w:id="1938706020">
                              <w:marLeft w:val="0"/>
                              <w:marRight w:val="0"/>
                              <w:marTop w:val="210"/>
                              <w:marBottom w:val="0"/>
                              <w:divBdr>
                                <w:top w:val="none" w:sz="0" w:space="0" w:color="auto"/>
                                <w:left w:val="none" w:sz="0" w:space="0" w:color="auto"/>
                                <w:bottom w:val="none" w:sz="0" w:space="0" w:color="auto"/>
                                <w:right w:val="none" w:sz="0" w:space="0" w:color="auto"/>
                              </w:divBdr>
                              <w:divsChild>
                                <w:div w:id="90495324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3068107">
                  <w:marLeft w:val="0"/>
                  <w:marRight w:val="0"/>
                  <w:marTop w:val="210"/>
                  <w:marBottom w:val="0"/>
                  <w:divBdr>
                    <w:top w:val="none" w:sz="0" w:space="0" w:color="auto"/>
                    <w:left w:val="none" w:sz="0" w:space="0" w:color="auto"/>
                    <w:bottom w:val="none" w:sz="0" w:space="0" w:color="auto"/>
                    <w:right w:val="none" w:sz="0" w:space="0" w:color="auto"/>
                  </w:divBdr>
                  <w:divsChild>
                    <w:div w:id="194642556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46770506">
          <w:marLeft w:val="0"/>
          <w:marRight w:val="0"/>
          <w:marTop w:val="480"/>
          <w:marBottom w:val="60"/>
          <w:divBdr>
            <w:top w:val="none" w:sz="0" w:space="0" w:color="auto"/>
            <w:left w:val="none" w:sz="0" w:space="0" w:color="auto"/>
            <w:bottom w:val="none" w:sz="0" w:space="0" w:color="auto"/>
            <w:right w:val="none" w:sz="0" w:space="0" w:color="auto"/>
          </w:divBdr>
        </w:div>
        <w:div w:id="584000237">
          <w:marLeft w:val="0"/>
          <w:marRight w:val="0"/>
          <w:marTop w:val="0"/>
          <w:marBottom w:val="0"/>
          <w:divBdr>
            <w:top w:val="none" w:sz="0" w:space="0" w:color="auto"/>
            <w:left w:val="none" w:sz="0" w:space="0" w:color="auto"/>
            <w:bottom w:val="none" w:sz="0" w:space="0" w:color="auto"/>
            <w:right w:val="none" w:sz="0" w:space="0" w:color="auto"/>
          </w:divBdr>
        </w:div>
        <w:div w:id="1874073430">
          <w:marLeft w:val="0"/>
          <w:marRight w:val="0"/>
          <w:marTop w:val="480"/>
          <w:marBottom w:val="60"/>
          <w:divBdr>
            <w:top w:val="none" w:sz="0" w:space="0" w:color="auto"/>
            <w:left w:val="none" w:sz="0" w:space="0" w:color="auto"/>
            <w:bottom w:val="none" w:sz="0" w:space="0" w:color="auto"/>
            <w:right w:val="none" w:sz="0" w:space="0" w:color="auto"/>
          </w:divBdr>
        </w:div>
        <w:div w:id="815804543">
          <w:marLeft w:val="0"/>
          <w:marRight w:val="0"/>
          <w:marTop w:val="0"/>
          <w:marBottom w:val="0"/>
          <w:divBdr>
            <w:top w:val="none" w:sz="0" w:space="0" w:color="auto"/>
            <w:left w:val="none" w:sz="0" w:space="0" w:color="auto"/>
            <w:bottom w:val="none" w:sz="0" w:space="0" w:color="auto"/>
            <w:right w:val="none" w:sz="0" w:space="0" w:color="auto"/>
          </w:divBdr>
          <w:divsChild>
            <w:div w:id="2026976294">
              <w:marLeft w:val="0"/>
              <w:marRight w:val="0"/>
              <w:marTop w:val="0"/>
              <w:marBottom w:val="0"/>
              <w:divBdr>
                <w:top w:val="none" w:sz="0" w:space="0" w:color="auto"/>
                <w:left w:val="none" w:sz="0" w:space="0" w:color="auto"/>
                <w:bottom w:val="none" w:sz="0" w:space="0" w:color="auto"/>
                <w:right w:val="none" w:sz="0" w:space="0" w:color="auto"/>
              </w:divBdr>
              <w:divsChild>
                <w:div w:id="479659840">
                  <w:marLeft w:val="0"/>
                  <w:marRight w:val="0"/>
                  <w:marTop w:val="0"/>
                  <w:marBottom w:val="210"/>
                  <w:divBdr>
                    <w:top w:val="none" w:sz="0" w:space="0" w:color="auto"/>
                    <w:left w:val="none" w:sz="0" w:space="0" w:color="auto"/>
                    <w:bottom w:val="none" w:sz="0" w:space="0" w:color="auto"/>
                    <w:right w:val="none" w:sz="0" w:space="0" w:color="auto"/>
                  </w:divBdr>
                  <w:divsChild>
                    <w:div w:id="2085955591">
                      <w:marLeft w:val="480"/>
                      <w:marRight w:val="0"/>
                      <w:marTop w:val="0"/>
                      <w:marBottom w:val="240"/>
                      <w:divBdr>
                        <w:top w:val="none" w:sz="0" w:space="0" w:color="auto"/>
                        <w:left w:val="none" w:sz="0" w:space="0" w:color="auto"/>
                        <w:bottom w:val="none" w:sz="0" w:space="0" w:color="auto"/>
                        <w:right w:val="none" w:sz="0" w:space="0" w:color="auto"/>
                      </w:divBdr>
                      <w:divsChild>
                        <w:div w:id="1432621848">
                          <w:marLeft w:val="0"/>
                          <w:marRight w:val="0"/>
                          <w:marTop w:val="0"/>
                          <w:marBottom w:val="0"/>
                          <w:divBdr>
                            <w:top w:val="none" w:sz="0" w:space="0" w:color="auto"/>
                            <w:left w:val="none" w:sz="0" w:space="0" w:color="auto"/>
                            <w:bottom w:val="none" w:sz="0" w:space="0" w:color="auto"/>
                            <w:right w:val="none" w:sz="0" w:space="0" w:color="auto"/>
                          </w:divBdr>
                          <w:divsChild>
                            <w:div w:id="219750807">
                              <w:marLeft w:val="0"/>
                              <w:marRight w:val="0"/>
                              <w:marTop w:val="210"/>
                              <w:marBottom w:val="210"/>
                              <w:divBdr>
                                <w:top w:val="none" w:sz="0" w:space="0" w:color="auto"/>
                                <w:left w:val="none" w:sz="0" w:space="0" w:color="auto"/>
                                <w:bottom w:val="none" w:sz="0" w:space="0" w:color="auto"/>
                                <w:right w:val="none" w:sz="0" w:space="0" w:color="auto"/>
                              </w:divBdr>
                              <w:divsChild>
                                <w:div w:id="588851577">
                                  <w:marLeft w:val="480"/>
                                  <w:marRight w:val="0"/>
                                  <w:marTop w:val="0"/>
                                  <w:marBottom w:val="240"/>
                                  <w:divBdr>
                                    <w:top w:val="none" w:sz="0" w:space="0" w:color="auto"/>
                                    <w:left w:val="none" w:sz="0" w:space="0" w:color="auto"/>
                                    <w:bottom w:val="none" w:sz="0" w:space="0" w:color="auto"/>
                                    <w:right w:val="none" w:sz="0" w:space="0" w:color="auto"/>
                                  </w:divBdr>
                                  <w:divsChild>
                                    <w:div w:id="120189317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163356763">
                              <w:marLeft w:val="0"/>
                              <w:marRight w:val="0"/>
                              <w:marTop w:val="210"/>
                              <w:marBottom w:val="210"/>
                              <w:divBdr>
                                <w:top w:val="none" w:sz="0" w:space="0" w:color="auto"/>
                                <w:left w:val="none" w:sz="0" w:space="0" w:color="auto"/>
                                <w:bottom w:val="none" w:sz="0" w:space="0" w:color="auto"/>
                                <w:right w:val="none" w:sz="0" w:space="0" w:color="auto"/>
                              </w:divBdr>
                              <w:divsChild>
                                <w:div w:id="530193385">
                                  <w:marLeft w:val="480"/>
                                  <w:marRight w:val="0"/>
                                  <w:marTop w:val="0"/>
                                  <w:marBottom w:val="240"/>
                                  <w:divBdr>
                                    <w:top w:val="none" w:sz="0" w:space="0" w:color="auto"/>
                                    <w:left w:val="none" w:sz="0" w:space="0" w:color="auto"/>
                                    <w:bottom w:val="none" w:sz="0" w:space="0" w:color="auto"/>
                                    <w:right w:val="none" w:sz="0" w:space="0" w:color="auto"/>
                                  </w:divBdr>
                                </w:div>
                              </w:divsChild>
                            </w:div>
                            <w:div w:id="1086456575">
                              <w:marLeft w:val="0"/>
                              <w:marRight w:val="0"/>
                              <w:marTop w:val="210"/>
                              <w:marBottom w:val="210"/>
                              <w:divBdr>
                                <w:top w:val="none" w:sz="0" w:space="0" w:color="auto"/>
                                <w:left w:val="none" w:sz="0" w:space="0" w:color="auto"/>
                                <w:bottom w:val="none" w:sz="0" w:space="0" w:color="auto"/>
                                <w:right w:val="none" w:sz="0" w:space="0" w:color="auto"/>
                              </w:divBdr>
                              <w:divsChild>
                                <w:div w:id="1561020840">
                                  <w:marLeft w:val="480"/>
                                  <w:marRight w:val="0"/>
                                  <w:marTop w:val="0"/>
                                  <w:marBottom w:val="240"/>
                                  <w:divBdr>
                                    <w:top w:val="none" w:sz="0" w:space="0" w:color="auto"/>
                                    <w:left w:val="none" w:sz="0" w:space="0" w:color="auto"/>
                                    <w:bottom w:val="none" w:sz="0" w:space="0" w:color="auto"/>
                                    <w:right w:val="none" w:sz="0" w:space="0" w:color="auto"/>
                                  </w:divBdr>
                                </w:div>
                              </w:divsChild>
                            </w:div>
                            <w:div w:id="650476465">
                              <w:marLeft w:val="0"/>
                              <w:marRight w:val="0"/>
                              <w:marTop w:val="210"/>
                              <w:marBottom w:val="210"/>
                              <w:divBdr>
                                <w:top w:val="none" w:sz="0" w:space="0" w:color="auto"/>
                                <w:left w:val="none" w:sz="0" w:space="0" w:color="auto"/>
                                <w:bottom w:val="none" w:sz="0" w:space="0" w:color="auto"/>
                                <w:right w:val="none" w:sz="0" w:space="0" w:color="auto"/>
                              </w:divBdr>
                              <w:divsChild>
                                <w:div w:id="1884824129">
                                  <w:marLeft w:val="480"/>
                                  <w:marRight w:val="0"/>
                                  <w:marTop w:val="0"/>
                                  <w:marBottom w:val="240"/>
                                  <w:divBdr>
                                    <w:top w:val="none" w:sz="0" w:space="0" w:color="auto"/>
                                    <w:left w:val="none" w:sz="0" w:space="0" w:color="auto"/>
                                    <w:bottom w:val="none" w:sz="0" w:space="0" w:color="auto"/>
                                    <w:right w:val="none" w:sz="0" w:space="0" w:color="auto"/>
                                  </w:divBdr>
                                </w:div>
                              </w:divsChild>
                            </w:div>
                            <w:div w:id="2070419952">
                              <w:marLeft w:val="0"/>
                              <w:marRight w:val="0"/>
                              <w:marTop w:val="210"/>
                              <w:marBottom w:val="210"/>
                              <w:divBdr>
                                <w:top w:val="none" w:sz="0" w:space="0" w:color="auto"/>
                                <w:left w:val="none" w:sz="0" w:space="0" w:color="auto"/>
                                <w:bottom w:val="none" w:sz="0" w:space="0" w:color="auto"/>
                                <w:right w:val="none" w:sz="0" w:space="0" w:color="auto"/>
                              </w:divBdr>
                              <w:divsChild>
                                <w:div w:id="1946762691">
                                  <w:marLeft w:val="480"/>
                                  <w:marRight w:val="0"/>
                                  <w:marTop w:val="0"/>
                                  <w:marBottom w:val="240"/>
                                  <w:divBdr>
                                    <w:top w:val="none" w:sz="0" w:space="0" w:color="auto"/>
                                    <w:left w:val="none" w:sz="0" w:space="0" w:color="auto"/>
                                    <w:bottom w:val="none" w:sz="0" w:space="0" w:color="auto"/>
                                    <w:right w:val="none" w:sz="0" w:space="0" w:color="auto"/>
                                  </w:divBdr>
                                </w:div>
                              </w:divsChild>
                            </w:div>
                            <w:div w:id="604045434">
                              <w:marLeft w:val="0"/>
                              <w:marRight w:val="0"/>
                              <w:marTop w:val="210"/>
                              <w:marBottom w:val="210"/>
                              <w:divBdr>
                                <w:top w:val="none" w:sz="0" w:space="0" w:color="auto"/>
                                <w:left w:val="none" w:sz="0" w:space="0" w:color="auto"/>
                                <w:bottom w:val="none" w:sz="0" w:space="0" w:color="auto"/>
                                <w:right w:val="none" w:sz="0" w:space="0" w:color="auto"/>
                              </w:divBdr>
                              <w:divsChild>
                                <w:div w:id="579094370">
                                  <w:marLeft w:val="480"/>
                                  <w:marRight w:val="0"/>
                                  <w:marTop w:val="0"/>
                                  <w:marBottom w:val="240"/>
                                  <w:divBdr>
                                    <w:top w:val="none" w:sz="0" w:space="0" w:color="auto"/>
                                    <w:left w:val="none" w:sz="0" w:space="0" w:color="auto"/>
                                    <w:bottom w:val="none" w:sz="0" w:space="0" w:color="auto"/>
                                    <w:right w:val="none" w:sz="0" w:space="0" w:color="auto"/>
                                  </w:divBdr>
                                </w:div>
                              </w:divsChild>
                            </w:div>
                            <w:div w:id="650866319">
                              <w:marLeft w:val="0"/>
                              <w:marRight w:val="0"/>
                              <w:marTop w:val="210"/>
                              <w:marBottom w:val="210"/>
                              <w:divBdr>
                                <w:top w:val="none" w:sz="0" w:space="0" w:color="auto"/>
                                <w:left w:val="none" w:sz="0" w:space="0" w:color="auto"/>
                                <w:bottom w:val="none" w:sz="0" w:space="0" w:color="auto"/>
                                <w:right w:val="none" w:sz="0" w:space="0" w:color="auto"/>
                              </w:divBdr>
                              <w:divsChild>
                                <w:div w:id="1421751744">
                                  <w:marLeft w:val="480"/>
                                  <w:marRight w:val="0"/>
                                  <w:marTop w:val="0"/>
                                  <w:marBottom w:val="240"/>
                                  <w:divBdr>
                                    <w:top w:val="none" w:sz="0" w:space="0" w:color="auto"/>
                                    <w:left w:val="none" w:sz="0" w:space="0" w:color="auto"/>
                                    <w:bottom w:val="none" w:sz="0" w:space="0" w:color="auto"/>
                                    <w:right w:val="none" w:sz="0" w:space="0" w:color="auto"/>
                                  </w:divBdr>
                                </w:div>
                              </w:divsChild>
                            </w:div>
                            <w:div w:id="619069541">
                              <w:marLeft w:val="0"/>
                              <w:marRight w:val="0"/>
                              <w:marTop w:val="210"/>
                              <w:marBottom w:val="210"/>
                              <w:divBdr>
                                <w:top w:val="none" w:sz="0" w:space="0" w:color="auto"/>
                                <w:left w:val="none" w:sz="0" w:space="0" w:color="auto"/>
                                <w:bottom w:val="none" w:sz="0" w:space="0" w:color="auto"/>
                                <w:right w:val="none" w:sz="0" w:space="0" w:color="auto"/>
                              </w:divBdr>
                              <w:divsChild>
                                <w:div w:id="148450688">
                                  <w:marLeft w:val="480"/>
                                  <w:marRight w:val="0"/>
                                  <w:marTop w:val="0"/>
                                  <w:marBottom w:val="240"/>
                                  <w:divBdr>
                                    <w:top w:val="none" w:sz="0" w:space="0" w:color="auto"/>
                                    <w:left w:val="none" w:sz="0" w:space="0" w:color="auto"/>
                                    <w:bottom w:val="none" w:sz="0" w:space="0" w:color="auto"/>
                                    <w:right w:val="none" w:sz="0" w:space="0" w:color="auto"/>
                                  </w:divBdr>
                                </w:div>
                              </w:divsChild>
                            </w:div>
                            <w:div w:id="2028099702">
                              <w:marLeft w:val="0"/>
                              <w:marRight w:val="0"/>
                              <w:marTop w:val="210"/>
                              <w:marBottom w:val="210"/>
                              <w:divBdr>
                                <w:top w:val="none" w:sz="0" w:space="0" w:color="auto"/>
                                <w:left w:val="none" w:sz="0" w:space="0" w:color="auto"/>
                                <w:bottom w:val="none" w:sz="0" w:space="0" w:color="auto"/>
                                <w:right w:val="none" w:sz="0" w:space="0" w:color="auto"/>
                              </w:divBdr>
                              <w:divsChild>
                                <w:div w:id="125854720">
                                  <w:marLeft w:val="480"/>
                                  <w:marRight w:val="0"/>
                                  <w:marTop w:val="0"/>
                                  <w:marBottom w:val="240"/>
                                  <w:divBdr>
                                    <w:top w:val="none" w:sz="0" w:space="0" w:color="auto"/>
                                    <w:left w:val="none" w:sz="0" w:space="0" w:color="auto"/>
                                    <w:bottom w:val="none" w:sz="0" w:space="0" w:color="auto"/>
                                    <w:right w:val="none" w:sz="0" w:space="0" w:color="auto"/>
                                  </w:divBdr>
                                </w:div>
                              </w:divsChild>
                            </w:div>
                            <w:div w:id="35011254">
                              <w:marLeft w:val="0"/>
                              <w:marRight w:val="0"/>
                              <w:marTop w:val="210"/>
                              <w:marBottom w:val="210"/>
                              <w:divBdr>
                                <w:top w:val="none" w:sz="0" w:space="0" w:color="auto"/>
                                <w:left w:val="none" w:sz="0" w:space="0" w:color="auto"/>
                                <w:bottom w:val="none" w:sz="0" w:space="0" w:color="auto"/>
                                <w:right w:val="none" w:sz="0" w:space="0" w:color="auto"/>
                              </w:divBdr>
                              <w:divsChild>
                                <w:div w:id="912469796">
                                  <w:marLeft w:val="480"/>
                                  <w:marRight w:val="0"/>
                                  <w:marTop w:val="0"/>
                                  <w:marBottom w:val="240"/>
                                  <w:divBdr>
                                    <w:top w:val="none" w:sz="0" w:space="0" w:color="auto"/>
                                    <w:left w:val="none" w:sz="0" w:space="0" w:color="auto"/>
                                    <w:bottom w:val="none" w:sz="0" w:space="0" w:color="auto"/>
                                    <w:right w:val="none" w:sz="0" w:space="0" w:color="auto"/>
                                  </w:divBdr>
                                </w:div>
                              </w:divsChild>
                            </w:div>
                            <w:div w:id="379134792">
                              <w:marLeft w:val="0"/>
                              <w:marRight w:val="0"/>
                              <w:marTop w:val="210"/>
                              <w:marBottom w:val="210"/>
                              <w:divBdr>
                                <w:top w:val="none" w:sz="0" w:space="0" w:color="auto"/>
                                <w:left w:val="none" w:sz="0" w:space="0" w:color="auto"/>
                                <w:bottom w:val="none" w:sz="0" w:space="0" w:color="auto"/>
                                <w:right w:val="none" w:sz="0" w:space="0" w:color="auto"/>
                              </w:divBdr>
                              <w:divsChild>
                                <w:div w:id="1916434898">
                                  <w:marLeft w:val="480"/>
                                  <w:marRight w:val="0"/>
                                  <w:marTop w:val="0"/>
                                  <w:marBottom w:val="240"/>
                                  <w:divBdr>
                                    <w:top w:val="none" w:sz="0" w:space="0" w:color="auto"/>
                                    <w:left w:val="none" w:sz="0" w:space="0" w:color="auto"/>
                                    <w:bottom w:val="none" w:sz="0" w:space="0" w:color="auto"/>
                                    <w:right w:val="none" w:sz="0" w:space="0" w:color="auto"/>
                                  </w:divBdr>
                                </w:div>
                              </w:divsChild>
                            </w:div>
                            <w:div w:id="1255627958">
                              <w:marLeft w:val="0"/>
                              <w:marRight w:val="0"/>
                              <w:marTop w:val="210"/>
                              <w:marBottom w:val="210"/>
                              <w:divBdr>
                                <w:top w:val="none" w:sz="0" w:space="0" w:color="auto"/>
                                <w:left w:val="none" w:sz="0" w:space="0" w:color="auto"/>
                                <w:bottom w:val="none" w:sz="0" w:space="0" w:color="auto"/>
                                <w:right w:val="none" w:sz="0" w:space="0" w:color="auto"/>
                              </w:divBdr>
                              <w:divsChild>
                                <w:div w:id="435515699">
                                  <w:marLeft w:val="480"/>
                                  <w:marRight w:val="0"/>
                                  <w:marTop w:val="0"/>
                                  <w:marBottom w:val="240"/>
                                  <w:divBdr>
                                    <w:top w:val="none" w:sz="0" w:space="0" w:color="auto"/>
                                    <w:left w:val="none" w:sz="0" w:space="0" w:color="auto"/>
                                    <w:bottom w:val="none" w:sz="0" w:space="0" w:color="auto"/>
                                    <w:right w:val="none" w:sz="0" w:space="0" w:color="auto"/>
                                  </w:divBdr>
                                </w:div>
                              </w:divsChild>
                            </w:div>
                            <w:div w:id="1560743063">
                              <w:marLeft w:val="0"/>
                              <w:marRight w:val="0"/>
                              <w:marTop w:val="210"/>
                              <w:marBottom w:val="210"/>
                              <w:divBdr>
                                <w:top w:val="none" w:sz="0" w:space="0" w:color="auto"/>
                                <w:left w:val="none" w:sz="0" w:space="0" w:color="auto"/>
                                <w:bottom w:val="none" w:sz="0" w:space="0" w:color="auto"/>
                                <w:right w:val="none" w:sz="0" w:space="0" w:color="auto"/>
                              </w:divBdr>
                              <w:divsChild>
                                <w:div w:id="1472362203">
                                  <w:marLeft w:val="480"/>
                                  <w:marRight w:val="0"/>
                                  <w:marTop w:val="0"/>
                                  <w:marBottom w:val="240"/>
                                  <w:divBdr>
                                    <w:top w:val="none" w:sz="0" w:space="0" w:color="auto"/>
                                    <w:left w:val="none" w:sz="0" w:space="0" w:color="auto"/>
                                    <w:bottom w:val="none" w:sz="0" w:space="0" w:color="auto"/>
                                    <w:right w:val="none" w:sz="0" w:space="0" w:color="auto"/>
                                  </w:divBdr>
                                </w:div>
                              </w:divsChild>
                            </w:div>
                            <w:div w:id="1652369853">
                              <w:marLeft w:val="0"/>
                              <w:marRight w:val="0"/>
                              <w:marTop w:val="210"/>
                              <w:marBottom w:val="210"/>
                              <w:divBdr>
                                <w:top w:val="none" w:sz="0" w:space="0" w:color="auto"/>
                                <w:left w:val="none" w:sz="0" w:space="0" w:color="auto"/>
                                <w:bottom w:val="none" w:sz="0" w:space="0" w:color="auto"/>
                                <w:right w:val="none" w:sz="0" w:space="0" w:color="auto"/>
                              </w:divBdr>
                              <w:divsChild>
                                <w:div w:id="2008173009">
                                  <w:marLeft w:val="480"/>
                                  <w:marRight w:val="0"/>
                                  <w:marTop w:val="0"/>
                                  <w:marBottom w:val="240"/>
                                  <w:divBdr>
                                    <w:top w:val="none" w:sz="0" w:space="0" w:color="auto"/>
                                    <w:left w:val="none" w:sz="0" w:space="0" w:color="auto"/>
                                    <w:bottom w:val="none" w:sz="0" w:space="0" w:color="auto"/>
                                    <w:right w:val="none" w:sz="0" w:space="0" w:color="auto"/>
                                  </w:divBdr>
                                </w:div>
                              </w:divsChild>
                            </w:div>
                            <w:div w:id="1002784655">
                              <w:marLeft w:val="0"/>
                              <w:marRight w:val="0"/>
                              <w:marTop w:val="210"/>
                              <w:marBottom w:val="0"/>
                              <w:divBdr>
                                <w:top w:val="none" w:sz="0" w:space="0" w:color="auto"/>
                                <w:left w:val="none" w:sz="0" w:space="0" w:color="auto"/>
                                <w:bottom w:val="none" w:sz="0" w:space="0" w:color="auto"/>
                                <w:right w:val="none" w:sz="0" w:space="0" w:color="auto"/>
                              </w:divBdr>
                              <w:divsChild>
                                <w:div w:id="1795247921">
                                  <w:marLeft w:val="480"/>
                                  <w:marRight w:val="0"/>
                                  <w:marTop w:val="0"/>
                                  <w:marBottom w:val="240"/>
                                  <w:divBdr>
                                    <w:top w:val="none" w:sz="0" w:space="0" w:color="auto"/>
                                    <w:left w:val="none" w:sz="0" w:space="0" w:color="auto"/>
                                    <w:bottom w:val="none" w:sz="0" w:space="0" w:color="auto"/>
                                    <w:right w:val="none" w:sz="0" w:space="0" w:color="auto"/>
                                  </w:divBdr>
                                  <w:divsChild>
                                    <w:div w:id="49501473">
                                      <w:marLeft w:val="0"/>
                                      <w:marRight w:val="0"/>
                                      <w:marTop w:val="0"/>
                                      <w:marBottom w:val="0"/>
                                      <w:divBdr>
                                        <w:top w:val="none" w:sz="0" w:space="0" w:color="auto"/>
                                        <w:left w:val="none" w:sz="0" w:space="0" w:color="auto"/>
                                        <w:bottom w:val="none" w:sz="0" w:space="0" w:color="auto"/>
                                        <w:right w:val="none" w:sz="0" w:space="0" w:color="auto"/>
                                      </w:divBdr>
                                      <w:divsChild>
                                        <w:div w:id="2046834315">
                                          <w:marLeft w:val="0"/>
                                          <w:marRight w:val="0"/>
                                          <w:marTop w:val="210"/>
                                          <w:marBottom w:val="210"/>
                                          <w:divBdr>
                                            <w:top w:val="none" w:sz="0" w:space="0" w:color="auto"/>
                                            <w:left w:val="none" w:sz="0" w:space="0" w:color="auto"/>
                                            <w:bottom w:val="none" w:sz="0" w:space="0" w:color="auto"/>
                                            <w:right w:val="none" w:sz="0" w:space="0" w:color="auto"/>
                                          </w:divBdr>
                                          <w:divsChild>
                                            <w:div w:id="1295796746">
                                              <w:marLeft w:val="480"/>
                                              <w:marRight w:val="0"/>
                                              <w:marTop w:val="0"/>
                                              <w:marBottom w:val="240"/>
                                              <w:divBdr>
                                                <w:top w:val="none" w:sz="0" w:space="0" w:color="auto"/>
                                                <w:left w:val="none" w:sz="0" w:space="0" w:color="auto"/>
                                                <w:bottom w:val="none" w:sz="0" w:space="0" w:color="auto"/>
                                                <w:right w:val="none" w:sz="0" w:space="0" w:color="auto"/>
                                              </w:divBdr>
                                            </w:div>
                                          </w:divsChild>
                                        </w:div>
                                        <w:div w:id="50078142">
                                          <w:marLeft w:val="0"/>
                                          <w:marRight w:val="0"/>
                                          <w:marTop w:val="210"/>
                                          <w:marBottom w:val="0"/>
                                          <w:divBdr>
                                            <w:top w:val="none" w:sz="0" w:space="0" w:color="auto"/>
                                            <w:left w:val="none" w:sz="0" w:space="0" w:color="auto"/>
                                            <w:bottom w:val="none" w:sz="0" w:space="0" w:color="auto"/>
                                            <w:right w:val="none" w:sz="0" w:space="0" w:color="auto"/>
                                          </w:divBdr>
                                          <w:divsChild>
                                            <w:div w:id="10835611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556588">
                  <w:marLeft w:val="0"/>
                  <w:marRight w:val="0"/>
                  <w:marTop w:val="210"/>
                  <w:marBottom w:val="210"/>
                  <w:divBdr>
                    <w:top w:val="none" w:sz="0" w:space="0" w:color="auto"/>
                    <w:left w:val="none" w:sz="0" w:space="0" w:color="auto"/>
                    <w:bottom w:val="none" w:sz="0" w:space="0" w:color="auto"/>
                    <w:right w:val="none" w:sz="0" w:space="0" w:color="auto"/>
                  </w:divBdr>
                  <w:divsChild>
                    <w:div w:id="815995802">
                      <w:marLeft w:val="480"/>
                      <w:marRight w:val="0"/>
                      <w:marTop w:val="0"/>
                      <w:marBottom w:val="240"/>
                      <w:divBdr>
                        <w:top w:val="none" w:sz="0" w:space="0" w:color="auto"/>
                        <w:left w:val="none" w:sz="0" w:space="0" w:color="auto"/>
                        <w:bottom w:val="none" w:sz="0" w:space="0" w:color="auto"/>
                        <w:right w:val="none" w:sz="0" w:space="0" w:color="auto"/>
                      </w:divBdr>
                    </w:div>
                  </w:divsChild>
                </w:div>
                <w:div w:id="989862940">
                  <w:marLeft w:val="0"/>
                  <w:marRight w:val="0"/>
                  <w:marTop w:val="210"/>
                  <w:marBottom w:val="0"/>
                  <w:divBdr>
                    <w:top w:val="none" w:sz="0" w:space="0" w:color="auto"/>
                    <w:left w:val="none" w:sz="0" w:space="0" w:color="auto"/>
                    <w:bottom w:val="none" w:sz="0" w:space="0" w:color="auto"/>
                    <w:right w:val="none" w:sz="0" w:space="0" w:color="auto"/>
                  </w:divBdr>
                  <w:divsChild>
                    <w:div w:id="47140475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320351280">
          <w:marLeft w:val="0"/>
          <w:marRight w:val="0"/>
          <w:marTop w:val="480"/>
          <w:marBottom w:val="60"/>
          <w:divBdr>
            <w:top w:val="none" w:sz="0" w:space="0" w:color="auto"/>
            <w:left w:val="none" w:sz="0" w:space="0" w:color="auto"/>
            <w:bottom w:val="none" w:sz="0" w:space="0" w:color="auto"/>
            <w:right w:val="none" w:sz="0" w:space="0" w:color="auto"/>
          </w:divBdr>
        </w:div>
        <w:div w:id="1313026335">
          <w:marLeft w:val="0"/>
          <w:marRight w:val="0"/>
          <w:marTop w:val="0"/>
          <w:marBottom w:val="0"/>
          <w:divBdr>
            <w:top w:val="none" w:sz="0" w:space="0" w:color="auto"/>
            <w:left w:val="none" w:sz="0" w:space="0" w:color="auto"/>
            <w:bottom w:val="none" w:sz="0" w:space="0" w:color="auto"/>
            <w:right w:val="none" w:sz="0" w:space="0" w:color="auto"/>
          </w:divBdr>
          <w:divsChild>
            <w:div w:id="1536114204">
              <w:marLeft w:val="0"/>
              <w:marRight w:val="0"/>
              <w:marTop w:val="0"/>
              <w:marBottom w:val="0"/>
              <w:divBdr>
                <w:top w:val="none" w:sz="0" w:space="0" w:color="auto"/>
                <w:left w:val="none" w:sz="0" w:space="0" w:color="auto"/>
                <w:bottom w:val="none" w:sz="0" w:space="0" w:color="auto"/>
                <w:right w:val="none" w:sz="0" w:space="0" w:color="auto"/>
              </w:divBdr>
              <w:divsChild>
                <w:div w:id="454637056">
                  <w:marLeft w:val="0"/>
                  <w:marRight w:val="0"/>
                  <w:marTop w:val="0"/>
                  <w:marBottom w:val="210"/>
                  <w:divBdr>
                    <w:top w:val="none" w:sz="0" w:space="0" w:color="auto"/>
                    <w:left w:val="none" w:sz="0" w:space="0" w:color="auto"/>
                    <w:bottom w:val="none" w:sz="0" w:space="0" w:color="auto"/>
                    <w:right w:val="none" w:sz="0" w:space="0" w:color="auto"/>
                  </w:divBdr>
                  <w:divsChild>
                    <w:div w:id="1507163642">
                      <w:marLeft w:val="480"/>
                      <w:marRight w:val="0"/>
                      <w:marTop w:val="0"/>
                      <w:marBottom w:val="240"/>
                      <w:divBdr>
                        <w:top w:val="none" w:sz="0" w:space="0" w:color="auto"/>
                        <w:left w:val="none" w:sz="0" w:space="0" w:color="auto"/>
                        <w:bottom w:val="none" w:sz="0" w:space="0" w:color="auto"/>
                        <w:right w:val="none" w:sz="0" w:space="0" w:color="auto"/>
                      </w:divBdr>
                      <w:divsChild>
                        <w:div w:id="720980673">
                          <w:marLeft w:val="0"/>
                          <w:marRight w:val="0"/>
                          <w:marTop w:val="0"/>
                          <w:marBottom w:val="0"/>
                          <w:divBdr>
                            <w:top w:val="none" w:sz="0" w:space="0" w:color="auto"/>
                            <w:left w:val="none" w:sz="0" w:space="0" w:color="auto"/>
                            <w:bottom w:val="none" w:sz="0" w:space="0" w:color="auto"/>
                            <w:right w:val="none" w:sz="0" w:space="0" w:color="auto"/>
                          </w:divBdr>
                          <w:divsChild>
                            <w:div w:id="494346205">
                              <w:marLeft w:val="0"/>
                              <w:marRight w:val="0"/>
                              <w:marTop w:val="210"/>
                              <w:marBottom w:val="210"/>
                              <w:divBdr>
                                <w:top w:val="none" w:sz="0" w:space="0" w:color="auto"/>
                                <w:left w:val="none" w:sz="0" w:space="0" w:color="auto"/>
                                <w:bottom w:val="none" w:sz="0" w:space="0" w:color="auto"/>
                                <w:right w:val="none" w:sz="0" w:space="0" w:color="auto"/>
                              </w:divBdr>
                              <w:divsChild>
                                <w:div w:id="896359701">
                                  <w:marLeft w:val="480"/>
                                  <w:marRight w:val="0"/>
                                  <w:marTop w:val="0"/>
                                  <w:marBottom w:val="240"/>
                                  <w:divBdr>
                                    <w:top w:val="none" w:sz="0" w:space="0" w:color="auto"/>
                                    <w:left w:val="none" w:sz="0" w:space="0" w:color="auto"/>
                                    <w:bottom w:val="none" w:sz="0" w:space="0" w:color="auto"/>
                                    <w:right w:val="none" w:sz="0" w:space="0" w:color="auto"/>
                                  </w:divBdr>
                                </w:div>
                              </w:divsChild>
                            </w:div>
                            <w:div w:id="1085302467">
                              <w:marLeft w:val="0"/>
                              <w:marRight w:val="0"/>
                              <w:marTop w:val="210"/>
                              <w:marBottom w:val="210"/>
                              <w:divBdr>
                                <w:top w:val="none" w:sz="0" w:space="0" w:color="auto"/>
                                <w:left w:val="none" w:sz="0" w:space="0" w:color="auto"/>
                                <w:bottom w:val="none" w:sz="0" w:space="0" w:color="auto"/>
                                <w:right w:val="none" w:sz="0" w:space="0" w:color="auto"/>
                              </w:divBdr>
                              <w:divsChild>
                                <w:div w:id="1977450119">
                                  <w:marLeft w:val="480"/>
                                  <w:marRight w:val="0"/>
                                  <w:marTop w:val="0"/>
                                  <w:marBottom w:val="240"/>
                                  <w:divBdr>
                                    <w:top w:val="none" w:sz="0" w:space="0" w:color="auto"/>
                                    <w:left w:val="none" w:sz="0" w:space="0" w:color="auto"/>
                                    <w:bottom w:val="none" w:sz="0" w:space="0" w:color="auto"/>
                                    <w:right w:val="none" w:sz="0" w:space="0" w:color="auto"/>
                                  </w:divBdr>
                                  <w:divsChild>
                                    <w:div w:id="1267540350">
                                      <w:marLeft w:val="0"/>
                                      <w:marRight w:val="0"/>
                                      <w:marTop w:val="240"/>
                                      <w:marBottom w:val="0"/>
                                      <w:divBdr>
                                        <w:top w:val="none" w:sz="0" w:space="0" w:color="auto"/>
                                        <w:left w:val="none" w:sz="0" w:space="0" w:color="auto"/>
                                        <w:bottom w:val="none" w:sz="0" w:space="0" w:color="auto"/>
                                        <w:right w:val="none" w:sz="0" w:space="0" w:color="auto"/>
                                      </w:divBdr>
                                      <w:divsChild>
                                        <w:div w:id="1738938060">
                                          <w:marLeft w:val="0"/>
                                          <w:marRight w:val="0"/>
                                          <w:marTop w:val="0"/>
                                          <w:marBottom w:val="0"/>
                                          <w:divBdr>
                                            <w:top w:val="none" w:sz="0" w:space="0" w:color="auto"/>
                                            <w:left w:val="none" w:sz="0" w:space="0" w:color="auto"/>
                                            <w:bottom w:val="none" w:sz="0" w:space="0" w:color="auto"/>
                                            <w:right w:val="none" w:sz="0" w:space="0" w:color="auto"/>
                                          </w:divBdr>
                                        </w:div>
                                        <w:div w:id="598372977">
                                          <w:marLeft w:val="0"/>
                                          <w:marRight w:val="0"/>
                                          <w:marTop w:val="0"/>
                                          <w:marBottom w:val="0"/>
                                          <w:divBdr>
                                            <w:top w:val="none" w:sz="0" w:space="0" w:color="auto"/>
                                            <w:left w:val="none" w:sz="0" w:space="0" w:color="auto"/>
                                            <w:bottom w:val="none" w:sz="0" w:space="0" w:color="auto"/>
                                            <w:right w:val="none" w:sz="0" w:space="0" w:color="auto"/>
                                          </w:divBdr>
                                        </w:div>
                                        <w:div w:id="2147122230">
                                          <w:marLeft w:val="0"/>
                                          <w:marRight w:val="0"/>
                                          <w:marTop w:val="0"/>
                                          <w:marBottom w:val="0"/>
                                          <w:divBdr>
                                            <w:top w:val="none" w:sz="0" w:space="0" w:color="auto"/>
                                            <w:left w:val="none" w:sz="0" w:space="0" w:color="auto"/>
                                            <w:bottom w:val="none" w:sz="0" w:space="0" w:color="auto"/>
                                            <w:right w:val="none" w:sz="0" w:space="0" w:color="auto"/>
                                          </w:divBdr>
                                        </w:div>
                                        <w:div w:id="1294477808">
                                          <w:marLeft w:val="0"/>
                                          <w:marRight w:val="0"/>
                                          <w:marTop w:val="0"/>
                                          <w:marBottom w:val="0"/>
                                          <w:divBdr>
                                            <w:top w:val="none" w:sz="0" w:space="0" w:color="auto"/>
                                            <w:left w:val="none" w:sz="0" w:space="0" w:color="auto"/>
                                            <w:bottom w:val="none" w:sz="0" w:space="0" w:color="auto"/>
                                            <w:right w:val="none" w:sz="0" w:space="0" w:color="auto"/>
                                          </w:divBdr>
                                        </w:div>
                                        <w:div w:id="1901136613">
                                          <w:marLeft w:val="0"/>
                                          <w:marRight w:val="0"/>
                                          <w:marTop w:val="0"/>
                                          <w:marBottom w:val="0"/>
                                          <w:divBdr>
                                            <w:top w:val="none" w:sz="0" w:space="0" w:color="auto"/>
                                            <w:left w:val="none" w:sz="0" w:space="0" w:color="auto"/>
                                            <w:bottom w:val="none" w:sz="0" w:space="0" w:color="auto"/>
                                            <w:right w:val="none" w:sz="0" w:space="0" w:color="auto"/>
                                          </w:divBdr>
                                        </w:div>
                                        <w:div w:id="2060469957">
                                          <w:marLeft w:val="0"/>
                                          <w:marRight w:val="0"/>
                                          <w:marTop w:val="0"/>
                                          <w:marBottom w:val="0"/>
                                          <w:divBdr>
                                            <w:top w:val="none" w:sz="0" w:space="0" w:color="auto"/>
                                            <w:left w:val="none" w:sz="0" w:space="0" w:color="auto"/>
                                            <w:bottom w:val="none" w:sz="0" w:space="0" w:color="auto"/>
                                            <w:right w:val="none" w:sz="0" w:space="0" w:color="auto"/>
                                          </w:divBdr>
                                        </w:div>
                                        <w:div w:id="494227804">
                                          <w:marLeft w:val="0"/>
                                          <w:marRight w:val="0"/>
                                          <w:marTop w:val="0"/>
                                          <w:marBottom w:val="0"/>
                                          <w:divBdr>
                                            <w:top w:val="none" w:sz="0" w:space="0" w:color="auto"/>
                                            <w:left w:val="none" w:sz="0" w:space="0" w:color="auto"/>
                                            <w:bottom w:val="none" w:sz="0" w:space="0" w:color="auto"/>
                                            <w:right w:val="none" w:sz="0" w:space="0" w:color="auto"/>
                                          </w:divBdr>
                                        </w:div>
                                        <w:div w:id="1624732947">
                                          <w:marLeft w:val="0"/>
                                          <w:marRight w:val="0"/>
                                          <w:marTop w:val="0"/>
                                          <w:marBottom w:val="0"/>
                                          <w:divBdr>
                                            <w:top w:val="none" w:sz="0" w:space="0" w:color="auto"/>
                                            <w:left w:val="none" w:sz="0" w:space="0" w:color="auto"/>
                                            <w:bottom w:val="none" w:sz="0" w:space="0" w:color="auto"/>
                                            <w:right w:val="none" w:sz="0" w:space="0" w:color="auto"/>
                                          </w:divBdr>
                                        </w:div>
                                        <w:div w:id="349767095">
                                          <w:marLeft w:val="0"/>
                                          <w:marRight w:val="0"/>
                                          <w:marTop w:val="0"/>
                                          <w:marBottom w:val="0"/>
                                          <w:divBdr>
                                            <w:top w:val="none" w:sz="0" w:space="0" w:color="auto"/>
                                            <w:left w:val="none" w:sz="0" w:space="0" w:color="auto"/>
                                            <w:bottom w:val="none" w:sz="0" w:space="0" w:color="auto"/>
                                            <w:right w:val="none" w:sz="0" w:space="0" w:color="auto"/>
                                          </w:divBdr>
                                        </w:div>
                                        <w:div w:id="1060060960">
                                          <w:marLeft w:val="0"/>
                                          <w:marRight w:val="0"/>
                                          <w:marTop w:val="0"/>
                                          <w:marBottom w:val="0"/>
                                          <w:divBdr>
                                            <w:top w:val="none" w:sz="0" w:space="0" w:color="auto"/>
                                            <w:left w:val="none" w:sz="0" w:space="0" w:color="auto"/>
                                            <w:bottom w:val="none" w:sz="0" w:space="0" w:color="auto"/>
                                            <w:right w:val="none" w:sz="0" w:space="0" w:color="auto"/>
                                          </w:divBdr>
                                        </w:div>
                                        <w:div w:id="1423915031">
                                          <w:marLeft w:val="0"/>
                                          <w:marRight w:val="0"/>
                                          <w:marTop w:val="0"/>
                                          <w:marBottom w:val="0"/>
                                          <w:divBdr>
                                            <w:top w:val="none" w:sz="0" w:space="0" w:color="auto"/>
                                            <w:left w:val="none" w:sz="0" w:space="0" w:color="auto"/>
                                            <w:bottom w:val="none" w:sz="0" w:space="0" w:color="auto"/>
                                            <w:right w:val="none" w:sz="0" w:space="0" w:color="auto"/>
                                          </w:divBdr>
                                        </w:div>
                                        <w:div w:id="1517505063">
                                          <w:marLeft w:val="0"/>
                                          <w:marRight w:val="0"/>
                                          <w:marTop w:val="0"/>
                                          <w:marBottom w:val="0"/>
                                          <w:divBdr>
                                            <w:top w:val="none" w:sz="0" w:space="0" w:color="auto"/>
                                            <w:left w:val="none" w:sz="0" w:space="0" w:color="auto"/>
                                            <w:bottom w:val="none" w:sz="0" w:space="0" w:color="auto"/>
                                            <w:right w:val="none" w:sz="0" w:space="0" w:color="auto"/>
                                          </w:divBdr>
                                        </w:div>
                                        <w:div w:id="1246765509">
                                          <w:marLeft w:val="0"/>
                                          <w:marRight w:val="0"/>
                                          <w:marTop w:val="0"/>
                                          <w:marBottom w:val="0"/>
                                          <w:divBdr>
                                            <w:top w:val="none" w:sz="0" w:space="0" w:color="auto"/>
                                            <w:left w:val="none" w:sz="0" w:space="0" w:color="auto"/>
                                            <w:bottom w:val="none" w:sz="0" w:space="0" w:color="auto"/>
                                            <w:right w:val="none" w:sz="0" w:space="0" w:color="auto"/>
                                          </w:divBdr>
                                        </w:div>
                                        <w:div w:id="614405565">
                                          <w:marLeft w:val="0"/>
                                          <w:marRight w:val="0"/>
                                          <w:marTop w:val="0"/>
                                          <w:marBottom w:val="0"/>
                                          <w:divBdr>
                                            <w:top w:val="none" w:sz="0" w:space="0" w:color="auto"/>
                                            <w:left w:val="none" w:sz="0" w:space="0" w:color="auto"/>
                                            <w:bottom w:val="none" w:sz="0" w:space="0" w:color="auto"/>
                                            <w:right w:val="none" w:sz="0" w:space="0" w:color="auto"/>
                                          </w:divBdr>
                                        </w:div>
                                        <w:div w:id="1864443515">
                                          <w:marLeft w:val="0"/>
                                          <w:marRight w:val="0"/>
                                          <w:marTop w:val="0"/>
                                          <w:marBottom w:val="0"/>
                                          <w:divBdr>
                                            <w:top w:val="none" w:sz="0" w:space="0" w:color="auto"/>
                                            <w:left w:val="none" w:sz="0" w:space="0" w:color="auto"/>
                                            <w:bottom w:val="none" w:sz="0" w:space="0" w:color="auto"/>
                                            <w:right w:val="none" w:sz="0" w:space="0" w:color="auto"/>
                                          </w:divBdr>
                                        </w:div>
                                        <w:div w:id="1465998406">
                                          <w:marLeft w:val="0"/>
                                          <w:marRight w:val="0"/>
                                          <w:marTop w:val="0"/>
                                          <w:marBottom w:val="0"/>
                                          <w:divBdr>
                                            <w:top w:val="none" w:sz="0" w:space="0" w:color="auto"/>
                                            <w:left w:val="none" w:sz="0" w:space="0" w:color="auto"/>
                                            <w:bottom w:val="none" w:sz="0" w:space="0" w:color="auto"/>
                                            <w:right w:val="none" w:sz="0" w:space="0" w:color="auto"/>
                                          </w:divBdr>
                                        </w:div>
                                        <w:div w:id="2141796984">
                                          <w:marLeft w:val="0"/>
                                          <w:marRight w:val="0"/>
                                          <w:marTop w:val="0"/>
                                          <w:marBottom w:val="0"/>
                                          <w:divBdr>
                                            <w:top w:val="none" w:sz="0" w:space="0" w:color="auto"/>
                                            <w:left w:val="none" w:sz="0" w:space="0" w:color="auto"/>
                                            <w:bottom w:val="none" w:sz="0" w:space="0" w:color="auto"/>
                                            <w:right w:val="none" w:sz="0" w:space="0" w:color="auto"/>
                                          </w:divBdr>
                                        </w:div>
                                        <w:div w:id="614531095">
                                          <w:marLeft w:val="0"/>
                                          <w:marRight w:val="0"/>
                                          <w:marTop w:val="0"/>
                                          <w:marBottom w:val="0"/>
                                          <w:divBdr>
                                            <w:top w:val="none" w:sz="0" w:space="0" w:color="auto"/>
                                            <w:left w:val="none" w:sz="0" w:space="0" w:color="auto"/>
                                            <w:bottom w:val="none" w:sz="0" w:space="0" w:color="auto"/>
                                            <w:right w:val="none" w:sz="0" w:space="0" w:color="auto"/>
                                          </w:divBdr>
                                        </w:div>
                                        <w:div w:id="65149576">
                                          <w:marLeft w:val="0"/>
                                          <w:marRight w:val="0"/>
                                          <w:marTop w:val="0"/>
                                          <w:marBottom w:val="0"/>
                                          <w:divBdr>
                                            <w:top w:val="none" w:sz="0" w:space="0" w:color="auto"/>
                                            <w:left w:val="none" w:sz="0" w:space="0" w:color="auto"/>
                                            <w:bottom w:val="none" w:sz="0" w:space="0" w:color="auto"/>
                                            <w:right w:val="none" w:sz="0" w:space="0" w:color="auto"/>
                                          </w:divBdr>
                                        </w:div>
                                        <w:div w:id="1771046379">
                                          <w:marLeft w:val="0"/>
                                          <w:marRight w:val="0"/>
                                          <w:marTop w:val="0"/>
                                          <w:marBottom w:val="0"/>
                                          <w:divBdr>
                                            <w:top w:val="none" w:sz="0" w:space="0" w:color="auto"/>
                                            <w:left w:val="none" w:sz="0" w:space="0" w:color="auto"/>
                                            <w:bottom w:val="none" w:sz="0" w:space="0" w:color="auto"/>
                                            <w:right w:val="none" w:sz="0" w:space="0" w:color="auto"/>
                                          </w:divBdr>
                                        </w:div>
                                        <w:div w:id="288127479">
                                          <w:marLeft w:val="0"/>
                                          <w:marRight w:val="0"/>
                                          <w:marTop w:val="0"/>
                                          <w:marBottom w:val="0"/>
                                          <w:divBdr>
                                            <w:top w:val="none" w:sz="0" w:space="0" w:color="auto"/>
                                            <w:left w:val="none" w:sz="0" w:space="0" w:color="auto"/>
                                            <w:bottom w:val="none" w:sz="0" w:space="0" w:color="auto"/>
                                            <w:right w:val="none" w:sz="0" w:space="0" w:color="auto"/>
                                          </w:divBdr>
                                        </w:div>
                                        <w:div w:id="683476121">
                                          <w:marLeft w:val="0"/>
                                          <w:marRight w:val="0"/>
                                          <w:marTop w:val="0"/>
                                          <w:marBottom w:val="0"/>
                                          <w:divBdr>
                                            <w:top w:val="none" w:sz="0" w:space="0" w:color="auto"/>
                                            <w:left w:val="none" w:sz="0" w:space="0" w:color="auto"/>
                                            <w:bottom w:val="none" w:sz="0" w:space="0" w:color="auto"/>
                                            <w:right w:val="none" w:sz="0" w:space="0" w:color="auto"/>
                                          </w:divBdr>
                                        </w:div>
                                        <w:div w:id="2077122021">
                                          <w:marLeft w:val="0"/>
                                          <w:marRight w:val="0"/>
                                          <w:marTop w:val="0"/>
                                          <w:marBottom w:val="0"/>
                                          <w:divBdr>
                                            <w:top w:val="none" w:sz="0" w:space="0" w:color="auto"/>
                                            <w:left w:val="none" w:sz="0" w:space="0" w:color="auto"/>
                                            <w:bottom w:val="none" w:sz="0" w:space="0" w:color="auto"/>
                                            <w:right w:val="none" w:sz="0" w:space="0" w:color="auto"/>
                                          </w:divBdr>
                                        </w:div>
                                        <w:div w:id="1063136558">
                                          <w:marLeft w:val="0"/>
                                          <w:marRight w:val="0"/>
                                          <w:marTop w:val="0"/>
                                          <w:marBottom w:val="0"/>
                                          <w:divBdr>
                                            <w:top w:val="none" w:sz="0" w:space="0" w:color="auto"/>
                                            <w:left w:val="none" w:sz="0" w:space="0" w:color="auto"/>
                                            <w:bottom w:val="none" w:sz="0" w:space="0" w:color="auto"/>
                                            <w:right w:val="none" w:sz="0" w:space="0" w:color="auto"/>
                                          </w:divBdr>
                                        </w:div>
                                        <w:div w:id="114107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00948">
                              <w:marLeft w:val="0"/>
                              <w:marRight w:val="0"/>
                              <w:marTop w:val="210"/>
                              <w:marBottom w:val="210"/>
                              <w:divBdr>
                                <w:top w:val="none" w:sz="0" w:space="0" w:color="auto"/>
                                <w:left w:val="none" w:sz="0" w:space="0" w:color="auto"/>
                                <w:bottom w:val="none" w:sz="0" w:space="0" w:color="auto"/>
                                <w:right w:val="none" w:sz="0" w:space="0" w:color="auto"/>
                              </w:divBdr>
                              <w:divsChild>
                                <w:div w:id="1976643502">
                                  <w:marLeft w:val="480"/>
                                  <w:marRight w:val="0"/>
                                  <w:marTop w:val="0"/>
                                  <w:marBottom w:val="240"/>
                                  <w:divBdr>
                                    <w:top w:val="none" w:sz="0" w:space="0" w:color="auto"/>
                                    <w:left w:val="none" w:sz="0" w:space="0" w:color="auto"/>
                                    <w:bottom w:val="none" w:sz="0" w:space="0" w:color="auto"/>
                                    <w:right w:val="none" w:sz="0" w:space="0" w:color="auto"/>
                                  </w:divBdr>
                                </w:div>
                              </w:divsChild>
                            </w:div>
                            <w:div w:id="1081950565">
                              <w:marLeft w:val="0"/>
                              <w:marRight w:val="0"/>
                              <w:marTop w:val="210"/>
                              <w:marBottom w:val="210"/>
                              <w:divBdr>
                                <w:top w:val="none" w:sz="0" w:space="0" w:color="auto"/>
                                <w:left w:val="none" w:sz="0" w:space="0" w:color="auto"/>
                                <w:bottom w:val="none" w:sz="0" w:space="0" w:color="auto"/>
                                <w:right w:val="none" w:sz="0" w:space="0" w:color="auto"/>
                              </w:divBdr>
                              <w:divsChild>
                                <w:div w:id="2034917634">
                                  <w:marLeft w:val="480"/>
                                  <w:marRight w:val="0"/>
                                  <w:marTop w:val="0"/>
                                  <w:marBottom w:val="240"/>
                                  <w:divBdr>
                                    <w:top w:val="none" w:sz="0" w:space="0" w:color="auto"/>
                                    <w:left w:val="none" w:sz="0" w:space="0" w:color="auto"/>
                                    <w:bottom w:val="none" w:sz="0" w:space="0" w:color="auto"/>
                                    <w:right w:val="none" w:sz="0" w:space="0" w:color="auto"/>
                                  </w:divBdr>
                                </w:div>
                              </w:divsChild>
                            </w:div>
                            <w:div w:id="1137990874">
                              <w:marLeft w:val="0"/>
                              <w:marRight w:val="0"/>
                              <w:marTop w:val="210"/>
                              <w:marBottom w:val="0"/>
                              <w:divBdr>
                                <w:top w:val="none" w:sz="0" w:space="0" w:color="auto"/>
                                <w:left w:val="none" w:sz="0" w:space="0" w:color="auto"/>
                                <w:bottom w:val="none" w:sz="0" w:space="0" w:color="auto"/>
                                <w:right w:val="none" w:sz="0" w:space="0" w:color="auto"/>
                              </w:divBdr>
                              <w:divsChild>
                                <w:div w:id="565068716">
                                  <w:marLeft w:val="480"/>
                                  <w:marRight w:val="0"/>
                                  <w:marTop w:val="0"/>
                                  <w:marBottom w:val="240"/>
                                  <w:divBdr>
                                    <w:top w:val="none" w:sz="0" w:space="0" w:color="auto"/>
                                    <w:left w:val="none" w:sz="0" w:space="0" w:color="auto"/>
                                    <w:bottom w:val="none" w:sz="0" w:space="0" w:color="auto"/>
                                    <w:right w:val="none" w:sz="0" w:space="0" w:color="auto"/>
                                  </w:divBdr>
                                  <w:divsChild>
                                    <w:div w:id="2029794919">
                                      <w:marLeft w:val="0"/>
                                      <w:marRight w:val="0"/>
                                      <w:marTop w:val="0"/>
                                      <w:marBottom w:val="0"/>
                                      <w:divBdr>
                                        <w:top w:val="none" w:sz="0" w:space="0" w:color="auto"/>
                                        <w:left w:val="none" w:sz="0" w:space="0" w:color="auto"/>
                                        <w:bottom w:val="none" w:sz="0" w:space="0" w:color="auto"/>
                                        <w:right w:val="none" w:sz="0" w:space="0" w:color="auto"/>
                                      </w:divBdr>
                                      <w:divsChild>
                                        <w:div w:id="997422574">
                                          <w:marLeft w:val="0"/>
                                          <w:marRight w:val="0"/>
                                          <w:marTop w:val="210"/>
                                          <w:marBottom w:val="210"/>
                                          <w:divBdr>
                                            <w:top w:val="none" w:sz="0" w:space="0" w:color="auto"/>
                                            <w:left w:val="none" w:sz="0" w:space="0" w:color="auto"/>
                                            <w:bottom w:val="none" w:sz="0" w:space="0" w:color="auto"/>
                                            <w:right w:val="none" w:sz="0" w:space="0" w:color="auto"/>
                                          </w:divBdr>
                                          <w:divsChild>
                                            <w:div w:id="1825119456">
                                              <w:marLeft w:val="480"/>
                                              <w:marRight w:val="0"/>
                                              <w:marTop w:val="0"/>
                                              <w:marBottom w:val="240"/>
                                              <w:divBdr>
                                                <w:top w:val="none" w:sz="0" w:space="0" w:color="auto"/>
                                                <w:left w:val="none" w:sz="0" w:space="0" w:color="auto"/>
                                                <w:bottom w:val="none" w:sz="0" w:space="0" w:color="auto"/>
                                                <w:right w:val="none" w:sz="0" w:space="0" w:color="auto"/>
                                              </w:divBdr>
                                            </w:div>
                                          </w:divsChild>
                                        </w:div>
                                        <w:div w:id="1495298029">
                                          <w:marLeft w:val="0"/>
                                          <w:marRight w:val="0"/>
                                          <w:marTop w:val="210"/>
                                          <w:marBottom w:val="210"/>
                                          <w:divBdr>
                                            <w:top w:val="none" w:sz="0" w:space="0" w:color="auto"/>
                                            <w:left w:val="none" w:sz="0" w:space="0" w:color="auto"/>
                                            <w:bottom w:val="none" w:sz="0" w:space="0" w:color="auto"/>
                                            <w:right w:val="none" w:sz="0" w:space="0" w:color="auto"/>
                                          </w:divBdr>
                                          <w:divsChild>
                                            <w:div w:id="1428770283">
                                              <w:marLeft w:val="480"/>
                                              <w:marRight w:val="0"/>
                                              <w:marTop w:val="0"/>
                                              <w:marBottom w:val="240"/>
                                              <w:divBdr>
                                                <w:top w:val="none" w:sz="0" w:space="0" w:color="auto"/>
                                                <w:left w:val="none" w:sz="0" w:space="0" w:color="auto"/>
                                                <w:bottom w:val="none" w:sz="0" w:space="0" w:color="auto"/>
                                                <w:right w:val="none" w:sz="0" w:space="0" w:color="auto"/>
                                              </w:divBdr>
                                            </w:div>
                                          </w:divsChild>
                                        </w:div>
                                        <w:div w:id="1541554353">
                                          <w:marLeft w:val="0"/>
                                          <w:marRight w:val="0"/>
                                          <w:marTop w:val="210"/>
                                          <w:marBottom w:val="210"/>
                                          <w:divBdr>
                                            <w:top w:val="none" w:sz="0" w:space="0" w:color="auto"/>
                                            <w:left w:val="none" w:sz="0" w:space="0" w:color="auto"/>
                                            <w:bottom w:val="none" w:sz="0" w:space="0" w:color="auto"/>
                                            <w:right w:val="none" w:sz="0" w:space="0" w:color="auto"/>
                                          </w:divBdr>
                                          <w:divsChild>
                                            <w:div w:id="311717688">
                                              <w:marLeft w:val="480"/>
                                              <w:marRight w:val="0"/>
                                              <w:marTop w:val="0"/>
                                              <w:marBottom w:val="240"/>
                                              <w:divBdr>
                                                <w:top w:val="none" w:sz="0" w:space="0" w:color="auto"/>
                                                <w:left w:val="none" w:sz="0" w:space="0" w:color="auto"/>
                                                <w:bottom w:val="none" w:sz="0" w:space="0" w:color="auto"/>
                                                <w:right w:val="none" w:sz="0" w:space="0" w:color="auto"/>
                                              </w:divBdr>
                                            </w:div>
                                          </w:divsChild>
                                        </w:div>
                                        <w:div w:id="1843423819">
                                          <w:marLeft w:val="0"/>
                                          <w:marRight w:val="0"/>
                                          <w:marTop w:val="210"/>
                                          <w:marBottom w:val="0"/>
                                          <w:divBdr>
                                            <w:top w:val="none" w:sz="0" w:space="0" w:color="auto"/>
                                            <w:left w:val="none" w:sz="0" w:space="0" w:color="auto"/>
                                            <w:bottom w:val="none" w:sz="0" w:space="0" w:color="auto"/>
                                            <w:right w:val="none" w:sz="0" w:space="0" w:color="auto"/>
                                          </w:divBdr>
                                          <w:divsChild>
                                            <w:div w:id="179544517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9439354">
                  <w:marLeft w:val="0"/>
                  <w:marRight w:val="0"/>
                  <w:marTop w:val="210"/>
                  <w:marBottom w:val="210"/>
                  <w:divBdr>
                    <w:top w:val="none" w:sz="0" w:space="0" w:color="auto"/>
                    <w:left w:val="none" w:sz="0" w:space="0" w:color="auto"/>
                    <w:bottom w:val="none" w:sz="0" w:space="0" w:color="auto"/>
                    <w:right w:val="none" w:sz="0" w:space="0" w:color="auto"/>
                  </w:divBdr>
                  <w:divsChild>
                    <w:div w:id="682316630">
                      <w:marLeft w:val="480"/>
                      <w:marRight w:val="0"/>
                      <w:marTop w:val="0"/>
                      <w:marBottom w:val="240"/>
                      <w:divBdr>
                        <w:top w:val="none" w:sz="0" w:space="0" w:color="auto"/>
                        <w:left w:val="none" w:sz="0" w:space="0" w:color="auto"/>
                        <w:bottom w:val="none" w:sz="0" w:space="0" w:color="auto"/>
                        <w:right w:val="none" w:sz="0" w:space="0" w:color="auto"/>
                      </w:divBdr>
                    </w:div>
                  </w:divsChild>
                </w:div>
                <w:div w:id="1863130550">
                  <w:marLeft w:val="0"/>
                  <w:marRight w:val="0"/>
                  <w:marTop w:val="210"/>
                  <w:marBottom w:val="0"/>
                  <w:divBdr>
                    <w:top w:val="none" w:sz="0" w:space="0" w:color="auto"/>
                    <w:left w:val="none" w:sz="0" w:space="0" w:color="auto"/>
                    <w:bottom w:val="none" w:sz="0" w:space="0" w:color="auto"/>
                    <w:right w:val="none" w:sz="0" w:space="0" w:color="auto"/>
                  </w:divBdr>
                  <w:divsChild>
                    <w:div w:id="1285576599">
                      <w:marLeft w:val="480"/>
                      <w:marRight w:val="0"/>
                      <w:marTop w:val="0"/>
                      <w:marBottom w:val="240"/>
                      <w:divBdr>
                        <w:top w:val="none" w:sz="0" w:space="0" w:color="auto"/>
                        <w:left w:val="none" w:sz="0" w:space="0" w:color="auto"/>
                        <w:bottom w:val="none" w:sz="0" w:space="0" w:color="auto"/>
                        <w:right w:val="none" w:sz="0" w:space="0" w:color="auto"/>
                      </w:divBdr>
                      <w:divsChild>
                        <w:div w:id="1494446644">
                          <w:marLeft w:val="0"/>
                          <w:marRight w:val="0"/>
                          <w:marTop w:val="0"/>
                          <w:marBottom w:val="0"/>
                          <w:divBdr>
                            <w:top w:val="none" w:sz="0" w:space="0" w:color="auto"/>
                            <w:left w:val="none" w:sz="0" w:space="0" w:color="auto"/>
                            <w:bottom w:val="none" w:sz="0" w:space="0" w:color="auto"/>
                            <w:right w:val="none" w:sz="0" w:space="0" w:color="auto"/>
                          </w:divBdr>
                          <w:divsChild>
                            <w:div w:id="1314794026">
                              <w:marLeft w:val="0"/>
                              <w:marRight w:val="0"/>
                              <w:marTop w:val="210"/>
                              <w:marBottom w:val="210"/>
                              <w:divBdr>
                                <w:top w:val="none" w:sz="0" w:space="0" w:color="auto"/>
                                <w:left w:val="none" w:sz="0" w:space="0" w:color="auto"/>
                                <w:bottom w:val="none" w:sz="0" w:space="0" w:color="auto"/>
                                <w:right w:val="none" w:sz="0" w:space="0" w:color="auto"/>
                              </w:divBdr>
                              <w:divsChild>
                                <w:div w:id="451751848">
                                  <w:marLeft w:val="480"/>
                                  <w:marRight w:val="0"/>
                                  <w:marTop w:val="0"/>
                                  <w:marBottom w:val="240"/>
                                  <w:divBdr>
                                    <w:top w:val="none" w:sz="0" w:space="0" w:color="auto"/>
                                    <w:left w:val="none" w:sz="0" w:space="0" w:color="auto"/>
                                    <w:bottom w:val="none" w:sz="0" w:space="0" w:color="auto"/>
                                    <w:right w:val="none" w:sz="0" w:space="0" w:color="auto"/>
                                  </w:divBdr>
                                </w:div>
                              </w:divsChild>
                            </w:div>
                            <w:div w:id="128868207">
                              <w:marLeft w:val="0"/>
                              <w:marRight w:val="0"/>
                              <w:marTop w:val="210"/>
                              <w:marBottom w:val="0"/>
                              <w:divBdr>
                                <w:top w:val="none" w:sz="0" w:space="0" w:color="auto"/>
                                <w:left w:val="none" w:sz="0" w:space="0" w:color="auto"/>
                                <w:bottom w:val="none" w:sz="0" w:space="0" w:color="auto"/>
                                <w:right w:val="none" w:sz="0" w:space="0" w:color="auto"/>
                              </w:divBdr>
                              <w:divsChild>
                                <w:div w:id="37350403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467633">
          <w:marLeft w:val="0"/>
          <w:marRight w:val="0"/>
          <w:marTop w:val="480"/>
          <w:marBottom w:val="60"/>
          <w:divBdr>
            <w:top w:val="none" w:sz="0" w:space="0" w:color="auto"/>
            <w:left w:val="none" w:sz="0" w:space="0" w:color="auto"/>
            <w:bottom w:val="none" w:sz="0" w:space="0" w:color="auto"/>
            <w:right w:val="none" w:sz="0" w:space="0" w:color="auto"/>
          </w:divBdr>
        </w:div>
        <w:div w:id="841626965">
          <w:marLeft w:val="0"/>
          <w:marRight w:val="0"/>
          <w:marTop w:val="0"/>
          <w:marBottom w:val="0"/>
          <w:divBdr>
            <w:top w:val="none" w:sz="0" w:space="0" w:color="auto"/>
            <w:left w:val="none" w:sz="0" w:space="0" w:color="auto"/>
            <w:bottom w:val="none" w:sz="0" w:space="0" w:color="auto"/>
            <w:right w:val="none" w:sz="0" w:space="0" w:color="auto"/>
          </w:divBdr>
          <w:divsChild>
            <w:div w:id="899747432">
              <w:marLeft w:val="0"/>
              <w:marRight w:val="0"/>
              <w:marTop w:val="0"/>
              <w:marBottom w:val="0"/>
              <w:divBdr>
                <w:top w:val="none" w:sz="0" w:space="0" w:color="auto"/>
                <w:left w:val="none" w:sz="0" w:space="0" w:color="auto"/>
                <w:bottom w:val="none" w:sz="0" w:space="0" w:color="auto"/>
                <w:right w:val="none" w:sz="0" w:space="0" w:color="auto"/>
              </w:divBdr>
              <w:divsChild>
                <w:div w:id="170802808">
                  <w:marLeft w:val="0"/>
                  <w:marRight w:val="0"/>
                  <w:marTop w:val="0"/>
                  <w:marBottom w:val="210"/>
                  <w:divBdr>
                    <w:top w:val="none" w:sz="0" w:space="0" w:color="auto"/>
                    <w:left w:val="none" w:sz="0" w:space="0" w:color="auto"/>
                    <w:bottom w:val="none" w:sz="0" w:space="0" w:color="auto"/>
                    <w:right w:val="none" w:sz="0" w:space="0" w:color="auto"/>
                  </w:divBdr>
                  <w:divsChild>
                    <w:div w:id="760374469">
                      <w:marLeft w:val="480"/>
                      <w:marRight w:val="0"/>
                      <w:marTop w:val="0"/>
                      <w:marBottom w:val="240"/>
                      <w:divBdr>
                        <w:top w:val="none" w:sz="0" w:space="0" w:color="auto"/>
                        <w:left w:val="none" w:sz="0" w:space="0" w:color="auto"/>
                        <w:bottom w:val="none" w:sz="0" w:space="0" w:color="auto"/>
                        <w:right w:val="none" w:sz="0" w:space="0" w:color="auto"/>
                      </w:divBdr>
                      <w:divsChild>
                        <w:div w:id="938220263">
                          <w:marLeft w:val="0"/>
                          <w:marRight w:val="0"/>
                          <w:marTop w:val="0"/>
                          <w:marBottom w:val="0"/>
                          <w:divBdr>
                            <w:top w:val="none" w:sz="0" w:space="0" w:color="auto"/>
                            <w:left w:val="none" w:sz="0" w:space="0" w:color="auto"/>
                            <w:bottom w:val="none" w:sz="0" w:space="0" w:color="auto"/>
                            <w:right w:val="none" w:sz="0" w:space="0" w:color="auto"/>
                          </w:divBdr>
                          <w:divsChild>
                            <w:div w:id="427312580">
                              <w:marLeft w:val="0"/>
                              <w:marRight w:val="0"/>
                              <w:marTop w:val="210"/>
                              <w:marBottom w:val="210"/>
                              <w:divBdr>
                                <w:top w:val="none" w:sz="0" w:space="0" w:color="auto"/>
                                <w:left w:val="none" w:sz="0" w:space="0" w:color="auto"/>
                                <w:bottom w:val="none" w:sz="0" w:space="0" w:color="auto"/>
                                <w:right w:val="none" w:sz="0" w:space="0" w:color="auto"/>
                              </w:divBdr>
                              <w:divsChild>
                                <w:div w:id="1816334344">
                                  <w:marLeft w:val="480"/>
                                  <w:marRight w:val="0"/>
                                  <w:marTop w:val="0"/>
                                  <w:marBottom w:val="240"/>
                                  <w:divBdr>
                                    <w:top w:val="none" w:sz="0" w:space="0" w:color="auto"/>
                                    <w:left w:val="none" w:sz="0" w:space="0" w:color="auto"/>
                                    <w:bottom w:val="none" w:sz="0" w:space="0" w:color="auto"/>
                                    <w:right w:val="none" w:sz="0" w:space="0" w:color="auto"/>
                                  </w:divBdr>
                                </w:div>
                              </w:divsChild>
                            </w:div>
                            <w:div w:id="1241333123">
                              <w:marLeft w:val="0"/>
                              <w:marRight w:val="0"/>
                              <w:marTop w:val="210"/>
                              <w:marBottom w:val="210"/>
                              <w:divBdr>
                                <w:top w:val="none" w:sz="0" w:space="0" w:color="auto"/>
                                <w:left w:val="none" w:sz="0" w:space="0" w:color="auto"/>
                                <w:bottom w:val="none" w:sz="0" w:space="0" w:color="auto"/>
                                <w:right w:val="none" w:sz="0" w:space="0" w:color="auto"/>
                              </w:divBdr>
                              <w:divsChild>
                                <w:div w:id="418063121">
                                  <w:marLeft w:val="480"/>
                                  <w:marRight w:val="0"/>
                                  <w:marTop w:val="0"/>
                                  <w:marBottom w:val="240"/>
                                  <w:divBdr>
                                    <w:top w:val="none" w:sz="0" w:space="0" w:color="auto"/>
                                    <w:left w:val="none" w:sz="0" w:space="0" w:color="auto"/>
                                    <w:bottom w:val="none" w:sz="0" w:space="0" w:color="auto"/>
                                    <w:right w:val="none" w:sz="0" w:space="0" w:color="auto"/>
                                  </w:divBdr>
                                </w:div>
                              </w:divsChild>
                            </w:div>
                            <w:div w:id="1820074431">
                              <w:marLeft w:val="0"/>
                              <w:marRight w:val="0"/>
                              <w:marTop w:val="210"/>
                              <w:marBottom w:val="210"/>
                              <w:divBdr>
                                <w:top w:val="none" w:sz="0" w:space="0" w:color="auto"/>
                                <w:left w:val="none" w:sz="0" w:space="0" w:color="auto"/>
                                <w:bottom w:val="none" w:sz="0" w:space="0" w:color="auto"/>
                                <w:right w:val="none" w:sz="0" w:space="0" w:color="auto"/>
                              </w:divBdr>
                              <w:divsChild>
                                <w:div w:id="1657109035">
                                  <w:marLeft w:val="480"/>
                                  <w:marRight w:val="0"/>
                                  <w:marTop w:val="0"/>
                                  <w:marBottom w:val="240"/>
                                  <w:divBdr>
                                    <w:top w:val="none" w:sz="0" w:space="0" w:color="auto"/>
                                    <w:left w:val="none" w:sz="0" w:space="0" w:color="auto"/>
                                    <w:bottom w:val="none" w:sz="0" w:space="0" w:color="auto"/>
                                    <w:right w:val="none" w:sz="0" w:space="0" w:color="auto"/>
                                  </w:divBdr>
                                </w:div>
                              </w:divsChild>
                            </w:div>
                            <w:div w:id="135075846">
                              <w:marLeft w:val="0"/>
                              <w:marRight w:val="0"/>
                              <w:marTop w:val="210"/>
                              <w:marBottom w:val="0"/>
                              <w:divBdr>
                                <w:top w:val="none" w:sz="0" w:space="0" w:color="auto"/>
                                <w:left w:val="none" w:sz="0" w:space="0" w:color="auto"/>
                                <w:bottom w:val="none" w:sz="0" w:space="0" w:color="auto"/>
                                <w:right w:val="none" w:sz="0" w:space="0" w:color="auto"/>
                              </w:divBdr>
                              <w:divsChild>
                                <w:div w:id="1771659274">
                                  <w:marLeft w:val="480"/>
                                  <w:marRight w:val="0"/>
                                  <w:marTop w:val="0"/>
                                  <w:marBottom w:val="240"/>
                                  <w:divBdr>
                                    <w:top w:val="none" w:sz="0" w:space="0" w:color="auto"/>
                                    <w:left w:val="none" w:sz="0" w:space="0" w:color="auto"/>
                                    <w:bottom w:val="none" w:sz="0" w:space="0" w:color="auto"/>
                                    <w:right w:val="none" w:sz="0" w:space="0" w:color="auto"/>
                                  </w:divBdr>
                                  <w:divsChild>
                                    <w:div w:id="82066210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093163132">
                  <w:marLeft w:val="0"/>
                  <w:marRight w:val="0"/>
                  <w:marTop w:val="210"/>
                  <w:marBottom w:val="0"/>
                  <w:divBdr>
                    <w:top w:val="none" w:sz="0" w:space="0" w:color="auto"/>
                    <w:left w:val="none" w:sz="0" w:space="0" w:color="auto"/>
                    <w:bottom w:val="none" w:sz="0" w:space="0" w:color="auto"/>
                    <w:right w:val="none" w:sz="0" w:space="0" w:color="auto"/>
                  </w:divBdr>
                  <w:divsChild>
                    <w:div w:id="74328212">
                      <w:marLeft w:val="480"/>
                      <w:marRight w:val="0"/>
                      <w:marTop w:val="0"/>
                      <w:marBottom w:val="240"/>
                      <w:divBdr>
                        <w:top w:val="none" w:sz="0" w:space="0" w:color="auto"/>
                        <w:left w:val="none" w:sz="0" w:space="0" w:color="auto"/>
                        <w:bottom w:val="none" w:sz="0" w:space="0" w:color="auto"/>
                        <w:right w:val="none" w:sz="0" w:space="0" w:color="auto"/>
                      </w:divBdr>
                      <w:divsChild>
                        <w:div w:id="1360661908">
                          <w:marLeft w:val="0"/>
                          <w:marRight w:val="0"/>
                          <w:marTop w:val="0"/>
                          <w:marBottom w:val="0"/>
                          <w:divBdr>
                            <w:top w:val="none" w:sz="0" w:space="0" w:color="auto"/>
                            <w:left w:val="none" w:sz="0" w:space="0" w:color="auto"/>
                            <w:bottom w:val="none" w:sz="0" w:space="0" w:color="auto"/>
                            <w:right w:val="none" w:sz="0" w:space="0" w:color="auto"/>
                          </w:divBdr>
                          <w:divsChild>
                            <w:div w:id="1436899015">
                              <w:marLeft w:val="0"/>
                              <w:marRight w:val="0"/>
                              <w:marTop w:val="210"/>
                              <w:marBottom w:val="210"/>
                              <w:divBdr>
                                <w:top w:val="none" w:sz="0" w:space="0" w:color="auto"/>
                                <w:left w:val="none" w:sz="0" w:space="0" w:color="auto"/>
                                <w:bottom w:val="none" w:sz="0" w:space="0" w:color="auto"/>
                                <w:right w:val="none" w:sz="0" w:space="0" w:color="auto"/>
                              </w:divBdr>
                              <w:divsChild>
                                <w:div w:id="691107797">
                                  <w:marLeft w:val="480"/>
                                  <w:marRight w:val="0"/>
                                  <w:marTop w:val="0"/>
                                  <w:marBottom w:val="240"/>
                                  <w:divBdr>
                                    <w:top w:val="none" w:sz="0" w:space="0" w:color="auto"/>
                                    <w:left w:val="none" w:sz="0" w:space="0" w:color="auto"/>
                                    <w:bottom w:val="none" w:sz="0" w:space="0" w:color="auto"/>
                                    <w:right w:val="none" w:sz="0" w:space="0" w:color="auto"/>
                                  </w:divBdr>
                                </w:div>
                              </w:divsChild>
                            </w:div>
                            <w:div w:id="1490364047">
                              <w:marLeft w:val="0"/>
                              <w:marRight w:val="0"/>
                              <w:marTop w:val="210"/>
                              <w:marBottom w:val="210"/>
                              <w:divBdr>
                                <w:top w:val="none" w:sz="0" w:space="0" w:color="auto"/>
                                <w:left w:val="none" w:sz="0" w:space="0" w:color="auto"/>
                                <w:bottom w:val="none" w:sz="0" w:space="0" w:color="auto"/>
                                <w:right w:val="none" w:sz="0" w:space="0" w:color="auto"/>
                              </w:divBdr>
                              <w:divsChild>
                                <w:div w:id="799493448">
                                  <w:marLeft w:val="480"/>
                                  <w:marRight w:val="0"/>
                                  <w:marTop w:val="0"/>
                                  <w:marBottom w:val="240"/>
                                  <w:divBdr>
                                    <w:top w:val="none" w:sz="0" w:space="0" w:color="auto"/>
                                    <w:left w:val="none" w:sz="0" w:space="0" w:color="auto"/>
                                    <w:bottom w:val="none" w:sz="0" w:space="0" w:color="auto"/>
                                    <w:right w:val="none" w:sz="0" w:space="0" w:color="auto"/>
                                  </w:divBdr>
                                </w:div>
                              </w:divsChild>
                            </w:div>
                            <w:div w:id="2029794234">
                              <w:marLeft w:val="0"/>
                              <w:marRight w:val="0"/>
                              <w:marTop w:val="210"/>
                              <w:marBottom w:val="210"/>
                              <w:divBdr>
                                <w:top w:val="none" w:sz="0" w:space="0" w:color="auto"/>
                                <w:left w:val="none" w:sz="0" w:space="0" w:color="auto"/>
                                <w:bottom w:val="none" w:sz="0" w:space="0" w:color="auto"/>
                                <w:right w:val="none" w:sz="0" w:space="0" w:color="auto"/>
                              </w:divBdr>
                              <w:divsChild>
                                <w:div w:id="1235626280">
                                  <w:marLeft w:val="480"/>
                                  <w:marRight w:val="0"/>
                                  <w:marTop w:val="0"/>
                                  <w:marBottom w:val="240"/>
                                  <w:divBdr>
                                    <w:top w:val="none" w:sz="0" w:space="0" w:color="auto"/>
                                    <w:left w:val="none" w:sz="0" w:space="0" w:color="auto"/>
                                    <w:bottom w:val="none" w:sz="0" w:space="0" w:color="auto"/>
                                    <w:right w:val="none" w:sz="0" w:space="0" w:color="auto"/>
                                  </w:divBdr>
                                </w:div>
                              </w:divsChild>
                            </w:div>
                            <w:div w:id="273439227">
                              <w:marLeft w:val="0"/>
                              <w:marRight w:val="0"/>
                              <w:marTop w:val="210"/>
                              <w:marBottom w:val="210"/>
                              <w:divBdr>
                                <w:top w:val="none" w:sz="0" w:space="0" w:color="auto"/>
                                <w:left w:val="none" w:sz="0" w:space="0" w:color="auto"/>
                                <w:bottom w:val="none" w:sz="0" w:space="0" w:color="auto"/>
                                <w:right w:val="none" w:sz="0" w:space="0" w:color="auto"/>
                              </w:divBdr>
                              <w:divsChild>
                                <w:div w:id="1910075120">
                                  <w:marLeft w:val="480"/>
                                  <w:marRight w:val="0"/>
                                  <w:marTop w:val="0"/>
                                  <w:marBottom w:val="240"/>
                                  <w:divBdr>
                                    <w:top w:val="none" w:sz="0" w:space="0" w:color="auto"/>
                                    <w:left w:val="none" w:sz="0" w:space="0" w:color="auto"/>
                                    <w:bottom w:val="none" w:sz="0" w:space="0" w:color="auto"/>
                                    <w:right w:val="none" w:sz="0" w:space="0" w:color="auto"/>
                                  </w:divBdr>
                                </w:div>
                              </w:divsChild>
                            </w:div>
                            <w:div w:id="48849625">
                              <w:marLeft w:val="0"/>
                              <w:marRight w:val="0"/>
                              <w:marTop w:val="210"/>
                              <w:marBottom w:val="0"/>
                              <w:divBdr>
                                <w:top w:val="none" w:sz="0" w:space="0" w:color="auto"/>
                                <w:left w:val="none" w:sz="0" w:space="0" w:color="auto"/>
                                <w:bottom w:val="none" w:sz="0" w:space="0" w:color="auto"/>
                                <w:right w:val="none" w:sz="0" w:space="0" w:color="auto"/>
                              </w:divBdr>
                              <w:divsChild>
                                <w:div w:id="14189717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26414">
          <w:marLeft w:val="0"/>
          <w:marRight w:val="0"/>
          <w:marTop w:val="480"/>
          <w:marBottom w:val="60"/>
          <w:divBdr>
            <w:top w:val="none" w:sz="0" w:space="0" w:color="auto"/>
            <w:left w:val="none" w:sz="0" w:space="0" w:color="auto"/>
            <w:bottom w:val="none" w:sz="0" w:space="0" w:color="auto"/>
            <w:right w:val="none" w:sz="0" w:space="0" w:color="auto"/>
          </w:divBdr>
        </w:div>
        <w:div w:id="1689672060">
          <w:marLeft w:val="0"/>
          <w:marRight w:val="0"/>
          <w:marTop w:val="0"/>
          <w:marBottom w:val="0"/>
          <w:divBdr>
            <w:top w:val="none" w:sz="0" w:space="0" w:color="auto"/>
            <w:left w:val="none" w:sz="0" w:space="0" w:color="auto"/>
            <w:bottom w:val="none" w:sz="0" w:space="0" w:color="auto"/>
            <w:right w:val="none" w:sz="0" w:space="0" w:color="auto"/>
          </w:divBdr>
        </w:div>
        <w:div w:id="265238228">
          <w:marLeft w:val="0"/>
          <w:marRight w:val="0"/>
          <w:marTop w:val="480"/>
          <w:marBottom w:val="60"/>
          <w:divBdr>
            <w:top w:val="none" w:sz="0" w:space="0" w:color="auto"/>
            <w:left w:val="none" w:sz="0" w:space="0" w:color="auto"/>
            <w:bottom w:val="none" w:sz="0" w:space="0" w:color="auto"/>
            <w:right w:val="none" w:sz="0" w:space="0" w:color="auto"/>
          </w:divBdr>
        </w:div>
        <w:div w:id="2112552986">
          <w:marLeft w:val="0"/>
          <w:marRight w:val="0"/>
          <w:marTop w:val="0"/>
          <w:marBottom w:val="0"/>
          <w:divBdr>
            <w:top w:val="none" w:sz="0" w:space="0" w:color="auto"/>
            <w:left w:val="none" w:sz="0" w:space="0" w:color="auto"/>
            <w:bottom w:val="none" w:sz="0" w:space="0" w:color="auto"/>
            <w:right w:val="none" w:sz="0" w:space="0" w:color="auto"/>
          </w:divBdr>
          <w:divsChild>
            <w:div w:id="2007515850">
              <w:marLeft w:val="0"/>
              <w:marRight w:val="0"/>
              <w:marTop w:val="0"/>
              <w:marBottom w:val="210"/>
              <w:divBdr>
                <w:top w:val="none" w:sz="0" w:space="0" w:color="auto"/>
                <w:left w:val="none" w:sz="0" w:space="0" w:color="auto"/>
                <w:bottom w:val="none" w:sz="0" w:space="0" w:color="auto"/>
                <w:right w:val="none" w:sz="0" w:space="0" w:color="auto"/>
              </w:divBdr>
            </w:div>
            <w:div w:id="2000962451">
              <w:marLeft w:val="0"/>
              <w:marRight w:val="0"/>
              <w:marTop w:val="0"/>
              <w:marBottom w:val="0"/>
              <w:divBdr>
                <w:top w:val="none" w:sz="0" w:space="0" w:color="auto"/>
                <w:left w:val="none" w:sz="0" w:space="0" w:color="auto"/>
                <w:bottom w:val="none" w:sz="0" w:space="0" w:color="auto"/>
                <w:right w:val="none" w:sz="0" w:space="0" w:color="auto"/>
              </w:divBdr>
              <w:divsChild>
                <w:div w:id="54356995">
                  <w:marLeft w:val="0"/>
                  <w:marRight w:val="0"/>
                  <w:marTop w:val="210"/>
                  <w:marBottom w:val="210"/>
                  <w:divBdr>
                    <w:top w:val="none" w:sz="0" w:space="0" w:color="auto"/>
                    <w:left w:val="none" w:sz="0" w:space="0" w:color="auto"/>
                    <w:bottom w:val="none" w:sz="0" w:space="0" w:color="auto"/>
                    <w:right w:val="none" w:sz="0" w:space="0" w:color="auto"/>
                  </w:divBdr>
                  <w:divsChild>
                    <w:div w:id="1745569563">
                      <w:marLeft w:val="480"/>
                      <w:marRight w:val="0"/>
                      <w:marTop w:val="0"/>
                      <w:marBottom w:val="240"/>
                      <w:divBdr>
                        <w:top w:val="none" w:sz="0" w:space="0" w:color="auto"/>
                        <w:left w:val="none" w:sz="0" w:space="0" w:color="auto"/>
                        <w:bottom w:val="none" w:sz="0" w:space="0" w:color="auto"/>
                        <w:right w:val="none" w:sz="0" w:space="0" w:color="auto"/>
                      </w:divBdr>
                    </w:div>
                  </w:divsChild>
                </w:div>
                <w:div w:id="409161759">
                  <w:marLeft w:val="0"/>
                  <w:marRight w:val="0"/>
                  <w:marTop w:val="210"/>
                  <w:marBottom w:val="210"/>
                  <w:divBdr>
                    <w:top w:val="none" w:sz="0" w:space="0" w:color="auto"/>
                    <w:left w:val="none" w:sz="0" w:space="0" w:color="auto"/>
                    <w:bottom w:val="none" w:sz="0" w:space="0" w:color="auto"/>
                    <w:right w:val="none" w:sz="0" w:space="0" w:color="auto"/>
                  </w:divBdr>
                  <w:divsChild>
                    <w:div w:id="1519812571">
                      <w:marLeft w:val="480"/>
                      <w:marRight w:val="0"/>
                      <w:marTop w:val="0"/>
                      <w:marBottom w:val="240"/>
                      <w:divBdr>
                        <w:top w:val="none" w:sz="0" w:space="0" w:color="auto"/>
                        <w:left w:val="none" w:sz="0" w:space="0" w:color="auto"/>
                        <w:bottom w:val="none" w:sz="0" w:space="0" w:color="auto"/>
                        <w:right w:val="none" w:sz="0" w:space="0" w:color="auto"/>
                      </w:divBdr>
                    </w:div>
                  </w:divsChild>
                </w:div>
                <w:div w:id="1155221749">
                  <w:marLeft w:val="0"/>
                  <w:marRight w:val="0"/>
                  <w:marTop w:val="210"/>
                  <w:marBottom w:val="210"/>
                  <w:divBdr>
                    <w:top w:val="none" w:sz="0" w:space="0" w:color="auto"/>
                    <w:left w:val="none" w:sz="0" w:space="0" w:color="auto"/>
                    <w:bottom w:val="none" w:sz="0" w:space="0" w:color="auto"/>
                    <w:right w:val="none" w:sz="0" w:space="0" w:color="auto"/>
                  </w:divBdr>
                  <w:divsChild>
                    <w:div w:id="1293947443">
                      <w:marLeft w:val="480"/>
                      <w:marRight w:val="0"/>
                      <w:marTop w:val="0"/>
                      <w:marBottom w:val="240"/>
                      <w:divBdr>
                        <w:top w:val="none" w:sz="0" w:space="0" w:color="auto"/>
                        <w:left w:val="none" w:sz="0" w:space="0" w:color="auto"/>
                        <w:bottom w:val="none" w:sz="0" w:space="0" w:color="auto"/>
                        <w:right w:val="none" w:sz="0" w:space="0" w:color="auto"/>
                      </w:divBdr>
                    </w:div>
                  </w:divsChild>
                </w:div>
                <w:div w:id="2041198195">
                  <w:marLeft w:val="0"/>
                  <w:marRight w:val="0"/>
                  <w:marTop w:val="210"/>
                  <w:marBottom w:val="210"/>
                  <w:divBdr>
                    <w:top w:val="none" w:sz="0" w:space="0" w:color="auto"/>
                    <w:left w:val="none" w:sz="0" w:space="0" w:color="auto"/>
                    <w:bottom w:val="none" w:sz="0" w:space="0" w:color="auto"/>
                    <w:right w:val="none" w:sz="0" w:space="0" w:color="auto"/>
                  </w:divBdr>
                  <w:divsChild>
                    <w:div w:id="158271181">
                      <w:marLeft w:val="480"/>
                      <w:marRight w:val="0"/>
                      <w:marTop w:val="0"/>
                      <w:marBottom w:val="240"/>
                      <w:divBdr>
                        <w:top w:val="none" w:sz="0" w:space="0" w:color="auto"/>
                        <w:left w:val="none" w:sz="0" w:space="0" w:color="auto"/>
                        <w:bottom w:val="none" w:sz="0" w:space="0" w:color="auto"/>
                        <w:right w:val="none" w:sz="0" w:space="0" w:color="auto"/>
                      </w:divBdr>
                    </w:div>
                  </w:divsChild>
                </w:div>
                <w:div w:id="273252158">
                  <w:marLeft w:val="0"/>
                  <w:marRight w:val="0"/>
                  <w:marTop w:val="210"/>
                  <w:marBottom w:val="210"/>
                  <w:divBdr>
                    <w:top w:val="none" w:sz="0" w:space="0" w:color="auto"/>
                    <w:left w:val="none" w:sz="0" w:space="0" w:color="auto"/>
                    <w:bottom w:val="none" w:sz="0" w:space="0" w:color="auto"/>
                    <w:right w:val="none" w:sz="0" w:space="0" w:color="auto"/>
                  </w:divBdr>
                  <w:divsChild>
                    <w:div w:id="1755392363">
                      <w:marLeft w:val="480"/>
                      <w:marRight w:val="0"/>
                      <w:marTop w:val="0"/>
                      <w:marBottom w:val="240"/>
                      <w:divBdr>
                        <w:top w:val="none" w:sz="0" w:space="0" w:color="auto"/>
                        <w:left w:val="none" w:sz="0" w:space="0" w:color="auto"/>
                        <w:bottom w:val="none" w:sz="0" w:space="0" w:color="auto"/>
                        <w:right w:val="none" w:sz="0" w:space="0" w:color="auto"/>
                      </w:divBdr>
                    </w:div>
                  </w:divsChild>
                </w:div>
                <w:div w:id="1859079758">
                  <w:marLeft w:val="0"/>
                  <w:marRight w:val="0"/>
                  <w:marTop w:val="210"/>
                  <w:marBottom w:val="210"/>
                  <w:divBdr>
                    <w:top w:val="none" w:sz="0" w:space="0" w:color="auto"/>
                    <w:left w:val="none" w:sz="0" w:space="0" w:color="auto"/>
                    <w:bottom w:val="none" w:sz="0" w:space="0" w:color="auto"/>
                    <w:right w:val="none" w:sz="0" w:space="0" w:color="auto"/>
                  </w:divBdr>
                  <w:divsChild>
                    <w:div w:id="309096772">
                      <w:marLeft w:val="480"/>
                      <w:marRight w:val="0"/>
                      <w:marTop w:val="0"/>
                      <w:marBottom w:val="240"/>
                      <w:divBdr>
                        <w:top w:val="none" w:sz="0" w:space="0" w:color="auto"/>
                        <w:left w:val="none" w:sz="0" w:space="0" w:color="auto"/>
                        <w:bottom w:val="none" w:sz="0" w:space="0" w:color="auto"/>
                        <w:right w:val="none" w:sz="0" w:space="0" w:color="auto"/>
                      </w:divBdr>
                    </w:div>
                  </w:divsChild>
                </w:div>
                <w:div w:id="1546522641">
                  <w:marLeft w:val="0"/>
                  <w:marRight w:val="0"/>
                  <w:marTop w:val="210"/>
                  <w:marBottom w:val="0"/>
                  <w:divBdr>
                    <w:top w:val="none" w:sz="0" w:space="0" w:color="auto"/>
                    <w:left w:val="none" w:sz="0" w:space="0" w:color="auto"/>
                    <w:bottom w:val="none" w:sz="0" w:space="0" w:color="auto"/>
                    <w:right w:val="none" w:sz="0" w:space="0" w:color="auto"/>
                  </w:divBdr>
                  <w:divsChild>
                    <w:div w:id="39728668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969313467">
          <w:marLeft w:val="0"/>
          <w:marRight w:val="0"/>
          <w:marTop w:val="480"/>
          <w:marBottom w:val="60"/>
          <w:divBdr>
            <w:top w:val="none" w:sz="0" w:space="0" w:color="auto"/>
            <w:left w:val="none" w:sz="0" w:space="0" w:color="auto"/>
            <w:bottom w:val="none" w:sz="0" w:space="0" w:color="auto"/>
            <w:right w:val="none" w:sz="0" w:space="0" w:color="auto"/>
          </w:divBdr>
        </w:div>
        <w:div w:id="1639267020">
          <w:marLeft w:val="0"/>
          <w:marRight w:val="0"/>
          <w:marTop w:val="0"/>
          <w:marBottom w:val="0"/>
          <w:divBdr>
            <w:top w:val="none" w:sz="0" w:space="0" w:color="auto"/>
            <w:left w:val="none" w:sz="0" w:space="0" w:color="auto"/>
            <w:bottom w:val="none" w:sz="0" w:space="0" w:color="auto"/>
            <w:right w:val="none" w:sz="0" w:space="0" w:color="auto"/>
          </w:divBdr>
        </w:div>
      </w:divsChild>
    </w:div>
    <w:div w:id="977303361">
      <w:bodyDiv w:val="1"/>
      <w:marLeft w:val="0"/>
      <w:marRight w:val="0"/>
      <w:marTop w:val="0"/>
      <w:marBottom w:val="0"/>
      <w:divBdr>
        <w:top w:val="none" w:sz="0" w:space="0" w:color="auto"/>
        <w:left w:val="none" w:sz="0" w:space="0" w:color="auto"/>
        <w:bottom w:val="none" w:sz="0" w:space="0" w:color="auto"/>
        <w:right w:val="none" w:sz="0" w:space="0" w:color="auto"/>
      </w:divBdr>
      <w:divsChild>
        <w:div w:id="55129885">
          <w:marLeft w:val="0"/>
          <w:marRight w:val="0"/>
          <w:marTop w:val="480"/>
          <w:marBottom w:val="60"/>
          <w:divBdr>
            <w:top w:val="none" w:sz="0" w:space="0" w:color="auto"/>
            <w:left w:val="none" w:sz="0" w:space="0" w:color="auto"/>
            <w:bottom w:val="none" w:sz="0" w:space="0" w:color="auto"/>
            <w:right w:val="none" w:sz="0" w:space="0" w:color="auto"/>
          </w:divBdr>
        </w:div>
        <w:div w:id="100955177">
          <w:marLeft w:val="0"/>
          <w:marRight w:val="0"/>
          <w:marTop w:val="0"/>
          <w:marBottom w:val="0"/>
          <w:divBdr>
            <w:top w:val="none" w:sz="0" w:space="0" w:color="auto"/>
            <w:left w:val="none" w:sz="0" w:space="0" w:color="auto"/>
            <w:bottom w:val="none" w:sz="0" w:space="0" w:color="auto"/>
            <w:right w:val="none" w:sz="0" w:space="0" w:color="auto"/>
          </w:divBdr>
          <w:divsChild>
            <w:div w:id="1933733142">
              <w:marLeft w:val="0"/>
              <w:marRight w:val="0"/>
              <w:marTop w:val="0"/>
              <w:marBottom w:val="210"/>
              <w:divBdr>
                <w:top w:val="none" w:sz="0" w:space="0" w:color="auto"/>
                <w:left w:val="none" w:sz="0" w:space="0" w:color="auto"/>
                <w:bottom w:val="none" w:sz="0" w:space="0" w:color="auto"/>
                <w:right w:val="none" w:sz="0" w:space="0" w:color="auto"/>
              </w:divBdr>
            </w:div>
            <w:div w:id="284895955">
              <w:marLeft w:val="0"/>
              <w:marRight w:val="0"/>
              <w:marTop w:val="240"/>
              <w:marBottom w:val="0"/>
              <w:divBdr>
                <w:top w:val="none" w:sz="0" w:space="0" w:color="auto"/>
                <w:left w:val="none" w:sz="0" w:space="0" w:color="auto"/>
                <w:bottom w:val="none" w:sz="0" w:space="0" w:color="auto"/>
                <w:right w:val="none" w:sz="0" w:space="0" w:color="auto"/>
              </w:divBdr>
              <w:divsChild>
                <w:div w:id="261379627">
                  <w:marLeft w:val="0"/>
                  <w:marRight w:val="0"/>
                  <w:marTop w:val="0"/>
                  <w:marBottom w:val="0"/>
                  <w:divBdr>
                    <w:top w:val="none" w:sz="0" w:space="0" w:color="auto"/>
                    <w:left w:val="none" w:sz="0" w:space="0" w:color="auto"/>
                    <w:bottom w:val="none" w:sz="0" w:space="0" w:color="auto"/>
                    <w:right w:val="none" w:sz="0" w:space="0" w:color="auto"/>
                  </w:divBdr>
                </w:div>
                <w:div w:id="1667317562">
                  <w:marLeft w:val="0"/>
                  <w:marRight w:val="0"/>
                  <w:marTop w:val="0"/>
                  <w:marBottom w:val="0"/>
                  <w:divBdr>
                    <w:top w:val="none" w:sz="0" w:space="0" w:color="auto"/>
                    <w:left w:val="none" w:sz="0" w:space="0" w:color="auto"/>
                    <w:bottom w:val="none" w:sz="0" w:space="0" w:color="auto"/>
                    <w:right w:val="none" w:sz="0" w:space="0" w:color="auto"/>
                  </w:divBdr>
                </w:div>
                <w:div w:id="597908220">
                  <w:marLeft w:val="0"/>
                  <w:marRight w:val="0"/>
                  <w:marTop w:val="0"/>
                  <w:marBottom w:val="0"/>
                  <w:divBdr>
                    <w:top w:val="none" w:sz="0" w:space="0" w:color="auto"/>
                    <w:left w:val="none" w:sz="0" w:space="0" w:color="auto"/>
                    <w:bottom w:val="none" w:sz="0" w:space="0" w:color="auto"/>
                    <w:right w:val="none" w:sz="0" w:space="0" w:color="auto"/>
                  </w:divBdr>
                </w:div>
                <w:div w:id="385884832">
                  <w:marLeft w:val="0"/>
                  <w:marRight w:val="0"/>
                  <w:marTop w:val="0"/>
                  <w:marBottom w:val="0"/>
                  <w:divBdr>
                    <w:top w:val="none" w:sz="0" w:space="0" w:color="auto"/>
                    <w:left w:val="none" w:sz="0" w:space="0" w:color="auto"/>
                    <w:bottom w:val="none" w:sz="0" w:space="0" w:color="auto"/>
                    <w:right w:val="none" w:sz="0" w:space="0" w:color="auto"/>
                  </w:divBdr>
                </w:div>
                <w:div w:id="1753307077">
                  <w:marLeft w:val="0"/>
                  <w:marRight w:val="0"/>
                  <w:marTop w:val="0"/>
                  <w:marBottom w:val="0"/>
                  <w:divBdr>
                    <w:top w:val="none" w:sz="0" w:space="0" w:color="auto"/>
                    <w:left w:val="none" w:sz="0" w:space="0" w:color="auto"/>
                    <w:bottom w:val="none" w:sz="0" w:space="0" w:color="auto"/>
                    <w:right w:val="none" w:sz="0" w:space="0" w:color="auto"/>
                  </w:divBdr>
                </w:div>
                <w:div w:id="1035350414">
                  <w:marLeft w:val="0"/>
                  <w:marRight w:val="0"/>
                  <w:marTop w:val="0"/>
                  <w:marBottom w:val="0"/>
                  <w:divBdr>
                    <w:top w:val="none" w:sz="0" w:space="0" w:color="auto"/>
                    <w:left w:val="none" w:sz="0" w:space="0" w:color="auto"/>
                    <w:bottom w:val="none" w:sz="0" w:space="0" w:color="auto"/>
                    <w:right w:val="none" w:sz="0" w:space="0" w:color="auto"/>
                  </w:divBdr>
                </w:div>
                <w:div w:id="1013066969">
                  <w:marLeft w:val="0"/>
                  <w:marRight w:val="0"/>
                  <w:marTop w:val="0"/>
                  <w:marBottom w:val="0"/>
                  <w:divBdr>
                    <w:top w:val="none" w:sz="0" w:space="0" w:color="auto"/>
                    <w:left w:val="none" w:sz="0" w:space="0" w:color="auto"/>
                    <w:bottom w:val="none" w:sz="0" w:space="0" w:color="auto"/>
                    <w:right w:val="none" w:sz="0" w:space="0" w:color="auto"/>
                  </w:divBdr>
                </w:div>
                <w:div w:id="510608798">
                  <w:marLeft w:val="0"/>
                  <w:marRight w:val="0"/>
                  <w:marTop w:val="0"/>
                  <w:marBottom w:val="0"/>
                  <w:divBdr>
                    <w:top w:val="none" w:sz="0" w:space="0" w:color="auto"/>
                    <w:left w:val="none" w:sz="0" w:space="0" w:color="auto"/>
                    <w:bottom w:val="none" w:sz="0" w:space="0" w:color="auto"/>
                    <w:right w:val="none" w:sz="0" w:space="0" w:color="auto"/>
                  </w:divBdr>
                </w:div>
                <w:div w:id="1579367490">
                  <w:marLeft w:val="0"/>
                  <w:marRight w:val="0"/>
                  <w:marTop w:val="0"/>
                  <w:marBottom w:val="0"/>
                  <w:divBdr>
                    <w:top w:val="none" w:sz="0" w:space="0" w:color="auto"/>
                    <w:left w:val="none" w:sz="0" w:space="0" w:color="auto"/>
                    <w:bottom w:val="none" w:sz="0" w:space="0" w:color="auto"/>
                    <w:right w:val="none" w:sz="0" w:space="0" w:color="auto"/>
                  </w:divBdr>
                </w:div>
                <w:div w:id="983268844">
                  <w:marLeft w:val="0"/>
                  <w:marRight w:val="0"/>
                  <w:marTop w:val="0"/>
                  <w:marBottom w:val="0"/>
                  <w:divBdr>
                    <w:top w:val="none" w:sz="0" w:space="0" w:color="auto"/>
                    <w:left w:val="none" w:sz="0" w:space="0" w:color="auto"/>
                    <w:bottom w:val="none" w:sz="0" w:space="0" w:color="auto"/>
                    <w:right w:val="none" w:sz="0" w:space="0" w:color="auto"/>
                  </w:divBdr>
                </w:div>
                <w:div w:id="1838111470">
                  <w:marLeft w:val="0"/>
                  <w:marRight w:val="0"/>
                  <w:marTop w:val="0"/>
                  <w:marBottom w:val="0"/>
                  <w:divBdr>
                    <w:top w:val="none" w:sz="0" w:space="0" w:color="auto"/>
                    <w:left w:val="none" w:sz="0" w:space="0" w:color="auto"/>
                    <w:bottom w:val="none" w:sz="0" w:space="0" w:color="auto"/>
                    <w:right w:val="none" w:sz="0" w:space="0" w:color="auto"/>
                  </w:divBdr>
                </w:div>
                <w:div w:id="35594216">
                  <w:marLeft w:val="0"/>
                  <w:marRight w:val="0"/>
                  <w:marTop w:val="0"/>
                  <w:marBottom w:val="0"/>
                  <w:divBdr>
                    <w:top w:val="none" w:sz="0" w:space="0" w:color="auto"/>
                    <w:left w:val="none" w:sz="0" w:space="0" w:color="auto"/>
                    <w:bottom w:val="none" w:sz="0" w:space="0" w:color="auto"/>
                    <w:right w:val="none" w:sz="0" w:space="0" w:color="auto"/>
                  </w:divBdr>
                </w:div>
                <w:div w:id="652029903">
                  <w:marLeft w:val="0"/>
                  <w:marRight w:val="0"/>
                  <w:marTop w:val="0"/>
                  <w:marBottom w:val="0"/>
                  <w:divBdr>
                    <w:top w:val="none" w:sz="0" w:space="0" w:color="auto"/>
                    <w:left w:val="none" w:sz="0" w:space="0" w:color="auto"/>
                    <w:bottom w:val="none" w:sz="0" w:space="0" w:color="auto"/>
                    <w:right w:val="none" w:sz="0" w:space="0" w:color="auto"/>
                  </w:divBdr>
                </w:div>
                <w:div w:id="523441381">
                  <w:marLeft w:val="0"/>
                  <w:marRight w:val="0"/>
                  <w:marTop w:val="0"/>
                  <w:marBottom w:val="0"/>
                  <w:divBdr>
                    <w:top w:val="none" w:sz="0" w:space="0" w:color="auto"/>
                    <w:left w:val="none" w:sz="0" w:space="0" w:color="auto"/>
                    <w:bottom w:val="none" w:sz="0" w:space="0" w:color="auto"/>
                    <w:right w:val="none" w:sz="0" w:space="0" w:color="auto"/>
                  </w:divBdr>
                </w:div>
                <w:div w:id="775716664">
                  <w:marLeft w:val="0"/>
                  <w:marRight w:val="0"/>
                  <w:marTop w:val="0"/>
                  <w:marBottom w:val="0"/>
                  <w:divBdr>
                    <w:top w:val="none" w:sz="0" w:space="0" w:color="auto"/>
                    <w:left w:val="none" w:sz="0" w:space="0" w:color="auto"/>
                    <w:bottom w:val="none" w:sz="0" w:space="0" w:color="auto"/>
                    <w:right w:val="none" w:sz="0" w:space="0" w:color="auto"/>
                  </w:divBdr>
                </w:div>
                <w:div w:id="1203253219">
                  <w:marLeft w:val="0"/>
                  <w:marRight w:val="0"/>
                  <w:marTop w:val="0"/>
                  <w:marBottom w:val="0"/>
                  <w:divBdr>
                    <w:top w:val="none" w:sz="0" w:space="0" w:color="auto"/>
                    <w:left w:val="none" w:sz="0" w:space="0" w:color="auto"/>
                    <w:bottom w:val="none" w:sz="0" w:space="0" w:color="auto"/>
                    <w:right w:val="none" w:sz="0" w:space="0" w:color="auto"/>
                  </w:divBdr>
                </w:div>
                <w:div w:id="447898821">
                  <w:marLeft w:val="0"/>
                  <w:marRight w:val="0"/>
                  <w:marTop w:val="0"/>
                  <w:marBottom w:val="0"/>
                  <w:divBdr>
                    <w:top w:val="none" w:sz="0" w:space="0" w:color="auto"/>
                    <w:left w:val="none" w:sz="0" w:space="0" w:color="auto"/>
                    <w:bottom w:val="none" w:sz="0" w:space="0" w:color="auto"/>
                    <w:right w:val="none" w:sz="0" w:space="0" w:color="auto"/>
                  </w:divBdr>
                </w:div>
                <w:div w:id="79451869">
                  <w:marLeft w:val="0"/>
                  <w:marRight w:val="0"/>
                  <w:marTop w:val="0"/>
                  <w:marBottom w:val="0"/>
                  <w:divBdr>
                    <w:top w:val="none" w:sz="0" w:space="0" w:color="auto"/>
                    <w:left w:val="none" w:sz="0" w:space="0" w:color="auto"/>
                    <w:bottom w:val="none" w:sz="0" w:space="0" w:color="auto"/>
                    <w:right w:val="none" w:sz="0" w:space="0" w:color="auto"/>
                  </w:divBdr>
                </w:div>
                <w:div w:id="43336671">
                  <w:marLeft w:val="0"/>
                  <w:marRight w:val="0"/>
                  <w:marTop w:val="0"/>
                  <w:marBottom w:val="0"/>
                  <w:divBdr>
                    <w:top w:val="none" w:sz="0" w:space="0" w:color="auto"/>
                    <w:left w:val="none" w:sz="0" w:space="0" w:color="auto"/>
                    <w:bottom w:val="none" w:sz="0" w:space="0" w:color="auto"/>
                    <w:right w:val="none" w:sz="0" w:space="0" w:color="auto"/>
                  </w:divBdr>
                </w:div>
                <w:div w:id="1816412028">
                  <w:marLeft w:val="0"/>
                  <w:marRight w:val="0"/>
                  <w:marTop w:val="0"/>
                  <w:marBottom w:val="0"/>
                  <w:divBdr>
                    <w:top w:val="none" w:sz="0" w:space="0" w:color="auto"/>
                    <w:left w:val="none" w:sz="0" w:space="0" w:color="auto"/>
                    <w:bottom w:val="none" w:sz="0" w:space="0" w:color="auto"/>
                    <w:right w:val="none" w:sz="0" w:space="0" w:color="auto"/>
                  </w:divBdr>
                </w:div>
                <w:div w:id="2143883308">
                  <w:marLeft w:val="0"/>
                  <w:marRight w:val="0"/>
                  <w:marTop w:val="0"/>
                  <w:marBottom w:val="0"/>
                  <w:divBdr>
                    <w:top w:val="none" w:sz="0" w:space="0" w:color="auto"/>
                    <w:left w:val="none" w:sz="0" w:space="0" w:color="auto"/>
                    <w:bottom w:val="none" w:sz="0" w:space="0" w:color="auto"/>
                    <w:right w:val="none" w:sz="0" w:space="0" w:color="auto"/>
                  </w:divBdr>
                </w:div>
                <w:div w:id="1641426267">
                  <w:marLeft w:val="0"/>
                  <w:marRight w:val="0"/>
                  <w:marTop w:val="0"/>
                  <w:marBottom w:val="0"/>
                  <w:divBdr>
                    <w:top w:val="none" w:sz="0" w:space="0" w:color="auto"/>
                    <w:left w:val="none" w:sz="0" w:space="0" w:color="auto"/>
                    <w:bottom w:val="none" w:sz="0" w:space="0" w:color="auto"/>
                    <w:right w:val="none" w:sz="0" w:space="0" w:color="auto"/>
                  </w:divBdr>
                </w:div>
                <w:div w:id="263732703">
                  <w:marLeft w:val="0"/>
                  <w:marRight w:val="0"/>
                  <w:marTop w:val="0"/>
                  <w:marBottom w:val="0"/>
                  <w:divBdr>
                    <w:top w:val="none" w:sz="0" w:space="0" w:color="auto"/>
                    <w:left w:val="none" w:sz="0" w:space="0" w:color="auto"/>
                    <w:bottom w:val="none" w:sz="0" w:space="0" w:color="auto"/>
                    <w:right w:val="none" w:sz="0" w:space="0" w:color="auto"/>
                  </w:divBdr>
                </w:div>
                <w:div w:id="559369884">
                  <w:marLeft w:val="0"/>
                  <w:marRight w:val="0"/>
                  <w:marTop w:val="0"/>
                  <w:marBottom w:val="0"/>
                  <w:divBdr>
                    <w:top w:val="none" w:sz="0" w:space="0" w:color="auto"/>
                    <w:left w:val="none" w:sz="0" w:space="0" w:color="auto"/>
                    <w:bottom w:val="none" w:sz="0" w:space="0" w:color="auto"/>
                    <w:right w:val="none" w:sz="0" w:space="0" w:color="auto"/>
                  </w:divBdr>
                </w:div>
                <w:div w:id="1700469074">
                  <w:marLeft w:val="0"/>
                  <w:marRight w:val="0"/>
                  <w:marTop w:val="0"/>
                  <w:marBottom w:val="0"/>
                  <w:divBdr>
                    <w:top w:val="none" w:sz="0" w:space="0" w:color="auto"/>
                    <w:left w:val="none" w:sz="0" w:space="0" w:color="auto"/>
                    <w:bottom w:val="none" w:sz="0" w:space="0" w:color="auto"/>
                    <w:right w:val="none" w:sz="0" w:space="0" w:color="auto"/>
                  </w:divBdr>
                </w:div>
                <w:div w:id="2115705479">
                  <w:marLeft w:val="0"/>
                  <w:marRight w:val="0"/>
                  <w:marTop w:val="0"/>
                  <w:marBottom w:val="0"/>
                  <w:divBdr>
                    <w:top w:val="none" w:sz="0" w:space="0" w:color="auto"/>
                    <w:left w:val="none" w:sz="0" w:space="0" w:color="auto"/>
                    <w:bottom w:val="none" w:sz="0" w:space="0" w:color="auto"/>
                    <w:right w:val="none" w:sz="0" w:space="0" w:color="auto"/>
                  </w:divBdr>
                </w:div>
                <w:div w:id="1062366986">
                  <w:marLeft w:val="0"/>
                  <w:marRight w:val="0"/>
                  <w:marTop w:val="0"/>
                  <w:marBottom w:val="0"/>
                  <w:divBdr>
                    <w:top w:val="none" w:sz="0" w:space="0" w:color="auto"/>
                    <w:left w:val="none" w:sz="0" w:space="0" w:color="auto"/>
                    <w:bottom w:val="none" w:sz="0" w:space="0" w:color="auto"/>
                    <w:right w:val="none" w:sz="0" w:space="0" w:color="auto"/>
                  </w:divBdr>
                </w:div>
                <w:div w:id="1798140278">
                  <w:marLeft w:val="0"/>
                  <w:marRight w:val="0"/>
                  <w:marTop w:val="0"/>
                  <w:marBottom w:val="0"/>
                  <w:divBdr>
                    <w:top w:val="none" w:sz="0" w:space="0" w:color="auto"/>
                    <w:left w:val="none" w:sz="0" w:space="0" w:color="auto"/>
                    <w:bottom w:val="none" w:sz="0" w:space="0" w:color="auto"/>
                    <w:right w:val="none" w:sz="0" w:space="0" w:color="auto"/>
                  </w:divBdr>
                </w:div>
                <w:div w:id="1705864460">
                  <w:marLeft w:val="0"/>
                  <w:marRight w:val="0"/>
                  <w:marTop w:val="0"/>
                  <w:marBottom w:val="0"/>
                  <w:divBdr>
                    <w:top w:val="none" w:sz="0" w:space="0" w:color="auto"/>
                    <w:left w:val="none" w:sz="0" w:space="0" w:color="auto"/>
                    <w:bottom w:val="none" w:sz="0" w:space="0" w:color="auto"/>
                    <w:right w:val="none" w:sz="0" w:space="0" w:color="auto"/>
                  </w:divBdr>
                </w:div>
                <w:div w:id="461583889">
                  <w:marLeft w:val="0"/>
                  <w:marRight w:val="0"/>
                  <w:marTop w:val="0"/>
                  <w:marBottom w:val="0"/>
                  <w:divBdr>
                    <w:top w:val="none" w:sz="0" w:space="0" w:color="auto"/>
                    <w:left w:val="none" w:sz="0" w:space="0" w:color="auto"/>
                    <w:bottom w:val="none" w:sz="0" w:space="0" w:color="auto"/>
                    <w:right w:val="none" w:sz="0" w:space="0" w:color="auto"/>
                  </w:divBdr>
                </w:div>
                <w:div w:id="1240941810">
                  <w:marLeft w:val="0"/>
                  <w:marRight w:val="0"/>
                  <w:marTop w:val="0"/>
                  <w:marBottom w:val="0"/>
                  <w:divBdr>
                    <w:top w:val="none" w:sz="0" w:space="0" w:color="auto"/>
                    <w:left w:val="none" w:sz="0" w:space="0" w:color="auto"/>
                    <w:bottom w:val="none" w:sz="0" w:space="0" w:color="auto"/>
                    <w:right w:val="none" w:sz="0" w:space="0" w:color="auto"/>
                  </w:divBdr>
                </w:div>
                <w:div w:id="69430680">
                  <w:marLeft w:val="0"/>
                  <w:marRight w:val="0"/>
                  <w:marTop w:val="0"/>
                  <w:marBottom w:val="0"/>
                  <w:divBdr>
                    <w:top w:val="none" w:sz="0" w:space="0" w:color="auto"/>
                    <w:left w:val="none" w:sz="0" w:space="0" w:color="auto"/>
                    <w:bottom w:val="none" w:sz="0" w:space="0" w:color="auto"/>
                    <w:right w:val="none" w:sz="0" w:space="0" w:color="auto"/>
                  </w:divBdr>
                </w:div>
                <w:div w:id="2025666617">
                  <w:marLeft w:val="0"/>
                  <w:marRight w:val="0"/>
                  <w:marTop w:val="0"/>
                  <w:marBottom w:val="0"/>
                  <w:divBdr>
                    <w:top w:val="none" w:sz="0" w:space="0" w:color="auto"/>
                    <w:left w:val="none" w:sz="0" w:space="0" w:color="auto"/>
                    <w:bottom w:val="none" w:sz="0" w:space="0" w:color="auto"/>
                    <w:right w:val="none" w:sz="0" w:space="0" w:color="auto"/>
                  </w:divBdr>
                </w:div>
                <w:div w:id="226767216">
                  <w:marLeft w:val="0"/>
                  <w:marRight w:val="0"/>
                  <w:marTop w:val="0"/>
                  <w:marBottom w:val="0"/>
                  <w:divBdr>
                    <w:top w:val="none" w:sz="0" w:space="0" w:color="auto"/>
                    <w:left w:val="none" w:sz="0" w:space="0" w:color="auto"/>
                    <w:bottom w:val="none" w:sz="0" w:space="0" w:color="auto"/>
                    <w:right w:val="none" w:sz="0" w:space="0" w:color="auto"/>
                  </w:divBdr>
                </w:div>
                <w:div w:id="807013506">
                  <w:marLeft w:val="0"/>
                  <w:marRight w:val="0"/>
                  <w:marTop w:val="0"/>
                  <w:marBottom w:val="0"/>
                  <w:divBdr>
                    <w:top w:val="none" w:sz="0" w:space="0" w:color="auto"/>
                    <w:left w:val="none" w:sz="0" w:space="0" w:color="auto"/>
                    <w:bottom w:val="none" w:sz="0" w:space="0" w:color="auto"/>
                    <w:right w:val="none" w:sz="0" w:space="0" w:color="auto"/>
                  </w:divBdr>
                </w:div>
                <w:div w:id="1556769981">
                  <w:marLeft w:val="0"/>
                  <w:marRight w:val="0"/>
                  <w:marTop w:val="0"/>
                  <w:marBottom w:val="0"/>
                  <w:divBdr>
                    <w:top w:val="none" w:sz="0" w:space="0" w:color="auto"/>
                    <w:left w:val="none" w:sz="0" w:space="0" w:color="auto"/>
                    <w:bottom w:val="none" w:sz="0" w:space="0" w:color="auto"/>
                    <w:right w:val="none" w:sz="0" w:space="0" w:color="auto"/>
                  </w:divBdr>
                </w:div>
                <w:div w:id="931206782">
                  <w:marLeft w:val="0"/>
                  <w:marRight w:val="0"/>
                  <w:marTop w:val="0"/>
                  <w:marBottom w:val="0"/>
                  <w:divBdr>
                    <w:top w:val="none" w:sz="0" w:space="0" w:color="auto"/>
                    <w:left w:val="none" w:sz="0" w:space="0" w:color="auto"/>
                    <w:bottom w:val="none" w:sz="0" w:space="0" w:color="auto"/>
                    <w:right w:val="none" w:sz="0" w:space="0" w:color="auto"/>
                  </w:divBdr>
                </w:div>
                <w:div w:id="1682928309">
                  <w:marLeft w:val="0"/>
                  <w:marRight w:val="0"/>
                  <w:marTop w:val="0"/>
                  <w:marBottom w:val="0"/>
                  <w:divBdr>
                    <w:top w:val="none" w:sz="0" w:space="0" w:color="auto"/>
                    <w:left w:val="none" w:sz="0" w:space="0" w:color="auto"/>
                    <w:bottom w:val="none" w:sz="0" w:space="0" w:color="auto"/>
                    <w:right w:val="none" w:sz="0" w:space="0" w:color="auto"/>
                  </w:divBdr>
                </w:div>
                <w:div w:id="1005010621">
                  <w:marLeft w:val="0"/>
                  <w:marRight w:val="0"/>
                  <w:marTop w:val="0"/>
                  <w:marBottom w:val="0"/>
                  <w:divBdr>
                    <w:top w:val="none" w:sz="0" w:space="0" w:color="auto"/>
                    <w:left w:val="none" w:sz="0" w:space="0" w:color="auto"/>
                    <w:bottom w:val="none" w:sz="0" w:space="0" w:color="auto"/>
                    <w:right w:val="none" w:sz="0" w:space="0" w:color="auto"/>
                  </w:divBdr>
                </w:div>
                <w:div w:id="187931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5893">
          <w:marLeft w:val="0"/>
          <w:marRight w:val="0"/>
          <w:marTop w:val="480"/>
          <w:marBottom w:val="60"/>
          <w:divBdr>
            <w:top w:val="none" w:sz="0" w:space="0" w:color="auto"/>
            <w:left w:val="none" w:sz="0" w:space="0" w:color="auto"/>
            <w:bottom w:val="none" w:sz="0" w:space="0" w:color="auto"/>
            <w:right w:val="none" w:sz="0" w:space="0" w:color="auto"/>
          </w:divBdr>
        </w:div>
        <w:div w:id="1912617491">
          <w:marLeft w:val="0"/>
          <w:marRight w:val="0"/>
          <w:marTop w:val="0"/>
          <w:marBottom w:val="0"/>
          <w:divBdr>
            <w:top w:val="none" w:sz="0" w:space="0" w:color="auto"/>
            <w:left w:val="none" w:sz="0" w:space="0" w:color="auto"/>
            <w:bottom w:val="none" w:sz="0" w:space="0" w:color="auto"/>
            <w:right w:val="none" w:sz="0" w:space="0" w:color="auto"/>
          </w:divBdr>
          <w:divsChild>
            <w:div w:id="147291198">
              <w:marLeft w:val="0"/>
              <w:marRight w:val="0"/>
              <w:marTop w:val="240"/>
              <w:marBottom w:val="0"/>
              <w:divBdr>
                <w:top w:val="none" w:sz="0" w:space="0" w:color="auto"/>
                <w:left w:val="none" w:sz="0" w:space="0" w:color="auto"/>
                <w:bottom w:val="none" w:sz="0" w:space="0" w:color="auto"/>
                <w:right w:val="none" w:sz="0" w:space="0" w:color="auto"/>
              </w:divBdr>
              <w:divsChild>
                <w:div w:id="796531356">
                  <w:marLeft w:val="0"/>
                  <w:marRight w:val="0"/>
                  <w:marTop w:val="0"/>
                  <w:marBottom w:val="0"/>
                  <w:divBdr>
                    <w:top w:val="none" w:sz="0" w:space="0" w:color="auto"/>
                    <w:left w:val="none" w:sz="0" w:space="0" w:color="auto"/>
                    <w:bottom w:val="none" w:sz="0" w:space="0" w:color="auto"/>
                    <w:right w:val="none" w:sz="0" w:space="0" w:color="auto"/>
                  </w:divBdr>
                </w:div>
                <w:div w:id="1604606566">
                  <w:marLeft w:val="0"/>
                  <w:marRight w:val="0"/>
                  <w:marTop w:val="0"/>
                  <w:marBottom w:val="0"/>
                  <w:divBdr>
                    <w:top w:val="none" w:sz="0" w:space="0" w:color="auto"/>
                    <w:left w:val="none" w:sz="0" w:space="0" w:color="auto"/>
                    <w:bottom w:val="none" w:sz="0" w:space="0" w:color="auto"/>
                    <w:right w:val="none" w:sz="0" w:space="0" w:color="auto"/>
                  </w:divBdr>
                </w:div>
                <w:div w:id="365495023">
                  <w:marLeft w:val="0"/>
                  <w:marRight w:val="0"/>
                  <w:marTop w:val="0"/>
                  <w:marBottom w:val="0"/>
                  <w:divBdr>
                    <w:top w:val="none" w:sz="0" w:space="0" w:color="auto"/>
                    <w:left w:val="none" w:sz="0" w:space="0" w:color="auto"/>
                    <w:bottom w:val="none" w:sz="0" w:space="0" w:color="auto"/>
                    <w:right w:val="none" w:sz="0" w:space="0" w:color="auto"/>
                  </w:divBdr>
                </w:div>
                <w:div w:id="5690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5959">
          <w:marLeft w:val="0"/>
          <w:marRight w:val="0"/>
          <w:marTop w:val="480"/>
          <w:marBottom w:val="60"/>
          <w:divBdr>
            <w:top w:val="none" w:sz="0" w:space="0" w:color="auto"/>
            <w:left w:val="none" w:sz="0" w:space="0" w:color="auto"/>
            <w:bottom w:val="none" w:sz="0" w:space="0" w:color="auto"/>
            <w:right w:val="none" w:sz="0" w:space="0" w:color="auto"/>
          </w:divBdr>
        </w:div>
        <w:div w:id="1291476569">
          <w:marLeft w:val="0"/>
          <w:marRight w:val="0"/>
          <w:marTop w:val="0"/>
          <w:marBottom w:val="0"/>
          <w:divBdr>
            <w:top w:val="none" w:sz="0" w:space="0" w:color="auto"/>
            <w:left w:val="none" w:sz="0" w:space="0" w:color="auto"/>
            <w:bottom w:val="none" w:sz="0" w:space="0" w:color="auto"/>
            <w:right w:val="none" w:sz="0" w:space="0" w:color="auto"/>
          </w:divBdr>
          <w:divsChild>
            <w:div w:id="1948930199">
              <w:marLeft w:val="0"/>
              <w:marRight w:val="0"/>
              <w:marTop w:val="0"/>
              <w:marBottom w:val="210"/>
              <w:divBdr>
                <w:top w:val="none" w:sz="0" w:space="0" w:color="auto"/>
                <w:left w:val="none" w:sz="0" w:space="0" w:color="auto"/>
                <w:bottom w:val="none" w:sz="0" w:space="0" w:color="auto"/>
                <w:right w:val="none" w:sz="0" w:space="0" w:color="auto"/>
              </w:divBdr>
            </w:div>
            <w:div w:id="414863781">
              <w:marLeft w:val="0"/>
              <w:marRight w:val="0"/>
              <w:marTop w:val="0"/>
              <w:marBottom w:val="0"/>
              <w:divBdr>
                <w:top w:val="none" w:sz="0" w:space="0" w:color="auto"/>
                <w:left w:val="none" w:sz="0" w:space="0" w:color="auto"/>
                <w:bottom w:val="none" w:sz="0" w:space="0" w:color="auto"/>
                <w:right w:val="none" w:sz="0" w:space="0" w:color="auto"/>
              </w:divBdr>
              <w:divsChild>
                <w:div w:id="703554828">
                  <w:marLeft w:val="0"/>
                  <w:marRight w:val="0"/>
                  <w:marTop w:val="0"/>
                  <w:marBottom w:val="0"/>
                  <w:divBdr>
                    <w:top w:val="none" w:sz="0" w:space="0" w:color="auto"/>
                    <w:left w:val="none" w:sz="0" w:space="0" w:color="auto"/>
                    <w:bottom w:val="none" w:sz="0" w:space="0" w:color="auto"/>
                    <w:right w:val="none" w:sz="0" w:space="0" w:color="auto"/>
                  </w:divBdr>
                  <w:divsChild>
                    <w:div w:id="162650264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391919">
          <w:marLeft w:val="0"/>
          <w:marRight w:val="0"/>
          <w:marTop w:val="480"/>
          <w:marBottom w:val="60"/>
          <w:divBdr>
            <w:top w:val="none" w:sz="0" w:space="0" w:color="auto"/>
            <w:left w:val="none" w:sz="0" w:space="0" w:color="auto"/>
            <w:bottom w:val="none" w:sz="0" w:space="0" w:color="auto"/>
            <w:right w:val="none" w:sz="0" w:space="0" w:color="auto"/>
          </w:divBdr>
        </w:div>
        <w:div w:id="769204190">
          <w:marLeft w:val="0"/>
          <w:marRight w:val="0"/>
          <w:marTop w:val="0"/>
          <w:marBottom w:val="0"/>
          <w:divBdr>
            <w:top w:val="none" w:sz="0" w:space="0" w:color="auto"/>
            <w:left w:val="none" w:sz="0" w:space="0" w:color="auto"/>
            <w:bottom w:val="none" w:sz="0" w:space="0" w:color="auto"/>
            <w:right w:val="none" w:sz="0" w:space="0" w:color="auto"/>
          </w:divBdr>
          <w:divsChild>
            <w:div w:id="1316684261">
              <w:marLeft w:val="0"/>
              <w:marRight w:val="0"/>
              <w:marTop w:val="0"/>
              <w:marBottom w:val="0"/>
              <w:divBdr>
                <w:top w:val="none" w:sz="0" w:space="0" w:color="auto"/>
                <w:left w:val="none" w:sz="0" w:space="0" w:color="auto"/>
                <w:bottom w:val="none" w:sz="0" w:space="0" w:color="auto"/>
                <w:right w:val="none" w:sz="0" w:space="0" w:color="auto"/>
              </w:divBdr>
              <w:divsChild>
                <w:div w:id="159395227">
                  <w:marLeft w:val="0"/>
                  <w:marRight w:val="0"/>
                  <w:marTop w:val="0"/>
                  <w:marBottom w:val="210"/>
                  <w:divBdr>
                    <w:top w:val="none" w:sz="0" w:space="0" w:color="auto"/>
                    <w:left w:val="none" w:sz="0" w:space="0" w:color="auto"/>
                    <w:bottom w:val="none" w:sz="0" w:space="0" w:color="auto"/>
                    <w:right w:val="none" w:sz="0" w:space="0" w:color="auto"/>
                  </w:divBdr>
                  <w:divsChild>
                    <w:div w:id="1411073372">
                      <w:marLeft w:val="480"/>
                      <w:marRight w:val="0"/>
                      <w:marTop w:val="0"/>
                      <w:marBottom w:val="240"/>
                      <w:divBdr>
                        <w:top w:val="none" w:sz="0" w:space="0" w:color="auto"/>
                        <w:left w:val="none" w:sz="0" w:space="0" w:color="auto"/>
                        <w:bottom w:val="none" w:sz="0" w:space="0" w:color="auto"/>
                        <w:right w:val="none" w:sz="0" w:space="0" w:color="auto"/>
                      </w:divBdr>
                    </w:div>
                  </w:divsChild>
                </w:div>
                <w:div w:id="397559453">
                  <w:marLeft w:val="0"/>
                  <w:marRight w:val="0"/>
                  <w:marTop w:val="210"/>
                  <w:marBottom w:val="210"/>
                  <w:divBdr>
                    <w:top w:val="none" w:sz="0" w:space="0" w:color="auto"/>
                    <w:left w:val="none" w:sz="0" w:space="0" w:color="auto"/>
                    <w:bottom w:val="none" w:sz="0" w:space="0" w:color="auto"/>
                    <w:right w:val="none" w:sz="0" w:space="0" w:color="auto"/>
                  </w:divBdr>
                  <w:divsChild>
                    <w:div w:id="721563905">
                      <w:marLeft w:val="480"/>
                      <w:marRight w:val="0"/>
                      <w:marTop w:val="0"/>
                      <w:marBottom w:val="240"/>
                      <w:divBdr>
                        <w:top w:val="none" w:sz="0" w:space="0" w:color="auto"/>
                        <w:left w:val="none" w:sz="0" w:space="0" w:color="auto"/>
                        <w:bottom w:val="none" w:sz="0" w:space="0" w:color="auto"/>
                        <w:right w:val="none" w:sz="0" w:space="0" w:color="auto"/>
                      </w:divBdr>
                    </w:div>
                  </w:divsChild>
                </w:div>
                <w:div w:id="1501461894">
                  <w:marLeft w:val="0"/>
                  <w:marRight w:val="0"/>
                  <w:marTop w:val="210"/>
                  <w:marBottom w:val="210"/>
                  <w:divBdr>
                    <w:top w:val="none" w:sz="0" w:space="0" w:color="auto"/>
                    <w:left w:val="none" w:sz="0" w:space="0" w:color="auto"/>
                    <w:bottom w:val="none" w:sz="0" w:space="0" w:color="auto"/>
                    <w:right w:val="none" w:sz="0" w:space="0" w:color="auto"/>
                  </w:divBdr>
                  <w:divsChild>
                    <w:div w:id="532379552">
                      <w:marLeft w:val="480"/>
                      <w:marRight w:val="0"/>
                      <w:marTop w:val="0"/>
                      <w:marBottom w:val="240"/>
                      <w:divBdr>
                        <w:top w:val="none" w:sz="0" w:space="0" w:color="auto"/>
                        <w:left w:val="none" w:sz="0" w:space="0" w:color="auto"/>
                        <w:bottom w:val="none" w:sz="0" w:space="0" w:color="auto"/>
                        <w:right w:val="none" w:sz="0" w:space="0" w:color="auto"/>
                      </w:divBdr>
                    </w:div>
                  </w:divsChild>
                </w:div>
                <w:div w:id="579608620">
                  <w:marLeft w:val="0"/>
                  <w:marRight w:val="0"/>
                  <w:marTop w:val="210"/>
                  <w:marBottom w:val="210"/>
                  <w:divBdr>
                    <w:top w:val="none" w:sz="0" w:space="0" w:color="auto"/>
                    <w:left w:val="none" w:sz="0" w:space="0" w:color="auto"/>
                    <w:bottom w:val="none" w:sz="0" w:space="0" w:color="auto"/>
                    <w:right w:val="none" w:sz="0" w:space="0" w:color="auto"/>
                  </w:divBdr>
                  <w:divsChild>
                    <w:div w:id="429666779">
                      <w:marLeft w:val="480"/>
                      <w:marRight w:val="0"/>
                      <w:marTop w:val="0"/>
                      <w:marBottom w:val="240"/>
                      <w:divBdr>
                        <w:top w:val="none" w:sz="0" w:space="0" w:color="auto"/>
                        <w:left w:val="none" w:sz="0" w:space="0" w:color="auto"/>
                        <w:bottom w:val="none" w:sz="0" w:space="0" w:color="auto"/>
                        <w:right w:val="none" w:sz="0" w:space="0" w:color="auto"/>
                      </w:divBdr>
                    </w:div>
                  </w:divsChild>
                </w:div>
                <w:div w:id="1568226160">
                  <w:marLeft w:val="0"/>
                  <w:marRight w:val="0"/>
                  <w:marTop w:val="210"/>
                  <w:marBottom w:val="0"/>
                  <w:divBdr>
                    <w:top w:val="none" w:sz="0" w:space="0" w:color="auto"/>
                    <w:left w:val="none" w:sz="0" w:space="0" w:color="auto"/>
                    <w:bottom w:val="none" w:sz="0" w:space="0" w:color="auto"/>
                    <w:right w:val="none" w:sz="0" w:space="0" w:color="auto"/>
                  </w:divBdr>
                  <w:divsChild>
                    <w:div w:id="157814647">
                      <w:marLeft w:val="480"/>
                      <w:marRight w:val="0"/>
                      <w:marTop w:val="0"/>
                      <w:marBottom w:val="240"/>
                      <w:divBdr>
                        <w:top w:val="none" w:sz="0" w:space="0" w:color="auto"/>
                        <w:left w:val="none" w:sz="0" w:space="0" w:color="auto"/>
                        <w:bottom w:val="none" w:sz="0" w:space="0" w:color="auto"/>
                        <w:right w:val="none" w:sz="0" w:space="0" w:color="auto"/>
                      </w:divBdr>
                      <w:divsChild>
                        <w:div w:id="129194047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510729870">
          <w:marLeft w:val="0"/>
          <w:marRight w:val="0"/>
          <w:marTop w:val="480"/>
          <w:marBottom w:val="60"/>
          <w:divBdr>
            <w:top w:val="none" w:sz="0" w:space="0" w:color="auto"/>
            <w:left w:val="none" w:sz="0" w:space="0" w:color="auto"/>
            <w:bottom w:val="none" w:sz="0" w:space="0" w:color="auto"/>
            <w:right w:val="none" w:sz="0" w:space="0" w:color="auto"/>
          </w:divBdr>
        </w:div>
        <w:div w:id="1127119638">
          <w:marLeft w:val="0"/>
          <w:marRight w:val="0"/>
          <w:marTop w:val="0"/>
          <w:marBottom w:val="0"/>
          <w:divBdr>
            <w:top w:val="none" w:sz="0" w:space="0" w:color="auto"/>
            <w:left w:val="none" w:sz="0" w:space="0" w:color="auto"/>
            <w:bottom w:val="none" w:sz="0" w:space="0" w:color="auto"/>
            <w:right w:val="none" w:sz="0" w:space="0" w:color="auto"/>
          </w:divBdr>
        </w:div>
      </w:divsChild>
    </w:div>
    <w:div w:id="1015689152">
      <w:bodyDiv w:val="1"/>
      <w:marLeft w:val="0"/>
      <w:marRight w:val="0"/>
      <w:marTop w:val="0"/>
      <w:marBottom w:val="0"/>
      <w:divBdr>
        <w:top w:val="none" w:sz="0" w:space="0" w:color="auto"/>
        <w:left w:val="none" w:sz="0" w:space="0" w:color="auto"/>
        <w:bottom w:val="none" w:sz="0" w:space="0" w:color="auto"/>
        <w:right w:val="none" w:sz="0" w:space="0" w:color="auto"/>
      </w:divBdr>
      <w:divsChild>
        <w:div w:id="1440565222">
          <w:marLeft w:val="0"/>
          <w:marRight w:val="0"/>
          <w:marTop w:val="480"/>
          <w:marBottom w:val="60"/>
          <w:divBdr>
            <w:top w:val="none" w:sz="0" w:space="0" w:color="auto"/>
            <w:left w:val="none" w:sz="0" w:space="0" w:color="auto"/>
            <w:bottom w:val="none" w:sz="0" w:space="0" w:color="auto"/>
            <w:right w:val="none" w:sz="0" w:space="0" w:color="auto"/>
          </w:divBdr>
        </w:div>
        <w:div w:id="1879539608">
          <w:marLeft w:val="0"/>
          <w:marRight w:val="0"/>
          <w:marTop w:val="0"/>
          <w:marBottom w:val="0"/>
          <w:divBdr>
            <w:top w:val="none" w:sz="0" w:space="0" w:color="auto"/>
            <w:left w:val="none" w:sz="0" w:space="0" w:color="auto"/>
            <w:bottom w:val="none" w:sz="0" w:space="0" w:color="auto"/>
            <w:right w:val="none" w:sz="0" w:space="0" w:color="auto"/>
          </w:divBdr>
          <w:divsChild>
            <w:div w:id="1836605480">
              <w:marLeft w:val="0"/>
              <w:marRight w:val="0"/>
              <w:marTop w:val="0"/>
              <w:marBottom w:val="210"/>
              <w:divBdr>
                <w:top w:val="none" w:sz="0" w:space="0" w:color="auto"/>
                <w:left w:val="none" w:sz="0" w:space="0" w:color="auto"/>
                <w:bottom w:val="none" w:sz="0" w:space="0" w:color="auto"/>
                <w:right w:val="none" w:sz="0" w:space="0" w:color="auto"/>
              </w:divBdr>
            </w:div>
            <w:div w:id="1821340556">
              <w:marLeft w:val="0"/>
              <w:marRight w:val="0"/>
              <w:marTop w:val="240"/>
              <w:marBottom w:val="0"/>
              <w:divBdr>
                <w:top w:val="none" w:sz="0" w:space="0" w:color="auto"/>
                <w:left w:val="none" w:sz="0" w:space="0" w:color="auto"/>
                <w:bottom w:val="none" w:sz="0" w:space="0" w:color="auto"/>
                <w:right w:val="none" w:sz="0" w:space="0" w:color="auto"/>
              </w:divBdr>
              <w:divsChild>
                <w:div w:id="319191500">
                  <w:marLeft w:val="0"/>
                  <w:marRight w:val="0"/>
                  <w:marTop w:val="0"/>
                  <w:marBottom w:val="0"/>
                  <w:divBdr>
                    <w:top w:val="none" w:sz="0" w:space="0" w:color="auto"/>
                    <w:left w:val="none" w:sz="0" w:space="0" w:color="auto"/>
                    <w:bottom w:val="none" w:sz="0" w:space="0" w:color="auto"/>
                    <w:right w:val="none" w:sz="0" w:space="0" w:color="auto"/>
                  </w:divBdr>
                </w:div>
                <w:div w:id="840196086">
                  <w:marLeft w:val="0"/>
                  <w:marRight w:val="0"/>
                  <w:marTop w:val="0"/>
                  <w:marBottom w:val="0"/>
                  <w:divBdr>
                    <w:top w:val="none" w:sz="0" w:space="0" w:color="auto"/>
                    <w:left w:val="none" w:sz="0" w:space="0" w:color="auto"/>
                    <w:bottom w:val="none" w:sz="0" w:space="0" w:color="auto"/>
                    <w:right w:val="none" w:sz="0" w:space="0" w:color="auto"/>
                  </w:divBdr>
                </w:div>
                <w:div w:id="366180766">
                  <w:marLeft w:val="0"/>
                  <w:marRight w:val="0"/>
                  <w:marTop w:val="0"/>
                  <w:marBottom w:val="0"/>
                  <w:divBdr>
                    <w:top w:val="none" w:sz="0" w:space="0" w:color="auto"/>
                    <w:left w:val="none" w:sz="0" w:space="0" w:color="auto"/>
                    <w:bottom w:val="none" w:sz="0" w:space="0" w:color="auto"/>
                    <w:right w:val="none" w:sz="0" w:space="0" w:color="auto"/>
                  </w:divBdr>
                </w:div>
                <w:div w:id="1268124713">
                  <w:marLeft w:val="0"/>
                  <w:marRight w:val="0"/>
                  <w:marTop w:val="0"/>
                  <w:marBottom w:val="0"/>
                  <w:divBdr>
                    <w:top w:val="none" w:sz="0" w:space="0" w:color="auto"/>
                    <w:left w:val="none" w:sz="0" w:space="0" w:color="auto"/>
                    <w:bottom w:val="none" w:sz="0" w:space="0" w:color="auto"/>
                    <w:right w:val="none" w:sz="0" w:space="0" w:color="auto"/>
                  </w:divBdr>
                </w:div>
                <w:div w:id="56440044">
                  <w:marLeft w:val="0"/>
                  <w:marRight w:val="0"/>
                  <w:marTop w:val="0"/>
                  <w:marBottom w:val="0"/>
                  <w:divBdr>
                    <w:top w:val="none" w:sz="0" w:space="0" w:color="auto"/>
                    <w:left w:val="none" w:sz="0" w:space="0" w:color="auto"/>
                    <w:bottom w:val="none" w:sz="0" w:space="0" w:color="auto"/>
                    <w:right w:val="none" w:sz="0" w:space="0" w:color="auto"/>
                  </w:divBdr>
                </w:div>
                <w:div w:id="1278415136">
                  <w:marLeft w:val="0"/>
                  <w:marRight w:val="0"/>
                  <w:marTop w:val="0"/>
                  <w:marBottom w:val="0"/>
                  <w:divBdr>
                    <w:top w:val="none" w:sz="0" w:space="0" w:color="auto"/>
                    <w:left w:val="none" w:sz="0" w:space="0" w:color="auto"/>
                    <w:bottom w:val="none" w:sz="0" w:space="0" w:color="auto"/>
                    <w:right w:val="none" w:sz="0" w:space="0" w:color="auto"/>
                  </w:divBdr>
                </w:div>
                <w:div w:id="108010468">
                  <w:marLeft w:val="0"/>
                  <w:marRight w:val="0"/>
                  <w:marTop w:val="0"/>
                  <w:marBottom w:val="0"/>
                  <w:divBdr>
                    <w:top w:val="none" w:sz="0" w:space="0" w:color="auto"/>
                    <w:left w:val="none" w:sz="0" w:space="0" w:color="auto"/>
                    <w:bottom w:val="none" w:sz="0" w:space="0" w:color="auto"/>
                    <w:right w:val="none" w:sz="0" w:space="0" w:color="auto"/>
                  </w:divBdr>
                </w:div>
                <w:div w:id="465591685">
                  <w:marLeft w:val="0"/>
                  <w:marRight w:val="0"/>
                  <w:marTop w:val="0"/>
                  <w:marBottom w:val="0"/>
                  <w:divBdr>
                    <w:top w:val="none" w:sz="0" w:space="0" w:color="auto"/>
                    <w:left w:val="none" w:sz="0" w:space="0" w:color="auto"/>
                    <w:bottom w:val="none" w:sz="0" w:space="0" w:color="auto"/>
                    <w:right w:val="none" w:sz="0" w:space="0" w:color="auto"/>
                  </w:divBdr>
                </w:div>
                <w:div w:id="1320845236">
                  <w:marLeft w:val="0"/>
                  <w:marRight w:val="0"/>
                  <w:marTop w:val="0"/>
                  <w:marBottom w:val="0"/>
                  <w:divBdr>
                    <w:top w:val="none" w:sz="0" w:space="0" w:color="auto"/>
                    <w:left w:val="none" w:sz="0" w:space="0" w:color="auto"/>
                    <w:bottom w:val="none" w:sz="0" w:space="0" w:color="auto"/>
                    <w:right w:val="none" w:sz="0" w:space="0" w:color="auto"/>
                  </w:divBdr>
                </w:div>
                <w:div w:id="1089232821">
                  <w:marLeft w:val="0"/>
                  <w:marRight w:val="0"/>
                  <w:marTop w:val="0"/>
                  <w:marBottom w:val="0"/>
                  <w:divBdr>
                    <w:top w:val="none" w:sz="0" w:space="0" w:color="auto"/>
                    <w:left w:val="none" w:sz="0" w:space="0" w:color="auto"/>
                    <w:bottom w:val="none" w:sz="0" w:space="0" w:color="auto"/>
                    <w:right w:val="none" w:sz="0" w:space="0" w:color="auto"/>
                  </w:divBdr>
                </w:div>
                <w:div w:id="1516965830">
                  <w:marLeft w:val="0"/>
                  <w:marRight w:val="0"/>
                  <w:marTop w:val="0"/>
                  <w:marBottom w:val="0"/>
                  <w:divBdr>
                    <w:top w:val="none" w:sz="0" w:space="0" w:color="auto"/>
                    <w:left w:val="none" w:sz="0" w:space="0" w:color="auto"/>
                    <w:bottom w:val="none" w:sz="0" w:space="0" w:color="auto"/>
                    <w:right w:val="none" w:sz="0" w:space="0" w:color="auto"/>
                  </w:divBdr>
                </w:div>
                <w:div w:id="792136932">
                  <w:marLeft w:val="0"/>
                  <w:marRight w:val="0"/>
                  <w:marTop w:val="0"/>
                  <w:marBottom w:val="0"/>
                  <w:divBdr>
                    <w:top w:val="none" w:sz="0" w:space="0" w:color="auto"/>
                    <w:left w:val="none" w:sz="0" w:space="0" w:color="auto"/>
                    <w:bottom w:val="none" w:sz="0" w:space="0" w:color="auto"/>
                    <w:right w:val="none" w:sz="0" w:space="0" w:color="auto"/>
                  </w:divBdr>
                </w:div>
                <w:div w:id="151794292">
                  <w:marLeft w:val="0"/>
                  <w:marRight w:val="0"/>
                  <w:marTop w:val="0"/>
                  <w:marBottom w:val="0"/>
                  <w:divBdr>
                    <w:top w:val="none" w:sz="0" w:space="0" w:color="auto"/>
                    <w:left w:val="none" w:sz="0" w:space="0" w:color="auto"/>
                    <w:bottom w:val="none" w:sz="0" w:space="0" w:color="auto"/>
                    <w:right w:val="none" w:sz="0" w:space="0" w:color="auto"/>
                  </w:divBdr>
                </w:div>
                <w:div w:id="411852165">
                  <w:marLeft w:val="0"/>
                  <w:marRight w:val="0"/>
                  <w:marTop w:val="0"/>
                  <w:marBottom w:val="0"/>
                  <w:divBdr>
                    <w:top w:val="none" w:sz="0" w:space="0" w:color="auto"/>
                    <w:left w:val="none" w:sz="0" w:space="0" w:color="auto"/>
                    <w:bottom w:val="none" w:sz="0" w:space="0" w:color="auto"/>
                    <w:right w:val="none" w:sz="0" w:space="0" w:color="auto"/>
                  </w:divBdr>
                </w:div>
                <w:div w:id="1730616220">
                  <w:marLeft w:val="0"/>
                  <w:marRight w:val="0"/>
                  <w:marTop w:val="0"/>
                  <w:marBottom w:val="0"/>
                  <w:divBdr>
                    <w:top w:val="none" w:sz="0" w:space="0" w:color="auto"/>
                    <w:left w:val="none" w:sz="0" w:space="0" w:color="auto"/>
                    <w:bottom w:val="none" w:sz="0" w:space="0" w:color="auto"/>
                    <w:right w:val="none" w:sz="0" w:space="0" w:color="auto"/>
                  </w:divBdr>
                </w:div>
                <w:div w:id="902788809">
                  <w:marLeft w:val="0"/>
                  <w:marRight w:val="0"/>
                  <w:marTop w:val="0"/>
                  <w:marBottom w:val="0"/>
                  <w:divBdr>
                    <w:top w:val="none" w:sz="0" w:space="0" w:color="auto"/>
                    <w:left w:val="none" w:sz="0" w:space="0" w:color="auto"/>
                    <w:bottom w:val="none" w:sz="0" w:space="0" w:color="auto"/>
                    <w:right w:val="none" w:sz="0" w:space="0" w:color="auto"/>
                  </w:divBdr>
                </w:div>
                <w:div w:id="402488058">
                  <w:marLeft w:val="0"/>
                  <w:marRight w:val="0"/>
                  <w:marTop w:val="0"/>
                  <w:marBottom w:val="0"/>
                  <w:divBdr>
                    <w:top w:val="none" w:sz="0" w:space="0" w:color="auto"/>
                    <w:left w:val="none" w:sz="0" w:space="0" w:color="auto"/>
                    <w:bottom w:val="none" w:sz="0" w:space="0" w:color="auto"/>
                    <w:right w:val="none" w:sz="0" w:space="0" w:color="auto"/>
                  </w:divBdr>
                </w:div>
                <w:div w:id="22901615">
                  <w:marLeft w:val="0"/>
                  <w:marRight w:val="0"/>
                  <w:marTop w:val="0"/>
                  <w:marBottom w:val="0"/>
                  <w:divBdr>
                    <w:top w:val="none" w:sz="0" w:space="0" w:color="auto"/>
                    <w:left w:val="none" w:sz="0" w:space="0" w:color="auto"/>
                    <w:bottom w:val="none" w:sz="0" w:space="0" w:color="auto"/>
                    <w:right w:val="none" w:sz="0" w:space="0" w:color="auto"/>
                  </w:divBdr>
                </w:div>
                <w:div w:id="364258018">
                  <w:marLeft w:val="0"/>
                  <w:marRight w:val="0"/>
                  <w:marTop w:val="0"/>
                  <w:marBottom w:val="0"/>
                  <w:divBdr>
                    <w:top w:val="none" w:sz="0" w:space="0" w:color="auto"/>
                    <w:left w:val="none" w:sz="0" w:space="0" w:color="auto"/>
                    <w:bottom w:val="none" w:sz="0" w:space="0" w:color="auto"/>
                    <w:right w:val="none" w:sz="0" w:space="0" w:color="auto"/>
                  </w:divBdr>
                </w:div>
                <w:div w:id="972826649">
                  <w:marLeft w:val="0"/>
                  <w:marRight w:val="0"/>
                  <w:marTop w:val="0"/>
                  <w:marBottom w:val="0"/>
                  <w:divBdr>
                    <w:top w:val="none" w:sz="0" w:space="0" w:color="auto"/>
                    <w:left w:val="none" w:sz="0" w:space="0" w:color="auto"/>
                    <w:bottom w:val="none" w:sz="0" w:space="0" w:color="auto"/>
                    <w:right w:val="none" w:sz="0" w:space="0" w:color="auto"/>
                  </w:divBdr>
                </w:div>
                <w:div w:id="1584146961">
                  <w:marLeft w:val="0"/>
                  <w:marRight w:val="0"/>
                  <w:marTop w:val="0"/>
                  <w:marBottom w:val="0"/>
                  <w:divBdr>
                    <w:top w:val="none" w:sz="0" w:space="0" w:color="auto"/>
                    <w:left w:val="none" w:sz="0" w:space="0" w:color="auto"/>
                    <w:bottom w:val="none" w:sz="0" w:space="0" w:color="auto"/>
                    <w:right w:val="none" w:sz="0" w:space="0" w:color="auto"/>
                  </w:divBdr>
                </w:div>
                <w:div w:id="1819297753">
                  <w:marLeft w:val="0"/>
                  <w:marRight w:val="0"/>
                  <w:marTop w:val="0"/>
                  <w:marBottom w:val="0"/>
                  <w:divBdr>
                    <w:top w:val="none" w:sz="0" w:space="0" w:color="auto"/>
                    <w:left w:val="none" w:sz="0" w:space="0" w:color="auto"/>
                    <w:bottom w:val="none" w:sz="0" w:space="0" w:color="auto"/>
                    <w:right w:val="none" w:sz="0" w:space="0" w:color="auto"/>
                  </w:divBdr>
                </w:div>
                <w:div w:id="1899433633">
                  <w:marLeft w:val="0"/>
                  <w:marRight w:val="0"/>
                  <w:marTop w:val="0"/>
                  <w:marBottom w:val="0"/>
                  <w:divBdr>
                    <w:top w:val="none" w:sz="0" w:space="0" w:color="auto"/>
                    <w:left w:val="none" w:sz="0" w:space="0" w:color="auto"/>
                    <w:bottom w:val="none" w:sz="0" w:space="0" w:color="auto"/>
                    <w:right w:val="none" w:sz="0" w:space="0" w:color="auto"/>
                  </w:divBdr>
                </w:div>
                <w:div w:id="1173571044">
                  <w:marLeft w:val="0"/>
                  <w:marRight w:val="0"/>
                  <w:marTop w:val="0"/>
                  <w:marBottom w:val="0"/>
                  <w:divBdr>
                    <w:top w:val="none" w:sz="0" w:space="0" w:color="auto"/>
                    <w:left w:val="none" w:sz="0" w:space="0" w:color="auto"/>
                    <w:bottom w:val="none" w:sz="0" w:space="0" w:color="auto"/>
                    <w:right w:val="none" w:sz="0" w:space="0" w:color="auto"/>
                  </w:divBdr>
                </w:div>
                <w:div w:id="1458255728">
                  <w:marLeft w:val="0"/>
                  <w:marRight w:val="0"/>
                  <w:marTop w:val="0"/>
                  <w:marBottom w:val="0"/>
                  <w:divBdr>
                    <w:top w:val="none" w:sz="0" w:space="0" w:color="auto"/>
                    <w:left w:val="none" w:sz="0" w:space="0" w:color="auto"/>
                    <w:bottom w:val="none" w:sz="0" w:space="0" w:color="auto"/>
                    <w:right w:val="none" w:sz="0" w:space="0" w:color="auto"/>
                  </w:divBdr>
                </w:div>
                <w:div w:id="1491292526">
                  <w:marLeft w:val="0"/>
                  <w:marRight w:val="0"/>
                  <w:marTop w:val="0"/>
                  <w:marBottom w:val="0"/>
                  <w:divBdr>
                    <w:top w:val="none" w:sz="0" w:space="0" w:color="auto"/>
                    <w:left w:val="none" w:sz="0" w:space="0" w:color="auto"/>
                    <w:bottom w:val="none" w:sz="0" w:space="0" w:color="auto"/>
                    <w:right w:val="none" w:sz="0" w:space="0" w:color="auto"/>
                  </w:divBdr>
                </w:div>
                <w:div w:id="420104696">
                  <w:marLeft w:val="0"/>
                  <w:marRight w:val="0"/>
                  <w:marTop w:val="0"/>
                  <w:marBottom w:val="0"/>
                  <w:divBdr>
                    <w:top w:val="none" w:sz="0" w:space="0" w:color="auto"/>
                    <w:left w:val="none" w:sz="0" w:space="0" w:color="auto"/>
                    <w:bottom w:val="none" w:sz="0" w:space="0" w:color="auto"/>
                    <w:right w:val="none" w:sz="0" w:space="0" w:color="auto"/>
                  </w:divBdr>
                </w:div>
                <w:div w:id="1338776095">
                  <w:marLeft w:val="0"/>
                  <w:marRight w:val="0"/>
                  <w:marTop w:val="0"/>
                  <w:marBottom w:val="0"/>
                  <w:divBdr>
                    <w:top w:val="none" w:sz="0" w:space="0" w:color="auto"/>
                    <w:left w:val="none" w:sz="0" w:space="0" w:color="auto"/>
                    <w:bottom w:val="none" w:sz="0" w:space="0" w:color="auto"/>
                    <w:right w:val="none" w:sz="0" w:space="0" w:color="auto"/>
                  </w:divBdr>
                </w:div>
                <w:div w:id="837647591">
                  <w:marLeft w:val="0"/>
                  <w:marRight w:val="0"/>
                  <w:marTop w:val="0"/>
                  <w:marBottom w:val="0"/>
                  <w:divBdr>
                    <w:top w:val="none" w:sz="0" w:space="0" w:color="auto"/>
                    <w:left w:val="none" w:sz="0" w:space="0" w:color="auto"/>
                    <w:bottom w:val="none" w:sz="0" w:space="0" w:color="auto"/>
                    <w:right w:val="none" w:sz="0" w:space="0" w:color="auto"/>
                  </w:divBdr>
                </w:div>
                <w:div w:id="1145926859">
                  <w:marLeft w:val="0"/>
                  <w:marRight w:val="0"/>
                  <w:marTop w:val="0"/>
                  <w:marBottom w:val="0"/>
                  <w:divBdr>
                    <w:top w:val="none" w:sz="0" w:space="0" w:color="auto"/>
                    <w:left w:val="none" w:sz="0" w:space="0" w:color="auto"/>
                    <w:bottom w:val="none" w:sz="0" w:space="0" w:color="auto"/>
                    <w:right w:val="none" w:sz="0" w:space="0" w:color="auto"/>
                  </w:divBdr>
                </w:div>
                <w:div w:id="1045524473">
                  <w:marLeft w:val="0"/>
                  <w:marRight w:val="0"/>
                  <w:marTop w:val="0"/>
                  <w:marBottom w:val="0"/>
                  <w:divBdr>
                    <w:top w:val="none" w:sz="0" w:space="0" w:color="auto"/>
                    <w:left w:val="none" w:sz="0" w:space="0" w:color="auto"/>
                    <w:bottom w:val="none" w:sz="0" w:space="0" w:color="auto"/>
                    <w:right w:val="none" w:sz="0" w:space="0" w:color="auto"/>
                  </w:divBdr>
                </w:div>
                <w:div w:id="1037699457">
                  <w:marLeft w:val="0"/>
                  <w:marRight w:val="0"/>
                  <w:marTop w:val="0"/>
                  <w:marBottom w:val="0"/>
                  <w:divBdr>
                    <w:top w:val="none" w:sz="0" w:space="0" w:color="auto"/>
                    <w:left w:val="none" w:sz="0" w:space="0" w:color="auto"/>
                    <w:bottom w:val="none" w:sz="0" w:space="0" w:color="auto"/>
                    <w:right w:val="none" w:sz="0" w:space="0" w:color="auto"/>
                  </w:divBdr>
                </w:div>
                <w:div w:id="903372342">
                  <w:marLeft w:val="0"/>
                  <w:marRight w:val="0"/>
                  <w:marTop w:val="0"/>
                  <w:marBottom w:val="0"/>
                  <w:divBdr>
                    <w:top w:val="none" w:sz="0" w:space="0" w:color="auto"/>
                    <w:left w:val="none" w:sz="0" w:space="0" w:color="auto"/>
                    <w:bottom w:val="none" w:sz="0" w:space="0" w:color="auto"/>
                    <w:right w:val="none" w:sz="0" w:space="0" w:color="auto"/>
                  </w:divBdr>
                </w:div>
                <w:div w:id="1709715677">
                  <w:marLeft w:val="0"/>
                  <w:marRight w:val="0"/>
                  <w:marTop w:val="0"/>
                  <w:marBottom w:val="0"/>
                  <w:divBdr>
                    <w:top w:val="none" w:sz="0" w:space="0" w:color="auto"/>
                    <w:left w:val="none" w:sz="0" w:space="0" w:color="auto"/>
                    <w:bottom w:val="none" w:sz="0" w:space="0" w:color="auto"/>
                    <w:right w:val="none" w:sz="0" w:space="0" w:color="auto"/>
                  </w:divBdr>
                </w:div>
                <w:div w:id="452872748">
                  <w:marLeft w:val="0"/>
                  <w:marRight w:val="0"/>
                  <w:marTop w:val="0"/>
                  <w:marBottom w:val="0"/>
                  <w:divBdr>
                    <w:top w:val="none" w:sz="0" w:space="0" w:color="auto"/>
                    <w:left w:val="none" w:sz="0" w:space="0" w:color="auto"/>
                    <w:bottom w:val="none" w:sz="0" w:space="0" w:color="auto"/>
                    <w:right w:val="none" w:sz="0" w:space="0" w:color="auto"/>
                  </w:divBdr>
                </w:div>
                <w:div w:id="401105872">
                  <w:marLeft w:val="0"/>
                  <w:marRight w:val="0"/>
                  <w:marTop w:val="0"/>
                  <w:marBottom w:val="0"/>
                  <w:divBdr>
                    <w:top w:val="none" w:sz="0" w:space="0" w:color="auto"/>
                    <w:left w:val="none" w:sz="0" w:space="0" w:color="auto"/>
                    <w:bottom w:val="none" w:sz="0" w:space="0" w:color="auto"/>
                    <w:right w:val="none" w:sz="0" w:space="0" w:color="auto"/>
                  </w:divBdr>
                </w:div>
                <w:div w:id="1365131251">
                  <w:marLeft w:val="0"/>
                  <w:marRight w:val="0"/>
                  <w:marTop w:val="0"/>
                  <w:marBottom w:val="0"/>
                  <w:divBdr>
                    <w:top w:val="none" w:sz="0" w:space="0" w:color="auto"/>
                    <w:left w:val="none" w:sz="0" w:space="0" w:color="auto"/>
                    <w:bottom w:val="none" w:sz="0" w:space="0" w:color="auto"/>
                    <w:right w:val="none" w:sz="0" w:space="0" w:color="auto"/>
                  </w:divBdr>
                </w:div>
                <w:div w:id="1660888409">
                  <w:marLeft w:val="0"/>
                  <w:marRight w:val="0"/>
                  <w:marTop w:val="0"/>
                  <w:marBottom w:val="0"/>
                  <w:divBdr>
                    <w:top w:val="none" w:sz="0" w:space="0" w:color="auto"/>
                    <w:left w:val="none" w:sz="0" w:space="0" w:color="auto"/>
                    <w:bottom w:val="none" w:sz="0" w:space="0" w:color="auto"/>
                    <w:right w:val="none" w:sz="0" w:space="0" w:color="auto"/>
                  </w:divBdr>
                </w:div>
                <w:div w:id="1571577994">
                  <w:marLeft w:val="0"/>
                  <w:marRight w:val="0"/>
                  <w:marTop w:val="0"/>
                  <w:marBottom w:val="0"/>
                  <w:divBdr>
                    <w:top w:val="none" w:sz="0" w:space="0" w:color="auto"/>
                    <w:left w:val="none" w:sz="0" w:space="0" w:color="auto"/>
                    <w:bottom w:val="none" w:sz="0" w:space="0" w:color="auto"/>
                    <w:right w:val="none" w:sz="0" w:space="0" w:color="auto"/>
                  </w:divBdr>
                </w:div>
                <w:div w:id="92164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53351">
          <w:marLeft w:val="0"/>
          <w:marRight w:val="0"/>
          <w:marTop w:val="480"/>
          <w:marBottom w:val="60"/>
          <w:divBdr>
            <w:top w:val="none" w:sz="0" w:space="0" w:color="auto"/>
            <w:left w:val="none" w:sz="0" w:space="0" w:color="auto"/>
            <w:bottom w:val="none" w:sz="0" w:space="0" w:color="auto"/>
            <w:right w:val="none" w:sz="0" w:space="0" w:color="auto"/>
          </w:divBdr>
        </w:div>
        <w:div w:id="385836038">
          <w:marLeft w:val="0"/>
          <w:marRight w:val="0"/>
          <w:marTop w:val="0"/>
          <w:marBottom w:val="0"/>
          <w:divBdr>
            <w:top w:val="none" w:sz="0" w:space="0" w:color="auto"/>
            <w:left w:val="none" w:sz="0" w:space="0" w:color="auto"/>
            <w:bottom w:val="none" w:sz="0" w:space="0" w:color="auto"/>
            <w:right w:val="none" w:sz="0" w:space="0" w:color="auto"/>
          </w:divBdr>
          <w:divsChild>
            <w:div w:id="1079600162">
              <w:marLeft w:val="0"/>
              <w:marRight w:val="0"/>
              <w:marTop w:val="240"/>
              <w:marBottom w:val="0"/>
              <w:divBdr>
                <w:top w:val="none" w:sz="0" w:space="0" w:color="auto"/>
                <w:left w:val="none" w:sz="0" w:space="0" w:color="auto"/>
                <w:bottom w:val="none" w:sz="0" w:space="0" w:color="auto"/>
                <w:right w:val="none" w:sz="0" w:space="0" w:color="auto"/>
              </w:divBdr>
              <w:divsChild>
                <w:div w:id="400448464">
                  <w:marLeft w:val="0"/>
                  <w:marRight w:val="0"/>
                  <w:marTop w:val="0"/>
                  <w:marBottom w:val="0"/>
                  <w:divBdr>
                    <w:top w:val="none" w:sz="0" w:space="0" w:color="auto"/>
                    <w:left w:val="none" w:sz="0" w:space="0" w:color="auto"/>
                    <w:bottom w:val="none" w:sz="0" w:space="0" w:color="auto"/>
                    <w:right w:val="none" w:sz="0" w:space="0" w:color="auto"/>
                  </w:divBdr>
                </w:div>
                <w:div w:id="1621953552">
                  <w:marLeft w:val="0"/>
                  <w:marRight w:val="0"/>
                  <w:marTop w:val="0"/>
                  <w:marBottom w:val="0"/>
                  <w:divBdr>
                    <w:top w:val="none" w:sz="0" w:space="0" w:color="auto"/>
                    <w:left w:val="none" w:sz="0" w:space="0" w:color="auto"/>
                    <w:bottom w:val="none" w:sz="0" w:space="0" w:color="auto"/>
                    <w:right w:val="none" w:sz="0" w:space="0" w:color="auto"/>
                  </w:divBdr>
                </w:div>
                <w:div w:id="1054155382">
                  <w:marLeft w:val="0"/>
                  <w:marRight w:val="0"/>
                  <w:marTop w:val="0"/>
                  <w:marBottom w:val="0"/>
                  <w:divBdr>
                    <w:top w:val="none" w:sz="0" w:space="0" w:color="auto"/>
                    <w:left w:val="none" w:sz="0" w:space="0" w:color="auto"/>
                    <w:bottom w:val="none" w:sz="0" w:space="0" w:color="auto"/>
                    <w:right w:val="none" w:sz="0" w:space="0" w:color="auto"/>
                  </w:divBdr>
                </w:div>
                <w:div w:id="6500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23323">
          <w:marLeft w:val="0"/>
          <w:marRight w:val="0"/>
          <w:marTop w:val="480"/>
          <w:marBottom w:val="60"/>
          <w:divBdr>
            <w:top w:val="none" w:sz="0" w:space="0" w:color="auto"/>
            <w:left w:val="none" w:sz="0" w:space="0" w:color="auto"/>
            <w:bottom w:val="none" w:sz="0" w:space="0" w:color="auto"/>
            <w:right w:val="none" w:sz="0" w:space="0" w:color="auto"/>
          </w:divBdr>
        </w:div>
        <w:div w:id="980616025">
          <w:marLeft w:val="0"/>
          <w:marRight w:val="0"/>
          <w:marTop w:val="0"/>
          <w:marBottom w:val="0"/>
          <w:divBdr>
            <w:top w:val="none" w:sz="0" w:space="0" w:color="auto"/>
            <w:left w:val="none" w:sz="0" w:space="0" w:color="auto"/>
            <w:bottom w:val="none" w:sz="0" w:space="0" w:color="auto"/>
            <w:right w:val="none" w:sz="0" w:space="0" w:color="auto"/>
          </w:divBdr>
          <w:divsChild>
            <w:div w:id="851140163">
              <w:marLeft w:val="0"/>
              <w:marRight w:val="0"/>
              <w:marTop w:val="0"/>
              <w:marBottom w:val="210"/>
              <w:divBdr>
                <w:top w:val="none" w:sz="0" w:space="0" w:color="auto"/>
                <w:left w:val="none" w:sz="0" w:space="0" w:color="auto"/>
                <w:bottom w:val="none" w:sz="0" w:space="0" w:color="auto"/>
                <w:right w:val="none" w:sz="0" w:space="0" w:color="auto"/>
              </w:divBdr>
            </w:div>
            <w:div w:id="2104565423">
              <w:marLeft w:val="0"/>
              <w:marRight w:val="0"/>
              <w:marTop w:val="0"/>
              <w:marBottom w:val="0"/>
              <w:divBdr>
                <w:top w:val="none" w:sz="0" w:space="0" w:color="auto"/>
                <w:left w:val="none" w:sz="0" w:space="0" w:color="auto"/>
                <w:bottom w:val="none" w:sz="0" w:space="0" w:color="auto"/>
                <w:right w:val="none" w:sz="0" w:space="0" w:color="auto"/>
              </w:divBdr>
              <w:divsChild>
                <w:div w:id="421296113">
                  <w:marLeft w:val="0"/>
                  <w:marRight w:val="0"/>
                  <w:marTop w:val="0"/>
                  <w:marBottom w:val="0"/>
                  <w:divBdr>
                    <w:top w:val="none" w:sz="0" w:space="0" w:color="auto"/>
                    <w:left w:val="none" w:sz="0" w:space="0" w:color="auto"/>
                    <w:bottom w:val="none" w:sz="0" w:space="0" w:color="auto"/>
                    <w:right w:val="none" w:sz="0" w:space="0" w:color="auto"/>
                  </w:divBdr>
                  <w:divsChild>
                    <w:div w:id="148026838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97533">
          <w:marLeft w:val="0"/>
          <w:marRight w:val="0"/>
          <w:marTop w:val="480"/>
          <w:marBottom w:val="60"/>
          <w:divBdr>
            <w:top w:val="none" w:sz="0" w:space="0" w:color="auto"/>
            <w:left w:val="none" w:sz="0" w:space="0" w:color="auto"/>
            <w:bottom w:val="none" w:sz="0" w:space="0" w:color="auto"/>
            <w:right w:val="none" w:sz="0" w:space="0" w:color="auto"/>
          </w:divBdr>
        </w:div>
        <w:div w:id="2126997645">
          <w:marLeft w:val="0"/>
          <w:marRight w:val="0"/>
          <w:marTop w:val="0"/>
          <w:marBottom w:val="0"/>
          <w:divBdr>
            <w:top w:val="none" w:sz="0" w:space="0" w:color="auto"/>
            <w:left w:val="none" w:sz="0" w:space="0" w:color="auto"/>
            <w:bottom w:val="none" w:sz="0" w:space="0" w:color="auto"/>
            <w:right w:val="none" w:sz="0" w:space="0" w:color="auto"/>
          </w:divBdr>
          <w:divsChild>
            <w:div w:id="1583181231">
              <w:marLeft w:val="0"/>
              <w:marRight w:val="0"/>
              <w:marTop w:val="0"/>
              <w:marBottom w:val="0"/>
              <w:divBdr>
                <w:top w:val="none" w:sz="0" w:space="0" w:color="auto"/>
                <w:left w:val="none" w:sz="0" w:space="0" w:color="auto"/>
                <w:bottom w:val="none" w:sz="0" w:space="0" w:color="auto"/>
                <w:right w:val="none" w:sz="0" w:space="0" w:color="auto"/>
              </w:divBdr>
              <w:divsChild>
                <w:div w:id="1301302600">
                  <w:marLeft w:val="0"/>
                  <w:marRight w:val="0"/>
                  <w:marTop w:val="0"/>
                  <w:marBottom w:val="210"/>
                  <w:divBdr>
                    <w:top w:val="none" w:sz="0" w:space="0" w:color="auto"/>
                    <w:left w:val="none" w:sz="0" w:space="0" w:color="auto"/>
                    <w:bottom w:val="none" w:sz="0" w:space="0" w:color="auto"/>
                    <w:right w:val="none" w:sz="0" w:space="0" w:color="auto"/>
                  </w:divBdr>
                  <w:divsChild>
                    <w:div w:id="713580996">
                      <w:marLeft w:val="480"/>
                      <w:marRight w:val="0"/>
                      <w:marTop w:val="0"/>
                      <w:marBottom w:val="240"/>
                      <w:divBdr>
                        <w:top w:val="none" w:sz="0" w:space="0" w:color="auto"/>
                        <w:left w:val="none" w:sz="0" w:space="0" w:color="auto"/>
                        <w:bottom w:val="none" w:sz="0" w:space="0" w:color="auto"/>
                        <w:right w:val="none" w:sz="0" w:space="0" w:color="auto"/>
                      </w:divBdr>
                    </w:div>
                  </w:divsChild>
                </w:div>
                <w:div w:id="1919242926">
                  <w:marLeft w:val="0"/>
                  <w:marRight w:val="0"/>
                  <w:marTop w:val="210"/>
                  <w:marBottom w:val="210"/>
                  <w:divBdr>
                    <w:top w:val="none" w:sz="0" w:space="0" w:color="auto"/>
                    <w:left w:val="none" w:sz="0" w:space="0" w:color="auto"/>
                    <w:bottom w:val="none" w:sz="0" w:space="0" w:color="auto"/>
                    <w:right w:val="none" w:sz="0" w:space="0" w:color="auto"/>
                  </w:divBdr>
                  <w:divsChild>
                    <w:div w:id="1929657231">
                      <w:marLeft w:val="480"/>
                      <w:marRight w:val="0"/>
                      <w:marTop w:val="0"/>
                      <w:marBottom w:val="240"/>
                      <w:divBdr>
                        <w:top w:val="none" w:sz="0" w:space="0" w:color="auto"/>
                        <w:left w:val="none" w:sz="0" w:space="0" w:color="auto"/>
                        <w:bottom w:val="none" w:sz="0" w:space="0" w:color="auto"/>
                        <w:right w:val="none" w:sz="0" w:space="0" w:color="auto"/>
                      </w:divBdr>
                    </w:div>
                  </w:divsChild>
                </w:div>
                <w:div w:id="1325744305">
                  <w:marLeft w:val="0"/>
                  <w:marRight w:val="0"/>
                  <w:marTop w:val="210"/>
                  <w:marBottom w:val="210"/>
                  <w:divBdr>
                    <w:top w:val="none" w:sz="0" w:space="0" w:color="auto"/>
                    <w:left w:val="none" w:sz="0" w:space="0" w:color="auto"/>
                    <w:bottom w:val="none" w:sz="0" w:space="0" w:color="auto"/>
                    <w:right w:val="none" w:sz="0" w:space="0" w:color="auto"/>
                  </w:divBdr>
                  <w:divsChild>
                    <w:div w:id="181894965">
                      <w:marLeft w:val="480"/>
                      <w:marRight w:val="0"/>
                      <w:marTop w:val="0"/>
                      <w:marBottom w:val="240"/>
                      <w:divBdr>
                        <w:top w:val="none" w:sz="0" w:space="0" w:color="auto"/>
                        <w:left w:val="none" w:sz="0" w:space="0" w:color="auto"/>
                        <w:bottom w:val="none" w:sz="0" w:space="0" w:color="auto"/>
                        <w:right w:val="none" w:sz="0" w:space="0" w:color="auto"/>
                      </w:divBdr>
                    </w:div>
                  </w:divsChild>
                </w:div>
                <w:div w:id="563570101">
                  <w:marLeft w:val="0"/>
                  <w:marRight w:val="0"/>
                  <w:marTop w:val="210"/>
                  <w:marBottom w:val="210"/>
                  <w:divBdr>
                    <w:top w:val="none" w:sz="0" w:space="0" w:color="auto"/>
                    <w:left w:val="none" w:sz="0" w:space="0" w:color="auto"/>
                    <w:bottom w:val="none" w:sz="0" w:space="0" w:color="auto"/>
                    <w:right w:val="none" w:sz="0" w:space="0" w:color="auto"/>
                  </w:divBdr>
                  <w:divsChild>
                    <w:div w:id="1775201742">
                      <w:marLeft w:val="480"/>
                      <w:marRight w:val="0"/>
                      <w:marTop w:val="0"/>
                      <w:marBottom w:val="240"/>
                      <w:divBdr>
                        <w:top w:val="none" w:sz="0" w:space="0" w:color="auto"/>
                        <w:left w:val="none" w:sz="0" w:space="0" w:color="auto"/>
                        <w:bottom w:val="none" w:sz="0" w:space="0" w:color="auto"/>
                        <w:right w:val="none" w:sz="0" w:space="0" w:color="auto"/>
                      </w:divBdr>
                    </w:div>
                  </w:divsChild>
                </w:div>
                <w:div w:id="1053890904">
                  <w:marLeft w:val="0"/>
                  <w:marRight w:val="0"/>
                  <w:marTop w:val="210"/>
                  <w:marBottom w:val="0"/>
                  <w:divBdr>
                    <w:top w:val="none" w:sz="0" w:space="0" w:color="auto"/>
                    <w:left w:val="none" w:sz="0" w:space="0" w:color="auto"/>
                    <w:bottom w:val="none" w:sz="0" w:space="0" w:color="auto"/>
                    <w:right w:val="none" w:sz="0" w:space="0" w:color="auto"/>
                  </w:divBdr>
                  <w:divsChild>
                    <w:div w:id="553930659">
                      <w:marLeft w:val="480"/>
                      <w:marRight w:val="0"/>
                      <w:marTop w:val="0"/>
                      <w:marBottom w:val="240"/>
                      <w:divBdr>
                        <w:top w:val="none" w:sz="0" w:space="0" w:color="auto"/>
                        <w:left w:val="none" w:sz="0" w:space="0" w:color="auto"/>
                        <w:bottom w:val="none" w:sz="0" w:space="0" w:color="auto"/>
                        <w:right w:val="none" w:sz="0" w:space="0" w:color="auto"/>
                      </w:divBdr>
                      <w:divsChild>
                        <w:div w:id="185784045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2137983130">
          <w:marLeft w:val="0"/>
          <w:marRight w:val="0"/>
          <w:marTop w:val="480"/>
          <w:marBottom w:val="60"/>
          <w:divBdr>
            <w:top w:val="none" w:sz="0" w:space="0" w:color="auto"/>
            <w:left w:val="none" w:sz="0" w:space="0" w:color="auto"/>
            <w:bottom w:val="none" w:sz="0" w:space="0" w:color="auto"/>
            <w:right w:val="none" w:sz="0" w:space="0" w:color="auto"/>
          </w:divBdr>
        </w:div>
        <w:div w:id="264312702">
          <w:marLeft w:val="0"/>
          <w:marRight w:val="0"/>
          <w:marTop w:val="0"/>
          <w:marBottom w:val="0"/>
          <w:divBdr>
            <w:top w:val="none" w:sz="0" w:space="0" w:color="auto"/>
            <w:left w:val="none" w:sz="0" w:space="0" w:color="auto"/>
            <w:bottom w:val="none" w:sz="0" w:space="0" w:color="auto"/>
            <w:right w:val="none" w:sz="0" w:space="0" w:color="auto"/>
          </w:divBdr>
        </w:div>
      </w:divsChild>
    </w:div>
    <w:div w:id="1151826807">
      <w:bodyDiv w:val="1"/>
      <w:marLeft w:val="0"/>
      <w:marRight w:val="0"/>
      <w:marTop w:val="0"/>
      <w:marBottom w:val="0"/>
      <w:divBdr>
        <w:top w:val="none" w:sz="0" w:space="0" w:color="auto"/>
        <w:left w:val="none" w:sz="0" w:space="0" w:color="auto"/>
        <w:bottom w:val="none" w:sz="0" w:space="0" w:color="auto"/>
        <w:right w:val="none" w:sz="0" w:space="0" w:color="auto"/>
      </w:divBdr>
      <w:divsChild>
        <w:div w:id="1779832465">
          <w:marLeft w:val="0"/>
          <w:marRight w:val="0"/>
          <w:marTop w:val="480"/>
          <w:marBottom w:val="60"/>
          <w:divBdr>
            <w:top w:val="none" w:sz="0" w:space="0" w:color="auto"/>
            <w:left w:val="none" w:sz="0" w:space="0" w:color="auto"/>
            <w:bottom w:val="none" w:sz="0" w:space="0" w:color="auto"/>
            <w:right w:val="none" w:sz="0" w:space="0" w:color="auto"/>
          </w:divBdr>
        </w:div>
        <w:div w:id="1230966670">
          <w:marLeft w:val="0"/>
          <w:marRight w:val="0"/>
          <w:marTop w:val="0"/>
          <w:marBottom w:val="0"/>
          <w:divBdr>
            <w:top w:val="none" w:sz="0" w:space="0" w:color="auto"/>
            <w:left w:val="none" w:sz="0" w:space="0" w:color="auto"/>
            <w:bottom w:val="none" w:sz="0" w:space="0" w:color="auto"/>
            <w:right w:val="none" w:sz="0" w:space="0" w:color="auto"/>
          </w:divBdr>
        </w:div>
      </w:divsChild>
    </w:div>
    <w:div w:id="1160583481">
      <w:bodyDiv w:val="1"/>
      <w:marLeft w:val="0"/>
      <w:marRight w:val="0"/>
      <w:marTop w:val="0"/>
      <w:marBottom w:val="0"/>
      <w:divBdr>
        <w:top w:val="none" w:sz="0" w:space="0" w:color="auto"/>
        <w:left w:val="none" w:sz="0" w:space="0" w:color="auto"/>
        <w:bottom w:val="none" w:sz="0" w:space="0" w:color="auto"/>
        <w:right w:val="none" w:sz="0" w:space="0" w:color="auto"/>
      </w:divBdr>
      <w:divsChild>
        <w:div w:id="836923588">
          <w:marLeft w:val="0"/>
          <w:marRight w:val="0"/>
          <w:marTop w:val="480"/>
          <w:marBottom w:val="60"/>
          <w:divBdr>
            <w:top w:val="none" w:sz="0" w:space="0" w:color="auto"/>
            <w:left w:val="none" w:sz="0" w:space="0" w:color="auto"/>
            <w:bottom w:val="none" w:sz="0" w:space="0" w:color="auto"/>
            <w:right w:val="none" w:sz="0" w:space="0" w:color="auto"/>
          </w:divBdr>
        </w:div>
        <w:div w:id="85268163">
          <w:marLeft w:val="0"/>
          <w:marRight w:val="0"/>
          <w:marTop w:val="0"/>
          <w:marBottom w:val="0"/>
          <w:divBdr>
            <w:top w:val="none" w:sz="0" w:space="0" w:color="auto"/>
            <w:left w:val="none" w:sz="0" w:space="0" w:color="auto"/>
            <w:bottom w:val="none" w:sz="0" w:space="0" w:color="auto"/>
            <w:right w:val="none" w:sz="0" w:space="0" w:color="auto"/>
          </w:divBdr>
          <w:divsChild>
            <w:div w:id="1561213693">
              <w:marLeft w:val="0"/>
              <w:marRight w:val="0"/>
              <w:marTop w:val="0"/>
              <w:marBottom w:val="0"/>
              <w:divBdr>
                <w:top w:val="none" w:sz="0" w:space="0" w:color="auto"/>
                <w:left w:val="none" w:sz="0" w:space="0" w:color="auto"/>
                <w:bottom w:val="none" w:sz="0" w:space="0" w:color="auto"/>
                <w:right w:val="none" w:sz="0" w:space="0" w:color="auto"/>
              </w:divBdr>
              <w:divsChild>
                <w:div w:id="1487355145">
                  <w:marLeft w:val="0"/>
                  <w:marRight w:val="0"/>
                  <w:marTop w:val="0"/>
                  <w:marBottom w:val="210"/>
                  <w:divBdr>
                    <w:top w:val="none" w:sz="0" w:space="0" w:color="auto"/>
                    <w:left w:val="none" w:sz="0" w:space="0" w:color="auto"/>
                    <w:bottom w:val="none" w:sz="0" w:space="0" w:color="auto"/>
                    <w:right w:val="none" w:sz="0" w:space="0" w:color="auto"/>
                  </w:divBdr>
                  <w:divsChild>
                    <w:div w:id="1132599100">
                      <w:marLeft w:val="480"/>
                      <w:marRight w:val="0"/>
                      <w:marTop w:val="0"/>
                      <w:marBottom w:val="240"/>
                      <w:divBdr>
                        <w:top w:val="none" w:sz="0" w:space="0" w:color="auto"/>
                        <w:left w:val="none" w:sz="0" w:space="0" w:color="auto"/>
                        <w:bottom w:val="none" w:sz="0" w:space="0" w:color="auto"/>
                        <w:right w:val="none" w:sz="0" w:space="0" w:color="auto"/>
                      </w:divBdr>
                    </w:div>
                  </w:divsChild>
                </w:div>
                <w:div w:id="1104424416">
                  <w:marLeft w:val="0"/>
                  <w:marRight w:val="0"/>
                  <w:marTop w:val="210"/>
                  <w:marBottom w:val="210"/>
                  <w:divBdr>
                    <w:top w:val="none" w:sz="0" w:space="0" w:color="auto"/>
                    <w:left w:val="none" w:sz="0" w:space="0" w:color="auto"/>
                    <w:bottom w:val="none" w:sz="0" w:space="0" w:color="auto"/>
                    <w:right w:val="none" w:sz="0" w:space="0" w:color="auto"/>
                  </w:divBdr>
                  <w:divsChild>
                    <w:div w:id="510143866">
                      <w:marLeft w:val="480"/>
                      <w:marRight w:val="0"/>
                      <w:marTop w:val="0"/>
                      <w:marBottom w:val="240"/>
                      <w:divBdr>
                        <w:top w:val="none" w:sz="0" w:space="0" w:color="auto"/>
                        <w:left w:val="none" w:sz="0" w:space="0" w:color="auto"/>
                        <w:bottom w:val="none" w:sz="0" w:space="0" w:color="auto"/>
                        <w:right w:val="none" w:sz="0" w:space="0" w:color="auto"/>
                      </w:divBdr>
                    </w:div>
                  </w:divsChild>
                </w:div>
                <w:div w:id="729042803">
                  <w:marLeft w:val="0"/>
                  <w:marRight w:val="0"/>
                  <w:marTop w:val="210"/>
                  <w:marBottom w:val="210"/>
                  <w:divBdr>
                    <w:top w:val="none" w:sz="0" w:space="0" w:color="auto"/>
                    <w:left w:val="none" w:sz="0" w:space="0" w:color="auto"/>
                    <w:bottom w:val="none" w:sz="0" w:space="0" w:color="auto"/>
                    <w:right w:val="none" w:sz="0" w:space="0" w:color="auto"/>
                  </w:divBdr>
                  <w:divsChild>
                    <w:div w:id="301085150">
                      <w:marLeft w:val="480"/>
                      <w:marRight w:val="0"/>
                      <w:marTop w:val="0"/>
                      <w:marBottom w:val="240"/>
                      <w:divBdr>
                        <w:top w:val="none" w:sz="0" w:space="0" w:color="auto"/>
                        <w:left w:val="none" w:sz="0" w:space="0" w:color="auto"/>
                        <w:bottom w:val="none" w:sz="0" w:space="0" w:color="auto"/>
                        <w:right w:val="none" w:sz="0" w:space="0" w:color="auto"/>
                      </w:divBdr>
                    </w:div>
                  </w:divsChild>
                </w:div>
                <w:div w:id="2050496812">
                  <w:marLeft w:val="0"/>
                  <w:marRight w:val="0"/>
                  <w:marTop w:val="210"/>
                  <w:marBottom w:val="210"/>
                  <w:divBdr>
                    <w:top w:val="none" w:sz="0" w:space="0" w:color="auto"/>
                    <w:left w:val="none" w:sz="0" w:space="0" w:color="auto"/>
                    <w:bottom w:val="none" w:sz="0" w:space="0" w:color="auto"/>
                    <w:right w:val="none" w:sz="0" w:space="0" w:color="auto"/>
                  </w:divBdr>
                  <w:divsChild>
                    <w:div w:id="502208827">
                      <w:marLeft w:val="480"/>
                      <w:marRight w:val="0"/>
                      <w:marTop w:val="0"/>
                      <w:marBottom w:val="240"/>
                      <w:divBdr>
                        <w:top w:val="none" w:sz="0" w:space="0" w:color="auto"/>
                        <w:left w:val="none" w:sz="0" w:space="0" w:color="auto"/>
                        <w:bottom w:val="none" w:sz="0" w:space="0" w:color="auto"/>
                        <w:right w:val="none" w:sz="0" w:space="0" w:color="auto"/>
                      </w:divBdr>
                    </w:div>
                  </w:divsChild>
                </w:div>
                <w:div w:id="1878006892">
                  <w:marLeft w:val="0"/>
                  <w:marRight w:val="0"/>
                  <w:marTop w:val="210"/>
                  <w:marBottom w:val="0"/>
                  <w:divBdr>
                    <w:top w:val="none" w:sz="0" w:space="0" w:color="auto"/>
                    <w:left w:val="none" w:sz="0" w:space="0" w:color="auto"/>
                    <w:bottom w:val="none" w:sz="0" w:space="0" w:color="auto"/>
                    <w:right w:val="none" w:sz="0" w:space="0" w:color="auto"/>
                  </w:divBdr>
                  <w:divsChild>
                    <w:div w:id="120123781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061634237">
          <w:marLeft w:val="0"/>
          <w:marRight w:val="0"/>
          <w:marTop w:val="480"/>
          <w:marBottom w:val="60"/>
          <w:divBdr>
            <w:top w:val="none" w:sz="0" w:space="0" w:color="auto"/>
            <w:left w:val="none" w:sz="0" w:space="0" w:color="auto"/>
            <w:bottom w:val="none" w:sz="0" w:space="0" w:color="auto"/>
            <w:right w:val="none" w:sz="0" w:space="0" w:color="auto"/>
          </w:divBdr>
        </w:div>
        <w:div w:id="456990576">
          <w:marLeft w:val="0"/>
          <w:marRight w:val="0"/>
          <w:marTop w:val="0"/>
          <w:marBottom w:val="0"/>
          <w:divBdr>
            <w:top w:val="none" w:sz="0" w:space="0" w:color="auto"/>
            <w:left w:val="none" w:sz="0" w:space="0" w:color="auto"/>
            <w:bottom w:val="none" w:sz="0" w:space="0" w:color="auto"/>
            <w:right w:val="none" w:sz="0" w:space="0" w:color="auto"/>
          </w:divBdr>
          <w:divsChild>
            <w:div w:id="143132860">
              <w:marLeft w:val="0"/>
              <w:marRight w:val="0"/>
              <w:marTop w:val="0"/>
              <w:marBottom w:val="0"/>
              <w:divBdr>
                <w:top w:val="none" w:sz="0" w:space="0" w:color="auto"/>
                <w:left w:val="none" w:sz="0" w:space="0" w:color="auto"/>
                <w:bottom w:val="none" w:sz="0" w:space="0" w:color="auto"/>
                <w:right w:val="none" w:sz="0" w:space="0" w:color="auto"/>
              </w:divBdr>
              <w:divsChild>
                <w:div w:id="860243907">
                  <w:marLeft w:val="0"/>
                  <w:marRight w:val="0"/>
                  <w:marTop w:val="210"/>
                  <w:marBottom w:val="210"/>
                  <w:divBdr>
                    <w:top w:val="none" w:sz="0" w:space="0" w:color="auto"/>
                    <w:left w:val="none" w:sz="0" w:space="0" w:color="auto"/>
                    <w:bottom w:val="none" w:sz="0" w:space="0" w:color="auto"/>
                    <w:right w:val="none" w:sz="0" w:space="0" w:color="auto"/>
                  </w:divBdr>
                  <w:divsChild>
                    <w:div w:id="503402393">
                      <w:marLeft w:val="480"/>
                      <w:marRight w:val="0"/>
                      <w:marTop w:val="0"/>
                      <w:marBottom w:val="240"/>
                      <w:divBdr>
                        <w:top w:val="none" w:sz="0" w:space="0" w:color="auto"/>
                        <w:left w:val="none" w:sz="0" w:space="0" w:color="auto"/>
                        <w:bottom w:val="none" w:sz="0" w:space="0" w:color="auto"/>
                        <w:right w:val="none" w:sz="0" w:space="0" w:color="auto"/>
                      </w:divBdr>
                    </w:div>
                  </w:divsChild>
                </w:div>
                <w:div w:id="801968059">
                  <w:marLeft w:val="0"/>
                  <w:marRight w:val="0"/>
                  <w:marTop w:val="210"/>
                  <w:marBottom w:val="210"/>
                  <w:divBdr>
                    <w:top w:val="none" w:sz="0" w:space="0" w:color="auto"/>
                    <w:left w:val="none" w:sz="0" w:space="0" w:color="auto"/>
                    <w:bottom w:val="none" w:sz="0" w:space="0" w:color="auto"/>
                    <w:right w:val="none" w:sz="0" w:space="0" w:color="auto"/>
                  </w:divBdr>
                  <w:divsChild>
                    <w:div w:id="473564989">
                      <w:marLeft w:val="480"/>
                      <w:marRight w:val="0"/>
                      <w:marTop w:val="0"/>
                      <w:marBottom w:val="240"/>
                      <w:divBdr>
                        <w:top w:val="none" w:sz="0" w:space="0" w:color="auto"/>
                        <w:left w:val="none" w:sz="0" w:space="0" w:color="auto"/>
                        <w:bottom w:val="none" w:sz="0" w:space="0" w:color="auto"/>
                        <w:right w:val="none" w:sz="0" w:space="0" w:color="auto"/>
                      </w:divBdr>
                    </w:div>
                  </w:divsChild>
                </w:div>
                <w:div w:id="292059689">
                  <w:marLeft w:val="0"/>
                  <w:marRight w:val="0"/>
                  <w:marTop w:val="210"/>
                  <w:marBottom w:val="210"/>
                  <w:divBdr>
                    <w:top w:val="none" w:sz="0" w:space="0" w:color="auto"/>
                    <w:left w:val="none" w:sz="0" w:space="0" w:color="auto"/>
                    <w:bottom w:val="none" w:sz="0" w:space="0" w:color="auto"/>
                    <w:right w:val="none" w:sz="0" w:space="0" w:color="auto"/>
                  </w:divBdr>
                  <w:divsChild>
                    <w:div w:id="1976443897">
                      <w:marLeft w:val="480"/>
                      <w:marRight w:val="0"/>
                      <w:marTop w:val="0"/>
                      <w:marBottom w:val="240"/>
                      <w:divBdr>
                        <w:top w:val="none" w:sz="0" w:space="0" w:color="auto"/>
                        <w:left w:val="none" w:sz="0" w:space="0" w:color="auto"/>
                        <w:bottom w:val="none" w:sz="0" w:space="0" w:color="auto"/>
                        <w:right w:val="none" w:sz="0" w:space="0" w:color="auto"/>
                      </w:divBdr>
                    </w:div>
                  </w:divsChild>
                </w:div>
                <w:div w:id="1580602044">
                  <w:marLeft w:val="0"/>
                  <w:marRight w:val="0"/>
                  <w:marTop w:val="210"/>
                  <w:marBottom w:val="210"/>
                  <w:divBdr>
                    <w:top w:val="none" w:sz="0" w:space="0" w:color="auto"/>
                    <w:left w:val="none" w:sz="0" w:space="0" w:color="auto"/>
                    <w:bottom w:val="none" w:sz="0" w:space="0" w:color="auto"/>
                    <w:right w:val="none" w:sz="0" w:space="0" w:color="auto"/>
                  </w:divBdr>
                  <w:divsChild>
                    <w:div w:id="459299865">
                      <w:marLeft w:val="480"/>
                      <w:marRight w:val="0"/>
                      <w:marTop w:val="0"/>
                      <w:marBottom w:val="240"/>
                      <w:divBdr>
                        <w:top w:val="none" w:sz="0" w:space="0" w:color="auto"/>
                        <w:left w:val="none" w:sz="0" w:space="0" w:color="auto"/>
                        <w:bottom w:val="none" w:sz="0" w:space="0" w:color="auto"/>
                        <w:right w:val="none" w:sz="0" w:space="0" w:color="auto"/>
                      </w:divBdr>
                    </w:div>
                  </w:divsChild>
                </w:div>
                <w:div w:id="190916330">
                  <w:marLeft w:val="0"/>
                  <w:marRight w:val="0"/>
                  <w:marTop w:val="210"/>
                  <w:marBottom w:val="210"/>
                  <w:divBdr>
                    <w:top w:val="none" w:sz="0" w:space="0" w:color="auto"/>
                    <w:left w:val="none" w:sz="0" w:space="0" w:color="auto"/>
                    <w:bottom w:val="none" w:sz="0" w:space="0" w:color="auto"/>
                    <w:right w:val="none" w:sz="0" w:space="0" w:color="auto"/>
                  </w:divBdr>
                  <w:divsChild>
                    <w:div w:id="940189118">
                      <w:marLeft w:val="480"/>
                      <w:marRight w:val="0"/>
                      <w:marTop w:val="0"/>
                      <w:marBottom w:val="240"/>
                      <w:divBdr>
                        <w:top w:val="none" w:sz="0" w:space="0" w:color="auto"/>
                        <w:left w:val="none" w:sz="0" w:space="0" w:color="auto"/>
                        <w:bottom w:val="none" w:sz="0" w:space="0" w:color="auto"/>
                        <w:right w:val="none" w:sz="0" w:space="0" w:color="auto"/>
                      </w:divBdr>
                    </w:div>
                  </w:divsChild>
                </w:div>
                <w:div w:id="1927378415">
                  <w:marLeft w:val="0"/>
                  <w:marRight w:val="0"/>
                  <w:marTop w:val="210"/>
                  <w:marBottom w:val="210"/>
                  <w:divBdr>
                    <w:top w:val="none" w:sz="0" w:space="0" w:color="auto"/>
                    <w:left w:val="none" w:sz="0" w:space="0" w:color="auto"/>
                    <w:bottom w:val="none" w:sz="0" w:space="0" w:color="auto"/>
                    <w:right w:val="none" w:sz="0" w:space="0" w:color="auto"/>
                  </w:divBdr>
                  <w:divsChild>
                    <w:div w:id="1769932513">
                      <w:marLeft w:val="480"/>
                      <w:marRight w:val="0"/>
                      <w:marTop w:val="0"/>
                      <w:marBottom w:val="240"/>
                      <w:divBdr>
                        <w:top w:val="none" w:sz="0" w:space="0" w:color="auto"/>
                        <w:left w:val="none" w:sz="0" w:space="0" w:color="auto"/>
                        <w:bottom w:val="none" w:sz="0" w:space="0" w:color="auto"/>
                        <w:right w:val="none" w:sz="0" w:space="0" w:color="auto"/>
                      </w:divBdr>
                    </w:div>
                  </w:divsChild>
                </w:div>
                <w:div w:id="1853907232">
                  <w:marLeft w:val="0"/>
                  <w:marRight w:val="0"/>
                  <w:marTop w:val="210"/>
                  <w:marBottom w:val="210"/>
                  <w:divBdr>
                    <w:top w:val="none" w:sz="0" w:space="0" w:color="auto"/>
                    <w:left w:val="none" w:sz="0" w:space="0" w:color="auto"/>
                    <w:bottom w:val="none" w:sz="0" w:space="0" w:color="auto"/>
                    <w:right w:val="none" w:sz="0" w:space="0" w:color="auto"/>
                  </w:divBdr>
                  <w:divsChild>
                    <w:div w:id="120729956">
                      <w:marLeft w:val="480"/>
                      <w:marRight w:val="0"/>
                      <w:marTop w:val="0"/>
                      <w:marBottom w:val="240"/>
                      <w:divBdr>
                        <w:top w:val="none" w:sz="0" w:space="0" w:color="auto"/>
                        <w:left w:val="none" w:sz="0" w:space="0" w:color="auto"/>
                        <w:bottom w:val="none" w:sz="0" w:space="0" w:color="auto"/>
                        <w:right w:val="none" w:sz="0" w:space="0" w:color="auto"/>
                      </w:divBdr>
                    </w:div>
                  </w:divsChild>
                </w:div>
                <w:div w:id="1090203025">
                  <w:marLeft w:val="0"/>
                  <w:marRight w:val="0"/>
                  <w:marTop w:val="210"/>
                  <w:marBottom w:val="210"/>
                  <w:divBdr>
                    <w:top w:val="none" w:sz="0" w:space="0" w:color="auto"/>
                    <w:left w:val="none" w:sz="0" w:space="0" w:color="auto"/>
                    <w:bottom w:val="none" w:sz="0" w:space="0" w:color="auto"/>
                    <w:right w:val="none" w:sz="0" w:space="0" w:color="auto"/>
                  </w:divBdr>
                  <w:divsChild>
                    <w:div w:id="710151140">
                      <w:marLeft w:val="480"/>
                      <w:marRight w:val="0"/>
                      <w:marTop w:val="0"/>
                      <w:marBottom w:val="240"/>
                      <w:divBdr>
                        <w:top w:val="none" w:sz="0" w:space="0" w:color="auto"/>
                        <w:left w:val="none" w:sz="0" w:space="0" w:color="auto"/>
                        <w:bottom w:val="none" w:sz="0" w:space="0" w:color="auto"/>
                        <w:right w:val="none" w:sz="0" w:space="0" w:color="auto"/>
                      </w:divBdr>
                    </w:div>
                  </w:divsChild>
                </w:div>
                <w:div w:id="2085105990">
                  <w:marLeft w:val="0"/>
                  <w:marRight w:val="0"/>
                  <w:marTop w:val="210"/>
                  <w:marBottom w:val="210"/>
                  <w:divBdr>
                    <w:top w:val="none" w:sz="0" w:space="0" w:color="auto"/>
                    <w:left w:val="none" w:sz="0" w:space="0" w:color="auto"/>
                    <w:bottom w:val="none" w:sz="0" w:space="0" w:color="auto"/>
                    <w:right w:val="none" w:sz="0" w:space="0" w:color="auto"/>
                  </w:divBdr>
                  <w:divsChild>
                    <w:div w:id="949093690">
                      <w:marLeft w:val="480"/>
                      <w:marRight w:val="0"/>
                      <w:marTop w:val="0"/>
                      <w:marBottom w:val="240"/>
                      <w:divBdr>
                        <w:top w:val="none" w:sz="0" w:space="0" w:color="auto"/>
                        <w:left w:val="none" w:sz="0" w:space="0" w:color="auto"/>
                        <w:bottom w:val="none" w:sz="0" w:space="0" w:color="auto"/>
                        <w:right w:val="none" w:sz="0" w:space="0" w:color="auto"/>
                      </w:divBdr>
                    </w:div>
                  </w:divsChild>
                </w:div>
                <w:div w:id="264970222">
                  <w:marLeft w:val="0"/>
                  <w:marRight w:val="0"/>
                  <w:marTop w:val="210"/>
                  <w:marBottom w:val="0"/>
                  <w:divBdr>
                    <w:top w:val="none" w:sz="0" w:space="0" w:color="auto"/>
                    <w:left w:val="none" w:sz="0" w:space="0" w:color="auto"/>
                    <w:bottom w:val="none" w:sz="0" w:space="0" w:color="auto"/>
                    <w:right w:val="none" w:sz="0" w:space="0" w:color="auto"/>
                  </w:divBdr>
                  <w:divsChild>
                    <w:div w:id="181393615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37899399">
          <w:marLeft w:val="0"/>
          <w:marRight w:val="0"/>
          <w:marTop w:val="480"/>
          <w:marBottom w:val="60"/>
          <w:divBdr>
            <w:top w:val="none" w:sz="0" w:space="0" w:color="auto"/>
            <w:left w:val="none" w:sz="0" w:space="0" w:color="auto"/>
            <w:bottom w:val="none" w:sz="0" w:space="0" w:color="auto"/>
            <w:right w:val="none" w:sz="0" w:space="0" w:color="auto"/>
          </w:divBdr>
        </w:div>
        <w:div w:id="471599356">
          <w:marLeft w:val="0"/>
          <w:marRight w:val="0"/>
          <w:marTop w:val="0"/>
          <w:marBottom w:val="0"/>
          <w:divBdr>
            <w:top w:val="none" w:sz="0" w:space="0" w:color="auto"/>
            <w:left w:val="none" w:sz="0" w:space="0" w:color="auto"/>
            <w:bottom w:val="none" w:sz="0" w:space="0" w:color="auto"/>
            <w:right w:val="none" w:sz="0" w:space="0" w:color="auto"/>
          </w:divBdr>
          <w:divsChild>
            <w:div w:id="1303921229">
              <w:marLeft w:val="0"/>
              <w:marRight w:val="0"/>
              <w:marTop w:val="0"/>
              <w:marBottom w:val="0"/>
              <w:divBdr>
                <w:top w:val="none" w:sz="0" w:space="0" w:color="auto"/>
                <w:left w:val="none" w:sz="0" w:space="0" w:color="auto"/>
                <w:bottom w:val="none" w:sz="0" w:space="0" w:color="auto"/>
                <w:right w:val="none" w:sz="0" w:space="0" w:color="auto"/>
              </w:divBdr>
              <w:divsChild>
                <w:div w:id="556359484">
                  <w:marLeft w:val="0"/>
                  <w:marRight w:val="0"/>
                  <w:marTop w:val="0"/>
                  <w:marBottom w:val="210"/>
                  <w:divBdr>
                    <w:top w:val="none" w:sz="0" w:space="0" w:color="auto"/>
                    <w:left w:val="none" w:sz="0" w:space="0" w:color="auto"/>
                    <w:bottom w:val="none" w:sz="0" w:space="0" w:color="auto"/>
                    <w:right w:val="none" w:sz="0" w:space="0" w:color="auto"/>
                  </w:divBdr>
                  <w:divsChild>
                    <w:div w:id="925188208">
                      <w:marLeft w:val="480"/>
                      <w:marRight w:val="0"/>
                      <w:marTop w:val="0"/>
                      <w:marBottom w:val="240"/>
                      <w:divBdr>
                        <w:top w:val="none" w:sz="0" w:space="0" w:color="auto"/>
                        <w:left w:val="none" w:sz="0" w:space="0" w:color="auto"/>
                        <w:bottom w:val="none" w:sz="0" w:space="0" w:color="auto"/>
                        <w:right w:val="none" w:sz="0" w:space="0" w:color="auto"/>
                      </w:divBdr>
                    </w:div>
                  </w:divsChild>
                </w:div>
                <w:div w:id="439842926">
                  <w:marLeft w:val="0"/>
                  <w:marRight w:val="0"/>
                  <w:marTop w:val="210"/>
                  <w:marBottom w:val="210"/>
                  <w:divBdr>
                    <w:top w:val="none" w:sz="0" w:space="0" w:color="auto"/>
                    <w:left w:val="none" w:sz="0" w:space="0" w:color="auto"/>
                    <w:bottom w:val="none" w:sz="0" w:space="0" w:color="auto"/>
                    <w:right w:val="none" w:sz="0" w:space="0" w:color="auto"/>
                  </w:divBdr>
                  <w:divsChild>
                    <w:div w:id="693767863">
                      <w:marLeft w:val="480"/>
                      <w:marRight w:val="0"/>
                      <w:marTop w:val="0"/>
                      <w:marBottom w:val="240"/>
                      <w:divBdr>
                        <w:top w:val="none" w:sz="0" w:space="0" w:color="auto"/>
                        <w:left w:val="none" w:sz="0" w:space="0" w:color="auto"/>
                        <w:bottom w:val="none" w:sz="0" w:space="0" w:color="auto"/>
                        <w:right w:val="none" w:sz="0" w:space="0" w:color="auto"/>
                      </w:divBdr>
                    </w:div>
                  </w:divsChild>
                </w:div>
                <w:div w:id="262299482">
                  <w:marLeft w:val="0"/>
                  <w:marRight w:val="0"/>
                  <w:marTop w:val="210"/>
                  <w:marBottom w:val="210"/>
                  <w:divBdr>
                    <w:top w:val="none" w:sz="0" w:space="0" w:color="auto"/>
                    <w:left w:val="none" w:sz="0" w:space="0" w:color="auto"/>
                    <w:bottom w:val="none" w:sz="0" w:space="0" w:color="auto"/>
                    <w:right w:val="none" w:sz="0" w:space="0" w:color="auto"/>
                  </w:divBdr>
                  <w:divsChild>
                    <w:div w:id="1152523540">
                      <w:marLeft w:val="480"/>
                      <w:marRight w:val="0"/>
                      <w:marTop w:val="0"/>
                      <w:marBottom w:val="240"/>
                      <w:divBdr>
                        <w:top w:val="none" w:sz="0" w:space="0" w:color="auto"/>
                        <w:left w:val="none" w:sz="0" w:space="0" w:color="auto"/>
                        <w:bottom w:val="none" w:sz="0" w:space="0" w:color="auto"/>
                        <w:right w:val="none" w:sz="0" w:space="0" w:color="auto"/>
                      </w:divBdr>
                    </w:div>
                  </w:divsChild>
                </w:div>
                <w:div w:id="778381251">
                  <w:marLeft w:val="0"/>
                  <w:marRight w:val="0"/>
                  <w:marTop w:val="210"/>
                  <w:marBottom w:val="210"/>
                  <w:divBdr>
                    <w:top w:val="none" w:sz="0" w:space="0" w:color="auto"/>
                    <w:left w:val="none" w:sz="0" w:space="0" w:color="auto"/>
                    <w:bottom w:val="none" w:sz="0" w:space="0" w:color="auto"/>
                    <w:right w:val="none" w:sz="0" w:space="0" w:color="auto"/>
                  </w:divBdr>
                  <w:divsChild>
                    <w:div w:id="70541333">
                      <w:marLeft w:val="480"/>
                      <w:marRight w:val="0"/>
                      <w:marTop w:val="0"/>
                      <w:marBottom w:val="240"/>
                      <w:divBdr>
                        <w:top w:val="none" w:sz="0" w:space="0" w:color="auto"/>
                        <w:left w:val="none" w:sz="0" w:space="0" w:color="auto"/>
                        <w:bottom w:val="none" w:sz="0" w:space="0" w:color="auto"/>
                        <w:right w:val="none" w:sz="0" w:space="0" w:color="auto"/>
                      </w:divBdr>
                      <w:divsChild>
                        <w:div w:id="807863372">
                          <w:marLeft w:val="0"/>
                          <w:marRight w:val="0"/>
                          <w:marTop w:val="0"/>
                          <w:marBottom w:val="210"/>
                          <w:divBdr>
                            <w:top w:val="none" w:sz="0" w:space="0" w:color="auto"/>
                            <w:left w:val="none" w:sz="0" w:space="0" w:color="auto"/>
                            <w:bottom w:val="none" w:sz="0" w:space="0" w:color="auto"/>
                            <w:right w:val="none" w:sz="0" w:space="0" w:color="auto"/>
                          </w:divBdr>
                        </w:div>
                        <w:div w:id="1398892741">
                          <w:marLeft w:val="0"/>
                          <w:marRight w:val="0"/>
                          <w:marTop w:val="0"/>
                          <w:marBottom w:val="0"/>
                          <w:divBdr>
                            <w:top w:val="none" w:sz="0" w:space="0" w:color="auto"/>
                            <w:left w:val="none" w:sz="0" w:space="0" w:color="auto"/>
                            <w:bottom w:val="none" w:sz="0" w:space="0" w:color="auto"/>
                            <w:right w:val="none" w:sz="0" w:space="0" w:color="auto"/>
                          </w:divBdr>
                          <w:divsChild>
                            <w:div w:id="1474323234">
                              <w:marLeft w:val="0"/>
                              <w:marRight w:val="0"/>
                              <w:marTop w:val="210"/>
                              <w:marBottom w:val="210"/>
                              <w:divBdr>
                                <w:top w:val="none" w:sz="0" w:space="0" w:color="auto"/>
                                <w:left w:val="none" w:sz="0" w:space="0" w:color="auto"/>
                                <w:bottom w:val="none" w:sz="0" w:space="0" w:color="auto"/>
                                <w:right w:val="none" w:sz="0" w:space="0" w:color="auto"/>
                              </w:divBdr>
                              <w:divsChild>
                                <w:div w:id="1631016464">
                                  <w:marLeft w:val="480"/>
                                  <w:marRight w:val="0"/>
                                  <w:marTop w:val="0"/>
                                  <w:marBottom w:val="240"/>
                                  <w:divBdr>
                                    <w:top w:val="none" w:sz="0" w:space="0" w:color="auto"/>
                                    <w:left w:val="none" w:sz="0" w:space="0" w:color="auto"/>
                                    <w:bottom w:val="none" w:sz="0" w:space="0" w:color="auto"/>
                                    <w:right w:val="none" w:sz="0" w:space="0" w:color="auto"/>
                                  </w:divBdr>
                                </w:div>
                              </w:divsChild>
                            </w:div>
                            <w:div w:id="882864346">
                              <w:marLeft w:val="0"/>
                              <w:marRight w:val="0"/>
                              <w:marTop w:val="210"/>
                              <w:marBottom w:val="210"/>
                              <w:divBdr>
                                <w:top w:val="none" w:sz="0" w:space="0" w:color="auto"/>
                                <w:left w:val="none" w:sz="0" w:space="0" w:color="auto"/>
                                <w:bottom w:val="none" w:sz="0" w:space="0" w:color="auto"/>
                                <w:right w:val="none" w:sz="0" w:space="0" w:color="auto"/>
                              </w:divBdr>
                              <w:divsChild>
                                <w:div w:id="835732806">
                                  <w:marLeft w:val="480"/>
                                  <w:marRight w:val="0"/>
                                  <w:marTop w:val="0"/>
                                  <w:marBottom w:val="240"/>
                                  <w:divBdr>
                                    <w:top w:val="none" w:sz="0" w:space="0" w:color="auto"/>
                                    <w:left w:val="none" w:sz="0" w:space="0" w:color="auto"/>
                                    <w:bottom w:val="none" w:sz="0" w:space="0" w:color="auto"/>
                                    <w:right w:val="none" w:sz="0" w:space="0" w:color="auto"/>
                                  </w:divBdr>
                                </w:div>
                              </w:divsChild>
                            </w:div>
                            <w:div w:id="279338063">
                              <w:marLeft w:val="0"/>
                              <w:marRight w:val="0"/>
                              <w:marTop w:val="210"/>
                              <w:marBottom w:val="210"/>
                              <w:divBdr>
                                <w:top w:val="none" w:sz="0" w:space="0" w:color="auto"/>
                                <w:left w:val="none" w:sz="0" w:space="0" w:color="auto"/>
                                <w:bottom w:val="none" w:sz="0" w:space="0" w:color="auto"/>
                                <w:right w:val="none" w:sz="0" w:space="0" w:color="auto"/>
                              </w:divBdr>
                              <w:divsChild>
                                <w:div w:id="220988934">
                                  <w:marLeft w:val="480"/>
                                  <w:marRight w:val="0"/>
                                  <w:marTop w:val="0"/>
                                  <w:marBottom w:val="240"/>
                                  <w:divBdr>
                                    <w:top w:val="none" w:sz="0" w:space="0" w:color="auto"/>
                                    <w:left w:val="none" w:sz="0" w:space="0" w:color="auto"/>
                                    <w:bottom w:val="none" w:sz="0" w:space="0" w:color="auto"/>
                                    <w:right w:val="none" w:sz="0" w:space="0" w:color="auto"/>
                                  </w:divBdr>
                                </w:div>
                              </w:divsChild>
                            </w:div>
                            <w:div w:id="2120567188">
                              <w:marLeft w:val="0"/>
                              <w:marRight w:val="0"/>
                              <w:marTop w:val="210"/>
                              <w:marBottom w:val="0"/>
                              <w:divBdr>
                                <w:top w:val="none" w:sz="0" w:space="0" w:color="auto"/>
                                <w:left w:val="none" w:sz="0" w:space="0" w:color="auto"/>
                                <w:bottom w:val="none" w:sz="0" w:space="0" w:color="auto"/>
                                <w:right w:val="none" w:sz="0" w:space="0" w:color="auto"/>
                              </w:divBdr>
                              <w:divsChild>
                                <w:div w:id="143925678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68417870">
                  <w:marLeft w:val="0"/>
                  <w:marRight w:val="0"/>
                  <w:marTop w:val="210"/>
                  <w:marBottom w:val="0"/>
                  <w:divBdr>
                    <w:top w:val="none" w:sz="0" w:space="0" w:color="auto"/>
                    <w:left w:val="none" w:sz="0" w:space="0" w:color="auto"/>
                    <w:bottom w:val="none" w:sz="0" w:space="0" w:color="auto"/>
                    <w:right w:val="none" w:sz="0" w:space="0" w:color="auto"/>
                  </w:divBdr>
                  <w:divsChild>
                    <w:div w:id="1543008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79766657">
          <w:marLeft w:val="0"/>
          <w:marRight w:val="0"/>
          <w:marTop w:val="480"/>
          <w:marBottom w:val="60"/>
          <w:divBdr>
            <w:top w:val="none" w:sz="0" w:space="0" w:color="auto"/>
            <w:left w:val="none" w:sz="0" w:space="0" w:color="auto"/>
            <w:bottom w:val="none" w:sz="0" w:space="0" w:color="auto"/>
            <w:right w:val="none" w:sz="0" w:space="0" w:color="auto"/>
          </w:divBdr>
        </w:div>
        <w:div w:id="140659976">
          <w:marLeft w:val="0"/>
          <w:marRight w:val="0"/>
          <w:marTop w:val="0"/>
          <w:marBottom w:val="0"/>
          <w:divBdr>
            <w:top w:val="none" w:sz="0" w:space="0" w:color="auto"/>
            <w:left w:val="none" w:sz="0" w:space="0" w:color="auto"/>
            <w:bottom w:val="none" w:sz="0" w:space="0" w:color="auto"/>
            <w:right w:val="none" w:sz="0" w:space="0" w:color="auto"/>
          </w:divBdr>
          <w:divsChild>
            <w:div w:id="1656106047">
              <w:marLeft w:val="0"/>
              <w:marRight w:val="0"/>
              <w:marTop w:val="0"/>
              <w:marBottom w:val="0"/>
              <w:divBdr>
                <w:top w:val="none" w:sz="0" w:space="0" w:color="auto"/>
                <w:left w:val="none" w:sz="0" w:space="0" w:color="auto"/>
                <w:bottom w:val="none" w:sz="0" w:space="0" w:color="auto"/>
                <w:right w:val="none" w:sz="0" w:space="0" w:color="auto"/>
              </w:divBdr>
              <w:divsChild>
                <w:div w:id="507527745">
                  <w:marLeft w:val="0"/>
                  <w:marRight w:val="0"/>
                  <w:marTop w:val="0"/>
                  <w:marBottom w:val="210"/>
                  <w:divBdr>
                    <w:top w:val="none" w:sz="0" w:space="0" w:color="auto"/>
                    <w:left w:val="none" w:sz="0" w:space="0" w:color="auto"/>
                    <w:bottom w:val="none" w:sz="0" w:space="0" w:color="auto"/>
                    <w:right w:val="none" w:sz="0" w:space="0" w:color="auto"/>
                  </w:divBdr>
                  <w:divsChild>
                    <w:div w:id="789280727">
                      <w:marLeft w:val="480"/>
                      <w:marRight w:val="0"/>
                      <w:marTop w:val="0"/>
                      <w:marBottom w:val="240"/>
                      <w:divBdr>
                        <w:top w:val="none" w:sz="0" w:space="0" w:color="auto"/>
                        <w:left w:val="none" w:sz="0" w:space="0" w:color="auto"/>
                        <w:bottom w:val="none" w:sz="0" w:space="0" w:color="auto"/>
                        <w:right w:val="none" w:sz="0" w:space="0" w:color="auto"/>
                      </w:divBdr>
                    </w:div>
                  </w:divsChild>
                </w:div>
                <w:div w:id="1453481549">
                  <w:marLeft w:val="0"/>
                  <w:marRight w:val="0"/>
                  <w:marTop w:val="210"/>
                  <w:marBottom w:val="210"/>
                  <w:divBdr>
                    <w:top w:val="none" w:sz="0" w:space="0" w:color="auto"/>
                    <w:left w:val="none" w:sz="0" w:space="0" w:color="auto"/>
                    <w:bottom w:val="none" w:sz="0" w:space="0" w:color="auto"/>
                    <w:right w:val="none" w:sz="0" w:space="0" w:color="auto"/>
                  </w:divBdr>
                  <w:divsChild>
                    <w:div w:id="1226139250">
                      <w:marLeft w:val="480"/>
                      <w:marRight w:val="0"/>
                      <w:marTop w:val="0"/>
                      <w:marBottom w:val="240"/>
                      <w:divBdr>
                        <w:top w:val="none" w:sz="0" w:space="0" w:color="auto"/>
                        <w:left w:val="none" w:sz="0" w:space="0" w:color="auto"/>
                        <w:bottom w:val="none" w:sz="0" w:space="0" w:color="auto"/>
                        <w:right w:val="none" w:sz="0" w:space="0" w:color="auto"/>
                      </w:divBdr>
                    </w:div>
                  </w:divsChild>
                </w:div>
                <w:div w:id="440955401">
                  <w:marLeft w:val="0"/>
                  <w:marRight w:val="0"/>
                  <w:marTop w:val="210"/>
                  <w:marBottom w:val="0"/>
                  <w:divBdr>
                    <w:top w:val="none" w:sz="0" w:space="0" w:color="auto"/>
                    <w:left w:val="none" w:sz="0" w:space="0" w:color="auto"/>
                    <w:bottom w:val="none" w:sz="0" w:space="0" w:color="auto"/>
                    <w:right w:val="none" w:sz="0" w:space="0" w:color="auto"/>
                  </w:divBdr>
                  <w:divsChild>
                    <w:div w:id="154660138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053768862">
          <w:marLeft w:val="0"/>
          <w:marRight w:val="0"/>
          <w:marTop w:val="480"/>
          <w:marBottom w:val="60"/>
          <w:divBdr>
            <w:top w:val="none" w:sz="0" w:space="0" w:color="auto"/>
            <w:left w:val="none" w:sz="0" w:space="0" w:color="auto"/>
            <w:bottom w:val="none" w:sz="0" w:space="0" w:color="auto"/>
            <w:right w:val="none" w:sz="0" w:space="0" w:color="auto"/>
          </w:divBdr>
        </w:div>
        <w:div w:id="861550532">
          <w:marLeft w:val="0"/>
          <w:marRight w:val="0"/>
          <w:marTop w:val="0"/>
          <w:marBottom w:val="0"/>
          <w:divBdr>
            <w:top w:val="none" w:sz="0" w:space="0" w:color="auto"/>
            <w:left w:val="none" w:sz="0" w:space="0" w:color="auto"/>
            <w:bottom w:val="none" w:sz="0" w:space="0" w:color="auto"/>
            <w:right w:val="none" w:sz="0" w:space="0" w:color="auto"/>
          </w:divBdr>
          <w:divsChild>
            <w:div w:id="1858807655">
              <w:marLeft w:val="0"/>
              <w:marRight w:val="0"/>
              <w:marTop w:val="0"/>
              <w:marBottom w:val="0"/>
              <w:divBdr>
                <w:top w:val="none" w:sz="0" w:space="0" w:color="auto"/>
                <w:left w:val="none" w:sz="0" w:space="0" w:color="auto"/>
                <w:bottom w:val="none" w:sz="0" w:space="0" w:color="auto"/>
                <w:right w:val="none" w:sz="0" w:space="0" w:color="auto"/>
              </w:divBdr>
              <w:divsChild>
                <w:div w:id="1941982441">
                  <w:marLeft w:val="0"/>
                  <w:marRight w:val="0"/>
                  <w:marTop w:val="0"/>
                  <w:marBottom w:val="210"/>
                  <w:divBdr>
                    <w:top w:val="none" w:sz="0" w:space="0" w:color="auto"/>
                    <w:left w:val="none" w:sz="0" w:space="0" w:color="auto"/>
                    <w:bottom w:val="none" w:sz="0" w:space="0" w:color="auto"/>
                    <w:right w:val="none" w:sz="0" w:space="0" w:color="auto"/>
                  </w:divBdr>
                  <w:divsChild>
                    <w:div w:id="283734380">
                      <w:marLeft w:val="480"/>
                      <w:marRight w:val="0"/>
                      <w:marTop w:val="0"/>
                      <w:marBottom w:val="240"/>
                      <w:divBdr>
                        <w:top w:val="none" w:sz="0" w:space="0" w:color="auto"/>
                        <w:left w:val="none" w:sz="0" w:space="0" w:color="auto"/>
                        <w:bottom w:val="none" w:sz="0" w:space="0" w:color="auto"/>
                        <w:right w:val="none" w:sz="0" w:space="0" w:color="auto"/>
                      </w:divBdr>
                    </w:div>
                  </w:divsChild>
                </w:div>
                <w:div w:id="1648507069">
                  <w:marLeft w:val="0"/>
                  <w:marRight w:val="0"/>
                  <w:marTop w:val="210"/>
                  <w:marBottom w:val="210"/>
                  <w:divBdr>
                    <w:top w:val="none" w:sz="0" w:space="0" w:color="auto"/>
                    <w:left w:val="none" w:sz="0" w:space="0" w:color="auto"/>
                    <w:bottom w:val="none" w:sz="0" w:space="0" w:color="auto"/>
                    <w:right w:val="none" w:sz="0" w:space="0" w:color="auto"/>
                  </w:divBdr>
                  <w:divsChild>
                    <w:div w:id="559101248">
                      <w:marLeft w:val="480"/>
                      <w:marRight w:val="0"/>
                      <w:marTop w:val="0"/>
                      <w:marBottom w:val="240"/>
                      <w:divBdr>
                        <w:top w:val="none" w:sz="0" w:space="0" w:color="auto"/>
                        <w:left w:val="none" w:sz="0" w:space="0" w:color="auto"/>
                        <w:bottom w:val="none" w:sz="0" w:space="0" w:color="auto"/>
                        <w:right w:val="none" w:sz="0" w:space="0" w:color="auto"/>
                      </w:divBdr>
                    </w:div>
                  </w:divsChild>
                </w:div>
                <w:div w:id="957834360">
                  <w:marLeft w:val="0"/>
                  <w:marRight w:val="0"/>
                  <w:marTop w:val="210"/>
                  <w:marBottom w:val="210"/>
                  <w:divBdr>
                    <w:top w:val="none" w:sz="0" w:space="0" w:color="auto"/>
                    <w:left w:val="none" w:sz="0" w:space="0" w:color="auto"/>
                    <w:bottom w:val="none" w:sz="0" w:space="0" w:color="auto"/>
                    <w:right w:val="none" w:sz="0" w:space="0" w:color="auto"/>
                  </w:divBdr>
                  <w:divsChild>
                    <w:div w:id="817965327">
                      <w:marLeft w:val="480"/>
                      <w:marRight w:val="0"/>
                      <w:marTop w:val="0"/>
                      <w:marBottom w:val="240"/>
                      <w:divBdr>
                        <w:top w:val="none" w:sz="0" w:space="0" w:color="auto"/>
                        <w:left w:val="none" w:sz="0" w:space="0" w:color="auto"/>
                        <w:bottom w:val="none" w:sz="0" w:space="0" w:color="auto"/>
                        <w:right w:val="none" w:sz="0" w:space="0" w:color="auto"/>
                      </w:divBdr>
                    </w:div>
                  </w:divsChild>
                </w:div>
                <w:div w:id="1251816561">
                  <w:marLeft w:val="0"/>
                  <w:marRight w:val="0"/>
                  <w:marTop w:val="210"/>
                  <w:marBottom w:val="0"/>
                  <w:divBdr>
                    <w:top w:val="none" w:sz="0" w:space="0" w:color="auto"/>
                    <w:left w:val="none" w:sz="0" w:space="0" w:color="auto"/>
                    <w:bottom w:val="none" w:sz="0" w:space="0" w:color="auto"/>
                    <w:right w:val="none" w:sz="0" w:space="0" w:color="auto"/>
                  </w:divBdr>
                  <w:divsChild>
                    <w:div w:id="633217589">
                      <w:marLeft w:val="480"/>
                      <w:marRight w:val="0"/>
                      <w:marTop w:val="0"/>
                      <w:marBottom w:val="240"/>
                      <w:divBdr>
                        <w:top w:val="none" w:sz="0" w:space="0" w:color="auto"/>
                        <w:left w:val="none" w:sz="0" w:space="0" w:color="auto"/>
                        <w:bottom w:val="none" w:sz="0" w:space="0" w:color="auto"/>
                        <w:right w:val="none" w:sz="0" w:space="0" w:color="auto"/>
                      </w:divBdr>
                      <w:divsChild>
                        <w:div w:id="678432079">
                          <w:marLeft w:val="0"/>
                          <w:marRight w:val="0"/>
                          <w:marTop w:val="0"/>
                          <w:marBottom w:val="0"/>
                          <w:divBdr>
                            <w:top w:val="none" w:sz="0" w:space="0" w:color="auto"/>
                            <w:left w:val="none" w:sz="0" w:space="0" w:color="auto"/>
                            <w:bottom w:val="none" w:sz="0" w:space="0" w:color="auto"/>
                            <w:right w:val="none" w:sz="0" w:space="0" w:color="auto"/>
                          </w:divBdr>
                          <w:divsChild>
                            <w:div w:id="1026516276">
                              <w:marLeft w:val="0"/>
                              <w:marRight w:val="0"/>
                              <w:marTop w:val="0"/>
                              <w:marBottom w:val="0"/>
                              <w:divBdr>
                                <w:top w:val="none" w:sz="0" w:space="0" w:color="auto"/>
                                <w:left w:val="none" w:sz="0" w:space="0" w:color="auto"/>
                                <w:bottom w:val="none" w:sz="0" w:space="0" w:color="auto"/>
                                <w:right w:val="none" w:sz="0" w:space="0" w:color="auto"/>
                              </w:divBdr>
                              <w:divsChild>
                                <w:div w:id="8488634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360921">
          <w:marLeft w:val="0"/>
          <w:marRight w:val="0"/>
          <w:marTop w:val="480"/>
          <w:marBottom w:val="60"/>
          <w:divBdr>
            <w:top w:val="none" w:sz="0" w:space="0" w:color="auto"/>
            <w:left w:val="none" w:sz="0" w:space="0" w:color="auto"/>
            <w:bottom w:val="none" w:sz="0" w:space="0" w:color="auto"/>
            <w:right w:val="none" w:sz="0" w:space="0" w:color="auto"/>
          </w:divBdr>
        </w:div>
        <w:div w:id="1724718076">
          <w:marLeft w:val="0"/>
          <w:marRight w:val="0"/>
          <w:marTop w:val="0"/>
          <w:marBottom w:val="0"/>
          <w:divBdr>
            <w:top w:val="none" w:sz="0" w:space="0" w:color="auto"/>
            <w:left w:val="none" w:sz="0" w:space="0" w:color="auto"/>
            <w:bottom w:val="none" w:sz="0" w:space="0" w:color="auto"/>
            <w:right w:val="none" w:sz="0" w:space="0" w:color="auto"/>
          </w:divBdr>
          <w:divsChild>
            <w:div w:id="401950651">
              <w:marLeft w:val="0"/>
              <w:marRight w:val="0"/>
              <w:marTop w:val="0"/>
              <w:marBottom w:val="0"/>
              <w:divBdr>
                <w:top w:val="none" w:sz="0" w:space="0" w:color="auto"/>
                <w:left w:val="none" w:sz="0" w:space="0" w:color="auto"/>
                <w:bottom w:val="none" w:sz="0" w:space="0" w:color="auto"/>
                <w:right w:val="none" w:sz="0" w:space="0" w:color="auto"/>
              </w:divBdr>
              <w:divsChild>
                <w:div w:id="1122042172">
                  <w:marLeft w:val="0"/>
                  <w:marRight w:val="0"/>
                  <w:marTop w:val="0"/>
                  <w:marBottom w:val="210"/>
                  <w:divBdr>
                    <w:top w:val="none" w:sz="0" w:space="0" w:color="auto"/>
                    <w:left w:val="none" w:sz="0" w:space="0" w:color="auto"/>
                    <w:bottom w:val="none" w:sz="0" w:space="0" w:color="auto"/>
                    <w:right w:val="none" w:sz="0" w:space="0" w:color="auto"/>
                  </w:divBdr>
                  <w:divsChild>
                    <w:div w:id="1798253019">
                      <w:marLeft w:val="480"/>
                      <w:marRight w:val="0"/>
                      <w:marTop w:val="0"/>
                      <w:marBottom w:val="240"/>
                      <w:divBdr>
                        <w:top w:val="none" w:sz="0" w:space="0" w:color="auto"/>
                        <w:left w:val="none" w:sz="0" w:space="0" w:color="auto"/>
                        <w:bottom w:val="none" w:sz="0" w:space="0" w:color="auto"/>
                        <w:right w:val="none" w:sz="0" w:space="0" w:color="auto"/>
                      </w:divBdr>
                    </w:div>
                  </w:divsChild>
                </w:div>
                <w:div w:id="304050718">
                  <w:marLeft w:val="0"/>
                  <w:marRight w:val="0"/>
                  <w:marTop w:val="210"/>
                  <w:marBottom w:val="0"/>
                  <w:divBdr>
                    <w:top w:val="none" w:sz="0" w:space="0" w:color="auto"/>
                    <w:left w:val="none" w:sz="0" w:space="0" w:color="auto"/>
                    <w:bottom w:val="none" w:sz="0" w:space="0" w:color="auto"/>
                    <w:right w:val="none" w:sz="0" w:space="0" w:color="auto"/>
                  </w:divBdr>
                  <w:divsChild>
                    <w:div w:id="1374695815">
                      <w:marLeft w:val="480"/>
                      <w:marRight w:val="0"/>
                      <w:marTop w:val="0"/>
                      <w:marBottom w:val="240"/>
                      <w:divBdr>
                        <w:top w:val="none" w:sz="0" w:space="0" w:color="auto"/>
                        <w:left w:val="none" w:sz="0" w:space="0" w:color="auto"/>
                        <w:bottom w:val="none" w:sz="0" w:space="0" w:color="auto"/>
                        <w:right w:val="none" w:sz="0" w:space="0" w:color="auto"/>
                      </w:divBdr>
                      <w:divsChild>
                        <w:div w:id="1747264106">
                          <w:marLeft w:val="0"/>
                          <w:marRight w:val="0"/>
                          <w:marTop w:val="0"/>
                          <w:marBottom w:val="0"/>
                          <w:divBdr>
                            <w:top w:val="none" w:sz="0" w:space="0" w:color="auto"/>
                            <w:left w:val="none" w:sz="0" w:space="0" w:color="auto"/>
                            <w:bottom w:val="none" w:sz="0" w:space="0" w:color="auto"/>
                            <w:right w:val="none" w:sz="0" w:space="0" w:color="auto"/>
                          </w:divBdr>
                          <w:divsChild>
                            <w:div w:id="701398654">
                              <w:marLeft w:val="0"/>
                              <w:marRight w:val="0"/>
                              <w:marTop w:val="210"/>
                              <w:marBottom w:val="210"/>
                              <w:divBdr>
                                <w:top w:val="none" w:sz="0" w:space="0" w:color="auto"/>
                                <w:left w:val="none" w:sz="0" w:space="0" w:color="auto"/>
                                <w:bottom w:val="none" w:sz="0" w:space="0" w:color="auto"/>
                                <w:right w:val="none" w:sz="0" w:space="0" w:color="auto"/>
                              </w:divBdr>
                              <w:divsChild>
                                <w:div w:id="1643539421">
                                  <w:marLeft w:val="480"/>
                                  <w:marRight w:val="0"/>
                                  <w:marTop w:val="0"/>
                                  <w:marBottom w:val="240"/>
                                  <w:divBdr>
                                    <w:top w:val="none" w:sz="0" w:space="0" w:color="auto"/>
                                    <w:left w:val="none" w:sz="0" w:space="0" w:color="auto"/>
                                    <w:bottom w:val="none" w:sz="0" w:space="0" w:color="auto"/>
                                    <w:right w:val="none" w:sz="0" w:space="0" w:color="auto"/>
                                  </w:divBdr>
                                </w:div>
                              </w:divsChild>
                            </w:div>
                            <w:div w:id="1326209060">
                              <w:marLeft w:val="0"/>
                              <w:marRight w:val="0"/>
                              <w:marTop w:val="210"/>
                              <w:marBottom w:val="210"/>
                              <w:divBdr>
                                <w:top w:val="none" w:sz="0" w:space="0" w:color="auto"/>
                                <w:left w:val="none" w:sz="0" w:space="0" w:color="auto"/>
                                <w:bottom w:val="none" w:sz="0" w:space="0" w:color="auto"/>
                                <w:right w:val="none" w:sz="0" w:space="0" w:color="auto"/>
                              </w:divBdr>
                              <w:divsChild>
                                <w:div w:id="1388065454">
                                  <w:marLeft w:val="480"/>
                                  <w:marRight w:val="0"/>
                                  <w:marTop w:val="0"/>
                                  <w:marBottom w:val="240"/>
                                  <w:divBdr>
                                    <w:top w:val="none" w:sz="0" w:space="0" w:color="auto"/>
                                    <w:left w:val="none" w:sz="0" w:space="0" w:color="auto"/>
                                    <w:bottom w:val="none" w:sz="0" w:space="0" w:color="auto"/>
                                    <w:right w:val="none" w:sz="0" w:space="0" w:color="auto"/>
                                  </w:divBdr>
                                </w:div>
                              </w:divsChild>
                            </w:div>
                            <w:div w:id="780031739">
                              <w:marLeft w:val="0"/>
                              <w:marRight w:val="0"/>
                              <w:marTop w:val="210"/>
                              <w:marBottom w:val="210"/>
                              <w:divBdr>
                                <w:top w:val="none" w:sz="0" w:space="0" w:color="auto"/>
                                <w:left w:val="none" w:sz="0" w:space="0" w:color="auto"/>
                                <w:bottom w:val="none" w:sz="0" w:space="0" w:color="auto"/>
                                <w:right w:val="none" w:sz="0" w:space="0" w:color="auto"/>
                              </w:divBdr>
                              <w:divsChild>
                                <w:div w:id="243421387">
                                  <w:marLeft w:val="480"/>
                                  <w:marRight w:val="0"/>
                                  <w:marTop w:val="0"/>
                                  <w:marBottom w:val="240"/>
                                  <w:divBdr>
                                    <w:top w:val="none" w:sz="0" w:space="0" w:color="auto"/>
                                    <w:left w:val="none" w:sz="0" w:space="0" w:color="auto"/>
                                    <w:bottom w:val="none" w:sz="0" w:space="0" w:color="auto"/>
                                    <w:right w:val="none" w:sz="0" w:space="0" w:color="auto"/>
                                  </w:divBdr>
                                </w:div>
                              </w:divsChild>
                            </w:div>
                            <w:div w:id="120347520">
                              <w:marLeft w:val="0"/>
                              <w:marRight w:val="0"/>
                              <w:marTop w:val="210"/>
                              <w:marBottom w:val="0"/>
                              <w:divBdr>
                                <w:top w:val="none" w:sz="0" w:space="0" w:color="auto"/>
                                <w:left w:val="none" w:sz="0" w:space="0" w:color="auto"/>
                                <w:bottom w:val="none" w:sz="0" w:space="0" w:color="auto"/>
                                <w:right w:val="none" w:sz="0" w:space="0" w:color="auto"/>
                              </w:divBdr>
                              <w:divsChild>
                                <w:div w:id="180573029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464692">
          <w:marLeft w:val="0"/>
          <w:marRight w:val="0"/>
          <w:marTop w:val="480"/>
          <w:marBottom w:val="60"/>
          <w:divBdr>
            <w:top w:val="none" w:sz="0" w:space="0" w:color="auto"/>
            <w:left w:val="none" w:sz="0" w:space="0" w:color="auto"/>
            <w:bottom w:val="none" w:sz="0" w:space="0" w:color="auto"/>
            <w:right w:val="none" w:sz="0" w:space="0" w:color="auto"/>
          </w:divBdr>
        </w:div>
        <w:div w:id="1686591359">
          <w:marLeft w:val="0"/>
          <w:marRight w:val="0"/>
          <w:marTop w:val="0"/>
          <w:marBottom w:val="0"/>
          <w:divBdr>
            <w:top w:val="none" w:sz="0" w:space="0" w:color="auto"/>
            <w:left w:val="none" w:sz="0" w:space="0" w:color="auto"/>
            <w:bottom w:val="none" w:sz="0" w:space="0" w:color="auto"/>
            <w:right w:val="none" w:sz="0" w:space="0" w:color="auto"/>
          </w:divBdr>
          <w:divsChild>
            <w:div w:id="887911388">
              <w:marLeft w:val="0"/>
              <w:marRight w:val="0"/>
              <w:marTop w:val="0"/>
              <w:marBottom w:val="0"/>
              <w:divBdr>
                <w:top w:val="none" w:sz="0" w:space="0" w:color="auto"/>
                <w:left w:val="none" w:sz="0" w:space="0" w:color="auto"/>
                <w:bottom w:val="none" w:sz="0" w:space="0" w:color="auto"/>
                <w:right w:val="none" w:sz="0" w:space="0" w:color="auto"/>
              </w:divBdr>
              <w:divsChild>
                <w:div w:id="1276405254">
                  <w:marLeft w:val="0"/>
                  <w:marRight w:val="0"/>
                  <w:marTop w:val="0"/>
                  <w:marBottom w:val="210"/>
                  <w:divBdr>
                    <w:top w:val="none" w:sz="0" w:space="0" w:color="auto"/>
                    <w:left w:val="none" w:sz="0" w:space="0" w:color="auto"/>
                    <w:bottom w:val="none" w:sz="0" w:space="0" w:color="auto"/>
                    <w:right w:val="none" w:sz="0" w:space="0" w:color="auto"/>
                  </w:divBdr>
                  <w:divsChild>
                    <w:div w:id="1990089293">
                      <w:marLeft w:val="480"/>
                      <w:marRight w:val="0"/>
                      <w:marTop w:val="0"/>
                      <w:marBottom w:val="240"/>
                      <w:divBdr>
                        <w:top w:val="none" w:sz="0" w:space="0" w:color="auto"/>
                        <w:left w:val="none" w:sz="0" w:space="0" w:color="auto"/>
                        <w:bottom w:val="none" w:sz="0" w:space="0" w:color="auto"/>
                        <w:right w:val="none" w:sz="0" w:space="0" w:color="auto"/>
                      </w:divBdr>
                      <w:divsChild>
                        <w:div w:id="1316495899">
                          <w:marLeft w:val="0"/>
                          <w:marRight w:val="0"/>
                          <w:marTop w:val="0"/>
                          <w:marBottom w:val="0"/>
                          <w:divBdr>
                            <w:top w:val="none" w:sz="0" w:space="0" w:color="auto"/>
                            <w:left w:val="none" w:sz="0" w:space="0" w:color="auto"/>
                            <w:bottom w:val="none" w:sz="0" w:space="0" w:color="auto"/>
                            <w:right w:val="none" w:sz="0" w:space="0" w:color="auto"/>
                          </w:divBdr>
                          <w:divsChild>
                            <w:div w:id="1386682966">
                              <w:marLeft w:val="0"/>
                              <w:marRight w:val="0"/>
                              <w:marTop w:val="210"/>
                              <w:marBottom w:val="210"/>
                              <w:divBdr>
                                <w:top w:val="none" w:sz="0" w:space="0" w:color="auto"/>
                                <w:left w:val="none" w:sz="0" w:space="0" w:color="auto"/>
                                <w:bottom w:val="none" w:sz="0" w:space="0" w:color="auto"/>
                                <w:right w:val="none" w:sz="0" w:space="0" w:color="auto"/>
                              </w:divBdr>
                              <w:divsChild>
                                <w:div w:id="784076750">
                                  <w:marLeft w:val="480"/>
                                  <w:marRight w:val="0"/>
                                  <w:marTop w:val="0"/>
                                  <w:marBottom w:val="240"/>
                                  <w:divBdr>
                                    <w:top w:val="none" w:sz="0" w:space="0" w:color="auto"/>
                                    <w:left w:val="none" w:sz="0" w:space="0" w:color="auto"/>
                                    <w:bottom w:val="none" w:sz="0" w:space="0" w:color="auto"/>
                                    <w:right w:val="none" w:sz="0" w:space="0" w:color="auto"/>
                                  </w:divBdr>
                                </w:div>
                              </w:divsChild>
                            </w:div>
                            <w:div w:id="1033580645">
                              <w:marLeft w:val="0"/>
                              <w:marRight w:val="0"/>
                              <w:marTop w:val="210"/>
                              <w:marBottom w:val="210"/>
                              <w:divBdr>
                                <w:top w:val="none" w:sz="0" w:space="0" w:color="auto"/>
                                <w:left w:val="none" w:sz="0" w:space="0" w:color="auto"/>
                                <w:bottom w:val="none" w:sz="0" w:space="0" w:color="auto"/>
                                <w:right w:val="none" w:sz="0" w:space="0" w:color="auto"/>
                              </w:divBdr>
                              <w:divsChild>
                                <w:div w:id="1674801108">
                                  <w:marLeft w:val="480"/>
                                  <w:marRight w:val="0"/>
                                  <w:marTop w:val="0"/>
                                  <w:marBottom w:val="240"/>
                                  <w:divBdr>
                                    <w:top w:val="none" w:sz="0" w:space="0" w:color="auto"/>
                                    <w:left w:val="none" w:sz="0" w:space="0" w:color="auto"/>
                                    <w:bottom w:val="none" w:sz="0" w:space="0" w:color="auto"/>
                                    <w:right w:val="none" w:sz="0" w:space="0" w:color="auto"/>
                                  </w:divBdr>
                                </w:div>
                              </w:divsChild>
                            </w:div>
                            <w:div w:id="1004014905">
                              <w:marLeft w:val="0"/>
                              <w:marRight w:val="0"/>
                              <w:marTop w:val="210"/>
                              <w:marBottom w:val="0"/>
                              <w:divBdr>
                                <w:top w:val="none" w:sz="0" w:space="0" w:color="auto"/>
                                <w:left w:val="none" w:sz="0" w:space="0" w:color="auto"/>
                                <w:bottom w:val="none" w:sz="0" w:space="0" w:color="auto"/>
                                <w:right w:val="none" w:sz="0" w:space="0" w:color="auto"/>
                              </w:divBdr>
                              <w:divsChild>
                                <w:div w:id="44651368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3575116">
                  <w:marLeft w:val="0"/>
                  <w:marRight w:val="0"/>
                  <w:marTop w:val="210"/>
                  <w:marBottom w:val="0"/>
                  <w:divBdr>
                    <w:top w:val="none" w:sz="0" w:space="0" w:color="auto"/>
                    <w:left w:val="none" w:sz="0" w:space="0" w:color="auto"/>
                    <w:bottom w:val="none" w:sz="0" w:space="0" w:color="auto"/>
                    <w:right w:val="none" w:sz="0" w:space="0" w:color="auto"/>
                  </w:divBdr>
                  <w:divsChild>
                    <w:div w:id="1261986446">
                      <w:marLeft w:val="480"/>
                      <w:marRight w:val="0"/>
                      <w:marTop w:val="0"/>
                      <w:marBottom w:val="240"/>
                      <w:divBdr>
                        <w:top w:val="none" w:sz="0" w:space="0" w:color="auto"/>
                        <w:left w:val="none" w:sz="0" w:space="0" w:color="auto"/>
                        <w:bottom w:val="none" w:sz="0" w:space="0" w:color="auto"/>
                        <w:right w:val="none" w:sz="0" w:space="0" w:color="auto"/>
                      </w:divBdr>
                      <w:divsChild>
                        <w:div w:id="44448344">
                          <w:marLeft w:val="0"/>
                          <w:marRight w:val="0"/>
                          <w:marTop w:val="0"/>
                          <w:marBottom w:val="0"/>
                          <w:divBdr>
                            <w:top w:val="none" w:sz="0" w:space="0" w:color="auto"/>
                            <w:left w:val="none" w:sz="0" w:space="0" w:color="auto"/>
                            <w:bottom w:val="none" w:sz="0" w:space="0" w:color="auto"/>
                            <w:right w:val="none" w:sz="0" w:space="0" w:color="auto"/>
                          </w:divBdr>
                          <w:divsChild>
                            <w:div w:id="1019502773">
                              <w:marLeft w:val="0"/>
                              <w:marRight w:val="0"/>
                              <w:marTop w:val="210"/>
                              <w:marBottom w:val="210"/>
                              <w:divBdr>
                                <w:top w:val="none" w:sz="0" w:space="0" w:color="auto"/>
                                <w:left w:val="none" w:sz="0" w:space="0" w:color="auto"/>
                                <w:bottom w:val="none" w:sz="0" w:space="0" w:color="auto"/>
                                <w:right w:val="none" w:sz="0" w:space="0" w:color="auto"/>
                              </w:divBdr>
                              <w:divsChild>
                                <w:div w:id="387653799">
                                  <w:marLeft w:val="480"/>
                                  <w:marRight w:val="0"/>
                                  <w:marTop w:val="0"/>
                                  <w:marBottom w:val="240"/>
                                  <w:divBdr>
                                    <w:top w:val="none" w:sz="0" w:space="0" w:color="auto"/>
                                    <w:left w:val="none" w:sz="0" w:space="0" w:color="auto"/>
                                    <w:bottom w:val="none" w:sz="0" w:space="0" w:color="auto"/>
                                    <w:right w:val="none" w:sz="0" w:space="0" w:color="auto"/>
                                  </w:divBdr>
                                </w:div>
                              </w:divsChild>
                            </w:div>
                            <w:div w:id="1105927890">
                              <w:marLeft w:val="0"/>
                              <w:marRight w:val="0"/>
                              <w:marTop w:val="210"/>
                              <w:marBottom w:val="210"/>
                              <w:divBdr>
                                <w:top w:val="none" w:sz="0" w:space="0" w:color="auto"/>
                                <w:left w:val="none" w:sz="0" w:space="0" w:color="auto"/>
                                <w:bottom w:val="none" w:sz="0" w:space="0" w:color="auto"/>
                                <w:right w:val="none" w:sz="0" w:space="0" w:color="auto"/>
                              </w:divBdr>
                              <w:divsChild>
                                <w:div w:id="439881984">
                                  <w:marLeft w:val="480"/>
                                  <w:marRight w:val="0"/>
                                  <w:marTop w:val="0"/>
                                  <w:marBottom w:val="240"/>
                                  <w:divBdr>
                                    <w:top w:val="none" w:sz="0" w:space="0" w:color="auto"/>
                                    <w:left w:val="none" w:sz="0" w:space="0" w:color="auto"/>
                                    <w:bottom w:val="none" w:sz="0" w:space="0" w:color="auto"/>
                                    <w:right w:val="none" w:sz="0" w:space="0" w:color="auto"/>
                                  </w:divBdr>
                                </w:div>
                              </w:divsChild>
                            </w:div>
                            <w:div w:id="2048944670">
                              <w:marLeft w:val="0"/>
                              <w:marRight w:val="0"/>
                              <w:marTop w:val="210"/>
                              <w:marBottom w:val="210"/>
                              <w:divBdr>
                                <w:top w:val="none" w:sz="0" w:space="0" w:color="auto"/>
                                <w:left w:val="none" w:sz="0" w:space="0" w:color="auto"/>
                                <w:bottom w:val="none" w:sz="0" w:space="0" w:color="auto"/>
                                <w:right w:val="none" w:sz="0" w:space="0" w:color="auto"/>
                              </w:divBdr>
                              <w:divsChild>
                                <w:div w:id="1902449255">
                                  <w:marLeft w:val="480"/>
                                  <w:marRight w:val="0"/>
                                  <w:marTop w:val="0"/>
                                  <w:marBottom w:val="240"/>
                                  <w:divBdr>
                                    <w:top w:val="none" w:sz="0" w:space="0" w:color="auto"/>
                                    <w:left w:val="none" w:sz="0" w:space="0" w:color="auto"/>
                                    <w:bottom w:val="none" w:sz="0" w:space="0" w:color="auto"/>
                                    <w:right w:val="none" w:sz="0" w:space="0" w:color="auto"/>
                                  </w:divBdr>
                                </w:div>
                              </w:divsChild>
                            </w:div>
                            <w:div w:id="1323002716">
                              <w:marLeft w:val="0"/>
                              <w:marRight w:val="0"/>
                              <w:marTop w:val="210"/>
                              <w:marBottom w:val="210"/>
                              <w:divBdr>
                                <w:top w:val="none" w:sz="0" w:space="0" w:color="auto"/>
                                <w:left w:val="none" w:sz="0" w:space="0" w:color="auto"/>
                                <w:bottom w:val="none" w:sz="0" w:space="0" w:color="auto"/>
                                <w:right w:val="none" w:sz="0" w:space="0" w:color="auto"/>
                              </w:divBdr>
                              <w:divsChild>
                                <w:div w:id="983193024">
                                  <w:marLeft w:val="480"/>
                                  <w:marRight w:val="0"/>
                                  <w:marTop w:val="0"/>
                                  <w:marBottom w:val="240"/>
                                  <w:divBdr>
                                    <w:top w:val="none" w:sz="0" w:space="0" w:color="auto"/>
                                    <w:left w:val="none" w:sz="0" w:space="0" w:color="auto"/>
                                    <w:bottom w:val="none" w:sz="0" w:space="0" w:color="auto"/>
                                    <w:right w:val="none" w:sz="0" w:space="0" w:color="auto"/>
                                  </w:divBdr>
                                  <w:divsChild>
                                    <w:div w:id="108474489">
                                      <w:marLeft w:val="0"/>
                                      <w:marRight w:val="0"/>
                                      <w:marTop w:val="0"/>
                                      <w:marBottom w:val="0"/>
                                      <w:divBdr>
                                        <w:top w:val="none" w:sz="0" w:space="0" w:color="auto"/>
                                        <w:left w:val="none" w:sz="0" w:space="0" w:color="auto"/>
                                        <w:bottom w:val="none" w:sz="0" w:space="0" w:color="auto"/>
                                        <w:right w:val="none" w:sz="0" w:space="0" w:color="auto"/>
                                      </w:divBdr>
                                      <w:divsChild>
                                        <w:div w:id="1964998247">
                                          <w:marLeft w:val="0"/>
                                          <w:marRight w:val="0"/>
                                          <w:marTop w:val="210"/>
                                          <w:marBottom w:val="210"/>
                                          <w:divBdr>
                                            <w:top w:val="none" w:sz="0" w:space="0" w:color="auto"/>
                                            <w:left w:val="none" w:sz="0" w:space="0" w:color="auto"/>
                                            <w:bottom w:val="none" w:sz="0" w:space="0" w:color="auto"/>
                                            <w:right w:val="none" w:sz="0" w:space="0" w:color="auto"/>
                                          </w:divBdr>
                                          <w:divsChild>
                                            <w:div w:id="791241795">
                                              <w:marLeft w:val="480"/>
                                              <w:marRight w:val="0"/>
                                              <w:marTop w:val="0"/>
                                              <w:marBottom w:val="240"/>
                                              <w:divBdr>
                                                <w:top w:val="none" w:sz="0" w:space="0" w:color="auto"/>
                                                <w:left w:val="none" w:sz="0" w:space="0" w:color="auto"/>
                                                <w:bottom w:val="none" w:sz="0" w:space="0" w:color="auto"/>
                                                <w:right w:val="none" w:sz="0" w:space="0" w:color="auto"/>
                                              </w:divBdr>
                                            </w:div>
                                          </w:divsChild>
                                        </w:div>
                                        <w:div w:id="387849687">
                                          <w:marLeft w:val="0"/>
                                          <w:marRight w:val="0"/>
                                          <w:marTop w:val="210"/>
                                          <w:marBottom w:val="210"/>
                                          <w:divBdr>
                                            <w:top w:val="none" w:sz="0" w:space="0" w:color="auto"/>
                                            <w:left w:val="none" w:sz="0" w:space="0" w:color="auto"/>
                                            <w:bottom w:val="none" w:sz="0" w:space="0" w:color="auto"/>
                                            <w:right w:val="none" w:sz="0" w:space="0" w:color="auto"/>
                                          </w:divBdr>
                                          <w:divsChild>
                                            <w:div w:id="1753625537">
                                              <w:marLeft w:val="480"/>
                                              <w:marRight w:val="0"/>
                                              <w:marTop w:val="0"/>
                                              <w:marBottom w:val="240"/>
                                              <w:divBdr>
                                                <w:top w:val="none" w:sz="0" w:space="0" w:color="auto"/>
                                                <w:left w:val="none" w:sz="0" w:space="0" w:color="auto"/>
                                                <w:bottom w:val="none" w:sz="0" w:space="0" w:color="auto"/>
                                                <w:right w:val="none" w:sz="0" w:space="0" w:color="auto"/>
                                              </w:divBdr>
                                            </w:div>
                                          </w:divsChild>
                                        </w:div>
                                        <w:div w:id="500199799">
                                          <w:marLeft w:val="0"/>
                                          <w:marRight w:val="0"/>
                                          <w:marTop w:val="210"/>
                                          <w:marBottom w:val="0"/>
                                          <w:divBdr>
                                            <w:top w:val="none" w:sz="0" w:space="0" w:color="auto"/>
                                            <w:left w:val="none" w:sz="0" w:space="0" w:color="auto"/>
                                            <w:bottom w:val="none" w:sz="0" w:space="0" w:color="auto"/>
                                            <w:right w:val="none" w:sz="0" w:space="0" w:color="auto"/>
                                          </w:divBdr>
                                          <w:divsChild>
                                            <w:div w:id="149260087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22917624">
                              <w:marLeft w:val="0"/>
                              <w:marRight w:val="0"/>
                              <w:marTop w:val="210"/>
                              <w:marBottom w:val="210"/>
                              <w:divBdr>
                                <w:top w:val="none" w:sz="0" w:space="0" w:color="auto"/>
                                <w:left w:val="none" w:sz="0" w:space="0" w:color="auto"/>
                                <w:bottom w:val="none" w:sz="0" w:space="0" w:color="auto"/>
                                <w:right w:val="none" w:sz="0" w:space="0" w:color="auto"/>
                              </w:divBdr>
                              <w:divsChild>
                                <w:div w:id="1817070953">
                                  <w:marLeft w:val="480"/>
                                  <w:marRight w:val="0"/>
                                  <w:marTop w:val="0"/>
                                  <w:marBottom w:val="240"/>
                                  <w:divBdr>
                                    <w:top w:val="none" w:sz="0" w:space="0" w:color="auto"/>
                                    <w:left w:val="none" w:sz="0" w:space="0" w:color="auto"/>
                                    <w:bottom w:val="none" w:sz="0" w:space="0" w:color="auto"/>
                                    <w:right w:val="none" w:sz="0" w:space="0" w:color="auto"/>
                                  </w:divBdr>
                                  <w:divsChild>
                                    <w:div w:id="662320928">
                                      <w:marLeft w:val="0"/>
                                      <w:marRight w:val="0"/>
                                      <w:marTop w:val="0"/>
                                      <w:marBottom w:val="0"/>
                                      <w:divBdr>
                                        <w:top w:val="none" w:sz="0" w:space="0" w:color="auto"/>
                                        <w:left w:val="none" w:sz="0" w:space="0" w:color="auto"/>
                                        <w:bottom w:val="none" w:sz="0" w:space="0" w:color="auto"/>
                                        <w:right w:val="none" w:sz="0" w:space="0" w:color="auto"/>
                                      </w:divBdr>
                                      <w:divsChild>
                                        <w:div w:id="1549951030">
                                          <w:marLeft w:val="0"/>
                                          <w:marRight w:val="0"/>
                                          <w:marTop w:val="0"/>
                                          <w:marBottom w:val="0"/>
                                          <w:divBdr>
                                            <w:top w:val="none" w:sz="0" w:space="0" w:color="auto"/>
                                            <w:left w:val="none" w:sz="0" w:space="0" w:color="auto"/>
                                            <w:bottom w:val="none" w:sz="0" w:space="0" w:color="auto"/>
                                            <w:right w:val="none" w:sz="0" w:space="0" w:color="auto"/>
                                          </w:divBdr>
                                          <w:divsChild>
                                            <w:div w:id="137527637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27918">
                              <w:marLeft w:val="0"/>
                              <w:marRight w:val="0"/>
                              <w:marTop w:val="210"/>
                              <w:marBottom w:val="210"/>
                              <w:divBdr>
                                <w:top w:val="none" w:sz="0" w:space="0" w:color="auto"/>
                                <w:left w:val="none" w:sz="0" w:space="0" w:color="auto"/>
                                <w:bottom w:val="none" w:sz="0" w:space="0" w:color="auto"/>
                                <w:right w:val="none" w:sz="0" w:space="0" w:color="auto"/>
                              </w:divBdr>
                              <w:divsChild>
                                <w:div w:id="835877943">
                                  <w:marLeft w:val="480"/>
                                  <w:marRight w:val="0"/>
                                  <w:marTop w:val="0"/>
                                  <w:marBottom w:val="240"/>
                                  <w:divBdr>
                                    <w:top w:val="none" w:sz="0" w:space="0" w:color="auto"/>
                                    <w:left w:val="none" w:sz="0" w:space="0" w:color="auto"/>
                                    <w:bottom w:val="none" w:sz="0" w:space="0" w:color="auto"/>
                                    <w:right w:val="none" w:sz="0" w:space="0" w:color="auto"/>
                                  </w:divBdr>
                                </w:div>
                              </w:divsChild>
                            </w:div>
                            <w:div w:id="971909296">
                              <w:marLeft w:val="0"/>
                              <w:marRight w:val="0"/>
                              <w:marTop w:val="210"/>
                              <w:marBottom w:val="210"/>
                              <w:divBdr>
                                <w:top w:val="none" w:sz="0" w:space="0" w:color="auto"/>
                                <w:left w:val="none" w:sz="0" w:space="0" w:color="auto"/>
                                <w:bottom w:val="none" w:sz="0" w:space="0" w:color="auto"/>
                                <w:right w:val="none" w:sz="0" w:space="0" w:color="auto"/>
                              </w:divBdr>
                              <w:divsChild>
                                <w:div w:id="1001617848">
                                  <w:marLeft w:val="480"/>
                                  <w:marRight w:val="0"/>
                                  <w:marTop w:val="0"/>
                                  <w:marBottom w:val="240"/>
                                  <w:divBdr>
                                    <w:top w:val="none" w:sz="0" w:space="0" w:color="auto"/>
                                    <w:left w:val="none" w:sz="0" w:space="0" w:color="auto"/>
                                    <w:bottom w:val="none" w:sz="0" w:space="0" w:color="auto"/>
                                    <w:right w:val="none" w:sz="0" w:space="0" w:color="auto"/>
                                  </w:divBdr>
                                </w:div>
                              </w:divsChild>
                            </w:div>
                            <w:div w:id="212735052">
                              <w:marLeft w:val="0"/>
                              <w:marRight w:val="0"/>
                              <w:marTop w:val="210"/>
                              <w:marBottom w:val="210"/>
                              <w:divBdr>
                                <w:top w:val="none" w:sz="0" w:space="0" w:color="auto"/>
                                <w:left w:val="none" w:sz="0" w:space="0" w:color="auto"/>
                                <w:bottom w:val="none" w:sz="0" w:space="0" w:color="auto"/>
                                <w:right w:val="none" w:sz="0" w:space="0" w:color="auto"/>
                              </w:divBdr>
                              <w:divsChild>
                                <w:div w:id="108863457">
                                  <w:marLeft w:val="480"/>
                                  <w:marRight w:val="0"/>
                                  <w:marTop w:val="0"/>
                                  <w:marBottom w:val="240"/>
                                  <w:divBdr>
                                    <w:top w:val="none" w:sz="0" w:space="0" w:color="auto"/>
                                    <w:left w:val="none" w:sz="0" w:space="0" w:color="auto"/>
                                    <w:bottom w:val="none" w:sz="0" w:space="0" w:color="auto"/>
                                    <w:right w:val="none" w:sz="0" w:space="0" w:color="auto"/>
                                  </w:divBdr>
                                </w:div>
                              </w:divsChild>
                            </w:div>
                            <w:div w:id="1601065883">
                              <w:marLeft w:val="0"/>
                              <w:marRight w:val="0"/>
                              <w:marTop w:val="210"/>
                              <w:marBottom w:val="0"/>
                              <w:divBdr>
                                <w:top w:val="none" w:sz="0" w:space="0" w:color="auto"/>
                                <w:left w:val="none" w:sz="0" w:space="0" w:color="auto"/>
                                <w:bottom w:val="none" w:sz="0" w:space="0" w:color="auto"/>
                                <w:right w:val="none" w:sz="0" w:space="0" w:color="auto"/>
                              </w:divBdr>
                              <w:divsChild>
                                <w:div w:id="1338314969">
                                  <w:marLeft w:val="480"/>
                                  <w:marRight w:val="0"/>
                                  <w:marTop w:val="0"/>
                                  <w:marBottom w:val="240"/>
                                  <w:divBdr>
                                    <w:top w:val="none" w:sz="0" w:space="0" w:color="auto"/>
                                    <w:left w:val="none" w:sz="0" w:space="0" w:color="auto"/>
                                    <w:bottom w:val="none" w:sz="0" w:space="0" w:color="auto"/>
                                    <w:right w:val="none" w:sz="0" w:space="0" w:color="auto"/>
                                  </w:divBdr>
                                  <w:divsChild>
                                    <w:div w:id="994451201">
                                      <w:marLeft w:val="0"/>
                                      <w:marRight w:val="0"/>
                                      <w:marTop w:val="0"/>
                                      <w:marBottom w:val="210"/>
                                      <w:divBdr>
                                        <w:top w:val="none" w:sz="0" w:space="0" w:color="auto"/>
                                        <w:left w:val="none" w:sz="0" w:space="0" w:color="auto"/>
                                        <w:bottom w:val="none" w:sz="0" w:space="0" w:color="auto"/>
                                        <w:right w:val="none" w:sz="0" w:space="0" w:color="auto"/>
                                      </w:divBdr>
                                    </w:div>
                                    <w:div w:id="1001272602">
                                      <w:marLeft w:val="0"/>
                                      <w:marRight w:val="0"/>
                                      <w:marTop w:val="0"/>
                                      <w:marBottom w:val="0"/>
                                      <w:divBdr>
                                        <w:top w:val="none" w:sz="0" w:space="0" w:color="auto"/>
                                        <w:left w:val="none" w:sz="0" w:space="0" w:color="auto"/>
                                        <w:bottom w:val="none" w:sz="0" w:space="0" w:color="auto"/>
                                        <w:right w:val="none" w:sz="0" w:space="0" w:color="auto"/>
                                      </w:divBdr>
                                      <w:divsChild>
                                        <w:div w:id="301621678">
                                          <w:marLeft w:val="0"/>
                                          <w:marRight w:val="0"/>
                                          <w:marTop w:val="210"/>
                                          <w:marBottom w:val="210"/>
                                          <w:divBdr>
                                            <w:top w:val="none" w:sz="0" w:space="0" w:color="auto"/>
                                            <w:left w:val="none" w:sz="0" w:space="0" w:color="auto"/>
                                            <w:bottom w:val="none" w:sz="0" w:space="0" w:color="auto"/>
                                            <w:right w:val="none" w:sz="0" w:space="0" w:color="auto"/>
                                          </w:divBdr>
                                          <w:divsChild>
                                            <w:div w:id="2084180760">
                                              <w:marLeft w:val="480"/>
                                              <w:marRight w:val="0"/>
                                              <w:marTop w:val="0"/>
                                              <w:marBottom w:val="240"/>
                                              <w:divBdr>
                                                <w:top w:val="none" w:sz="0" w:space="0" w:color="auto"/>
                                                <w:left w:val="none" w:sz="0" w:space="0" w:color="auto"/>
                                                <w:bottom w:val="none" w:sz="0" w:space="0" w:color="auto"/>
                                                <w:right w:val="none" w:sz="0" w:space="0" w:color="auto"/>
                                              </w:divBdr>
                                            </w:div>
                                          </w:divsChild>
                                        </w:div>
                                        <w:div w:id="232617784">
                                          <w:marLeft w:val="0"/>
                                          <w:marRight w:val="0"/>
                                          <w:marTop w:val="210"/>
                                          <w:marBottom w:val="210"/>
                                          <w:divBdr>
                                            <w:top w:val="none" w:sz="0" w:space="0" w:color="auto"/>
                                            <w:left w:val="none" w:sz="0" w:space="0" w:color="auto"/>
                                            <w:bottom w:val="none" w:sz="0" w:space="0" w:color="auto"/>
                                            <w:right w:val="none" w:sz="0" w:space="0" w:color="auto"/>
                                          </w:divBdr>
                                          <w:divsChild>
                                            <w:div w:id="606499638">
                                              <w:marLeft w:val="480"/>
                                              <w:marRight w:val="0"/>
                                              <w:marTop w:val="0"/>
                                              <w:marBottom w:val="240"/>
                                              <w:divBdr>
                                                <w:top w:val="none" w:sz="0" w:space="0" w:color="auto"/>
                                                <w:left w:val="none" w:sz="0" w:space="0" w:color="auto"/>
                                                <w:bottom w:val="none" w:sz="0" w:space="0" w:color="auto"/>
                                                <w:right w:val="none" w:sz="0" w:space="0" w:color="auto"/>
                                              </w:divBdr>
                                              <w:divsChild>
                                                <w:div w:id="1289241028">
                                                  <w:marLeft w:val="0"/>
                                                  <w:marRight w:val="0"/>
                                                  <w:marTop w:val="0"/>
                                                  <w:marBottom w:val="0"/>
                                                  <w:divBdr>
                                                    <w:top w:val="none" w:sz="0" w:space="0" w:color="auto"/>
                                                    <w:left w:val="none" w:sz="0" w:space="0" w:color="auto"/>
                                                    <w:bottom w:val="none" w:sz="0" w:space="0" w:color="auto"/>
                                                    <w:right w:val="none" w:sz="0" w:space="0" w:color="auto"/>
                                                  </w:divBdr>
                                                  <w:divsChild>
                                                    <w:div w:id="289095887">
                                                      <w:marLeft w:val="0"/>
                                                      <w:marRight w:val="0"/>
                                                      <w:marTop w:val="210"/>
                                                      <w:marBottom w:val="210"/>
                                                      <w:divBdr>
                                                        <w:top w:val="none" w:sz="0" w:space="0" w:color="auto"/>
                                                        <w:left w:val="none" w:sz="0" w:space="0" w:color="auto"/>
                                                        <w:bottom w:val="none" w:sz="0" w:space="0" w:color="auto"/>
                                                        <w:right w:val="none" w:sz="0" w:space="0" w:color="auto"/>
                                                      </w:divBdr>
                                                      <w:divsChild>
                                                        <w:div w:id="1807357917">
                                                          <w:marLeft w:val="480"/>
                                                          <w:marRight w:val="0"/>
                                                          <w:marTop w:val="0"/>
                                                          <w:marBottom w:val="240"/>
                                                          <w:divBdr>
                                                            <w:top w:val="none" w:sz="0" w:space="0" w:color="auto"/>
                                                            <w:left w:val="none" w:sz="0" w:space="0" w:color="auto"/>
                                                            <w:bottom w:val="none" w:sz="0" w:space="0" w:color="auto"/>
                                                            <w:right w:val="none" w:sz="0" w:space="0" w:color="auto"/>
                                                          </w:divBdr>
                                                        </w:div>
                                                      </w:divsChild>
                                                    </w:div>
                                                    <w:div w:id="112525601">
                                                      <w:marLeft w:val="0"/>
                                                      <w:marRight w:val="0"/>
                                                      <w:marTop w:val="210"/>
                                                      <w:marBottom w:val="0"/>
                                                      <w:divBdr>
                                                        <w:top w:val="none" w:sz="0" w:space="0" w:color="auto"/>
                                                        <w:left w:val="none" w:sz="0" w:space="0" w:color="auto"/>
                                                        <w:bottom w:val="none" w:sz="0" w:space="0" w:color="auto"/>
                                                        <w:right w:val="none" w:sz="0" w:space="0" w:color="auto"/>
                                                      </w:divBdr>
                                                      <w:divsChild>
                                                        <w:div w:id="17948619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48763645">
                                          <w:marLeft w:val="0"/>
                                          <w:marRight w:val="0"/>
                                          <w:marTop w:val="210"/>
                                          <w:marBottom w:val="210"/>
                                          <w:divBdr>
                                            <w:top w:val="none" w:sz="0" w:space="0" w:color="auto"/>
                                            <w:left w:val="none" w:sz="0" w:space="0" w:color="auto"/>
                                            <w:bottom w:val="none" w:sz="0" w:space="0" w:color="auto"/>
                                            <w:right w:val="none" w:sz="0" w:space="0" w:color="auto"/>
                                          </w:divBdr>
                                          <w:divsChild>
                                            <w:div w:id="1691686127">
                                              <w:marLeft w:val="480"/>
                                              <w:marRight w:val="0"/>
                                              <w:marTop w:val="0"/>
                                              <w:marBottom w:val="240"/>
                                              <w:divBdr>
                                                <w:top w:val="none" w:sz="0" w:space="0" w:color="auto"/>
                                                <w:left w:val="none" w:sz="0" w:space="0" w:color="auto"/>
                                                <w:bottom w:val="none" w:sz="0" w:space="0" w:color="auto"/>
                                                <w:right w:val="none" w:sz="0" w:space="0" w:color="auto"/>
                                              </w:divBdr>
                                              <w:divsChild>
                                                <w:div w:id="714038071">
                                                  <w:marLeft w:val="0"/>
                                                  <w:marRight w:val="0"/>
                                                  <w:marTop w:val="0"/>
                                                  <w:marBottom w:val="0"/>
                                                  <w:divBdr>
                                                    <w:top w:val="none" w:sz="0" w:space="0" w:color="auto"/>
                                                    <w:left w:val="none" w:sz="0" w:space="0" w:color="auto"/>
                                                    <w:bottom w:val="none" w:sz="0" w:space="0" w:color="auto"/>
                                                    <w:right w:val="none" w:sz="0" w:space="0" w:color="auto"/>
                                                  </w:divBdr>
                                                  <w:divsChild>
                                                    <w:div w:id="556086142">
                                                      <w:marLeft w:val="0"/>
                                                      <w:marRight w:val="0"/>
                                                      <w:marTop w:val="210"/>
                                                      <w:marBottom w:val="210"/>
                                                      <w:divBdr>
                                                        <w:top w:val="none" w:sz="0" w:space="0" w:color="auto"/>
                                                        <w:left w:val="none" w:sz="0" w:space="0" w:color="auto"/>
                                                        <w:bottom w:val="none" w:sz="0" w:space="0" w:color="auto"/>
                                                        <w:right w:val="none" w:sz="0" w:space="0" w:color="auto"/>
                                                      </w:divBdr>
                                                      <w:divsChild>
                                                        <w:div w:id="72047530">
                                                          <w:marLeft w:val="480"/>
                                                          <w:marRight w:val="0"/>
                                                          <w:marTop w:val="0"/>
                                                          <w:marBottom w:val="240"/>
                                                          <w:divBdr>
                                                            <w:top w:val="none" w:sz="0" w:space="0" w:color="auto"/>
                                                            <w:left w:val="none" w:sz="0" w:space="0" w:color="auto"/>
                                                            <w:bottom w:val="none" w:sz="0" w:space="0" w:color="auto"/>
                                                            <w:right w:val="none" w:sz="0" w:space="0" w:color="auto"/>
                                                          </w:divBdr>
                                                          <w:divsChild>
                                                            <w:div w:id="1182282369">
                                                              <w:marLeft w:val="0"/>
                                                              <w:marRight w:val="0"/>
                                                              <w:marTop w:val="240"/>
                                                              <w:marBottom w:val="0"/>
                                                              <w:divBdr>
                                                                <w:top w:val="none" w:sz="0" w:space="0" w:color="auto"/>
                                                                <w:left w:val="none" w:sz="0" w:space="0" w:color="auto"/>
                                                                <w:bottom w:val="none" w:sz="0" w:space="0" w:color="auto"/>
                                                                <w:right w:val="none" w:sz="0" w:space="0" w:color="auto"/>
                                                              </w:divBdr>
                                                              <w:divsChild>
                                                                <w:div w:id="978220358">
                                                                  <w:marLeft w:val="0"/>
                                                                  <w:marRight w:val="0"/>
                                                                  <w:marTop w:val="0"/>
                                                                  <w:marBottom w:val="0"/>
                                                                  <w:divBdr>
                                                                    <w:top w:val="none" w:sz="0" w:space="0" w:color="auto"/>
                                                                    <w:left w:val="none" w:sz="0" w:space="0" w:color="auto"/>
                                                                    <w:bottom w:val="none" w:sz="0" w:space="0" w:color="auto"/>
                                                                    <w:right w:val="none" w:sz="0" w:space="0" w:color="auto"/>
                                                                  </w:divBdr>
                                                                </w:div>
                                                                <w:div w:id="660231930">
                                                                  <w:marLeft w:val="0"/>
                                                                  <w:marRight w:val="0"/>
                                                                  <w:marTop w:val="0"/>
                                                                  <w:marBottom w:val="0"/>
                                                                  <w:divBdr>
                                                                    <w:top w:val="none" w:sz="0" w:space="0" w:color="auto"/>
                                                                    <w:left w:val="none" w:sz="0" w:space="0" w:color="auto"/>
                                                                    <w:bottom w:val="none" w:sz="0" w:space="0" w:color="auto"/>
                                                                    <w:right w:val="none" w:sz="0" w:space="0" w:color="auto"/>
                                                                  </w:divBdr>
                                                                </w:div>
                                                                <w:div w:id="1545143494">
                                                                  <w:marLeft w:val="0"/>
                                                                  <w:marRight w:val="0"/>
                                                                  <w:marTop w:val="0"/>
                                                                  <w:marBottom w:val="0"/>
                                                                  <w:divBdr>
                                                                    <w:top w:val="none" w:sz="0" w:space="0" w:color="auto"/>
                                                                    <w:left w:val="none" w:sz="0" w:space="0" w:color="auto"/>
                                                                    <w:bottom w:val="none" w:sz="0" w:space="0" w:color="auto"/>
                                                                    <w:right w:val="none" w:sz="0" w:space="0" w:color="auto"/>
                                                                  </w:divBdr>
                                                                </w:div>
                                                                <w:div w:id="702706704">
                                                                  <w:marLeft w:val="0"/>
                                                                  <w:marRight w:val="0"/>
                                                                  <w:marTop w:val="0"/>
                                                                  <w:marBottom w:val="0"/>
                                                                  <w:divBdr>
                                                                    <w:top w:val="none" w:sz="0" w:space="0" w:color="auto"/>
                                                                    <w:left w:val="none" w:sz="0" w:space="0" w:color="auto"/>
                                                                    <w:bottom w:val="none" w:sz="0" w:space="0" w:color="auto"/>
                                                                    <w:right w:val="none" w:sz="0" w:space="0" w:color="auto"/>
                                                                  </w:divBdr>
                                                                </w:div>
                                                                <w:div w:id="736560526">
                                                                  <w:marLeft w:val="0"/>
                                                                  <w:marRight w:val="0"/>
                                                                  <w:marTop w:val="0"/>
                                                                  <w:marBottom w:val="0"/>
                                                                  <w:divBdr>
                                                                    <w:top w:val="none" w:sz="0" w:space="0" w:color="auto"/>
                                                                    <w:left w:val="none" w:sz="0" w:space="0" w:color="auto"/>
                                                                    <w:bottom w:val="none" w:sz="0" w:space="0" w:color="auto"/>
                                                                    <w:right w:val="none" w:sz="0" w:space="0" w:color="auto"/>
                                                                  </w:divBdr>
                                                                </w:div>
                                                                <w:div w:id="830217597">
                                                                  <w:marLeft w:val="0"/>
                                                                  <w:marRight w:val="0"/>
                                                                  <w:marTop w:val="0"/>
                                                                  <w:marBottom w:val="0"/>
                                                                  <w:divBdr>
                                                                    <w:top w:val="none" w:sz="0" w:space="0" w:color="auto"/>
                                                                    <w:left w:val="none" w:sz="0" w:space="0" w:color="auto"/>
                                                                    <w:bottom w:val="none" w:sz="0" w:space="0" w:color="auto"/>
                                                                    <w:right w:val="none" w:sz="0" w:space="0" w:color="auto"/>
                                                                  </w:divBdr>
                                                                </w:div>
                                                                <w:div w:id="1153643137">
                                                                  <w:marLeft w:val="0"/>
                                                                  <w:marRight w:val="0"/>
                                                                  <w:marTop w:val="0"/>
                                                                  <w:marBottom w:val="0"/>
                                                                  <w:divBdr>
                                                                    <w:top w:val="none" w:sz="0" w:space="0" w:color="auto"/>
                                                                    <w:left w:val="none" w:sz="0" w:space="0" w:color="auto"/>
                                                                    <w:bottom w:val="none" w:sz="0" w:space="0" w:color="auto"/>
                                                                    <w:right w:val="none" w:sz="0" w:space="0" w:color="auto"/>
                                                                  </w:divBdr>
                                                                </w:div>
                                                                <w:div w:id="273051330">
                                                                  <w:marLeft w:val="0"/>
                                                                  <w:marRight w:val="0"/>
                                                                  <w:marTop w:val="0"/>
                                                                  <w:marBottom w:val="0"/>
                                                                  <w:divBdr>
                                                                    <w:top w:val="none" w:sz="0" w:space="0" w:color="auto"/>
                                                                    <w:left w:val="none" w:sz="0" w:space="0" w:color="auto"/>
                                                                    <w:bottom w:val="none" w:sz="0" w:space="0" w:color="auto"/>
                                                                    <w:right w:val="none" w:sz="0" w:space="0" w:color="auto"/>
                                                                  </w:divBdr>
                                                                </w:div>
                                                                <w:div w:id="1054088723">
                                                                  <w:marLeft w:val="0"/>
                                                                  <w:marRight w:val="0"/>
                                                                  <w:marTop w:val="0"/>
                                                                  <w:marBottom w:val="0"/>
                                                                  <w:divBdr>
                                                                    <w:top w:val="none" w:sz="0" w:space="0" w:color="auto"/>
                                                                    <w:left w:val="none" w:sz="0" w:space="0" w:color="auto"/>
                                                                    <w:bottom w:val="none" w:sz="0" w:space="0" w:color="auto"/>
                                                                    <w:right w:val="none" w:sz="0" w:space="0" w:color="auto"/>
                                                                  </w:divBdr>
                                                                </w:div>
                                                                <w:div w:id="1178883008">
                                                                  <w:marLeft w:val="0"/>
                                                                  <w:marRight w:val="0"/>
                                                                  <w:marTop w:val="0"/>
                                                                  <w:marBottom w:val="0"/>
                                                                  <w:divBdr>
                                                                    <w:top w:val="none" w:sz="0" w:space="0" w:color="auto"/>
                                                                    <w:left w:val="none" w:sz="0" w:space="0" w:color="auto"/>
                                                                    <w:bottom w:val="none" w:sz="0" w:space="0" w:color="auto"/>
                                                                    <w:right w:val="none" w:sz="0" w:space="0" w:color="auto"/>
                                                                  </w:divBdr>
                                                                </w:div>
                                                                <w:div w:id="507133886">
                                                                  <w:marLeft w:val="0"/>
                                                                  <w:marRight w:val="0"/>
                                                                  <w:marTop w:val="0"/>
                                                                  <w:marBottom w:val="0"/>
                                                                  <w:divBdr>
                                                                    <w:top w:val="none" w:sz="0" w:space="0" w:color="auto"/>
                                                                    <w:left w:val="none" w:sz="0" w:space="0" w:color="auto"/>
                                                                    <w:bottom w:val="none" w:sz="0" w:space="0" w:color="auto"/>
                                                                    <w:right w:val="none" w:sz="0" w:space="0" w:color="auto"/>
                                                                  </w:divBdr>
                                                                </w:div>
                                                                <w:div w:id="1956475716">
                                                                  <w:marLeft w:val="0"/>
                                                                  <w:marRight w:val="0"/>
                                                                  <w:marTop w:val="0"/>
                                                                  <w:marBottom w:val="0"/>
                                                                  <w:divBdr>
                                                                    <w:top w:val="none" w:sz="0" w:space="0" w:color="auto"/>
                                                                    <w:left w:val="none" w:sz="0" w:space="0" w:color="auto"/>
                                                                    <w:bottom w:val="none" w:sz="0" w:space="0" w:color="auto"/>
                                                                    <w:right w:val="none" w:sz="0" w:space="0" w:color="auto"/>
                                                                  </w:divBdr>
                                                                </w:div>
                                                                <w:div w:id="689331991">
                                                                  <w:marLeft w:val="0"/>
                                                                  <w:marRight w:val="0"/>
                                                                  <w:marTop w:val="0"/>
                                                                  <w:marBottom w:val="0"/>
                                                                  <w:divBdr>
                                                                    <w:top w:val="none" w:sz="0" w:space="0" w:color="auto"/>
                                                                    <w:left w:val="none" w:sz="0" w:space="0" w:color="auto"/>
                                                                    <w:bottom w:val="none" w:sz="0" w:space="0" w:color="auto"/>
                                                                    <w:right w:val="none" w:sz="0" w:space="0" w:color="auto"/>
                                                                  </w:divBdr>
                                                                </w:div>
                                                                <w:div w:id="591203273">
                                                                  <w:marLeft w:val="0"/>
                                                                  <w:marRight w:val="0"/>
                                                                  <w:marTop w:val="0"/>
                                                                  <w:marBottom w:val="0"/>
                                                                  <w:divBdr>
                                                                    <w:top w:val="none" w:sz="0" w:space="0" w:color="auto"/>
                                                                    <w:left w:val="none" w:sz="0" w:space="0" w:color="auto"/>
                                                                    <w:bottom w:val="none" w:sz="0" w:space="0" w:color="auto"/>
                                                                    <w:right w:val="none" w:sz="0" w:space="0" w:color="auto"/>
                                                                  </w:divBdr>
                                                                </w:div>
                                                                <w:div w:id="953511871">
                                                                  <w:marLeft w:val="0"/>
                                                                  <w:marRight w:val="0"/>
                                                                  <w:marTop w:val="0"/>
                                                                  <w:marBottom w:val="0"/>
                                                                  <w:divBdr>
                                                                    <w:top w:val="none" w:sz="0" w:space="0" w:color="auto"/>
                                                                    <w:left w:val="none" w:sz="0" w:space="0" w:color="auto"/>
                                                                    <w:bottom w:val="none" w:sz="0" w:space="0" w:color="auto"/>
                                                                    <w:right w:val="none" w:sz="0" w:space="0" w:color="auto"/>
                                                                  </w:divBdr>
                                                                </w:div>
                                                                <w:div w:id="382758644">
                                                                  <w:marLeft w:val="0"/>
                                                                  <w:marRight w:val="0"/>
                                                                  <w:marTop w:val="0"/>
                                                                  <w:marBottom w:val="0"/>
                                                                  <w:divBdr>
                                                                    <w:top w:val="none" w:sz="0" w:space="0" w:color="auto"/>
                                                                    <w:left w:val="none" w:sz="0" w:space="0" w:color="auto"/>
                                                                    <w:bottom w:val="none" w:sz="0" w:space="0" w:color="auto"/>
                                                                    <w:right w:val="none" w:sz="0" w:space="0" w:color="auto"/>
                                                                  </w:divBdr>
                                                                </w:div>
                                                                <w:div w:id="690187611">
                                                                  <w:marLeft w:val="0"/>
                                                                  <w:marRight w:val="0"/>
                                                                  <w:marTop w:val="0"/>
                                                                  <w:marBottom w:val="0"/>
                                                                  <w:divBdr>
                                                                    <w:top w:val="none" w:sz="0" w:space="0" w:color="auto"/>
                                                                    <w:left w:val="none" w:sz="0" w:space="0" w:color="auto"/>
                                                                    <w:bottom w:val="none" w:sz="0" w:space="0" w:color="auto"/>
                                                                    <w:right w:val="none" w:sz="0" w:space="0" w:color="auto"/>
                                                                  </w:divBdr>
                                                                </w:div>
                                                                <w:div w:id="1715737270">
                                                                  <w:marLeft w:val="0"/>
                                                                  <w:marRight w:val="0"/>
                                                                  <w:marTop w:val="0"/>
                                                                  <w:marBottom w:val="0"/>
                                                                  <w:divBdr>
                                                                    <w:top w:val="none" w:sz="0" w:space="0" w:color="auto"/>
                                                                    <w:left w:val="none" w:sz="0" w:space="0" w:color="auto"/>
                                                                    <w:bottom w:val="none" w:sz="0" w:space="0" w:color="auto"/>
                                                                    <w:right w:val="none" w:sz="0" w:space="0" w:color="auto"/>
                                                                  </w:divBdr>
                                                                </w:div>
                                                                <w:div w:id="1356539195">
                                                                  <w:marLeft w:val="0"/>
                                                                  <w:marRight w:val="0"/>
                                                                  <w:marTop w:val="0"/>
                                                                  <w:marBottom w:val="0"/>
                                                                  <w:divBdr>
                                                                    <w:top w:val="none" w:sz="0" w:space="0" w:color="auto"/>
                                                                    <w:left w:val="none" w:sz="0" w:space="0" w:color="auto"/>
                                                                    <w:bottom w:val="none" w:sz="0" w:space="0" w:color="auto"/>
                                                                    <w:right w:val="none" w:sz="0" w:space="0" w:color="auto"/>
                                                                  </w:divBdr>
                                                                </w:div>
                                                                <w:div w:id="148546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215450">
                                                      <w:marLeft w:val="0"/>
                                                      <w:marRight w:val="0"/>
                                                      <w:marTop w:val="210"/>
                                                      <w:marBottom w:val="210"/>
                                                      <w:divBdr>
                                                        <w:top w:val="none" w:sz="0" w:space="0" w:color="auto"/>
                                                        <w:left w:val="none" w:sz="0" w:space="0" w:color="auto"/>
                                                        <w:bottom w:val="none" w:sz="0" w:space="0" w:color="auto"/>
                                                        <w:right w:val="none" w:sz="0" w:space="0" w:color="auto"/>
                                                      </w:divBdr>
                                                      <w:divsChild>
                                                        <w:div w:id="2088644340">
                                                          <w:marLeft w:val="480"/>
                                                          <w:marRight w:val="0"/>
                                                          <w:marTop w:val="0"/>
                                                          <w:marBottom w:val="240"/>
                                                          <w:divBdr>
                                                            <w:top w:val="none" w:sz="0" w:space="0" w:color="auto"/>
                                                            <w:left w:val="none" w:sz="0" w:space="0" w:color="auto"/>
                                                            <w:bottom w:val="none" w:sz="0" w:space="0" w:color="auto"/>
                                                            <w:right w:val="none" w:sz="0" w:space="0" w:color="auto"/>
                                                          </w:divBdr>
                                                          <w:divsChild>
                                                            <w:div w:id="777258384">
                                                              <w:marLeft w:val="0"/>
                                                              <w:marRight w:val="0"/>
                                                              <w:marTop w:val="240"/>
                                                              <w:marBottom w:val="0"/>
                                                              <w:divBdr>
                                                                <w:top w:val="none" w:sz="0" w:space="0" w:color="auto"/>
                                                                <w:left w:val="none" w:sz="0" w:space="0" w:color="auto"/>
                                                                <w:bottom w:val="none" w:sz="0" w:space="0" w:color="auto"/>
                                                                <w:right w:val="none" w:sz="0" w:space="0" w:color="auto"/>
                                                              </w:divBdr>
                                                              <w:divsChild>
                                                                <w:div w:id="319505630">
                                                                  <w:marLeft w:val="0"/>
                                                                  <w:marRight w:val="0"/>
                                                                  <w:marTop w:val="0"/>
                                                                  <w:marBottom w:val="0"/>
                                                                  <w:divBdr>
                                                                    <w:top w:val="none" w:sz="0" w:space="0" w:color="auto"/>
                                                                    <w:left w:val="none" w:sz="0" w:space="0" w:color="auto"/>
                                                                    <w:bottom w:val="none" w:sz="0" w:space="0" w:color="auto"/>
                                                                    <w:right w:val="none" w:sz="0" w:space="0" w:color="auto"/>
                                                                  </w:divBdr>
                                                                </w:div>
                                                                <w:div w:id="306978070">
                                                                  <w:marLeft w:val="0"/>
                                                                  <w:marRight w:val="0"/>
                                                                  <w:marTop w:val="0"/>
                                                                  <w:marBottom w:val="0"/>
                                                                  <w:divBdr>
                                                                    <w:top w:val="none" w:sz="0" w:space="0" w:color="auto"/>
                                                                    <w:left w:val="none" w:sz="0" w:space="0" w:color="auto"/>
                                                                    <w:bottom w:val="none" w:sz="0" w:space="0" w:color="auto"/>
                                                                    <w:right w:val="none" w:sz="0" w:space="0" w:color="auto"/>
                                                                  </w:divBdr>
                                                                </w:div>
                                                                <w:div w:id="2009206855">
                                                                  <w:marLeft w:val="0"/>
                                                                  <w:marRight w:val="0"/>
                                                                  <w:marTop w:val="0"/>
                                                                  <w:marBottom w:val="0"/>
                                                                  <w:divBdr>
                                                                    <w:top w:val="none" w:sz="0" w:space="0" w:color="auto"/>
                                                                    <w:left w:val="none" w:sz="0" w:space="0" w:color="auto"/>
                                                                    <w:bottom w:val="none" w:sz="0" w:space="0" w:color="auto"/>
                                                                    <w:right w:val="none" w:sz="0" w:space="0" w:color="auto"/>
                                                                  </w:divBdr>
                                                                </w:div>
                                                                <w:div w:id="2144689071">
                                                                  <w:marLeft w:val="0"/>
                                                                  <w:marRight w:val="0"/>
                                                                  <w:marTop w:val="0"/>
                                                                  <w:marBottom w:val="0"/>
                                                                  <w:divBdr>
                                                                    <w:top w:val="none" w:sz="0" w:space="0" w:color="auto"/>
                                                                    <w:left w:val="none" w:sz="0" w:space="0" w:color="auto"/>
                                                                    <w:bottom w:val="none" w:sz="0" w:space="0" w:color="auto"/>
                                                                    <w:right w:val="none" w:sz="0" w:space="0" w:color="auto"/>
                                                                  </w:divBdr>
                                                                </w:div>
                                                                <w:div w:id="2058700568">
                                                                  <w:marLeft w:val="0"/>
                                                                  <w:marRight w:val="0"/>
                                                                  <w:marTop w:val="0"/>
                                                                  <w:marBottom w:val="0"/>
                                                                  <w:divBdr>
                                                                    <w:top w:val="none" w:sz="0" w:space="0" w:color="auto"/>
                                                                    <w:left w:val="none" w:sz="0" w:space="0" w:color="auto"/>
                                                                    <w:bottom w:val="none" w:sz="0" w:space="0" w:color="auto"/>
                                                                    <w:right w:val="none" w:sz="0" w:space="0" w:color="auto"/>
                                                                  </w:divBdr>
                                                                </w:div>
                                                                <w:div w:id="33433262">
                                                                  <w:marLeft w:val="0"/>
                                                                  <w:marRight w:val="0"/>
                                                                  <w:marTop w:val="0"/>
                                                                  <w:marBottom w:val="0"/>
                                                                  <w:divBdr>
                                                                    <w:top w:val="none" w:sz="0" w:space="0" w:color="auto"/>
                                                                    <w:left w:val="none" w:sz="0" w:space="0" w:color="auto"/>
                                                                    <w:bottom w:val="none" w:sz="0" w:space="0" w:color="auto"/>
                                                                    <w:right w:val="none" w:sz="0" w:space="0" w:color="auto"/>
                                                                  </w:divBdr>
                                                                </w:div>
                                                                <w:div w:id="1956670924">
                                                                  <w:marLeft w:val="0"/>
                                                                  <w:marRight w:val="0"/>
                                                                  <w:marTop w:val="0"/>
                                                                  <w:marBottom w:val="0"/>
                                                                  <w:divBdr>
                                                                    <w:top w:val="none" w:sz="0" w:space="0" w:color="auto"/>
                                                                    <w:left w:val="none" w:sz="0" w:space="0" w:color="auto"/>
                                                                    <w:bottom w:val="none" w:sz="0" w:space="0" w:color="auto"/>
                                                                    <w:right w:val="none" w:sz="0" w:space="0" w:color="auto"/>
                                                                  </w:divBdr>
                                                                </w:div>
                                                                <w:div w:id="1116606989">
                                                                  <w:marLeft w:val="0"/>
                                                                  <w:marRight w:val="0"/>
                                                                  <w:marTop w:val="0"/>
                                                                  <w:marBottom w:val="0"/>
                                                                  <w:divBdr>
                                                                    <w:top w:val="none" w:sz="0" w:space="0" w:color="auto"/>
                                                                    <w:left w:val="none" w:sz="0" w:space="0" w:color="auto"/>
                                                                    <w:bottom w:val="none" w:sz="0" w:space="0" w:color="auto"/>
                                                                    <w:right w:val="none" w:sz="0" w:space="0" w:color="auto"/>
                                                                  </w:divBdr>
                                                                </w:div>
                                                                <w:div w:id="2098205266">
                                                                  <w:marLeft w:val="0"/>
                                                                  <w:marRight w:val="0"/>
                                                                  <w:marTop w:val="0"/>
                                                                  <w:marBottom w:val="0"/>
                                                                  <w:divBdr>
                                                                    <w:top w:val="none" w:sz="0" w:space="0" w:color="auto"/>
                                                                    <w:left w:val="none" w:sz="0" w:space="0" w:color="auto"/>
                                                                    <w:bottom w:val="none" w:sz="0" w:space="0" w:color="auto"/>
                                                                    <w:right w:val="none" w:sz="0" w:space="0" w:color="auto"/>
                                                                  </w:divBdr>
                                                                </w:div>
                                                                <w:div w:id="1392116119">
                                                                  <w:marLeft w:val="0"/>
                                                                  <w:marRight w:val="0"/>
                                                                  <w:marTop w:val="0"/>
                                                                  <w:marBottom w:val="0"/>
                                                                  <w:divBdr>
                                                                    <w:top w:val="none" w:sz="0" w:space="0" w:color="auto"/>
                                                                    <w:left w:val="none" w:sz="0" w:space="0" w:color="auto"/>
                                                                    <w:bottom w:val="none" w:sz="0" w:space="0" w:color="auto"/>
                                                                    <w:right w:val="none" w:sz="0" w:space="0" w:color="auto"/>
                                                                  </w:divBdr>
                                                                </w:div>
                                                                <w:div w:id="2044356681">
                                                                  <w:marLeft w:val="0"/>
                                                                  <w:marRight w:val="0"/>
                                                                  <w:marTop w:val="0"/>
                                                                  <w:marBottom w:val="0"/>
                                                                  <w:divBdr>
                                                                    <w:top w:val="none" w:sz="0" w:space="0" w:color="auto"/>
                                                                    <w:left w:val="none" w:sz="0" w:space="0" w:color="auto"/>
                                                                    <w:bottom w:val="none" w:sz="0" w:space="0" w:color="auto"/>
                                                                    <w:right w:val="none" w:sz="0" w:space="0" w:color="auto"/>
                                                                  </w:divBdr>
                                                                </w:div>
                                                                <w:div w:id="1884176142">
                                                                  <w:marLeft w:val="0"/>
                                                                  <w:marRight w:val="0"/>
                                                                  <w:marTop w:val="0"/>
                                                                  <w:marBottom w:val="0"/>
                                                                  <w:divBdr>
                                                                    <w:top w:val="none" w:sz="0" w:space="0" w:color="auto"/>
                                                                    <w:left w:val="none" w:sz="0" w:space="0" w:color="auto"/>
                                                                    <w:bottom w:val="none" w:sz="0" w:space="0" w:color="auto"/>
                                                                    <w:right w:val="none" w:sz="0" w:space="0" w:color="auto"/>
                                                                  </w:divBdr>
                                                                </w:div>
                                                                <w:div w:id="482697833">
                                                                  <w:marLeft w:val="0"/>
                                                                  <w:marRight w:val="0"/>
                                                                  <w:marTop w:val="0"/>
                                                                  <w:marBottom w:val="0"/>
                                                                  <w:divBdr>
                                                                    <w:top w:val="none" w:sz="0" w:space="0" w:color="auto"/>
                                                                    <w:left w:val="none" w:sz="0" w:space="0" w:color="auto"/>
                                                                    <w:bottom w:val="none" w:sz="0" w:space="0" w:color="auto"/>
                                                                    <w:right w:val="none" w:sz="0" w:space="0" w:color="auto"/>
                                                                  </w:divBdr>
                                                                </w:div>
                                                                <w:div w:id="20581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894515">
                                                      <w:marLeft w:val="0"/>
                                                      <w:marRight w:val="0"/>
                                                      <w:marTop w:val="210"/>
                                                      <w:marBottom w:val="0"/>
                                                      <w:divBdr>
                                                        <w:top w:val="none" w:sz="0" w:space="0" w:color="auto"/>
                                                        <w:left w:val="none" w:sz="0" w:space="0" w:color="auto"/>
                                                        <w:bottom w:val="none" w:sz="0" w:space="0" w:color="auto"/>
                                                        <w:right w:val="none" w:sz="0" w:space="0" w:color="auto"/>
                                                      </w:divBdr>
                                                      <w:divsChild>
                                                        <w:div w:id="1254708872">
                                                          <w:marLeft w:val="480"/>
                                                          <w:marRight w:val="0"/>
                                                          <w:marTop w:val="0"/>
                                                          <w:marBottom w:val="240"/>
                                                          <w:divBdr>
                                                            <w:top w:val="none" w:sz="0" w:space="0" w:color="auto"/>
                                                            <w:left w:val="none" w:sz="0" w:space="0" w:color="auto"/>
                                                            <w:bottom w:val="none" w:sz="0" w:space="0" w:color="auto"/>
                                                            <w:right w:val="none" w:sz="0" w:space="0" w:color="auto"/>
                                                          </w:divBdr>
                                                          <w:divsChild>
                                                            <w:div w:id="1902205957">
                                                              <w:marLeft w:val="0"/>
                                                              <w:marRight w:val="0"/>
                                                              <w:marTop w:val="240"/>
                                                              <w:marBottom w:val="0"/>
                                                              <w:divBdr>
                                                                <w:top w:val="none" w:sz="0" w:space="0" w:color="auto"/>
                                                                <w:left w:val="none" w:sz="0" w:space="0" w:color="auto"/>
                                                                <w:bottom w:val="none" w:sz="0" w:space="0" w:color="auto"/>
                                                                <w:right w:val="none" w:sz="0" w:space="0" w:color="auto"/>
                                                              </w:divBdr>
                                                              <w:divsChild>
                                                                <w:div w:id="468326311">
                                                                  <w:marLeft w:val="0"/>
                                                                  <w:marRight w:val="0"/>
                                                                  <w:marTop w:val="0"/>
                                                                  <w:marBottom w:val="0"/>
                                                                  <w:divBdr>
                                                                    <w:top w:val="none" w:sz="0" w:space="0" w:color="auto"/>
                                                                    <w:left w:val="none" w:sz="0" w:space="0" w:color="auto"/>
                                                                    <w:bottom w:val="none" w:sz="0" w:space="0" w:color="auto"/>
                                                                    <w:right w:val="none" w:sz="0" w:space="0" w:color="auto"/>
                                                                  </w:divBdr>
                                                                </w:div>
                                                                <w:div w:id="1980332233">
                                                                  <w:marLeft w:val="0"/>
                                                                  <w:marRight w:val="0"/>
                                                                  <w:marTop w:val="0"/>
                                                                  <w:marBottom w:val="0"/>
                                                                  <w:divBdr>
                                                                    <w:top w:val="none" w:sz="0" w:space="0" w:color="auto"/>
                                                                    <w:left w:val="none" w:sz="0" w:space="0" w:color="auto"/>
                                                                    <w:bottom w:val="none" w:sz="0" w:space="0" w:color="auto"/>
                                                                    <w:right w:val="none" w:sz="0" w:space="0" w:color="auto"/>
                                                                  </w:divBdr>
                                                                </w:div>
                                                                <w:div w:id="1737430621">
                                                                  <w:marLeft w:val="0"/>
                                                                  <w:marRight w:val="0"/>
                                                                  <w:marTop w:val="0"/>
                                                                  <w:marBottom w:val="0"/>
                                                                  <w:divBdr>
                                                                    <w:top w:val="none" w:sz="0" w:space="0" w:color="auto"/>
                                                                    <w:left w:val="none" w:sz="0" w:space="0" w:color="auto"/>
                                                                    <w:bottom w:val="none" w:sz="0" w:space="0" w:color="auto"/>
                                                                    <w:right w:val="none" w:sz="0" w:space="0" w:color="auto"/>
                                                                  </w:divBdr>
                                                                </w:div>
                                                                <w:div w:id="1888224317">
                                                                  <w:marLeft w:val="0"/>
                                                                  <w:marRight w:val="0"/>
                                                                  <w:marTop w:val="0"/>
                                                                  <w:marBottom w:val="0"/>
                                                                  <w:divBdr>
                                                                    <w:top w:val="none" w:sz="0" w:space="0" w:color="auto"/>
                                                                    <w:left w:val="none" w:sz="0" w:space="0" w:color="auto"/>
                                                                    <w:bottom w:val="none" w:sz="0" w:space="0" w:color="auto"/>
                                                                    <w:right w:val="none" w:sz="0" w:space="0" w:color="auto"/>
                                                                  </w:divBdr>
                                                                </w:div>
                                                                <w:div w:id="326709221">
                                                                  <w:marLeft w:val="0"/>
                                                                  <w:marRight w:val="0"/>
                                                                  <w:marTop w:val="0"/>
                                                                  <w:marBottom w:val="0"/>
                                                                  <w:divBdr>
                                                                    <w:top w:val="none" w:sz="0" w:space="0" w:color="auto"/>
                                                                    <w:left w:val="none" w:sz="0" w:space="0" w:color="auto"/>
                                                                    <w:bottom w:val="none" w:sz="0" w:space="0" w:color="auto"/>
                                                                    <w:right w:val="none" w:sz="0" w:space="0" w:color="auto"/>
                                                                  </w:divBdr>
                                                                </w:div>
                                                                <w:div w:id="1838692302">
                                                                  <w:marLeft w:val="0"/>
                                                                  <w:marRight w:val="0"/>
                                                                  <w:marTop w:val="0"/>
                                                                  <w:marBottom w:val="0"/>
                                                                  <w:divBdr>
                                                                    <w:top w:val="none" w:sz="0" w:space="0" w:color="auto"/>
                                                                    <w:left w:val="none" w:sz="0" w:space="0" w:color="auto"/>
                                                                    <w:bottom w:val="none" w:sz="0" w:space="0" w:color="auto"/>
                                                                    <w:right w:val="none" w:sz="0" w:space="0" w:color="auto"/>
                                                                  </w:divBdr>
                                                                </w:div>
                                                                <w:div w:id="1598170863">
                                                                  <w:marLeft w:val="0"/>
                                                                  <w:marRight w:val="0"/>
                                                                  <w:marTop w:val="0"/>
                                                                  <w:marBottom w:val="0"/>
                                                                  <w:divBdr>
                                                                    <w:top w:val="none" w:sz="0" w:space="0" w:color="auto"/>
                                                                    <w:left w:val="none" w:sz="0" w:space="0" w:color="auto"/>
                                                                    <w:bottom w:val="none" w:sz="0" w:space="0" w:color="auto"/>
                                                                    <w:right w:val="none" w:sz="0" w:space="0" w:color="auto"/>
                                                                  </w:divBdr>
                                                                </w:div>
                                                                <w:div w:id="834875444">
                                                                  <w:marLeft w:val="0"/>
                                                                  <w:marRight w:val="0"/>
                                                                  <w:marTop w:val="0"/>
                                                                  <w:marBottom w:val="0"/>
                                                                  <w:divBdr>
                                                                    <w:top w:val="none" w:sz="0" w:space="0" w:color="auto"/>
                                                                    <w:left w:val="none" w:sz="0" w:space="0" w:color="auto"/>
                                                                    <w:bottom w:val="none" w:sz="0" w:space="0" w:color="auto"/>
                                                                    <w:right w:val="none" w:sz="0" w:space="0" w:color="auto"/>
                                                                  </w:divBdr>
                                                                </w:div>
                                                                <w:div w:id="1162696204">
                                                                  <w:marLeft w:val="0"/>
                                                                  <w:marRight w:val="0"/>
                                                                  <w:marTop w:val="0"/>
                                                                  <w:marBottom w:val="0"/>
                                                                  <w:divBdr>
                                                                    <w:top w:val="none" w:sz="0" w:space="0" w:color="auto"/>
                                                                    <w:left w:val="none" w:sz="0" w:space="0" w:color="auto"/>
                                                                    <w:bottom w:val="none" w:sz="0" w:space="0" w:color="auto"/>
                                                                    <w:right w:val="none" w:sz="0" w:space="0" w:color="auto"/>
                                                                  </w:divBdr>
                                                                </w:div>
                                                                <w:div w:id="892816526">
                                                                  <w:marLeft w:val="0"/>
                                                                  <w:marRight w:val="0"/>
                                                                  <w:marTop w:val="0"/>
                                                                  <w:marBottom w:val="0"/>
                                                                  <w:divBdr>
                                                                    <w:top w:val="none" w:sz="0" w:space="0" w:color="auto"/>
                                                                    <w:left w:val="none" w:sz="0" w:space="0" w:color="auto"/>
                                                                    <w:bottom w:val="none" w:sz="0" w:space="0" w:color="auto"/>
                                                                    <w:right w:val="none" w:sz="0" w:space="0" w:color="auto"/>
                                                                  </w:divBdr>
                                                                </w:div>
                                                                <w:div w:id="114056933">
                                                                  <w:marLeft w:val="0"/>
                                                                  <w:marRight w:val="0"/>
                                                                  <w:marTop w:val="0"/>
                                                                  <w:marBottom w:val="0"/>
                                                                  <w:divBdr>
                                                                    <w:top w:val="none" w:sz="0" w:space="0" w:color="auto"/>
                                                                    <w:left w:val="none" w:sz="0" w:space="0" w:color="auto"/>
                                                                    <w:bottom w:val="none" w:sz="0" w:space="0" w:color="auto"/>
                                                                    <w:right w:val="none" w:sz="0" w:space="0" w:color="auto"/>
                                                                  </w:divBdr>
                                                                </w:div>
                                                                <w:div w:id="203520700">
                                                                  <w:marLeft w:val="0"/>
                                                                  <w:marRight w:val="0"/>
                                                                  <w:marTop w:val="0"/>
                                                                  <w:marBottom w:val="0"/>
                                                                  <w:divBdr>
                                                                    <w:top w:val="none" w:sz="0" w:space="0" w:color="auto"/>
                                                                    <w:left w:val="none" w:sz="0" w:space="0" w:color="auto"/>
                                                                    <w:bottom w:val="none" w:sz="0" w:space="0" w:color="auto"/>
                                                                    <w:right w:val="none" w:sz="0" w:space="0" w:color="auto"/>
                                                                  </w:divBdr>
                                                                </w:div>
                                                                <w:div w:id="907497295">
                                                                  <w:marLeft w:val="0"/>
                                                                  <w:marRight w:val="0"/>
                                                                  <w:marTop w:val="0"/>
                                                                  <w:marBottom w:val="0"/>
                                                                  <w:divBdr>
                                                                    <w:top w:val="none" w:sz="0" w:space="0" w:color="auto"/>
                                                                    <w:left w:val="none" w:sz="0" w:space="0" w:color="auto"/>
                                                                    <w:bottom w:val="none" w:sz="0" w:space="0" w:color="auto"/>
                                                                    <w:right w:val="none" w:sz="0" w:space="0" w:color="auto"/>
                                                                  </w:divBdr>
                                                                </w:div>
                                                                <w:div w:id="37481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755192">
                                          <w:marLeft w:val="0"/>
                                          <w:marRight w:val="0"/>
                                          <w:marTop w:val="210"/>
                                          <w:marBottom w:val="210"/>
                                          <w:divBdr>
                                            <w:top w:val="none" w:sz="0" w:space="0" w:color="auto"/>
                                            <w:left w:val="none" w:sz="0" w:space="0" w:color="auto"/>
                                            <w:bottom w:val="none" w:sz="0" w:space="0" w:color="auto"/>
                                            <w:right w:val="none" w:sz="0" w:space="0" w:color="auto"/>
                                          </w:divBdr>
                                          <w:divsChild>
                                            <w:div w:id="1936548277">
                                              <w:marLeft w:val="480"/>
                                              <w:marRight w:val="0"/>
                                              <w:marTop w:val="0"/>
                                              <w:marBottom w:val="240"/>
                                              <w:divBdr>
                                                <w:top w:val="none" w:sz="0" w:space="0" w:color="auto"/>
                                                <w:left w:val="none" w:sz="0" w:space="0" w:color="auto"/>
                                                <w:bottom w:val="none" w:sz="0" w:space="0" w:color="auto"/>
                                                <w:right w:val="none" w:sz="0" w:space="0" w:color="auto"/>
                                              </w:divBdr>
                                            </w:div>
                                          </w:divsChild>
                                        </w:div>
                                        <w:div w:id="1668173401">
                                          <w:marLeft w:val="0"/>
                                          <w:marRight w:val="0"/>
                                          <w:marTop w:val="210"/>
                                          <w:marBottom w:val="0"/>
                                          <w:divBdr>
                                            <w:top w:val="none" w:sz="0" w:space="0" w:color="auto"/>
                                            <w:left w:val="none" w:sz="0" w:space="0" w:color="auto"/>
                                            <w:bottom w:val="none" w:sz="0" w:space="0" w:color="auto"/>
                                            <w:right w:val="none" w:sz="0" w:space="0" w:color="auto"/>
                                          </w:divBdr>
                                          <w:divsChild>
                                            <w:div w:id="57667526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599661">
          <w:marLeft w:val="0"/>
          <w:marRight w:val="0"/>
          <w:marTop w:val="480"/>
          <w:marBottom w:val="60"/>
          <w:divBdr>
            <w:top w:val="none" w:sz="0" w:space="0" w:color="auto"/>
            <w:left w:val="none" w:sz="0" w:space="0" w:color="auto"/>
            <w:bottom w:val="none" w:sz="0" w:space="0" w:color="auto"/>
            <w:right w:val="none" w:sz="0" w:space="0" w:color="auto"/>
          </w:divBdr>
        </w:div>
        <w:div w:id="921185489">
          <w:marLeft w:val="0"/>
          <w:marRight w:val="0"/>
          <w:marTop w:val="0"/>
          <w:marBottom w:val="0"/>
          <w:divBdr>
            <w:top w:val="none" w:sz="0" w:space="0" w:color="auto"/>
            <w:left w:val="none" w:sz="0" w:space="0" w:color="auto"/>
            <w:bottom w:val="none" w:sz="0" w:space="0" w:color="auto"/>
            <w:right w:val="none" w:sz="0" w:space="0" w:color="auto"/>
          </w:divBdr>
          <w:divsChild>
            <w:div w:id="1351101925">
              <w:marLeft w:val="0"/>
              <w:marRight w:val="0"/>
              <w:marTop w:val="0"/>
              <w:marBottom w:val="0"/>
              <w:divBdr>
                <w:top w:val="none" w:sz="0" w:space="0" w:color="auto"/>
                <w:left w:val="none" w:sz="0" w:space="0" w:color="auto"/>
                <w:bottom w:val="none" w:sz="0" w:space="0" w:color="auto"/>
                <w:right w:val="none" w:sz="0" w:space="0" w:color="auto"/>
              </w:divBdr>
              <w:divsChild>
                <w:div w:id="4329183">
                  <w:marLeft w:val="0"/>
                  <w:marRight w:val="0"/>
                  <w:marTop w:val="0"/>
                  <w:marBottom w:val="210"/>
                  <w:divBdr>
                    <w:top w:val="none" w:sz="0" w:space="0" w:color="auto"/>
                    <w:left w:val="none" w:sz="0" w:space="0" w:color="auto"/>
                    <w:bottom w:val="none" w:sz="0" w:space="0" w:color="auto"/>
                    <w:right w:val="none" w:sz="0" w:space="0" w:color="auto"/>
                  </w:divBdr>
                  <w:divsChild>
                    <w:div w:id="153574830">
                      <w:marLeft w:val="480"/>
                      <w:marRight w:val="0"/>
                      <w:marTop w:val="0"/>
                      <w:marBottom w:val="240"/>
                      <w:divBdr>
                        <w:top w:val="none" w:sz="0" w:space="0" w:color="auto"/>
                        <w:left w:val="none" w:sz="0" w:space="0" w:color="auto"/>
                        <w:bottom w:val="none" w:sz="0" w:space="0" w:color="auto"/>
                        <w:right w:val="none" w:sz="0" w:space="0" w:color="auto"/>
                      </w:divBdr>
                    </w:div>
                  </w:divsChild>
                </w:div>
                <w:div w:id="546377943">
                  <w:marLeft w:val="0"/>
                  <w:marRight w:val="0"/>
                  <w:marTop w:val="210"/>
                  <w:marBottom w:val="210"/>
                  <w:divBdr>
                    <w:top w:val="none" w:sz="0" w:space="0" w:color="auto"/>
                    <w:left w:val="none" w:sz="0" w:space="0" w:color="auto"/>
                    <w:bottom w:val="none" w:sz="0" w:space="0" w:color="auto"/>
                    <w:right w:val="none" w:sz="0" w:space="0" w:color="auto"/>
                  </w:divBdr>
                  <w:divsChild>
                    <w:div w:id="1325010652">
                      <w:marLeft w:val="480"/>
                      <w:marRight w:val="0"/>
                      <w:marTop w:val="0"/>
                      <w:marBottom w:val="240"/>
                      <w:divBdr>
                        <w:top w:val="none" w:sz="0" w:space="0" w:color="auto"/>
                        <w:left w:val="none" w:sz="0" w:space="0" w:color="auto"/>
                        <w:bottom w:val="none" w:sz="0" w:space="0" w:color="auto"/>
                        <w:right w:val="none" w:sz="0" w:space="0" w:color="auto"/>
                      </w:divBdr>
                      <w:divsChild>
                        <w:div w:id="738016172">
                          <w:marLeft w:val="0"/>
                          <w:marRight w:val="0"/>
                          <w:marTop w:val="0"/>
                          <w:marBottom w:val="0"/>
                          <w:divBdr>
                            <w:top w:val="none" w:sz="0" w:space="0" w:color="auto"/>
                            <w:left w:val="none" w:sz="0" w:space="0" w:color="auto"/>
                            <w:bottom w:val="none" w:sz="0" w:space="0" w:color="auto"/>
                            <w:right w:val="none" w:sz="0" w:space="0" w:color="auto"/>
                          </w:divBdr>
                          <w:divsChild>
                            <w:div w:id="1655571971">
                              <w:marLeft w:val="0"/>
                              <w:marRight w:val="0"/>
                              <w:marTop w:val="210"/>
                              <w:marBottom w:val="210"/>
                              <w:divBdr>
                                <w:top w:val="none" w:sz="0" w:space="0" w:color="auto"/>
                                <w:left w:val="none" w:sz="0" w:space="0" w:color="auto"/>
                                <w:bottom w:val="none" w:sz="0" w:space="0" w:color="auto"/>
                                <w:right w:val="none" w:sz="0" w:space="0" w:color="auto"/>
                              </w:divBdr>
                              <w:divsChild>
                                <w:div w:id="1449355717">
                                  <w:marLeft w:val="480"/>
                                  <w:marRight w:val="0"/>
                                  <w:marTop w:val="0"/>
                                  <w:marBottom w:val="240"/>
                                  <w:divBdr>
                                    <w:top w:val="none" w:sz="0" w:space="0" w:color="auto"/>
                                    <w:left w:val="none" w:sz="0" w:space="0" w:color="auto"/>
                                    <w:bottom w:val="none" w:sz="0" w:space="0" w:color="auto"/>
                                    <w:right w:val="none" w:sz="0" w:space="0" w:color="auto"/>
                                  </w:divBdr>
                                  <w:divsChild>
                                    <w:div w:id="2007662189">
                                      <w:marLeft w:val="0"/>
                                      <w:marRight w:val="0"/>
                                      <w:marTop w:val="0"/>
                                      <w:marBottom w:val="0"/>
                                      <w:divBdr>
                                        <w:top w:val="none" w:sz="0" w:space="0" w:color="auto"/>
                                        <w:left w:val="none" w:sz="0" w:space="0" w:color="auto"/>
                                        <w:bottom w:val="none" w:sz="0" w:space="0" w:color="auto"/>
                                        <w:right w:val="none" w:sz="0" w:space="0" w:color="auto"/>
                                      </w:divBdr>
                                      <w:divsChild>
                                        <w:div w:id="1334647938">
                                          <w:marLeft w:val="0"/>
                                          <w:marRight w:val="0"/>
                                          <w:marTop w:val="210"/>
                                          <w:marBottom w:val="210"/>
                                          <w:divBdr>
                                            <w:top w:val="none" w:sz="0" w:space="0" w:color="auto"/>
                                            <w:left w:val="none" w:sz="0" w:space="0" w:color="auto"/>
                                            <w:bottom w:val="none" w:sz="0" w:space="0" w:color="auto"/>
                                            <w:right w:val="none" w:sz="0" w:space="0" w:color="auto"/>
                                          </w:divBdr>
                                          <w:divsChild>
                                            <w:div w:id="507990027">
                                              <w:marLeft w:val="480"/>
                                              <w:marRight w:val="0"/>
                                              <w:marTop w:val="0"/>
                                              <w:marBottom w:val="240"/>
                                              <w:divBdr>
                                                <w:top w:val="none" w:sz="0" w:space="0" w:color="auto"/>
                                                <w:left w:val="none" w:sz="0" w:space="0" w:color="auto"/>
                                                <w:bottom w:val="none" w:sz="0" w:space="0" w:color="auto"/>
                                                <w:right w:val="none" w:sz="0" w:space="0" w:color="auto"/>
                                              </w:divBdr>
                                            </w:div>
                                          </w:divsChild>
                                        </w:div>
                                        <w:div w:id="69819054">
                                          <w:marLeft w:val="0"/>
                                          <w:marRight w:val="0"/>
                                          <w:marTop w:val="210"/>
                                          <w:marBottom w:val="0"/>
                                          <w:divBdr>
                                            <w:top w:val="none" w:sz="0" w:space="0" w:color="auto"/>
                                            <w:left w:val="none" w:sz="0" w:space="0" w:color="auto"/>
                                            <w:bottom w:val="none" w:sz="0" w:space="0" w:color="auto"/>
                                            <w:right w:val="none" w:sz="0" w:space="0" w:color="auto"/>
                                          </w:divBdr>
                                          <w:divsChild>
                                            <w:div w:id="119808691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91940975">
                              <w:marLeft w:val="0"/>
                              <w:marRight w:val="0"/>
                              <w:marTop w:val="210"/>
                              <w:marBottom w:val="210"/>
                              <w:divBdr>
                                <w:top w:val="none" w:sz="0" w:space="0" w:color="auto"/>
                                <w:left w:val="none" w:sz="0" w:space="0" w:color="auto"/>
                                <w:bottom w:val="none" w:sz="0" w:space="0" w:color="auto"/>
                                <w:right w:val="none" w:sz="0" w:space="0" w:color="auto"/>
                              </w:divBdr>
                              <w:divsChild>
                                <w:div w:id="400562456">
                                  <w:marLeft w:val="480"/>
                                  <w:marRight w:val="0"/>
                                  <w:marTop w:val="0"/>
                                  <w:marBottom w:val="240"/>
                                  <w:divBdr>
                                    <w:top w:val="none" w:sz="0" w:space="0" w:color="auto"/>
                                    <w:left w:val="none" w:sz="0" w:space="0" w:color="auto"/>
                                    <w:bottom w:val="none" w:sz="0" w:space="0" w:color="auto"/>
                                    <w:right w:val="none" w:sz="0" w:space="0" w:color="auto"/>
                                  </w:divBdr>
                                </w:div>
                              </w:divsChild>
                            </w:div>
                            <w:div w:id="38097245">
                              <w:marLeft w:val="0"/>
                              <w:marRight w:val="0"/>
                              <w:marTop w:val="210"/>
                              <w:marBottom w:val="210"/>
                              <w:divBdr>
                                <w:top w:val="none" w:sz="0" w:space="0" w:color="auto"/>
                                <w:left w:val="none" w:sz="0" w:space="0" w:color="auto"/>
                                <w:bottom w:val="none" w:sz="0" w:space="0" w:color="auto"/>
                                <w:right w:val="none" w:sz="0" w:space="0" w:color="auto"/>
                              </w:divBdr>
                              <w:divsChild>
                                <w:div w:id="403143058">
                                  <w:marLeft w:val="480"/>
                                  <w:marRight w:val="0"/>
                                  <w:marTop w:val="0"/>
                                  <w:marBottom w:val="240"/>
                                  <w:divBdr>
                                    <w:top w:val="none" w:sz="0" w:space="0" w:color="auto"/>
                                    <w:left w:val="none" w:sz="0" w:space="0" w:color="auto"/>
                                    <w:bottom w:val="none" w:sz="0" w:space="0" w:color="auto"/>
                                    <w:right w:val="none" w:sz="0" w:space="0" w:color="auto"/>
                                  </w:divBdr>
                                </w:div>
                              </w:divsChild>
                            </w:div>
                            <w:div w:id="1286423609">
                              <w:marLeft w:val="0"/>
                              <w:marRight w:val="0"/>
                              <w:marTop w:val="210"/>
                              <w:marBottom w:val="210"/>
                              <w:divBdr>
                                <w:top w:val="none" w:sz="0" w:space="0" w:color="auto"/>
                                <w:left w:val="none" w:sz="0" w:space="0" w:color="auto"/>
                                <w:bottom w:val="none" w:sz="0" w:space="0" w:color="auto"/>
                                <w:right w:val="none" w:sz="0" w:space="0" w:color="auto"/>
                              </w:divBdr>
                              <w:divsChild>
                                <w:div w:id="271863532">
                                  <w:marLeft w:val="480"/>
                                  <w:marRight w:val="0"/>
                                  <w:marTop w:val="0"/>
                                  <w:marBottom w:val="240"/>
                                  <w:divBdr>
                                    <w:top w:val="none" w:sz="0" w:space="0" w:color="auto"/>
                                    <w:left w:val="none" w:sz="0" w:space="0" w:color="auto"/>
                                    <w:bottom w:val="none" w:sz="0" w:space="0" w:color="auto"/>
                                    <w:right w:val="none" w:sz="0" w:space="0" w:color="auto"/>
                                  </w:divBdr>
                                </w:div>
                              </w:divsChild>
                            </w:div>
                            <w:div w:id="1936204644">
                              <w:marLeft w:val="0"/>
                              <w:marRight w:val="0"/>
                              <w:marTop w:val="210"/>
                              <w:marBottom w:val="210"/>
                              <w:divBdr>
                                <w:top w:val="none" w:sz="0" w:space="0" w:color="auto"/>
                                <w:left w:val="none" w:sz="0" w:space="0" w:color="auto"/>
                                <w:bottom w:val="none" w:sz="0" w:space="0" w:color="auto"/>
                                <w:right w:val="none" w:sz="0" w:space="0" w:color="auto"/>
                              </w:divBdr>
                              <w:divsChild>
                                <w:div w:id="1631979240">
                                  <w:marLeft w:val="480"/>
                                  <w:marRight w:val="0"/>
                                  <w:marTop w:val="0"/>
                                  <w:marBottom w:val="240"/>
                                  <w:divBdr>
                                    <w:top w:val="none" w:sz="0" w:space="0" w:color="auto"/>
                                    <w:left w:val="none" w:sz="0" w:space="0" w:color="auto"/>
                                    <w:bottom w:val="none" w:sz="0" w:space="0" w:color="auto"/>
                                    <w:right w:val="none" w:sz="0" w:space="0" w:color="auto"/>
                                  </w:divBdr>
                                </w:div>
                              </w:divsChild>
                            </w:div>
                            <w:div w:id="1881629734">
                              <w:marLeft w:val="0"/>
                              <w:marRight w:val="0"/>
                              <w:marTop w:val="210"/>
                              <w:marBottom w:val="0"/>
                              <w:divBdr>
                                <w:top w:val="none" w:sz="0" w:space="0" w:color="auto"/>
                                <w:left w:val="none" w:sz="0" w:space="0" w:color="auto"/>
                                <w:bottom w:val="none" w:sz="0" w:space="0" w:color="auto"/>
                                <w:right w:val="none" w:sz="0" w:space="0" w:color="auto"/>
                              </w:divBdr>
                              <w:divsChild>
                                <w:div w:id="1639263768">
                                  <w:marLeft w:val="480"/>
                                  <w:marRight w:val="0"/>
                                  <w:marTop w:val="0"/>
                                  <w:marBottom w:val="240"/>
                                  <w:divBdr>
                                    <w:top w:val="none" w:sz="0" w:space="0" w:color="auto"/>
                                    <w:left w:val="none" w:sz="0" w:space="0" w:color="auto"/>
                                    <w:bottom w:val="none" w:sz="0" w:space="0" w:color="auto"/>
                                    <w:right w:val="none" w:sz="0" w:space="0" w:color="auto"/>
                                  </w:divBdr>
                                  <w:divsChild>
                                    <w:div w:id="104729449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213811023">
                  <w:marLeft w:val="0"/>
                  <w:marRight w:val="0"/>
                  <w:marTop w:val="210"/>
                  <w:marBottom w:val="210"/>
                  <w:divBdr>
                    <w:top w:val="none" w:sz="0" w:space="0" w:color="auto"/>
                    <w:left w:val="none" w:sz="0" w:space="0" w:color="auto"/>
                    <w:bottom w:val="none" w:sz="0" w:space="0" w:color="auto"/>
                    <w:right w:val="none" w:sz="0" w:space="0" w:color="auto"/>
                  </w:divBdr>
                  <w:divsChild>
                    <w:div w:id="419254915">
                      <w:marLeft w:val="480"/>
                      <w:marRight w:val="0"/>
                      <w:marTop w:val="0"/>
                      <w:marBottom w:val="240"/>
                      <w:divBdr>
                        <w:top w:val="none" w:sz="0" w:space="0" w:color="auto"/>
                        <w:left w:val="none" w:sz="0" w:space="0" w:color="auto"/>
                        <w:bottom w:val="none" w:sz="0" w:space="0" w:color="auto"/>
                        <w:right w:val="none" w:sz="0" w:space="0" w:color="auto"/>
                      </w:divBdr>
                    </w:div>
                  </w:divsChild>
                </w:div>
                <w:div w:id="1437749122">
                  <w:marLeft w:val="0"/>
                  <w:marRight w:val="0"/>
                  <w:marTop w:val="210"/>
                  <w:marBottom w:val="210"/>
                  <w:divBdr>
                    <w:top w:val="none" w:sz="0" w:space="0" w:color="auto"/>
                    <w:left w:val="none" w:sz="0" w:space="0" w:color="auto"/>
                    <w:bottom w:val="none" w:sz="0" w:space="0" w:color="auto"/>
                    <w:right w:val="none" w:sz="0" w:space="0" w:color="auto"/>
                  </w:divBdr>
                  <w:divsChild>
                    <w:div w:id="620186321">
                      <w:marLeft w:val="480"/>
                      <w:marRight w:val="0"/>
                      <w:marTop w:val="0"/>
                      <w:marBottom w:val="240"/>
                      <w:divBdr>
                        <w:top w:val="none" w:sz="0" w:space="0" w:color="auto"/>
                        <w:left w:val="none" w:sz="0" w:space="0" w:color="auto"/>
                        <w:bottom w:val="none" w:sz="0" w:space="0" w:color="auto"/>
                        <w:right w:val="none" w:sz="0" w:space="0" w:color="auto"/>
                      </w:divBdr>
                    </w:div>
                  </w:divsChild>
                </w:div>
                <w:div w:id="672605904">
                  <w:marLeft w:val="0"/>
                  <w:marRight w:val="0"/>
                  <w:marTop w:val="210"/>
                  <w:marBottom w:val="210"/>
                  <w:divBdr>
                    <w:top w:val="none" w:sz="0" w:space="0" w:color="auto"/>
                    <w:left w:val="none" w:sz="0" w:space="0" w:color="auto"/>
                    <w:bottom w:val="none" w:sz="0" w:space="0" w:color="auto"/>
                    <w:right w:val="none" w:sz="0" w:space="0" w:color="auto"/>
                  </w:divBdr>
                  <w:divsChild>
                    <w:div w:id="1254121877">
                      <w:marLeft w:val="480"/>
                      <w:marRight w:val="0"/>
                      <w:marTop w:val="0"/>
                      <w:marBottom w:val="240"/>
                      <w:divBdr>
                        <w:top w:val="none" w:sz="0" w:space="0" w:color="auto"/>
                        <w:left w:val="none" w:sz="0" w:space="0" w:color="auto"/>
                        <w:bottom w:val="none" w:sz="0" w:space="0" w:color="auto"/>
                        <w:right w:val="none" w:sz="0" w:space="0" w:color="auto"/>
                      </w:divBdr>
                      <w:divsChild>
                        <w:div w:id="621111876">
                          <w:marLeft w:val="0"/>
                          <w:marRight w:val="0"/>
                          <w:marTop w:val="0"/>
                          <w:marBottom w:val="0"/>
                          <w:divBdr>
                            <w:top w:val="none" w:sz="0" w:space="0" w:color="auto"/>
                            <w:left w:val="none" w:sz="0" w:space="0" w:color="auto"/>
                            <w:bottom w:val="none" w:sz="0" w:space="0" w:color="auto"/>
                            <w:right w:val="none" w:sz="0" w:space="0" w:color="auto"/>
                          </w:divBdr>
                          <w:divsChild>
                            <w:div w:id="1164665793">
                              <w:marLeft w:val="0"/>
                              <w:marRight w:val="0"/>
                              <w:marTop w:val="210"/>
                              <w:marBottom w:val="210"/>
                              <w:divBdr>
                                <w:top w:val="none" w:sz="0" w:space="0" w:color="auto"/>
                                <w:left w:val="none" w:sz="0" w:space="0" w:color="auto"/>
                                <w:bottom w:val="none" w:sz="0" w:space="0" w:color="auto"/>
                                <w:right w:val="none" w:sz="0" w:space="0" w:color="auto"/>
                              </w:divBdr>
                              <w:divsChild>
                                <w:div w:id="1570771327">
                                  <w:marLeft w:val="480"/>
                                  <w:marRight w:val="0"/>
                                  <w:marTop w:val="0"/>
                                  <w:marBottom w:val="240"/>
                                  <w:divBdr>
                                    <w:top w:val="none" w:sz="0" w:space="0" w:color="auto"/>
                                    <w:left w:val="none" w:sz="0" w:space="0" w:color="auto"/>
                                    <w:bottom w:val="none" w:sz="0" w:space="0" w:color="auto"/>
                                    <w:right w:val="none" w:sz="0" w:space="0" w:color="auto"/>
                                  </w:divBdr>
                                </w:div>
                              </w:divsChild>
                            </w:div>
                            <w:div w:id="1511522635">
                              <w:marLeft w:val="0"/>
                              <w:marRight w:val="0"/>
                              <w:marTop w:val="210"/>
                              <w:marBottom w:val="210"/>
                              <w:divBdr>
                                <w:top w:val="none" w:sz="0" w:space="0" w:color="auto"/>
                                <w:left w:val="none" w:sz="0" w:space="0" w:color="auto"/>
                                <w:bottom w:val="none" w:sz="0" w:space="0" w:color="auto"/>
                                <w:right w:val="none" w:sz="0" w:space="0" w:color="auto"/>
                              </w:divBdr>
                              <w:divsChild>
                                <w:div w:id="567346722">
                                  <w:marLeft w:val="480"/>
                                  <w:marRight w:val="0"/>
                                  <w:marTop w:val="0"/>
                                  <w:marBottom w:val="240"/>
                                  <w:divBdr>
                                    <w:top w:val="none" w:sz="0" w:space="0" w:color="auto"/>
                                    <w:left w:val="none" w:sz="0" w:space="0" w:color="auto"/>
                                    <w:bottom w:val="none" w:sz="0" w:space="0" w:color="auto"/>
                                    <w:right w:val="none" w:sz="0" w:space="0" w:color="auto"/>
                                  </w:divBdr>
                                  <w:divsChild>
                                    <w:div w:id="110907708">
                                      <w:marLeft w:val="0"/>
                                      <w:marRight w:val="0"/>
                                      <w:marTop w:val="240"/>
                                      <w:marBottom w:val="0"/>
                                      <w:divBdr>
                                        <w:top w:val="none" w:sz="0" w:space="0" w:color="auto"/>
                                        <w:left w:val="none" w:sz="0" w:space="0" w:color="auto"/>
                                        <w:bottom w:val="none" w:sz="0" w:space="0" w:color="auto"/>
                                        <w:right w:val="none" w:sz="0" w:space="0" w:color="auto"/>
                                      </w:divBdr>
                                      <w:divsChild>
                                        <w:div w:id="2084376069">
                                          <w:marLeft w:val="0"/>
                                          <w:marRight w:val="0"/>
                                          <w:marTop w:val="0"/>
                                          <w:marBottom w:val="0"/>
                                          <w:divBdr>
                                            <w:top w:val="none" w:sz="0" w:space="0" w:color="auto"/>
                                            <w:left w:val="none" w:sz="0" w:space="0" w:color="auto"/>
                                            <w:bottom w:val="none" w:sz="0" w:space="0" w:color="auto"/>
                                            <w:right w:val="none" w:sz="0" w:space="0" w:color="auto"/>
                                          </w:divBdr>
                                        </w:div>
                                        <w:div w:id="1345131770">
                                          <w:marLeft w:val="0"/>
                                          <w:marRight w:val="0"/>
                                          <w:marTop w:val="0"/>
                                          <w:marBottom w:val="0"/>
                                          <w:divBdr>
                                            <w:top w:val="none" w:sz="0" w:space="0" w:color="auto"/>
                                            <w:left w:val="none" w:sz="0" w:space="0" w:color="auto"/>
                                            <w:bottom w:val="none" w:sz="0" w:space="0" w:color="auto"/>
                                            <w:right w:val="none" w:sz="0" w:space="0" w:color="auto"/>
                                          </w:divBdr>
                                        </w:div>
                                        <w:div w:id="1284338497">
                                          <w:marLeft w:val="0"/>
                                          <w:marRight w:val="0"/>
                                          <w:marTop w:val="0"/>
                                          <w:marBottom w:val="0"/>
                                          <w:divBdr>
                                            <w:top w:val="none" w:sz="0" w:space="0" w:color="auto"/>
                                            <w:left w:val="none" w:sz="0" w:space="0" w:color="auto"/>
                                            <w:bottom w:val="none" w:sz="0" w:space="0" w:color="auto"/>
                                            <w:right w:val="none" w:sz="0" w:space="0" w:color="auto"/>
                                          </w:divBdr>
                                        </w:div>
                                        <w:div w:id="932663861">
                                          <w:marLeft w:val="0"/>
                                          <w:marRight w:val="0"/>
                                          <w:marTop w:val="0"/>
                                          <w:marBottom w:val="0"/>
                                          <w:divBdr>
                                            <w:top w:val="none" w:sz="0" w:space="0" w:color="auto"/>
                                            <w:left w:val="none" w:sz="0" w:space="0" w:color="auto"/>
                                            <w:bottom w:val="none" w:sz="0" w:space="0" w:color="auto"/>
                                            <w:right w:val="none" w:sz="0" w:space="0" w:color="auto"/>
                                          </w:divBdr>
                                        </w:div>
                                        <w:div w:id="1714037021">
                                          <w:marLeft w:val="0"/>
                                          <w:marRight w:val="0"/>
                                          <w:marTop w:val="0"/>
                                          <w:marBottom w:val="0"/>
                                          <w:divBdr>
                                            <w:top w:val="none" w:sz="0" w:space="0" w:color="auto"/>
                                            <w:left w:val="none" w:sz="0" w:space="0" w:color="auto"/>
                                            <w:bottom w:val="none" w:sz="0" w:space="0" w:color="auto"/>
                                            <w:right w:val="none" w:sz="0" w:space="0" w:color="auto"/>
                                          </w:divBdr>
                                        </w:div>
                                        <w:div w:id="1844471627">
                                          <w:marLeft w:val="0"/>
                                          <w:marRight w:val="0"/>
                                          <w:marTop w:val="0"/>
                                          <w:marBottom w:val="0"/>
                                          <w:divBdr>
                                            <w:top w:val="none" w:sz="0" w:space="0" w:color="auto"/>
                                            <w:left w:val="none" w:sz="0" w:space="0" w:color="auto"/>
                                            <w:bottom w:val="none" w:sz="0" w:space="0" w:color="auto"/>
                                            <w:right w:val="none" w:sz="0" w:space="0" w:color="auto"/>
                                          </w:divBdr>
                                        </w:div>
                                        <w:div w:id="1618565714">
                                          <w:marLeft w:val="0"/>
                                          <w:marRight w:val="0"/>
                                          <w:marTop w:val="0"/>
                                          <w:marBottom w:val="0"/>
                                          <w:divBdr>
                                            <w:top w:val="none" w:sz="0" w:space="0" w:color="auto"/>
                                            <w:left w:val="none" w:sz="0" w:space="0" w:color="auto"/>
                                            <w:bottom w:val="none" w:sz="0" w:space="0" w:color="auto"/>
                                            <w:right w:val="none" w:sz="0" w:space="0" w:color="auto"/>
                                          </w:divBdr>
                                        </w:div>
                                        <w:div w:id="798456598">
                                          <w:marLeft w:val="0"/>
                                          <w:marRight w:val="0"/>
                                          <w:marTop w:val="0"/>
                                          <w:marBottom w:val="0"/>
                                          <w:divBdr>
                                            <w:top w:val="none" w:sz="0" w:space="0" w:color="auto"/>
                                            <w:left w:val="none" w:sz="0" w:space="0" w:color="auto"/>
                                            <w:bottom w:val="none" w:sz="0" w:space="0" w:color="auto"/>
                                            <w:right w:val="none" w:sz="0" w:space="0" w:color="auto"/>
                                          </w:divBdr>
                                        </w:div>
                                        <w:div w:id="832378132">
                                          <w:marLeft w:val="0"/>
                                          <w:marRight w:val="0"/>
                                          <w:marTop w:val="0"/>
                                          <w:marBottom w:val="0"/>
                                          <w:divBdr>
                                            <w:top w:val="none" w:sz="0" w:space="0" w:color="auto"/>
                                            <w:left w:val="none" w:sz="0" w:space="0" w:color="auto"/>
                                            <w:bottom w:val="none" w:sz="0" w:space="0" w:color="auto"/>
                                            <w:right w:val="none" w:sz="0" w:space="0" w:color="auto"/>
                                          </w:divBdr>
                                        </w:div>
                                        <w:div w:id="724179650">
                                          <w:marLeft w:val="0"/>
                                          <w:marRight w:val="0"/>
                                          <w:marTop w:val="0"/>
                                          <w:marBottom w:val="0"/>
                                          <w:divBdr>
                                            <w:top w:val="none" w:sz="0" w:space="0" w:color="auto"/>
                                            <w:left w:val="none" w:sz="0" w:space="0" w:color="auto"/>
                                            <w:bottom w:val="none" w:sz="0" w:space="0" w:color="auto"/>
                                            <w:right w:val="none" w:sz="0" w:space="0" w:color="auto"/>
                                          </w:divBdr>
                                        </w:div>
                                        <w:div w:id="215825450">
                                          <w:marLeft w:val="0"/>
                                          <w:marRight w:val="0"/>
                                          <w:marTop w:val="0"/>
                                          <w:marBottom w:val="0"/>
                                          <w:divBdr>
                                            <w:top w:val="none" w:sz="0" w:space="0" w:color="auto"/>
                                            <w:left w:val="none" w:sz="0" w:space="0" w:color="auto"/>
                                            <w:bottom w:val="none" w:sz="0" w:space="0" w:color="auto"/>
                                            <w:right w:val="none" w:sz="0" w:space="0" w:color="auto"/>
                                          </w:divBdr>
                                        </w:div>
                                        <w:div w:id="1034817326">
                                          <w:marLeft w:val="0"/>
                                          <w:marRight w:val="0"/>
                                          <w:marTop w:val="0"/>
                                          <w:marBottom w:val="0"/>
                                          <w:divBdr>
                                            <w:top w:val="none" w:sz="0" w:space="0" w:color="auto"/>
                                            <w:left w:val="none" w:sz="0" w:space="0" w:color="auto"/>
                                            <w:bottom w:val="none" w:sz="0" w:space="0" w:color="auto"/>
                                            <w:right w:val="none" w:sz="0" w:space="0" w:color="auto"/>
                                          </w:divBdr>
                                        </w:div>
                                        <w:div w:id="1989509052">
                                          <w:marLeft w:val="0"/>
                                          <w:marRight w:val="0"/>
                                          <w:marTop w:val="0"/>
                                          <w:marBottom w:val="0"/>
                                          <w:divBdr>
                                            <w:top w:val="none" w:sz="0" w:space="0" w:color="auto"/>
                                            <w:left w:val="none" w:sz="0" w:space="0" w:color="auto"/>
                                            <w:bottom w:val="none" w:sz="0" w:space="0" w:color="auto"/>
                                            <w:right w:val="none" w:sz="0" w:space="0" w:color="auto"/>
                                          </w:divBdr>
                                        </w:div>
                                        <w:div w:id="2067291958">
                                          <w:marLeft w:val="0"/>
                                          <w:marRight w:val="0"/>
                                          <w:marTop w:val="0"/>
                                          <w:marBottom w:val="0"/>
                                          <w:divBdr>
                                            <w:top w:val="none" w:sz="0" w:space="0" w:color="auto"/>
                                            <w:left w:val="none" w:sz="0" w:space="0" w:color="auto"/>
                                            <w:bottom w:val="none" w:sz="0" w:space="0" w:color="auto"/>
                                            <w:right w:val="none" w:sz="0" w:space="0" w:color="auto"/>
                                          </w:divBdr>
                                        </w:div>
                                        <w:div w:id="1282032344">
                                          <w:marLeft w:val="0"/>
                                          <w:marRight w:val="0"/>
                                          <w:marTop w:val="0"/>
                                          <w:marBottom w:val="0"/>
                                          <w:divBdr>
                                            <w:top w:val="none" w:sz="0" w:space="0" w:color="auto"/>
                                            <w:left w:val="none" w:sz="0" w:space="0" w:color="auto"/>
                                            <w:bottom w:val="none" w:sz="0" w:space="0" w:color="auto"/>
                                            <w:right w:val="none" w:sz="0" w:space="0" w:color="auto"/>
                                          </w:divBdr>
                                        </w:div>
                                        <w:div w:id="1960338886">
                                          <w:marLeft w:val="0"/>
                                          <w:marRight w:val="0"/>
                                          <w:marTop w:val="0"/>
                                          <w:marBottom w:val="0"/>
                                          <w:divBdr>
                                            <w:top w:val="none" w:sz="0" w:space="0" w:color="auto"/>
                                            <w:left w:val="none" w:sz="0" w:space="0" w:color="auto"/>
                                            <w:bottom w:val="none" w:sz="0" w:space="0" w:color="auto"/>
                                            <w:right w:val="none" w:sz="0" w:space="0" w:color="auto"/>
                                          </w:divBdr>
                                        </w:div>
                                        <w:div w:id="347874960">
                                          <w:marLeft w:val="0"/>
                                          <w:marRight w:val="0"/>
                                          <w:marTop w:val="0"/>
                                          <w:marBottom w:val="0"/>
                                          <w:divBdr>
                                            <w:top w:val="none" w:sz="0" w:space="0" w:color="auto"/>
                                            <w:left w:val="none" w:sz="0" w:space="0" w:color="auto"/>
                                            <w:bottom w:val="none" w:sz="0" w:space="0" w:color="auto"/>
                                            <w:right w:val="none" w:sz="0" w:space="0" w:color="auto"/>
                                          </w:divBdr>
                                        </w:div>
                                        <w:div w:id="1676495568">
                                          <w:marLeft w:val="0"/>
                                          <w:marRight w:val="0"/>
                                          <w:marTop w:val="0"/>
                                          <w:marBottom w:val="0"/>
                                          <w:divBdr>
                                            <w:top w:val="none" w:sz="0" w:space="0" w:color="auto"/>
                                            <w:left w:val="none" w:sz="0" w:space="0" w:color="auto"/>
                                            <w:bottom w:val="none" w:sz="0" w:space="0" w:color="auto"/>
                                            <w:right w:val="none" w:sz="0" w:space="0" w:color="auto"/>
                                          </w:divBdr>
                                        </w:div>
                                        <w:div w:id="472214675">
                                          <w:marLeft w:val="0"/>
                                          <w:marRight w:val="0"/>
                                          <w:marTop w:val="0"/>
                                          <w:marBottom w:val="0"/>
                                          <w:divBdr>
                                            <w:top w:val="none" w:sz="0" w:space="0" w:color="auto"/>
                                            <w:left w:val="none" w:sz="0" w:space="0" w:color="auto"/>
                                            <w:bottom w:val="none" w:sz="0" w:space="0" w:color="auto"/>
                                            <w:right w:val="none" w:sz="0" w:space="0" w:color="auto"/>
                                          </w:divBdr>
                                        </w:div>
                                        <w:div w:id="1788238225">
                                          <w:marLeft w:val="0"/>
                                          <w:marRight w:val="0"/>
                                          <w:marTop w:val="0"/>
                                          <w:marBottom w:val="0"/>
                                          <w:divBdr>
                                            <w:top w:val="none" w:sz="0" w:space="0" w:color="auto"/>
                                            <w:left w:val="none" w:sz="0" w:space="0" w:color="auto"/>
                                            <w:bottom w:val="none" w:sz="0" w:space="0" w:color="auto"/>
                                            <w:right w:val="none" w:sz="0" w:space="0" w:color="auto"/>
                                          </w:divBdr>
                                        </w:div>
                                      </w:divsChild>
                                    </w:div>
                                    <w:div w:id="6569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9158">
                              <w:marLeft w:val="0"/>
                              <w:marRight w:val="0"/>
                              <w:marTop w:val="210"/>
                              <w:marBottom w:val="210"/>
                              <w:divBdr>
                                <w:top w:val="none" w:sz="0" w:space="0" w:color="auto"/>
                                <w:left w:val="none" w:sz="0" w:space="0" w:color="auto"/>
                                <w:bottom w:val="none" w:sz="0" w:space="0" w:color="auto"/>
                                <w:right w:val="none" w:sz="0" w:space="0" w:color="auto"/>
                              </w:divBdr>
                              <w:divsChild>
                                <w:div w:id="282267467">
                                  <w:marLeft w:val="480"/>
                                  <w:marRight w:val="0"/>
                                  <w:marTop w:val="0"/>
                                  <w:marBottom w:val="240"/>
                                  <w:divBdr>
                                    <w:top w:val="none" w:sz="0" w:space="0" w:color="auto"/>
                                    <w:left w:val="none" w:sz="0" w:space="0" w:color="auto"/>
                                    <w:bottom w:val="none" w:sz="0" w:space="0" w:color="auto"/>
                                    <w:right w:val="none" w:sz="0" w:space="0" w:color="auto"/>
                                  </w:divBdr>
                                  <w:divsChild>
                                    <w:div w:id="30651407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467042205">
                              <w:marLeft w:val="0"/>
                              <w:marRight w:val="0"/>
                              <w:marTop w:val="210"/>
                              <w:marBottom w:val="0"/>
                              <w:divBdr>
                                <w:top w:val="none" w:sz="0" w:space="0" w:color="auto"/>
                                <w:left w:val="none" w:sz="0" w:space="0" w:color="auto"/>
                                <w:bottom w:val="none" w:sz="0" w:space="0" w:color="auto"/>
                                <w:right w:val="none" w:sz="0" w:space="0" w:color="auto"/>
                              </w:divBdr>
                              <w:divsChild>
                                <w:div w:id="11973509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20973632">
                  <w:marLeft w:val="0"/>
                  <w:marRight w:val="0"/>
                  <w:marTop w:val="210"/>
                  <w:marBottom w:val="0"/>
                  <w:divBdr>
                    <w:top w:val="none" w:sz="0" w:space="0" w:color="auto"/>
                    <w:left w:val="none" w:sz="0" w:space="0" w:color="auto"/>
                    <w:bottom w:val="none" w:sz="0" w:space="0" w:color="auto"/>
                    <w:right w:val="none" w:sz="0" w:space="0" w:color="auto"/>
                  </w:divBdr>
                  <w:divsChild>
                    <w:div w:id="1135489065">
                      <w:marLeft w:val="480"/>
                      <w:marRight w:val="0"/>
                      <w:marTop w:val="0"/>
                      <w:marBottom w:val="240"/>
                      <w:divBdr>
                        <w:top w:val="none" w:sz="0" w:space="0" w:color="auto"/>
                        <w:left w:val="none" w:sz="0" w:space="0" w:color="auto"/>
                        <w:bottom w:val="none" w:sz="0" w:space="0" w:color="auto"/>
                        <w:right w:val="none" w:sz="0" w:space="0" w:color="auto"/>
                      </w:divBdr>
                      <w:divsChild>
                        <w:div w:id="392046387">
                          <w:marLeft w:val="0"/>
                          <w:marRight w:val="0"/>
                          <w:marTop w:val="0"/>
                          <w:marBottom w:val="210"/>
                          <w:divBdr>
                            <w:top w:val="none" w:sz="0" w:space="0" w:color="auto"/>
                            <w:left w:val="none" w:sz="0" w:space="0" w:color="auto"/>
                            <w:bottom w:val="none" w:sz="0" w:space="0" w:color="auto"/>
                            <w:right w:val="none" w:sz="0" w:space="0" w:color="auto"/>
                          </w:divBdr>
                        </w:div>
                        <w:div w:id="100802911">
                          <w:marLeft w:val="0"/>
                          <w:marRight w:val="0"/>
                          <w:marTop w:val="0"/>
                          <w:marBottom w:val="0"/>
                          <w:divBdr>
                            <w:top w:val="none" w:sz="0" w:space="0" w:color="auto"/>
                            <w:left w:val="none" w:sz="0" w:space="0" w:color="auto"/>
                            <w:bottom w:val="none" w:sz="0" w:space="0" w:color="auto"/>
                            <w:right w:val="none" w:sz="0" w:space="0" w:color="auto"/>
                          </w:divBdr>
                          <w:divsChild>
                            <w:div w:id="1447042656">
                              <w:marLeft w:val="0"/>
                              <w:marRight w:val="0"/>
                              <w:marTop w:val="210"/>
                              <w:marBottom w:val="210"/>
                              <w:divBdr>
                                <w:top w:val="none" w:sz="0" w:space="0" w:color="auto"/>
                                <w:left w:val="none" w:sz="0" w:space="0" w:color="auto"/>
                                <w:bottom w:val="none" w:sz="0" w:space="0" w:color="auto"/>
                                <w:right w:val="none" w:sz="0" w:space="0" w:color="auto"/>
                              </w:divBdr>
                              <w:divsChild>
                                <w:div w:id="1431781059">
                                  <w:marLeft w:val="480"/>
                                  <w:marRight w:val="0"/>
                                  <w:marTop w:val="0"/>
                                  <w:marBottom w:val="240"/>
                                  <w:divBdr>
                                    <w:top w:val="none" w:sz="0" w:space="0" w:color="auto"/>
                                    <w:left w:val="none" w:sz="0" w:space="0" w:color="auto"/>
                                    <w:bottom w:val="none" w:sz="0" w:space="0" w:color="auto"/>
                                    <w:right w:val="none" w:sz="0" w:space="0" w:color="auto"/>
                                  </w:divBdr>
                                </w:div>
                              </w:divsChild>
                            </w:div>
                            <w:div w:id="340163296">
                              <w:marLeft w:val="0"/>
                              <w:marRight w:val="0"/>
                              <w:marTop w:val="210"/>
                              <w:marBottom w:val="0"/>
                              <w:divBdr>
                                <w:top w:val="none" w:sz="0" w:space="0" w:color="auto"/>
                                <w:left w:val="none" w:sz="0" w:space="0" w:color="auto"/>
                                <w:bottom w:val="none" w:sz="0" w:space="0" w:color="auto"/>
                                <w:right w:val="none" w:sz="0" w:space="0" w:color="auto"/>
                              </w:divBdr>
                              <w:divsChild>
                                <w:div w:id="138209190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7391">
          <w:marLeft w:val="0"/>
          <w:marRight w:val="0"/>
          <w:marTop w:val="480"/>
          <w:marBottom w:val="60"/>
          <w:divBdr>
            <w:top w:val="none" w:sz="0" w:space="0" w:color="auto"/>
            <w:left w:val="none" w:sz="0" w:space="0" w:color="auto"/>
            <w:bottom w:val="none" w:sz="0" w:space="0" w:color="auto"/>
            <w:right w:val="none" w:sz="0" w:space="0" w:color="auto"/>
          </w:divBdr>
        </w:div>
        <w:div w:id="583954209">
          <w:marLeft w:val="0"/>
          <w:marRight w:val="0"/>
          <w:marTop w:val="0"/>
          <w:marBottom w:val="0"/>
          <w:divBdr>
            <w:top w:val="none" w:sz="0" w:space="0" w:color="auto"/>
            <w:left w:val="none" w:sz="0" w:space="0" w:color="auto"/>
            <w:bottom w:val="none" w:sz="0" w:space="0" w:color="auto"/>
            <w:right w:val="none" w:sz="0" w:space="0" w:color="auto"/>
          </w:divBdr>
          <w:divsChild>
            <w:div w:id="2113279145">
              <w:marLeft w:val="0"/>
              <w:marRight w:val="0"/>
              <w:marTop w:val="0"/>
              <w:marBottom w:val="0"/>
              <w:divBdr>
                <w:top w:val="none" w:sz="0" w:space="0" w:color="auto"/>
                <w:left w:val="none" w:sz="0" w:space="0" w:color="auto"/>
                <w:bottom w:val="none" w:sz="0" w:space="0" w:color="auto"/>
                <w:right w:val="none" w:sz="0" w:space="0" w:color="auto"/>
              </w:divBdr>
              <w:divsChild>
                <w:div w:id="1301376046">
                  <w:marLeft w:val="0"/>
                  <w:marRight w:val="0"/>
                  <w:marTop w:val="210"/>
                  <w:marBottom w:val="210"/>
                  <w:divBdr>
                    <w:top w:val="none" w:sz="0" w:space="0" w:color="auto"/>
                    <w:left w:val="none" w:sz="0" w:space="0" w:color="auto"/>
                    <w:bottom w:val="none" w:sz="0" w:space="0" w:color="auto"/>
                    <w:right w:val="none" w:sz="0" w:space="0" w:color="auto"/>
                  </w:divBdr>
                  <w:divsChild>
                    <w:div w:id="1921015066">
                      <w:marLeft w:val="480"/>
                      <w:marRight w:val="0"/>
                      <w:marTop w:val="0"/>
                      <w:marBottom w:val="240"/>
                      <w:divBdr>
                        <w:top w:val="none" w:sz="0" w:space="0" w:color="auto"/>
                        <w:left w:val="none" w:sz="0" w:space="0" w:color="auto"/>
                        <w:bottom w:val="none" w:sz="0" w:space="0" w:color="auto"/>
                        <w:right w:val="none" w:sz="0" w:space="0" w:color="auto"/>
                      </w:divBdr>
                    </w:div>
                  </w:divsChild>
                </w:div>
                <w:div w:id="896014176">
                  <w:marLeft w:val="0"/>
                  <w:marRight w:val="0"/>
                  <w:marTop w:val="210"/>
                  <w:marBottom w:val="210"/>
                  <w:divBdr>
                    <w:top w:val="none" w:sz="0" w:space="0" w:color="auto"/>
                    <w:left w:val="none" w:sz="0" w:space="0" w:color="auto"/>
                    <w:bottom w:val="none" w:sz="0" w:space="0" w:color="auto"/>
                    <w:right w:val="none" w:sz="0" w:space="0" w:color="auto"/>
                  </w:divBdr>
                  <w:divsChild>
                    <w:div w:id="1035160736">
                      <w:marLeft w:val="480"/>
                      <w:marRight w:val="0"/>
                      <w:marTop w:val="0"/>
                      <w:marBottom w:val="240"/>
                      <w:divBdr>
                        <w:top w:val="none" w:sz="0" w:space="0" w:color="auto"/>
                        <w:left w:val="none" w:sz="0" w:space="0" w:color="auto"/>
                        <w:bottom w:val="none" w:sz="0" w:space="0" w:color="auto"/>
                        <w:right w:val="none" w:sz="0" w:space="0" w:color="auto"/>
                      </w:divBdr>
                    </w:div>
                  </w:divsChild>
                </w:div>
                <w:div w:id="1909025108">
                  <w:marLeft w:val="0"/>
                  <w:marRight w:val="0"/>
                  <w:marTop w:val="210"/>
                  <w:marBottom w:val="210"/>
                  <w:divBdr>
                    <w:top w:val="none" w:sz="0" w:space="0" w:color="auto"/>
                    <w:left w:val="none" w:sz="0" w:space="0" w:color="auto"/>
                    <w:bottom w:val="none" w:sz="0" w:space="0" w:color="auto"/>
                    <w:right w:val="none" w:sz="0" w:space="0" w:color="auto"/>
                  </w:divBdr>
                  <w:divsChild>
                    <w:div w:id="1360542370">
                      <w:marLeft w:val="480"/>
                      <w:marRight w:val="0"/>
                      <w:marTop w:val="0"/>
                      <w:marBottom w:val="240"/>
                      <w:divBdr>
                        <w:top w:val="none" w:sz="0" w:space="0" w:color="auto"/>
                        <w:left w:val="none" w:sz="0" w:space="0" w:color="auto"/>
                        <w:bottom w:val="none" w:sz="0" w:space="0" w:color="auto"/>
                        <w:right w:val="none" w:sz="0" w:space="0" w:color="auto"/>
                      </w:divBdr>
                    </w:div>
                  </w:divsChild>
                </w:div>
                <w:div w:id="1244217003">
                  <w:marLeft w:val="0"/>
                  <w:marRight w:val="0"/>
                  <w:marTop w:val="210"/>
                  <w:marBottom w:val="210"/>
                  <w:divBdr>
                    <w:top w:val="none" w:sz="0" w:space="0" w:color="auto"/>
                    <w:left w:val="none" w:sz="0" w:space="0" w:color="auto"/>
                    <w:bottom w:val="none" w:sz="0" w:space="0" w:color="auto"/>
                    <w:right w:val="none" w:sz="0" w:space="0" w:color="auto"/>
                  </w:divBdr>
                  <w:divsChild>
                    <w:div w:id="1572036573">
                      <w:marLeft w:val="480"/>
                      <w:marRight w:val="0"/>
                      <w:marTop w:val="0"/>
                      <w:marBottom w:val="240"/>
                      <w:divBdr>
                        <w:top w:val="none" w:sz="0" w:space="0" w:color="auto"/>
                        <w:left w:val="none" w:sz="0" w:space="0" w:color="auto"/>
                        <w:bottom w:val="none" w:sz="0" w:space="0" w:color="auto"/>
                        <w:right w:val="none" w:sz="0" w:space="0" w:color="auto"/>
                      </w:divBdr>
                    </w:div>
                  </w:divsChild>
                </w:div>
                <w:div w:id="1056201766">
                  <w:marLeft w:val="0"/>
                  <w:marRight w:val="0"/>
                  <w:marTop w:val="210"/>
                  <w:marBottom w:val="210"/>
                  <w:divBdr>
                    <w:top w:val="none" w:sz="0" w:space="0" w:color="auto"/>
                    <w:left w:val="none" w:sz="0" w:space="0" w:color="auto"/>
                    <w:bottom w:val="none" w:sz="0" w:space="0" w:color="auto"/>
                    <w:right w:val="none" w:sz="0" w:space="0" w:color="auto"/>
                  </w:divBdr>
                  <w:divsChild>
                    <w:div w:id="1108310299">
                      <w:marLeft w:val="480"/>
                      <w:marRight w:val="0"/>
                      <w:marTop w:val="0"/>
                      <w:marBottom w:val="240"/>
                      <w:divBdr>
                        <w:top w:val="none" w:sz="0" w:space="0" w:color="auto"/>
                        <w:left w:val="none" w:sz="0" w:space="0" w:color="auto"/>
                        <w:bottom w:val="none" w:sz="0" w:space="0" w:color="auto"/>
                        <w:right w:val="none" w:sz="0" w:space="0" w:color="auto"/>
                      </w:divBdr>
                    </w:div>
                  </w:divsChild>
                </w:div>
                <w:div w:id="1840189203">
                  <w:marLeft w:val="0"/>
                  <w:marRight w:val="0"/>
                  <w:marTop w:val="210"/>
                  <w:marBottom w:val="210"/>
                  <w:divBdr>
                    <w:top w:val="none" w:sz="0" w:space="0" w:color="auto"/>
                    <w:left w:val="none" w:sz="0" w:space="0" w:color="auto"/>
                    <w:bottom w:val="none" w:sz="0" w:space="0" w:color="auto"/>
                    <w:right w:val="none" w:sz="0" w:space="0" w:color="auto"/>
                  </w:divBdr>
                  <w:divsChild>
                    <w:div w:id="933585780">
                      <w:marLeft w:val="480"/>
                      <w:marRight w:val="0"/>
                      <w:marTop w:val="0"/>
                      <w:marBottom w:val="240"/>
                      <w:divBdr>
                        <w:top w:val="none" w:sz="0" w:space="0" w:color="auto"/>
                        <w:left w:val="none" w:sz="0" w:space="0" w:color="auto"/>
                        <w:bottom w:val="none" w:sz="0" w:space="0" w:color="auto"/>
                        <w:right w:val="none" w:sz="0" w:space="0" w:color="auto"/>
                      </w:divBdr>
                      <w:divsChild>
                        <w:div w:id="64768290">
                          <w:marLeft w:val="0"/>
                          <w:marRight w:val="0"/>
                          <w:marTop w:val="0"/>
                          <w:marBottom w:val="0"/>
                          <w:divBdr>
                            <w:top w:val="none" w:sz="0" w:space="0" w:color="auto"/>
                            <w:left w:val="none" w:sz="0" w:space="0" w:color="auto"/>
                            <w:bottom w:val="none" w:sz="0" w:space="0" w:color="auto"/>
                            <w:right w:val="none" w:sz="0" w:space="0" w:color="auto"/>
                          </w:divBdr>
                          <w:divsChild>
                            <w:div w:id="2129539733">
                              <w:marLeft w:val="0"/>
                              <w:marRight w:val="0"/>
                              <w:marTop w:val="210"/>
                              <w:marBottom w:val="210"/>
                              <w:divBdr>
                                <w:top w:val="none" w:sz="0" w:space="0" w:color="auto"/>
                                <w:left w:val="none" w:sz="0" w:space="0" w:color="auto"/>
                                <w:bottom w:val="none" w:sz="0" w:space="0" w:color="auto"/>
                                <w:right w:val="none" w:sz="0" w:space="0" w:color="auto"/>
                              </w:divBdr>
                              <w:divsChild>
                                <w:div w:id="864443765">
                                  <w:marLeft w:val="480"/>
                                  <w:marRight w:val="0"/>
                                  <w:marTop w:val="0"/>
                                  <w:marBottom w:val="240"/>
                                  <w:divBdr>
                                    <w:top w:val="none" w:sz="0" w:space="0" w:color="auto"/>
                                    <w:left w:val="none" w:sz="0" w:space="0" w:color="auto"/>
                                    <w:bottom w:val="none" w:sz="0" w:space="0" w:color="auto"/>
                                    <w:right w:val="none" w:sz="0" w:space="0" w:color="auto"/>
                                  </w:divBdr>
                                </w:div>
                              </w:divsChild>
                            </w:div>
                            <w:div w:id="1553078140">
                              <w:marLeft w:val="0"/>
                              <w:marRight w:val="0"/>
                              <w:marTop w:val="210"/>
                              <w:marBottom w:val="0"/>
                              <w:divBdr>
                                <w:top w:val="none" w:sz="0" w:space="0" w:color="auto"/>
                                <w:left w:val="none" w:sz="0" w:space="0" w:color="auto"/>
                                <w:bottom w:val="none" w:sz="0" w:space="0" w:color="auto"/>
                                <w:right w:val="none" w:sz="0" w:space="0" w:color="auto"/>
                              </w:divBdr>
                              <w:divsChild>
                                <w:div w:id="51773704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0529780">
                  <w:marLeft w:val="0"/>
                  <w:marRight w:val="0"/>
                  <w:marTop w:val="210"/>
                  <w:marBottom w:val="210"/>
                  <w:divBdr>
                    <w:top w:val="none" w:sz="0" w:space="0" w:color="auto"/>
                    <w:left w:val="none" w:sz="0" w:space="0" w:color="auto"/>
                    <w:bottom w:val="none" w:sz="0" w:space="0" w:color="auto"/>
                    <w:right w:val="none" w:sz="0" w:space="0" w:color="auto"/>
                  </w:divBdr>
                  <w:divsChild>
                    <w:div w:id="1480225349">
                      <w:marLeft w:val="480"/>
                      <w:marRight w:val="0"/>
                      <w:marTop w:val="0"/>
                      <w:marBottom w:val="240"/>
                      <w:divBdr>
                        <w:top w:val="none" w:sz="0" w:space="0" w:color="auto"/>
                        <w:left w:val="none" w:sz="0" w:space="0" w:color="auto"/>
                        <w:bottom w:val="none" w:sz="0" w:space="0" w:color="auto"/>
                        <w:right w:val="none" w:sz="0" w:space="0" w:color="auto"/>
                      </w:divBdr>
                    </w:div>
                  </w:divsChild>
                </w:div>
                <w:div w:id="587927503">
                  <w:marLeft w:val="0"/>
                  <w:marRight w:val="0"/>
                  <w:marTop w:val="210"/>
                  <w:marBottom w:val="210"/>
                  <w:divBdr>
                    <w:top w:val="none" w:sz="0" w:space="0" w:color="auto"/>
                    <w:left w:val="none" w:sz="0" w:space="0" w:color="auto"/>
                    <w:bottom w:val="none" w:sz="0" w:space="0" w:color="auto"/>
                    <w:right w:val="none" w:sz="0" w:space="0" w:color="auto"/>
                  </w:divBdr>
                  <w:divsChild>
                    <w:div w:id="1896546912">
                      <w:marLeft w:val="480"/>
                      <w:marRight w:val="0"/>
                      <w:marTop w:val="0"/>
                      <w:marBottom w:val="240"/>
                      <w:divBdr>
                        <w:top w:val="none" w:sz="0" w:space="0" w:color="auto"/>
                        <w:left w:val="none" w:sz="0" w:space="0" w:color="auto"/>
                        <w:bottom w:val="none" w:sz="0" w:space="0" w:color="auto"/>
                        <w:right w:val="none" w:sz="0" w:space="0" w:color="auto"/>
                      </w:divBdr>
                    </w:div>
                  </w:divsChild>
                </w:div>
                <w:div w:id="647324168">
                  <w:marLeft w:val="0"/>
                  <w:marRight w:val="0"/>
                  <w:marTop w:val="210"/>
                  <w:marBottom w:val="210"/>
                  <w:divBdr>
                    <w:top w:val="none" w:sz="0" w:space="0" w:color="auto"/>
                    <w:left w:val="none" w:sz="0" w:space="0" w:color="auto"/>
                    <w:bottom w:val="none" w:sz="0" w:space="0" w:color="auto"/>
                    <w:right w:val="none" w:sz="0" w:space="0" w:color="auto"/>
                  </w:divBdr>
                  <w:divsChild>
                    <w:div w:id="139423846">
                      <w:marLeft w:val="480"/>
                      <w:marRight w:val="0"/>
                      <w:marTop w:val="0"/>
                      <w:marBottom w:val="240"/>
                      <w:divBdr>
                        <w:top w:val="none" w:sz="0" w:space="0" w:color="auto"/>
                        <w:left w:val="none" w:sz="0" w:space="0" w:color="auto"/>
                        <w:bottom w:val="none" w:sz="0" w:space="0" w:color="auto"/>
                        <w:right w:val="none" w:sz="0" w:space="0" w:color="auto"/>
                      </w:divBdr>
                    </w:div>
                  </w:divsChild>
                </w:div>
                <w:div w:id="1569220758">
                  <w:marLeft w:val="0"/>
                  <w:marRight w:val="0"/>
                  <w:marTop w:val="210"/>
                  <w:marBottom w:val="210"/>
                  <w:divBdr>
                    <w:top w:val="none" w:sz="0" w:space="0" w:color="auto"/>
                    <w:left w:val="none" w:sz="0" w:space="0" w:color="auto"/>
                    <w:bottom w:val="none" w:sz="0" w:space="0" w:color="auto"/>
                    <w:right w:val="none" w:sz="0" w:space="0" w:color="auto"/>
                  </w:divBdr>
                  <w:divsChild>
                    <w:div w:id="1822963792">
                      <w:marLeft w:val="480"/>
                      <w:marRight w:val="0"/>
                      <w:marTop w:val="0"/>
                      <w:marBottom w:val="240"/>
                      <w:divBdr>
                        <w:top w:val="none" w:sz="0" w:space="0" w:color="auto"/>
                        <w:left w:val="none" w:sz="0" w:space="0" w:color="auto"/>
                        <w:bottom w:val="none" w:sz="0" w:space="0" w:color="auto"/>
                        <w:right w:val="none" w:sz="0" w:space="0" w:color="auto"/>
                      </w:divBdr>
                    </w:div>
                  </w:divsChild>
                </w:div>
                <w:div w:id="1134634937">
                  <w:marLeft w:val="0"/>
                  <w:marRight w:val="0"/>
                  <w:marTop w:val="210"/>
                  <w:marBottom w:val="210"/>
                  <w:divBdr>
                    <w:top w:val="none" w:sz="0" w:space="0" w:color="auto"/>
                    <w:left w:val="none" w:sz="0" w:space="0" w:color="auto"/>
                    <w:bottom w:val="none" w:sz="0" w:space="0" w:color="auto"/>
                    <w:right w:val="none" w:sz="0" w:space="0" w:color="auto"/>
                  </w:divBdr>
                  <w:divsChild>
                    <w:div w:id="954289940">
                      <w:marLeft w:val="480"/>
                      <w:marRight w:val="0"/>
                      <w:marTop w:val="0"/>
                      <w:marBottom w:val="240"/>
                      <w:divBdr>
                        <w:top w:val="none" w:sz="0" w:space="0" w:color="auto"/>
                        <w:left w:val="none" w:sz="0" w:space="0" w:color="auto"/>
                        <w:bottom w:val="none" w:sz="0" w:space="0" w:color="auto"/>
                        <w:right w:val="none" w:sz="0" w:space="0" w:color="auto"/>
                      </w:divBdr>
                      <w:divsChild>
                        <w:div w:id="1622876013">
                          <w:marLeft w:val="0"/>
                          <w:marRight w:val="0"/>
                          <w:marTop w:val="0"/>
                          <w:marBottom w:val="0"/>
                          <w:divBdr>
                            <w:top w:val="none" w:sz="0" w:space="0" w:color="auto"/>
                            <w:left w:val="none" w:sz="0" w:space="0" w:color="auto"/>
                            <w:bottom w:val="none" w:sz="0" w:space="0" w:color="auto"/>
                            <w:right w:val="none" w:sz="0" w:space="0" w:color="auto"/>
                          </w:divBdr>
                          <w:divsChild>
                            <w:div w:id="1151290246">
                              <w:marLeft w:val="0"/>
                              <w:marRight w:val="0"/>
                              <w:marTop w:val="210"/>
                              <w:marBottom w:val="210"/>
                              <w:divBdr>
                                <w:top w:val="none" w:sz="0" w:space="0" w:color="auto"/>
                                <w:left w:val="none" w:sz="0" w:space="0" w:color="auto"/>
                                <w:bottom w:val="none" w:sz="0" w:space="0" w:color="auto"/>
                                <w:right w:val="none" w:sz="0" w:space="0" w:color="auto"/>
                              </w:divBdr>
                              <w:divsChild>
                                <w:div w:id="1467772167">
                                  <w:marLeft w:val="480"/>
                                  <w:marRight w:val="0"/>
                                  <w:marTop w:val="0"/>
                                  <w:marBottom w:val="240"/>
                                  <w:divBdr>
                                    <w:top w:val="none" w:sz="0" w:space="0" w:color="auto"/>
                                    <w:left w:val="none" w:sz="0" w:space="0" w:color="auto"/>
                                    <w:bottom w:val="none" w:sz="0" w:space="0" w:color="auto"/>
                                    <w:right w:val="none" w:sz="0" w:space="0" w:color="auto"/>
                                  </w:divBdr>
                                </w:div>
                              </w:divsChild>
                            </w:div>
                            <w:div w:id="1684281778">
                              <w:marLeft w:val="0"/>
                              <w:marRight w:val="0"/>
                              <w:marTop w:val="210"/>
                              <w:marBottom w:val="210"/>
                              <w:divBdr>
                                <w:top w:val="none" w:sz="0" w:space="0" w:color="auto"/>
                                <w:left w:val="none" w:sz="0" w:space="0" w:color="auto"/>
                                <w:bottom w:val="none" w:sz="0" w:space="0" w:color="auto"/>
                                <w:right w:val="none" w:sz="0" w:space="0" w:color="auto"/>
                              </w:divBdr>
                              <w:divsChild>
                                <w:div w:id="1877234159">
                                  <w:marLeft w:val="480"/>
                                  <w:marRight w:val="0"/>
                                  <w:marTop w:val="0"/>
                                  <w:marBottom w:val="240"/>
                                  <w:divBdr>
                                    <w:top w:val="none" w:sz="0" w:space="0" w:color="auto"/>
                                    <w:left w:val="none" w:sz="0" w:space="0" w:color="auto"/>
                                    <w:bottom w:val="none" w:sz="0" w:space="0" w:color="auto"/>
                                    <w:right w:val="none" w:sz="0" w:space="0" w:color="auto"/>
                                  </w:divBdr>
                                </w:div>
                              </w:divsChild>
                            </w:div>
                            <w:div w:id="1066955530">
                              <w:marLeft w:val="0"/>
                              <w:marRight w:val="0"/>
                              <w:marTop w:val="210"/>
                              <w:marBottom w:val="0"/>
                              <w:divBdr>
                                <w:top w:val="none" w:sz="0" w:space="0" w:color="auto"/>
                                <w:left w:val="none" w:sz="0" w:space="0" w:color="auto"/>
                                <w:bottom w:val="none" w:sz="0" w:space="0" w:color="auto"/>
                                <w:right w:val="none" w:sz="0" w:space="0" w:color="auto"/>
                              </w:divBdr>
                              <w:divsChild>
                                <w:div w:id="142345076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50462387">
                  <w:marLeft w:val="0"/>
                  <w:marRight w:val="0"/>
                  <w:marTop w:val="210"/>
                  <w:marBottom w:val="0"/>
                  <w:divBdr>
                    <w:top w:val="none" w:sz="0" w:space="0" w:color="auto"/>
                    <w:left w:val="none" w:sz="0" w:space="0" w:color="auto"/>
                    <w:bottom w:val="none" w:sz="0" w:space="0" w:color="auto"/>
                    <w:right w:val="none" w:sz="0" w:space="0" w:color="auto"/>
                  </w:divBdr>
                  <w:divsChild>
                    <w:div w:id="207684682">
                      <w:marLeft w:val="480"/>
                      <w:marRight w:val="0"/>
                      <w:marTop w:val="0"/>
                      <w:marBottom w:val="240"/>
                      <w:divBdr>
                        <w:top w:val="none" w:sz="0" w:space="0" w:color="auto"/>
                        <w:left w:val="none" w:sz="0" w:space="0" w:color="auto"/>
                        <w:bottom w:val="none" w:sz="0" w:space="0" w:color="auto"/>
                        <w:right w:val="none" w:sz="0" w:space="0" w:color="auto"/>
                      </w:divBdr>
                      <w:divsChild>
                        <w:div w:id="1515537827">
                          <w:marLeft w:val="0"/>
                          <w:marRight w:val="0"/>
                          <w:marTop w:val="0"/>
                          <w:marBottom w:val="0"/>
                          <w:divBdr>
                            <w:top w:val="none" w:sz="0" w:space="0" w:color="auto"/>
                            <w:left w:val="none" w:sz="0" w:space="0" w:color="auto"/>
                            <w:bottom w:val="none" w:sz="0" w:space="0" w:color="auto"/>
                            <w:right w:val="none" w:sz="0" w:space="0" w:color="auto"/>
                          </w:divBdr>
                          <w:divsChild>
                            <w:div w:id="16541390">
                              <w:marLeft w:val="0"/>
                              <w:marRight w:val="0"/>
                              <w:marTop w:val="210"/>
                              <w:marBottom w:val="210"/>
                              <w:divBdr>
                                <w:top w:val="none" w:sz="0" w:space="0" w:color="auto"/>
                                <w:left w:val="none" w:sz="0" w:space="0" w:color="auto"/>
                                <w:bottom w:val="none" w:sz="0" w:space="0" w:color="auto"/>
                                <w:right w:val="none" w:sz="0" w:space="0" w:color="auto"/>
                              </w:divBdr>
                              <w:divsChild>
                                <w:div w:id="1976138984">
                                  <w:marLeft w:val="480"/>
                                  <w:marRight w:val="0"/>
                                  <w:marTop w:val="0"/>
                                  <w:marBottom w:val="240"/>
                                  <w:divBdr>
                                    <w:top w:val="none" w:sz="0" w:space="0" w:color="auto"/>
                                    <w:left w:val="none" w:sz="0" w:space="0" w:color="auto"/>
                                    <w:bottom w:val="none" w:sz="0" w:space="0" w:color="auto"/>
                                    <w:right w:val="none" w:sz="0" w:space="0" w:color="auto"/>
                                  </w:divBdr>
                                </w:div>
                              </w:divsChild>
                            </w:div>
                            <w:div w:id="1070495164">
                              <w:marLeft w:val="0"/>
                              <w:marRight w:val="0"/>
                              <w:marTop w:val="210"/>
                              <w:marBottom w:val="210"/>
                              <w:divBdr>
                                <w:top w:val="none" w:sz="0" w:space="0" w:color="auto"/>
                                <w:left w:val="none" w:sz="0" w:space="0" w:color="auto"/>
                                <w:bottom w:val="none" w:sz="0" w:space="0" w:color="auto"/>
                                <w:right w:val="none" w:sz="0" w:space="0" w:color="auto"/>
                              </w:divBdr>
                              <w:divsChild>
                                <w:div w:id="165678222">
                                  <w:marLeft w:val="480"/>
                                  <w:marRight w:val="0"/>
                                  <w:marTop w:val="0"/>
                                  <w:marBottom w:val="240"/>
                                  <w:divBdr>
                                    <w:top w:val="none" w:sz="0" w:space="0" w:color="auto"/>
                                    <w:left w:val="none" w:sz="0" w:space="0" w:color="auto"/>
                                    <w:bottom w:val="none" w:sz="0" w:space="0" w:color="auto"/>
                                    <w:right w:val="none" w:sz="0" w:space="0" w:color="auto"/>
                                  </w:divBdr>
                                </w:div>
                              </w:divsChild>
                            </w:div>
                            <w:div w:id="606355242">
                              <w:marLeft w:val="0"/>
                              <w:marRight w:val="0"/>
                              <w:marTop w:val="210"/>
                              <w:marBottom w:val="0"/>
                              <w:divBdr>
                                <w:top w:val="none" w:sz="0" w:space="0" w:color="auto"/>
                                <w:left w:val="none" w:sz="0" w:space="0" w:color="auto"/>
                                <w:bottom w:val="none" w:sz="0" w:space="0" w:color="auto"/>
                                <w:right w:val="none" w:sz="0" w:space="0" w:color="auto"/>
                              </w:divBdr>
                              <w:divsChild>
                                <w:div w:id="164642769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305459">
          <w:marLeft w:val="0"/>
          <w:marRight w:val="0"/>
          <w:marTop w:val="480"/>
          <w:marBottom w:val="60"/>
          <w:divBdr>
            <w:top w:val="none" w:sz="0" w:space="0" w:color="auto"/>
            <w:left w:val="none" w:sz="0" w:space="0" w:color="auto"/>
            <w:bottom w:val="none" w:sz="0" w:space="0" w:color="auto"/>
            <w:right w:val="none" w:sz="0" w:space="0" w:color="auto"/>
          </w:divBdr>
        </w:div>
        <w:div w:id="571428028">
          <w:marLeft w:val="0"/>
          <w:marRight w:val="0"/>
          <w:marTop w:val="0"/>
          <w:marBottom w:val="0"/>
          <w:divBdr>
            <w:top w:val="none" w:sz="0" w:space="0" w:color="auto"/>
            <w:left w:val="none" w:sz="0" w:space="0" w:color="auto"/>
            <w:bottom w:val="none" w:sz="0" w:space="0" w:color="auto"/>
            <w:right w:val="none" w:sz="0" w:space="0" w:color="auto"/>
          </w:divBdr>
        </w:div>
        <w:div w:id="1951356168">
          <w:marLeft w:val="0"/>
          <w:marRight w:val="0"/>
          <w:marTop w:val="480"/>
          <w:marBottom w:val="60"/>
          <w:divBdr>
            <w:top w:val="none" w:sz="0" w:space="0" w:color="auto"/>
            <w:left w:val="none" w:sz="0" w:space="0" w:color="auto"/>
            <w:bottom w:val="none" w:sz="0" w:space="0" w:color="auto"/>
            <w:right w:val="none" w:sz="0" w:space="0" w:color="auto"/>
          </w:divBdr>
        </w:div>
        <w:div w:id="972832380">
          <w:marLeft w:val="0"/>
          <w:marRight w:val="0"/>
          <w:marTop w:val="0"/>
          <w:marBottom w:val="0"/>
          <w:divBdr>
            <w:top w:val="none" w:sz="0" w:space="0" w:color="auto"/>
            <w:left w:val="none" w:sz="0" w:space="0" w:color="auto"/>
            <w:bottom w:val="none" w:sz="0" w:space="0" w:color="auto"/>
            <w:right w:val="none" w:sz="0" w:space="0" w:color="auto"/>
          </w:divBdr>
          <w:divsChild>
            <w:div w:id="450705930">
              <w:marLeft w:val="0"/>
              <w:marRight w:val="0"/>
              <w:marTop w:val="0"/>
              <w:marBottom w:val="0"/>
              <w:divBdr>
                <w:top w:val="none" w:sz="0" w:space="0" w:color="auto"/>
                <w:left w:val="none" w:sz="0" w:space="0" w:color="auto"/>
                <w:bottom w:val="none" w:sz="0" w:space="0" w:color="auto"/>
                <w:right w:val="none" w:sz="0" w:space="0" w:color="auto"/>
              </w:divBdr>
              <w:divsChild>
                <w:div w:id="474180760">
                  <w:marLeft w:val="0"/>
                  <w:marRight w:val="0"/>
                  <w:marTop w:val="0"/>
                  <w:marBottom w:val="210"/>
                  <w:divBdr>
                    <w:top w:val="none" w:sz="0" w:space="0" w:color="auto"/>
                    <w:left w:val="none" w:sz="0" w:space="0" w:color="auto"/>
                    <w:bottom w:val="none" w:sz="0" w:space="0" w:color="auto"/>
                    <w:right w:val="none" w:sz="0" w:space="0" w:color="auto"/>
                  </w:divBdr>
                  <w:divsChild>
                    <w:div w:id="1287394780">
                      <w:marLeft w:val="480"/>
                      <w:marRight w:val="0"/>
                      <w:marTop w:val="0"/>
                      <w:marBottom w:val="240"/>
                      <w:divBdr>
                        <w:top w:val="none" w:sz="0" w:space="0" w:color="auto"/>
                        <w:left w:val="none" w:sz="0" w:space="0" w:color="auto"/>
                        <w:bottom w:val="none" w:sz="0" w:space="0" w:color="auto"/>
                        <w:right w:val="none" w:sz="0" w:space="0" w:color="auto"/>
                      </w:divBdr>
                      <w:divsChild>
                        <w:div w:id="2053073175">
                          <w:marLeft w:val="0"/>
                          <w:marRight w:val="0"/>
                          <w:marTop w:val="0"/>
                          <w:marBottom w:val="0"/>
                          <w:divBdr>
                            <w:top w:val="none" w:sz="0" w:space="0" w:color="auto"/>
                            <w:left w:val="none" w:sz="0" w:space="0" w:color="auto"/>
                            <w:bottom w:val="none" w:sz="0" w:space="0" w:color="auto"/>
                            <w:right w:val="none" w:sz="0" w:space="0" w:color="auto"/>
                          </w:divBdr>
                          <w:divsChild>
                            <w:div w:id="571308080">
                              <w:marLeft w:val="0"/>
                              <w:marRight w:val="0"/>
                              <w:marTop w:val="210"/>
                              <w:marBottom w:val="210"/>
                              <w:divBdr>
                                <w:top w:val="none" w:sz="0" w:space="0" w:color="auto"/>
                                <w:left w:val="none" w:sz="0" w:space="0" w:color="auto"/>
                                <w:bottom w:val="none" w:sz="0" w:space="0" w:color="auto"/>
                                <w:right w:val="none" w:sz="0" w:space="0" w:color="auto"/>
                              </w:divBdr>
                              <w:divsChild>
                                <w:div w:id="1105734843">
                                  <w:marLeft w:val="480"/>
                                  <w:marRight w:val="0"/>
                                  <w:marTop w:val="0"/>
                                  <w:marBottom w:val="240"/>
                                  <w:divBdr>
                                    <w:top w:val="none" w:sz="0" w:space="0" w:color="auto"/>
                                    <w:left w:val="none" w:sz="0" w:space="0" w:color="auto"/>
                                    <w:bottom w:val="none" w:sz="0" w:space="0" w:color="auto"/>
                                    <w:right w:val="none" w:sz="0" w:space="0" w:color="auto"/>
                                  </w:divBdr>
                                </w:div>
                              </w:divsChild>
                            </w:div>
                            <w:div w:id="1472140208">
                              <w:marLeft w:val="0"/>
                              <w:marRight w:val="0"/>
                              <w:marTop w:val="210"/>
                              <w:marBottom w:val="210"/>
                              <w:divBdr>
                                <w:top w:val="none" w:sz="0" w:space="0" w:color="auto"/>
                                <w:left w:val="none" w:sz="0" w:space="0" w:color="auto"/>
                                <w:bottom w:val="none" w:sz="0" w:space="0" w:color="auto"/>
                                <w:right w:val="none" w:sz="0" w:space="0" w:color="auto"/>
                              </w:divBdr>
                              <w:divsChild>
                                <w:div w:id="2013095291">
                                  <w:marLeft w:val="480"/>
                                  <w:marRight w:val="0"/>
                                  <w:marTop w:val="0"/>
                                  <w:marBottom w:val="240"/>
                                  <w:divBdr>
                                    <w:top w:val="none" w:sz="0" w:space="0" w:color="auto"/>
                                    <w:left w:val="none" w:sz="0" w:space="0" w:color="auto"/>
                                    <w:bottom w:val="none" w:sz="0" w:space="0" w:color="auto"/>
                                    <w:right w:val="none" w:sz="0" w:space="0" w:color="auto"/>
                                  </w:divBdr>
                                </w:div>
                              </w:divsChild>
                            </w:div>
                            <w:div w:id="117534677">
                              <w:marLeft w:val="0"/>
                              <w:marRight w:val="0"/>
                              <w:marTop w:val="210"/>
                              <w:marBottom w:val="0"/>
                              <w:divBdr>
                                <w:top w:val="none" w:sz="0" w:space="0" w:color="auto"/>
                                <w:left w:val="none" w:sz="0" w:space="0" w:color="auto"/>
                                <w:bottom w:val="none" w:sz="0" w:space="0" w:color="auto"/>
                                <w:right w:val="none" w:sz="0" w:space="0" w:color="auto"/>
                              </w:divBdr>
                              <w:divsChild>
                                <w:div w:id="154417119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37153694">
                  <w:marLeft w:val="0"/>
                  <w:marRight w:val="0"/>
                  <w:marTop w:val="210"/>
                  <w:marBottom w:val="0"/>
                  <w:divBdr>
                    <w:top w:val="none" w:sz="0" w:space="0" w:color="auto"/>
                    <w:left w:val="none" w:sz="0" w:space="0" w:color="auto"/>
                    <w:bottom w:val="none" w:sz="0" w:space="0" w:color="auto"/>
                    <w:right w:val="none" w:sz="0" w:space="0" w:color="auto"/>
                  </w:divBdr>
                  <w:divsChild>
                    <w:div w:id="62397180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936064247">
          <w:marLeft w:val="0"/>
          <w:marRight w:val="0"/>
          <w:marTop w:val="480"/>
          <w:marBottom w:val="60"/>
          <w:divBdr>
            <w:top w:val="none" w:sz="0" w:space="0" w:color="auto"/>
            <w:left w:val="none" w:sz="0" w:space="0" w:color="auto"/>
            <w:bottom w:val="none" w:sz="0" w:space="0" w:color="auto"/>
            <w:right w:val="none" w:sz="0" w:space="0" w:color="auto"/>
          </w:divBdr>
        </w:div>
        <w:div w:id="274364572">
          <w:marLeft w:val="0"/>
          <w:marRight w:val="0"/>
          <w:marTop w:val="0"/>
          <w:marBottom w:val="0"/>
          <w:divBdr>
            <w:top w:val="none" w:sz="0" w:space="0" w:color="auto"/>
            <w:left w:val="none" w:sz="0" w:space="0" w:color="auto"/>
            <w:bottom w:val="none" w:sz="0" w:space="0" w:color="auto"/>
            <w:right w:val="none" w:sz="0" w:space="0" w:color="auto"/>
          </w:divBdr>
        </w:div>
        <w:div w:id="730806288">
          <w:marLeft w:val="0"/>
          <w:marRight w:val="0"/>
          <w:marTop w:val="480"/>
          <w:marBottom w:val="60"/>
          <w:divBdr>
            <w:top w:val="none" w:sz="0" w:space="0" w:color="auto"/>
            <w:left w:val="none" w:sz="0" w:space="0" w:color="auto"/>
            <w:bottom w:val="none" w:sz="0" w:space="0" w:color="auto"/>
            <w:right w:val="none" w:sz="0" w:space="0" w:color="auto"/>
          </w:divBdr>
        </w:div>
        <w:div w:id="423307949">
          <w:marLeft w:val="0"/>
          <w:marRight w:val="0"/>
          <w:marTop w:val="0"/>
          <w:marBottom w:val="0"/>
          <w:divBdr>
            <w:top w:val="none" w:sz="0" w:space="0" w:color="auto"/>
            <w:left w:val="none" w:sz="0" w:space="0" w:color="auto"/>
            <w:bottom w:val="none" w:sz="0" w:space="0" w:color="auto"/>
            <w:right w:val="none" w:sz="0" w:space="0" w:color="auto"/>
          </w:divBdr>
          <w:divsChild>
            <w:div w:id="1198855193">
              <w:marLeft w:val="0"/>
              <w:marRight w:val="0"/>
              <w:marTop w:val="0"/>
              <w:marBottom w:val="0"/>
              <w:divBdr>
                <w:top w:val="none" w:sz="0" w:space="0" w:color="auto"/>
                <w:left w:val="none" w:sz="0" w:space="0" w:color="auto"/>
                <w:bottom w:val="none" w:sz="0" w:space="0" w:color="auto"/>
                <w:right w:val="none" w:sz="0" w:space="0" w:color="auto"/>
              </w:divBdr>
              <w:divsChild>
                <w:div w:id="1831867082">
                  <w:marLeft w:val="0"/>
                  <w:marRight w:val="0"/>
                  <w:marTop w:val="0"/>
                  <w:marBottom w:val="210"/>
                  <w:divBdr>
                    <w:top w:val="none" w:sz="0" w:space="0" w:color="auto"/>
                    <w:left w:val="none" w:sz="0" w:space="0" w:color="auto"/>
                    <w:bottom w:val="none" w:sz="0" w:space="0" w:color="auto"/>
                    <w:right w:val="none" w:sz="0" w:space="0" w:color="auto"/>
                  </w:divBdr>
                  <w:divsChild>
                    <w:div w:id="1126894479">
                      <w:marLeft w:val="480"/>
                      <w:marRight w:val="0"/>
                      <w:marTop w:val="0"/>
                      <w:marBottom w:val="240"/>
                      <w:divBdr>
                        <w:top w:val="none" w:sz="0" w:space="0" w:color="auto"/>
                        <w:left w:val="none" w:sz="0" w:space="0" w:color="auto"/>
                        <w:bottom w:val="none" w:sz="0" w:space="0" w:color="auto"/>
                        <w:right w:val="none" w:sz="0" w:space="0" w:color="auto"/>
                      </w:divBdr>
                      <w:divsChild>
                        <w:div w:id="673803133">
                          <w:marLeft w:val="0"/>
                          <w:marRight w:val="0"/>
                          <w:marTop w:val="0"/>
                          <w:marBottom w:val="0"/>
                          <w:divBdr>
                            <w:top w:val="none" w:sz="0" w:space="0" w:color="auto"/>
                            <w:left w:val="none" w:sz="0" w:space="0" w:color="auto"/>
                            <w:bottom w:val="none" w:sz="0" w:space="0" w:color="auto"/>
                            <w:right w:val="none" w:sz="0" w:space="0" w:color="auto"/>
                          </w:divBdr>
                          <w:divsChild>
                            <w:div w:id="1452481938">
                              <w:marLeft w:val="0"/>
                              <w:marRight w:val="0"/>
                              <w:marTop w:val="210"/>
                              <w:marBottom w:val="210"/>
                              <w:divBdr>
                                <w:top w:val="none" w:sz="0" w:space="0" w:color="auto"/>
                                <w:left w:val="none" w:sz="0" w:space="0" w:color="auto"/>
                                <w:bottom w:val="none" w:sz="0" w:space="0" w:color="auto"/>
                                <w:right w:val="none" w:sz="0" w:space="0" w:color="auto"/>
                              </w:divBdr>
                              <w:divsChild>
                                <w:div w:id="798260662">
                                  <w:marLeft w:val="480"/>
                                  <w:marRight w:val="0"/>
                                  <w:marTop w:val="0"/>
                                  <w:marBottom w:val="240"/>
                                  <w:divBdr>
                                    <w:top w:val="none" w:sz="0" w:space="0" w:color="auto"/>
                                    <w:left w:val="none" w:sz="0" w:space="0" w:color="auto"/>
                                    <w:bottom w:val="none" w:sz="0" w:space="0" w:color="auto"/>
                                    <w:right w:val="none" w:sz="0" w:space="0" w:color="auto"/>
                                  </w:divBdr>
                                  <w:divsChild>
                                    <w:div w:id="116419867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494565206">
                              <w:marLeft w:val="0"/>
                              <w:marRight w:val="0"/>
                              <w:marTop w:val="210"/>
                              <w:marBottom w:val="210"/>
                              <w:divBdr>
                                <w:top w:val="none" w:sz="0" w:space="0" w:color="auto"/>
                                <w:left w:val="none" w:sz="0" w:space="0" w:color="auto"/>
                                <w:bottom w:val="none" w:sz="0" w:space="0" w:color="auto"/>
                                <w:right w:val="none" w:sz="0" w:space="0" w:color="auto"/>
                              </w:divBdr>
                              <w:divsChild>
                                <w:div w:id="2057509365">
                                  <w:marLeft w:val="480"/>
                                  <w:marRight w:val="0"/>
                                  <w:marTop w:val="0"/>
                                  <w:marBottom w:val="240"/>
                                  <w:divBdr>
                                    <w:top w:val="none" w:sz="0" w:space="0" w:color="auto"/>
                                    <w:left w:val="none" w:sz="0" w:space="0" w:color="auto"/>
                                    <w:bottom w:val="none" w:sz="0" w:space="0" w:color="auto"/>
                                    <w:right w:val="none" w:sz="0" w:space="0" w:color="auto"/>
                                  </w:divBdr>
                                </w:div>
                              </w:divsChild>
                            </w:div>
                            <w:div w:id="1531070454">
                              <w:marLeft w:val="0"/>
                              <w:marRight w:val="0"/>
                              <w:marTop w:val="210"/>
                              <w:marBottom w:val="210"/>
                              <w:divBdr>
                                <w:top w:val="none" w:sz="0" w:space="0" w:color="auto"/>
                                <w:left w:val="none" w:sz="0" w:space="0" w:color="auto"/>
                                <w:bottom w:val="none" w:sz="0" w:space="0" w:color="auto"/>
                                <w:right w:val="none" w:sz="0" w:space="0" w:color="auto"/>
                              </w:divBdr>
                              <w:divsChild>
                                <w:div w:id="640618963">
                                  <w:marLeft w:val="480"/>
                                  <w:marRight w:val="0"/>
                                  <w:marTop w:val="0"/>
                                  <w:marBottom w:val="240"/>
                                  <w:divBdr>
                                    <w:top w:val="none" w:sz="0" w:space="0" w:color="auto"/>
                                    <w:left w:val="none" w:sz="0" w:space="0" w:color="auto"/>
                                    <w:bottom w:val="none" w:sz="0" w:space="0" w:color="auto"/>
                                    <w:right w:val="none" w:sz="0" w:space="0" w:color="auto"/>
                                  </w:divBdr>
                                </w:div>
                              </w:divsChild>
                            </w:div>
                            <w:div w:id="115753869">
                              <w:marLeft w:val="0"/>
                              <w:marRight w:val="0"/>
                              <w:marTop w:val="210"/>
                              <w:marBottom w:val="210"/>
                              <w:divBdr>
                                <w:top w:val="none" w:sz="0" w:space="0" w:color="auto"/>
                                <w:left w:val="none" w:sz="0" w:space="0" w:color="auto"/>
                                <w:bottom w:val="none" w:sz="0" w:space="0" w:color="auto"/>
                                <w:right w:val="none" w:sz="0" w:space="0" w:color="auto"/>
                              </w:divBdr>
                              <w:divsChild>
                                <w:div w:id="1403025039">
                                  <w:marLeft w:val="480"/>
                                  <w:marRight w:val="0"/>
                                  <w:marTop w:val="0"/>
                                  <w:marBottom w:val="240"/>
                                  <w:divBdr>
                                    <w:top w:val="none" w:sz="0" w:space="0" w:color="auto"/>
                                    <w:left w:val="none" w:sz="0" w:space="0" w:color="auto"/>
                                    <w:bottom w:val="none" w:sz="0" w:space="0" w:color="auto"/>
                                    <w:right w:val="none" w:sz="0" w:space="0" w:color="auto"/>
                                  </w:divBdr>
                                </w:div>
                              </w:divsChild>
                            </w:div>
                            <w:div w:id="52197180">
                              <w:marLeft w:val="0"/>
                              <w:marRight w:val="0"/>
                              <w:marTop w:val="210"/>
                              <w:marBottom w:val="210"/>
                              <w:divBdr>
                                <w:top w:val="none" w:sz="0" w:space="0" w:color="auto"/>
                                <w:left w:val="none" w:sz="0" w:space="0" w:color="auto"/>
                                <w:bottom w:val="none" w:sz="0" w:space="0" w:color="auto"/>
                                <w:right w:val="none" w:sz="0" w:space="0" w:color="auto"/>
                              </w:divBdr>
                              <w:divsChild>
                                <w:div w:id="164326885">
                                  <w:marLeft w:val="480"/>
                                  <w:marRight w:val="0"/>
                                  <w:marTop w:val="0"/>
                                  <w:marBottom w:val="240"/>
                                  <w:divBdr>
                                    <w:top w:val="none" w:sz="0" w:space="0" w:color="auto"/>
                                    <w:left w:val="none" w:sz="0" w:space="0" w:color="auto"/>
                                    <w:bottom w:val="none" w:sz="0" w:space="0" w:color="auto"/>
                                    <w:right w:val="none" w:sz="0" w:space="0" w:color="auto"/>
                                  </w:divBdr>
                                </w:div>
                              </w:divsChild>
                            </w:div>
                            <w:div w:id="261649775">
                              <w:marLeft w:val="0"/>
                              <w:marRight w:val="0"/>
                              <w:marTop w:val="210"/>
                              <w:marBottom w:val="210"/>
                              <w:divBdr>
                                <w:top w:val="none" w:sz="0" w:space="0" w:color="auto"/>
                                <w:left w:val="none" w:sz="0" w:space="0" w:color="auto"/>
                                <w:bottom w:val="none" w:sz="0" w:space="0" w:color="auto"/>
                                <w:right w:val="none" w:sz="0" w:space="0" w:color="auto"/>
                              </w:divBdr>
                              <w:divsChild>
                                <w:div w:id="1906408567">
                                  <w:marLeft w:val="480"/>
                                  <w:marRight w:val="0"/>
                                  <w:marTop w:val="0"/>
                                  <w:marBottom w:val="240"/>
                                  <w:divBdr>
                                    <w:top w:val="none" w:sz="0" w:space="0" w:color="auto"/>
                                    <w:left w:val="none" w:sz="0" w:space="0" w:color="auto"/>
                                    <w:bottom w:val="none" w:sz="0" w:space="0" w:color="auto"/>
                                    <w:right w:val="none" w:sz="0" w:space="0" w:color="auto"/>
                                  </w:divBdr>
                                </w:div>
                              </w:divsChild>
                            </w:div>
                            <w:div w:id="46027225">
                              <w:marLeft w:val="0"/>
                              <w:marRight w:val="0"/>
                              <w:marTop w:val="210"/>
                              <w:marBottom w:val="210"/>
                              <w:divBdr>
                                <w:top w:val="none" w:sz="0" w:space="0" w:color="auto"/>
                                <w:left w:val="none" w:sz="0" w:space="0" w:color="auto"/>
                                <w:bottom w:val="none" w:sz="0" w:space="0" w:color="auto"/>
                                <w:right w:val="none" w:sz="0" w:space="0" w:color="auto"/>
                              </w:divBdr>
                              <w:divsChild>
                                <w:div w:id="1107701540">
                                  <w:marLeft w:val="480"/>
                                  <w:marRight w:val="0"/>
                                  <w:marTop w:val="0"/>
                                  <w:marBottom w:val="240"/>
                                  <w:divBdr>
                                    <w:top w:val="none" w:sz="0" w:space="0" w:color="auto"/>
                                    <w:left w:val="none" w:sz="0" w:space="0" w:color="auto"/>
                                    <w:bottom w:val="none" w:sz="0" w:space="0" w:color="auto"/>
                                    <w:right w:val="none" w:sz="0" w:space="0" w:color="auto"/>
                                  </w:divBdr>
                                </w:div>
                              </w:divsChild>
                            </w:div>
                            <w:div w:id="752432399">
                              <w:marLeft w:val="0"/>
                              <w:marRight w:val="0"/>
                              <w:marTop w:val="210"/>
                              <w:marBottom w:val="210"/>
                              <w:divBdr>
                                <w:top w:val="none" w:sz="0" w:space="0" w:color="auto"/>
                                <w:left w:val="none" w:sz="0" w:space="0" w:color="auto"/>
                                <w:bottom w:val="none" w:sz="0" w:space="0" w:color="auto"/>
                                <w:right w:val="none" w:sz="0" w:space="0" w:color="auto"/>
                              </w:divBdr>
                              <w:divsChild>
                                <w:div w:id="292367094">
                                  <w:marLeft w:val="480"/>
                                  <w:marRight w:val="0"/>
                                  <w:marTop w:val="0"/>
                                  <w:marBottom w:val="240"/>
                                  <w:divBdr>
                                    <w:top w:val="none" w:sz="0" w:space="0" w:color="auto"/>
                                    <w:left w:val="none" w:sz="0" w:space="0" w:color="auto"/>
                                    <w:bottom w:val="none" w:sz="0" w:space="0" w:color="auto"/>
                                    <w:right w:val="none" w:sz="0" w:space="0" w:color="auto"/>
                                  </w:divBdr>
                                </w:div>
                              </w:divsChild>
                            </w:div>
                            <w:div w:id="1195314422">
                              <w:marLeft w:val="0"/>
                              <w:marRight w:val="0"/>
                              <w:marTop w:val="210"/>
                              <w:marBottom w:val="210"/>
                              <w:divBdr>
                                <w:top w:val="none" w:sz="0" w:space="0" w:color="auto"/>
                                <w:left w:val="none" w:sz="0" w:space="0" w:color="auto"/>
                                <w:bottom w:val="none" w:sz="0" w:space="0" w:color="auto"/>
                                <w:right w:val="none" w:sz="0" w:space="0" w:color="auto"/>
                              </w:divBdr>
                              <w:divsChild>
                                <w:div w:id="678846442">
                                  <w:marLeft w:val="480"/>
                                  <w:marRight w:val="0"/>
                                  <w:marTop w:val="0"/>
                                  <w:marBottom w:val="240"/>
                                  <w:divBdr>
                                    <w:top w:val="none" w:sz="0" w:space="0" w:color="auto"/>
                                    <w:left w:val="none" w:sz="0" w:space="0" w:color="auto"/>
                                    <w:bottom w:val="none" w:sz="0" w:space="0" w:color="auto"/>
                                    <w:right w:val="none" w:sz="0" w:space="0" w:color="auto"/>
                                  </w:divBdr>
                                </w:div>
                              </w:divsChild>
                            </w:div>
                            <w:div w:id="749737141">
                              <w:marLeft w:val="0"/>
                              <w:marRight w:val="0"/>
                              <w:marTop w:val="210"/>
                              <w:marBottom w:val="210"/>
                              <w:divBdr>
                                <w:top w:val="none" w:sz="0" w:space="0" w:color="auto"/>
                                <w:left w:val="none" w:sz="0" w:space="0" w:color="auto"/>
                                <w:bottom w:val="none" w:sz="0" w:space="0" w:color="auto"/>
                                <w:right w:val="none" w:sz="0" w:space="0" w:color="auto"/>
                              </w:divBdr>
                              <w:divsChild>
                                <w:div w:id="1460875182">
                                  <w:marLeft w:val="480"/>
                                  <w:marRight w:val="0"/>
                                  <w:marTop w:val="0"/>
                                  <w:marBottom w:val="240"/>
                                  <w:divBdr>
                                    <w:top w:val="none" w:sz="0" w:space="0" w:color="auto"/>
                                    <w:left w:val="none" w:sz="0" w:space="0" w:color="auto"/>
                                    <w:bottom w:val="none" w:sz="0" w:space="0" w:color="auto"/>
                                    <w:right w:val="none" w:sz="0" w:space="0" w:color="auto"/>
                                  </w:divBdr>
                                </w:div>
                              </w:divsChild>
                            </w:div>
                            <w:div w:id="1482229885">
                              <w:marLeft w:val="0"/>
                              <w:marRight w:val="0"/>
                              <w:marTop w:val="210"/>
                              <w:marBottom w:val="210"/>
                              <w:divBdr>
                                <w:top w:val="none" w:sz="0" w:space="0" w:color="auto"/>
                                <w:left w:val="none" w:sz="0" w:space="0" w:color="auto"/>
                                <w:bottom w:val="none" w:sz="0" w:space="0" w:color="auto"/>
                                <w:right w:val="none" w:sz="0" w:space="0" w:color="auto"/>
                              </w:divBdr>
                              <w:divsChild>
                                <w:div w:id="2026402833">
                                  <w:marLeft w:val="480"/>
                                  <w:marRight w:val="0"/>
                                  <w:marTop w:val="0"/>
                                  <w:marBottom w:val="240"/>
                                  <w:divBdr>
                                    <w:top w:val="none" w:sz="0" w:space="0" w:color="auto"/>
                                    <w:left w:val="none" w:sz="0" w:space="0" w:color="auto"/>
                                    <w:bottom w:val="none" w:sz="0" w:space="0" w:color="auto"/>
                                    <w:right w:val="none" w:sz="0" w:space="0" w:color="auto"/>
                                  </w:divBdr>
                                </w:div>
                              </w:divsChild>
                            </w:div>
                            <w:div w:id="118690409">
                              <w:marLeft w:val="0"/>
                              <w:marRight w:val="0"/>
                              <w:marTop w:val="210"/>
                              <w:marBottom w:val="210"/>
                              <w:divBdr>
                                <w:top w:val="none" w:sz="0" w:space="0" w:color="auto"/>
                                <w:left w:val="none" w:sz="0" w:space="0" w:color="auto"/>
                                <w:bottom w:val="none" w:sz="0" w:space="0" w:color="auto"/>
                                <w:right w:val="none" w:sz="0" w:space="0" w:color="auto"/>
                              </w:divBdr>
                              <w:divsChild>
                                <w:div w:id="787548634">
                                  <w:marLeft w:val="480"/>
                                  <w:marRight w:val="0"/>
                                  <w:marTop w:val="0"/>
                                  <w:marBottom w:val="240"/>
                                  <w:divBdr>
                                    <w:top w:val="none" w:sz="0" w:space="0" w:color="auto"/>
                                    <w:left w:val="none" w:sz="0" w:space="0" w:color="auto"/>
                                    <w:bottom w:val="none" w:sz="0" w:space="0" w:color="auto"/>
                                    <w:right w:val="none" w:sz="0" w:space="0" w:color="auto"/>
                                  </w:divBdr>
                                </w:div>
                              </w:divsChild>
                            </w:div>
                            <w:div w:id="1363747292">
                              <w:marLeft w:val="0"/>
                              <w:marRight w:val="0"/>
                              <w:marTop w:val="210"/>
                              <w:marBottom w:val="210"/>
                              <w:divBdr>
                                <w:top w:val="none" w:sz="0" w:space="0" w:color="auto"/>
                                <w:left w:val="none" w:sz="0" w:space="0" w:color="auto"/>
                                <w:bottom w:val="none" w:sz="0" w:space="0" w:color="auto"/>
                                <w:right w:val="none" w:sz="0" w:space="0" w:color="auto"/>
                              </w:divBdr>
                              <w:divsChild>
                                <w:div w:id="1614826186">
                                  <w:marLeft w:val="480"/>
                                  <w:marRight w:val="0"/>
                                  <w:marTop w:val="0"/>
                                  <w:marBottom w:val="240"/>
                                  <w:divBdr>
                                    <w:top w:val="none" w:sz="0" w:space="0" w:color="auto"/>
                                    <w:left w:val="none" w:sz="0" w:space="0" w:color="auto"/>
                                    <w:bottom w:val="none" w:sz="0" w:space="0" w:color="auto"/>
                                    <w:right w:val="none" w:sz="0" w:space="0" w:color="auto"/>
                                  </w:divBdr>
                                </w:div>
                              </w:divsChild>
                            </w:div>
                            <w:div w:id="840507401">
                              <w:marLeft w:val="0"/>
                              <w:marRight w:val="0"/>
                              <w:marTop w:val="210"/>
                              <w:marBottom w:val="210"/>
                              <w:divBdr>
                                <w:top w:val="none" w:sz="0" w:space="0" w:color="auto"/>
                                <w:left w:val="none" w:sz="0" w:space="0" w:color="auto"/>
                                <w:bottom w:val="none" w:sz="0" w:space="0" w:color="auto"/>
                                <w:right w:val="none" w:sz="0" w:space="0" w:color="auto"/>
                              </w:divBdr>
                              <w:divsChild>
                                <w:div w:id="201093533">
                                  <w:marLeft w:val="480"/>
                                  <w:marRight w:val="0"/>
                                  <w:marTop w:val="0"/>
                                  <w:marBottom w:val="240"/>
                                  <w:divBdr>
                                    <w:top w:val="none" w:sz="0" w:space="0" w:color="auto"/>
                                    <w:left w:val="none" w:sz="0" w:space="0" w:color="auto"/>
                                    <w:bottom w:val="none" w:sz="0" w:space="0" w:color="auto"/>
                                    <w:right w:val="none" w:sz="0" w:space="0" w:color="auto"/>
                                  </w:divBdr>
                                </w:div>
                              </w:divsChild>
                            </w:div>
                            <w:div w:id="1861891931">
                              <w:marLeft w:val="0"/>
                              <w:marRight w:val="0"/>
                              <w:marTop w:val="210"/>
                              <w:marBottom w:val="0"/>
                              <w:divBdr>
                                <w:top w:val="none" w:sz="0" w:space="0" w:color="auto"/>
                                <w:left w:val="none" w:sz="0" w:space="0" w:color="auto"/>
                                <w:bottom w:val="none" w:sz="0" w:space="0" w:color="auto"/>
                                <w:right w:val="none" w:sz="0" w:space="0" w:color="auto"/>
                              </w:divBdr>
                              <w:divsChild>
                                <w:div w:id="946080625">
                                  <w:marLeft w:val="480"/>
                                  <w:marRight w:val="0"/>
                                  <w:marTop w:val="0"/>
                                  <w:marBottom w:val="240"/>
                                  <w:divBdr>
                                    <w:top w:val="none" w:sz="0" w:space="0" w:color="auto"/>
                                    <w:left w:val="none" w:sz="0" w:space="0" w:color="auto"/>
                                    <w:bottom w:val="none" w:sz="0" w:space="0" w:color="auto"/>
                                    <w:right w:val="none" w:sz="0" w:space="0" w:color="auto"/>
                                  </w:divBdr>
                                  <w:divsChild>
                                    <w:div w:id="528182798">
                                      <w:marLeft w:val="0"/>
                                      <w:marRight w:val="0"/>
                                      <w:marTop w:val="0"/>
                                      <w:marBottom w:val="0"/>
                                      <w:divBdr>
                                        <w:top w:val="none" w:sz="0" w:space="0" w:color="auto"/>
                                        <w:left w:val="none" w:sz="0" w:space="0" w:color="auto"/>
                                        <w:bottom w:val="none" w:sz="0" w:space="0" w:color="auto"/>
                                        <w:right w:val="none" w:sz="0" w:space="0" w:color="auto"/>
                                      </w:divBdr>
                                      <w:divsChild>
                                        <w:div w:id="811022496">
                                          <w:marLeft w:val="0"/>
                                          <w:marRight w:val="0"/>
                                          <w:marTop w:val="210"/>
                                          <w:marBottom w:val="210"/>
                                          <w:divBdr>
                                            <w:top w:val="none" w:sz="0" w:space="0" w:color="auto"/>
                                            <w:left w:val="none" w:sz="0" w:space="0" w:color="auto"/>
                                            <w:bottom w:val="none" w:sz="0" w:space="0" w:color="auto"/>
                                            <w:right w:val="none" w:sz="0" w:space="0" w:color="auto"/>
                                          </w:divBdr>
                                          <w:divsChild>
                                            <w:div w:id="12807951">
                                              <w:marLeft w:val="480"/>
                                              <w:marRight w:val="0"/>
                                              <w:marTop w:val="0"/>
                                              <w:marBottom w:val="240"/>
                                              <w:divBdr>
                                                <w:top w:val="none" w:sz="0" w:space="0" w:color="auto"/>
                                                <w:left w:val="none" w:sz="0" w:space="0" w:color="auto"/>
                                                <w:bottom w:val="none" w:sz="0" w:space="0" w:color="auto"/>
                                                <w:right w:val="none" w:sz="0" w:space="0" w:color="auto"/>
                                              </w:divBdr>
                                            </w:div>
                                          </w:divsChild>
                                        </w:div>
                                        <w:div w:id="1335837118">
                                          <w:marLeft w:val="0"/>
                                          <w:marRight w:val="0"/>
                                          <w:marTop w:val="210"/>
                                          <w:marBottom w:val="0"/>
                                          <w:divBdr>
                                            <w:top w:val="none" w:sz="0" w:space="0" w:color="auto"/>
                                            <w:left w:val="none" w:sz="0" w:space="0" w:color="auto"/>
                                            <w:bottom w:val="none" w:sz="0" w:space="0" w:color="auto"/>
                                            <w:right w:val="none" w:sz="0" w:space="0" w:color="auto"/>
                                          </w:divBdr>
                                          <w:divsChild>
                                            <w:div w:id="158453410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968732">
                  <w:marLeft w:val="0"/>
                  <w:marRight w:val="0"/>
                  <w:marTop w:val="210"/>
                  <w:marBottom w:val="210"/>
                  <w:divBdr>
                    <w:top w:val="none" w:sz="0" w:space="0" w:color="auto"/>
                    <w:left w:val="none" w:sz="0" w:space="0" w:color="auto"/>
                    <w:bottom w:val="none" w:sz="0" w:space="0" w:color="auto"/>
                    <w:right w:val="none" w:sz="0" w:space="0" w:color="auto"/>
                  </w:divBdr>
                  <w:divsChild>
                    <w:div w:id="1741562569">
                      <w:marLeft w:val="480"/>
                      <w:marRight w:val="0"/>
                      <w:marTop w:val="0"/>
                      <w:marBottom w:val="240"/>
                      <w:divBdr>
                        <w:top w:val="none" w:sz="0" w:space="0" w:color="auto"/>
                        <w:left w:val="none" w:sz="0" w:space="0" w:color="auto"/>
                        <w:bottom w:val="none" w:sz="0" w:space="0" w:color="auto"/>
                        <w:right w:val="none" w:sz="0" w:space="0" w:color="auto"/>
                      </w:divBdr>
                    </w:div>
                  </w:divsChild>
                </w:div>
                <w:div w:id="2083333588">
                  <w:marLeft w:val="0"/>
                  <w:marRight w:val="0"/>
                  <w:marTop w:val="210"/>
                  <w:marBottom w:val="0"/>
                  <w:divBdr>
                    <w:top w:val="none" w:sz="0" w:space="0" w:color="auto"/>
                    <w:left w:val="none" w:sz="0" w:space="0" w:color="auto"/>
                    <w:bottom w:val="none" w:sz="0" w:space="0" w:color="auto"/>
                    <w:right w:val="none" w:sz="0" w:space="0" w:color="auto"/>
                  </w:divBdr>
                  <w:divsChild>
                    <w:div w:id="41158326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177840984">
          <w:marLeft w:val="0"/>
          <w:marRight w:val="0"/>
          <w:marTop w:val="480"/>
          <w:marBottom w:val="60"/>
          <w:divBdr>
            <w:top w:val="none" w:sz="0" w:space="0" w:color="auto"/>
            <w:left w:val="none" w:sz="0" w:space="0" w:color="auto"/>
            <w:bottom w:val="none" w:sz="0" w:space="0" w:color="auto"/>
            <w:right w:val="none" w:sz="0" w:space="0" w:color="auto"/>
          </w:divBdr>
        </w:div>
        <w:div w:id="1774782071">
          <w:marLeft w:val="0"/>
          <w:marRight w:val="0"/>
          <w:marTop w:val="0"/>
          <w:marBottom w:val="0"/>
          <w:divBdr>
            <w:top w:val="none" w:sz="0" w:space="0" w:color="auto"/>
            <w:left w:val="none" w:sz="0" w:space="0" w:color="auto"/>
            <w:bottom w:val="none" w:sz="0" w:space="0" w:color="auto"/>
            <w:right w:val="none" w:sz="0" w:space="0" w:color="auto"/>
          </w:divBdr>
          <w:divsChild>
            <w:div w:id="134224554">
              <w:marLeft w:val="0"/>
              <w:marRight w:val="0"/>
              <w:marTop w:val="0"/>
              <w:marBottom w:val="0"/>
              <w:divBdr>
                <w:top w:val="none" w:sz="0" w:space="0" w:color="auto"/>
                <w:left w:val="none" w:sz="0" w:space="0" w:color="auto"/>
                <w:bottom w:val="none" w:sz="0" w:space="0" w:color="auto"/>
                <w:right w:val="none" w:sz="0" w:space="0" w:color="auto"/>
              </w:divBdr>
              <w:divsChild>
                <w:div w:id="145123105">
                  <w:marLeft w:val="0"/>
                  <w:marRight w:val="0"/>
                  <w:marTop w:val="0"/>
                  <w:marBottom w:val="210"/>
                  <w:divBdr>
                    <w:top w:val="none" w:sz="0" w:space="0" w:color="auto"/>
                    <w:left w:val="none" w:sz="0" w:space="0" w:color="auto"/>
                    <w:bottom w:val="none" w:sz="0" w:space="0" w:color="auto"/>
                    <w:right w:val="none" w:sz="0" w:space="0" w:color="auto"/>
                  </w:divBdr>
                  <w:divsChild>
                    <w:div w:id="1844082580">
                      <w:marLeft w:val="480"/>
                      <w:marRight w:val="0"/>
                      <w:marTop w:val="0"/>
                      <w:marBottom w:val="240"/>
                      <w:divBdr>
                        <w:top w:val="none" w:sz="0" w:space="0" w:color="auto"/>
                        <w:left w:val="none" w:sz="0" w:space="0" w:color="auto"/>
                        <w:bottom w:val="none" w:sz="0" w:space="0" w:color="auto"/>
                        <w:right w:val="none" w:sz="0" w:space="0" w:color="auto"/>
                      </w:divBdr>
                      <w:divsChild>
                        <w:div w:id="1100904930">
                          <w:marLeft w:val="0"/>
                          <w:marRight w:val="0"/>
                          <w:marTop w:val="0"/>
                          <w:marBottom w:val="0"/>
                          <w:divBdr>
                            <w:top w:val="none" w:sz="0" w:space="0" w:color="auto"/>
                            <w:left w:val="none" w:sz="0" w:space="0" w:color="auto"/>
                            <w:bottom w:val="none" w:sz="0" w:space="0" w:color="auto"/>
                            <w:right w:val="none" w:sz="0" w:space="0" w:color="auto"/>
                          </w:divBdr>
                          <w:divsChild>
                            <w:div w:id="890112181">
                              <w:marLeft w:val="0"/>
                              <w:marRight w:val="0"/>
                              <w:marTop w:val="210"/>
                              <w:marBottom w:val="210"/>
                              <w:divBdr>
                                <w:top w:val="none" w:sz="0" w:space="0" w:color="auto"/>
                                <w:left w:val="none" w:sz="0" w:space="0" w:color="auto"/>
                                <w:bottom w:val="none" w:sz="0" w:space="0" w:color="auto"/>
                                <w:right w:val="none" w:sz="0" w:space="0" w:color="auto"/>
                              </w:divBdr>
                              <w:divsChild>
                                <w:div w:id="20666899">
                                  <w:marLeft w:val="480"/>
                                  <w:marRight w:val="0"/>
                                  <w:marTop w:val="0"/>
                                  <w:marBottom w:val="240"/>
                                  <w:divBdr>
                                    <w:top w:val="none" w:sz="0" w:space="0" w:color="auto"/>
                                    <w:left w:val="none" w:sz="0" w:space="0" w:color="auto"/>
                                    <w:bottom w:val="none" w:sz="0" w:space="0" w:color="auto"/>
                                    <w:right w:val="none" w:sz="0" w:space="0" w:color="auto"/>
                                  </w:divBdr>
                                </w:div>
                              </w:divsChild>
                            </w:div>
                            <w:div w:id="800810238">
                              <w:marLeft w:val="0"/>
                              <w:marRight w:val="0"/>
                              <w:marTop w:val="210"/>
                              <w:marBottom w:val="210"/>
                              <w:divBdr>
                                <w:top w:val="none" w:sz="0" w:space="0" w:color="auto"/>
                                <w:left w:val="none" w:sz="0" w:space="0" w:color="auto"/>
                                <w:bottom w:val="none" w:sz="0" w:space="0" w:color="auto"/>
                                <w:right w:val="none" w:sz="0" w:space="0" w:color="auto"/>
                              </w:divBdr>
                              <w:divsChild>
                                <w:div w:id="1333995040">
                                  <w:marLeft w:val="480"/>
                                  <w:marRight w:val="0"/>
                                  <w:marTop w:val="0"/>
                                  <w:marBottom w:val="240"/>
                                  <w:divBdr>
                                    <w:top w:val="none" w:sz="0" w:space="0" w:color="auto"/>
                                    <w:left w:val="none" w:sz="0" w:space="0" w:color="auto"/>
                                    <w:bottom w:val="none" w:sz="0" w:space="0" w:color="auto"/>
                                    <w:right w:val="none" w:sz="0" w:space="0" w:color="auto"/>
                                  </w:divBdr>
                                  <w:divsChild>
                                    <w:div w:id="1421174443">
                                      <w:marLeft w:val="0"/>
                                      <w:marRight w:val="0"/>
                                      <w:marTop w:val="240"/>
                                      <w:marBottom w:val="0"/>
                                      <w:divBdr>
                                        <w:top w:val="none" w:sz="0" w:space="0" w:color="auto"/>
                                        <w:left w:val="none" w:sz="0" w:space="0" w:color="auto"/>
                                        <w:bottom w:val="none" w:sz="0" w:space="0" w:color="auto"/>
                                        <w:right w:val="none" w:sz="0" w:space="0" w:color="auto"/>
                                      </w:divBdr>
                                      <w:divsChild>
                                        <w:div w:id="232741286">
                                          <w:marLeft w:val="0"/>
                                          <w:marRight w:val="0"/>
                                          <w:marTop w:val="0"/>
                                          <w:marBottom w:val="0"/>
                                          <w:divBdr>
                                            <w:top w:val="none" w:sz="0" w:space="0" w:color="auto"/>
                                            <w:left w:val="none" w:sz="0" w:space="0" w:color="auto"/>
                                            <w:bottom w:val="none" w:sz="0" w:space="0" w:color="auto"/>
                                            <w:right w:val="none" w:sz="0" w:space="0" w:color="auto"/>
                                          </w:divBdr>
                                        </w:div>
                                        <w:div w:id="1686327837">
                                          <w:marLeft w:val="0"/>
                                          <w:marRight w:val="0"/>
                                          <w:marTop w:val="0"/>
                                          <w:marBottom w:val="0"/>
                                          <w:divBdr>
                                            <w:top w:val="none" w:sz="0" w:space="0" w:color="auto"/>
                                            <w:left w:val="none" w:sz="0" w:space="0" w:color="auto"/>
                                            <w:bottom w:val="none" w:sz="0" w:space="0" w:color="auto"/>
                                            <w:right w:val="none" w:sz="0" w:space="0" w:color="auto"/>
                                          </w:divBdr>
                                        </w:div>
                                        <w:div w:id="892539427">
                                          <w:marLeft w:val="0"/>
                                          <w:marRight w:val="0"/>
                                          <w:marTop w:val="0"/>
                                          <w:marBottom w:val="0"/>
                                          <w:divBdr>
                                            <w:top w:val="none" w:sz="0" w:space="0" w:color="auto"/>
                                            <w:left w:val="none" w:sz="0" w:space="0" w:color="auto"/>
                                            <w:bottom w:val="none" w:sz="0" w:space="0" w:color="auto"/>
                                            <w:right w:val="none" w:sz="0" w:space="0" w:color="auto"/>
                                          </w:divBdr>
                                        </w:div>
                                        <w:div w:id="1374421074">
                                          <w:marLeft w:val="0"/>
                                          <w:marRight w:val="0"/>
                                          <w:marTop w:val="0"/>
                                          <w:marBottom w:val="0"/>
                                          <w:divBdr>
                                            <w:top w:val="none" w:sz="0" w:space="0" w:color="auto"/>
                                            <w:left w:val="none" w:sz="0" w:space="0" w:color="auto"/>
                                            <w:bottom w:val="none" w:sz="0" w:space="0" w:color="auto"/>
                                            <w:right w:val="none" w:sz="0" w:space="0" w:color="auto"/>
                                          </w:divBdr>
                                        </w:div>
                                        <w:div w:id="1380086954">
                                          <w:marLeft w:val="0"/>
                                          <w:marRight w:val="0"/>
                                          <w:marTop w:val="0"/>
                                          <w:marBottom w:val="0"/>
                                          <w:divBdr>
                                            <w:top w:val="none" w:sz="0" w:space="0" w:color="auto"/>
                                            <w:left w:val="none" w:sz="0" w:space="0" w:color="auto"/>
                                            <w:bottom w:val="none" w:sz="0" w:space="0" w:color="auto"/>
                                            <w:right w:val="none" w:sz="0" w:space="0" w:color="auto"/>
                                          </w:divBdr>
                                        </w:div>
                                        <w:div w:id="1409501894">
                                          <w:marLeft w:val="0"/>
                                          <w:marRight w:val="0"/>
                                          <w:marTop w:val="0"/>
                                          <w:marBottom w:val="0"/>
                                          <w:divBdr>
                                            <w:top w:val="none" w:sz="0" w:space="0" w:color="auto"/>
                                            <w:left w:val="none" w:sz="0" w:space="0" w:color="auto"/>
                                            <w:bottom w:val="none" w:sz="0" w:space="0" w:color="auto"/>
                                            <w:right w:val="none" w:sz="0" w:space="0" w:color="auto"/>
                                          </w:divBdr>
                                        </w:div>
                                        <w:div w:id="998849029">
                                          <w:marLeft w:val="0"/>
                                          <w:marRight w:val="0"/>
                                          <w:marTop w:val="0"/>
                                          <w:marBottom w:val="0"/>
                                          <w:divBdr>
                                            <w:top w:val="none" w:sz="0" w:space="0" w:color="auto"/>
                                            <w:left w:val="none" w:sz="0" w:space="0" w:color="auto"/>
                                            <w:bottom w:val="none" w:sz="0" w:space="0" w:color="auto"/>
                                            <w:right w:val="none" w:sz="0" w:space="0" w:color="auto"/>
                                          </w:divBdr>
                                        </w:div>
                                        <w:div w:id="1634365608">
                                          <w:marLeft w:val="0"/>
                                          <w:marRight w:val="0"/>
                                          <w:marTop w:val="0"/>
                                          <w:marBottom w:val="0"/>
                                          <w:divBdr>
                                            <w:top w:val="none" w:sz="0" w:space="0" w:color="auto"/>
                                            <w:left w:val="none" w:sz="0" w:space="0" w:color="auto"/>
                                            <w:bottom w:val="none" w:sz="0" w:space="0" w:color="auto"/>
                                            <w:right w:val="none" w:sz="0" w:space="0" w:color="auto"/>
                                          </w:divBdr>
                                        </w:div>
                                        <w:div w:id="1964537222">
                                          <w:marLeft w:val="0"/>
                                          <w:marRight w:val="0"/>
                                          <w:marTop w:val="0"/>
                                          <w:marBottom w:val="0"/>
                                          <w:divBdr>
                                            <w:top w:val="none" w:sz="0" w:space="0" w:color="auto"/>
                                            <w:left w:val="none" w:sz="0" w:space="0" w:color="auto"/>
                                            <w:bottom w:val="none" w:sz="0" w:space="0" w:color="auto"/>
                                            <w:right w:val="none" w:sz="0" w:space="0" w:color="auto"/>
                                          </w:divBdr>
                                        </w:div>
                                        <w:div w:id="792405589">
                                          <w:marLeft w:val="0"/>
                                          <w:marRight w:val="0"/>
                                          <w:marTop w:val="0"/>
                                          <w:marBottom w:val="0"/>
                                          <w:divBdr>
                                            <w:top w:val="none" w:sz="0" w:space="0" w:color="auto"/>
                                            <w:left w:val="none" w:sz="0" w:space="0" w:color="auto"/>
                                            <w:bottom w:val="none" w:sz="0" w:space="0" w:color="auto"/>
                                            <w:right w:val="none" w:sz="0" w:space="0" w:color="auto"/>
                                          </w:divBdr>
                                        </w:div>
                                        <w:div w:id="261497932">
                                          <w:marLeft w:val="0"/>
                                          <w:marRight w:val="0"/>
                                          <w:marTop w:val="0"/>
                                          <w:marBottom w:val="0"/>
                                          <w:divBdr>
                                            <w:top w:val="none" w:sz="0" w:space="0" w:color="auto"/>
                                            <w:left w:val="none" w:sz="0" w:space="0" w:color="auto"/>
                                            <w:bottom w:val="none" w:sz="0" w:space="0" w:color="auto"/>
                                            <w:right w:val="none" w:sz="0" w:space="0" w:color="auto"/>
                                          </w:divBdr>
                                        </w:div>
                                        <w:div w:id="108670149">
                                          <w:marLeft w:val="0"/>
                                          <w:marRight w:val="0"/>
                                          <w:marTop w:val="0"/>
                                          <w:marBottom w:val="0"/>
                                          <w:divBdr>
                                            <w:top w:val="none" w:sz="0" w:space="0" w:color="auto"/>
                                            <w:left w:val="none" w:sz="0" w:space="0" w:color="auto"/>
                                            <w:bottom w:val="none" w:sz="0" w:space="0" w:color="auto"/>
                                            <w:right w:val="none" w:sz="0" w:space="0" w:color="auto"/>
                                          </w:divBdr>
                                        </w:div>
                                        <w:div w:id="566691609">
                                          <w:marLeft w:val="0"/>
                                          <w:marRight w:val="0"/>
                                          <w:marTop w:val="0"/>
                                          <w:marBottom w:val="0"/>
                                          <w:divBdr>
                                            <w:top w:val="none" w:sz="0" w:space="0" w:color="auto"/>
                                            <w:left w:val="none" w:sz="0" w:space="0" w:color="auto"/>
                                            <w:bottom w:val="none" w:sz="0" w:space="0" w:color="auto"/>
                                            <w:right w:val="none" w:sz="0" w:space="0" w:color="auto"/>
                                          </w:divBdr>
                                        </w:div>
                                        <w:div w:id="1313407428">
                                          <w:marLeft w:val="0"/>
                                          <w:marRight w:val="0"/>
                                          <w:marTop w:val="0"/>
                                          <w:marBottom w:val="0"/>
                                          <w:divBdr>
                                            <w:top w:val="none" w:sz="0" w:space="0" w:color="auto"/>
                                            <w:left w:val="none" w:sz="0" w:space="0" w:color="auto"/>
                                            <w:bottom w:val="none" w:sz="0" w:space="0" w:color="auto"/>
                                            <w:right w:val="none" w:sz="0" w:space="0" w:color="auto"/>
                                          </w:divBdr>
                                        </w:div>
                                        <w:div w:id="1068726316">
                                          <w:marLeft w:val="0"/>
                                          <w:marRight w:val="0"/>
                                          <w:marTop w:val="0"/>
                                          <w:marBottom w:val="0"/>
                                          <w:divBdr>
                                            <w:top w:val="none" w:sz="0" w:space="0" w:color="auto"/>
                                            <w:left w:val="none" w:sz="0" w:space="0" w:color="auto"/>
                                            <w:bottom w:val="none" w:sz="0" w:space="0" w:color="auto"/>
                                            <w:right w:val="none" w:sz="0" w:space="0" w:color="auto"/>
                                          </w:divBdr>
                                        </w:div>
                                        <w:div w:id="1407340997">
                                          <w:marLeft w:val="0"/>
                                          <w:marRight w:val="0"/>
                                          <w:marTop w:val="0"/>
                                          <w:marBottom w:val="0"/>
                                          <w:divBdr>
                                            <w:top w:val="none" w:sz="0" w:space="0" w:color="auto"/>
                                            <w:left w:val="none" w:sz="0" w:space="0" w:color="auto"/>
                                            <w:bottom w:val="none" w:sz="0" w:space="0" w:color="auto"/>
                                            <w:right w:val="none" w:sz="0" w:space="0" w:color="auto"/>
                                          </w:divBdr>
                                        </w:div>
                                        <w:div w:id="229387879">
                                          <w:marLeft w:val="0"/>
                                          <w:marRight w:val="0"/>
                                          <w:marTop w:val="0"/>
                                          <w:marBottom w:val="0"/>
                                          <w:divBdr>
                                            <w:top w:val="none" w:sz="0" w:space="0" w:color="auto"/>
                                            <w:left w:val="none" w:sz="0" w:space="0" w:color="auto"/>
                                            <w:bottom w:val="none" w:sz="0" w:space="0" w:color="auto"/>
                                            <w:right w:val="none" w:sz="0" w:space="0" w:color="auto"/>
                                          </w:divBdr>
                                        </w:div>
                                        <w:div w:id="875701167">
                                          <w:marLeft w:val="0"/>
                                          <w:marRight w:val="0"/>
                                          <w:marTop w:val="0"/>
                                          <w:marBottom w:val="0"/>
                                          <w:divBdr>
                                            <w:top w:val="none" w:sz="0" w:space="0" w:color="auto"/>
                                            <w:left w:val="none" w:sz="0" w:space="0" w:color="auto"/>
                                            <w:bottom w:val="none" w:sz="0" w:space="0" w:color="auto"/>
                                            <w:right w:val="none" w:sz="0" w:space="0" w:color="auto"/>
                                          </w:divBdr>
                                        </w:div>
                                        <w:div w:id="88503517">
                                          <w:marLeft w:val="0"/>
                                          <w:marRight w:val="0"/>
                                          <w:marTop w:val="0"/>
                                          <w:marBottom w:val="0"/>
                                          <w:divBdr>
                                            <w:top w:val="none" w:sz="0" w:space="0" w:color="auto"/>
                                            <w:left w:val="none" w:sz="0" w:space="0" w:color="auto"/>
                                            <w:bottom w:val="none" w:sz="0" w:space="0" w:color="auto"/>
                                            <w:right w:val="none" w:sz="0" w:space="0" w:color="auto"/>
                                          </w:divBdr>
                                        </w:div>
                                        <w:div w:id="1690794502">
                                          <w:marLeft w:val="0"/>
                                          <w:marRight w:val="0"/>
                                          <w:marTop w:val="0"/>
                                          <w:marBottom w:val="0"/>
                                          <w:divBdr>
                                            <w:top w:val="none" w:sz="0" w:space="0" w:color="auto"/>
                                            <w:left w:val="none" w:sz="0" w:space="0" w:color="auto"/>
                                            <w:bottom w:val="none" w:sz="0" w:space="0" w:color="auto"/>
                                            <w:right w:val="none" w:sz="0" w:space="0" w:color="auto"/>
                                          </w:divBdr>
                                        </w:div>
                                        <w:div w:id="1664505796">
                                          <w:marLeft w:val="0"/>
                                          <w:marRight w:val="0"/>
                                          <w:marTop w:val="0"/>
                                          <w:marBottom w:val="0"/>
                                          <w:divBdr>
                                            <w:top w:val="none" w:sz="0" w:space="0" w:color="auto"/>
                                            <w:left w:val="none" w:sz="0" w:space="0" w:color="auto"/>
                                            <w:bottom w:val="none" w:sz="0" w:space="0" w:color="auto"/>
                                            <w:right w:val="none" w:sz="0" w:space="0" w:color="auto"/>
                                          </w:divBdr>
                                        </w:div>
                                        <w:div w:id="754015716">
                                          <w:marLeft w:val="0"/>
                                          <w:marRight w:val="0"/>
                                          <w:marTop w:val="0"/>
                                          <w:marBottom w:val="0"/>
                                          <w:divBdr>
                                            <w:top w:val="none" w:sz="0" w:space="0" w:color="auto"/>
                                            <w:left w:val="none" w:sz="0" w:space="0" w:color="auto"/>
                                            <w:bottom w:val="none" w:sz="0" w:space="0" w:color="auto"/>
                                            <w:right w:val="none" w:sz="0" w:space="0" w:color="auto"/>
                                          </w:divBdr>
                                        </w:div>
                                        <w:div w:id="214007181">
                                          <w:marLeft w:val="0"/>
                                          <w:marRight w:val="0"/>
                                          <w:marTop w:val="0"/>
                                          <w:marBottom w:val="0"/>
                                          <w:divBdr>
                                            <w:top w:val="none" w:sz="0" w:space="0" w:color="auto"/>
                                            <w:left w:val="none" w:sz="0" w:space="0" w:color="auto"/>
                                            <w:bottom w:val="none" w:sz="0" w:space="0" w:color="auto"/>
                                            <w:right w:val="none" w:sz="0" w:space="0" w:color="auto"/>
                                          </w:divBdr>
                                        </w:div>
                                        <w:div w:id="1102915292">
                                          <w:marLeft w:val="0"/>
                                          <w:marRight w:val="0"/>
                                          <w:marTop w:val="0"/>
                                          <w:marBottom w:val="0"/>
                                          <w:divBdr>
                                            <w:top w:val="none" w:sz="0" w:space="0" w:color="auto"/>
                                            <w:left w:val="none" w:sz="0" w:space="0" w:color="auto"/>
                                            <w:bottom w:val="none" w:sz="0" w:space="0" w:color="auto"/>
                                            <w:right w:val="none" w:sz="0" w:space="0" w:color="auto"/>
                                          </w:divBdr>
                                        </w:div>
                                        <w:div w:id="171969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450278">
                              <w:marLeft w:val="0"/>
                              <w:marRight w:val="0"/>
                              <w:marTop w:val="210"/>
                              <w:marBottom w:val="210"/>
                              <w:divBdr>
                                <w:top w:val="none" w:sz="0" w:space="0" w:color="auto"/>
                                <w:left w:val="none" w:sz="0" w:space="0" w:color="auto"/>
                                <w:bottom w:val="none" w:sz="0" w:space="0" w:color="auto"/>
                                <w:right w:val="none" w:sz="0" w:space="0" w:color="auto"/>
                              </w:divBdr>
                              <w:divsChild>
                                <w:div w:id="161161619">
                                  <w:marLeft w:val="480"/>
                                  <w:marRight w:val="0"/>
                                  <w:marTop w:val="0"/>
                                  <w:marBottom w:val="240"/>
                                  <w:divBdr>
                                    <w:top w:val="none" w:sz="0" w:space="0" w:color="auto"/>
                                    <w:left w:val="none" w:sz="0" w:space="0" w:color="auto"/>
                                    <w:bottom w:val="none" w:sz="0" w:space="0" w:color="auto"/>
                                    <w:right w:val="none" w:sz="0" w:space="0" w:color="auto"/>
                                  </w:divBdr>
                                </w:div>
                              </w:divsChild>
                            </w:div>
                            <w:div w:id="1993214308">
                              <w:marLeft w:val="0"/>
                              <w:marRight w:val="0"/>
                              <w:marTop w:val="210"/>
                              <w:marBottom w:val="210"/>
                              <w:divBdr>
                                <w:top w:val="none" w:sz="0" w:space="0" w:color="auto"/>
                                <w:left w:val="none" w:sz="0" w:space="0" w:color="auto"/>
                                <w:bottom w:val="none" w:sz="0" w:space="0" w:color="auto"/>
                                <w:right w:val="none" w:sz="0" w:space="0" w:color="auto"/>
                              </w:divBdr>
                              <w:divsChild>
                                <w:div w:id="1443374826">
                                  <w:marLeft w:val="480"/>
                                  <w:marRight w:val="0"/>
                                  <w:marTop w:val="0"/>
                                  <w:marBottom w:val="240"/>
                                  <w:divBdr>
                                    <w:top w:val="none" w:sz="0" w:space="0" w:color="auto"/>
                                    <w:left w:val="none" w:sz="0" w:space="0" w:color="auto"/>
                                    <w:bottom w:val="none" w:sz="0" w:space="0" w:color="auto"/>
                                    <w:right w:val="none" w:sz="0" w:space="0" w:color="auto"/>
                                  </w:divBdr>
                                </w:div>
                              </w:divsChild>
                            </w:div>
                            <w:div w:id="246229714">
                              <w:marLeft w:val="0"/>
                              <w:marRight w:val="0"/>
                              <w:marTop w:val="210"/>
                              <w:marBottom w:val="0"/>
                              <w:divBdr>
                                <w:top w:val="none" w:sz="0" w:space="0" w:color="auto"/>
                                <w:left w:val="none" w:sz="0" w:space="0" w:color="auto"/>
                                <w:bottom w:val="none" w:sz="0" w:space="0" w:color="auto"/>
                                <w:right w:val="none" w:sz="0" w:space="0" w:color="auto"/>
                              </w:divBdr>
                              <w:divsChild>
                                <w:div w:id="2102024849">
                                  <w:marLeft w:val="480"/>
                                  <w:marRight w:val="0"/>
                                  <w:marTop w:val="0"/>
                                  <w:marBottom w:val="240"/>
                                  <w:divBdr>
                                    <w:top w:val="none" w:sz="0" w:space="0" w:color="auto"/>
                                    <w:left w:val="none" w:sz="0" w:space="0" w:color="auto"/>
                                    <w:bottom w:val="none" w:sz="0" w:space="0" w:color="auto"/>
                                    <w:right w:val="none" w:sz="0" w:space="0" w:color="auto"/>
                                  </w:divBdr>
                                  <w:divsChild>
                                    <w:div w:id="1705210631">
                                      <w:marLeft w:val="0"/>
                                      <w:marRight w:val="0"/>
                                      <w:marTop w:val="0"/>
                                      <w:marBottom w:val="0"/>
                                      <w:divBdr>
                                        <w:top w:val="none" w:sz="0" w:space="0" w:color="auto"/>
                                        <w:left w:val="none" w:sz="0" w:space="0" w:color="auto"/>
                                        <w:bottom w:val="none" w:sz="0" w:space="0" w:color="auto"/>
                                        <w:right w:val="none" w:sz="0" w:space="0" w:color="auto"/>
                                      </w:divBdr>
                                      <w:divsChild>
                                        <w:div w:id="1141965551">
                                          <w:marLeft w:val="0"/>
                                          <w:marRight w:val="0"/>
                                          <w:marTop w:val="210"/>
                                          <w:marBottom w:val="210"/>
                                          <w:divBdr>
                                            <w:top w:val="none" w:sz="0" w:space="0" w:color="auto"/>
                                            <w:left w:val="none" w:sz="0" w:space="0" w:color="auto"/>
                                            <w:bottom w:val="none" w:sz="0" w:space="0" w:color="auto"/>
                                            <w:right w:val="none" w:sz="0" w:space="0" w:color="auto"/>
                                          </w:divBdr>
                                          <w:divsChild>
                                            <w:div w:id="1478843747">
                                              <w:marLeft w:val="480"/>
                                              <w:marRight w:val="0"/>
                                              <w:marTop w:val="0"/>
                                              <w:marBottom w:val="240"/>
                                              <w:divBdr>
                                                <w:top w:val="none" w:sz="0" w:space="0" w:color="auto"/>
                                                <w:left w:val="none" w:sz="0" w:space="0" w:color="auto"/>
                                                <w:bottom w:val="none" w:sz="0" w:space="0" w:color="auto"/>
                                                <w:right w:val="none" w:sz="0" w:space="0" w:color="auto"/>
                                              </w:divBdr>
                                            </w:div>
                                          </w:divsChild>
                                        </w:div>
                                        <w:div w:id="601425262">
                                          <w:marLeft w:val="0"/>
                                          <w:marRight w:val="0"/>
                                          <w:marTop w:val="210"/>
                                          <w:marBottom w:val="210"/>
                                          <w:divBdr>
                                            <w:top w:val="none" w:sz="0" w:space="0" w:color="auto"/>
                                            <w:left w:val="none" w:sz="0" w:space="0" w:color="auto"/>
                                            <w:bottom w:val="none" w:sz="0" w:space="0" w:color="auto"/>
                                            <w:right w:val="none" w:sz="0" w:space="0" w:color="auto"/>
                                          </w:divBdr>
                                          <w:divsChild>
                                            <w:div w:id="50154252">
                                              <w:marLeft w:val="480"/>
                                              <w:marRight w:val="0"/>
                                              <w:marTop w:val="0"/>
                                              <w:marBottom w:val="240"/>
                                              <w:divBdr>
                                                <w:top w:val="none" w:sz="0" w:space="0" w:color="auto"/>
                                                <w:left w:val="none" w:sz="0" w:space="0" w:color="auto"/>
                                                <w:bottom w:val="none" w:sz="0" w:space="0" w:color="auto"/>
                                                <w:right w:val="none" w:sz="0" w:space="0" w:color="auto"/>
                                              </w:divBdr>
                                            </w:div>
                                          </w:divsChild>
                                        </w:div>
                                        <w:div w:id="802886427">
                                          <w:marLeft w:val="0"/>
                                          <w:marRight w:val="0"/>
                                          <w:marTop w:val="210"/>
                                          <w:marBottom w:val="210"/>
                                          <w:divBdr>
                                            <w:top w:val="none" w:sz="0" w:space="0" w:color="auto"/>
                                            <w:left w:val="none" w:sz="0" w:space="0" w:color="auto"/>
                                            <w:bottom w:val="none" w:sz="0" w:space="0" w:color="auto"/>
                                            <w:right w:val="none" w:sz="0" w:space="0" w:color="auto"/>
                                          </w:divBdr>
                                          <w:divsChild>
                                            <w:div w:id="1723670665">
                                              <w:marLeft w:val="480"/>
                                              <w:marRight w:val="0"/>
                                              <w:marTop w:val="0"/>
                                              <w:marBottom w:val="240"/>
                                              <w:divBdr>
                                                <w:top w:val="none" w:sz="0" w:space="0" w:color="auto"/>
                                                <w:left w:val="none" w:sz="0" w:space="0" w:color="auto"/>
                                                <w:bottom w:val="none" w:sz="0" w:space="0" w:color="auto"/>
                                                <w:right w:val="none" w:sz="0" w:space="0" w:color="auto"/>
                                              </w:divBdr>
                                            </w:div>
                                          </w:divsChild>
                                        </w:div>
                                        <w:div w:id="1369182101">
                                          <w:marLeft w:val="0"/>
                                          <w:marRight w:val="0"/>
                                          <w:marTop w:val="210"/>
                                          <w:marBottom w:val="0"/>
                                          <w:divBdr>
                                            <w:top w:val="none" w:sz="0" w:space="0" w:color="auto"/>
                                            <w:left w:val="none" w:sz="0" w:space="0" w:color="auto"/>
                                            <w:bottom w:val="none" w:sz="0" w:space="0" w:color="auto"/>
                                            <w:right w:val="none" w:sz="0" w:space="0" w:color="auto"/>
                                          </w:divBdr>
                                          <w:divsChild>
                                            <w:div w:id="27625858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2734608">
                  <w:marLeft w:val="0"/>
                  <w:marRight w:val="0"/>
                  <w:marTop w:val="210"/>
                  <w:marBottom w:val="210"/>
                  <w:divBdr>
                    <w:top w:val="none" w:sz="0" w:space="0" w:color="auto"/>
                    <w:left w:val="none" w:sz="0" w:space="0" w:color="auto"/>
                    <w:bottom w:val="none" w:sz="0" w:space="0" w:color="auto"/>
                    <w:right w:val="none" w:sz="0" w:space="0" w:color="auto"/>
                  </w:divBdr>
                  <w:divsChild>
                    <w:div w:id="1941257011">
                      <w:marLeft w:val="480"/>
                      <w:marRight w:val="0"/>
                      <w:marTop w:val="0"/>
                      <w:marBottom w:val="240"/>
                      <w:divBdr>
                        <w:top w:val="none" w:sz="0" w:space="0" w:color="auto"/>
                        <w:left w:val="none" w:sz="0" w:space="0" w:color="auto"/>
                        <w:bottom w:val="none" w:sz="0" w:space="0" w:color="auto"/>
                        <w:right w:val="none" w:sz="0" w:space="0" w:color="auto"/>
                      </w:divBdr>
                    </w:div>
                  </w:divsChild>
                </w:div>
                <w:div w:id="1704398983">
                  <w:marLeft w:val="0"/>
                  <w:marRight w:val="0"/>
                  <w:marTop w:val="210"/>
                  <w:marBottom w:val="0"/>
                  <w:divBdr>
                    <w:top w:val="none" w:sz="0" w:space="0" w:color="auto"/>
                    <w:left w:val="none" w:sz="0" w:space="0" w:color="auto"/>
                    <w:bottom w:val="none" w:sz="0" w:space="0" w:color="auto"/>
                    <w:right w:val="none" w:sz="0" w:space="0" w:color="auto"/>
                  </w:divBdr>
                  <w:divsChild>
                    <w:div w:id="847215964">
                      <w:marLeft w:val="480"/>
                      <w:marRight w:val="0"/>
                      <w:marTop w:val="0"/>
                      <w:marBottom w:val="240"/>
                      <w:divBdr>
                        <w:top w:val="none" w:sz="0" w:space="0" w:color="auto"/>
                        <w:left w:val="none" w:sz="0" w:space="0" w:color="auto"/>
                        <w:bottom w:val="none" w:sz="0" w:space="0" w:color="auto"/>
                        <w:right w:val="none" w:sz="0" w:space="0" w:color="auto"/>
                      </w:divBdr>
                      <w:divsChild>
                        <w:div w:id="81338114">
                          <w:marLeft w:val="0"/>
                          <w:marRight w:val="0"/>
                          <w:marTop w:val="0"/>
                          <w:marBottom w:val="0"/>
                          <w:divBdr>
                            <w:top w:val="none" w:sz="0" w:space="0" w:color="auto"/>
                            <w:left w:val="none" w:sz="0" w:space="0" w:color="auto"/>
                            <w:bottom w:val="none" w:sz="0" w:space="0" w:color="auto"/>
                            <w:right w:val="none" w:sz="0" w:space="0" w:color="auto"/>
                          </w:divBdr>
                          <w:divsChild>
                            <w:div w:id="1338388245">
                              <w:marLeft w:val="0"/>
                              <w:marRight w:val="0"/>
                              <w:marTop w:val="210"/>
                              <w:marBottom w:val="210"/>
                              <w:divBdr>
                                <w:top w:val="none" w:sz="0" w:space="0" w:color="auto"/>
                                <w:left w:val="none" w:sz="0" w:space="0" w:color="auto"/>
                                <w:bottom w:val="none" w:sz="0" w:space="0" w:color="auto"/>
                                <w:right w:val="none" w:sz="0" w:space="0" w:color="auto"/>
                              </w:divBdr>
                              <w:divsChild>
                                <w:div w:id="1246573140">
                                  <w:marLeft w:val="480"/>
                                  <w:marRight w:val="0"/>
                                  <w:marTop w:val="0"/>
                                  <w:marBottom w:val="240"/>
                                  <w:divBdr>
                                    <w:top w:val="none" w:sz="0" w:space="0" w:color="auto"/>
                                    <w:left w:val="none" w:sz="0" w:space="0" w:color="auto"/>
                                    <w:bottom w:val="none" w:sz="0" w:space="0" w:color="auto"/>
                                    <w:right w:val="none" w:sz="0" w:space="0" w:color="auto"/>
                                  </w:divBdr>
                                </w:div>
                              </w:divsChild>
                            </w:div>
                            <w:div w:id="471874014">
                              <w:marLeft w:val="0"/>
                              <w:marRight w:val="0"/>
                              <w:marTop w:val="210"/>
                              <w:marBottom w:val="0"/>
                              <w:divBdr>
                                <w:top w:val="none" w:sz="0" w:space="0" w:color="auto"/>
                                <w:left w:val="none" w:sz="0" w:space="0" w:color="auto"/>
                                <w:bottom w:val="none" w:sz="0" w:space="0" w:color="auto"/>
                                <w:right w:val="none" w:sz="0" w:space="0" w:color="auto"/>
                              </w:divBdr>
                              <w:divsChild>
                                <w:div w:id="12453389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605122">
          <w:marLeft w:val="0"/>
          <w:marRight w:val="0"/>
          <w:marTop w:val="480"/>
          <w:marBottom w:val="60"/>
          <w:divBdr>
            <w:top w:val="none" w:sz="0" w:space="0" w:color="auto"/>
            <w:left w:val="none" w:sz="0" w:space="0" w:color="auto"/>
            <w:bottom w:val="none" w:sz="0" w:space="0" w:color="auto"/>
            <w:right w:val="none" w:sz="0" w:space="0" w:color="auto"/>
          </w:divBdr>
        </w:div>
        <w:div w:id="1789617885">
          <w:marLeft w:val="0"/>
          <w:marRight w:val="0"/>
          <w:marTop w:val="0"/>
          <w:marBottom w:val="0"/>
          <w:divBdr>
            <w:top w:val="none" w:sz="0" w:space="0" w:color="auto"/>
            <w:left w:val="none" w:sz="0" w:space="0" w:color="auto"/>
            <w:bottom w:val="none" w:sz="0" w:space="0" w:color="auto"/>
            <w:right w:val="none" w:sz="0" w:space="0" w:color="auto"/>
          </w:divBdr>
          <w:divsChild>
            <w:div w:id="762800678">
              <w:marLeft w:val="0"/>
              <w:marRight w:val="0"/>
              <w:marTop w:val="0"/>
              <w:marBottom w:val="0"/>
              <w:divBdr>
                <w:top w:val="none" w:sz="0" w:space="0" w:color="auto"/>
                <w:left w:val="none" w:sz="0" w:space="0" w:color="auto"/>
                <w:bottom w:val="none" w:sz="0" w:space="0" w:color="auto"/>
                <w:right w:val="none" w:sz="0" w:space="0" w:color="auto"/>
              </w:divBdr>
              <w:divsChild>
                <w:div w:id="1339163408">
                  <w:marLeft w:val="0"/>
                  <w:marRight w:val="0"/>
                  <w:marTop w:val="0"/>
                  <w:marBottom w:val="210"/>
                  <w:divBdr>
                    <w:top w:val="none" w:sz="0" w:space="0" w:color="auto"/>
                    <w:left w:val="none" w:sz="0" w:space="0" w:color="auto"/>
                    <w:bottom w:val="none" w:sz="0" w:space="0" w:color="auto"/>
                    <w:right w:val="none" w:sz="0" w:space="0" w:color="auto"/>
                  </w:divBdr>
                  <w:divsChild>
                    <w:div w:id="956909091">
                      <w:marLeft w:val="480"/>
                      <w:marRight w:val="0"/>
                      <w:marTop w:val="0"/>
                      <w:marBottom w:val="240"/>
                      <w:divBdr>
                        <w:top w:val="none" w:sz="0" w:space="0" w:color="auto"/>
                        <w:left w:val="none" w:sz="0" w:space="0" w:color="auto"/>
                        <w:bottom w:val="none" w:sz="0" w:space="0" w:color="auto"/>
                        <w:right w:val="none" w:sz="0" w:space="0" w:color="auto"/>
                      </w:divBdr>
                      <w:divsChild>
                        <w:div w:id="1416855436">
                          <w:marLeft w:val="0"/>
                          <w:marRight w:val="0"/>
                          <w:marTop w:val="0"/>
                          <w:marBottom w:val="0"/>
                          <w:divBdr>
                            <w:top w:val="none" w:sz="0" w:space="0" w:color="auto"/>
                            <w:left w:val="none" w:sz="0" w:space="0" w:color="auto"/>
                            <w:bottom w:val="none" w:sz="0" w:space="0" w:color="auto"/>
                            <w:right w:val="none" w:sz="0" w:space="0" w:color="auto"/>
                          </w:divBdr>
                          <w:divsChild>
                            <w:div w:id="1739665830">
                              <w:marLeft w:val="0"/>
                              <w:marRight w:val="0"/>
                              <w:marTop w:val="210"/>
                              <w:marBottom w:val="210"/>
                              <w:divBdr>
                                <w:top w:val="none" w:sz="0" w:space="0" w:color="auto"/>
                                <w:left w:val="none" w:sz="0" w:space="0" w:color="auto"/>
                                <w:bottom w:val="none" w:sz="0" w:space="0" w:color="auto"/>
                                <w:right w:val="none" w:sz="0" w:space="0" w:color="auto"/>
                              </w:divBdr>
                              <w:divsChild>
                                <w:div w:id="74908418">
                                  <w:marLeft w:val="480"/>
                                  <w:marRight w:val="0"/>
                                  <w:marTop w:val="0"/>
                                  <w:marBottom w:val="240"/>
                                  <w:divBdr>
                                    <w:top w:val="none" w:sz="0" w:space="0" w:color="auto"/>
                                    <w:left w:val="none" w:sz="0" w:space="0" w:color="auto"/>
                                    <w:bottom w:val="none" w:sz="0" w:space="0" w:color="auto"/>
                                    <w:right w:val="none" w:sz="0" w:space="0" w:color="auto"/>
                                  </w:divBdr>
                                </w:div>
                              </w:divsChild>
                            </w:div>
                            <w:div w:id="2145418757">
                              <w:marLeft w:val="0"/>
                              <w:marRight w:val="0"/>
                              <w:marTop w:val="210"/>
                              <w:marBottom w:val="210"/>
                              <w:divBdr>
                                <w:top w:val="none" w:sz="0" w:space="0" w:color="auto"/>
                                <w:left w:val="none" w:sz="0" w:space="0" w:color="auto"/>
                                <w:bottom w:val="none" w:sz="0" w:space="0" w:color="auto"/>
                                <w:right w:val="none" w:sz="0" w:space="0" w:color="auto"/>
                              </w:divBdr>
                              <w:divsChild>
                                <w:div w:id="1337539024">
                                  <w:marLeft w:val="480"/>
                                  <w:marRight w:val="0"/>
                                  <w:marTop w:val="0"/>
                                  <w:marBottom w:val="240"/>
                                  <w:divBdr>
                                    <w:top w:val="none" w:sz="0" w:space="0" w:color="auto"/>
                                    <w:left w:val="none" w:sz="0" w:space="0" w:color="auto"/>
                                    <w:bottom w:val="none" w:sz="0" w:space="0" w:color="auto"/>
                                    <w:right w:val="none" w:sz="0" w:space="0" w:color="auto"/>
                                  </w:divBdr>
                                </w:div>
                              </w:divsChild>
                            </w:div>
                            <w:div w:id="1486094759">
                              <w:marLeft w:val="0"/>
                              <w:marRight w:val="0"/>
                              <w:marTop w:val="210"/>
                              <w:marBottom w:val="210"/>
                              <w:divBdr>
                                <w:top w:val="none" w:sz="0" w:space="0" w:color="auto"/>
                                <w:left w:val="none" w:sz="0" w:space="0" w:color="auto"/>
                                <w:bottom w:val="none" w:sz="0" w:space="0" w:color="auto"/>
                                <w:right w:val="none" w:sz="0" w:space="0" w:color="auto"/>
                              </w:divBdr>
                              <w:divsChild>
                                <w:div w:id="683750406">
                                  <w:marLeft w:val="480"/>
                                  <w:marRight w:val="0"/>
                                  <w:marTop w:val="0"/>
                                  <w:marBottom w:val="240"/>
                                  <w:divBdr>
                                    <w:top w:val="none" w:sz="0" w:space="0" w:color="auto"/>
                                    <w:left w:val="none" w:sz="0" w:space="0" w:color="auto"/>
                                    <w:bottom w:val="none" w:sz="0" w:space="0" w:color="auto"/>
                                    <w:right w:val="none" w:sz="0" w:space="0" w:color="auto"/>
                                  </w:divBdr>
                                </w:div>
                              </w:divsChild>
                            </w:div>
                            <w:div w:id="2081976507">
                              <w:marLeft w:val="0"/>
                              <w:marRight w:val="0"/>
                              <w:marTop w:val="210"/>
                              <w:marBottom w:val="0"/>
                              <w:divBdr>
                                <w:top w:val="none" w:sz="0" w:space="0" w:color="auto"/>
                                <w:left w:val="none" w:sz="0" w:space="0" w:color="auto"/>
                                <w:bottom w:val="none" w:sz="0" w:space="0" w:color="auto"/>
                                <w:right w:val="none" w:sz="0" w:space="0" w:color="auto"/>
                              </w:divBdr>
                              <w:divsChild>
                                <w:div w:id="1607930294">
                                  <w:marLeft w:val="480"/>
                                  <w:marRight w:val="0"/>
                                  <w:marTop w:val="0"/>
                                  <w:marBottom w:val="240"/>
                                  <w:divBdr>
                                    <w:top w:val="none" w:sz="0" w:space="0" w:color="auto"/>
                                    <w:left w:val="none" w:sz="0" w:space="0" w:color="auto"/>
                                    <w:bottom w:val="none" w:sz="0" w:space="0" w:color="auto"/>
                                    <w:right w:val="none" w:sz="0" w:space="0" w:color="auto"/>
                                  </w:divBdr>
                                  <w:divsChild>
                                    <w:div w:id="200986769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928008372">
                  <w:marLeft w:val="0"/>
                  <w:marRight w:val="0"/>
                  <w:marTop w:val="210"/>
                  <w:marBottom w:val="0"/>
                  <w:divBdr>
                    <w:top w:val="none" w:sz="0" w:space="0" w:color="auto"/>
                    <w:left w:val="none" w:sz="0" w:space="0" w:color="auto"/>
                    <w:bottom w:val="none" w:sz="0" w:space="0" w:color="auto"/>
                    <w:right w:val="none" w:sz="0" w:space="0" w:color="auto"/>
                  </w:divBdr>
                  <w:divsChild>
                    <w:div w:id="452481178">
                      <w:marLeft w:val="480"/>
                      <w:marRight w:val="0"/>
                      <w:marTop w:val="0"/>
                      <w:marBottom w:val="240"/>
                      <w:divBdr>
                        <w:top w:val="none" w:sz="0" w:space="0" w:color="auto"/>
                        <w:left w:val="none" w:sz="0" w:space="0" w:color="auto"/>
                        <w:bottom w:val="none" w:sz="0" w:space="0" w:color="auto"/>
                        <w:right w:val="none" w:sz="0" w:space="0" w:color="auto"/>
                      </w:divBdr>
                      <w:divsChild>
                        <w:div w:id="1295018369">
                          <w:marLeft w:val="0"/>
                          <w:marRight w:val="0"/>
                          <w:marTop w:val="0"/>
                          <w:marBottom w:val="0"/>
                          <w:divBdr>
                            <w:top w:val="none" w:sz="0" w:space="0" w:color="auto"/>
                            <w:left w:val="none" w:sz="0" w:space="0" w:color="auto"/>
                            <w:bottom w:val="none" w:sz="0" w:space="0" w:color="auto"/>
                            <w:right w:val="none" w:sz="0" w:space="0" w:color="auto"/>
                          </w:divBdr>
                          <w:divsChild>
                            <w:div w:id="560944209">
                              <w:marLeft w:val="0"/>
                              <w:marRight w:val="0"/>
                              <w:marTop w:val="210"/>
                              <w:marBottom w:val="210"/>
                              <w:divBdr>
                                <w:top w:val="none" w:sz="0" w:space="0" w:color="auto"/>
                                <w:left w:val="none" w:sz="0" w:space="0" w:color="auto"/>
                                <w:bottom w:val="none" w:sz="0" w:space="0" w:color="auto"/>
                                <w:right w:val="none" w:sz="0" w:space="0" w:color="auto"/>
                              </w:divBdr>
                              <w:divsChild>
                                <w:div w:id="80879415">
                                  <w:marLeft w:val="480"/>
                                  <w:marRight w:val="0"/>
                                  <w:marTop w:val="0"/>
                                  <w:marBottom w:val="240"/>
                                  <w:divBdr>
                                    <w:top w:val="none" w:sz="0" w:space="0" w:color="auto"/>
                                    <w:left w:val="none" w:sz="0" w:space="0" w:color="auto"/>
                                    <w:bottom w:val="none" w:sz="0" w:space="0" w:color="auto"/>
                                    <w:right w:val="none" w:sz="0" w:space="0" w:color="auto"/>
                                  </w:divBdr>
                                </w:div>
                              </w:divsChild>
                            </w:div>
                            <w:div w:id="16777974">
                              <w:marLeft w:val="0"/>
                              <w:marRight w:val="0"/>
                              <w:marTop w:val="210"/>
                              <w:marBottom w:val="210"/>
                              <w:divBdr>
                                <w:top w:val="none" w:sz="0" w:space="0" w:color="auto"/>
                                <w:left w:val="none" w:sz="0" w:space="0" w:color="auto"/>
                                <w:bottom w:val="none" w:sz="0" w:space="0" w:color="auto"/>
                                <w:right w:val="none" w:sz="0" w:space="0" w:color="auto"/>
                              </w:divBdr>
                              <w:divsChild>
                                <w:div w:id="976837798">
                                  <w:marLeft w:val="480"/>
                                  <w:marRight w:val="0"/>
                                  <w:marTop w:val="0"/>
                                  <w:marBottom w:val="240"/>
                                  <w:divBdr>
                                    <w:top w:val="none" w:sz="0" w:space="0" w:color="auto"/>
                                    <w:left w:val="none" w:sz="0" w:space="0" w:color="auto"/>
                                    <w:bottom w:val="none" w:sz="0" w:space="0" w:color="auto"/>
                                    <w:right w:val="none" w:sz="0" w:space="0" w:color="auto"/>
                                  </w:divBdr>
                                </w:div>
                              </w:divsChild>
                            </w:div>
                            <w:div w:id="114715525">
                              <w:marLeft w:val="0"/>
                              <w:marRight w:val="0"/>
                              <w:marTop w:val="210"/>
                              <w:marBottom w:val="210"/>
                              <w:divBdr>
                                <w:top w:val="none" w:sz="0" w:space="0" w:color="auto"/>
                                <w:left w:val="none" w:sz="0" w:space="0" w:color="auto"/>
                                <w:bottom w:val="none" w:sz="0" w:space="0" w:color="auto"/>
                                <w:right w:val="none" w:sz="0" w:space="0" w:color="auto"/>
                              </w:divBdr>
                              <w:divsChild>
                                <w:div w:id="339242799">
                                  <w:marLeft w:val="480"/>
                                  <w:marRight w:val="0"/>
                                  <w:marTop w:val="0"/>
                                  <w:marBottom w:val="240"/>
                                  <w:divBdr>
                                    <w:top w:val="none" w:sz="0" w:space="0" w:color="auto"/>
                                    <w:left w:val="none" w:sz="0" w:space="0" w:color="auto"/>
                                    <w:bottom w:val="none" w:sz="0" w:space="0" w:color="auto"/>
                                    <w:right w:val="none" w:sz="0" w:space="0" w:color="auto"/>
                                  </w:divBdr>
                                </w:div>
                              </w:divsChild>
                            </w:div>
                            <w:div w:id="1543244150">
                              <w:marLeft w:val="0"/>
                              <w:marRight w:val="0"/>
                              <w:marTop w:val="210"/>
                              <w:marBottom w:val="210"/>
                              <w:divBdr>
                                <w:top w:val="none" w:sz="0" w:space="0" w:color="auto"/>
                                <w:left w:val="none" w:sz="0" w:space="0" w:color="auto"/>
                                <w:bottom w:val="none" w:sz="0" w:space="0" w:color="auto"/>
                                <w:right w:val="none" w:sz="0" w:space="0" w:color="auto"/>
                              </w:divBdr>
                              <w:divsChild>
                                <w:div w:id="121123135">
                                  <w:marLeft w:val="480"/>
                                  <w:marRight w:val="0"/>
                                  <w:marTop w:val="0"/>
                                  <w:marBottom w:val="240"/>
                                  <w:divBdr>
                                    <w:top w:val="none" w:sz="0" w:space="0" w:color="auto"/>
                                    <w:left w:val="none" w:sz="0" w:space="0" w:color="auto"/>
                                    <w:bottom w:val="none" w:sz="0" w:space="0" w:color="auto"/>
                                    <w:right w:val="none" w:sz="0" w:space="0" w:color="auto"/>
                                  </w:divBdr>
                                </w:div>
                              </w:divsChild>
                            </w:div>
                            <w:div w:id="580606257">
                              <w:marLeft w:val="0"/>
                              <w:marRight w:val="0"/>
                              <w:marTop w:val="210"/>
                              <w:marBottom w:val="0"/>
                              <w:divBdr>
                                <w:top w:val="none" w:sz="0" w:space="0" w:color="auto"/>
                                <w:left w:val="none" w:sz="0" w:space="0" w:color="auto"/>
                                <w:bottom w:val="none" w:sz="0" w:space="0" w:color="auto"/>
                                <w:right w:val="none" w:sz="0" w:space="0" w:color="auto"/>
                              </w:divBdr>
                              <w:divsChild>
                                <w:div w:id="6233591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923235">
          <w:marLeft w:val="0"/>
          <w:marRight w:val="0"/>
          <w:marTop w:val="480"/>
          <w:marBottom w:val="60"/>
          <w:divBdr>
            <w:top w:val="none" w:sz="0" w:space="0" w:color="auto"/>
            <w:left w:val="none" w:sz="0" w:space="0" w:color="auto"/>
            <w:bottom w:val="none" w:sz="0" w:space="0" w:color="auto"/>
            <w:right w:val="none" w:sz="0" w:space="0" w:color="auto"/>
          </w:divBdr>
        </w:div>
        <w:div w:id="1173836492">
          <w:marLeft w:val="0"/>
          <w:marRight w:val="0"/>
          <w:marTop w:val="0"/>
          <w:marBottom w:val="0"/>
          <w:divBdr>
            <w:top w:val="none" w:sz="0" w:space="0" w:color="auto"/>
            <w:left w:val="none" w:sz="0" w:space="0" w:color="auto"/>
            <w:bottom w:val="none" w:sz="0" w:space="0" w:color="auto"/>
            <w:right w:val="none" w:sz="0" w:space="0" w:color="auto"/>
          </w:divBdr>
        </w:div>
        <w:div w:id="1939022120">
          <w:marLeft w:val="0"/>
          <w:marRight w:val="0"/>
          <w:marTop w:val="480"/>
          <w:marBottom w:val="60"/>
          <w:divBdr>
            <w:top w:val="none" w:sz="0" w:space="0" w:color="auto"/>
            <w:left w:val="none" w:sz="0" w:space="0" w:color="auto"/>
            <w:bottom w:val="none" w:sz="0" w:space="0" w:color="auto"/>
            <w:right w:val="none" w:sz="0" w:space="0" w:color="auto"/>
          </w:divBdr>
        </w:div>
        <w:div w:id="669724355">
          <w:marLeft w:val="0"/>
          <w:marRight w:val="0"/>
          <w:marTop w:val="0"/>
          <w:marBottom w:val="0"/>
          <w:divBdr>
            <w:top w:val="none" w:sz="0" w:space="0" w:color="auto"/>
            <w:left w:val="none" w:sz="0" w:space="0" w:color="auto"/>
            <w:bottom w:val="none" w:sz="0" w:space="0" w:color="auto"/>
            <w:right w:val="none" w:sz="0" w:space="0" w:color="auto"/>
          </w:divBdr>
          <w:divsChild>
            <w:div w:id="182865737">
              <w:marLeft w:val="0"/>
              <w:marRight w:val="0"/>
              <w:marTop w:val="0"/>
              <w:marBottom w:val="210"/>
              <w:divBdr>
                <w:top w:val="none" w:sz="0" w:space="0" w:color="auto"/>
                <w:left w:val="none" w:sz="0" w:space="0" w:color="auto"/>
                <w:bottom w:val="none" w:sz="0" w:space="0" w:color="auto"/>
                <w:right w:val="none" w:sz="0" w:space="0" w:color="auto"/>
              </w:divBdr>
            </w:div>
            <w:div w:id="1176649313">
              <w:marLeft w:val="0"/>
              <w:marRight w:val="0"/>
              <w:marTop w:val="0"/>
              <w:marBottom w:val="0"/>
              <w:divBdr>
                <w:top w:val="none" w:sz="0" w:space="0" w:color="auto"/>
                <w:left w:val="none" w:sz="0" w:space="0" w:color="auto"/>
                <w:bottom w:val="none" w:sz="0" w:space="0" w:color="auto"/>
                <w:right w:val="none" w:sz="0" w:space="0" w:color="auto"/>
              </w:divBdr>
              <w:divsChild>
                <w:div w:id="1762289365">
                  <w:marLeft w:val="0"/>
                  <w:marRight w:val="0"/>
                  <w:marTop w:val="210"/>
                  <w:marBottom w:val="210"/>
                  <w:divBdr>
                    <w:top w:val="none" w:sz="0" w:space="0" w:color="auto"/>
                    <w:left w:val="none" w:sz="0" w:space="0" w:color="auto"/>
                    <w:bottom w:val="none" w:sz="0" w:space="0" w:color="auto"/>
                    <w:right w:val="none" w:sz="0" w:space="0" w:color="auto"/>
                  </w:divBdr>
                  <w:divsChild>
                    <w:div w:id="1445153967">
                      <w:marLeft w:val="480"/>
                      <w:marRight w:val="0"/>
                      <w:marTop w:val="0"/>
                      <w:marBottom w:val="240"/>
                      <w:divBdr>
                        <w:top w:val="none" w:sz="0" w:space="0" w:color="auto"/>
                        <w:left w:val="none" w:sz="0" w:space="0" w:color="auto"/>
                        <w:bottom w:val="none" w:sz="0" w:space="0" w:color="auto"/>
                        <w:right w:val="none" w:sz="0" w:space="0" w:color="auto"/>
                      </w:divBdr>
                    </w:div>
                  </w:divsChild>
                </w:div>
                <w:div w:id="1966351092">
                  <w:marLeft w:val="0"/>
                  <w:marRight w:val="0"/>
                  <w:marTop w:val="210"/>
                  <w:marBottom w:val="210"/>
                  <w:divBdr>
                    <w:top w:val="none" w:sz="0" w:space="0" w:color="auto"/>
                    <w:left w:val="none" w:sz="0" w:space="0" w:color="auto"/>
                    <w:bottom w:val="none" w:sz="0" w:space="0" w:color="auto"/>
                    <w:right w:val="none" w:sz="0" w:space="0" w:color="auto"/>
                  </w:divBdr>
                  <w:divsChild>
                    <w:div w:id="332727309">
                      <w:marLeft w:val="480"/>
                      <w:marRight w:val="0"/>
                      <w:marTop w:val="0"/>
                      <w:marBottom w:val="240"/>
                      <w:divBdr>
                        <w:top w:val="none" w:sz="0" w:space="0" w:color="auto"/>
                        <w:left w:val="none" w:sz="0" w:space="0" w:color="auto"/>
                        <w:bottom w:val="none" w:sz="0" w:space="0" w:color="auto"/>
                        <w:right w:val="none" w:sz="0" w:space="0" w:color="auto"/>
                      </w:divBdr>
                    </w:div>
                  </w:divsChild>
                </w:div>
                <w:div w:id="756175264">
                  <w:marLeft w:val="0"/>
                  <w:marRight w:val="0"/>
                  <w:marTop w:val="210"/>
                  <w:marBottom w:val="210"/>
                  <w:divBdr>
                    <w:top w:val="none" w:sz="0" w:space="0" w:color="auto"/>
                    <w:left w:val="none" w:sz="0" w:space="0" w:color="auto"/>
                    <w:bottom w:val="none" w:sz="0" w:space="0" w:color="auto"/>
                    <w:right w:val="none" w:sz="0" w:space="0" w:color="auto"/>
                  </w:divBdr>
                  <w:divsChild>
                    <w:div w:id="41295235">
                      <w:marLeft w:val="480"/>
                      <w:marRight w:val="0"/>
                      <w:marTop w:val="0"/>
                      <w:marBottom w:val="240"/>
                      <w:divBdr>
                        <w:top w:val="none" w:sz="0" w:space="0" w:color="auto"/>
                        <w:left w:val="none" w:sz="0" w:space="0" w:color="auto"/>
                        <w:bottom w:val="none" w:sz="0" w:space="0" w:color="auto"/>
                        <w:right w:val="none" w:sz="0" w:space="0" w:color="auto"/>
                      </w:divBdr>
                    </w:div>
                  </w:divsChild>
                </w:div>
                <w:div w:id="1096248078">
                  <w:marLeft w:val="0"/>
                  <w:marRight w:val="0"/>
                  <w:marTop w:val="210"/>
                  <w:marBottom w:val="210"/>
                  <w:divBdr>
                    <w:top w:val="none" w:sz="0" w:space="0" w:color="auto"/>
                    <w:left w:val="none" w:sz="0" w:space="0" w:color="auto"/>
                    <w:bottom w:val="none" w:sz="0" w:space="0" w:color="auto"/>
                    <w:right w:val="none" w:sz="0" w:space="0" w:color="auto"/>
                  </w:divBdr>
                  <w:divsChild>
                    <w:div w:id="375666790">
                      <w:marLeft w:val="480"/>
                      <w:marRight w:val="0"/>
                      <w:marTop w:val="0"/>
                      <w:marBottom w:val="240"/>
                      <w:divBdr>
                        <w:top w:val="none" w:sz="0" w:space="0" w:color="auto"/>
                        <w:left w:val="none" w:sz="0" w:space="0" w:color="auto"/>
                        <w:bottom w:val="none" w:sz="0" w:space="0" w:color="auto"/>
                        <w:right w:val="none" w:sz="0" w:space="0" w:color="auto"/>
                      </w:divBdr>
                    </w:div>
                  </w:divsChild>
                </w:div>
                <w:div w:id="823010427">
                  <w:marLeft w:val="0"/>
                  <w:marRight w:val="0"/>
                  <w:marTop w:val="210"/>
                  <w:marBottom w:val="210"/>
                  <w:divBdr>
                    <w:top w:val="none" w:sz="0" w:space="0" w:color="auto"/>
                    <w:left w:val="none" w:sz="0" w:space="0" w:color="auto"/>
                    <w:bottom w:val="none" w:sz="0" w:space="0" w:color="auto"/>
                    <w:right w:val="none" w:sz="0" w:space="0" w:color="auto"/>
                  </w:divBdr>
                  <w:divsChild>
                    <w:div w:id="830413887">
                      <w:marLeft w:val="480"/>
                      <w:marRight w:val="0"/>
                      <w:marTop w:val="0"/>
                      <w:marBottom w:val="240"/>
                      <w:divBdr>
                        <w:top w:val="none" w:sz="0" w:space="0" w:color="auto"/>
                        <w:left w:val="none" w:sz="0" w:space="0" w:color="auto"/>
                        <w:bottom w:val="none" w:sz="0" w:space="0" w:color="auto"/>
                        <w:right w:val="none" w:sz="0" w:space="0" w:color="auto"/>
                      </w:divBdr>
                    </w:div>
                  </w:divsChild>
                </w:div>
                <w:div w:id="856426171">
                  <w:marLeft w:val="0"/>
                  <w:marRight w:val="0"/>
                  <w:marTop w:val="210"/>
                  <w:marBottom w:val="210"/>
                  <w:divBdr>
                    <w:top w:val="none" w:sz="0" w:space="0" w:color="auto"/>
                    <w:left w:val="none" w:sz="0" w:space="0" w:color="auto"/>
                    <w:bottom w:val="none" w:sz="0" w:space="0" w:color="auto"/>
                    <w:right w:val="none" w:sz="0" w:space="0" w:color="auto"/>
                  </w:divBdr>
                  <w:divsChild>
                    <w:div w:id="81530302">
                      <w:marLeft w:val="480"/>
                      <w:marRight w:val="0"/>
                      <w:marTop w:val="0"/>
                      <w:marBottom w:val="240"/>
                      <w:divBdr>
                        <w:top w:val="none" w:sz="0" w:space="0" w:color="auto"/>
                        <w:left w:val="none" w:sz="0" w:space="0" w:color="auto"/>
                        <w:bottom w:val="none" w:sz="0" w:space="0" w:color="auto"/>
                        <w:right w:val="none" w:sz="0" w:space="0" w:color="auto"/>
                      </w:divBdr>
                    </w:div>
                  </w:divsChild>
                </w:div>
                <w:div w:id="588849520">
                  <w:marLeft w:val="0"/>
                  <w:marRight w:val="0"/>
                  <w:marTop w:val="210"/>
                  <w:marBottom w:val="0"/>
                  <w:divBdr>
                    <w:top w:val="none" w:sz="0" w:space="0" w:color="auto"/>
                    <w:left w:val="none" w:sz="0" w:space="0" w:color="auto"/>
                    <w:bottom w:val="none" w:sz="0" w:space="0" w:color="auto"/>
                    <w:right w:val="none" w:sz="0" w:space="0" w:color="auto"/>
                  </w:divBdr>
                  <w:divsChild>
                    <w:div w:id="97144792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118483622">
          <w:marLeft w:val="0"/>
          <w:marRight w:val="0"/>
          <w:marTop w:val="480"/>
          <w:marBottom w:val="60"/>
          <w:divBdr>
            <w:top w:val="none" w:sz="0" w:space="0" w:color="auto"/>
            <w:left w:val="none" w:sz="0" w:space="0" w:color="auto"/>
            <w:bottom w:val="none" w:sz="0" w:space="0" w:color="auto"/>
            <w:right w:val="none" w:sz="0" w:space="0" w:color="auto"/>
          </w:divBdr>
        </w:div>
        <w:div w:id="1515149870">
          <w:marLeft w:val="0"/>
          <w:marRight w:val="0"/>
          <w:marTop w:val="0"/>
          <w:marBottom w:val="0"/>
          <w:divBdr>
            <w:top w:val="none" w:sz="0" w:space="0" w:color="auto"/>
            <w:left w:val="none" w:sz="0" w:space="0" w:color="auto"/>
            <w:bottom w:val="none" w:sz="0" w:space="0" w:color="auto"/>
            <w:right w:val="none" w:sz="0" w:space="0" w:color="auto"/>
          </w:divBdr>
        </w:div>
      </w:divsChild>
    </w:div>
    <w:div w:id="1327896816">
      <w:bodyDiv w:val="1"/>
      <w:marLeft w:val="0"/>
      <w:marRight w:val="0"/>
      <w:marTop w:val="0"/>
      <w:marBottom w:val="0"/>
      <w:divBdr>
        <w:top w:val="none" w:sz="0" w:space="0" w:color="auto"/>
        <w:left w:val="none" w:sz="0" w:space="0" w:color="auto"/>
        <w:bottom w:val="none" w:sz="0" w:space="0" w:color="auto"/>
        <w:right w:val="none" w:sz="0" w:space="0" w:color="auto"/>
      </w:divBdr>
      <w:divsChild>
        <w:div w:id="586302398">
          <w:marLeft w:val="0"/>
          <w:marRight w:val="0"/>
          <w:marTop w:val="480"/>
          <w:marBottom w:val="60"/>
          <w:divBdr>
            <w:top w:val="none" w:sz="0" w:space="0" w:color="auto"/>
            <w:left w:val="none" w:sz="0" w:space="0" w:color="auto"/>
            <w:bottom w:val="none" w:sz="0" w:space="0" w:color="auto"/>
            <w:right w:val="none" w:sz="0" w:space="0" w:color="auto"/>
          </w:divBdr>
        </w:div>
        <w:div w:id="2014453815">
          <w:marLeft w:val="0"/>
          <w:marRight w:val="0"/>
          <w:marTop w:val="0"/>
          <w:marBottom w:val="0"/>
          <w:divBdr>
            <w:top w:val="none" w:sz="0" w:space="0" w:color="auto"/>
            <w:left w:val="none" w:sz="0" w:space="0" w:color="auto"/>
            <w:bottom w:val="none" w:sz="0" w:space="0" w:color="auto"/>
            <w:right w:val="none" w:sz="0" w:space="0" w:color="auto"/>
          </w:divBdr>
          <w:divsChild>
            <w:div w:id="1965189552">
              <w:marLeft w:val="0"/>
              <w:marRight w:val="0"/>
              <w:marTop w:val="0"/>
              <w:marBottom w:val="210"/>
              <w:divBdr>
                <w:top w:val="none" w:sz="0" w:space="0" w:color="auto"/>
                <w:left w:val="none" w:sz="0" w:space="0" w:color="auto"/>
                <w:bottom w:val="none" w:sz="0" w:space="0" w:color="auto"/>
                <w:right w:val="none" w:sz="0" w:space="0" w:color="auto"/>
              </w:divBdr>
            </w:div>
            <w:div w:id="1459496268">
              <w:marLeft w:val="0"/>
              <w:marRight w:val="0"/>
              <w:marTop w:val="0"/>
              <w:marBottom w:val="0"/>
              <w:divBdr>
                <w:top w:val="none" w:sz="0" w:space="0" w:color="auto"/>
                <w:left w:val="none" w:sz="0" w:space="0" w:color="auto"/>
                <w:bottom w:val="none" w:sz="0" w:space="0" w:color="auto"/>
                <w:right w:val="none" w:sz="0" w:space="0" w:color="auto"/>
              </w:divBdr>
              <w:divsChild>
                <w:div w:id="186800992">
                  <w:marLeft w:val="0"/>
                  <w:marRight w:val="0"/>
                  <w:marTop w:val="210"/>
                  <w:marBottom w:val="210"/>
                  <w:divBdr>
                    <w:top w:val="none" w:sz="0" w:space="0" w:color="auto"/>
                    <w:left w:val="none" w:sz="0" w:space="0" w:color="auto"/>
                    <w:bottom w:val="none" w:sz="0" w:space="0" w:color="auto"/>
                    <w:right w:val="none" w:sz="0" w:space="0" w:color="auto"/>
                  </w:divBdr>
                  <w:divsChild>
                    <w:div w:id="790827056">
                      <w:marLeft w:val="480"/>
                      <w:marRight w:val="0"/>
                      <w:marTop w:val="0"/>
                      <w:marBottom w:val="240"/>
                      <w:divBdr>
                        <w:top w:val="none" w:sz="0" w:space="0" w:color="auto"/>
                        <w:left w:val="none" w:sz="0" w:space="0" w:color="auto"/>
                        <w:bottom w:val="none" w:sz="0" w:space="0" w:color="auto"/>
                        <w:right w:val="none" w:sz="0" w:space="0" w:color="auto"/>
                      </w:divBdr>
                      <w:divsChild>
                        <w:div w:id="956569334">
                          <w:marLeft w:val="0"/>
                          <w:marRight w:val="0"/>
                          <w:marTop w:val="0"/>
                          <w:marBottom w:val="210"/>
                          <w:divBdr>
                            <w:top w:val="none" w:sz="0" w:space="0" w:color="auto"/>
                            <w:left w:val="none" w:sz="0" w:space="0" w:color="auto"/>
                            <w:bottom w:val="none" w:sz="0" w:space="0" w:color="auto"/>
                            <w:right w:val="none" w:sz="0" w:space="0" w:color="auto"/>
                          </w:divBdr>
                        </w:div>
                        <w:div w:id="1723559454">
                          <w:marLeft w:val="0"/>
                          <w:marRight w:val="0"/>
                          <w:marTop w:val="240"/>
                          <w:marBottom w:val="0"/>
                          <w:divBdr>
                            <w:top w:val="none" w:sz="0" w:space="0" w:color="auto"/>
                            <w:left w:val="none" w:sz="0" w:space="0" w:color="auto"/>
                            <w:bottom w:val="none" w:sz="0" w:space="0" w:color="auto"/>
                            <w:right w:val="none" w:sz="0" w:space="0" w:color="auto"/>
                          </w:divBdr>
                          <w:divsChild>
                            <w:div w:id="1082334581">
                              <w:marLeft w:val="0"/>
                              <w:marRight w:val="0"/>
                              <w:marTop w:val="0"/>
                              <w:marBottom w:val="0"/>
                              <w:divBdr>
                                <w:top w:val="none" w:sz="0" w:space="0" w:color="auto"/>
                                <w:left w:val="none" w:sz="0" w:space="0" w:color="auto"/>
                                <w:bottom w:val="none" w:sz="0" w:space="0" w:color="auto"/>
                                <w:right w:val="none" w:sz="0" w:space="0" w:color="auto"/>
                              </w:divBdr>
                              <w:divsChild>
                                <w:div w:id="1739397379">
                                  <w:marLeft w:val="0"/>
                                  <w:marRight w:val="0"/>
                                  <w:marTop w:val="0"/>
                                  <w:marBottom w:val="0"/>
                                  <w:divBdr>
                                    <w:top w:val="none" w:sz="0" w:space="0" w:color="auto"/>
                                    <w:left w:val="none" w:sz="0" w:space="0" w:color="auto"/>
                                    <w:bottom w:val="none" w:sz="0" w:space="0" w:color="auto"/>
                                    <w:right w:val="none" w:sz="0" w:space="0" w:color="auto"/>
                                  </w:divBdr>
                                </w:div>
                                <w:div w:id="624582149">
                                  <w:marLeft w:val="0"/>
                                  <w:marRight w:val="0"/>
                                  <w:marTop w:val="0"/>
                                  <w:marBottom w:val="0"/>
                                  <w:divBdr>
                                    <w:top w:val="none" w:sz="0" w:space="0" w:color="auto"/>
                                    <w:left w:val="none" w:sz="0" w:space="0" w:color="auto"/>
                                    <w:bottom w:val="none" w:sz="0" w:space="0" w:color="auto"/>
                                    <w:right w:val="none" w:sz="0" w:space="0" w:color="auto"/>
                                  </w:divBdr>
                                </w:div>
                                <w:div w:id="304900161">
                                  <w:marLeft w:val="0"/>
                                  <w:marRight w:val="0"/>
                                  <w:marTop w:val="0"/>
                                  <w:marBottom w:val="0"/>
                                  <w:divBdr>
                                    <w:top w:val="none" w:sz="0" w:space="0" w:color="auto"/>
                                    <w:left w:val="none" w:sz="0" w:space="0" w:color="auto"/>
                                    <w:bottom w:val="none" w:sz="0" w:space="0" w:color="auto"/>
                                    <w:right w:val="none" w:sz="0" w:space="0" w:color="auto"/>
                                  </w:divBdr>
                                </w:div>
                              </w:divsChild>
                            </w:div>
                            <w:div w:id="479200858">
                              <w:marLeft w:val="0"/>
                              <w:marRight w:val="0"/>
                              <w:marTop w:val="0"/>
                              <w:marBottom w:val="0"/>
                              <w:divBdr>
                                <w:top w:val="none" w:sz="0" w:space="0" w:color="auto"/>
                                <w:left w:val="none" w:sz="0" w:space="0" w:color="auto"/>
                                <w:bottom w:val="none" w:sz="0" w:space="0" w:color="auto"/>
                                <w:right w:val="none" w:sz="0" w:space="0" w:color="auto"/>
                              </w:divBdr>
                            </w:div>
                            <w:div w:id="1108082967">
                              <w:marLeft w:val="0"/>
                              <w:marRight w:val="0"/>
                              <w:marTop w:val="0"/>
                              <w:marBottom w:val="0"/>
                              <w:divBdr>
                                <w:top w:val="none" w:sz="0" w:space="0" w:color="auto"/>
                                <w:left w:val="none" w:sz="0" w:space="0" w:color="auto"/>
                                <w:bottom w:val="none" w:sz="0" w:space="0" w:color="auto"/>
                                <w:right w:val="none" w:sz="0" w:space="0" w:color="auto"/>
                              </w:divBdr>
                            </w:div>
                            <w:div w:id="1434549081">
                              <w:marLeft w:val="0"/>
                              <w:marRight w:val="0"/>
                              <w:marTop w:val="0"/>
                              <w:marBottom w:val="0"/>
                              <w:divBdr>
                                <w:top w:val="none" w:sz="0" w:space="0" w:color="auto"/>
                                <w:left w:val="none" w:sz="0" w:space="0" w:color="auto"/>
                                <w:bottom w:val="none" w:sz="0" w:space="0" w:color="auto"/>
                                <w:right w:val="none" w:sz="0" w:space="0" w:color="auto"/>
                              </w:divBdr>
                            </w:div>
                            <w:div w:id="546331236">
                              <w:marLeft w:val="0"/>
                              <w:marRight w:val="0"/>
                              <w:marTop w:val="0"/>
                              <w:marBottom w:val="0"/>
                              <w:divBdr>
                                <w:top w:val="none" w:sz="0" w:space="0" w:color="auto"/>
                                <w:left w:val="none" w:sz="0" w:space="0" w:color="auto"/>
                                <w:bottom w:val="none" w:sz="0" w:space="0" w:color="auto"/>
                                <w:right w:val="none" w:sz="0" w:space="0" w:color="auto"/>
                              </w:divBdr>
                            </w:div>
                            <w:div w:id="1132290789">
                              <w:marLeft w:val="0"/>
                              <w:marRight w:val="0"/>
                              <w:marTop w:val="0"/>
                              <w:marBottom w:val="0"/>
                              <w:divBdr>
                                <w:top w:val="none" w:sz="0" w:space="0" w:color="auto"/>
                                <w:left w:val="none" w:sz="0" w:space="0" w:color="auto"/>
                                <w:bottom w:val="none" w:sz="0" w:space="0" w:color="auto"/>
                                <w:right w:val="none" w:sz="0" w:space="0" w:color="auto"/>
                              </w:divBdr>
                            </w:div>
                            <w:div w:id="513224803">
                              <w:marLeft w:val="0"/>
                              <w:marRight w:val="0"/>
                              <w:marTop w:val="0"/>
                              <w:marBottom w:val="0"/>
                              <w:divBdr>
                                <w:top w:val="none" w:sz="0" w:space="0" w:color="auto"/>
                                <w:left w:val="none" w:sz="0" w:space="0" w:color="auto"/>
                                <w:bottom w:val="none" w:sz="0" w:space="0" w:color="auto"/>
                                <w:right w:val="none" w:sz="0" w:space="0" w:color="auto"/>
                              </w:divBdr>
                            </w:div>
                            <w:div w:id="1761176747">
                              <w:marLeft w:val="0"/>
                              <w:marRight w:val="0"/>
                              <w:marTop w:val="0"/>
                              <w:marBottom w:val="0"/>
                              <w:divBdr>
                                <w:top w:val="none" w:sz="0" w:space="0" w:color="auto"/>
                                <w:left w:val="none" w:sz="0" w:space="0" w:color="auto"/>
                                <w:bottom w:val="none" w:sz="0" w:space="0" w:color="auto"/>
                                <w:right w:val="none" w:sz="0" w:space="0" w:color="auto"/>
                              </w:divBdr>
                            </w:div>
                            <w:div w:id="53746908">
                              <w:marLeft w:val="0"/>
                              <w:marRight w:val="0"/>
                              <w:marTop w:val="0"/>
                              <w:marBottom w:val="0"/>
                              <w:divBdr>
                                <w:top w:val="none" w:sz="0" w:space="0" w:color="auto"/>
                                <w:left w:val="none" w:sz="0" w:space="0" w:color="auto"/>
                                <w:bottom w:val="none" w:sz="0" w:space="0" w:color="auto"/>
                                <w:right w:val="none" w:sz="0" w:space="0" w:color="auto"/>
                              </w:divBdr>
                            </w:div>
                            <w:div w:id="1047677632">
                              <w:marLeft w:val="0"/>
                              <w:marRight w:val="0"/>
                              <w:marTop w:val="0"/>
                              <w:marBottom w:val="0"/>
                              <w:divBdr>
                                <w:top w:val="none" w:sz="0" w:space="0" w:color="auto"/>
                                <w:left w:val="none" w:sz="0" w:space="0" w:color="auto"/>
                                <w:bottom w:val="none" w:sz="0" w:space="0" w:color="auto"/>
                                <w:right w:val="none" w:sz="0" w:space="0" w:color="auto"/>
                              </w:divBdr>
                            </w:div>
                            <w:div w:id="1393847778">
                              <w:marLeft w:val="0"/>
                              <w:marRight w:val="0"/>
                              <w:marTop w:val="0"/>
                              <w:marBottom w:val="0"/>
                              <w:divBdr>
                                <w:top w:val="none" w:sz="0" w:space="0" w:color="auto"/>
                                <w:left w:val="none" w:sz="0" w:space="0" w:color="auto"/>
                                <w:bottom w:val="none" w:sz="0" w:space="0" w:color="auto"/>
                                <w:right w:val="none" w:sz="0" w:space="0" w:color="auto"/>
                              </w:divBdr>
                            </w:div>
                            <w:div w:id="230703688">
                              <w:marLeft w:val="0"/>
                              <w:marRight w:val="0"/>
                              <w:marTop w:val="0"/>
                              <w:marBottom w:val="0"/>
                              <w:divBdr>
                                <w:top w:val="none" w:sz="0" w:space="0" w:color="auto"/>
                                <w:left w:val="none" w:sz="0" w:space="0" w:color="auto"/>
                                <w:bottom w:val="none" w:sz="0" w:space="0" w:color="auto"/>
                                <w:right w:val="none" w:sz="0" w:space="0" w:color="auto"/>
                              </w:divBdr>
                            </w:div>
                            <w:div w:id="1750810158">
                              <w:marLeft w:val="0"/>
                              <w:marRight w:val="0"/>
                              <w:marTop w:val="0"/>
                              <w:marBottom w:val="0"/>
                              <w:divBdr>
                                <w:top w:val="none" w:sz="0" w:space="0" w:color="auto"/>
                                <w:left w:val="none" w:sz="0" w:space="0" w:color="auto"/>
                                <w:bottom w:val="none" w:sz="0" w:space="0" w:color="auto"/>
                                <w:right w:val="none" w:sz="0" w:space="0" w:color="auto"/>
                              </w:divBdr>
                            </w:div>
                            <w:div w:id="215168673">
                              <w:marLeft w:val="0"/>
                              <w:marRight w:val="0"/>
                              <w:marTop w:val="0"/>
                              <w:marBottom w:val="0"/>
                              <w:divBdr>
                                <w:top w:val="none" w:sz="0" w:space="0" w:color="auto"/>
                                <w:left w:val="none" w:sz="0" w:space="0" w:color="auto"/>
                                <w:bottom w:val="none" w:sz="0" w:space="0" w:color="auto"/>
                                <w:right w:val="none" w:sz="0" w:space="0" w:color="auto"/>
                              </w:divBdr>
                            </w:div>
                            <w:div w:id="1281452082">
                              <w:marLeft w:val="0"/>
                              <w:marRight w:val="0"/>
                              <w:marTop w:val="0"/>
                              <w:marBottom w:val="0"/>
                              <w:divBdr>
                                <w:top w:val="none" w:sz="0" w:space="0" w:color="auto"/>
                                <w:left w:val="none" w:sz="0" w:space="0" w:color="auto"/>
                                <w:bottom w:val="none" w:sz="0" w:space="0" w:color="auto"/>
                                <w:right w:val="none" w:sz="0" w:space="0" w:color="auto"/>
                              </w:divBdr>
                            </w:div>
                            <w:div w:id="1998150780">
                              <w:marLeft w:val="0"/>
                              <w:marRight w:val="0"/>
                              <w:marTop w:val="0"/>
                              <w:marBottom w:val="0"/>
                              <w:divBdr>
                                <w:top w:val="none" w:sz="0" w:space="0" w:color="auto"/>
                                <w:left w:val="none" w:sz="0" w:space="0" w:color="auto"/>
                                <w:bottom w:val="none" w:sz="0" w:space="0" w:color="auto"/>
                                <w:right w:val="none" w:sz="0" w:space="0" w:color="auto"/>
                              </w:divBdr>
                            </w:div>
                            <w:div w:id="472673195">
                              <w:marLeft w:val="0"/>
                              <w:marRight w:val="0"/>
                              <w:marTop w:val="0"/>
                              <w:marBottom w:val="0"/>
                              <w:divBdr>
                                <w:top w:val="none" w:sz="0" w:space="0" w:color="auto"/>
                                <w:left w:val="none" w:sz="0" w:space="0" w:color="auto"/>
                                <w:bottom w:val="none" w:sz="0" w:space="0" w:color="auto"/>
                                <w:right w:val="none" w:sz="0" w:space="0" w:color="auto"/>
                              </w:divBdr>
                            </w:div>
                            <w:div w:id="761220488">
                              <w:marLeft w:val="0"/>
                              <w:marRight w:val="0"/>
                              <w:marTop w:val="0"/>
                              <w:marBottom w:val="0"/>
                              <w:divBdr>
                                <w:top w:val="none" w:sz="0" w:space="0" w:color="auto"/>
                                <w:left w:val="none" w:sz="0" w:space="0" w:color="auto"/>
                                <w:bottom w:val="none" w:sz="0" w:space="0" w:color="auto"/>
                                <w:right w:val="none" w:sz="0" w:space="0" w:color="auto"/>
                              </w:divBdr>
                            </w:div>
                            <w:div w:id="1998142901">
                              <w:marLeft w:val="0"/>
                              <w:marRight w:val="0"/>
                              <w:marTop w:val="0"/>
                              <w:marBottom w:val="0"/>
                              <w:divBdr>
                                <w:top w:val="none" w:sz="0" w:space="0" w:color="auto"/>
                                <w:left w:val="none" w:sz="0" w:space="0" w:color="auto"/>
                                <w:bottom w:val="none" w:sz="0" w:space="0" w:color="auto"/>
                                <w:right w:val="none" w:sz="0" w:space="0" w:color="auto"/>
                              </w:divBdr>
                            </w:div>
                            <w:div w:id="1670787418">
                              <w:marLeft w:val="0"/>
                              <w:marRight w:val="0"/>
                              <w:marTop w:val="0"/>
                              <w:marBottom w:val="0"/>
                              <w:divBdr>
                                <w:top w:val="none" w:sz="0" w:space="0" w:color="auto"/>
                                <w:left w:val="none" w:sz="0" w:space="0" w:color="auto"/>
                                <w:bottom w:val="none" w:sz="0" w:space="0" w:color="auto"/>
                                <w:right w:val="none" w:sz="0" w:space="0" w:color="auto"/>
                              </w:divBdr>
                            </w:div>
                            <w:div w:id="1923487628">
                              <w:marLeft w:val="0"/>
                              <w:marRight w:val="0"/>
                              <w:marTop w:val="0"/>
                              <w:marBottom w:val="0"/>
                              <w:divBdr>
                                <w:top w:val="none" w:sz="0" w:space="0" w:color="auto"/>
                                <w:left w:val="none" w:sz="0" w:space="0" w:color="auto"/>
                                <w:bottom w:val="none" w:sz="0" w:space="0" w:color="auto"/>
                                <w:right w:val="none" w:sz="0" w:space="0" w:color="auto"/>
                              </w:divBdr>
                            </w:div>
                            <w:div w:id="1918321366">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93655398">
                              <w:marLeft w:val="0"/>
                              <w:marRight w:val="0"/>
                              <w:marTop w:val="0"/>
                              <w:marBottom w:val="0"/>
                              <w:divBdr>
                                <w:top w:val="none" w:sz="0" w:space="0" w:color="auto"/>
                                <w:left w:val="none" w:sz="0" w:space="0" w:color="auto"/>
                                <w:bottom w:val="none" w:sz="0" w:space="0" w:color="auto"/>
                                <w:right w:val="none" w:sz="0" w:space="0" w:color="auto"/>
                              </w:divBdr>
                            </w:div>
                            <w:div w:id="1934895323">
                              <w:marLeft w:val="0"/>
                              <w:marRight w:val="0"/>
                              <w:marTop w:val="0"/>
                              <w:marBottom w:val="0"/>
                              <w:divBdr>
                                <w:top w:val="none" w:sz="0" w:space="0" w:color="auto"/>
                                <w:left w:val="none" w:sz="0" w:space="0" w:color="auto"/>
                                <w:bottom w:val="none" w:sz="0" w:space="0" w:color="auto"/>
                                <w:right w:val="none" w:sz="0" w:space="0" w:color="auto"/>
                              </w:divBdr>
                            </w:div>
                            <w:div w:id="12348252">
                              <w:marLeft w:val="0"/>
                              <w:marRight w:val="0"/>
                              <w:marTop w:val="0"/>
                              <w:marBottom w:val="0"/>
                              <w:divBdr>
                                <w:top w:val="none" w:sz="0" w:space="0" w:color="auto"/>
                                <w:left w:val="none" w:sz="0" w:space="0" w:color="auto"/>
                                <w:bottom w:val="none" w:sz="0" w:space="0" w:color="auto"/>
                                <w:right w:val="none" w:sz="0" w:space="0" w:color="auto"/>
                              </w:divBdr>
                            </w:div>
                            <w:div w:id="1134057280">
                              <w:marLeft w:val="0"/>
                              <w:marRight w:val="0"/>
                              <w:marTop w:val="0"/>
                              <w:marBottom w:val="0"/>
                              <w:divBdr>
                                <w:top w:val="none" w:sz="0" w:space="0" w:color="auto"/>
                                <w:left w:val="none" w:sz="0" w:space="0" w:color="auto"/>
                                <w:bottom w:val="none" w:sz="0" w:space="0" w:color="auto"/>
                                <w:right w:val="none" w:sz="0" w:space="0" w:color="auto"/>
                              </w:divBdr>
                            </w:div>
                            <w:div w:id="1331327322">
                              <w:marLeft w:val="0"/>
                              <w:marRight w:val="0"/>
                              <w:marTop w:val="0"/>
                              <w:marBottom w:val="0"/>
                              <w:divBdr>
                                <w:top w:val="none" w:sz="0" w:space="0" w:color="auto"/>
                                <w:left w:val="none" w:sz="0" w:space="0" w:color="auto"/>
                                <w:bottom w:val="none" w:sz="0" w:space="0" w:color="auto"/>
                                <w:right w:val="none" w:sz="0" w:space="0" w:color="auto"/>
                              </w:divBdr>
                            </w:div>
                            <w:div w:id="1165633856">
                              <w:marLeft w:val="0"/>
                              <w:marRight w:val="0"/>
                              <w:marTop w:val="0"/>
                              <w:marBottom w:val="0"/>
                              <w:divBdr>
                                <w:top w:val="none" w:sz="0" w:space="0" w:color="auto"/>
                                <w:left w:val="none" w:sz="0" w:space="0" w:color="auto"/>
                                <w:bottom w:val="none" w:sz="0" w:space="0" w:color="auto"/>
                                <w:right w:val="none" w:sz="0" w:space="0" w:color="auto"/>
                              </w:divBdr>
                            </w:div>
                            <w:div w:id="387074105">
                              <w:marLeft w:val="0"/>
                              <w:marRight w:val="0"/>
                              <w:marTop w:val="0"/>
                              <w:marBottom w:val="0"/>
                              <w:divBdr>
                                <w:top w:val="none" w:sz="0" w:space="0" w:color="auto"/>
                                <w:left w:val="none" w:sz="0" w:space="0" w:color="auto"/>
                                <w:bottom w:val="none" w:sz="0" w:space="0" w:color="auto"/>
                                <w:right w:val="none" w:sz="0" w:space="0" w:color="auto"/>
                              </w:divBdr>
                            </w:div>
                            <w:div w:id="1078285079">
                              <w:marLeft w:val="0"/>
                              <w:marRight w:val="0"/>
                              <w:marTop w:val="0"/>
                              <w:marBottom w:val="0"/>
                              <w:divBdr>
                                <w:top w:val="none" w:sz="0" w:space="0" w:color="auto"/>
                                <w:left w:val="none" w:sz="0" w:space="0" w:color="auto"/>
                                <w:bottom w:val="none" w:sz="0" w:space="0" w:color="auto"/>
                                <w:right w:val="none" w:sz="0" w:space="0" w:color="auto"/>
                              </w:divBdr>
                            </w:div>
                            <w:div w:id="1114834122">
                              <w:marLeft w:val="0"/>
                              <w:marRight w:val="0"/>
                              <w:marTop w:val="0"/>
                              <w:marBottom w:val="0"/>
                              <w:divBdr>
                                <w:top w:val="none" w:sz="0" w:space="0" w:color="auto"/>
                                <w:left w:val="none" w:sz="0" w:space="0" w:color="auto"/>
                                <w:bottom w:val="none" w:sz="0" w:space="0" w:color="auto"/>
                                <w:right w:val="none" w:sz="0" w:space="0" w:color="auto"/>
                              </w:divBdr>
                            </w:div>
                            <w:div w:id="1060665976">
                              <w:marLeft w:val="0"/>
                              <w:marRight w:val="0"/>
                              <w:marTop w:val="0"/>
                              <w:marBottom w:val="0"/>
                              <w:divBdr>
                                <w:top w:val="none" w:sz="0" w:space="0" w:color="auto"/>
                                <w:left w:val="none" w:sz="0" w:space="0" w:color="auto"/>
                                <w:bottom w:val="none" w:sz="0" w:space="0" w:color="auto"/>
                                <w:right w:val="none" w:sz="0" w:space="0" w:color="auto"/>
                              </w:divBdr>
                            </w:div>
                            <w:div w:id="1939176363">
                              <w:marLeft w:val="0"/>
                              <w:marRight w:val="0"/>
                              <w:marTop w:val="0"/>
                              <w:marBottom w:val="0"/>
                              <w:divBdr>
                                <w:top w:val="none" w:sz="0" w:space="0" w:color="auto"/>
                                <w:left w:val="none" w:sz="0" w:space="0" w:color="auto"/>
                                <w:bottom w:val="none" w:sz="0" w:space="0" w:color="auto"/>
                                <w:right w:val="none" w:sz="0" w:space="0" w:color="auto"/>
                              </w:divBdr>
                            </w:div>
                            <w:div w:id="1990480511">
                              <w:marLeft w:val="0"/>
                              <w:marRight w:val="0"/>
                              <w:marTop w:val="0"/>
                              <w:marBottom w:val="0"/>
                              <w:divBdr>
                                <w:top w:val="none" w:sz="0" w:space="0" w:color="auto"/>
                                <w:left w:val="none" w:sz="0" w:space="0" w:color="auto"/>
                                <w:bottom w:val="none" w:sz="0" w:space="0" w:color="auto"/>
                                <w:right w:val="none" w:sz="0" w:space="0" w:color="auto"/>
                              </w:divBdr>
                            </w:div>
                            <w:div w:id="1891459788">
                              <w:marLeft w:val="0"/>
                              <w:marRight w:val="0"/>
                              <w:marTop w:val="0"/>
                              <w:marBottom w:val="0"/>
                              <w:divBdr>
                                <w:top w:val="none" w:sz="0" w:space="0" w:color="auto"/>
                                <w:left w:val="none" w:sz="0" w:space="0" w:color="auto"/>
                                <w:bottom w:val="none" w:sz="0" w:space="0" w:color="auto"/>
                                <w:right w:val="none" w:sz="0" w:space="0" w:color="auto"/>
                              </w:divBdr>
                            </w:div>
                            <w:div w:id="1563756267">
                              <w:marLeft w:val="0"/>
                              <w:marRight w:val="0"/>
                              <w:marTop w:val="0"/>
                              <w:marBottom w:val="0"/>
                              <w:divBdr>
                                <w:top w:val="none" w:sz="0" w:space="0" w:color="auto"/>
                                <w:left w:val="none" w:sz="0" w:space="0" w:color="auto"/>
                                <w:bottom w:val="none" w:sz="0" w:space="0" w:color="auto"/>
                                <w:right w:val="none" w:sz="0" w:space="0" w:color="auto"/>
                              </w:divBdr>
                            </w:div>
                            <w:div w:id="1744714637">
                              <w:marLeft w:val="0"/>
                              <w:marRight w:val="0"/>
                              <w:marTop w:val="0"/>
                              <w:marBottom w:val="0"/>
                              <w:divBdr>
                                <w:top w:val="none" w:sz="0" w:space="0" w:color="auto"/>
                                <w:left w:val="none" w:sz="0" w:space="0" w:color="auto"/>
                                <w:bottom w:val="none" w:sz="0" w:space="0" w:color="auto"/>
                                <w:right w:val="none" w:sz="0" w:space="0" w:color="auto"/>
                              </w:divBdr>
                            </w:div>
                            <w:div w:id="444616449">
                              <w:marLeft w:val="0"/>
                              <w:marRight w:val="0"/>
                              <w:marTop w:val="0"/>
                              <w:marBottom w:val="0"/>
                              <w:divBdr>
                                <w:top w:val="none" w:sz="0" w:space="0" w:color="auto"/>
                                <w:left w:val="none" w:sz="0" w:space="0" w:color="auto"/>
                                <w:bottom w:val="none" w:sz="0" w:space="0" w:color="auto"/>
                                <w:right w:val="none" w:sz="0" w:space="0" w:color="auto"/>
                              </w:divBdr>
                            </w:div>
                            <w:div w:id="2057003263">
                              <w:marLeft w:val="0"/>
                              <w:marRight w:val="0"/>
                              <w:marTop w:val="0"/>
                              <w:marBottom w:val="0"/>
                              <w:divBdr>
                                <w:top w:val="none" w:sz="0" w:space="0" w:color="auto"/>
                                <w:left w:val="none" w:sz="0" w:space="0" w:color="auto"/>
                                <w:bottom w:val="none" w:sz="0" w:space="0" w:color="auto"/>
                                <w:right w:val="none" w:sz="0" w:space="0" w:color="auto"/>
                              </w:divBdr>
                            </w:div>
                            <w:div w:id="876816513">
                              <w:marLeft w:val="0"/>
                              <w:marRight w:val="0"/>
                              <w:marTop w:val="0"/>
                              <w:marBottom w:val="0"/>
                              <w:divBdr>
                                <w:top w:val="none" w:sz="0" w:space="0" w:color="auto"/>
                                <w:left w:val="none" w:sz="0" w:space="0" w:color="auto"/>
                                <w:bottom w:val="none" w:sz="0" w:space="0" w:color="auto"/>
                                <w:right w:val="none" w:sz="0" w:space="0" w:color="auto"/>
                              </w:divBdr>
                            </w:div>
                            <w:div w:id="45882403">
                              <w:marLeft w:val="0"/>
                              <w:marRight w:val="0"/>
                              <w:marTop w:val="0"/>
                              <w:marBottom w:val="0"/>
                              <w:divBdr>
                                <w:top w:val="none" w:sz="0" w:space="0" w:color="auto"/>
                                <w:left w:val="none" w:sz="0" w:space="0" w:color="auto"/>
                                <w:bottom w:val="none" w:sz="0" w:space="0" w:color="auto"/>
                                <w:right w:val="none" w:sz="0" w:space="0" w:color="auto"/>
                              </w:divBdr>
                            </w:div>
                            <w:div w:id="2019306261">
                              <w:marLeft w:val="0"/>
                              <w:marRight w:val="0"/>
                              <w:marTop w:val="0"/>
                              <w:marBottom w:val="0"/>
                              <w:divBdr>
                                <w:top w:val="none" w:sz="0" w:space="0" w:color="auto"/>
                                <w:left w:val="none" w:sz="0" w:space="0" w:color="auto"/>
                                <w:bottom w:val="none" w:sz="0" w:space="0" w:color="auto"/>
                                <w:right w:val="none" w:sz="0" w:space="0" w:color="auto"/>
                              </w:divBdr>
                            </w:div>
                            <w:div w:id="1747872374">
                              <w:marLeft w:val="0"/>
                              <w:marRight w:val="0"/>
                              <w:marTop w:val="0"/>
                              <w:marBottom w:val="0"/>
                              <w:divBdr>
                                <w:top w:val="none" w:sz="0" w:space="0" w:color="auto"/>
                                <w:left w:val="none" w:sz="0" w:space="0" w:color="auto"/>
                                <w:bottom w:val="none" w:sz="0" w:space="0" w:color="auto"/>
                                <w:right w:val="none" w:sz="0" w:space="0" w:color="auto"/>
                              </w:divBdr>
                            </w:div>
                            <w:div w:id="1296790576">
                              <w:marLeft w:val="0"/>
                              <w:marRight w:val="0"/>
                              <w:marTop w:val="0"/>
                              <w:marBottom w:val="0"/>
                              <w:divBdr>
                                <w:top w:val="none" w:sz="0" w:space="0" w:color="auto"/>
                                <w:left w:val="none" w:sz="0" w:space="0" w:color="auto"/>
                                <w:bottom w:val="none" w:sz="0" w:space="0" w:color="auto"/>
                                <w:right w:val="none" w:sz="0" w:space="0" w:color="auto"/>
                              </w:divBdr>
                            </w:div>
                            <w:div w:id="1882548432">
                              <w:marLeft w:val="0"/>
                              <w:marRight w:val="0"/>
                              <w:marTop w:val="0"/>
                              <w:marBottom w:val="0"/>
                              <w:divBdr>
                                <w:top w:val="none" w:sz="0" w:space="0" w:color="auto"/>
                                <w:left w:val="none" w:sz="0" w:space="0" w:color="auto"/>
                                <w:bottom w:val="none" w:sz="0" w:space="0" w:color="auto"/>
                                <w:right w:val="none" w:sz="0" w:space="0" w:color="auto"/>
                              </w:divBdr>
                            </w:div>
                            <w:div w:id="330304993">
                              <w:marLeft w:val="0"/>
                              <w:marRight w:val="0"/>
                              <w:marTop w:val="0"/>
                              <w:marBottom w:val="0"/>
                              <w:divBdr>
                                <w:top w:val="none" w:sz="0" w:space="0" w:color="auto"/>
                                <w:left w:val="none" w:sz="0" w:space="0" w:color="auto"/>
                                <w:bottom w:val="none" w:sz="0" w:space="0" w:color="auto"/>
                                <w:right w:val="none" w:sz="0" w:space="0" w:color="auto"/>
                              </w:divBdr>
                            </w:div>
                            <w:div w:id="82146300">
                              <w:marLeft w:val="0"/>
                              <w:marRight w:val="0"/>
                              <w:marTop w:val="0"/>
                              <w:marBottom w:val="0"/>
                              <w:divBdr>
                                <w:top w:val="none" w:sz="0" w:space="0" w:color="auto"/>
                                <w:left w:val="none" w:sz="0" w:space="0" w:color="auto"/>
                                <w:bottom w:val="none" w:sz="0" w:space="0" w:color="auto"/>
                                <w:right w:val="none" w:sz="0" w:space="0" w:color="auto"/>
                              </w:divBdr>
                            </w:div>
                            <w:div w:id="699207277">
                              <w:marLeft w:val="0"/>
                              <w:marRight w:val="0"/>
                              <w:marTop w:val="0"/>
                              <w:marBottom w:val="0"/>
                              <w:divBdr>
                                <w:top w:val="none" w:sz="0" w:space="0" w:color="auto"/>
                                <w:left w:val="none" w:sz="0" w:space="0" w:color="auto"/>
                                <w:bottom w:val="none" w:sz="0" w:space="0" w:color="auto"/>
                                <w:right w:val="none" w:sz="0" w:space="0" w:color="auto"/>
                              </w:divBdr>
                            </w:div>
                            <w:div w:id="57216135">
                              <w:marLeft w:val="0"/>
                              <w:marRight w:val="0"/>
                              <w:marTop w:val="0"/>
                              <w:marBottom w:val="0"/>
                              <w:divBdr>
                                <w:top w:val="none" w:sz="0" w:space="0" w:color="auto"/>
                                <w:left w:val="none" w:sz="0" w:space="0" w:color="auto"/>
                                <w:bottom w:val="none" w:sz="0" w:space="0" w:color="auto"/>
                                <w:right w:val="none" w:sz="0" w:space="0" w:color="auto"/>
                              </w:divBdr>
                            </w:div>
                            <w:div w:id="823207501">
                              <w:marLeft w:val="0"/>
                              <w:marRight w:val="0"/>
                              <w:marTop w:val="0"/>
                              <w:marBottom w:val="0"/>
                              <w:divBdr>
                                <w:top w:val="none" w:sz="0" w:space="0" w:color="auto"/>
                                <w:left w:val="none" w:sz="0" w:space="0" w:color="auto"/>
                                <w:bottom w:val="none" w:sz="0" w:space="0" w:color="auto"/>
                                <w:right w:val="none" w:sz="0" w:space="0" w:color="auto"/>
                              </w:divBdr>
                            </w:div>
                            <w:div w:id="1879388121">
                              <w:marLeft w:val="0"/>
                              <w:marRight w:val="0"/>
                              <w:marTop w:val="0"/>
                              <w:marBottom w:val="0"/>
                              <w:divBdr>
                                <w:top w:val="none" w:sz="0" w:space="0" w:color="auto"/>
                                <w:left w:val="none" w:sz="0" w:space="0" w:color="auto"/>
                                <w:bottom w:val="none" w:sz="0" w:space="0" w:color="auto"/>
                                <w:right w:val="none" w:sz="0" w:space="0" w:color="auto"/>
                              </w:divBdr>
                            </w:div>
                            <w:div w:id="605578681">
                              <w:marLeft w:val="0"/>
                              <w:marRight w:val="0"/>
                              <w:marTop w:val="0"/>
                              <w:marBottom w:val="0"/>
                              <w:divBdr>
                                <w:top w:val="none" w:sz="0" w:space="0" w:color="auto"/>
                                <w:left w:val="none" w:sz="0" w:space="0" w:color="auto"/>
                                <w:bottom w:val="none" w:sz="0" w:space="0" w:color="auto"/>
                                <w:right w:val="none" w:sz="0" w:space="0" w:color="auto"/>
                              </w:divBdr>
                            </w:div>
                            <w:div w:id="13267936">
                              <w:marLeft w:val="0"/>
                              <w:marRight w:val="0"/>
                              <w:marTop w:val="0"/>
                              <w:marBottom w:val="0"/>
                              <w:divBdr>
                                <w:top w:val="none" w:sz="0" w:space="0" w:color="auto"/>
                                <w:left w:val="none" w:sz="0" w:space="0" w:color="auto"/>
                                <w:bottom w:val="none" w:sz="0" w:space="0" w:color="auto"/>
                                <w:right w:val="none" w:sz="0" w:space="0" w:color="auto"/>
                              </w:divBdr>
                            </w:div>
                            <w:div w:id="1953708703">
                              <w:marLeft w:val="0"/>
                              <w:marRight w:val="0"/>
                              <w:marTop w:val="0"/>
                              <w:marBottom w:val="0"/>
                              <w:divBdr>
                                <w:top w:val="none" w:sz="0" w:space="0" w:color="auto"/>
                                <w:left w:val="none" w:sz="0" w:space="0" w:color="auto"/>
                                <w:bottom w:val="none" w:sz="0" w:space="0" w:color="auto"/>
                                <w:right w:val="none" w:sz="0" w:space="0" w:color="auto"/>
                              </w:divBdr>
                            </w:div>
                            <w:div w:id="63384246">
                              <w:marLeft w:val="0"/>
                              <w:marRight w:val="0"/>
                              <w:marTop w:val="0"/>
                              <w:marBottom w:val="0"/>
                              <w:divBdr>
                                <w:top w:val="none" w:sz="0" w:space="0" w:color="auto"/>
                                <w:left w:val="none" w:sz="0" w:space="0" w:color="auto"/>
                                <w:bottom w:val="none" w:sz="0" w:space="0" w:color="auto"/>
                                <w:right w:val="none" w:sz="0" w:space="0" w:color="auto"/>
                              </w:divBdr>
                            </w:div>
                            <w:div w:id="658384581">
                              <w:marLeft w:val="0"/>
                              <w:marRight w:val="0"/>
                              <w:marTop w:val="0"/>
                              <w:marBottom w:val="0"/>
                              <w:divBdr>
                                <w:top w:val="none" w:sz="0" w:space="0" w:color="auto"/>
                                <w:left w:val="none" w:sz="0" w:space="0" w:color="auto"/>
                                <w:bottom w:val="none" w:sz="0" w:space="0" w:color="auto"/>
                                <w:right w:val="none" w:sz="0" w:space="0" w:color="auto"/>
                              </w:divBdr>
                            </w:div>
                            <w:div w:id="1470438584">
                              <w:marLeft w:val="0"/>
                              <w:marRight w:val="0"/>
                              <w:marTop w:val="0"/>
                              <w:marBottom w:val="0"/>
                              <w:divBdr>
                                <w:top w:val="none" w:sz="0" w:space="0" w:color="auto"/>
                                <w:left w:val="none" w:sz="0" w:space="0" w:color="auto"/>
                                <w:bottom w:val="none" w:sz="0" w:space="0" w:color="auto"/>
                                <w:right w:val="none" w:sz="0" w:space="0" w:color="auto"/>
                              </w:divBdr>
                            </w:div>
                            <w:div w:id="1462460373">
                              <w:marLeft w:val="0"/>
                              <w:marRight w:val="0"/>
                              <w:marTop w:val="0"/>
                              <w:marBottom w:val="0"/>
                              <w:divBdr>
                                <w:top w:val="none" w:sz="0" w:space="0" w:color="auto"/>
                                <w:left w:val="none" w:sz="0" w:space="0" w:color="auto"/>
                                <w:bottom w:val="none" w:sz="0" w:space="0" w:color="auto"/>
                                <w:right w:val="none" w:sz="0" w:space="0" w:color="auto"/>
                              </w:divBdr>
                            </w:div>
                            <w:div w:id="371151546">
                              <w:marLeft w:val="0"/>
                              <w:marRight w:val="0"/>
                              <w:marTop w:val="0"/>
                              <w:marBottom w:val="0"/>
                              <w:divBdr>
                                <w:top w:val="none" w:sz="0" w:space="0" w:color="auto"/>
                                <w:left w:val="none" w:sz="0" w:space="0" w:color="auto"/>
                                <w:bottom w:val="none" w:sz="0" w:space="0" w:color="auto"/>
                                <w:right w:val="none" w:sz="0" w:space="0" w:color="auto"/>
                              </w:divBdr>
                            </w:div>
                            <w:div w:id="1270699910">
                              <w:marLeft w:val="0"/>
                              <w:marRight w:val="0"/>
                              <w:marTop w:val="0"/>
                              <w:marBottom w:val="0"/>
                              <w:divBdr>
                                <w:top w:val="none" w:sz="0" w:space="0" w:color="auto"/>
                                <w:left w:val="none" w:sz="0" w:space="0" w:color="auto"/>
                                <w:bottom w:val="none" w:sz="0" w:space="0" w:color="auto"/>
                                <w:right w:val="none" w:sz="0" w:space="0" w:color="auto"/>
                              </w:divBdr>
                            </w:div>
                            <w:div w:id="1204295368">
                              <w:marLeft w:val="0"/>
                              <w:marRight w:val="0"/>
                              <w:marTop w:val="0"/>
                              <w:marBottom w:val="0"/>
                              <w:divBdr>
                                <w:top w:val="none" w:sz="0" w:space="0" w:color="auto"/>
                                <w:left w:val="none" w:sz="0" w:space="0" w:color="auto"/>
                                <w:bottom w:val="none" w:sz="0" w:space="0" w:color="auto"/>
                                <w:right w:val="none" w:sz="0" w:space="0" w:color="auto"/>
                              </w:divBdr>
                            </w:div>
                            <w:div w:id="275523833">
                              <w:marLeft w:val="0"/>
                              <w:marRight w:val="0"/>
                              <w:marTop w:val="0"/>
                              <w:marBottom w:val="0"/>
                              <w:divBdr>
                                <w:top w:val="none" w:sz="0" w:space="0" w:color="auto"/>
                                <w:left w:val="none" w:sz="0" w:space="0" w:color="auto"/>
                                <w:bottom w:val="none" w:sz="0" w:space="0" w:color="auto"/>
                                <w:right w:val="none" w:sz="0" w:space="0" w:color="auto"/>
                              </w:divBdr>
                            </w:div>
                            <w:div w:id="2133787013">
                              <w:marLeft w:val="0"/>
                              <w:marRight w:val="0"/>
                              <w:marTop w:val="0"/>
                              <w:marBottom w:val="0"/>
                              <w:divBdr>
                                <w:top w:val="none" w:sz="0" w:space="0" w:color="auto"/>
                                <w:left w:val="none" w:sz="0" w:space="0" w:color="auto"/>
                                <w:bottom w:val="none" w:sz="0" w:space="0" w:color="auto"/>
                                <w:right w:val="none" w:sz="0" w:space="0" w:color="auto"/>
                              </w:divBdr>
                            </w:div>
                            <w:div w:id="1283421975">
                              <w:marLeft w:val="0"/>
                              <w:marRight w:val="0"/>
                              <w:marTop w:val="0"/>
                              <w:marBottom w:val="0"/>
                              <w:divBdr>
                                <w:top w:val="none" w:sz="0" w:space="0" w:color="auto"/>
                                <w:left w:val="none" w:sz="0" w:space="0" w:color="auto"/>
                                <w:bottom w:val="none" w:sz="0" w:space="0" w:color="auto"/>
                                <w:right w:val="none" w:sz="0" w:space="0" w:color="auto"/>
                              </w:divBdr>
                            </w:div>
                            <w:div w:id="1449467797">
                              <w:marLeft w:val="0"/>
                              <w:marRight w:val="0"/>
                              <w:marTop w:val="0"/>
                              <w:marBottom w:val="0"/>
                              <w:divBdr>
                                <w:top w:val="none" w:sz="0" w:space="0" w:color="auto"/>
                                <w:left w:val="none" w:sz="0" w:space="0" w:color="auto"/>
                                <w:bottom w:val="none" w:sz="0" w:space="0" w:color="auto"/>
                                <w:right w:val="none" w:sz="0" w:space="0" w:color="auto"/>
                              </w:divBdr>
                            </w:div>
                            <w:div w:id="736821322">
                              <w:marLeft w:val="0"/>
                              <w:marRight w:val="0"/>
                              <w:marTop w:val="0"/>
                              <w:marBottom w:val="0"/>
                              <w:divBdr>
                                <w:top w:val="none" w:sz="0" w:space="0" w:color="auto"/>
                                <w:left w:val="none" w:sz="0" w:space="0" w:color="auto"/>
                                <w:bottom w:val="none" w:sz="0" w:space="0" w:color="auto"/>
                                <w:right w:val="none" w:sz="0" w:space="0" w:color="auto"/>
                              </w:divBdr>
                            </w:div>
                            <w:div w:id="734399593">
                              <w:marLeft w:val="0"/>
                              <w:marRight w:val="0"/>
                              <w:marTop w:val="0"/>
                              <w:marBottom w:val="0"/>
                              <w:divBdr>
                                <w:top w:val="none" w:sz="0" w:space="0" w:color="auto"/>
                                <w:left w:val="none" w:sz="0" w:space="0" w:color="auto"/>
                                <w:bottom w:val="none" w:sz="0" w:space="0" w:color="auto"/>
                                <w:right w:val="none" w:sz="0" w:space="0" w:color="auto"/>
                              </w:divBdr>
                            </w:div>
                            <w:div w:id="635915637">
                              <w:marLeft w:val="0"/>
                              <w:marRight w:val="0"/>
                              <w:marTop w:val="0"/>
                              <w:marBottom w:val="0"/>
                              <w:divBdr>
                                <w:top w:val="none" w:sz="0" w:space="0" w:color="auto"/>
                                <w:left w:val="none" w:sz="0" w:space="0" w:color="auto"/>
                                <w:bottom w:val="none" w:sz="0" w:space="0" w:color="auto"/>
                                <w:right w:val="none" w:sz="0" w:space="0" w:color="auto"/>
                              </w:divBdr>
                            </w:div>
                            <w:div w:id="609892599">
                              <w:marLeft w:val="0"/>
                              <w:marRight w:val="0"/>
                              <w:marTop w:val="0"/>
                              <w:marBottom w:val="0"/>
                              <w:divBdr>
                                <w:top w:val="none" w:sz="0" w:space="0" w:color="auto"/>
                                <w:left w:val="none" w:sz="0" w:space="0" w:color="auto"/>
                                <w:bottom w:val="none" w:sz="0" w:space="0" w:color="auto"/>
                                <w:right w:val="none" w:sz="0" w:space="0" w:color="auto"/>
                              </w:divBdr>
                            </w:div>
                            <w:div w:id="42564637">
                              <w:marLeft w:val="0"/>
                              <w:marRight w:val="0"/>
                              <w:marTop w:val="0"/>
                              <w:marBottom w:val="0"/>
                              <w:divBdr>
                                <w:top w:val="none" w:sz="0" w:space="0" w:color="auto"/>
                                <w:left w:val="none" w:sz="0" w:space="0" w:color="auto"/>
                                <w:bottom w:val="none" w:sz="0" w:space="0" w:color="auto"/>
                                <w:right w:val="none" w:sz="0" w:space="0" w:color="auto"/>
                              </w:divBdr>
                            </w:div>
                            <w:div w:id="514343397">
                              <w:marLeft w:val="0"/>
                              <w:marRight w:val="0"/>
                              <w:marTop w:val="0"/>
                              <w:marBottom w:val="0"/>
                              <w:divBdr>
                                <w:top w:val="none" w:sz="0" w:space="0" w:color="auto"/>
                                <w:left w:val="none" w:sz="0" w:space="0" w:color="auto"/>
                                <w:bottom w:val="none" w:sz="0" w:space="0" w:color="auto"/>
                                <w:right w:val="none" w:sz="0" w:space="0" w:color="auto"/>
                              </w:divBdr>
                            </w:div>
                            <w:div w:id="232203619">
                              <w:marLeft w:val="0"/>
                              <w:marRight w:val="0"/>
                              <w:marTop w:val="0"/>
                              <w:marBottom w:val="0"/>
                              <w:divBdr>
                                <w:top w:val="none" w:sz="0" w:space="0" w:color="auto"/>
                                <w:left w:val="none" w:sz="0" w:space="0" w:color="auto"/>
                                <w:bottom w:val="none" w:sz="0" w:space="0" w:color="auto"/>
                                <w:right w:val="none" w:sz="0" w:space="0" w:color="auto"/>
                              </w:divBdr>
                            </w:div>
                            <w:div w:id="1712729513">
                              <w:marLeft w:val="0"/>
                              <w:marRight w:val="0"/>
                              <w:marTop w:val="0"/>
                              <w:marBottom w:val="0"/>
                              <w:divBdr>
                                <w:top w:val="none" w:sz="0" w:space="0" w:color="auto"/>
                                <w:left w:val="none" w:sz="0" w:space="0" w:color="auto"/>
                                <w:bottom w:val="none" w:sz="0" w:space="0" w:color="auto"/>
                                <w:right w:val="none" w:sz="0" w:space="0" w:color="auto"/>
                              </w:divBdr>
                            </w:div>
                            <w:div w:id="846944595">
                              <w:marLeft w:val="0"/>
                              <w:marRight w:val="0"/>
                              <w:marTop w:val="0"/>
                              <w:marBottom w:val="0"/>
                              <w:divBdr>
                                <w:top w:val="none" w:sz="0" w:space="0" w:color="auto"/>
                                <w:left w:val="none" w:sz="0" w:space="0" w:color="auto"/>
                                <w:bottom w:val="none" w:sz="0" w:space="0" w:color="auto"/>
                                <w:right w:val="none" w:sz="0" w:space="0" w:color="auto"/>
                              </w:divBdr>
                            </w:div>
                            <w:div w:id="1590503045">
                              <w:marLeft w:val="0"/>
                              <w:marRight w:val="0"/>
                              <w:marTop w:val="0"/>
                              <w:marBottom w:val="0"/>
                              <w:divBdr>
                                <w:top w:val="none" w:sz="0" w:space="0" w:color="auto"/>
                                <w:left w:val="none" w:sz="0" w:space="0" w:color="auto"/>
                                <w:bottom w:val="none" w:sz="0" w:space="0" w:color="auto"/>
                                <w:right w:val="none" w:sz="0" w:space="0" w:color="auto"/>
                              </w:divBdr>
                            </w:div>
                            <w:div w:id="1205602058">
                              <w:marLeft w:val="0"/>
                              <w:marRight w:val="0"/>
                              <w:marTop w:val="0"/>
                              <w:marBottom w:val="0"/>
                              <w:divBdr>
                                <w:top w:val="none" w:sz="0" w:space="0" w:color="auto"/>
                                <w:left w:val="none" w:sz="0" w:space="0" w:color="auto"/>
                                <w:bottom w:val="none" w:sz="0" w:space="0" w:color="auto"/>
                                <w:right w:val="none" w:sz="0" w:space="0" w:color="auto"/>
                              </w:divBdr>
                            </w:div>
                            <w:div w:id="47723806">
                              <w:marLeft w:val="0"/>
                              <w:marRight w:val="0"/>
                              <w:marTop w:val="0"/>
                              <w:marBottom w:val="0"/>
                              <w:divBdr>
                                <w:top w:val="none" w:sz="0" w:space="0" w:color="auto"/>
                                <w:left w:val="none" w:sz="0" w:space="0" w:color="auto"/>
                                <w:bottom w:val="none" w:sz="0" w:space="0" w:color="auto"/>
                                <w:right w:val="none" w:sz="0" w:space="0" w:color="auto"/>
                              </w:divBdr>
                            </w:div>
                            <w:div w:id="1247961947">
                              <w:marLeft w:val="0"/>
                              <w:marRight w:val="0"/>
                              <w:marTop w:val="0"/>
                              <w:marBottom w:val="0"/>
                              <w:divBdr>
                                <w:top w:val="none" w:sz="0" w:space="0" w:color="auto"/>
                                <w:left w:val="none" w:sz="0" w:space="0" w:color="auto"/>
                                <w:bottom w:val="none" w:sz="0" w:space="0" w:color="auto"/>
                                <w:right w:val="none" w:sz="0" w:space="0" w:color="auto"/>
                              </w:divBdr>
                            </w:div>
                            <w:div w:id="770509384">
                              <w:marLeft w:val="0"/>
                              <w:marRight w:val="0"/>
                              <w:marTop w:val="0"/>
                              <w:marBottom w:val="0"/>
                              <w:divBdr>
                                <w:top w:val="none" w:sz="0" w:space="0" w:color="auto"/>
                                <w:left w:val="none" w:sz="0" w:space="0" w:color="auto"/>
                                <w:bottom w:val="none" w:sz="0" w:space="0" w:color="auto"/>
                                <w:right w:val="none" w:sz="0" w:space="0" w:color="auto"/>
                              </w:divBdr>
                            </w:div>
                            <w:div w:id="1883788897">
                              <w:marLeft w:val="0"/>
                              <w:marRight w:val="0"/>
                              <w:marTop w:val="0"/>
                              <w:marBottom w:val="0"/>
                              <w:divBdr>
                                <w:top w:val="none" w:sz="0" w:space="0" w:color="auto"/>
                                <w:left w:val="none" w:sz="0" w:space="0" w:color="auto"/>
                                <w:bottom w:val="none" w:sz="0" w:space="0" w:color="auto"/>
                                <w:right w:val="none" w:sz="0" w:space="0" w:color="auto"/>
                              </w:divBdr>
                            </w:div>
                            <w:div w:id="1518500703">
                              <w:marLeft w:val="0"/>
                              <w:marRight w:val="0"/>
                              <w:marTop w:val="0"/>
                              <w:marBottom w:val="0"/>
                              <w:divBdr>
                                <w:top w:val="none" w:sz="0" w:space="0" w:color="auto"/>
                                <w:left w:val="none" w:sz="0" w:space="0" w:color="auto"/>
                                <w:bottom w:val="none" w:sz="0" w:space="0" w:color="auto"/>
                                <w:right w:val="none" w:sz="0" w:space="0" w:color="auto"/>
                              </w:divBdr>
                            </w:div>
                            <w:div w:id="429812564">
                              <w:marLeft w:val="0"/>
                              <w:marRight w:val="0"/>
                              <w:marTop w:val="0"/>
                              <w:marBottom w:val="0"/>
                              <w:divBdr>
                                <w:top w:val="none" w:sz="0" w:space="0" w:color="auto"/>
                                <w:left w:val="none" w:sz="0" w:space="0" w:color="auto"/>
                                <w:bottom w:val="none" w:sz="0" w:space="0" w:color="auto"/>
                                <w:right w:val="none" w:sz="0" w:space="0" w:color="auto"/>
                              </w:divBdr>
                            </w:div>
                            <w:div w:id="492571944">
                              <w:marLeft w:val="0"/>
                              <w:marRight w:val="0"/>
                              <w:marTop w:val="0"/>
                              <w:marBottom w:val="0"/>
                              <w:divBdr>
                                <w:top w:val="none" w:sz="0" w:space="0" w:color="auto"/>
                                <w:left w:val="none" w:sz="0" w:space="0" w:color="auto"/>
                                <w:bottom w:val="none" w:sz="0" w:space="0" w:color="auto"/>
                                <w:right w:val="none" w:sz="0" w:space="0" w:color="auto"/>
                              </w:divBdr>
                            </w:div>
                            <w:div w:id="1017196522">
                              <w:marLeft w:val="0"/>
                              <w:marRight w:val="0"/>
                              <w:marTop w:val="0"/>
                              <w:marBottom w:val="0"/>
                              <w:divBdr>
                                <w:top w:val="none" w:sz="0" w:space="0" w:color="auto"/>
                                <w:left w:val="none" w:sz="0" w:space="0" w:color="auto"/>
                                <w:bottom w:val="none" w:sz="0" w:space="0" w:color="auto"/>
                                <w:right w:val="none" w:sz="0" w:space="0" w:color="auto"/>
                              </w:divBdr>
                            </w:div>
                            <w:div w:id="745810824">
                              <w:marLeft w:val="0"/>
                              <w:marRight w:val="0"/>
                              <w:marTop w:val="0"/>
                              <w:marBottom w:val="0"/>
                              <w:divBdr>
                                <w:top w:val="none" w:sz="0" w:space="0" w:color="auto"/>
                                <w:left w:val="none" w:sz="0" w:space="0" w:color="auto"/>
                                <w:bottom w:val="none" w:sz="0" w:space="0" w:color="auto"/>
                                <w:right w:val="none" w:sz="0" w:space="0" w:color="auto"/>
                              </w:divBdr>
                            </w:div>
                            <w:div w:id="228155815">
                              <w:marLeft w:val="0"/>
                              <w:marRight w:val="0"/>
                              <w:marTop w:val="0"/>
                              <w:marBottom w:val="0"/>
                              <w:divBdr>
                                <w:top w:val="none" w:sz="0" w:space="0" w:color="auto"/>
                                <w:left w:val="none" w:sz="0" w:space="0" w:color="auto"/>
                                <w:bottom w:val="none" w:sz="0" w:space="0" w:color="auto"/>
                                <w:right w:val="none" w:sz="0" w:space="0" w:color="auto"/>
                              </w:divBdr>
                            </w:div>
                            <w:div w:id="1671836143">
                              <w:marLeft w:val="0"/>
                              <w:marRight w:val="0"/>
                              <w:marTop w:val="0"/>
                              <w:marBottom w:val="0"/>
                              <w:divBdr>
                                <w:top w:val="none" w:sz="0" w:space="0" w:color="auto"/>
                                <w:left w:val="none" w:sz="0" w:space="0" w:color="auto"/>
                                <w:bottom w:val="none" w:sz="0" w:space="0" w:color="auto"/>
                                <w:right w:val="none" w:sz="0" w:space="0" w:color="auto"/>
                              </w:divBdr>
                            </w:div>
                            <w:div w:id="581833784">
                              <w:marLeft w:val="0"/>
                              <w:marRight w:val="0"/>
                              <w:marTop w:val="0"/>
                              <w:marBottom w:val="0"/>
                              <w:divBdr>
                                <w:top w:val="none" w:sz="0" w:space="0" w:color="auto"/>
                                <w:left w:val="none" w:sz="0" w:space="0" w:color="auto"/>
                                <w:bottom w:val="none" w:sz="0" w:space="0" w:color="auto"/>
                                <w:right w:val="none" w:sz="0" w:space="0" w:color="auto"/>
                              </w:divBdr>
                            </w:div>
                            <w:div w:id="1005330058">
                              <w:marLeft w:val="0"/>
                              <w:marRight w:val="0"/>
                              <w:marTop w:val="0"/>
                              <w:marBottom w:val="0"/>
                              <w:divBdr>
                                <w:top w:val="none" w:sz="0" w:space="0" w:color="auto"/>
                                <w:left w:val="none" w:sz="0" w:space="0" w:color="auto"/>
                                <w:bottom w:val="none" w:sz="0" w:space="0" w:color="auto"/>
                                <w:right w:val="none" w:sz="0" w:space="0" w:color="auto"/>
                              </w:divBdr>
                            </w:div>
                            <w:div w:id="375549230">
                              <w:marLeft w:val="0"/>
                              <w:marRight w:val="0"/>
                              <w:marTop w:val="0"/>
                              <w:marBottom w:val="0"/>
                              <w:divBdr>
                                <w:top w:val="none" w:sz="0" w:space="0" w:color="auto"/>
                                <w:left w:val="none" w:sz="0" w:space="0" w:color="auto"/>
                                <w:bottom w:val="none" w:sz="0" w:space="0" w:color="auto"/>
                                <w:right w:val="none" w:sz="0" w:space="0" w:color="auto"/>
                              </w:divBdr>
                            </w:div>
                            <w:div w:id="697707857">
                              <w:marLeft w:val="0"/>
                              <w:marRight w:val="0"/>
                              <w:marTop w:val="0"/>
                              <w:marBottom w:val="0"/>
                              <w:divBdr>
                                <w:top w:val="none" w:sz="0" w:space="0" w:color="auto"/>
                                <w:left w:val="none" w:sz="0" w:space="0" w:color="auto"/>
                                <w:bottom w:val="none" w:sz="0" w:space="0" w:color="auto"/>
                                <w:right w:val="none" w:sz="0" w:space="0" w:color="auto"/>
                              </w:divBdr>
                            </w:div>
                            <w:div w:id="613750719">
                              <w:marLeft w:val="0"/>
                              <w:marRight w:val="0"/>
                              <w:marTop w:val="0"/>
                              <w:marBottom w:val="0"/>
                              <w:divBdr>
                                <w:top w:val="none" w:sz="0" w:space="0" w:color="auto"/>
                                <w:left w:val="none" w:sz="0" w:space="0" w:color="auto"/>
                                <w:bottom w:val="none" w:sz="0" w:space="0" w:color="auto"/>
                                <w:right w:val="none" w:sz="0" w:space="0" w:color="auto"/>
                              </w:divBdr>
                            </w:div>
                            <w:div w:id="10115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750283">
                  <w:marLeft w:val="0"/>
                  <w:marRight w:val="0"/>
                  <w:marTop w:val="210"/>
                  <w:marBottom w:val="210"/>
                  <w:divBdr>
                    <w:top w:val="none" w:sz="0" w:space="0" w:color="auto"/>
                    <w:left w:val="none" w:sz="0" w:space="0" w:color="auto"/>
                    <w:bottom w:val="none" w:sz="0" w:space="0" w:color="auto"/>
                    <w:right w:val="none" w:sz="0" w:space="0" w:color="auto"/>
                  </w:divBdr>
                  <w:divsChild>
                    <w:div w:id="211501358">
                      <w:marLeft w:val="480"/>
                      <w:marRight w:val="0"/>
                      <w:marTop w:val="0"/>
                      <w:marBottom w:val="240"/>
                      <w:divBdr>
                        <w:top w:val="none" w:sz="0" w:space="0" w:color="auto"/>
                        <w:left w:val="none" w:sz="0" w:space="0" w:color="auto"/>
                        <w:bottom w:val="none" w:sz="0" w:space="0" w:color="auto"/>
                        <w:right w:val="none" w:sz="0" w:space="0" w:color="auto"/>
                      </w:divBdr>
                    </w:div>
                  </w:divsChild>
                </w:div>
                <w:div w:id="907496606">
                  <w:marLeft w:val="0"/>
                  <w:marRight w:val="0"/>
                  <w:marTop w:val="210"/>
                  <w:marBottom w:val="210"/>
                  <w:divBdr>
                    <w:top w:val="none" w:sz="0" w:space="0" w:color="auto"/>
                    <w:left w:val="none" w:sz="0" w:space="0" w:color="auto"/>
                    <w:bottom w:val="none" w:sz="0" w:space="0" w:color="auto"/>
                    <w:right w:val="none" w:sz="0" w:space="0" w:color="auto"/>
                  </w:divBdr>
                  <w:divsChild>
                    <w:div w:id="360016187">
                      <w:marLeft w:val="480"/>
                      <w:marRight w:val="0"/>
                      <w:marTop w:val="0"/>
                      <w:marBottom w:val="240"/>
                      <w:divBdr>
                        <w:top w:val="none" w:sz="0" w:space="0" w:color="auto"/>
                        <w:left w:val="none" w:sz="0" w:space="0" w:color="auto"/>
                        <w:bottom w:val="none" w:sz="0" w:space="0" w:color="auto"/>
                        <w:right w:val="none" w:sz="0" w:space="0" w:color="auto"/>
                      </w:divBdr>
                    </w:div>
                  </w:divsChild>
                </w:div>
                <w:div w:id="1289245364">
                  <w:marLeft w:val="0"/>
                  <w:marRight w:val="0"/>
                  <w:marTop w:val="210"/>
                  <w:marBottom w:val="210"/>
                  <w:divBdr>
                    <w:top w:val="none" w:sz="0" w:space="0" w:color="auto"/>
                    <w:left w:val="none" w:sz="0" w:space="0" w:color="auto"/>
                    <w:bottom w:val="none" w:sz="0" w:space="0" w:color="auto"/>
                    <w:right w:val="none" w:sz="0" w:space="0" w:color="auto"/>
                  </w:divBdr>
                  <w:divsChild>
                    <w:div w:id="1419398311">
                      <w:marLeft w:val="480"/>
                      <w:marRight w:val="0"/>
                      <w:marTop w:val="0"/>
                      <w:marBottom w:val="240"/>
                      <w:divBdr>
                        <w:top w:val="none" w:sz="0" w:space="0" w:color="auto"/>
                        <w:left w:val="none" w:sz="0" w:space="0" w:color="auto"/>
                        <w:bottom w:val="none" w:sz="0" w:space="0" w:color="auto"/>
                        <w:right w:val="none" w:sz="0" w:space="0" w:color="auto"/>
                      </w:divBdr>
                      <w:divsChild>
                        <w:div w:id="960839073">
                          <w:marLeft w:val="0"/>
                          <w:marRight w:val="0"/>
                          <w:marTop w:val="0"/>
                          <w:marBottom w:val="0"/>
                          <w:divBdr>
                            <w:top w:val="none" w:sz="0" w:space="0" w:color="auto"/>
                            <w:left w:val="none" w:sz="0" w:space="0" w:color="auto"/>
                            <w:bottom w:val="none" w:sz="0" w:space="0" w:color="auto"/>
                            <w:right w:val="none" w:sz="0" w:space="0" w:color="auto"/>
                          </w:divBdr>
                          <w:divsChild>
                            <w:div w:id="1864007382">
                              <w:marLeft w:val="0"/>
                              <w:marRight w:val="0"/>
                              <w:marTop w:val="210"/>
                              <w:marBottom w:val="210"/>
                              <w:divBdr>
                                <w:top w:val="none" w:sz="0" w:space="0" w:color="auto"/>
                                <w:left w:val="none" w:sz="0" w:space="0" w:color="auto"/>
                                <w:bottom w:val="none" w:sz="0" w:space="0" w:color="auto"/>
                                <w:right w:val="none" w:sz="0" w:space="0" w:color="auto"/>
                              </w:divBdr>
                              <w:divsChild>
                                <w:div w:id="2052260423">
                                  <w:marLeft w:val="480"/>
                                  <w:marRight w:val="0"/>
                                  <w:marTop w:val="0"/>
                                  <w:marBottom w:val="240"/>
                                  <w:divBdr>
                                    <w:top w:val="none" w:sz="0" w:space="0" w:color="auto"/>
                                    <w:left w:val="none" w:sz="0" w:space="0" w:color="auto"/>
                                    <w:bottom w:val="none" w:sz="0" w:space="0" w:color="auto"/>
                                    <w:right w:val="none" w:sz="0" w:space="0" w:color="auto"/>
                                  </w:divBdr>
                                </w:div>
                              </w:divsChild>
                            </w:div>
                            <w:div w:id="693655068">
                              <w:marLeft w:val="0"/>
                              <w:marRight w:val="0"/>
                              <w:marTop w:val="210"/>
                              <w:marBottom w:val="210"/>
                              <w:divBdr>
                                <w:top w:val="none" w:sz="0" w:space="0" w:color="auto"/>
                                <w:left w:val="none" w:sz="0" w:space="0" w:color="auto"/>
                                <w:bottom w:val="none" w:sz="0" w:space="0" w:color="auto"/>
                                <w:right w:val="none" w:sz="0" w:space="0" w:color="auto"/>
                              </w:divBdr>
                              <w:divsChild>
                                <w:div w:id="2115830398">
                                  <w:marLeft w:val="480"/>
                                  <w:marRight w:val="0"/>
                                  <w:marTop w:val="0"/>
                                  <w:marBottom w:val="240"/>
                                  <w:divBdr>
                                    <w:top w:val="none" w:sz="0" w:space="0" w:color="auto"/>
                                    <w:left w:val="none" w:sz="0" w:space="0" w:color="auto"/>
                                    <w:bottom w:val="none" w:sz="0" w:space="0" w:color="auto"/>
                                    <w:right w:val="none" w:sz="0" w:space="0" w:color="auto"/>
                                  </w:divBdr>
                                </w:div>
                              </w:divsChild>
                            </w:div>
                            <w:div w:id="1428035425">
                              <w:marLeft w:val="0"/>
                              <w:marRight w:val="0"/>
                              <w:marTop w:val="210"/>
                              <w:marBottom w:val="210"/>
                              <w:divBdr>
                                <w:top w:val="none" w:sz="0" w:space="0" w:color="auto"/>
                                <w:left w:val="none" w:sz="0" w:space="0" w:color="auto"/>
                                <w:bottom w:val="none" w:sz="0" w:space="0" w:color="auto"/>
                                <w:right w:val="none" w:sz="0" w:space="0" w:color="auto"/>
                              </w:divBdr>
                              <w:divsChild>
                                <w:div w:id="548029800">
                                  <w:marLeft w:val="480"/>
                                  <w:marRight w:val="0"/>
                                  <w:marTop w:val="0"/>
                                  <w:marBottom w:val="240"/>
                                  <w:divBdr>
                                    <w:top w:val="none" w:sz="0" w:space="0" w:color="auto"/>
                                    <w:left w:val="none" w:sz="0" w:space="0" w:color="auto"/>
                                    <w:bottom w:val="none" w:sz="0" w:space="0" w:color="auto"/>
                                    <w:right w:val="none" w:sz="0" w:space="0" w:color="auto"/>
                                  </w:divBdr>
                                </w:div>
                              </w:divsChild>
                            </w:div>
                            <w:div w:id="691952716">
                              <w:marLeft w:val="0"/>
                              <w:marRight w:val="0"/>
                              <w:marTop w:val="210"/>
                              <w:marBottom w:val="210"/>
                              <w:divBdr>
                                <w:top w:val="none" w:sz="0" w:space="0" w:color="auto"/>
                                <w:left w:val="none" w:sz="0" w:space="0" w:color="auto"/>
                                <w:bottom w:val="none" w:sz="0" w:space="0" w:color="auto"/>
                                <w:right w:val="none" w:sz="0" w:space="0" w:color="auto"/>
                              </w:divBdr>
                              <w:divsChild>
                                <w:div w:id="1794399493">
                                  <w:marLeft w:val="480"/>
                                  <w:marRight w:val="0"/>
                                  <w:marTop w:val="0"/>
                                  <w:marBottom w:val="240"/>
                                  <w:divBdr>
                                    <w:top w:val="none" w:sz="0" w:space="0" w:color="auto"/>
                                    <w:left w:val="none" w:sz="0" w:space="0" w:color="auto"/>
                                    <w:bottom w:val="none" w:sz="0" w:space="0" w:color="auto"/>
                                    <w:right w:val="none" w:sz="0" w:space="0" w:color="auto"/>
                                  </w:divBdr>
                                </w:div>
                              </w:divsChild>
                            </w:div>
                            <w:div w:id="1663120789">
                              <w:marLeft w:val="0"/>
                              <w:marRight w:val="0"/>
                              <w:marTop w:val="210"/>
                              <w:marBottom w:val="210"/>
                              <w:divBdr>
                                <w:top w:val="none" w:sz="0" w:space="0" w:color="auto"/>
                                <w:left w:val="none" w:sz="0" w:space="0" w:color="auto"/>
                                <w:bottom w:val="none" w:sz="0" w:space="0" w:color="auto"/>
                                <w:right w:val="none" w:sz="0" w:space="0" w:color="auto"/>
                              </w:divBdr>
                              <w:divsChild>
                                <w:div w:id="25520875">
                                  <w:marLeft w:val="480"/>
                                  <w:marRight w:val="0"/>
                                  <w:marTop w:val="0"/>
                                  <w:marBottom w:val="240"/>
                                  <w:divBdr>
                                    <w:top w:val="none" w:sz="0" w:space="0" w:color="auto"/>
                                    <w:left w:val="none" w:sz="0" w:space="0" w:color="auto"/>
                                    <w:bottom w:val="none" w:sz="0" w:space="0" w:color="auto"/>
                                    <w:right w:val="none" w:sz="0" w:space="0" w:color="auto"/>
                                  </w:divBdr>
                                </w:div>
                              </w:divsChild>
                            </w:div>
                            <w:div w:id="527909659">
                              <w:marLeft w:val="0"/>
                              <w:marRight w:val="0"/>
                              <w:marTop w:val="210"/>
                              <w:marBottom w:val="210"/>
                              <w:divBdr>
                                <w:top w:val="none" w:sz="0" w:space="0" w:color="auto"/>
                                <w:left w:val="none" w:sz="0" w:space="0" w:color="auto"/>
                                <w:bottom w:val="none" w:sz="0" w:space="0" w:color="auto"/>
                                <w:right w:val="none" w:sz="0" w:space="0" w:color="auto"/>
                              </w:divBdr>
                              <w:divsChild>
                                <w:div w:id="1005785710">
                                  <w:marLeft w:val="480"/>
                                  <w:marRight w:val="0"/>
                                  <w:marTop w:val="0"/>
                                  <w:marBottom w:val="240"/>
                                  <w:divBdr>
                                    <w:top w:val="none" w:sz="0" w:space="0" w:color="auto"/>
                                    <w:left w:val="none" w:sz="0" w:space="0" w:color="auto"/>
                                    <w:bottom w:val="none" w:sz="0" w:space="0" w:color="auto"/>
                                    <w:right w:val="none" w:sz="0" w:space="0" w:color="auto"/>
                                  </w:divBdr>
                                </w:div>
                              </w:divsChild>
                            </w:div>
                            <w:div w:id="1549683155">
                              <w:marLeft w:val="0"/>
                              <w:marRight w:val="0"/>
                              <w:marTop w:val="210"/>
                              <w:marBottom w:val="0"/>
                              <w:divBdr>
                                <w:top w:val="none" w:sz="0" w:space="0" w:color="auto"/>
                                <w:left w:val="none" w:sz="0" w:space="0" w:color="auto"/>
                                <w:bottom w:val="none" w:sz="0" w:space="0" w:color="auto"/>
                                <w:right w:val="none" w:sz="0" w:space="0" w:color="auto"/>
                              </w:divBdr>
                              <w:divsChild>
                                <w:div w:id="1379155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03107437">
                  <w:marLeft w:val="0"/>
                  <w:marRight w:val="0"/>
                  <w:marTop w:val="210"/>
                  <w:marBottom w:val="210"/>
                  <w:divBdr>
                    <w:top w:val="none" w:sz="0" w:space="0" w:color="auto"/>
                    <w:left w:val="none" w:sz="0" w:space="0" w:color="auto"/>
                    <w:bottom w:val="none" w:sz="0" w:space="0" w:color="auto"/>
                    <w:right w:val="none" w:sz="0" w:space="0" w:color="auto"/>
                  </w:divBdr>
                  <w:divsChild>
                    <w:div w:id="1020358058">
                      <w:marLeft w:val="480"/>
                      <w:marRight w:val="0"/>
                      <w:marTop w:val="0"/>
                      <w:marBottom w:val="240"/>
                      <w:divBdr>
                        <w:top w:val="none" w:sz="0" w:space="0" w:color="auto"/>
                        <w:left w:val="none" w:sz="0" w:space="0" w:color="auto"/>
                        <w:bottom w:val="none" w:sz="0" w:space="0" w:color="auto"/>
                        <w:right w:val="none" w:sz="0" w:space="0" w:color="auto"/>
                      </w:divBdr>
                      <w:divsChild>
                        <w:div w:id="2020889127">
                          <w:marLeft w:val="0"/>
                          <w:marRight w:val="0"/>
                          <w:marTop w:val="0"/>
                          <w:marBottom w:val="0"/>
                          <w:divBdr>
                            <w:top w:val="none" w:sz="0" w:space="0" w:color="auto"/>
                            <w:left w:val="none" w:sz="0" w:space="0" w:color="auto"/>
                            <w:bottom w:val="none" w:sz="0" w:space="0" w:color="auto"/>
                            <w:right w:val="none" w:sz="0" w:space="0" w:color="auto"/>
                          </w:divBdr>
                          <w:divsChild>
                            <w:div w:id="1798832574">
                              <w:marLeft w:val="0"/>
                              <w:marRight w:val="0"/>
                              <w:marTop w:val="210"/>
                              <w:marBottom w:val="210"/>
                              <w:divBdr>
                                <w:top w:val="none" w:sz="0" w:space="0" w:color="auto"/>
                                <w:left w:val="none" w:sz="0" w:space="0" w:color="auto"/>
                                <w:bottom w:val="none" w:sz="0" w:space="0" w:color="auto"/>
                                <w:right w:val="none" w:sz="0" w:space="0" w:color="auto"/>
                              </w:divBdr>
                              <w:divsChild>
                                <w:div w:id="1861968429">
                                  <w:marLeft w:val="480"/>
                                  <w:marRight w:val="0"/>
                                  <w:marTop w:val="0"/>
                                  <w:marBottom w:val="240"/>
                                  <w:divBdr>
                                    <w:top w:val="none" w:sz="0" w:space="0" w:color="auto"/>
                                    <w:left w:val="none" w:sz="0" w:space="0" w:color="auto"/>
                                    <w:bottom w:val="none" w:sz="0" w:space="0" w:color="auto"/>
                                    <w:right w:val="none" w:sz="0" w:space="0" w:color="auto"/>
                                  </w:divBdr>
                                </w:div>
                              </w:divsChild>
                            </w:div>
                            <w:div w:id="1256675057">
                              <w:marLeft w:val="0"/>
                              <w:marRight w:val="0"/>
                              <w:marTop w:val="210"/>
                              <w:marBottom w:val="210"/>
                              <w:divBdr>
                                <w:top w:val="none" w:sz="0" w:space="0" w:color="auto"/>
                                <w:left w:val="none" w:sz="0" w:space="0" w:color="auto"/>
                                <w:bottom w:val="none" w:sz="0" w:space="0" w:color="auto"/>
                                <w:right w:val="none" w:sz="0" w:space="0" w:color="auto"/>
                              </w:divBdr>
                              <w:divsChild>
                                <w:div w:id="1418746194">
                                  <w:marLeft w:val="480"/>
                                  <w:marRight w:val="0"/>
                                  <w:marTop w:val="0"/>
                                  <w:marBottom w:val="240"/>
                                  <w:divBdr>
                                    <w:top w:val="none" w:sz="0" w:space="0" w:color="auto"/>
                                    <w:left w:val="none" w:sz="0" w:space="0" w:color="auto"/>
                                    <w:bottom w:val="none" w:sz="0" w:space="0" w:color="auto"/>
                                    <w:right w:val="none" w:sz="0" w:space="0" w:color="auto"/>
                                  </w:divBdr>
                                </w:div>
                              </w:divsChild>
                            </w:div>
                            <w:div w:id="1962031895">
                              <w:marLeft w:val="0"/>
                              <w:marRight w:val="0"/>
                              <w:marTop w:val="210"/>
                              <w:marBottom w:val="210"/>
                              <w:divBdr>
                                <w:top w:val="none" w:sz="0" w:space="0" w:color="auto"/>
                                <w:left w:val="none" w:sz="0" w:space="0" w:color="auto"/>
                                <w:bottom w:val="none" w:sz="0" w:space="0" w:color="auto"/>
                                <w:right w:val="none" w:sz="0" w:space="0" w:color="auto"/>
                              </w:divBdr>
                              <w:divsChild>
                                <w:div w:id="255553777">
                                  <w:marLeft w:val="480"/>
                                  <w:marRight w:val="0"/>
                                  <w:marTop w:val="0"/>
                                  <w:marBottom w:val="240"/>
                                  <w:divBdr>
                                    <w:top w:val="none" w:sz="0" w:space="0" w:color="auto"/>
                                    <w:left w:val="none" w:sz="0" w:space="0" w:color="auto"/>
                                    <w:bottom w:val="none" w:sz="0" w:space="0" w:color="auto"/>
                                    <w:right w:val="none" w:sz="0" w:space="0" w:color="auto"/>
                                  </w:divBdr>
                                </w:div>
                              </w:divsChild>
                            </w:div>
                            <w:div w:id="1569077754">
                              <w:marLeft w:val="0"/>
                              <w:marRight w:val="0"/>
                              <w:marTop w:val="210"/>
                              <w:marBottom w:val="210"/>
                              <w:divBdr>
                                <w:top w:val="none" w:sz="0" w:space="0" w:color="auto"/>
                                <w:left w:val="none" w:sz="0" w:space="0" w:color="auto"/>
                                <w:bottom w:val="none" w:sz="0" w:space="0" w:color="auto"/>
                                <w:right w:val="none" w:sz="0" w:space="0" w:color="auto"/>
                              </w:divBdr>
                              <w:divsChild>
                                <w:div w:id="144052061">
                                  <w:marLeft w:val="480"/>
                                  <w:marRight w:val="0"/>
                                  <w:marTop w:val="0"/>
                                  <w:marBottom w:val="240"/>
                                  <w:divBdr>
                                    <w:top w:val="none" w:sz="0" w:space="0" w:color="auto"/>
                                    <w:left w:val="none" w:sz="0" w:space="0" w:color="auto"/>
                                    <w:bottom w:val="none" w:sz="0" w:space="0" w:color="auto"/>
                                    <w:right w:val="none" w:sz="0" w:space="0" w:color="auto"/>
                                  </w:divBdr>
                                </w:div>
                              </w:divsChild>
                            </w:div>
                            <w:div w:id="1459713860">
                              <w:marLeft w:val="0"/>
                              <w:marRight w:val="0"/>
                              <w:marTop w:val="210"/>
                              <w:marBottom w:val="210"/>
                              <w:divBdr>
                                <w:top w:val="none" w:sz="0" w:space="0" w:color="auto"/>
                                <w:left w:val="none" w:sz="0" w:space="0" w:color="auto"/>
                                <w:bottom w:val="none" w:sz="0" w:space="0" w:color="auto"/>
                                <w:right w:val="none" w:sz="0" w:space="0" w:color="auto"/>
                              </w:divBdr>
                              <w:divsChild>
                                <w:div w:id="1099329626">
                                  <w:marLeft w:val="480"/>
                                  <w:marRight w:val="0"/>
                                  <w:marTop w:val="0"/>
                                  <w:marBottom w:val="240"/>
                                  <w:divBdr>
                                    <w:top w:val="none" w:sz="0" w:space="0" w:color="auto"/>
                                    <w:left w:val="none" w:sz="0" w:space="0" w:color="auto"/>
                                    <w:bottom w:val="none" w:sz="0" w:space="0" w:color="auto"/>
                                    <w:right w:val="none" w:sz="0" w:space="0" w:color="auto"/>
                                  </w:divBdr>
                                </w:div>
                              </w:divsChild>
                            </w:div>
                            <w:div w:id="2026785377">
                              <w:marLeft w:val="0"/>
                              <w:marRight w:val="0"/>
                              <w:marTop w:val="210"/>
                              <w:marBottom w:val="210"/>
                              <w:divBdr>
                                <w:top w:val="none" w:sz="0" w:space="0" w:color="auto"/>
                                <w:left w:val="none" w:sz="0" w:space="0" w:color="auto"/>
                                <w:bottom w:val="none" w:sz="0" w:space="0" w:color="auto"/>
                                <w:right w:val="none" w:sz="0" w:space="0" w:color="auto"/>
                              </w:divBdr>
                              <w:divsChild>
                                <w:div w:id="703604902">
                                  <w:marLeft w:val="480"/>
                                  <w:marRight w:val="0"/>
                                  <w:marTop w:val="0"/>
                                  <w:marBottom w:val="240"/>
                                  <w:divBdr>
                                    <w:top w:val="none" w:sz="0" w:space="0" w:color="auto"/>
                                    <w:left w:val="none" w:sz="0" w:space="0" w:color="auto"/>
                                    <w:bottom w:val="none" w:sz="0" w:space="0" w:color="auto"/>
                                    <w:right w:val="none" w:sz="0" w:space="0" w:color="auto"/>
                                  </w:divBdr>
                                </w:div>
                              </w:divsChild>
                            </w:div>
                            <w:div w:id="1944411899">
                              <w:marLeft w:val="0"/>
                              <w:marRight w:val="0"/>
                              <w:marTop w:val="210"/>
                              <w:marBottom w:val="0"/>
                              <w:divBdr>
                                <w:top w:val="none" w:sz="0" w:space="0" w:color="auto"/>
                                <w:left w:val="none" w:sz="0" w:space="0" w:color="auto"/>
                                <w:bottom w:val="none" w:sz="0" w:space="0" w:color="auto"/>
                                <w:right w:val="none" w:sz="0" w:space="0" w:color="auto"/>
                              </w:divBdr>
                              <w:divsChild>
                                <w:div w:id="17604082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47219232">
                  <w:marLeft w:val="0"/>
                  <w:marRight w:val="0"/>
                  <w:marTop w:val="210"/>
                  <w:marBottom w:val="210"/>
                  <w:divBdr>
                    <w:top w:val="none" w:sz="0" w:space="0" w:color="auto"/>
                    <w:left w:val="none" w:sz="0" w:space="0" w:color="auto"/>
                    <w:bottom w:val="none" w:sz="0" w:space="0" w:color="auto"/>
                    <w:right w:val="none" w:sz="0" w:space="0" w:color="auto"/>
                  </w:divBdr>
                  <w:divsChild>
                    <w:div w:id="34931718">
                      <w:marLeft w:val="480"/>
                      <w:marRight w:val="0"/>
                      <w:marTop w:val="0"/>
                      <w:marBottom w:val="240"/>
                      <w:divBdr>
                        <w:top w:val="none" w:sz="0" w:space="0" w:color="auto"/>
                        <w:left w:val="none" w:sz="0" w:space="0" w:color="auto"/>
                        <w:bottom w:val="none" w:sz="0" w:space="0" w:color="auto"/>
                        <w:right w:val="none" w:sz="0" w:space="0" w:color="auto"/>
                      </w:divBdr>
                    </w:div>
                  </w:divsChild>
                </w:div>
                <w:div w:id="1496411586">
                  <w:marLeft w:val="0"/>
                  <w:marRight w:val="0"/>
                  <w:marTop w:val="210"/>
                  <w:marBottom w:val="0"/>
                  <w:divBdr>
                    <w:top w:val="none" w:sz="0" w:space="0" w:color="auto"/>
                    <w:left w:val="none" w:sz="0" w:space="0" w:color="auto"/>
                    <w:bottom w:val="none" w:sz="0" w:space="0" w:color="auto"/>
                    <w:right w:val="none" w:sz="0" w:space="0" w:color="auto"/>
                  </w:divBdr>
                  <w:divsChild>
                    <w:div w:id="121904956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051370278">
          <w:marLeft w:val="0"/>
          <w:marRight w:val="0"/>
          <w:marTop w:val="480"/>
          <w:marBottom w:val="60"/>
          <w:divBdr>
            <w:top w:val="none" w:sz="0" w:space="0" w:color="auto"/>
            <w:left w:val="none" w:sz="0" w:space="0" w:color="auto"/>
            <w:bottom w:val="none" w:sz="0" w:space="0" w:color="auto"/>
            <w:right w:val="none" w:sz="0" w:space="0" w:color="auto"/>
          </w:divBdr>
        </w:div>
        <w:div w:id="269974022">
          <w:marLeft w:val="0"/>
          <w:marRight w:val="0"/>
          <w:marTop w:val="0"/>
          <w:marBottom w:val="0"/>
          <w:divBdr>
            <w:top w:val="none" w:sz="0" w:space="0" w:color="auto"/>
            <w:left w:val="none" w:sz="0" w:space="0" w:color="auto"/>
            <w:bottom w:val="none" w:sz="0" w:space="0" w:color="auto"/>
            <w:right w:val="none" w:sz="0" w:space="0" w:color="auto"/>
          </w:divBdr>
          <w:divsChild>
            <w:div w:id="2124423824">
              <w:marLeft w:val="0"/>
              <w:marRight w:val="0"/>
              <w:marTop w:val="0"/>
              <w:marBottom w:val="0"/>
              <w:divBdr>
                <w:top w:val="none" w:sz="0" w:space="0" w:color="auto"/>
                <w:left w:val="none" w:sz="0" w:space="0" w:color="auto"/>
                <w:bottom w:val="none" w:sz="0" w:space="0" w:color="auto"/>
                <w:right w:val="none" w:sz="0" w:space="0" w:color="auto"/>
              </w:divBdr>
              <w:divsChild>
                <w:div w:id="1900164871">
                  <w:marLeft w:val="0"/>
                  <w:marRight w:val="0"/>
                  <w:marTop w:val="210"/>
                  <w:marBottom w:val="210"/>
                  <w:divBdr>
                    <w:top w:val="none" w:sz="0" w:space="0" w:color="auto"/>
                    <w:left w:val="none" w:sz="0" w:space="0" w:color="auto"/>
                    <w:bottom w:val="none" w:sz="0" w:space="0" w:color="auto"/>
                    <w:right w:val="none" w:sz="0" w:space="0" w:color="auto"/>
                  </w:divBdr>
                  <w:divsChild>
                    <w:div w:id="116991021">
                      <w:marLeft w:val="480"/>
                      <w:marRight w:val="0"/>
                      <w:marTop w:val="0"/>
                      <w:marBottom w:val="240"/>
                      <w:divBdr>
                        <w:top w:val="none" w:sz="0" w:space="0" w:color="auto"/>
                        <w:left w:val="none" w:sz="0" w:space="0" w:color="auto"/>
                        <w:bottom w:val="none" w:sz="0" w:space="0" w:color="auto"/>
                        <w:right w:val="none" w:sz="0" w:space="0" w:color="auto"/>
                      </w:divBdr>
                      <w:divsChild>
                        <w:div w:id="1290016092">
                          <w:marLeft w:val="0"/>
                          <w:marRight w:val="0"/>
                          <w:marTop w:val="0"/>
                          <w:marBottom w:val="0"/>
                          <w:divBdr>
                            <w:top w:val="none" w:sz="0" w:space="0" w:color="auto"/>
                            <w:left w:val="none" w:sz="0" w:space="0" w:color="auto"/>
                            <w:bottom w:val="none" w:sz="0" w:space="0" w:color="auto"/>
                            <w:right w:val="none" w:sz="0" w:space="0" w:color="auto"/>
                          </w:divBdr>
                          <w:divsChild>
                            <w:div w:id="48502690">
                              <w:marLeft w:val="0"/>
                              <w:marRight w:val="0"/>
                              <w:marTop w:val="210"/>
                              <w:marBottom w:val="210"/>
                              <w:divBdr>
                                <w:top w:val="none" w:sz="0" w:space="0" w:color="auto"/>
                                <w:left w:val="none" w:sz="0" w:space="0" w:color="auto"/>
                                <w:bottom w:val="none" w:sz="0" w:space="0" w:color="auto"/>
                                <w:right w:val="none" w:sz="0" w:space="0" w:color="auto"/>
                              </w:divBdr>
                              <w:divsChild>
                                <w:div w:id="651250196">
                                  <w:marLeft w:val="480"/>
                                  <w:marRight w:val="0"/>
                                  <w:marTop w:val="0"/>
                                  <w:marBottom w:val="240"/>
                                  <w:divBdr>
                                    <w:top w:val="none" w:sz="0" w:space="0" w:color="auto"/>
                                    <w:left w:val="none" w:sz="0" w:space="0" w:color="auto"/>
                                    <w:bottom w:val="none" w:sz="0" w:space="0" w:color="auto"/>
                                    <w:right w:val="none" w:sz="0" w:space="0" w:color="auto"/>
                                  </w:divBdr>
                                  <w:divsChild>
                                    <w:div w:id="1147210884">
                                      <w:marLeft w:val="0"/>
                                      <w:marRight w:val="0"/>
                                      <w:marTop w:val="0"/>
                                      <w:marBottom w:val="0"/>
                                      <w:divBdr>
                                        <w:top w:val="none" w:sz="0" w:space="0" w:color="auto"/>
                                        <w:left w:val="none" w:sz="0" w:space="0" w:color="auto"/>
                                        <w:bottom w:val="none" w:sz="0" w:space="0" w:color="auto"/>
                                        <w:right w:val="none" w:sz="0" w:space="0" w:color="auto"/>
                                      </w:divBdr>
                                      <w:divsChild>
                                        <w:div w:id="334499992">
                                          <w:marLeft w:val="0"/>
                                          <w:marRight w:val="0"/>
                                          <w:marTop w:val="210"/>
                                          <w:marBottom w:val="210"/>
                                          <w:divBdr>
                                            <w:top w:val="none" w:sz="0" w:space="0" w:color="auto"/>
                                            <w:left w:val="none" w:sz="0" w:space="0" w:color="auto"/>
                                            <w:bottom w:val="none" w:sz="0" w:space="0" w:color="auto"/>
                                            <w:right w:val="none" w:sz="0" w:space="0" w:color="auto"/>
                                          </w:divBdr>
                                          <w:divsChild>
                                            <w:div w:id="1950967932">
                                              <w:marLeft w:val="480"/>
                                              <w:marRight w:val="0"/>
                                              <w:marTop w:val="0"/>
                                              <w:marBottom w:val="240"/>
                                              <w:divBdr>
                                                <w:top w:val="none" w:sz="0" w:space="0" w:color="auto"/>
                                                <w:left w:val="none" w:sz="0" w:space="0" w:color="auto"/>
                                                <w:bottom w:val="none" w:sz="0" w:space="0" w:color="auto"/>
                                                <w:right w:val="none" w:sz="0" w:space="0" w:color="auto"/>
                                              </w:divBdr>
                                            </w:div>
                                          </w:divsChild>
                                        </w:div>
                                        <w:div w:id="1437558355">
                                          <w:marLeft w:val="0"/>
                                          <w:marRight w:val="0"/>
                                          <w:marTop w:val="210"/>
                                          <w:marBottom w:val="210"/>
                                          <w:divBdr>
                                            <w:top w:val="none" w:sz="0" w:space="0" w:color="auto"/>
                                            <w:left w:val="none" w:sz="0" w:space="0" w:color="auto"/>
                                            <w:bottom w:val="none" w:sz="0" w:space="0" w:color="auto"/>
                                            <w:right w:val="none" w:sz="0" w:space="0" w:color="auto"/>
                                          </w:divBdr>
                                          <w:divsChild>
                                            <w:div w:id="774792098">
                                              <w:marLeft w:val="480"/>
                                              <w:marRight w:val="0"/>
                                              <w:marTop w:val="0"/>
                                              <w:marBottom w:val="240"/>
                                              <w:divBdr>
                                                <w:top w:val="none" w:sz="0" w:space="0" w:color="auto"/>
                                                <w:left w:val="none" w:sz="0" w:space="0" w:color="auto"/>
                                                <w:bottom w:val="none" w:sz="0" w:space="0" w:color="auto"/>
                                                <w:right w:val="none" w:sz="0" w:space="0" w:color="auto"/>
                                              </w:divBdr>
                                            </w:div>
                                          </w:divsChild>
                                        </w:div>
                                        <w:div w:id="1761247099">
                                          <w:marLeft w:val="0"/>
                                          <w:marRight w:val="0"/>
                                          <w:marTop w:val="210"/>
                                          <w:marBottom w:val="210"/>
                                          <w:divBdr>
                                            <w:top w:val="none" w:sz="0" w:space="0" w:color="auto"/>
                                            <w:left w:val="none" w:sz="0" w:space="0" w:color="auto"/>
                                            <w:bottom w:val="none" w:sz="0" w:space="0" w:color="auto"/>
                                            <w:right w:val="none" w:sz="0" w:space="0" w:color="auto"/>
                                          </w:divBdr>
                                          <w:divsChild>
                                            <w:div w:id="835924655">
                                              <w:marLeft w:val="480"/>
                                              <w:marRight w:val="0"/>
                                              <w:marTop w:val="0"/>
                                              <w:marBottom w:val="240"/>
                                              <w:divBdr>
                                                <w:top w:val="none" w:sz="0" w:space="0" w:color="auto"/>
                                                <w:left w:val="none" w:sz="0" w:space="0" w:color="auto"/>
                                                <w:bottom w:val="none" w:sz="0" w:space="0" w:color="auto"/>
                                                <w:right w:val="none" w:sz="0" w:space="0" w:color="auto"/>
                                              </w:divBdr>
                                            </w:div>
                                          </w:divsChild>
                                        </w:div>
                                        <w:div w:id="372123012">
                                          <w:marLeft w:val="0"/>
                                          <w:marRight w:val="0"/>
                                          <w:marTop w:val="210"/>
                                          <w:marBottom w:val="0"/>
                                          <w:divBdr>
                                            <w:top w:val="none" w:sz="0" w:space="0" w:color="auto"/>
                                            <w:left w:val="none" w:sz="0" w:space="0" w:color="auto"/>
                                            <w:bottom w:val="none" w:sz="0" w:space="0" w:color="auto"/>
                                            <w:right w:val="none" w:sz="0" w:space="0" w:color="auto"/>
                                          </w:divBdr>
                                          <w:divsChild>
                                            <w:div w:id="132115744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1094356">
                              <w:marLeft w:val="0"/>
                              <w:marRight w:val="0"/>
                              <w:marTop w:val="210"/>
                              <w:marBottom w:val="0"/>
                              <w:divBdr>
                                <w:top w:val="none" w:sz="0" w:space="0" w:color="auto"/>
                                <w:left w:val="none" w:sz="0" w:space="0" w:color="auto"/>
                                <w:bottom w:val="none" w:sz="0" w:space="0" w:color="auto"/>
                                <w:right w:val="none" w:sz="0" w:space="0" w:color="auto"/>
                              </w:divBdr>
                              <w:divsChild>
                                <w:div w:id="58353533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35969746">
                  <w:marLeft w:val="0"/>
                  <w:marRight w:val="0"/>
                  <w:marTop w:val="210"/>
                  <w:marBottom w:val="210"/>
                  <w:divBdr>
                    <w:top w:val="none" w:sz="0" w:space="0" w:color="auto"/>
                    <w:left w:val="none" w:sz="0" w:space="0" w:color="auto"/>
                    <w:bottom w:val="none" w:sz="0" w:space="0" w:color="auto"/>
                    <w:right w:val="none" w:sz="0" w:space="0" w:color="auto"/>
                  </w:divBdr>
                  <w:divsChild>
                    <w:div w:id="512695202">
                      <w:marLeft w:val="480"/>
                      <w:marRight w:val="0"/>
                      <w:marTop w:val="0"/>
                      <w:marBottom w:val="240"/>
                      <w:divBdr>
                        <w:top w:val="none" w:sz="0" w:space="0" w:color="auto"/>
                        <w:left w:val="none" w:sz="0" w:space="0" w:color="auto"/>
                        <w:bottom w:val="none" w:sz="0" w:space="0" w:color="auto"/>
                        <w:right w:val="none" w:sz="0" w:space="0" w:color="auto"/>
                      </w:divBdr>
                    </w:div>
                  </w:divsChild>
                </w:div>
                <w:div w:id="1531530092">
                  <w:marLeft w:val="0"/>
                  <w:marRight w:val="0"/>
                  <w:marTop w:val="210"/>
                  <w:marBottom w:val="210"/>
                  <w:divBdr>
                    <w:top w:val="none" w:sz="0" w:space="0" w:color="auto"/>
                    <w:left w:val="none" w:sz="0" w:space="0" w:color="auto"/>
                    <w:bottom w:val="none" w:sz="0" w:space="0" w:color="auto"/>
                    <w:right w:val="none" w:sz="0" w:space="0" w:color="auto"/>
                  </w:divBdr>
                  <w:divsChild>
                    <w:div w:id="1705667193">
                      <w:marLeft w:val="480"/>
                      <w:marRight w:val="0"/>
                      <w:marTop w:val="0"/>
                      <w:marBottom w:val="240"/>
                      <w:divBdr>
                        <w:top w:val="none" w:sz="0" w:space="0" w:color="auto"/>
                        <w:left w:val="none" w:sz="0" w:space="0" w:color="auto"/>
                        <w:bottom w:val="none" w:sz="0" w:space="0" w:color="auto"/>
                        <w:right w:val="none" w:sz="0" w:space="0" w:color="auto"/>
                      </w:divBdr>
                    </w:div>
                  </w:divsChild>
                </w:div>
                <w:div w:id="1508666653">
                  <w:marLeft w:val="0"/>
                  <w:marRight w:val="0"/>
                  <w:marTop w:val="210"/>
                  <w:marBottom w:val="210"/>
                  <w:divBdr>
                    <w:top w:val="none" w:sz="0" w:space="0" w:color="auto"/>
                    <w:left w:val="none" w:sz="0" w:space="0" w:color="auto"/>
                    <w:bottom w:val="none" w:sz="0" w:space="0" w:color="auto"/>
                    <w:right w:val="none" w:sz="0" w:space="0" w:color="auto"/>
                  </w:divBdr>
                  <w:divsChild>
                    <w:div w:id="617759718">
                      <w:marLeft w:val="480"/>
                      <w:marRight w:val="0"/>
                      <w:marTop w:val="0"/>
                      <w:marBottom w:val="240"/>
                      <w:divBdr>
                        <w:top w:val="none" w:sz="0" w:space="0" w:color="auto"/>
                        <w:left w:val="none" w:sz="0" w:space="0" w:color="auto"/>
                        <w:bottom w:val="none" w:sz="0" w:space="0" w:color="auto"/>
                        <w:right w:val="none" w:sz="0" w:space="0" w:color="auto"/>
                      </w:divBdr>
                      <w:divsChild>
                        <w:div w:id="316619341">
                          <w:marLeft w:val="0"/>
                          <w:marRight w:val="0"/>
                          <w:marTop w:val="0"/>
                          <w:marBottom w:val="0"/>
                          <w:divBdr>
                            <w:top w:val="none" w:sz="0" w:space="0" w:color="auto"/>
                            <w:left w:val="none" w:sz="0" w:space="0" w:color="auto"/>
                            <w:bottom w:val="none" w:sz="0" w:space="0" w:color="auto"/>
                            <w:right w:val="none" w:sz="0" w:space="0" w:color="auto"/>
                          </w:divBdr>
                          <w:divsChild>
                            <w:div w:id="2065980303">
                              <w:marLeft w:val="0"/>
                              <w:marRight w:val="0"/>
                              <w:marTop w:val="210"/>
                              <w:marBottom w:val="210"/>
                              <w:divBdr>
                                <w:top w:val="none" w:sz="0" w:space="0" w:color="auto"/>
                                <w:left w:val="none" w:sz="0" w:space="0" w:color="auto"/>
                                <w:bottom w:val="none" w:sz="0" w:space="0" w:color="auto"/>
                                <w:right w:val="none" w:sz="0" w:space="0" w:color="auto"/>
                              </w:divBdr>
                              <w:divsChild>
                                <w:div w:id="274755418">
                                  <w:marLeft w:val="480"/>
                                  <w:marRight w:val="0"/>
                                  <w:marTop w:val="0"/>
                                  <w:marBottom w:val="240"/>
                                  <w:divBdr>
                                    <w:top w:val="none" w:sz="0" w:space="0" w:color="auto"/>
                                    <w:left w:val="none" w:sz="0" w:space="0" w:color="auto"/>
                                    <w:bottom w:val="none" w:sz="0" w:space="0" w:color="auto"/>
                                    <w:right w:val="none" w:sz="0" w:space="0" w:color="auto"/>
                                  </w:divBdr>
                                </w:div>
                              </w:divsChild>
                            </w:div>
                            <w:div w:id="1594435524">
                              <w:marLeft w:val="0"/>
                              <w:marRight w:val="0"/>
                              <w:marTop w:val="210"/>
                              <w:marBottom w:val="210"/>
                              <w:divBdr>
                                <w:top w:val="none" w:sz="0" w:space="0" w:color="auto"/>
                                <w:left w:val="none" w:sz="0" w:space="0" w:color="auto"/>
                                <w:bottom w:val="none" w:sz="0" w:space="0" w:color="auto"/>
                                <w:right w:val="none" w:sz="0" w:space="0" w:color="auto"/>
                              </w:divBdr>
                              <w:divsChild>
                                <w:div w:id="635527487">
                                  <w:marLeft w:val="480"/>
                                  <w:marRight w:val="0"/>
                                  <w:marTop w:val="0"/>
                                  <w:marBottom w:val="240"/>
                                  <w:divBdr>
                                    <w:top w:val="none" w:sz="0" w:space="0" w:color="auto"/>
                                    <w:left w:val="none" w:sz="0" w:space="0" w:color="auto"/>
                                    <w:bottom w:val="none" w:sz="0" w:space="0" w:color="auto"/>
                                    <w:right w:val="none" w:sz="0" w:space="0" w:color="auto"/>
                                  </w:divBdr>
                                </w:div>
                              </w:divsChild>
                            </w:div>
                            <w:div w:id="1872067849">
                              <w:marLeft w:val="0"/>
                              <w:marRight w:val="0"/>
                              <w:marTop w:val="210"/>
                              <w:marBottom w:val="210"/>
                              <w:divBdr>
                                <w:top w:val="none" w:sz="0" w:space="0" w:color="auto"/>
                                <w:left w:val="none" w:sz="0" w:space="0" w:color="auto"/>
                                <w:bottom w:val="none" w:sz="0" w:space="0" w:color="auto"/>
                                <w:right w:val="none" w:sz="0" w:space="0" w:color="auto"/>
                              </w:divBdr>
                              <w:divsChild>
                                <w:div w:id="610672074">
                                  <w:marLeft w:val="480"/>
                                  <w:marRight w:val="0"/>
                                  <w:marTop w:val="0"/>
                                  <w:marBottom w:val="240"/>
                                  <w:divBdr>
                                    <w:top w:val="none" w:sz="0" w:space="0" w:color="auto"/>
                                    <w:left w:val="none" w:sz="0" w:space="0" w:color="auto"/>
                                    <w:bottom w:val="none" w:sz="0" w:space="0" w:color="auto"/>
                                    <w:right w:val="none" w:sz="0" w:space="0" w:color="auto"/>
                                  </w:divBdr>
                                </w:div>
                              </w:divsChild>
                            </w:div>
                            <w:div w:id="653920597">
                              <w:marLeft w:val="0"/>
                              <w:marRight w:val="0"/>
                              <w:marTop w:val="210"/>
                              <w:marBottom w:val="0"/>
                              <w:divBdr>
                                <w:top w:val="none" w:sz="0" w:space="0" w:color="auto"/>
                                <w:left w:val="none" w:sz="0" w:space="0" w:color="auto"/>
                                <w:bottom w:val="none" w:sz="0" w:space="0" w:color="auto"/>
                                <w:right w:val="none" w:sz="0" w:space="0" w:color="auto"/>
                              </w:divBdr>
                              <w:divsChild>
                                <w:div w:id="172537054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56301726">
                  <w:marLeft w:val="0"/>
                  <w:marRight w:val="0"/>
                  <w:marTop w:val="210"/>
                  <w:marBottom w:val="210"/>
                  <w:divBdr>
                    <w:top w:val="none" w:sz="0" w:space="0" w:color="auto"/>
                    <w:left w:val="none" w:sz="0" w:space="0" w:color="auto"/>
                    <w:bottom w:val="none" w:sz="0" w:space="0" w:color="auto"/>
                    <w:right w:val="none" w:sz="0" w:space="0" w:color="auto"/>
                  </w:divBdr>
                  <w:divsChild>
                    <w:div w:id="1255171381">
                      <w:marLeft w:val="480"/>
                      <w:marRight w:val="0"/>
                      <w:marTop w:val="0"/>
                      <w:marBottom w:val="240"/>
                      <w:divBdr>
                        <w:top w:val="none" w:sz="0" w:space="0" w:color="auto"/>
                        <w:left w:val="none" w:sz="0" w:space="0" w:color="auto"/>
                        <w:bottom w:val="none" w:sz="0" w:space="0" w:color="auto"/>
                        <w:right w:val="none" w:sz="0" w:space="0" w:color="auto"/>
                      </w:divBdr>
                      <w:divsChild>
                        <w:div w:id="1849175946">
                          <w:marLeft w:val="0"/>
                          <w:marRight w:val="0"/>
                          <w:marTop w:val="0"/>
                          <w:marBottom w:val="0"/>
                          <w:divBdr>
                            <w:top w:val="none" w:sz="0" w:space="0" w:color="auto"/>
                            <w:left w:val="none" w:sz="0" w:space="0" w:color="auto"/>
                            <w:bottom w:val="none" w:sz="0" w:space="0" w:color="auto"/>
                            <w:right w:val="none" w:sz="0" w:space="0" w:color="auto"/>
                          </w:divBdr>
                          <w:divsChild>
                            <w:div w:id="2136636547">
                              <w:marLeft w:val="0"/>
                              <w:marRight w:val="0"/>
                              <w:marTop w:val="210"/>
                              <w:marBottom w:val="210"/>
                              <w:divBdr>
                                <w:top w:val="none" w:sz="0" w:space="0" w:color="auto"/>
                                <w:left w:val="none" w:sz="0" w:space="0" w:color="auto"/>
                                <w:bottom w:val="none" w:sz="0" w:space="0" w:color="auto"/>
                                <w:right w:val="none" w:sz="0" w:space="0" w:color="auto"/>
                              </w:divBdr>
                              <w:divsChild>
                                <w:div w:id="178736143">
                                  <w:marLeft w:val="480"/>
                                  <w:marRight w:val="0"/>
                                  <w:marTop w:val="0"/>
                                  <w:marBottom w:val="240"/>
                                  <w:divBdr>
                                    <w:top w:val="none" w:sz="0" w:space="0" w:color="auto"/>
                                    <w:left w:val="none" w:sz="0" w:space="0" w:color="auto"/>
                                    <w:bottom w:val="none" w:sz="0" w:space="0" w:color="auto"/>
                                    <w:right w:val="none" w:sz="0" w:space="0" w:color="auto"/>
                                  </w:divBdr>
                                </w:div>
                              </w:divsChild>
                            </w:div>
                            <w:div w:id="816528171">
                              <w:marLeft w:val="0"/>
                              <w:marRight w:val="0"/>
                              <w:marTop w:val="210"/>
                              <w:marBottom w:val="210"/>
                              <w:divBdr>
                                <w:top w:val="none" w:sz="0" w:space="0" w:color="auto"/>
                                <w:left w:val="none" w:sz="0" w:space="0" w:color="auto"/>
                                <w:bottom w:val="none" w:sz="0" w:space="0" w:color="auto"/>
                                <w:right w:val="none" w:sz="0" w:space="0" w:color="auto"/>
                              </w:divBdr>
                              <w:divsChild>
                                <w:div w:id="1652170171">
                                  <w:marLeft w:val="480"/>
                                  <w:marRight w:val="0"/>
                                  <w:marTop w:val="0"/>
                                  <w:marBottom w:val="240"/>
                                  <w:divBdr>
                                    <w:top w:val="none" w:sz="0" w:space="0" w:color="auto"/>
                                    <w:left w:val="none" w:sz="0" w:space="0" w:color="auto"/>
                                    <w:bottom w:val="none" w:sz="0" w:space="0" w:color="auto"/>
                                    <w:right w:val="none" w:sz="0" w:space="0" w:color="auto"/>
                                  </w:divBdr>
                                </w:div>
                              </w:divsChild>
                            </w:div>
                            <w:div w:id="617879135">
                              <w:marLeft w:val="0"/>
                              <w:marRight w:val="0"/>
                              <w:marTop w:val="210"/>
                              <w:marBottom w:val="210"/>
                              <w:divBdr>
                                <w:top w:val="none" w:sz="0" w:space="0" w:color="auto"/>
                                <w:left w:val="none" w:sz="0" w:space="0" w:color="auto"/>
                                <w:bottom w:val="none" w:sz="0" w:space="0" w:color="auto"/>
                                <w:right w:val="none" w:sz="0" w:space="0" w:color="auto"/>
                              </w:divBdr>
                              <w:divsChild>
                                <w:div w:id="1811093723">
                                  <w:marLeft w:val="480"/>
                                  <w:marRight w:val="0"/>
                                  <w:marTop w:val="0"/>
                                  <w:marBottom w:val="240"/>
                                  <w:divBdr>
                                    <w:top w:val="none" w:sz="0" w:space="0" w:color="auto"/>
                                    <w:left w:val="none" w:sz="0" w:space="0" w:color="auto"/>
                                    <w:bottom w:val="none" w:sz="0" w:space="0" w:color="auto"/>
                                    <w:right w:val="none" w:sz="0" w:space="0" w:color="auto"/>
                                  </w:divBdr>
                                </w:div>
                              </w:divsChild>
                            </w:div>
                            <w:div w:id="735013068">
                              <w:marLeft w:val="0"/>
                              <w:marRight w:val="0"/>
                              <w:marTop w:val="210"/>
                              <w:marBottom w:val="210"/>
                              <w:divBdr>
                                <w:top w:val="none" w:sz="0" w:space="0" w:color="auto"/>
                                <w:left w:val="none" w:sz="0" w:space="0" w:color="auto"/>
                                <w:bottom w:val="none" w:sz="0" w:space="0" w:color="auto"/>
                                <w:right w:val="none" w:sz="0" w:space="0" w:color="auto"/>
                              </w:divBdr>
                              <w:divsChild>
                                <w:div w:id="1219054408">
                                  <w:marLeft w:val="480"/>
                                  <w:marRight w:val="0"/>
                                  <w:marTop w:val="0"/>
                                  <w:marBottom w:val="240"/>
                                  <w:divBdr>
                                    <w:top w:val="none" w:sz="0" w:space="0" w:color="auto"/>
                                    <w:left w:val="none" w:sz="0" w:space="0" w:color="auto"/>
                                    <w:bottom w:val="none" w:sz="0" w:space="0" w:color="auto"/>
                                    <w:right w:val="none" w:sz="0" w:space="0" w:color="auto"/>
                                  </w:divBdr>
                                </w:div>
                              </w:divsChild>
                            </w:div>
                            <w:div w:id="1275331547">
                              <w:marLeft w:val="0"/>
                              <w:marRight w:val="0"/>
                              <w:marTop w:val="210"/>
                              <w:marBottom w:val="0"/>
                              <w:divBdr>
                                <w:top w:val="none" w:sz="0" w:space="0" w:color="auto"/>
                                <w:left w:val="none" w:sz="0" w:space="0" w:color="auto"/>
                                <w:bottom w:val="none" w:sz="0" w:space="0" w:color="auto"/>
                                <w:right w:val="none" w:sz="0" w:space="0" w:color="auto"/>
                              </w:divBdr>
                              <w:divsChild>
                                <w:div w:id="27290963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41784392">
                  <w:marLeft w:val="0"/>
                  <w:marRight w:val="0"/>
                  <w:marTop w:val="210"/>
                  <w:marBottom w:val="210"/>
                  <w:divBdr>
                    <w:top w:val="none" w:sz="0" w:space="0" w:color="auto"/>
                    <w:left w:val="none" w:sz="0" w:space="0" w:color="auto"/>
                    <w:bottom w:val="none" w:sz="0" w:space="0" w:color="auto"/>
                    <w:right w:val="none" w:sz="0" w:space="0" w:color="auto"/>
                  </w:divBdr>
                  <w:divsChild>
                    <w:div w:id="573396246">
                      <w:marLeft w:val="480"/>
                      <w:marRight w:val="0"/>
                      <w:marTop w:val="0"/>
                      <w:marBottom w:val="240"/>
                      <w:divBdr>
                        <w:top w:val="none" w:sz="0" w:space="0" w:color="auto"/>
                        <w:left w:val="none" w:sz="0" w:space="0" w:color="auto"/>
                        <w:bottom w:val="none" w:sz="0" w:space="0" w:color="auto"/>
                        <w:right w:val="none" w:sz="0" w:space="0" w:color="auto"/>
                      </w:divBdr>
                      <w:divsChild>
                        <w:div w:id="471408259">
                          <w:marLeft w:val="0"/>
                          <w:marRight w:val="0"/>
                          <w:marTop w:val="0"/>
                          <w:marBottom w:val="0"/>
                          <w:divBdr>
                            <w:top w:val="none" w:sz="0" w:space="0" w:color="auto"/>
                            <w:left w:val="none" w:sz="0" w:space="0" w:color="auto"/>
                            <w:bottom w:val="none" w:sz="0" w:space="0" w:color="auto"/>
                            <w:right w:val="none" w:sz="0" w:space="0" w:color="auto"/>
                          </w:divBdr>
                          <w:divsChild>
                            <w:div w:id="1793478657">
                              <w:marLeft w:val="0"/>
                              <w:marRight w:val="0"/>
                              <w:marTop w:val="210"/>
                              <w:marBottom w:val="210"/>
                              <w:divBdr>
                                <w:top w:val="none" w:sz="0" w:space="0" w:color="auto"/>
                                <w:left w:val="none" w:sz="0" w:space="0" w:color="auto"/>
                                <w:bottom w:val="none" w:sz="0" w:space="0" w:color="auto"/>
                                <w:right w:val="none" w:sz="0" w:space="0" w:color="auto"/>
                              </w:divBdr>
                              <w:divsChild>
                                <w:div w:id="1084884702">
                                  <w:marLeft w:val="480"/>
                                  <w:marRight w:val="0"/>
                                  <w:marTop w:val="0"/>
                                  <w:marBottom w:val="240"/>
                                  <w:divBdr>
                                    <w:top w:val="none" w:sz="0" w:space="0" w:color="auto"/>
                                    <w:left w:val="none" w:sz="0" w:space="0" w:color="auto"/>
                                    <w:bottom w:val="none" w:sz="0" w:space="0" w:color="auto"/>
                                    <w:right w:val="none" w:sz="0" w:space="0" w:color="auto"/>
                                  </w:divBdr>
                                  <w:divsChild>
                                    <w:div w:id="789015051">
                                      <w:marLeft w:val="0"/>
                                      <w:marRight w:val="0"/>
                                      <w:marTop w:val="0"/>
                                      <w:marBottom w:val="0"/>
                                      <w:divBdr>
                                        <w:top w:val="none" w:sz="0" w:space="0" w:color="auto"/>
                                        <w:left w:val="none" w:sz="0" w:space="0" w:color="auto"/>
                                        <w:bottom w:val="none" w:sz="0" w:space="0" w:color="auto"/>
                                        <w:right w:val="none" w:sz="0" w:space="0" w:color="auto"/>
                                      </w:divBdr>
                                      <w:divsChild>
                                        <w:div w:id="1924682683">
                                          <w:marLeft w:val="0"/>
                                          <w:marRight w:val="0"/>
                                          <w:marTop w:val="210"/>
                                          <w:marBottom w:val="210"/>
                                          <w:divBdr>
                                            <w:top w:val="none" w:sz="0" w:space="0" w:color="auto"/>
                                            <w:left w:val="none" w:sz="0" w:space="0" w:color="auto"/>
                                            <w:bottom w:val="none" w:sz="0" w:space="0" w:color="auto"/>
                                            <w:right w:val="none" w:sz="0" w:space="0" w:color="auto"/>
                                          </w:divBdr>
                                          <w:divsChild>
                                            <w:div w:id="422147824">
                                              <w:marLeft w:val="480"/>
                                              <w:marRight w:val="0"/>
                                              <w:marTop w:val="0"/>
                                              <w:marBottom w:val="240"/>
                                              <w:divBdr>
                                                <w:top w:val="none" w:sz="0" w:space="0" w:color="auto"/>
                                                <w:left w:val="none" w:sz="0" w:space="0" w:color="auto"/>
                                                <w:bottom w:val="none" w:sz="0" w:space="0" w:color="auto"/>
                                                <w:right w:val="none" w:sz="0" w:space="0" w:color="auto"/>
                                              </w:divBdr>
                                            </w:div>
                                          </w:divsChild>
                                        </w:div>
                                        <w:div w:id="491918255">
                                          <w:marLeft w:val="0"/>
                                          <w:marRight w:val="0"/>
                                          <w:marTop w:val="210"/>
                                          <w:marBottom w:val="0"/>
                                          <w:divBdr>
                                            <w:top w:val="none" w:sz="0" w:space="0" w:color="auto"/>
                                            <w:left w:val="none" w:sz="0" w:space="0" w:color="auto"/>
                                            <w:bottom w:val="none" w:sz="0" w:space="0" w:color="auto"/>
                                            <w:right w:val="none" w:sz="0" w:space="0" w:color="auto"/>
                                          </w:divBdr>
                                          <w:divsChild>
                                            <w:div w:id="119271825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2045989">
                              <w:marLeft w:val="0"/>
                              <w:marRight w:val="0"/>
                              <w:marTop w:val="210"/>
                              <w:marBottom w:val="210"/>
                              <w:divBdr>
                                <w:top w:val="none" w:sz="0" w:space="0" w:color="auto"/>
                                <w:left w:val="none" w:sz="0" w:space="0" w:color="auto"/>
                                <w:bottom w:val="none" w:sz="0" w:space="0" w:color="auto"/>
                                <w:right w:val="none" w:sz="0" w:space="0" w:color="auto"/>
                              </w:divBdr>
                              <w:divsChild>
                                <w:div w:id="1660422375">
                                  <w:marLeft w:val="480"/>
                                  <w:marRight w:val="0"/>
                                  <w:marTop w:val="0"/>
                                  <w:marBottom w:val="240"/>
                                  <w:divBdr>
                                    <w:top w:val="none" w:sz="0" w:space="0" w:color="auto"/>
                                    <w:left w:val="none" w:sz="0" w:space="0" w:color="auto"/>
                                    <w:bottom w:val="none" w:sz="0" w:space="0" w:color="auto"/>
                                    <w:right w:val="none" w:sz="0" w:space="0" w:color="auto"/>
                                  </w:divBdr>
                                </w:div>
                              </w:divsChild>
                            </w:div>
                            <w:div w:id="936252759">
                              <w:marLeft w:val="0"/>
                              <w:marRight w:val="0"/>
                              <w:marTop w:val="210"/>
                              <w:marBottom w:val="210"/>
                              <w:divBdr>
                                <w:top w:val="none" w:sz="0" w:space="0" w:color="auto"/>
                                <w:left w:val="none" w:sz="0" w:space="0" w:color="auto"/>
                                <w:bottom w:val="none" w:sz="0" w:space="0" w:color="auto"/>
                                <w:right w:val="none" w:sz="0" w:space="0" w:color="auto"/>
                              </w:divBdr>
                              <w:divsChild>
                                <w:div w:id="58137987">
                                  <w:marLeft w:val="480"/>
                                  <w:marRight w:val="0"/>
                                  <w:marTop w:val="0"/>
                                  <w:marBottom w:val="240"/>
                                  <w:divBdr>
                                    <w:top w:val="none" w:sz="0" w:space="0" w:color="auto"/>
                                    <w:left w:val="none" w:sz="0" w:space="0" w:color="auto"/>
                                    <w:bottom w:val="none" w:sz="0" w:space="0" w:color="auto"/>
                                    <w:right w:val="none" w:sz="0" w:space="0" w:color="auto"/>
                                  </w:divBdr>
                                </w:div>
                              </w:divsChild>
                            </w:div>
                            <w:div w:id="1070268879">
                              <w:marLeft w:val="0"/>
                              <w:marRight w:val="0"/>
                              <w:marTop w:val="210"/>
                              <w:marBottom w:val="210"/>
                              <w:divBdr>
                                <w:top w:val="none" w:sz="0" w:space="0" w:color="auto"/>
                                <w:left w:val="none" w:sz="0" w:space="0" w:color="auto"/>
                                <w:bottom w:val="none" w:sz="0" w:space="0" w:color="auto"/>
                                <w:right w:val="none" w:sz="0" w:space="0" w:color="auto"/>
                              </w:divBdr>
                              <w:divsChild>
                                <w:div w:id="848909620">
                                  <w:marLeft w:val="480"/>
                                  <w:marRight w:val="0"/>
                                  <w:marTop w:val="0"/>
                                  <w:marBottom w:val="240"/>
                                  <w:divBdr>
                                    <w:top w:val="none" w:sz="0" w:space="0" w:color="auto"/>
                                    <w:left w:val="none" w:sz="0" w:space="0" w:color="auto"/>
                                    <w:bottom w:val="none" w:sz="0" w:space="0" w:color="auto"/>
                                    <w:right w:val="none" w:sz="0" w:space="0" w:color="auto"/>
                                  </w:divBdr>
                                </w:div>
                              </w:divsChild>
                            </w:div>
                            <w:div w:id="1389183302">
                              <w:marLeft w:val="0"/>
                              <w:marRight w:val="0"/>
                              <w:marTop w:val="210"/>
                              <w:marBottom w:val="210"/>
                              <w:divBdr>
                                <w:top w:val="none" w:sz="0" w:space="0" w:color="auto"/>
                                <w:left w:val="none" w:sz="0" w:space="0" w:color="auto"/>
                                <w:bottom w:val="none" w:sz="0" w:space="0" w:color="auto"/>
                                <w:right w:val="none" w:sz="0" w:space="0" w:color="auto"/>
                              </w:divBdr>
                              <w:divsChild>
                                <w:div w:id="1766030587">
                                  <w:marLeft w:val="480"/>
                                  <w:marRight w:val="0"/>
                                  <w:marTop w:val="0"/>
                                  <w:marBottom w:val="240"/>
                                  <w:divBdr>
                                    <w:top w:val="none" w:sz="0" w:space="0" w:color="auto"/>
                                    <w:left w:val="none" w:sz="0" w:space="0" w:color="auto"/>
                                    <w:bottom w:val="none" w:sz="0" w:space="0" w:color="auto"/>
                                    <w:right w:val="none" w:sz="0" w:space="0" w:color="auto"/>
                                  </w:divBdr>
                                </w:div>
                              </w:divsChild>
                            </w:div>
                            <w:div w:id="1874421814">
                              <w:marLeft w:val="0"/>
                              <w:marRight w:val="0"/>
                              <w:marTop w:val="210"/>
                              <w:marBottom w:val="210"/>
                              <w:divBdr>
                                <w:top w:val="none" w:sz="0" w:space="0" w:color="auto"/>
                                <w:left w:val="none" w:sz="0" w:space="0" w:color="auto"/>
                                <w:bottom w:val="none" w:sz="0" w:space="0" w:color="auto"/>
                                <w:right w:val="none" w:sz="0" w:space="0" w:color="auto"/>
                              </w:divBdr>
                              <w:divsChild>
                                <w:div w:id="2064400221">
                                  <w:marLeft w:val="480"/>
                                  <w:marRight w:val="0"/>
                                  <w:marTop w:val="0"/>
                                  <w:marBottom w:val="240"/>
                                  <w:divBdr>
                                    <w:top w:val="none" w:sz="0" w:space="0" w:color="auto"/>
                                    <w:left w:val="none" w:sz="0" w:space="0" w:color="auto"/>
                                    <w:bottom w:val="none" w:sz="0" w:space="0" w:color="auto"/>
                                    <w:right w:val="none" w:sz="0" w:space="0" w:color="auto"/>
                                  </w:divBdr>
                                  <w:divsChild>
                                    <w:div w:id="1700886099">
                                      <w:marLeft w:val="0"/>
                                      <w:marRight w:val="0"/>
                                      <w:marTop w:val="0"/>
                                      <w:marBottom w:val="0"/>
                                      <w:divBdr>
                                        <w:top w:val="none" w:sz="0" w:space="0" w:color="auto"/>
                                        <w:left w:val="none" w:sz="0" w:space="0" w:color="auto"/>
                                        <w:bottom w:val="none" w:sz="0" w:space="0" w:color="auto"/>
                                        <w:right w:val="none" w:sz="0" w:space="0" w:color="auto"/>
                                      </w:divBdr>
                                      <w:divsChild>
                                        <w:div w:id="786506443">
                                          <w:marLeft w:val="0"/>
                                          <w:marRight w:val="0"/>
                                          <w:marTop w:val="210"/>
                                          <w:marBottom w:val="210"/>
                                          <w:divBdr>
                                            <w:top w:val="none" w:sz="0" w:space="0" w:color="auto"/>
                                            <w:left w:val="none" w:sz="0" w:space="0" w:color="auto"/>
                                            <w:bottom w:val="none" w:sz="0" w:space="0" w:color="auto"/>
                                            <w:right w:val="none" w:sz="0" w:space="0" w:color="auto"/>
                                          </w:divBdr>
                                          <w:divsChild>
                                            <w:div w:id="1069841795">
                                              <w:marLeft w:val="480"/>
                                              <w:marRight w:val="0"/>
                                              <w:marTop w:val="0"/>
                                              <w:marBottom w:val="240"/>
                                              <w:divBdr>
                                                <w:top w:val="none" w:sz="0" w:space="0" w:color="auto"/>
                                                <w:left w:val="none" w:sz="0" w:space="0" w:color="auto"/>
                                                <w:bottom w:val="none" w:sz="0" w:space="0" w:color="auto"/>
                                                <w:right w:val="none" w:sz="0" w:space="0" w:color="auto"/>
                                              </w:divBdr>
                                            </w:div>
                                          </w:divsChild>
                                        </w:div>
                                        <w:div w:id="1064374644">
                                          <w:marLeft w:val="0"/>
                                          <w:marRight w:val="0"/>
                                          <w:marTop w:val="210"/>
                                          <w:marBottom w:val="210"/>
                                          <w:divBdr>
                                            <w:top w:val="none" w:sz="0" w:space="0" w:color="auto"/>
                                            <w:left w:val="none" w:sz="0" w:space="0" w:color="auto"/>
                                            <w:bottom w:val="none" w:sz="0" w:space="0" w:color="auto"/>
                                            <w:right w:val="none" w:sz="0" w:space="0" w:color="auto"/>
                                          </w:divBdr>
                                          <w:divsChild>
                                            <w:div w:id="1520316848">
                                              <w:marLeft w:val="480"/>
                                              <w:marRight w:val="0"/>
                                              <w:marTop w:val="0"/>
                                              <w:marBottom w:val="240"/>
                                              <w:divBdr>
                                                <w:top w:val="none" w:sz="0" w:space="0" w:color="auto"/>
                                                <w:left w:val="none" w:sz="0" w:space="0" w:color="auto"/>
                                                <w:bottom w:val="none" w:sz="0" w:space="0" w:color="auto"/>
                                                <w:right w:val="none" w:sz="0" w:space="0" w:color="auto"/>
                                              </w:divBdr>
                                            </w:div>
                                          </w:divsChild>
                                        </w:div>
                                        <w:div w:id="673335855">
                                          <w:marLeft w:val="0"/>
                                          <w:marRight w:val="0"/>
                                          <w:marTop w:val="210"/>
                                          <w:marBottom w:val="210"/>
                                          <w:divBdr>
                                            <w:top w:val="none" w:sz="0" w:space="0" w:color="auto"/>
                                            <w:left w:val="none" w:sz="0" w:space="0" w:color="auto"/>
                                            <w:bottom w:val="none" w:sz="0" w:space="0" w:color="auto"/>
                                            <w:right w:val="none" w:sz="0" w:space="0" w:color="auto"/>
                                          </w:divBdr>
                                          <w:divsChild>
                                            <w:div w:id="276761695">
                                              <w:marLeft w:val="480"/>
                                              <w:marRight w:val="0"/>
                                              <w:marTop w:val="0"/>
                                              <w:marBottom w:val="240"/>
                                              <w:divBdr>
                                                <w:top w:val="none" w:sz="0" w:space="0" w:color="auto"/>
                                                <w:left w:val="none" w:sz="0" w:space="0" w:color="auto"/>
                                                <w:bottom w:val="none" w:sz="0" w:space="0" w:color="auto"/>
                                                <w:right w:val="none" w:sz="0" w:space="0" w:color="auto"/>
                                              </w:divBdr>
                                            </w:div>
                                          </w:divsChild>
                                        </w:div>
                                        <w:div w:id="539559709">
                                          <w:marLeft w:val="0"/>
                                          <w:marRight w:val="0"/>
                                          <w:marTop w:val="210"/>
                                          <w:marBottom w:val="210"/>
                                          <w:divBdr>
                                            <w:top w:val="none" w:sz="0" w:space="0" w:color="auto"/>
                                            <w:left w:val="none" w:sz="0" w:space="0" w:color="auto"/>
                                            <w:bottom w:val="none" w:sz="0" w:space="0" w:color="auto"/>
                                            <w:right w:val="none" w:sz="0" w:space="0" w:color="auto"/>
                                          </w:divBdr>
                                          <w:divsChild>
                                            <w:div w:id="2016764949">
                                              <w:marLeft w:val="480"/>
                                              <w:marRight w:val="0"/>
                                              <w:marTop w:val="0"/>
                                              <w:marBottom w:val="240"/>
                                              <w:divBdr>
                                                <w:top w:val="none" w:sz="0" w:space="0" w:color="auto"/>
                                                <w:left w:val="none" w:sz="0" w:space="0" w:color="auto"/>
                                                <w:bottom w:val="none" w:sz="0" w:space="0" w:color="auto"/>
                                                <w:right w:val="none" w:sz="0" w:space="0" w:color="auto"/>
                                              </w:divBdr>
                                            </w:div>
                                          </w:divsChild>
                                        </w:div>
                                        <w:div w:id="1365331807">
                                          <w:marLeft w:val="0"/>
                                          <w:marRight w:val="0"/>
                                          <w:marTop w:val="210"/>
                                          <w:marBottom w:val="210"/>
                                          <w:divBdr>
                                            <w:top w:val="none" w:sz="0" w:space="0" w:color="auto"/>
                                            <w:left w:val="none" w:sz="0" w:space="0" w:color="auto"/>
                                            <w:bottom w:val="none" w:sz="0" w:space="0" w:color="auto"/>
                                            <w:right w:val="none" w:sz="0" w:space="0" w:color="auto"/>
                                          </w:divBdr>
                                          <w:divsChild>
                                            <w:div w:id="2059625331">
                                              <w:marLeft w:val="480"/>
                                              <w:marRight w:val="0"/>
                                              <w:marTop w:val="0"/>
                                              <w:marBottom w:val="240"/>
                                              <w:divBdr>
                                                <w:top w:val="none" w:sz="0" w:space="0" w:color="auto"/>
                                                <w:left w:val="none" w:sz="0" w:space="0" w:color="auto"/>
                                                <w:bottom w:val="none" w:sz="0" w:space="0" w:color="auto"/>
                                                <w:right w:val="none" w:sz="0" w:space="0" w:color="auto"/>
                                              </w:divBdr>
                                            </w:div>
                                          </w:divsChild>
                                        </w:div>
                                        <w:div w:id="1162355589">
                                          <w:marLeft w:val="0"/>
                                          <w:marRight w:val="0"/>
                                          <w:marTop w:val="210"/>
                                          <w:marBottom w:val="210"/>
                                          <w:divBdr>
                                            <w:top w:val="none" w:sz="0" w:space="0" w:color="auto"/>
                                            <w:left w:val="none" w:sz="0" w:space="0" w:color="auto"/>
                                            <w:bottom w:val="none" w:sz="0" w:space="0" w:color="auto"/>
                                            <w:right w:val="none" w:sz="0" w:space="0" w:color="auto"/>
                                          </w:divBdr>
                                          <w:divsChild>
                                            <w:div w:id="106430486">
                                              <w:marLeft w:val="480"/>
                                              <w:marRight w:val="0"/>
                                              <w:marTop w:val="0"/>
                                              <w:marBottom w:val="240"/>
                                              <w:divBdr>
                                                <w:top w:val="none" w:sz="0" w:space="0" w:color="auto"/>
                                                <w:left w:val="none" w:sz="0" w:space="0" w:color="auto"/>
                                                <w:bottom w:val="none" w:sz="0" w:space="0" w:color="auto"/>
                                                <w:right w:val="none" w:sz="0" w:space="0" w:color="auto"/>
                                              </w:divBdr>
                                            </w:div>
                                          </w:divsChild>
                                        </w:div>
                                        <w:div w:id="792021874">
                                          <w:marLeft w:val="0"/>
                                          <w:marRight w:val="0"/>
                                          <w:marTop w:val="210"/>
                                          <w:marBottom w:val="210"/>
                                          <w:divBdr>
                                            <w:top w:val="none" w:sz="0" w:space="0" w:color="auto"/>
                                            <w:left w:val="none" w:sz="0" w:space="0" w:color="auto"/>
                                            <w:bottom w:val="none" w:sz="0" w:space="0" w:color="auto"/>
                                            <w:right w:val="none" w:sz="0" w:space="0" w:color="auto"/>
                                          </w:divBdr>
                                          <w:divsChild>
                                            <w:div w:id="984503166">
                                              <w:marLeft w:val="480"/>
                                              <w:marRight w:val="0"/>
                                              <w:marTop w:val="0"/>
                                              <w:marBottom w:val="240"/>
                                              <w:divBdr>
                                                <w:top w:val="none" w:sz="0" w:space="0" w:color="auto"/>
                                                <w:left w:val="none" w:sz="0" w:space="0" w:color="auto"/>
                                                <w:bottom w:val="none" w:sz="0" w:space="0" w:color="auto"/>
                                                <w:right w:val="none" w:sz="0" w:space="0" w:color="auto"/>
                                              </w:divBdr>
                                            </w:div>
                                          </w:divsChild>
                                        </w:div>
                                        <w:div w:id="2128087513">
                                          <w:marLeft w:val="0"/>
                                          <w:marRight w:val="0"/>
                                          <w:marTop w:val="210"/>
                                          <w:marBottom w:val="210"/>
                                          <w:divBdr>
                                            <w:top w:val="none" w:sz="0" w:space="0" w:color="auto"/>
                                            <w:left w:val="none" w:sz="0" w:space="0" w:color="auto"/>
                                            <w:bottom w:val="none" w:sz="0" w:space="0" w:color="auto"/>
                                            <w:right w:val="none" w:sz="0" w:space="0" w:color="auto"/>
                                          </w:divBdr>
                                          <w:divsChild>
                                            <w:div w:id="2080203039">
                                              <w:marLeft w:val="480"/>
                                              <w:marRight w:val="0"/>
                                              <w:marTop w:val="0"/>
                                              <w:marBottom w:val="240"/>
                                              <w:divBdr>
                                                <w:top w:val="none" w:sz="0" w:space="0" w:color="auto"/>
                                                <w:left w:val="none" w:sz="0" w:space="0" w:color="auto"/>
                                                <w:bottom w:val="none" w:sz="0" w:space="0" w:color="auto"/>
                                                <w:right w:val="none" w:sz="0" w:space="0" w:color="auto"/>
                                              </w:divBdr>
                                            </w:div>
                                          </w:divsChild>
                                        </w:div>
                                        <w:div w:id="1297565485">
                                          <w:marLeft w:val="0"/>
                                          <w:marRight w:val="0"/>
                                          <w:marTop w:val="210"/>
                                          <w:marBottom w:val="210"/>
                                          <w:divBdr>
                                            <w:top w:val="none" w:sz="0" w:space="0" w:color="auto"/>
                                            <w:left w:val="none" w:sz="0" w:space="0" w:color="auto"/>
                                            <w:bottom w:val="none" w:sz="0" w:space="0" w:color="auto"/>
                                            <w:right w:val="none" w:sz="0" w:space="0" w:color="auto"/>
                                          </w:divBdr>
                                          <w:divsChild>
                                            <w:div w:id="1163932187">
                                              <w:marLeft w:val="480"/>
                                              <w:marRight w:val="0"/>
                                              <w:marTop w:val="0"/>
                                              <w:marBottom w:val="240"/>
                                              <w:divBdr>
                                                <w:top w:val="none" w:sz="0" w:space="0" w:color="auto"/>
                                                <w:left w:val="none" w:sz="0" w:space="0" w:color="auto"/>
                                                <w:bottom w:val="none" w:sz="0" w:space="0" w:color="auto"/>
                                                <w:right w:val="none" w:sz="0" w:space="0" w:color="auto"/>
                                              </w:divBdr>
                                            </w:div>
                                          </w:divsChild>
                                        </w:div>
                                        <w:div w:id="1285114093">
                                          <w:marLeft w:val="0"/>
                                          <w:marRight w:val="0"/>
                                          <w:marTop w:val="210"/>
                                          <w:marBottom w:val="210"/>
                                          <w:divBdr>
                                            <w:top w:val="none" w:sz="0" w:space="0" w:color="auto"/>
                                            <w:left w:val="none" w:sz="0" w:space="0" w:color="auto"/>
                                            <w:bottom w:val="none" w:sz="0" w:space="0" w:color="auto"/>
                                            <w:right w:val="none" w:sz="0" w:space="0" w:color="auto"/>
                                          </w:divBdr>
                                          <w:divsChild>
                                            <w:div w:id="363948658">
                                              <w:marLeft w:val="480"/>
                                              <w:marRight w:val="0"/>
                                              <w:marTop w:val="0"/>
                                              <w:marBottom w:val="240"/>
                                              <w:divBdr>
                                                <w:top w:val="none" w:sz="0" w:space="0" w:color="auto"/>
                                                <w:left w:val="none" w:sz="0" w:space="0" w:color="auto"/>
                                                <w:bottom w:val="none" w:sz="0" w:space="0" w:color="auto"/>
                                                <w:right w:val="none" w:sz="0" w:space="0" w:color="auto"/>
                                              </w:divBdr>
                                            </w:div>
                                          </w:divsChild>
                                        </w:div>
                                        <w:div w:id="1558320780">
                                          <w:marLeft w:val="0"/>
                                          <w:marRight w:val="0"/>
                                          <w:marTop w:val="210"/>
                                          <w:marBottom w:val="210"/>
                                          <w:divBdr>
                                            <w:top w:val="none" w:sz="0" w:space="0" w:color="auto"/>
                                            <w:left w:val="none" w:sz="0" w:space="0" w:color="auto"/>
                                            <w:bottom w:val="none" w:sz="0" w:space="0" w:color="auto"/>
                                            <w:right w:val="none" w:sz="0" w:space="0" w:color="auto"/>
                                          </w:divBdr>
                                          <w:divsChild>
                                            <w:div w:id="1400471366">
                                              <w:marLeft w:val="480"/>
                                              <w:marRight w:val="0"/>
                                              <w:marTop w:val="0"/>
                                              <w:marBottom w:val="240"/>
                                              <w:divBdr>
                                                <w:top w:val="none" w:sz="0" w:space="0" w:color="auto"/>
                                                <w:left w:val="none" w:sz="0" w:space="0" w:color="auto"/>
                                                <w:bottom w:val="none" w:sz="0" w:space="0" w:color="auto"/>
                                                <w:right w:val="none" w:sz="0" w:space="0" w:color="auto"/>
                                              </w:divBdr>
                                            </w:div>
                                          </w:divsChild>
                                        </w:div>
                                        <w:div w:id="1507473835">
                                          <w:marLeft w:val="0"/>
                                          <w:marRight w:val="0"/>
                                          <w:marTop w:val="210"/>
                                          <w:marBottom w:val="210"/>
                                          <w:divBdr>
                                            <w:top w:val="none" w:sz="0" w:space="0" w:color="auto"/>
                                            <w:left w:val="none" w:sz="0" w:space="0" w:color="auto"/>
                                            <w:bottom w:val="none" w:sz="0" w:space="0" w:color="auto"/>
                                            <w:right w:val="none" w:sz="0" w:space="0" w:color="auto"/>
                                          </w:divBdr>
                                          <w:divsChild>
                                            <w:div w:id="433744385">
                                              <w:marLeft w:val="480"/>
                                              <w:marRight w:val="0"/>
                                              <w:marTop w:val="0"/>
                                              <w:marBottom w:val="240"/>
                                              <w:divBdr>
                                                <w:top w:val="none" w:sz="0" w:space="0" w:color="auto"/>
                                                <w:left w:val="none" w:sz="0" w:space="0" w:color="auto"/>
                                                <w:bottom w:val="none" w:sz="0" w:space="0" w:color="auto"/>
                                                <w:right w:val="none" w:sz="0" w:space="0" w:color="auto"/>
                                              </w:divBdr>
                                            </w:div>
                                          </w:divsChild>
                                        </w:div>
                                        <w:div w:id="521944951">
                                          <w:marLeft w:val="0"/>
                                          <w:marRight w:val="0"/>
                                          <w:marTop w:val="210"/>
                                          <w:marBottom w:val="0"/>
                                          <w:divBdr>
                                            <w:top w:val="none" w:sz="0" w:space="0" w:color="auto"/>
                                            <w:left w:val="none" w:sz="0" w:space="0" w:color="auto"/>
                                            <w:bottom w:val="none" w:sz="0" w:space="0" w:color="auto"/>
                                            <w:right w:val="none" w:sz="0" w:space="0" w:color="auto"/>
                                          </w:divBdr>
                                          <w:divsChild>
                                            <w:div w:id="172229243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01023160">
                              <w:marLeft w:val="0"/>
                              <w:marRight w:val="0"/>
                              <w:marTop w:val="210"/>
                              <w:marBottom w:val="210"/>
                              <w:divBdr>
                                <w:top w:val="none" w:sz="0" w:space="0" w:color="auto"/>
                                <w:left w:val="none" w:sz="0" w:space="0" w:color="auto"/>
                                <w:bottom w:val="none" w:sz="0" w:space="0" w:color="auto"/>
                                <w:right w:val="none" w:sz="0" w:space="0" w:color="auto"/>
                              </w:divBdr>
                              <w:divsChild>
                                <w:div w:id="2080397825">
                                  <w:marLeft w:val="480"/>
                                  <w:marRight w:val="0"/>
                                  <w:marTop w:val="0"/>
                                  <w:marBottom w:val="240"/>
                                  <w:divBdr>
                                    <w:top w:val="none" w:sz="0" w:space="0" w:color="auto"/>
                                    <w:left w:val="none" w:sz="0" w:space="0" w:color="auto"/>
                                    <w:bottom w:val="none" w:sz="0" w:space="0" w:color="auto"/>
                                    <w:right w:val="none" w:sz="0" w:space="0" w:color="auto"/>
                                  </w:divBdr>
                                </w:div>
                              </w:divsChild>
                            </w:div>
                            <w:div w:id="1759715874">
                              <w:marLeft w:val="0"/>
                              <w:marRight w:val="0"/>
                              <w:marTop w:val="210"/>
                              <w:marBottom w:val="210"/>
                              <w:divBdr>
                                <w:top w:val="none" w:sz="0" w:space="0" w:color="auto"/>
                                <w:left w:val="none" w:sz="0" w:space="0" w:color="auto"/>
                                <w:bottom w:val="none" w:sz="0" w:space="0" w:color="auto"/>
                                <w:right w:val="none" w:sz="0" w:space="0" w:color="auto"/>
                              </w:divBdr>
                              <w:divsChild>
                                <w:div w:id="241960229">
                                  <w:marLeft w:val="480"/>
                                  <w:marRight w:val="0"/>
                                  <w:marTop w:val="0"/>
                                  <w:marBottom w:val="240"/>
                                  <w:divBdr>
                                    <w:top w:val="none" w:sz="0" w:space="0" w:color="auto"/>
                                    <w:left w:val="none" w:sz="0" w:space="0" w:color="auto"/>
                                    <w:bottom w:val="none" w:sz="0" w:space="0" w:color="auto"/>
                                    <w:right w:val="none" w:sz="0" w:space="0" w:color="auto"/>
                                  </w:divBdr>
                                  <w:divsChild>
                                    <w:div w:id="913122901">
                                      <w:marLeft w:val="0"/>
                                      <w:marRight w:val="0"/>
                                      <w:marTop w:val="0"/>
                                      <w:marBottom w:val="0"/>
                                      <w:divBdr>
                                        <w:top w:val="none" w:sz="0" w:space="0" w:color="auto"/>
                                        <w:left w:val="none" w:sz="0" w:space="0" w:color="auto"/>
                                        <w:bottom w:val="none" w:sz="0" w:space="0" w:color="auto"/>
                                        <w:right w:val="none" w:sz="0" w:space="0" w:color="auto"/>
                                      </w:divBdr>
                                      <w:divsChild>
                                        <w:div w:id="864094601">
                                          <w:marLeft w:val="0"/>
                                          <w:marRight w:val="0"/>
                                          <w:marTop w:val="210"/>
                                          <w:marBottom w:val="210"/>
                                          <w:divBdr>
                                            <w:top w:val="none" w:sz="0" w:space="0" w:color="auto"/>
                                            <w:left w:val="none" w:sz="0" w:space="0" w:color="auto"/>
                                            <w:bottom w:val="none" w:sz="0" w:space="0" w:color="auto"/>
                                            <w:right w:val="none" w:sz="0" w:space="0" w:color="auto"/>
                                          </w:divBdr>
                                          <w:divsChild>
                                            <w:div w:id="1361855677">
                                              <w:marLeft w:val="480"/>
                                              <w:marRight w:val="0"/>
                                              <w:marTop w:val="0"/>
                                              <w:marBottom w:val="240"/>
                                              <w:divBdr>
                                                <w:top w:val="none" w:sz="0" w:space="0" w:color="auto"/>
                                                <w:left w:val="none" w:sz="0" w:space="0" w:color="auto"/>
                                                <w:bottom w:val="none" w:sz="0" w:space="0" w:color="auto"/>
                                                <w:right w:val="none" w:sz="0" w:space="0" w:color="auto"/>
                                              </w:divBdr>
                                            </w:div>
                                          </w:divsChild>
                                        </w:div>
                                        <w:div w:id="1973633257">
                                          <w:marLeft w:val="0"/>
                                          <w:marRight w:val="0"/>
                                          <w:marTop w:val="210"/>
                                          <w:marBottom w:val="210"/>
                                          <w:divBdr>
                                            <w:top w:val="none" w:sz="0" w:space="0" w:color="auto"/>
                                            <w:left w:val="none" w:sz="0" w:space="0" w:color="auto"/>
                                            <w:bottom w:val="none" w:sz="0" w:space="0" w:color="auto"/>
                                            <w:right w:val="none" w:sz="0" w:space="0" w:color="auto"/>
                                          </w:divBdr>
                                          <w:divsChild>
                                            <w:div w:id="1173183978">
                                              <w:marLeft w:val="480"/>
                                              <w:marRight w:val="0"/>
                                              <w:marTop w:val="0"/>
                                              <w:marBottom w:val="240"/>
                                              <w:divBdr>
                                                <w:top w:val="none" w:sz="0" w:space="0" w:color="auto"/>
                                                <w:left w:val="none" w:sz="0" w:space="0" w:color="auto"/>
                                                <w:bottom w:val="none" w:sz="0" w:space="0" w:color="auto"/>
                                                <w:right w:val="none" w:sz="0" w:space="0" w:color="auto"/>
                                              </w:divBdr>
                                            </w:div>
                                          </w:divsChild>
                                        </w:div>
                                        <w:div w:id="1349019443">
                                          <w:marLeft w:val="0"/>
                                          <w:marRight w:val="0"/>
                                          <w:marTop w:val="210"/>
                                          <w:marBottom w:val="210"/>
                                          <w:divBdr>
                                            <w:top w:val="none" w:sz="0" w:space="0" w:color="auto"/>
                                            <w:left w:val="none" w:sz="0" w:space="0" w:color="auto"/>
                                            <w:bottom w:val="none" w:sz="0" w:space="0" w:color="auto"/>
                                            <w:right w:val="none" w:sz="0" w:space="0" w:color="auto"/>
                                          </w:divBdr>
                                          <w:divsChild>
                                            <w:div w:id="1434401975">
                                              <w:marLeft w:val="480"/>
                                              <w:marRight w:val="0"/>
                                              <w:marTop w:val="0"/>
                                              <w:marBottom w:val="240"/>
                                              <w:divBdr>
                                                <w:top w:val="none" w:sz="0" w:space="0" w:color="auto"/>
                                                <w:left w:val="none" w:sz="0" w:space="0" w:color="auto"/>
                                                <w:bottom w:val="none" w:sz="0" w:space="0" w:color="auto"/>
                                                <w:right w:val="none" w:sz="0" w:space="0" w:color="auto"/>
                                              </w:divBdr>
                                            </w:div>
                                          </w:divsChild>
                                        </w:div>
                                        <w:div w:id="228423122">
                                          <w:marLeft w:val="0"/>
                                          <w:marRight w:val="0"/>
                                          <w:marTop w:val="210"/>
                                          <w:marBottom w:val="0"/>
                                          <w:divBdr>
                                            <w:top w:val="none" w:sz="0" w:space="0" w:color="auto"/>
                                            <w:left w:val="none" w:sz="0" w:space="0" w:color="auto"/>
                                            <w:bottom w:val="none" w:sz="0" w:space="0" w:color="auto"/>
                                            <w:right w:val="none" w:sz="0" w:space="0" w:color="auto"/>
                                          </w:divBdr>
                                          <w:divsChild>
                                            <w:div w:id="67118158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4808549">
                              <w:marLeft w:val="0"/>
                              <w:marRight w:val="0"/>
                              <w:marTop w:val="210"/>
                              <w:marBottom w:val="210"/>
                              <w:divBdr>
                                <w:top w:val="none" w:sz="0" w:space="0" w:color="auto"/>
                                <w:left w:val="none" w:sz="0" w:space="0" w:color="auto"/>
                                <w:bottom w:val="none" w:sz="0" w:space="0" w:color="auto"/>
                                <w:right w:val="none" w:sz="0" w:space="0" w:color="auto"/>
                              </w:divBdr>
                              <w:divsChild>
                                <w:div w:id="126506924">
                                  <w:marLeft w:val="480"/>
                                  <w:marRight w:val="0"/>
                                  <w:marTop w:val="0"/>
                                  <w:marBottom w:val="240"/>
                                  <w:divBdr>
                                    <w:top w:val="none" w:sz="0" w:space="0" w:color="auto"/>
                                    <w:left w:val="none" w:sz="0" w:space="0" w:color="auto"/>
                                    <w:bottom w:val="none" w:sz="0" w:space="0" w:color="auto"/>
                                    <w:right w:val="none" w:sz="0" w:space="0" w:color="auto"/>
                                  </w:divBdr>
                                </w:div>
                              </w:divsChild>
                            </w:div>
                            <w:div w:id="1976448879">
                              <w:marLeft w:val="0"/>
                              <w:marRight w:val="0"/>
                              <w:marTop w:val="210"/>
                              <w:marBottom w:val="210"/>
                              <w:divBdr>
                                <w:top w:val="none" w:sz="0" w:space="0" w:color="auto"/>
                                <w:left w:val="none" w:sz="0" w:space="0" w:color="auto"/>
                                <w:bottom w:val="none" w:sz="0" w:space="0" w:color="auto"/>
                                <w:right w:val="none" w:sz="0" w:space="0" w:color="auto"/>
                              </w:divBdr>
                              <w:divsChild>
                                <w:div w:id="1800998626">
                                  <w:marLeft w:val="480"/>
                                  <w:marRight w:val="0"/>
                                  <w:marTop w:val="0"/>
                                  <w:marBottom w:val="240"/>
                                  <w:divBdr>
                                    <w:top w:val="none" w:sz="0" w:space="0" w:color="auto"/>
                                    <w:left w:val="none" w:sz="0" w:space="0" w:color="auto"/>
                                    <w:bottom w:val="none" w:sz="0" w:space="0" w:color="auto"/>
                                    <w:right w:val="none" w:sz="0" w:space="0" w:color="auto"/>
                                  </w:divBdr>
                                </w:div>
                              </w:divsChild>
                            </w:div>
                            <w:div w:id="59637821">
                              <w:marLeft w:val="0"/>
                              <w:marRight w:val="0"/>
                              <w:marTop w:val="210"/>
                              <w:marBottom w:val="0"/>
                              <w:divBdr>
                                <w:top w:val="none" w:sz="0" w:space="0" w:color="auto"/>
                                <w:left w:val="none" w:sz="0" w:space="0" w:color="auto"/>
                                <w:bottom w:val="none" w:sz="0" w:space="0" w:color="auto"/>
                                <w:right w:val="none" w:sz="0" w:space="0" w:color="auto"/>
                              </w:divBdr>
                              <w:divsChild>
                                <w:div w:id="102452530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31265118">
                  <w:marLeft w:val="0"/>
                  <w:marRight w:val="0"/>
                  <w:marTop w:val="210"/>
                  <w:marBottom w:val="210"/>
                  <w:divBdr>
                    <w:top w:val="none" w:sz="0" w:space="0" w:color="auto"/>
                    <w:left w:val="none" w:sz="0" w:space="0" w:color="auto"/>
                    <w:bottom w:val="none" w:sz="0" w:space="0" w:color="auto"/>
                    <w:right w:val="none" w:sz="0" w:space="0" w:color="auto"/>
                  </w:divBdr>
                  <w:divsChild>
                    <w:div w:id="373044932">
                      <w:marLeft w:val="480"/>
                      <w:marRight w:val="0"/>
                      <w:marTop w:val="0"/>
                      <w:marBottom w:val="240"/>
                      <w:divBdr>
                        <w:top w:val="none" w:sz="0" w:space="0" w:color="auto"/>
                        <w:left w:val="none" w:sz="0" w:space="0" w:color="auto"/>
                        <w:bottom w:val="none" w:sz="0" w:space="0" w:color="auto"/>
                        <w:right w:val="none" w:sz="0" w:space="0" w:color="auto"/>
                      </w:divBdr>
                      <w:divsChild>
                        <w:div w:id="582035496">
                          <w:marLeft w:val="0"/>
                          <w:marRight w:val="0"/>
                          <w:marTop w:val="0"/>
                          <w:marBottom w:val="0"/>
                          <w:divBdr>
                            <w:top w:val="none" w:sz="0" w:space="0" w:color="auto"/>
                            <w:left w:val="none" w:sz="0" w:space="0" w:color="auto"/>
                            <w:bottom w:val="none" w:sz="0" w:space="0" w:color="auto"/>
                            <w:right w:val="none" w:sz="0" w:space="0" w:color="auto"/>
                          </w:divBdr>
                          <w:divsChild>
                            <w:div w:id="1915581805">
                              <w:marLeft w:val="0"/>
                              <w:marRight w:val="0"/>
                              <w:marTop w:val="210"/>
                              <w:marBottom w:val="210"/>
                              <w:divBdr>
                                <w:top w:val="none" w:sz="0" w:space="0" w:color="auto"/>
                                <w:left w:val="none" w:sz="0" w:space="0" w:color="auto"/>
                                <w:bottom w:val="none" w:sz="0" w:space="0" w:color="auto"/>
                                <w:right w:val="none" w:sz="0" w:space="0" w:color="auto"/>
                              </w:divBdr>
                              <w:divsChild>
                                <w:div w:id="239675918">
                                  <w:marLeft w:val="480"/>
                                  <w:marRight w:val="0"/>
                                  <w:marTop w:val="0"/>
                                  <w:marBottom w:val="240"/>
                                  <w:divBdr>
                                    <w:top w:val="none" w:sz="0" w:space="0" w:color="auto"/>
                                    <w:left w:val="none" w:sz="0" w:space="0" w:color="auto"/>
                                    <w:bottom w:val="none" w:sz="0" w:space="0" w:color="auto"/>
                                    <w:right w:val="none" w:sz="0" w:space="0" w:color="auto"/>
                                  </w:divBdr>
                                </w:div>
                              </w:divsChild>
                            </w:div>
                            <w:div w:id="454981126">
                              <w:marLeft w:val="0"/>
                              <w:marRight w:val="0"/>
                              <w:marTop w:val="210"/>
                              <w:marBottom w:val="210"/>
                              <w:divBdr>
                                <w:top w:val="none" w:sz="0" w:space="0" w:color="auto"/>
                                <w:left w:val="none" w:sz="0" w:space="0" w:color="auto"/>
                                <w:bottom w:val="none" w:sz="0" w:space="0" w:color="auto"/>
                                <w:right w:val="none" w:sz="0" w:space="0" w:color="auto"/>
                              </w:divBdr>
                              <w:divsChild>
                                <w:div w:id="1920367622">
                                  <w:marLeft w:val="480"/>
                                  <w:marRight w:val="0"/>
                                  <w:marTop w:val="0"/>
                                  <w:marBottom w:val="240"/>
                                  <w:divBdr>
                                    <w:top w:val="none" w:sz="0" w:space="0" w:color="auto"/>
                                    <w:left w:val="none" w:sz="0" w:space="0" w:color="auto"/>
                                    <w:bottom w:val="none" w:sz="0" w:space="0" w:color="auto"/>
                                    <w:right w:val="none" w:sz="0" w:space="0" w:color="auto"/>
                                  </w:divBdr>
                                </w:div>
                              </w:divsChild>
                            </w:div>
                            <w:div w:id="1045180231">
                              <w:marLeft w:val="0"/>
                              <w:marRight w:val="0"/>
                              <w:marTop w:val="210"/>
                              <w:marBottom w:val="210"/>
                              <w:divBdr>
                                <w:top w:val="none" w:sz="0" w:space="0" w:color="auto"/>
                                <w:left w:val="none" w:sz="0" w:space="0" w:color="auto"/>
                                <w:bottom w:val="none" w:sz="0" w:space="0" w:color="auto"/>
                                <w:right w:val="none" w:sz="0" w:space="0" w:color="auto"/>
                              </w:divBdr>
                              <w:divsChild>
                                <w:div w:id="1669477421">
                                  <w:marLeft w:val="480"/>
                                  <w:marRight w:val="0"/>
                                  <w:marTop w:val="0"/>
                                  <w:marBottom w:val="240"/>
                                  <w:divBdr>
                                    <w:top w:val="none" w:sz="0" w:space="0" w:color="auto"/>
                                    <w:left w:val="none" w:sz="0" w:space="0" w:color="auto"/>
                                    <w:bottom w:val="none" w:sz="0" w:space="0" w:color="auto"/>
                                    <w:right w:val="none" w:sz="0" w:space="0" w:color="auto"/>
                                  </w:divBdr>
                                </w:div>
                              </w:divsChild>
                            </w:div>
                            <w:div w:id="854467850">
                              <w:marLeft w:val="0"/>
                              <w:marRight w:val="0"/>
                              <w:marTop w:val="210"/>
                              <w:marBottom w:val="210"/>
                              <w:divBdr>
                                <w:top w:val="none" w:sz="0" w:space="0" w:color="auto"/>
                                <w:left w:val="none" w:sz="0" w:space="0" w:color="auto"/>
                                <w:bottom w:val="none" w:sz="0" w:space="0" w:color="auto"/>
                                <w:right w:val="none" w:sz="0" w:space="0" w:color="auto"/>
                              </w:divBdr>
                              <w:divsChild>
                                <w:div w:id="1592855367">
                                  <w:marLeft w:val="480"/>
                                  <w:marRight w:val="0"/>
                                  <w:marTop w:val="0"/>
                                  <w:marBottom w:val="240"/>
                                  <w:divBdr>
                                    <w:top w:val="none" w:sz="0" w:space="0" w:color="auto"/>
                                    <w:left w:val="none" w:sz="0" w:space="0" w:color="auto"/>
                                    <w:bottom w:val="none" w:sz="0" w:space="0" w:color="auto"/>
                                    <w:right w:val="none" w:sz="0" w:space="0" w:color="auto"/>
                                  </w:divBdr>
                                </w:div>
                              </w:divsChild>
                            </w:div>
                            <w:div w:id="1218205296">
                              <w:marLeft w:val="0"/>
                              <w:marRight w:val="0"/>
                              <w:marTop w:val="210"/>
                              <w:marBottom w:val="0"/>
                              <w:divBdr>
                                <w:top w:val="none" w:sz="0" w:space="0" w:color="auto"/>
                                <w:left w:val="none" w:sz="0" w:space="0" w:color="auto"/>
                                <w:bottom w:val="none" w:sz="0" w:space="0" w:color="auto"/>
                                <w:right w:val="none" w:sz="0" w:space="0" w:color="auto"/>
                              </w:divBdr>
                              <w:divsChild>
                                <w:div w:id="4187804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21740236">
                  <w:marLeft w:val="0"/>
                  <w:marRight w:val="0"/>
                  <w:marTop w:val="210"/>
                  <w:marBottom w:val="210"/>
                  <w:divBdr>
                    <w:top w:val="none" w:sz="0" w:space="0" w:color="auto"/>
                    <w:left w:val="none" w:sz="0" w:space="0" w:color="auto"/>
                    <w:bottom w:val="none" w:sz="0" w:space="0" w:color="auto"/>
                    <w:right w:val="none" w:sz="0" w:space="0" w:color="auto"/>
                  </w:divBdr>
                  <w:divsChild>
                    <w:div w:id="1765219741">
                      <w:marLeft w:val="480"/>
                      <w:marRight w:val="0"/>
                      <w:marTop w:val="0"/>
                      <w:marBottom w:val="240"/>
                      <w:divBdr>
                        <w:top w:val="none" w:sz="0" w:space="0" w:color="auto"/>
                        <w:left w:val="none" w:sz="0" w:space="0" w:color="auto"/>
                        <w:bottom w:val="none" w:sz="0" w:space="0" w:color="auto"/>
                        <w:right w:val="none" w:sz="0" w:space="0" w:color="auto"/>
                      </w:divBdr>
                      <w:divsChild>
                        <w:div w:id="1404523221">
                          <w:marLeft w:val="0"/>
                          <w:marRight w:val="0"/>
                          <w:marTop w:val="0"/>
                          <w:marBottom w:val="0"/>
                          <w:divBdr>
                            <w:top w:val="none" w:sz="0" w:space="0" w:color="auto"/>
                            <w:left w:val="none" w:sz="0" w:space="0" w:color="auto"/>
                            <w:bottom w:val="none" w:sz="0" w:space="0" w:color="auto"/>
                            <w:right w:val="none" w:sz="0" w:space="0" w:color="auto"/>
                          </w:divBdr>
                          <w:divsChild>
                            <w:div w:id="1303462972">
                              <w:marLeft w:val="0"/>
                              <w:marRight w:val="0"/>
                              <w:marTop w:val="210"/>
                              <w:marBottom w:val="210"/>
                              <w:divBdr>
                                <w:top w:val="none" w:sz="0" w:space="0" w:color="auto"/>
                                <w:left w:val="none" w:sz="0" w:space="0" w:color="auto"/>
                                <w:bottom w:val="none" w:sz="0" w:space="0" w:color="auto"/>
                                <w:right w:val="none" w:sz="0" w:space="0" w:color="auto"/>
                              </w:divBdr>
                              <w:divsChild>
                                <w:div w:id="1124539366">
                                  <w:marLeft w:val="480"/>
                                  <w:marRight w:val="0"/>
                                  <w:marTop w:val="0"/>
                                  <w:marBottom w:val="240"/>
                                  <w:divBdr>
                                    <w:top w:val="none" w:sz="0" w:space="0" w:color="auto"/>
                                    <w:left w:val="none" w:sz="0" w:space="0" w:color="auto"/>
                                    <w:bottom w:val="none" w:sz="0" w:space="0" w:color="auto"/>
                                    <w:right w:val="none" w:sz="0" w:space="0" w:color="auto"/>
                                  </w:divBdr>
                                  <w:divsChild>
                                    <w:div w:id="492530857">
                                      <w:marLeft w:val="0"/>
                                      <w:marRight w:val="0"/>
                                      <w:marTop w:val="0"/>
                                      <w:marBottom w:val="0"/>
                                      <w:divBdr>
                                        <w:top w:val="none" w:sz="0" w:space="0" w:color="auto"/>
                                        <w:left w:val="none" w:sz="0" w:space="0" w:color="auto"/>
                                        <w:bottom w:val="none" w:sz="0" w:space="0" w:color="auto"/>
                                        <w:right w:val="none" w:sz="0" w:space="0" w:color="auto"/>
                                      </w:divBdr>
                                      <w:divsChild>
                                        <w:div w:id="1735471011">
                                          <w:marLeft w:val="0"/>
                                          <w:marRight w:val="0"/>
                                          <w:marTop w:val="0"/>
                                          <w:marBottom w:val="0"/>
                                          <w:divBdr>
                                            <w:top w:val="none" w:sz="0" w:space="0" w:color="auto"/>
                                            <w:left w:val="none" w:sz="0" w:space="0" w:color="auto"/>
                                            <w:bottom w:val="none" w:sz="0" w:space="0" w:color="auto"/>
                                            <w:right w:val="none" w:sz="0" w:space="0" w:color="auto"/>
                                          </w:divBdr>
                                          <w:divsChild>
                                            <w:div w:id="75363021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083579">
                              <w:marLeft w:val="0"/>
                              <w:marRight w:val="0"/>
                              <w:marTop w:val="210"/>
                              <w:marBottom w:val="210"/>
                              <w:divBdr>
                                <w:top w:val="none" w:sz="0" w:space="0" w:color="auto"/>
                                <w:left w:val="none" w:sz="0" w:space="0" w:color="auto"/>
                                <w:bottom w:val="none" w:sz="0" w:space="0" w:color="auto"/>
                                <w:right w:val="none" w:sz="0" w:space="0" w:color="auto"/>
                              </w:divBdr>
                              <w:divsChild>
                                <w:div w:id="1596596138">
                                  <w:marLeft w:val="480"/>
                                  <w:marRight w:val="0"/>
                                  <w:marTop w:val="0"/>
                                  <w:marBottom w:val="240"/>
                                  <w:divBdr>
                                    <w:top w:val="none" w:sz="0" w:space="0" w:color="auto"/>
                                    <w:left w:val="none" w:sz="0" w:space="0" w:color="auto"/>
                                    <w:bottom w:val="none" w:sz="0" w:space="0" w:color="auto"/>
                                    <w:right w:val="none" w:sz="0" w:space="0" w:color="auto"/>
                                  </w:divBdr>
                                </w:div>
                              </w:divsChild>
                            </w:div>
                            <w:div w:id="1757969696">
                              <w:marLeft w:val="0"/>
                              <w:marRight w:val="0"/>
                              <w:marTop w:val="210"/>
                              <w:marBottom w:val="210"/>
                              <w:divBdr>
                                <w:top w:val="none" w:sz="0" w:space="0" w:color="auto"/>
                                <w:left w:val="none" w:sz="0" w:space="0" w:color="auto"/>
                                <w:bottom w:val="none" w:sz="0" w:space="0" w:color="auto"/>
                                <w:right w:val="none" w:sz="0" w:space="0" w:color="auto"/>
                              </w:divBdr>
                              <w:divsChild>
                                <w:div w:id="144012656">
                                  <w:marLeft w:val="480"/>
                                  <w:marRight w:val="0"/>
                                  <w:marTop w:val="0"/>
                                  <w:marBottom w:val="240"/>
                                  <w:divBdr>
                                    <w:top w:val="none" w:sz="0" w:space="0" w:color="auto"/>
                                    <w:left w:val="none" w:sz="0" w:space="0" w:color="auto"/>
                                    <w:bottom w:val="none" w:sz="0" w:space="0" w:color="auto"/>
                                    <w:right w:val="none" w:sz="0" w:space="0" w:color="auto"/>
                                  </w:divBdr>
                                </w:div>
                              </w:divsChild>
                            </w:div>
                            <w:div w:id="1431467741">
                              <w:marLeft w:val="0"/>
                              <w:marRight w:val="0"/>
                              <w:marTop w:val="210"/>
                              <w:marBottom w:val="210"/>
                              <w:divBdr>
                                <w:top w:val="none" w:sz="0" w:space="0" w:color="auto"/>
                                <w:left w:val="none" w:sz="0" w:space="0" w:color="auto"/>
                                <w:bottom w:val="none" w:sz="0" w:space="0" w:color="auto"/>
                                <w:right w:val="none" w:sz="0" w:space="0" w:color="auto"/>
                              </w:divBdr>
                              <w:divsChild>
                                <w:div w:id="1548881993">
                                  <w:marLeft w:val="480"/>
                                  <w:marRight w:val="0"/>
                                  <w:marTop w:val="0"/>
                                  <w:marBottom w:val="240"/>
                                  <w:divBdr>
                                    <w:top w:val="none" w:sz="0" w:space="0" w:color="auto"/>
                                    <w:left w:val="none" w:sz="0" w:space="0" w:color="auto"/>
                                    <w:bottom w:val="none" w:sz="0" w:space="0" w:color="auto"/>
                                    <w:right w:val="none" w:sz="0" w:space="0" w:color="auto"/>
                                  </w:divBdr>
                                </w:div>
                              </w:divsChild>
                            </w:div>
                            <w:div w:id="1404643963">
                              <w:marLeft w:val="0"/>
                              <w:marRight w:val="0"/>
                              <w:marTop w:val="210"/>
                              <w:marBottom w:val="0"/>
                              <w:divBdr>
                                <w:top w:val="none" w:sz="0" w:space="0" w:color="auto"/>
                                <w:left w:val="none" w:sz="0" w:space="0" w:color="auto"/>
                                <w:bottom w:val="none" w:sz="0" w:space="0" w:color="auto"/>
                                <w:right w:val="none" w:sz="0" w:space="0" w:color="auto"/>
                              </w:divBdr>
                              <w:divsChild>
                                <w:div w:id="79352465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32031758">
                  <w:marLeft w:val="0"/>
                  <w:marRight w:val="0"/>
                  <w:marTop w:val="210"/>
                  <w:marBottom w:val="210"/>
                  <w:divBdr>
                    <w:top w:val="none" w:sz="0" w:space="0" w:color="auto"/>
                    <w:left w:val="none" w:sz="0" w:space="0" w:color="auto"/>
                    <w:bottom w:val="none" w:sz="0" w:space="0" w:color="auto"/>
                    <w:right w:val="none" w:sz="0" w:space="0" w:color="auto"/>
                  </w:divBdr>
                  <w:divsChild>
                    <w:div w:id="145437703">
                      <w:marLeft w:val="480"/>
                      <w:marRight w:val="0"/>
                      <w:marTop w:val="0"/>
                      <w:marBottom w:val="240"/>
                      <w:divBdr>
                        <w:top w:val="none" w:sz="0" w:space="0" w:color="auto"/>
                        <w:left w:val="none" w:sz="0" w:space="0" w:color="auto"/>
                        <w:bottom w:val="none" w:sz="0" w:space="0" w:color="auto"/>
                        <w:right w:val="none" w:sz="0" w:space="0" w:color="auto"/>
                      </w:divBdr>
                    </w:div>
                  </w:divsChild>
                </w:div>
                <w:div w:id="1626234256">
                  <w:marLeft w:val="0"/>
                  <w:marRight w:val="0"/>
                  <w:marTop w:val="210"/>
                  <w:marBottom w:val="210"/>
                  <w:divBdr>
                    <w:top w:val="none" w:sz="0" w:space="0" w:color="auto"/>
                    <w:left w:val="none" w:sz="0" w:space="0" w:color="auto"/>
                    <w:bottom w:val="none" w:sz="0" w:space="0" w:color="auto"/>
                    <w:right w:val="none" w:sz="0" w:space="0" w:color="auto"/>
                  </w:divBdr>
                  <w:divsChild>
                    <w:div w:id="1677149041">
                      <w:marLeft w:val="480"/>
                      <w:marRight w:val="0"/>
                      <w:marTop w:val="0"/>
                      <w:marBottom w:val="240"/>
                      <w:divBdr>
                        <w:top w:val="none" w:sz="0" w:space="0" w:color="auto"/>
                        <w:left w:val="none" w:sz="0" w:space="0" w:color="auto"/>
                        <w:bottom w:val="none" w:sz="0" w:space="0" w:color="auto"/>
                        <w:right w:val="none" w:sz="0" w:space="0" w:color="auto"/>
                      </w:divBdr>
                      <w:divsChild>
                        <w:div w:id="1527064037">
                          <w:marLeft w:val="0"/>
                          <w:marRight w:val="0"/>
                          <w:marTop w:val="0"/>
                          <w:marBottom w:val="0"/>
                          <w:divBdr>
                            <w:top w:val="none" w:sz="0" w:space="0" w:color="auto"/>
                            <w:left w:val="none" w:sz="0" w:space="0" w:color="auto"/>
                            <w:bottom w:val="none" w:sz="0" w:space="0" w:color="auto"/>
                            <w:right w:val="none" w:sz="0" w:space="0" w:color="auto"/>
                          </w:divBdr>
                          <w:divsChild>
                            <w:div w:id="1391615315">
                              <w:marLeft w:val="0"/>
                              <w:marRight w:val="0"/>
                              <w:marTop w:val="0"/>
                              <w:marBottom w:val="0"/>
                              <w:divBdr>
                                <w:top w:val="none" w:sz="0" w:space="0" w:color="auto"/>
                                <w:left w:val="none" w:sz="0" w:space="0" w:color="auto"/>
                                <w:bottom w:val="none" w:sz="0" w:space="0" w:color="auto"/>
                                <w:right w:val="none" w:sz="0" w:space="0" w:color="auto"/>
                              </w:divBdr>
                              <w:divsChild>
                                <w:div w:id="47541689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229181">
                  <w:marLeft w:val="0"/>
                  <w:marRight w:val="0"/>
                  <w:marTop w:val="210"/>
                  <w:marBottom w:val="0"/>
                  <w:divBdr>
                    <w:top w:val="none" w:sz="0" w:space="0" w:color="auto"/>
                    <w:left w:val="none" w:sz="0" w:space="0" w:color="auto"/>
                    <w:bottom w:val="none" w:sz="0" w:space="0" w:color="auto"/>
                    <w:right w:val="none" w:sz="0" w:space="0" w:color="auto"/>
                  </w:divBdr>
                  <w:divsChild>
                    <w:div w:id="29649759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21993282">
          <w:marLeft w:val="0"/>
          <w:marRight w:val="0"/>
          <w:marTop w:val="480"/>
          <w:marBottom w:val="60"/>
          <w:divBdr>
            <w:top w:val="none" w:sz="0" w:space="0" w:color="auto"/>
            <w:left w:val="none" w:sz="0" w:space="0" w:color="auto"/>
            <w:bottom w:val="none" w:sz="0" w:space="0" w:color="auto"/>
            <w:right w:val="none" w:sz="0" w:space="0" w:color="auto"/>
          </w:divBdr>
        </w:div>
        <w:div w:id="1527254192">
          <w:marLeft w:val="0"/>
          <w:marRight w:val="0"/>
          <w:marTop w:val="0"/>
          <w:marBottom w:val="0"/>
          <w:divBdr>
            <w:top w:val="none" w:sz="0" w:space="0" w:color="auto"/>
            <w:left w:val="none" w:sz="0" w:space="0" w:color="auto"/>
            <w:bottom w:val="none" w:sz="0" w:space="0" w:color="auto"/>
            <w:right w:val="none" w:sz="0" w:space="0" w:color="auto"/>
          </w:divBdr>
          <w:divsChild>
            <w:div w:id="2018925316">
              <w:marLeft w:val="0"/>
              <w:marRight w:val="0"/>
              <w:marTop w:val="240"/>
              <w:marBottom w:val="0"/>
              <w:divBdr>
                <w:top w:val="none" w:sz="0" w:space="0" w:color="auto"/>
                <w:left w:val="none" w:sz="0" w:space="0" w:color="auto"/>
                <w:bottom w:val="none" w:sz="0" w:space="0" w:color="auto"/>
                <w:right w:val="none" w:sz="0" w:space="0" w:color="auto"/>
              </w:divBdr>
              <w:divsChild>
                <w:div w:id="991644488">
                  <w:marLeft w:val="0"/>
                  <w:marRight w:val="0"/>
                  <w:marTop w:val="0"/>
                  <w:marBottom w:val="0"/>
                  <w:divBdr>
                    <w:top w:val="none" w:sz="0" w:space="0" w:color="auto"/>
                    <w:left w:val="none" w:sz="0" w:space="0" w:color="auto"/>
                    <w:bottom w:val="none" w:sz="0" w:space="0" w:color="auto"/>
                    <w:right w:val="none" w:sz="0" w:space="0" w:color="auto"/>
                  </w:divBdr>
                </w:div>
                <w:div w:id="786974461">
                  <w:marLeft w:val="0"/>
                  <w:marRight w:val="0"/>
                  <w:marTop w:val="0"/>
                  <w:marBottom w:val="0"/>
                  <w:divBdr>
                    <w:top w:val="none" w:sz="0" w:space="0" w:color="auto"/>
                    <w:left w:val="none" w:sz="0" w:space="0" w:color="auto"/>
                    <w:bottom w:val="none" w:sz="0" w:space="0" w:color="auto"/>
                    <w:right w:val="none" w:sz="0" w:space="0" w:color="auto"/>
                  </w:divBdr>
                </w:div>
                <w:div w:id="1849907364">
                  <w:marLeft w:val="0"/>
                  <w:marRight w:val="0"/>
                  <w:marTop w:val="0"/>
                  <w:marBottom w:val="0"/>
                  <w:divBdr>
                    <w:top w:val="none" w:sz="0" w:space="0" w:color="auto"/>
                    <w:left w:val="none" w:sz="0" w:space="0" w:color="auto"/>
                    <w:bottom w:val="none" w:sz="0" w:space="0" w:color="auto"/>
                    <w:right w:val="none" w:sz="0" w:space="0" w:color="auto"/>
                  </w:divBdr>
                </w:div>
                <w:div w:id="634944128">
                  <w:marLeft w:val="0"/>
                  <w:marRight w:val="0"/>
                  <w:marTop w:val="0"/>
                  <w:marBottom w:val="0"/>
                  <w:divBdr>
                    <w:top w:val="none" w:sz="0" w:space="0" w:color="auto"/>
                    <w:left w:val="none" w:sz="0" w:space="0" w:color="auto"/>
                    <w:bottom w:val="none" w:sz="0" w:space="0" w:color="auto"/>
                    <w:right w:val="none" w:sz="0" w:space="0" w:color="auto"/>
                  </w:divBdr>
                </w:div>
                <w:div w:id="667445878">
                  <w:marLeft w:val="0"/>
                  <w:marRight w:val="0"/>
                  <w:marTop w:val="0"/>
                  <w:marBottom w:val="0"/>
                  <w:divBdr>
                    <w:top w:val="none" w:sz="0" w:space="0" w:color="auto"/>
                    <w:left w:val="none" w:sz="0" w:space="0" w:color="auto"/>
                    <w:bottom w:val="none" w:sz="0" w:space="0" w:color="auto"/>
                    <w:right w:val="none" w:sz="0" w:space="0" w:color="auto"/>
                  </w:divBdr>
                </w:div>
                <w:div w:id="1790584560">
                  <w:marLeft w:val="0"/>
                  <w:marRight w:val="0"/>
                  <w:marTop w:val="0"/>
                  <w:marBottom w:val="0"/>
                  <w:divBdr>
                    <w:top w:val="none" w:sz="0" w:space="0" w:color="auto"/>
                    <w:left w:val="none" w:sz="0" w:space="0" w:color="auto"/>
                    <w:bottom w:val="none" w:sz="0" w:space="0" w:color="auto"/>
                    <w:right w:val="none" w:sz="0" w:space="0" w:color="auto"/>
                  </w:divBdr>
                </w:div>
                <w:div w:id="1716851029">
                  <w:marLeft w:val="0"/>
                  <w:marRight w:val="0"/>
                  <w:marTop w:val="0"/>
                  <w:marBottom w:val="0"/>
                  <w:divBdr>
                    <w:top w:val="none" w:sz="0" w:space="0" w:color="auto"/>
                    <w:left w:val="none" w:sz="0" w:space="0" w:color="auto"/>
                    <w:bottom w:val="none" w:sz="0" w:space="0" w:color="auto"/>
                    <w:right w:val="none" w:sz="0" w:space="0" w:color="auto"/>
                  </w:divBdr>
                </w:div>
                <w:div w:id="1736202887">
                  <w:marLeft w:val="0"/>
                  <w:marRight w:val="0"/>
                  <w:marTop w:val="0"/>
                  <w:marBottom w:val="0"/>
                  <w:divBdr>
                    <w:top w:val="none" w:sz="0" w:space="0" w:color="auto"/>
                    <w:left w:val="none" w:sz="0" w:space="0" w:color="auto"/>
                    <w:bottom w:val="none" w:sz="0" w:space="0" w:color="auto"/>
                    <w:right w:val="none" w:sz="0" w:space="0" w:color="auto"/>
                  </w:divBdr>
                </w:div>
                <w:div w:id="255985721">
                  <w:marLeft w:val="0"/>
                  <w:marRight w:val="0"/>
                  <w:marTop w:val="0"/>
                  <w:marBottom w:val="0"/>
                  <w:divBdr>
                    <w:top w:val="none" w:sz="0" w:space="0" w:color="auto"/>
                    <w:left w:val="none" w:sz="0" w:space="0" w:color="auto"/>
                    <w:bottom w:val="none" w:sz="0" w:space="0" w:color="auto"/>
                    <w:right w:val="none" w:sz="0" w:space="0" w:color="auto"/>
                  </w:divBdr>
                </w:div>
                <w:div w:id="7887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21250">
      <w:bodyDiv w:val="1"/>
      <w:marLeft w:val="0"/>
      <w:marRight w:val="0"/>
      <w:marTop w:val="0"/>
      <w:marBottom w:val="0"/>
      <w:divBdr>
        <w:top w:val="none" w:sz="0" w:space="0" w:color="auto"/>
        <w:left w:val="none" w:sz="0" w:space="0" w:color="auto"/>
        <w:bottom w:val="none" w:sz="0" w:space="0" w:color="auto"/>
        <w:right w:val="none" w:sz="0" w:space="0" w:color="auto"/>
      </w:divBdr>
      <w:divsChild>
        <w:div w:id="1771512092">
          <w:marLeft w:val="0"/>
          <w:marRight w:val="0"/>
          <w:marTop w:val="0"/>
          <w:marBottom w:val="0"/>
          <w:divBdr>
            <w:top w:val="none" w:sz="0" w:space="0" w:color="auto"/>
            <w:left w:val="none" w:sz="0" w:space="0" w:color="auto"/>
            <w:bottom w:val="none" w:sz="0" w:space="0" w:color="auto"/>
            <w:right w:val="none" w:sz="0" w:space="0" w:color="auto"/>
          </w:divBdr>
          <w:divsChild>
            <w:div w:id="191767324">
              <w:marLeft w:val="0"/>
              <w:marRight w:val="0"/>
              <w:marTop w:val="0"/>
              <w:marBottom w:val="0"/>
              <w:divBdr>
                <w:top w:val="none" w:sz="0" w:space="0" w:color="auto"/>
                <w:left w:val="none" w:sz="0" w:space="0" w:color="auto"/>
                <w:bottom w:val="none" w:sz="0" w:space="0" w:color="auto"/>
                <w:right w:val="none" w:sz="0" w:space="0" w:color="auto"/>
              </w:divBdr>
              <w:divsChild>
                <w:div w:id="2062049354">
                  <w:marLeft w:val="0"/>
                  <w:marRight w:val="0"/>
                  <w:marTop w:val="0"/>
                  <w:marBottom w:val="0"/>
                  <w:divBdr>
                    <w:top w:val="none" w:sz="0" w:space="0" w:color="auto"/>
                    <w:left w:val="none" w:sz="0" w:space="0" w:color="auto"/>
                    <w:bottom w:val="none" w:sz="0" w:space="0" w:color="auto"/>
                    <w:right w:val="none" w:sz="0" w:space="0" w:color="auto"/>
                  </w:divBdr>
                  <w:divsChild>
                    <w:div w:id="160033619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159293">
          <w:marLeft w:val="0"/>
          <w:marRight w:val="0"/>
          <w:marTop w:val="480"/>
          <w:marBottom w:val="60"/>
          <w:divBdr>
            <w:top w:val="none" w:sz="0" w:space="0" w:color="auto"/>
            <w:left w:val="none" w:sz="0" w:space="0" w:color="auto"/>
            <w:bottom w:val="none" w:sz="0" w:space="0" w:color="auto"/>
            <w:right w:val="none" w:sz="0" w:space="0" w:color="auto"/>
          </w:divBdr>
        </w:div>
        <w:div w:id="599995384">
          <w:marLeft w:val="0"/>
          <w:marRight w:val="0"/>
          <w:marTop w:val="0"/>
          <w:marBottom w:val="0"/>
          <w:divBdr>
            <w:top w:val="none" w:sz="0" w:space="0" w:color="auto"/>
            <w:left w:val="none" w:sz="0" w:space="0" w:color="auto"/>
            <w:bottom w:val="none" w:sz="0" w:space="0" w:color="auto"/>
            <w:right w:val="none" w:sz="0" w:space="0" w:color="auto"/>
          </w:divBdr>
          <w:divsChild>
            <w:div w:id="1436049509">
              <w:marLeft w:val="0"/>
              <w:marRight w:val="0"/>
              <w:marTop w:val="0"/>
              <w:marBottom w:val="0"/>
              <w:divBdr>
                <w:top w:val="none" w:sz="0" w:space="0" w:color="auto"/>
                <w:left w:val="none" w:sz="0" w:space="0" w:color="auto"/>
                <w:bottom w:val="none" w:sz="0" w:space="0" w:color="auto"/>
                <w:right w:val="none" w:sz="0" w:space="0" w:color="auto"/>
              </w:divBdr>
              <w:divsChild>
                <w:div w:id="1411544574">
                  <w:marLeft w:val="0"/>
                  <w:marRight w:val="0"/>
                  <w:marTop w:val="0"/>
                  <w:marBottom w:val="210"/>
                  <w:divBdr>
                    <w:top w:val="none" w:sz="0" w:space="0" w:color="auto"/>
                    <w:left w:val="none" w:sz="0" w:space="0" w:color="auto"/>
                    <w:bottom w:val="none" w:sz="0" w:space="0" w:color="auto"/>
                    <w:right w:val="none" w:sz="0" w:space="0" w:color="auto"/>
                  </w:divBdr>
                  <w:divsChild>
                    <w:div w:id="1499030554">
                      <w:marLeft w:val="480"/>
                      <w:marRight w:val="0"/>
                      <w:marTop w:val="0"/>
                      <w:marBottom w:val="240"/>
                      <w:divBdr>
                        <w:top w:val="none" w:sz="0" w:space="0" w:color="auto"/>
                        <w:left w:val="none" w:sz="0" w:space="0" w:color="auto"/>
                        <w:bottom w:val="none" w:sz="0" w:space="0" w:color="auto"/>
                        <w:right w:val="none" w:sz="0" w:space="0" w:color="auto"/>
                      </w:divBdr>
                    </w:div>
                  </w:divsChild>
                </w:div>
                <w:div w:id="433210526">
                  <w:marLeft w:val="0"/>
                  <w:marRight w:val="0"/>
                  <w:marTop w:val="210"/>
                  <w:marBottom w:val="210"/>
                  <w:divBdr>
                    <w:top w:val="none" w:sz="0" w:space="0" w:color="auto"/>
                    <w:left w:val="none" w:sz="0" w:space="0" w:color="auto"/>
                    <w:bottom w:val="none" w:sz="0" w:space="0" w:color="auto"/>
                    <w:right w:val="none" w:sz="0" w:space="0" w:color="auto"/>
                  </w:divBdr>
                  <w:divsChild>
                    <w:div w:id="617689629">
                      <w:marLeft w:val="480"/>
                      <w:marRight w:val="0"/>
                      <w:marTop w:val="0"/>
                      <w:marBottom w:val="240"/>
                      <w:divBdr>
                        <w:top w:val="none" w:sz="0" w:space="0" w:color="auto"/>
                        <w:left w:val="none" w:sz="0" w:space="0" w:color="auto"/>
                        <w:bottom w:val="none" w:sz="0" w:space="0" w:color="auto"/>
                        <w:right w:val="none" w:sz="0" w:space="0" w:color="auto"/>
                      </w:divBdr>
                      <w:divsChild>
                        <w:div w:id="630212614">
                          <w:marLeft w:val="0"/>
                          <w:marRight w:val="0"/>
                          <w:marTop w:val="0"/>
                          <w:marBottom w:val="0"/>
                          <w:divBdr>
                            <w:top w:val="none" w:sz="0" w:space="0" w:color="auto"/>
                            <w:left w:val="none" w:sz="0" w:space="0" w:color="auto"/>
                            <w:bottom w:val="none" w:sz="0" w:space="0" w:color="auto"/>
                            <w:right w:val="none" w:sz="0" w:space="0" w:color="auto"/>
                          </w:divBdr>
                          <w:divsChild>
                            <w:div w:id="1222013028">
                              <w:marLeft w:val="0"/>
                              <w:marRight w:val="0"/>
                              <w:marTop w:val="210"/>
                              <w:marBottom w:val="210"/>
                              <w:divBdr>
                                <w:top w:val="none" w:sz="0" w:space="0" w:color="auto"/>
                                <w:left w:val="none" w:sz="0" w:space="0" w:color="auto"/>
                                <w:bottom w:val="none" w:sz="0" w:space="0" w:color="auto"/>
                                <w:right w:val="none" w:sz="0" w:space="0" w:color="auto"/>
                              </w:divBdr>
                              <w:divsChild>
                                <w:div w:id="106892110">
                                  <w:marLeft w:val="480"/>
                                  <w:marRight w:val="0"/>
                                  <w:marTop w:val="0"/>
                                  <w:marBottom w:val="240"/>
                                  <w:divBdr>
                                    <w:top w:val="none" w:sz="0" w:space="0" w:color="auto"/>
                                    <w:left w:val="none" w:sz="0" w:space="0" w:color="auto"/>
                                    <w:bottom w:val="none" w:sz="0" w:space="0" w:color="auto"/>
                                    <w:right w:val="none" w:sz="0" w:space="0" w:color="auto"/>
                                  </w:divBdr>
                                  <w:divsChild>
                                    <w:div w:id="1406221977">
                                      <w:marLeft w:val="0"/>
                                      <w:marRight w:val="0"/>
                                      <w:marTop w:val="0"/>
                                      <w:marBottom w:val="0"/>
                                      <w:divBdr>
                                        <w:top w:val="none" w:sz="0" w:space="0" w:color="auto"/>
                                        <w:left w:val="none" w:sz="0" w:space="0" w:color="auto"/>
                                        <w:bottom w:val="none" w:sz="0" w:space="0" w:color="auto"/>
                                        <w:right w:val="none" w:sz="0" w:space="0" w:color="auto"/>
                                      </w:divBdr>
                                      <w:divsChild>
                                        <w:div w:id="137962745">
                                          <w:marLeft w:val="0"/>
                                          <w:marRight w:val="0"/>
                                          <w:marTop w:val="210"/>
                                          <w:marBottom w:val="210"/>
                                          <w:divBdr>
                                            <w:top w:val="none" w:sz="0" w:space="0" w:color="auto"/>
                                            <w:left w:val="none" w:sz="0" w:space="0" w:color="auto"/>
                                            <w:bottom w:val="none" w:sz="0" w:space="0" w:color="auto"/>
                                            <w:right w:val="none" w:sz="0" w:space="0" w:color="auto"/>
                                          </w:divBdr>
                                          <w:divsChild>
                                            <w:div w:id="1267730836">
                                              <w:marLeft w:val="480"/>
                                              <w:marRight w:val="0"/>
                                              <w:marTop w:val="0"/>
                                              <w:marBottom w:val="240"/>
                                              <w:divBdr>
                                                <w:top w:val="none" w:sz="0" w:space="0" w:color="auto"/>
                                                <w:left w:val="none" w:sz="0" w:space="0" w:color="auto"/>
                                                <w:bottom w:val="none" w:sz="0" w:space="0" w:color="auto"/>
                                                <w:right w:val="none" w:sz="0" w:space="0" w:color="auto"/>
                                              </w:divBdr>
                                            </w:div>
                                          </w:divsChild>
                                        </w:div>
                                        <w:div w:id="1059279154">
                                          <w:marLeft w:val="0"/>
                                          <w:marRight w:val="0"/>
                                          <w:marTop w:val="210"/>
                                          <w:marBottom w:val="210"/>
                                          <w:divBdr>
                                            <w:top w:val="none" w:sz="0" w:space="0" w:color="auto"/>
                                            <w:left w:val="none" w:sz="0" w:space="0" w:color="auto"/>
                                            <w:bottom w:val="none" w:sz="0" w:space="0" w:color="auto"/>
                                            <w:right w:val="none" w:sz="0" w:space="0" w:color="auto"/>
                                          </w:divBdr>
                                          <w:divsChild>
                                            <w:div w:id="1861623558">
                                              <w:marLeft w:val="480"/>
                                              <w:marRight w:val="0"/>
                                              <w:marTop w:val="0"/>
                                              <w:marBottom w:val="240"/>
                                              <w:divBdr>
                                                <w:top w:val="none" w:sz="0" w:space="0" w:color="auto"/>
                                                <w:left w:val="none" w:sz="0" w:space="0" w:color="auto"/>
                                                <w:bottom w:val="none" w:sz="0" w:space="0" w:color="auto"/>
                                                <w:right w:val="none" w:sz="0" w:space="0" w:color="auto"/>
                                              </w:divBdr>
                                            </w:div>
                                          </w:divsChild>
                                        </w:div>
                                        <w:div w:id="19362662">
                                          <w:marLeft w:val="0"/>
                                          <w:marRight w:val="0"/>
                                          <w:marTop w:val="210"/>
                                          <w:marBottom w:val="210"/>
                                          <w:divBdr>
                                            <w:top w:val="none" w:sz="0" w:space="0" w:color="auto"/>
                                            <w:left w:val="none" w:sz="0" w:space="0" w:color="auto"/>
                                            <w:bottom w:val="none" w:sz="0" w:space="0" w:color="auto"/>
                                            <w:right w:val="none" w:sz="0" w:space="0" w:color="auto"/>
                                          </w:divBdr>
                                          <w:divsChild>
                                            <w:div w:id="195392056">
                                              <w:marLeft w:val="480"/>
                                              <w:marRight w:val="0"/>
                                              <w:marTop w:val="0"/>
                                              <w:marBottom w:val="240"/>
                                              <w:divBdr>
                                                <w:top w:val="none" w:sz="0" w:space="0" w:color="auto"/>
                                                <w:left w:val="none" w:sz="0" w:space="0" w:color="auto"/>
                                                <w:bottom w:val="none" w:sz="0" w:space="0" w:color="auto"/>
                                                <w:right w:val="none" w:sz="0" w:space="0" w:color="auto"/>
                                              </w:divBdr>
                                            </w:div>
                                          </w:divsChild>
                                        </w:div>
                                        <w:div w:id="1746998145">
                                          <w:marLeft w:val="0"/>
                                          <w:marRight w:val="0"/>
                                          <w:marTop w:val="210"/>
                                          <w:marBottom w:val="0"/>
                                          <w:divBdr>
                                            <w:top w:val="none" w:sz="0" w:space="0" w:color="auto"/>
                                            <w:left w:val="none" w:sz="0" w:space="0" w:color="auto"/>
                                            <w:bottom w:val="none" w:sz="0" w:space="0" w:color="auto"/>
                                            <w:right w:val="none" w:sz="0" w:space="0" w:color="auto"/>
                                          </w:divBdr>
                                          <w:divsChild>
                                            <w:div w:id="794299946">
                                              <w:marLeft w:val="480"/>
                                              <w:marRight w:val="0"/>
                                              <w:marTop w:val="0"/>
                                              <w:marBottom w:val="240"/>
                                              <w:divBdr>
                                                <w:top w:val="none" w:sz="0" w:space="0" w:color="auto"/>
                                                <w:left w:val="none" w:sz="0" w:space="0" w:color="auto"/>
                                                <w:bottom w:val="none" w:sz="0" w:space="0" w:color="auto"/>
                                                <w:right w:val="none" w:sz="0" w:space="0" w:color="auto"/>
                                              </w:divBdr>
                                              <w:divsChild>
                                                <w:div w:id="122313014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945846357">
                              <w:marLeft w:val="0"/>
                              <w:marRight w:val="0"/>
                              <w:marTop w:val="210"/>
                              <w:marBottom w:val="210"/>
                              <w:divBdr>
                                <w:top w:val="none" w:sz="0" w:space="0" w:color="auto"/>
                                <w:left w:val="none" w:sz="0" w:space="0" w:color="auto"/>
                                <w:bottom w:val="none" w:sz="0" w:space="0" w:color="auto"/>
                                <w:right w:val="none" w:sz="0" w:space="0" w:color="auto"/>
                              </w:divBdr>
                              <w:divsChild>
                                <w:div w:id="1497577916">
                                  <w:marLeft w:val="480"/>
                                  <w:marRight w:val="0"/>
                                  <w:marTop w:val="0"/>
                                  <w:marBottom w:val="240"/>
                                  <w:divBdr>
                                    <w:top w:val="none" w:sz="0" w:space="0" w:color="auto"/>
                                    <w:left w:val="none" w:sz="0" w:space="0" w:color="auto"/>
                                    <w:bottom w:val="none" w:sz="0" w:space="0" w:color="auto"/>
                                    <w:right w:val="none" w:sz="0" w:space="0" w:color="auto"/>
                                  </w:divBdr>
                                </w:div>
                              </w:divsChild>
                            </w:div>
                            <w:div w:id="553781146">
                              <w:marLeft w:val="0"/>
                              <w:marRight w:val="0"/>
                              <w:marTop w:val="210"/>
                              <w:marBottom w:val="0"/>
                              <w:divBdr>
                                <w:top w:val="none" w:sz="0" w:space="0" w:color="auto"/>
                                <w:left w:val="none" w:sz="0" w:space="0" w:color="auto"/>
                                <w:bottom w:val="none" w:sz="0" w:space="0" w:color="auto"/>
                                <w:right w:val="none" w:sz="0" w:space="0" w:color="auto"/>
                              </w:divBdr>
                              <w:divsChild>
                                <w:div w:id="1088381643">
                                  <w:marLeft w:val="480"/>
                                  <w:marRight w:val="0"/>
                                  <w:marTop w:val="0"/>
                                  <w:marBottom w:val="240"/>
                                  <w:divBdr>
                                    <w:top w:val="none" w:sz="0" w:space="0" w:color="auto"/>
                                    <w:left w:val="none" w:sz="0" w:space="0" w:color="auto"/>
                                    <w:bottom w:val="none" w:sz="0" w:space="0" w:color="auto"/>
                                    <w:right w:val="none" w:sz="0" w:space="0" w:color="auto"/>
                                  </w:divBdr>
                                  <w:divsChild>
                                    <w:div w:id="1246527173">
                                      <w:marLeft w:val="0"/>
                                      <w:marRight w:val="0"/>
                                      <w:marTop w:val="0"/>
                                      <w:marBottom w:val="210"/>
                                      <w:divBdr>
                                        <w:top w:val="none" w:sz="0" w:space="0" w:color="auto"/>
                                        <w:left w:val="none" w:sz="0" w:space="0" w:color="auto"/>
                                        <w:bottom w:val="none" w:sz="0" w:space="0" w:color="auto"/>
                                        <w:right w:val="none" w:sz="0" w:space="0" w:color="auto"/>
                                      </w:divBdr>
                                    </w:div>
                                    <w:div w:id="60255918">
                                      <w:marLeft w:val="0"/>
                                      <w:marRight w:val="0"/>
                                      <w:marTop w:val="0"/>
                                      <w:marBottom w:val="0"/>
                                      <w:divBdr>
                                        <w:top w:val="none" w:sz="0" w:space="0" w:color="auto"/>
                                        <w:left w:val="none" w:sz="0" w:space="0" w:color="auto"/>
                                        <w:bottom w:val="none" w:sz="0" w:space="0" w:color="auto"/>
                                        <w:right w:val="none" w:sz="0" w:space="0" w:color="auto"/>
                                      </w:divBdr>
                                      <w:divsChild>
                                        <w:div w:id="1145927004">
                                          <w:marLeft w:val="0"/>
                                          <w:marRight w:val="0"/>
                                          <w:marTop w:val="210"/>
                                          <w:marBottom w:val="210"/>
                                          <w:divBdr>
                                            <w:top w:val="none" w:sz="0" w:space="0" w:color="auto"/>
                                            <w:left w:val="none" w:sz="0" w:space="0" w:color="auto"/>
                                            <w:bottom w:val="none" w:sz="0" w:space="0" w:color="auto"/>
                                            <w:right w:val="none" w:sz="0" w:space="0" w:color="auto"/>
                                          </w:divBdr>
                                          <w:divsChild>
                                            <w:div w:id="611018404">
                                              <w:marLeft w:val="480"/>
                                              <w:marRight w:val="0"/>
                                              <w:marTop w:val="0"/>
                                              <w:marBottom w:val="240"/>
                                              <w:divBdr>
                                                <w:top w:val="none" w:sz="0" w:space="0" w:color="auto"/>
                                                <w:left w:val="none" w:sz="0" w:space="0" w:color="auto"/>
                                                <w:bottom w:val="none" w:sz="0" w:space="0" w:color="auto"/>
                                                <w:right w:val="none" w:sz="0" w:space="0" w:color="auto"/>
                                              </w:divBdr>
                                              <w:divsChild>
                                                <w:div w:id="1180706486">
                                                  <w:marLeft w:val="0"/>
                                                  <w:marRight w:val="0"/>
                                                  <w:marTop w:val="0"/>
                                                  <w:marBottom w:val="0"/>
                                                  <w:divBdr>
                                                    <w:top w:val="none" w:sz="0" w:space="0" w:color="auto"/>
                                                    <w:left w:val="none" w:sz="0" w:space="0" w:color="auto"/>
                                                    <w:bottom w:val="none" w:sz="0" w:space="0" w:color="auto"/>
                                                    <w:right w:val="none" w:sz="0" w:space="0" w:color="auto"/>
                                                  </w:divBdr>
                                                  <w:divsChild>
                                                    <w:div w:id="1728336765">
                                                      <w:marLeft w:val="0"/>
                                                      <w:marRight w:val="0"/>
                                                      <w:marTop w:val="210"/>
                                                      <w:marBottom w:val="210"/>
                                                      <w:divBdr>
                                                        <w:top w:val="none" w:sz="0" w:space="0" w:color="auto"/>
                                                        <w:left w:val="none" w:sz="0" w:space="0" w:color="auto"/>
                                                        <w:bottom w:val="none" w:sz="0" w:space="0" w:color="auto"/>
                                                        <w:right w:val="none" w:sz="0" w:space="0" w:color="auto"/>
                                                      </w:divBdr>
                                                      <w:divsChild>
                                                        <w:div w:id="2109622490">
                                                          <w:marLeft w:val="480"/>
                                                          <w:marRight w:val="0"/>
                                                          <w:marTop w:val="0"/>
                                                          <w:marBottom w:val="240"/>
                                                          <w:divBdr>
                                                            <w:top w:val="none" w:sz="0" w:space="0" w:color="auto"/>
                                                            <w:left w:val="none" w:sz="0" w:space="0" w:color="auto"/>
                                                            <w:bottom w:val="none" w:sz="0" w:space="0" w:color="auto"/>
                                                            <w:right w:val="none" w:sz="0" w:space="0" w:color="auto"/>
                                                          </w:divBdr>
                                                        </w:div>
                                                      </w:divsChild>
                                                    </w:div>
                                                    <w:div w:id="474107839">
                                                      <w:marLeft w:val="0"/>
                                                      <w:marRight w:val="0"/>
                                                      <w:marTop w:val="210"/>
                                                      <w:marBottom w:val="210"/>
                                                      <w:divBdr>
                                                        <w:top w:val="none" w:sz="0" w:space="0" w:color="auto"/>
                                                        <w:left w:val="none" w:sz="0" w:space="0" w:color="auto"/>
                                                        <w:bottom w:val="none" w:sz="0" w:space="0" w:color="auto"/>
                                                        <w:right w:val="none" w:sz="0" w:space="0" w:color="auto"/>
                                                      </w:divBdr>
                                                      <w:divsChild>
                                                        <w:div w:id="337998099">
                                                          <w:marLeft w:val="480"/>
                                                          <w:marRight w:val="0"/>
                                                          <w:marTop w:val="0"/>
                                                          <w:marBottom w:val="240"/>
                                                          <w:divBdr>
                                                            <w:top w:val="none" w:sz="0" w:space="0" w:color="auto"/>
                                                            <w:left w:val="none" w:sz="0" w:space="0" w:color="auto"/>
                                                            <w:bottom w:val="none" w:sz="0" w:space="0" w:color="auto"/>
                                                            <w:right w:val="none" w:sz="0" w:space="0" w:color="auto"/>
                                                          </w:divBdr>
                                                        </w:div>
                                                      </w:divsChild>
                                                    </w:div>
                                                    <w:div w:id="1073237753">
                                                      <w:marLeft w:val="0"/>
                                                      <w:marRight w:val="0"/>
                                                      <w:marTop w:val="210"/>
                                                      <w:marBottom w:val="210"/>
                                                      <w:divBdr>
                                                        <w:top w:val="none" w:sz="0" w:space="0" w:color="auto"/>
                                                        <w:left w:val="none" w:sz="0" w:space="0" w:color="auto"/>
                                                        <w:bottom w:val="none" w:sz="0" w:space="0" w:color="auto"/>
                                                        <w:right w:val="none" w:sz="0" w:space="0" w:color="auto"/>
                                                      </w:divBdr>
                                                      <w:divsChild>
                                                        <w:div w:id="1999380641">
                                                          <w:marLeft w:val="480"/>
                                                          <w:marRight w:val="0"/>
                                                          <w:marTop w:val="0"/>
                                                          <w:marBottom w:val="240"/>
                                                          <w:divBdr>
                                                            <w:top w:val="none" w:sz="0" w:space="0" w:color="auto"/>
                                                            <w:left w:val="none" w:sz="0" w:space="0" w:color="auto"/>
                                                            <w:bottom w:val="none" w:sz="0" w:space="0" w:color="auto"/>
                                                            <w:right w:val="none" w:sz="0" w:space="0" w:color="auto"/>
                                                          </w:divBdr>
                                                        </w:div>
                                                      </w:divsChild>
                                                    </w:div>
                                                    <w:div w:id="1692144079">
                                                      <w:marLeft w:val="0"/>
                                                      <w:marRight w:val="0"/>
                                                      <w:marTop w:val="210"/>
                                                      <w:marBottom w:val="0"/>
                                                      <w:divBdr>
                                                        <w:top w:val="none" w:sz="0" w:space="0" w:color="auto"/>
                                                        <w:left w:val="none" w:sz="0" w:space="0" w:color="auto"/>
                                                        <w:bottom w:val="none" w:sz="0" w:space="0" w:color="auto"/>
                                                        <w:right w:val="none" w:sz="0" w:space="0" w:color="auto"/>
                                                      </w:divBdr>
                                                      <w:divsChild>
                                                        <w:div w:id="90009795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8978495">
                                          <w:marLeft w:val="0"/>
                                          <w:marRight w:val="0"/>
                                          <w:marTop w:val="210"/>
                                          <w:marBottom w:val="0"/>
                                          <w:divBdr>
                                            <w:top w:val="none" w:sz="0" w:space="0" w:color="auto"/>
                                            <w:left w:val="none" w:sz="0" w:space="0" w:color="auto"/>
                                            <w:bottom w:val="none" w:sz="0" w:space="0" w:color="auto"/>
                                            <w:right w:val="none" w:sz="0" w:space="0" w:color="auto"/>
                                          </w:divBdr>
                                          <w:divsChild>
                                            <w:div w:id="169156692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8451643">
                  <w:marLeft w:val="0"/>
                  <w:marRight w:val="0"/>
                  <w:marTop w:val="210"/>
                  <w:marBottom w:val="210"/>
                  <w:divBdr>
                    <w:top w:val="none" w:sz="0" w:space="0" w:color="auto"/>
                    <w:left w:val="none" w:sz="0" w:space="0" w:color="auto"/>
                    <w:bottom w:val="none" w:sz="0" w:space="0" w:color="auto"/>
                    <w:right w:val="none" w:sz="0" w:space="0" w:color="auto"/>
                  </w:divBdr>
                  <w:divsChild>
                    <w:div w:id="1999377745">
                      <w:marLeft w:val="480"/>
                      <w:marRight w:val="0"/>
                      <w:marTop w:val="0"/>
                      <w:marBottom w:val="240"/>
                      <w:divBdr>
                        <w:top w:val="none" w:sz="0" w:space="0" w:color="auto"/>
                        <w:left w:val="none" w:sz="0" w:space="0" w:color="auto"/>
                        <w:bottom w:val="none" w:sz="0" w:space="0" w:color="auto"/>
                        <w:right w:val="none" w:sz="0" w:space="0" w:color="auto"/>
                      </w:divBdr>
                      <w:divsChild>
                        <w:div w:id="1713773286">
                          <w:marLeft w:val="0"/>
                          <w:marRight w:val="0"/>
                          <w:marTop w:val="0"/>
                          <w:marBottom w:val="0"/>
                          <w:divBdr>
                            <w:top w:val="none" w:sz="0" w:space="0" w:color="auto"/>
                            <w:left w:val="none" w:sz="0" w:space="0" w:color="auto"/>
                            <w:bottom w:val="none" w:sz="0" w:space="0" w:color="auto"/>
                            <w:right w:val="none" w:sz="0" w:space="0" w:color="auto"/>
                          </w:divBdr>
                          <w:divsChild>
                            <w:div w:id="664284249">
                              <w:marLeft w:val="0"/>
                              <w:marRight w:val="0"/>
                              <w:marTop w:val="0"/>
                              <w:marBottom w:val="0"/>
                              <w:divBdr>
                                <w:top w:val="none" w:sz="0" w:space="0" w:color="auto"/>
                                <w:left w:val="none" w:sz="0" w:space="0" w:color="auto"/>
                                <w:bottom w:val="none" w:sz="0" w:space="0" w:color="auto"/>
                                <w:right w:val="none" w:sz="0" w:space="0" w:color="auto"/>
                              </w:divBdr>
                              <w:divsChild>
                                <w:div w:id="213624295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06092">
                  <w:marLeft w:val="0"/>
                  <w:marRight w:val="0"/>
                  <w:marTop w:val="210"/>
                  <w:marBottom w:val="0"/>
                  <w:divBdr>
                    <w:top w:val="none" w:sz="0" w:space="0" w:color="auto"/>
                    <w:left w:val="none" w:sz="0" w:space="0" w:color="auto"/>
                    <w:bottom w:val="none" w:sz="0" w:space="0" w:color="auto"/>
                    <w:right w:val="none" w:sz="0" w:space="0" w:color="auto"/>
                  </w:divBdr>
                  <w:divsChild>
                    <w:div w:id="275870990">
                      <w:marLeft w:val="480"/>
                      <w:marRight w:val="0"/>
                      <w:marTop w:val="0"/>
                      <w:marBottom w:val="240"/>
                      <w:divBdr>
                        <w:top w:val="none" w:sz="0" w:space="0" w:color="auto"/>
                        <w:left w:val="none" w:sz="0" w:space="0" w:color="auto"/>
                        <w:bottom w:val="none" w:sz="0" w:space="0" w:color="auto"/>
                        <w:right w:val="none" w:sz="0" w:space="0" w:color="auto"/>
                      </w:divBdr>
                      <w:divsChild>
                        <w:div w:id="276060093">
                          <w:marLeft w:val="0"/>
                          <w:marRight w:val="0"/>
                          <w:marTop w:val="0"/>
                          <w:marBottom w:val="0"/>
                          <w:divBdr>
                            <w:top w:val="none" w:sz="0" w:space="0" w:color="auto"/>
                            <w:left w:val="none" w:sz="0" w:space="0" w:color="auto"/>
                            <w:bottom w:val="none" w:sz="0" w:space="0" w:color="auto"/>
                            <w:right w:val="none" w:sz="0" w:space="0" w:color="auto"/>
                          </w:divBdr>
                          <w:divsChild>
                            <w:div w:id="1175731238">
                              <w:marLeft w:val="0"/>
                              <w:marRight w:val="0"/>
                              <w:marTop w:val="210"/>
                              <w:marBottom w:val="210"/>
                              <w:divBdr>
                                <w:top w:val="none" w:sz="0" w:space="0" w:color="auto"/>
                                <w:left w:val="none" w:sz="0" w:space="0" w:color="auto"/>
                                <w:bottom w:val="none" w:sz="0" w:space="0" w:color="auto"/>
                                <w:right w:val="none" w:sz="0" w:space="0" w:color="auto"/>
                              </w:divBdr>
                              <w:divsChild>
                                <w:div w:id="1156609037">
                                  <w:marLeft w:val="480"/>
                                  <w:marRight w:val="0"/>
                                  <w:marTop w:val="0"/>
                                  <w:marBottom w:val="240"/>
                                  <w:divBdr>
                                    <w:top w:val="none" w:sz="0" w:space="0" w:color="auto"/>
                                    <w:left w:val="none" w:sz="0" w:space="0" w:color="auto"/>
                                    <w:bottom w:val="none" w:sz="0" w:space="0" w:color="auto"/>
                                    <w:right w:val="none" w:sz="0" w:space="0" w:color="auto"/>
                                  </w:divBdr>
                                </w:div>
                              </w:divsChild>
                            </w:div>
                            <w:div w:id="37632960">
                              <w:marLeft w:val="0"/>
                              <w:marRight w:val="0"/>
                              <w:marTop w:val="210"/>
                              <w:marBottom w:val="210"/>
                              <w:divBdr>
                                <w:top w:val="none" w:sz="0" w:space="0" w:color="auto"/>
                                <w:left w:val="none" w:sz="0" w:space="0" w:color="auto"/>
                                <w:bottom w:val="none" w:sz="0" w:space="0" w:color="auto"/>
                                <w:right w:val="none" w:sz="0" w:space="0" w:color="auto"/>
                              </w:divBdr>
                              <w:divsChild>
                                <w:div w:id="293174214">
                                  <w:marLeft w:val="480"/>
                                  <w:marRight w:val="0"/>
                                  <w:marTop w:val="0"/>
                                  <w:marBottom w:val="240"/>
                                  <w:divBdr>
                                    <w:top w:val="none" w:sz="0" w:space="0" w:color="auto"/>
                                    <w:left w:val="none" w:sz="0" w:space="0" w:color="auto"/>
                                    <w:bottom w:val="none" w:sz="0" w:space="0" w:color="auto"/>
                                    <w:right w:val="none" w:sz="0" w:space="0" w:color="auto"/>
                                  </w:divBdr>
                                </w:div>
                              </w:divsChild>
                            </w:div>
                            <w:div w:id="1170561583">
                              <w:marLeft w:val="0"/>
                              <w:marRight w:val="0"/>
                              <w:marTop w:val="210"/>
                              <w:marBottom w:val="210"/>
                              <w:divBdr>
                                <w:top w:val="none" w:sz="0" w:space="0" w:color="auto"/>
                                <w:left w:val="none" w:sz="0" w:space="0" w:color="auto"/>
                                <w:bottom w:val="none" w:sz="0" w:space="0" w:color="auto"/>
                                <w:right w:val="none" w:sz="0" w:space="0" w:color="auto"/>
                              </w:divBdr>
                              <w:divsChild>
                                <w:div w:id="1063062153">
                                  <w:marLeft w:val="480"/>
                                  <w:marRight w:val="0"/>
                                  <w:marTop w:val="0"/>
                                  <w:marBottom w:val="240"/>
                                  <w:divBdr>
                                    <w:top w:val="none" w:sz="0" w:space="0" w:color="auto"/>
                                    <w:left w:val="none" w:sz="0" w:space="0" w:color="auto"/>
                                    <w:bottom w:val="none" w:sz="0" w:space="0" w:color="auto"/>
                                    <w:right w:val="none" w:sz="0" w:space="0" w:color="auto"/>
                                  </w:divBdr>
                                </w:div>
                              </w:divsChild>
                            </w:div>
                            <w:div w:id="2065064260">
                              <w:marLeft w:val="0"/>
                              <w:marRight w:val="0"/>
                              <w:marTop w:val="210"/>
                              <w:marBottom w:val="0"/>
                              <w:divBdr>
                                <w:top w:val="none" w:sz="0" w:space="0" w:color="auto"/>
                                <w:left w:val="none" w:sz="0" w:space="0" w:color="auto"/>
                                <w:bottom w:val="none" w:sz="0" w:space="0" w:color="auto"/>
                                <w:right w:val="none" w:sz="0" w:space="0" w:color="auto"/>
                              </w:divBdr>
                              <w:divsChild>
                                <w:div w:id="13953549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1239645">
      <w:bodyDiv w:val="1"/>
      <w:marLeft w:val="0"/>
      <w:marRight w:val="0"/>
      <w:marTop w:val="0"/>
      <w:marBottom w:val="0"/>
      <w:divBdr>
        <w:top w:val="none" w:sz="0" w:space="0" w:color="auto"/>
        <w:left w:val="none" w:sz="0" w:space="0" w:color="auto"/>
        <w:bottom w:val="none" w:sz="0" w:space="0" w:color="auto"/>
        <w:right w:val="none" w:sz="0" w:space="0" w:color="auto"/>
      </w:divBdr>
      <w:divsChild>
        <w:div w:id="1678538257">
          <w:marLeft w:val="0"/>
          <w:marRight w:val="0"/>
          <w:marTop w:val="480"/>
          <w:marBottom w:val="60"/>
          <w:divBdr>
            <w:top w:val="none" w:sz="0" w:space="0" w:color="auto"/>
            <w:left w:val="none" w:sz="0" w:space="0" w:color="auto"/>
            <w:bottom w:val="none" w:sz="0" w:space="0" w:color="auto"/>
            <w:right w:val="none" w:sz="0" w:space="0" w:color="auto"/>
          </w:divBdr>
        </w:div>
        <w:div w:id="87240697">
          <w:marLeft w:val="0"/>
          <w:marRight w:val="0"/>
          <w:marTop w:val="0"/>
          <w:marBottom w:val="0"/>
          <w:divBdr>
            <w:top w:val="none" w:sz="0" w:space="0" w:color="auto"/>
            <w:left w:val="none" w:sz="0" w:space="0" w:color="auto"/>
            <w:bottom w:val="none" w:sz="0" w:space="0" w:color="auto"/>
            <w:right w:val="none" w:sz="0" w:space="0" w:color="auto"/>
          </w:divBdr>
        </w:div>
        <w:div w:id="1901869462">
          <w:marLeft w:val="0"/>
          <w:marRight w:val="0"/>
          <w:marTop w:val="480"/>
          <w:marBottom w:val="60"/>
          <w:divBdr>
            <w:top w:val="none" w:sz="0" w:space="0" w:color="auto"/>
            <w:left w:val="none" w:sz="0" w:space="0" w:color="auto"/>
            <w:bottom w:val="none" w:sz="0" w:space="0" w:color="auto"/>
            <w:right w:val="none" w:sz="0" w:space="0" w:color="auto"/>
          </w:divBdr>
        </w:div>
        <w:div w:id="1375229388">
          <w:marLeft w:val="0"/>
          <w:marRight w:val="0"/>
          <w:marTop w:val="0"/>
          <w:marBottom w:val="0"/>
          <w:divBdr>
            <w:top w:val="none" w:sz="0" w:space="0" w:color="auto"/>
            <w:left w:val="none" w:sz="0" w:space="0" w:color="auto"/>
            <w:bottom w:val="none" w:sz="0" w:space="0" w:color="auto"/>
            <w:right w:val="none" w:sz="0" w:space="0" w:color="auto"/>
          </w:divBdr>
        </w:div>
        <w:div w:id="650522789">
          <w:marLeft w:val="0"/>
          <w:marRight w:val="0"/>
          <w:marTop w:val="480"/>
          <w:marBottom w:val="60"/>
          <w:divBdr>
            <w:top w:val="none" w:sz="0" w:space="0" w:color="auto"/>
            <w:left w:val="none" w:sz="0" w:space="0" w:color="auto"/>
            <w:bottom w:val="none" w:sz="0" w:space="0" w:color="auto"/>
            <w:right w:val="none" w:sz="0" w:space="0" w:color="auto"/>
          </w:divBdr>
        </w:div>
        <w:div w:id="225528297">
          <w:marLeft w:val="0"/>
          <w:marRight w:val="0"/>
          <w:marTop w:val="0"/>
          <w:marBottom w:val="0"/>
          <w:divBdr>
            <w:top w:val="none" w:sz="0" w:space="0" w:color="auto"/>
            <w:left w:val="none" w:sz="0" w:space="0" w:color="auto"/>
            <w:bottom w:val="none" w:sz="0" w:space="0" w:color="auto"/>
            <w:right w:val="none" w:sz="0" w:space="0" w:color="auto"/>
          </w:divBdr>
          <w:divsChild>
            <w:div w:id="1997416294">
              <w:marLeft w:val="0"/>
              <w:marRight w:val="0"/>
              <w:marTop w:val="0"/>
              <w:marBottom w:val="0"/>
              <w:divBdr>
                <w:top w:val="none" w:sz="0" w:space="0" w:color="auto"/>
                <w:left w:val="none" w:sz="0" w:space="0" w:color="auto"/>
                <w:bottom w:val="none" w:sz="0" w:space="0" w:color="auto"/>
                <w:right w:val="none" w:sz="0" w:space="0" w:color="auto"/>
              </w:divBdr>
              <w:divsChild>
                <w:div w:id="1943877080">
                  <w:marLeft w:val="0"/>
                  <w:marRight w:val="0"/>
                  <w:marTop w:val="210"/>
                  <w:marBottom w:val="210"/>
                  <w:divBdr>
                    <w:top w:val="none" w:sz="0" w:space="0" w:color="auto"/>
                    <w:left w:val="none" w:sz="0" w:space="0" w:color="auto"/>
                    <w:bottom w:val="none" w:sz="0" w:space="0" w:color="auto"/>
                    <w:right w:val="none" w:sz="0" w:space="0" w:color="auto"/>
                  </w:divBdr>
                  <w:divsChild>
                    <w:div w:id="1835026326">
                      <w:marLeft w:val="480"/>
                      <w:marRight w:val="0"/>
                      <w:marTop w:val="0"/>
                      <w:marBottom w:val="240"/>
                      <w:divBdr>
                        <w:top w:val="none" w:sz="0" w:space="0" w:color="auto"/>
                        <w:left w:val="none" w:sz="0" w:space="0" w:color="auto"/>
                        <w:bottom w:val="none" w:sz="0" w:space="0" w:color="auto"/>
                        <w:right w:val="none" w:sz="0" w:space="0" w:color="auto"/>
                      </w:divBdr>
                      <w:divsChild>
                        <w:div w:id="518588466">
                          <w:marLeft w:val="0"/>
                          <w:marRight w:val="0"/>
                          <w:marTop w:val="0"/>
                          <w:marBottom w:val="0"/>
                          <w:divBdr>
                            <w:top w:val="none" w:sz="0" w:space="0" w:color="auto"/>
                            <w:left w:val="none" w:sz="0" w:space="0" w:color="auto"/>
                            <w:bottom w:val="none" w:sz="0" w:space="0" w:color="auto"/>
                            <w:right w:val="none" w:sz="0" w:space="0" w:color="auto"/>
                          </w:divBdr>
                          <w:divsChild>
                            <w:div w:id="1405687848">
                              <w:marLeft w:val="0"/>
                              <w:marRight w:val="0"/>
                              <w:marTop w:val="210"/>
                              <w:marBottom w:val="210"/>
                              <w:divBdr>
                                <w:top w:val="none" w:sz="0" w:space="0" w:color="auto"/>
                                <w:left w:val="none" w:sz="0" w:space="0" w:color="auto"/>
                                <w:bottom w:val="none" w:sz="0" w:space="0" w:color="auto"/>
                                <w:right w:val="none" w:sz="0" w:space="0" w:color="auto"/>
                              </w:divBdr>
                              <w:divsChild>
                                <w:div w:id="1396666425">
                                  <w:marLeft w:val="480"/>
                                  <w:marRight w:val="0"/>
                                  <w:marTop w:val="0"/>
                                  <w:marBottom w:val="240"/>
                                  <w:divBdr>
                                    <w:top w:val="none" w:sz="0" w:space="0" w:color="auto"/>
                                    <w:left w:val="none" w:sz="0" w:space="0" w:color="auto"/>
                                    <w:bottom w:val="none" w:sz="0" w:space="0" w:color="auto"/>
                                    <w:right w:val="none" w:sz="0" w:space="0" w:color="auto"/>
                                  </w:divBdr>
                                </w:div>
                              </w:divsChild>
                            </w:div>
                            <w:div w:id="2074115040">
                              <w:marLeft w:val="0"/>
                              <w:marRight w:val="0"/>
                              <w:marTop w:val="210"/>
                              <w:marBottom w:val="210"/>
                              <w:divBdr>
                                <w:top w:val="none" w:sz="0" w:space="0" w:color="auto"/>
                                <w:left w:val="none" w:sz="0" w:space="0" w:color="auto"/>
                                <w:bottom w:val="none" w:sz="0" w:space="0" w:color="auto"/>
                                <w:right w:val="none" w:sz="0" w:space="0" w:color="auto"/>
                              </w:divBdr>
                              <w:divsChild>
                                <w:div w:id="1215779645">
                                  <w:marLeft w:val="480"/>
                                  <w:marRight w:val="0"/>
                                  <w:marTop w:val="0"/>
                                  <w:marBottom w:val="240"/>
                                  <w:divBdr>
                                    <w:top w:val="none" w:sz="0" w:space="0" w:color="auto"/>
                                    <w:left w:val="none" w:sz="0" w:space="0" w:color="auto"/>
                                    <w:bottom w:val="none" w:sz="0" w:space="0" w:color="auto"/>
                                    <w:right w:val="none" w:sz="0" w:space="0" w:color="auto"/>
                                  </w:divBdr>
                                </w:div>
                              </w:divsChild>
                            </w:div>
                            <w:div w:id="1332947277">
                              <w:marLeft w:val="0"/>
                              <w:marRight w:val="0"/>
                              <w:marTop w:val="210"/>
                              <w:marBottom w:val="210"/>
                              <w:divBdr>
                                <w:top w:val="none" w:sz="0" w:space="0" w:color="auto"/>
                                <w:left w:val="none" w:sz="0" w:space="0" w:color="auto"/>
                                <w:bottom w:val="none" w:sz="0" w:space="0" w:color="auto"/>
                                <w:right w:val="none" w:sz="0" w:space="0" w:color="auto"/>
                              </w:divBdr>
                              <w:divsChild>
                                <w:div w:id="745613874">
                                  <w:marLeft w:val="480"/>
                                  <w:marRight w:val="0"/>
                                  <w:marTop w:val="0"/>
                                  <w:marBottom w:val="240"/>
                                  <w:divBdr>
                                    <w:top w:val="none" w:sz="0" w:space="0" w:color="auto"/>
                                    <w:left w:val="none" w:sz="0" w:space="0" w:color="auto"/>
                                    <w:bottom w:val="none" w:sz="0" w:space="0" w:color="auto"/>
                                    <w:right w:val="none" w:sz="0" w:space="0" w:color="auto"/>
                                  </w:divBdr>
                                  <w:divsChild>
                                    <w:div w:id="1341202792">
                                      <w:marLeft w:val="0"/>
                                      <w:marRight w:val="0"/>
                                      <w:marTop w:val="0"/>
                                      <w:marBottom w:val="0"/>
                                      <w:divBdr>
                                        <w:top w:val="none" w:sz="0" w:space="0" w:color="auto"/>
                                        <w:left w:val="none" w:sz="0" w:space="0" w:color="auto"/>
                                        <w:bottom w:val="none" w:sz="0" w:space="0" w:color="auto"/>
                                        <w:right w:val="none" w:sz="0" w:space="0" w:color="auto"/>
                                      </w:divBdr>
                                      <w:divsChild>
                                        <w:div w:id="1274628247">
                                          <w:marLeft w:val="0"/>
                                          <w:marRight w:val="0"/>
                                          <w:marTop w:val="210"/>
                                          <w:marBottom w:val="210"/>
                                          <w:divBdr>
                                            <w:top w:val="none" w:sz="0" w:space="0" w:color="auto"/>
                                            <w:left w:val="none" w:sz="0" w:space="0" w:color="auto"/>
                                            <w:bottom w:val="none" w:sz="0" w:space="0" w:color="auto"/>
                                            <w:right w:val="none" w:sz="0" w:space="0" w:color="auto"/>
                                          </w:divBdr>
                                          <w:divsChild>
                                            <w:div w:id="485367619">
                                              <w:marLeft w:val="480"/>
                                              <w:marRight w:val="0"/>
                                              <w:marTop w:val="0"/>
                                              <w:marBottom w:val="240"/>
                                              <w:divBdr>
                                                <w:top w:val="none" w:sz="0" w:space="0" w:color="auto"/>
                                                <w:left w:val="none" w:sz="0" w:space="0" w:color="auto"/>
                                                <w:bottom w:val="none" w:sz="0" w:space="0" w:color="auto"/>
                                                <w:right w:val="none" w:sz="0" w:space="0" w:color="auto"/>
                                              </w:divBdr>
                                              <w:divsChild>
                                                <w:div w:id="941373791">
                                                  <w:marLeft w:val="0"/>
                                                  <w:marRight w:val="0"/>
                                                  <w:marTop w:val="0"/>
                                                  <w:marBottom w:val="0"/>
                                                  <w:divBdr>
                                                    <w:top w:val="none" w:sz="0" w:space="0" w:color="auto"/>
                                                    <w:left w:val="none" w:sz="0" w:space="0" w:color="auto"/>
                                                    <w:bottom w:val="none" w:sz="0" w:space="0" w:color="auto"/>
                                                    <w:right w:val="none" w:sz="0" w:space="0" w:color="auto"/>
                                                  </w:divBdr>
                                                  <w:divsChild>
                                                    <w:div w:id="1516463176">
                                                      <w:marLeft w:val="0"/>
                                                      <w:marRight w:val="0"/>
                                                      <w:marTop w:val="210"/>
                                                      <w:marBottom w:val="210"/>
                                                      <w:divBdr>
                                                        <w:top w:val="none" w:sz="0" w:space="0" w:color="auto"/>
                                                        <w:left w:val="none" w:sz="0" w:space="0" w:color="auto"/>
                                                        <w:bottom w:val="none" w:sz="0" w:space="0" w:color="auto"/>
                                                        <w:right w:val="none" w:sz="0" w:space="0" w:color="auto"/>
                                                      </w:divBdr>
                                                      <w:divsChild>
                                                        <w:div w:id="1582449914">
                                                          <w:marLeft w:val="480"/>
                                                          <w:marRight w:val="0"/>
                                                          <w:marTop w:val="0"/>
                                                          <w:marBottom w:val="240"/>
                                                          <w:divBdr>
                                                            <w:top w:val="none" w:sz="0" w:space="0" w:color="auto"/>
                                                            <w:left w:val="none" w:sz="0" w:space="0" w:color="auto"/>
                                                            <w:bottom w:val="none" w:sz="0" w:space="0" w:color="auto"/>
                                                            <w:right w:val="none" w:sz="0" w:space="0" w:color="auto"/>
                                                          </w:divBdr>
                                                        </w:div>
                                                      </w:divsChild>
                                                    </w:div>
                                                    <w:div w:id="1622611174">
                                                      <w:marLeft w:val="0"/>
                                                      <w:marRight w:val="0"/>
                                                      <w:marTop w:val="210"/>
                                                      <w:marBottom w:val="0"/>
                                                      <w:divBdr>
                                                        <w:top w:val="none" w:sz="0" w:space="0" w:color="auto"/>
                                                        <w:left w:val="none" w:sz="0" w:space="0" w:color="auto"/>
                                                        <w:bottom w:val="none" w:sz="0" w:space="0" w:color="auto"/>
                                                        <w:right w:val="none" w:sz="0" w:space="0" w:color="auto"/>
                                                      </w:divBdr>
                                                      <w:divsChild>
                                                        <w:div w:id="120050786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18433843">
                                          <w:marLeft w:val="0"/>
                                          <w:marRight w:val="0"/>
                                          <w:marTop w:val="210"/>
                                          <w:marBottom w:val="0"/>
                                          <w:divBdr>
                                            <w:top w:val="none" w:sz="0" w:space="0" w:color="auto"/>
                                            <w:left w:val="none" w:sz="0" w:space="0" w:color="auto"/>
                                            <w:bottom w:val="none" w:sz="0" w:space="0" w:color="auto"/>
                                            <w:right w:val="none" w:sz="0" w:space="0" w:color="auto"/>
                                          </w:divBdr>
                                          <w:divsChild>
                                            <w:div w:id="183719055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24361635">
                              <w:marLeft w:val="0"/>
                              <w:marRight w:val="0"/>
                              <w:marTop w:val="210"/>
                              <w:marBottom w:val="210"/>
                              <w:divBdr>
                                <w:top w:val="none" w:sz="0" w:space="0" w:color="auto"/>
                                <w:left w:val="none" w:sz="0" w:space="0" w:color="auto"/>
                                <w:bottom w:val="none" w:sz="0" w:space="0" w:color="auto"/>
                                <w:right w:val="none" w:sz="0" w:space="0" w:color="auto"/>
                              </w:divBdr>
                              <w:divsChild>
                                <w:div w:id="100489432">
                                  <w:marLeft w:val="480"/>
                                  <w:marRight w:val="0"/>
                                  <w:marTop w:val="0"/>
                                  <w:marBottom w:val="240"/>
                                  <w:divBdr>
                                    <w:top w:val="none" w:sz="0" w:space="0" w:color="auto"/>
                                    <w:left w:val="none" w:sz="0" w:space="0" w:color="auto"/>
                                    <w:bottom w:val="none" w:sz="0" w:space="0" w:color="auto"/>
                                    <w:right w:val="none" w:sz="0" w:space="0" w:color="auto"/>
                                  </w:divBdr>
                                </w:div>
                              </w:divsChild>
                            </w:div>
                            <w:div w:id="8262968">
                              <w:marLeft w:val="0"/>
                              <w:marRight w:val="0"/>
                              <w:marTop w:val="210"/>
                              <w:marBottom w:val="210"/>
                              <w:divBdr>
                                <w:top w:val="none" w:sz="0" w:space="0" w:color="auto"/>
                                <w:left w:val="none" w:sz="0" w:space="0" w:color="auto"/>
                                <w:bottom w:val="none" w:sz="0" w:space="0" w:color="auto"/>
                                <w:right w:val="none" w:sz="0" w:space="0" w:color="auto"/>
                              </w:divBdr>
                              <w:divsChild>
                                <w:div w:id="1185023083">
                                  <w:marLeft w:val="480"/>
                                  <w:marRight w:val="0"/>
                                  <w:marTop w:val="0"/>
                                  <w:marBottom w:val="240"/>
                                  <w:divBdr>
                                    <w:top w:val="none" w:sz="0" w:space="0" w:color="auto"/>
                                    <w:left w:val="none" w:sz="0" w:space="0" w:color="auto"/>
                                    <w:bottom w:val="none" w:sz="0" w:space="0" w:color="auto"/>
                                    <w:right w:val="none" w:sz="0" w:space="0" w:color="auto"/>
                                  </w:divBdr>
                                  <w:divsChild>
                                    <w:div w:id="1013605205">
                                      <w:marLeft w:val="0"/>
                                      <w:marRight w:val="0"/>
                                      <w:marTop w:val="0"/>
                                      <w:marBottom w:val="0"/>
                                      <w:divBdr>
                                        <w:top w:val="none" w:sz="0" w:space="0" w:color="auto"/>
                                        <w:left w:val="none" w:sz="0" w:space="0" w:color="auto"/>
                                        <w:bottom w:val="none" w:sz="0" w:space="0" w:color="auto"/>
                                        <w:right w:val="none" w:sz="0" w:space="0" w:color="auto"/>
                                      </w:divBdr>
                                      <w:divsChild>
                                        <w:div w:id="573971042">
                                          <w:marLeft w:val="0"/>
                                          <w:marRight w:val="0"/>
                                          <w:marTop w:val="210"/>
                                          <w:marBottom w:val="210"/>
                                          <w:divBdr>
                                            <w:top w:val="none" w:sz="0" w:space="0" w:color="auto"/>
                                            <w:left w:val="none" w:sz="0" w:space="0" w:color="auto"/>
                                            <w:bottom w:val="none" w:sz="0" w:space="0" w:color="auto"/>
                                            <w:right w:val="none" w:sz="0" w:space="0" w:color="auto"/>
                                          </w:divBdr>
                                          <w:divsChild>
                                            <w:div w:id="1417704997">
                                              <w:marLeft w:val="480"/>
                                              <w:marRight w:val="0"/>
                                              <w:marTop w:val="0"/>
                                              <w:marBottom w:val="240"/>
                                              <w:divBdr>
                                                <w:top w:val="none" w:sz="0" w:space="0" w:color="auto"/>
                                                <w:left w:val="none" w:sz="0" w:space="0" w:color="auto"/>
                                                <w:bottom w:val="none" w:sz="0" w:space="0" w:color="auto"/>
                                                <w:right w:val="none" w:sz="0" w:space="0" w:color="auto"/>
                                              </w:divBdr>
                                            </w:div>
                                          </w:divsChild>
                                        </w:div>
                                        <w:div w:id="1996061513">
                                          <w:marLeft w:val="0"/>
                                          <w:marRight w:val="0"/>
                                          <w:marTop w:val="210"/>
                                          <w:marBottom w:val="0"/>
                                          <w:divBdr>
                                            <w:top w:val="none" w:sz="0" w:space="0" w:color="auto"/>
                                            <w:left w:val="none" w:sz="0" w:space="0" w:color="auto"/>
                                            <w:bottom w:val="none" w:sz="0" w:space="0" w:color="auto"/>
                                            <w:right w:val="none" w:sz="0" w:space="0" w:color="auto"/>
                                          </w:divBdr>
                                          <w:divsChild>
                                            <w:div w:id="6145609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46305136">
                              <w:marLeft w:val="0"/>
                              <w:marRight w:val="0"/>
                              <w:marTop w:val="210"/>
                              <w:marBottom w:val="0"/>
                              <w:divBdr>
                                <w:top w:val="none" w:sz="0" w:space="0" w:color="auto"/>
                                <w:left w:val="none" w:sz="0" w:space="0" w:color="auto"/>
                                <w:bottom w:val="none" w:sz="0" w:space="0" w:color="auto"/>
                                <w:right w:val="none" w:sz="0" w:space="0" w:color="auto"/>
                              </w:divBdr>
                              <w:divsChild>
                                <w:div w:id="4857090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95457371">
                  <w:marLeft w:val="0"/>
                  <w:marRight w:val="0"/>
                  <w:marTop w:val="210"/>
                  <w:marBottom w:val="210"/>
                  <w:divBdr>
                    <w:top w:val="none" w:sz="0" w:space="0" w:color="auto"/>
                    <w:left w:val="none" w:sz="0" w:space="0" w:color="auto"/>
                    <w:bottom w:val="none" w:sz="0" w:space="0" w:color="auto"/>
                    <w:right w:val="none" w:sz="0" w:space="0" w:color="auto"/>
                  </w:divBdr>
                  <w:divsChild>
                    <w:div w:id="1174807326">
                      <w:marLeft w:val="480"/>
                      <w:marRight w:val="0"/>
                      <w:marTop w:val="0"/>
                      <w:marBottom w:val="240"/>
                      <w:divBdr>
                        <w:top w:val="none" w:sz="0" w:space="0" w:color="auto"/>
                        <w:left w:val="none" w:sz="0" w:space="0" w:color="auto"/>
                        <w:bottom w:val="none" w:sz="0" w:space="0" w:color="auto"/>
                        <w:right w:val="none" w:sz="0" w:space="0" w:color="auto"/>
                      </w:divBdr>
                      <w:divsChild>
                        <w:div w:id="2140999599">
                          <w:marLeft w:val="0"/>
                          <w:marRight w:val="0"/>
                          <w:marTop w:val="0"/>
                          <w:marBottom w:val="0"/>
                          <w:divBdr>
                            <w:top w:val="none" w:sz="0" w:space="0" w:color="auto"/>
                            <w:left w:val="none" w:sz="0" w:space="0" w:color="auto"/>
                            <w:bottom w:val="none" w:sz="0" w:space="0" w:color="auto"/>
                            <w:right w:val="none" w:sz="0" w:space="0" w:color="auto"/>
                          </w:divBdr>
                          <w:divsChild>
                            <w:div w:id="1327786166">
                              <w:marLeft w:val="0"/>
                              <w:marRight w:val="0"/>
                              <w:marTop w:val="210"/>
                              <w:marBottom w:val="210"/>
                              <w:divBdr>
                                <w:top w:val="none" w:sz="0" w:space="0" w:color="auto"/>
                                <w:left w:val="none" w:sz="0" w:space="0" w:color="auto"/>
                                <w:bottom w:val="none" w:sz="0" w:space="0" w:color="auto"/>
                                <w:right w:val="none" w:sz="0" w:space="0" w:color="auto"/>
                              </w:divBdr>
                              <w:divsChild>
                                <w:div w:id="938415051">
                                  <w:marLeft w:val="480"/>
                                  <w:marRight w:val="0"/>
                                  <w:marTop w:val="0"/>
                                  <w:marBottom w:val="240"/>
                                  <w:divBdr>
                                    <w:top w:val="none" w:sz="0" w:space="0" w:color="auto"/>
                                    <w:left w:val="none" w:sz="0" w:space="0" w:color="auto"/>
                                    <w:bottom w:val="none" w:sz="0" w:space="0" w:color="auto"/>
                                    <w:right w:val="none" w:sz="0" w:space="0" w:color="auto"/>
                                  </w:divBdr>
                                </w:div>
                              </w:divsChild>
                            </w:div>
                            <w:div w:id="470488578">
                              <w:marLeft w:val="0"/>
                              <w:marRight w:val="0"/>
                              <w:marTop w:val="210"/>
                              <w:marBottom w:val="210"/>
                              <w:divBdr>
                                <w:top w:val="none" w:sz="0" w:space="0" w:color="auto"/>
                                <w:left w:val="none" w:sz="0" w:space="0" w:color="auto"/>
                                <w:bottom w:val="none" w:sz="0" w:space="0" w:color="auto"/>
                                <w:right w:val="none" w:sz="0" w:space="0" w:color="auto"/>
                              </w:divBdr>
                              <w:divsChild>
                                <w:div w:id="1053231098">
                                  <w:marLeft w:val="480"/>
                                  <w:marRight w:val="0"/>
                                  <w:marTop w:val="0"/>
                                  <w:marBottom w:val="240"/>
                                  <w:divBdr>
                                    <w:top w:val="none" w:sz="0" w:space="0" w:color="auto"/>
                                    <w:left w:val="none" w:sz="0" w:space="0" w:color="auto"/>
                                    <w:bottom w:val="none" w:sz="0" w:space="0" w:color="auto"/>
                                    <w:right w:val="none" w:sz="0" w:space="0" w:color="auto"/>
                                  </w:divBdr>
                                </w:div>
                              </w:divsChild>
                            </w:div>
                            <w:div w:id="1784880131">
                              <w:marLeft w:val="0"/>
                              <w:marRight w:val="0"/>
                              <w:marTop w:val="210"/>
                              <w:marBottom w:val="210"/>
                              <w:divBdr>
                                <w:top w:val="none" w:sz="0" w:space="0" w:color="auto"/>
                                <w:left w:val="none" w:sz="0" w:space="0" w:color="auto"/>
                                <w:bottom w:val="none" w:sz="0" w:space="0" w:color="auto"/>
                                <w:right w:val="none" w:sz="0" w:space="0" w:color="auto"/>
                              </w:divBdr>
                              <w:divsChild>
                                <w:div w:id="1663116160">
                                  <w:marLeft w:val="480"/>
                                  <w:marRight w:val="0"/>
                                  <w:marTop w:val="0"/>
                                  <w:marBottom w:val="240"/>
                                  <w:divBdr>
                                    <w:top w:val="none" w:sz="0" w:space="0" w:color="auto"/>
                                    <w:left w:val="none" w:sz="0" w:space="0" w:color="auto"/>
                                    <w:bottom w:val="none" w:sz="0" w:space="0" w:color="auto"/>
                                    <w:right w:val="none" w:sz="0" w:space="0" w:color="auto"/>
                                  </w:divBdr>
                                </w:div>
                              </w:divsChild>
                            </w:div>
                            <w:div w:id="1686709147">
                              <w:marLeft w:val="0"/>
                              <w:marRight w:val="0"/>
                              <w:marTop w:val="210"/>
                              <w:marBottom w:val="210"/>
                              <w:divBdr>
                                <w:top w:val="none" w:sz="0" w:space="0" w:color="auto"/>
                                <w:left w:val="none" w:sz="0" w:space="0" w:color="auto"/>
                                <w:bottom w:val="none" w:sz="0" w:space="0" w:color="auto"/>
                                <w:right w:val="none" w:sz="0" w:space="0" w:color="auto"/>
                              </w:divBdr>
                              <w:divsChild>
                                <w:div w:id="476066762">
                                  <w:marLeft w:val="480"/>
                                  <w:marRight w:val="0"/>
                                  <w:marTop w:val="0"/>
                                  <w:marBottom w:val="240"/>
                                  <w:divBdr>
                                    <w:top w:val="none" w:sz="0" w:space="0" w:color="auto"/>
                                    <w:left w:val="none" w:sz="0" w:space="0" w:color="auto"/>
                                    <w:bottom w:val="none" w:sz="0" w:space="0" w:color="auto"/>
                                    <w:right w:val="none" w:sz="0" w:space="0" w:color="auto"/>
                                  </w:divBdr>
                                  <w:divsChild>
                                    <w:div w:id="219024442">
                                      <w:marLeft w:val="0"/>
                                      <w:marRight w:val="0"/>
                                      <w:marTop w:val="0"/>
                                      <w:marBottom w:val="0"/>
                                      <w:divBdr>
                                        <w:top w:val="none" w:sz="0" w:space="0" w:color="auto"/>
                                        <w:left w:val="none" w:sz="0" w:space="0" w:color="auto"/>
                                        <w:bottom w:val="none" w:sz="0" w:space="0" w:color="auto"/>
                                        <w:right w:val="none" w:sz="0" w:space="0" w:color="auto"/>
                                      </w:divBdr>
                                      <w:divsChild>
                                        <w:div w:id="1565604797">
                                          <w:marLeft w:val="0"/>
                                          <w:marRight w:val="0"/>
                                          <w:marTop w:val="210"/>
                                          <w:marBottom w:val="210"/>
                                          <w:divBdr>
                                            <w:top w:val="none" w:sz="0" w:space="0" w:color="auto"/>
                                            <w:left w:val="none" w:sz="0" w:space="0" w:color="auto"/>
                                            <w:bottom w:val="none" w:sz="0" w:space="0" w:color="auto"/>
                                            <w:right w:val="none" w:sz="0" w:space="0" w:color="auto"/>
                                          </w:divBdr>
                                          <w:divsChild>
                                            <w:div w:id="856891580">
                                              <w:marLeft w:val="480"/>
                                              <w:marRight w:val="0"/>
                                              <w:marTop w:val="0"/>
                                              <w:marBottom w:val="240"/>
                                              <w:divBdr>
                                                <w:top w:val="none" w:sz="0" w:space="0" w:color="auto"/>
                                                <w:left w:val="none" w:sz="0" w:space="0" w:color="auto"/>
                                                <w:bottom w:val="none" w:sz="0" w:space="0" w:color="auto"/>
                                                <w:right w:val="none" w:sz="0" w:space="0" w:color="auto"/>
                                              </w:divBdr>
                                            </w:div>
                                          </w:divsChild>
                                        </w:div>
                                        <w:div w:id="24061014">
                                          <w:marLeft w:val="0"/>
                                          <w:marRight w:val="0"/>
                                          <w:marTop w:val="210"/>
                                          <w:marBottom w:val="0"/>
                                          <w:divBdr>
                                            <w:top w:val="none" w:sz="0" w:space="0" w:color="auto"/>
                                            <w:left w:val="none" w:sz="0" w:space="0" w:color="auto"/>
                                            <w:bottom w:val="none" w:sz="0" w:space="0" w:color="auto"/>
                                            <w:right w:val="none" w:sz="0" w:space="0" w:color="auto"/>
                                          </w:divBdr>
                                          <w:divsChild>
                                            <w:div w:id="147013184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6191103">
                              <w:marLeft w:val="0"/>
                              <w:marRight w:val="0"/>
                              <w:marTop w:val="210"/>
                              <w:marBottom w:val="0"/>
                              <w:divBdr>
                                <w:top w:val="none" w:sz="0" w:space="0" w:color="auto"/>
                                <w:left w:val="none" w:sz="0" w:space="0" w:color="auto"/>
                                <w:bottom w:val="none" w:sz="0" w:space="0" w:color="auto"/>
                                <w:right w:val="none" w:sz="0" w:space="0" w:color="auto"/>
                              </w:divBdr>
                              <w:divsChild>
                                <w:div w:id="35149327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13881784">
                  <w:marLeft w:val="0"/>
                  <w:marRight w:val="0"/>
                  <w:marTop w:val="210"/>
                  <w:marBottom w:val="210"/>
                  <w:divBdr>
                    <w:top w:val="none" w:sz="0" w:space="0" w:color="auto"/>
                    <w:left w:val="none" w:sz="0" w:space="0" w:color="auto"/>
                    <w:bottom w:val="none" w:sz="0" w:space="0" w:color="auto"/>
                    <w:right w:val="none" w:sz="0" w:space="0" w:color="auto"/>
                  </w:divBdr>
                  <w:divsChild>
                    <w:div w:id="575365276">
                      <w:marLeft w:val="480"/>
                      <w:marRight w:val="0"/>
                      <w:marTop w:val="0"/>
                      <w:marBottom w:val="240"/>
                      <w:divBdr>
                        <w:top w:val="none" w:sz="0" w:space="0" w:color="auto"/>
                        <w:left w:val="none" w:sz="0" w:space="0" w:color="auto"/>
                        <w:bottom w:val="none" w:sz="0" w:space="0" w:color="auto"/>
                        <w:right w:val="none" w:sz="0" w:space="0" w:color="auto"/>
                      </w:divBdr>
                      <w:divsChild>
                        <w:div w:id="1974945898">
                          <w:marLeft w:val="0"/>
                          <w:marRight w:val="0"/>
                          <w:marTop w:val="0"/>
                          <w:marBottom w:val="0"/>
                          <w:divBdr>
                            <w:top w:val="none" w:sz="0" w:space="0" w:color="auto"/>
                            <w:left w:val="none" w:sz="0" w:space="0" w:color="auto"/>
                            <w:bottom w:val="none" w:sz="0" w:space="0" w:color="auto"/>
                            <w:right w:val="none" w:sz="0" w:space="0" w:color="auto"/>
                          </w:divBdr>
                          <w:divsChild>
                            <w:div w:id="1858277001">
                              <w:marLeft w:val="0"/>
                              <w:marRight w:val="0"/>
                              <w:marTop w:val="210"/>
                              <w:marBottom w:val="210"/>
                              <w:divBdr>
                                <w:top w:val="none" w:sz="0" w:space="0" w:color="auto"/>
                                <w:left w:val="none" w:sz="0" w:space="0" w:color="auto"/>
                                <w:bottom w:val="none" w:sz="0" w:space="0" w:color="auto"/>
                                <w:right w:val="none" w:sz="0" w:space="0" w:color="auto"/>
                              </w:divBdr>
                              <w:divsChild>
                                <w:div w:id="1019743472">
                                  <w:marLeft w:val="480"/>
                                  <w:marRight w:val="0"/>
                                  <w:marTop w:val="0"/>
                                  <w:marBottom w:val="240"/>
                                  <w:divBdr>
                                    <w:top w:val="none" w:sz="0" w:space="0" w:color="auto"/>
                                    <w:left w:val="none" w:sz="0" w:space="0" w:color="auto"/>
                                    <w:bottom w:val="none" w:sz="0" w:space="0" w:color="auto"/>
                                    <w:right w:val="none" w:sz="0" w:space="0" w:color="auto"/>
                                  </w:divBdr>
                                </w:div>
                              </w:divsChild>
                            </w:div>
                            <w:div w:id="804926813">
                              <w:marLeft w:val="0"/>
                              <w:marRight w:val="0"/>
                              <w:marTop w:val="210"/>
                              <w:marBottom w:val="210"/>
                              <w:divBdr>
                                <w:top w:val="none" w:sz="0" w:space="0" w:color="auto"/>
                                <w:left w:val="none" w:sz="0" w:space="0" w:color="auto"/>
                                <w:bottom w:val="none" w:sz="0" w:space="0" w:color="auto"/>
                                <w:right w:val="none" w:sz="0" w:space="0" w:color="auto"/>
                              </w:divBdr>
                              <w:divsChild>
                                <w:div w:id="545339357">
                                  <w:marLeft w:val="480"/>
                                  <w:marRight w:val="0"/>
                                  <w:marTop w:val="0"/>
                                  <w:marBottom w:val="240"/>
                                  <w:divBdr>
                                    <w:top w:val="none" w:sz="0" w:space="0" w:color="auto"/>
                                    <w:left w:val="none" w:sz="0" w:space="0" w:color="auto"/>
                                    <w:bottom w:val="none" w:sz="0" w:space="0" w:color="auto"/>
                                    <w:right w:val="none" w:sz="0" w:space="0" w:color="auto"/>
                                  </w:divBdr>
                                </w:div>
                              </w:divsChild>
                            </w:div>
                            <w:div w:id="488790199">
                              <w:marLeft w:val="0"/>
                              <w:marRight w:val="0"/>
                              <w:marTop w:val="210"/>
                              <w:marBottom w:val="0"/>
                              <w:divBdr>
                                <w:top w:val="none" w:sz="0" w:space="0" w:color="auto"/>
                                <w:left w:val="none" w:sz="0" w:space="0" w:color="auto"/>
                                <w:bottom w:val="none" w:sz="0" w:space="0" w:color="auto"/>
                                <w:right w:val="none" w:sz="0" w:space="0" w:color="auto"/>
                              </w:divBdr>
                              <w:divsChild>
                                <w:div w:id="100305183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15274048">
                  <w:marLeft w:val="0"/>
                  <w:marRight w:val="0"/>
                  <w:marTop w:val="210"/>
                  <w:marBottom w:val="210"/>
                  <w:divBdr>
                    <w:top w:val="none" w:sz="0" w:space="0" w:color="auto"/>
                    <w:left w:val="none" w:sz="0" w:space="0" w:color="auto"/>
                    <w:bottom w:val="none" w:sz="0" w:space="0" w:color="auto"/>
                    <w:right w:val="none" w:sz="0" w:space="0" w:color="auto"/>
                  </w:divBdr>
                  <w:divsChild>
                    <w:div w:id="154347657">
                      <w:marLeft w:val="480"/>
                      <w:marRight w:val="0"/>
                      <w:marTop w:val="0"/>
                      <w:marBottom w:val="240"/>
                      <w:divBdr>
                        <w:top w:val="none" w:sz="0" w:space="0" w:color="auto"/>
                        <w:left w:val="none" w:sz="0" w:space="0" w:color="auto"/>
                        <w:bottom w:val="none" w:sz="0" w:space="0" w:color="auto"/>
                        <w:right w:val="none" w:sz="0" w:space="0" w:color="auto"/>
                      </w:divBdr>
                    </w:div>
                  </w:divsChild>
                </w:div>
                <w:div w:id="1967345073">
                  <w:marLeft w:val="0"/>
                  <w:marRight w:val="0"/>
                  <w:marTop w:val="210"/>
                  <w:marBottom w:val="210"/>
                  <w:divBdr>
                    <w:top w:val="none" w:sz="0" w:space="0" w:color="auto"/>
                    <w:left w:val="none" w:sz="0" w:space="0" w:color="auto"/>
                    <w:bottom w:val="none" w:sz="0" w:space="0" w:color="auto"/>
                    <w:right w:val="none" w:sz="0" w:space="0" w:color="auto"/>
                  </w:divBdr>
                  <w:divsChild>
                    <w:div w:id="536507230">
                      <w:marLeft w:val="480"/>
                      <w:marRight w:val="0"/>
                      <w:marTop w:val="0"/>
                      <w:marBottom w:val="240"/>
                      <w:divBdr>
                        <w:top w:val="none" w:sz="0" w:space="0" w:color="auto"/>
                        <w:left w:val="none" w:sz="0" w:space="0" w:color="auto"/>
                        <w:bottom w:val="none" w:sz="0" w:space="0" w:color="auto"/>
                        <w:right w:val="none" w:sz="0" w:space="0" w:color="auto"/>
                      </w:divBdr>
                    </w:div>
                  </w:divsChild>
                </w:div>
                <w:div w:id="1162887936">
                  <w:marLeft w:val="0"/>
                  <w:marRight w:val="0"/>
                  <w:marTop w:val="210"/>
                  <w:marBottom w:val="0"/>
                  <w:divBdr>
                    <w:top w:val="none" w:sz="0" w:space="0" w:color="auto"/>
                    <w:left w:val="none" w:sz="0" w:space="0" w:color="auto"/>
                    <w:bottom w:val="none" w:sz="0" w:space="0" w:color="auto"/>
                    <w:right w:val="none" w:sz="0" w:space="0" w:color="auto"/>
                  </w:divBdr>
                  <w:divsChild>
                    <w:div w:id="369456702">
                      <w:marLeft w:val="480"/>
                      <w:marRight w:val="0"/>
                      <w:marTop w:val="0"/>
                      <w:marBottom w:val="240"/>
                      <w:divBdr>
                        <w:top w:val="none" w:sz="0" w:space="0" w:color="auto"/>
                        <w:left w:val="none" w:sz="0" w:space="0" w:color="auto"/>
                        <w:bottom w:val="none" w:sz="0" w:space="0" w:color="auto"/>
                        <w:right w:val="none" w:sz="0" w:space="0" w:color="auto"/>
                      </w:divBdr>
                      <w:divsChild>
                        <w:div w:id="2106613800">
                          <w:marLeft w:val="0"/>
                          <w:marRight w:val="0"/>
                          <w:marTop w:val="0"/>
                          <w:marBottom w:val="0"/>
                          <w:divBdr>
                            <w:top w:val="none" w:sz="0" w:space="0" w:color="auto"/>
                            <w:left w:val="none" w:sz="0" w:space="0" w:color="auto"/>
                            <w:bottom w:val="none" w:sz="0" w:space="0" w:color="auto"/>
                            <w:right w:val="none" w:sz="0" w:space="0" w:color="auto"/>
                          </w:divBdr>
                          <w:divsChild>
                            <w:div w:id="271481275">
                              <w:marLeft w:val="0"/>
                              <w:marRight w:val="0"/>
                              <w:marTop w:val="210"/>
                              <w:marBottom w:val="210"/>
                              <w:divBdr>
                                <w:top w:val="none" w:sz="0" w:space="0" w:color="auto"/>
                                <w:left w:val="none" w:sz="0" w:space="0" w:color="auto"/>
                                <w:bottom w:val="none" w:sz="0" w:space="0" w:color="auto"/>
                                <w:right w:val="none" w:sz="0" w:space="0" w:color="auto"/>
                              </w:divBdr>
                              <w:divsChild>
                                <w:div w:id="1744180880">
                                  <w:marLeft w:val="480"/>
                                  <w:marRight w:val="0"/>
                                  <w:marTop w:val="0"/>
                                  <w:marBottom w:val="240"/>
                                  <w:divBdr>
                                    <w:top w:val="none" w:sz="0" w:space="0" w:color="auto"/>
                                    <w:left w:val="none" w:sz="0" w:space="0" w:color="auto"/>
                                    <w:bottom w:val="none" w:sz="0" w:space="0" w:color="auto"/>
                                    <w:right w:val="none" w:sz="0" w:space="0" w:color="auto"/>
                                  </w:divBdr>
                                  <w:divsChild>
                                    <w:div w:id="1843277660">
                                      <w:marLeft w:val="0"/>
                                      <w:marRight w:val="0"/>
                                      <w:marTop w:val="0"/>
                                      <w:marBottom w:val="0"/>
                                      <w:divBdr>
                                        <w:top w:val="none" w:sz="0" w:space="0" w:color="auto"/>
                                        <w:left w:val="none" w:sz="0" w:space="0" w:color="auto"/>
                                        <w:bottom w:val="none" w:sz="0" w:space="0" w:color="auto"/>
                                        <w:right w:val="none" w:sz="0" w:space="0" w:color="auto"/>
                                      </w:divBdr>
                                      <w:divsChild>
                                        <w:div w:id="218172722">
                                          <w:marLeft w:val="0"/>
                                          <w:marRight w:val="0"/>
                                          <w:marTop w:val="210"/>
                                          <w:marBottom w:val="210"/>
                                          <w:divBdr>
                                            <w:top w:val="none" w:sz="0" w:space="0" w:color="auto"/>
                                            <w:left w:val="none" w:sz="0" w:space="0" w:color="auto"/>
                                            <w:bottom w:val="none" w:sz="0" w:space="0" w:color="auto"/>
                                            <w:right w:val="none" w:sz="0" w:space="0" w:color="auto"/>
                                          </w:divBdr>
                                          <w:divsChild>
                                            <w:div w:id="470026434">
                                              <w:marLeft w:val="480"/>
                                              <w:marRight w:val="0"/>
                                              <w:marTop w:val="0"/>
                                              <w:marBottom w:val="240"/>
                                              <w:divBdr>
                                                <w:top w:val="none" w:sz="0" w:space="0" w:color="auto"/>
                                                <w:left w:val="none" w:sz="0" w:space="0" w:color="auto"/>
                                                <w:bottom w:val="none" w:sz="0" w:space="0" w:color="auto"/>
                                                <w:right w:val="none" w:sz="0" w:space="0" w:color="auto"/>
                                              </w:divBdr>
                                            </w:div>
                                          </w:divsChild>
                                        </w:div>
                                        <w:div w:id="1046834863">
                                          <w:marLeft w:val="0"/>
                                          <w:marRight w:val="0"/>
                                          <w:marTop w:val="210"/>
                                          <w:marBottom w:val="210"/>
                                          <w:divBdr>
                                            <w:top w:val="none" w:sz="0" w:space="0" w:color="auto"/>
                                            <w:left w:val="none" w:sz="0" w:space="0" w:color="auto"/>
                                            <w:bottom w:val="none" w:sz="0" w:space="0" w:color="auto"/>
                                            <w:right w:val="none" w:sz="0" w:space="0" w:color="auto"/>
                                          </w:divBdr>
                                          <w:divsChild>
                                            <w:div w:id="1308316049">
                                              <w:marLeft w:val="480"/>
                                              <w:marRight w:val="0"/>
                                              <w:marTop w:val="0"/>
                                              <w:marBottom w:val="240"/>
                                              <w:divBdr>
                                                <w:top w:val="none" w:sz="0" w:space="0" w:color="auto"/>
                                                <w:left w:val="none" w:sz="0" w:space="0" w:color="auto"/>
                                                <w:bottom w:val="none" w:sz="0" w:space="0" w:color="auto"/>
                                                <w:right w:val="none" w:sz="0" w:space="0" w:color="auto"/>
                                              </w:divBdr>
                                            </w:div>
                                          </w:divsChild>
                                        </w:div>
                                        <w:div w:id="1394542628">
                                          <w:marLeft w:val="0"/>
                                          <w:marRight w:val="0"/>
                                          <w:marTop w:val="210"/>
                                          <w:marBottom w:val="210"/>
                                          <w:divBdr>
                                            <w:top w:val="none" w:sz="0" w:space="0" w:color="auto"/>
                                            <w:left w:val="none" w:sz="0" w:space="0" w:color="auto"/>
                                            <w:bottom w:val="none" w:sz="0" w:space="0" w:color="auto"/>
                                            <w:right w:val="none" w:sz="0" w:space="0" w:color="auto"/>
                                          </w:divBdr>
                                          <w:divsChild>
                                            <w:div w:id="1451244247">
                                              <w:marLeft w:val="480"/>
                                              <w:marRight w:val="0"/>
                                              <w:marTop w:val="0"/>
                                              <w:marBottom w:val="240"/>
                                              <w:divBdr>
                                                <w:top w:val="none" w:sz="0" w:space="0" w:color="auto"/>
                                                <w:left w:val="none" w:sz="0" w:space="0" w:color="auto"/>
                                                <w:bottom w:val="none" w:sz="0" w:space="0" w:color="auto"/>
                                                <w:right w:val="none" w:sz="0" w:space="0" w:color="auto"/>
                                              </w:divBdr>
                                            </w:div>
                                          </w:divsChild>
                                        </w:div>
                                        <w:div w:id="355811165">
                                          <w:marLeft w:val="0"/>
                                          <w:marRight w:val="0"/>
                                          <w:marTop w:val="210"/>
                                          <w:marBottom w:val="0"/>
                                          <w:divBdr>
                                            <w:top w:val="none" w:sz="0" w:space="0" w:color="auto"/>
                                            <w:left w:val="none" w:sz="0" w:space="0" w:color="auto"/>
                                            <w:bottom w:val="none" w:sz="0" w:space="0" w:color="auto"/>
                                            <w:right w:val="none" w:sz="0" w:space="0" w:color="auto"/>
                                          </w:divBdr>
                                          <w:divsChild>
                                            <w:div w:id="138097508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03003414">
                              <w:marLeft w:val="0"/>
                              <w:marRight w:val="0"/>
                              <w:marTop w:val="210"/>
                              <w:marBottom w:val="210"/>
                              <w:divBdr>
                                <w:top w:val="none" w:sz="0" w:space="0" w:color="auto"/>
                                <w:left w:val="none" w:sz="0" w:space="0" w:color="auto"/>
                                <w:bottom w:val="none" w:sz="0" w:space="0" w:color="auto"/>
                                <w:right w:val="none" w:sz="0" w:space="0" w:color="auto"/>
                              </w:divBdr>
                              <w:divsChild>
                                <w:div w:id="616958494">
                                  <w:marLeft w:val="480"/>
                                  <w:marRight w:val="0"/>
                                  <w:marTop w:val="0"/>
                                  <w:marBottom w:val="240"/>
                                  <w:divBdr>
                                    <w:top w:val="none" w:sz="0" w:space="0" w:color="auto"/>
                                    <w:left w:val="none" w:sz="0" w:space="0" w:color="auto"/>
                                    <w:bottom w:val="none" w:sz="0" w:space="0" w:color="auto"/>
                                    <w:right w:val="none" w:sz="0" w:space="0" w:color="auto"/>
                                  </w:divBdr>
                                </w:div>
                              </w:divsChild>
                            </w:div>
                            <w:div w:id="1645742408">
                              <w:marLeft w:val="0"/>
                              <w:marRight w:val="0"/>
                              <w:marTop w:val="210"/>
                              <w:marBottom w:val="210"/>
                              <w:divBdr>
                                <w:top w:val="none" w:sz="0" w:space="0" w:color="auto"/>
                                <w:left w:val="none" w:sz="0" w:space="0" w:color="auto"/>
                                <w:bottom w:val="none" w:sz="0" w:space="0" w:color="auto"/>
                                <w:right w:val="none" w:sz="0" w:space="0" w:color="auto"/>
                              </w:divBdr>
                              <w:divsChild>
                                <w:div w:id="1039353733">
                                  <w:marLeft w:val="480"/>
                                  <w:marRight w:val="0"/>
                                  <w:marTop w:val="0"/>
                                  <w:marBottom w:val="240"/>
                                  <w:divBdr>
                                    <w:top w:val="none" w:sz="0" w:space="0" w:color="auto"/>
                                    <w:left w:val="none" w:sz="0" w:space="0" w:color="auto"/>
                                    <w:bottom w:val="none" w:sz="0" w:space="0" w:color="auto"/>
                                    <w:right w:val="none" w:sz="0" w:space="0" w:color="auto"/>
                                  </w:divBdr>
                                </w:div>
                              </w:divsChild>
                            </w:div>
                            <w:div w:id="392698556">
                              <w:marLeft w:val="0"/>
                              <w:marRight w:val="0"/>
                              <w:marTop w:val="210"/>
                              <w:marBottom w:val="210"/>
                              <w:divBdr>
                                <w:top w:val="none" w:sz="0" w:space="0" w:color="auto"/>
                                <w:left w:val="none" w:sz="0" w:space="0" w:color="auto"/>
                                <w:bottom w:val="none" w:sz="0" w:space="0" w:color="auto"/>
                                <w:right w:val="none" w:sz="0" w:space="0" w:color="auto"/>
                              </w:divBdr>
                              <w:divsChild>
                                <w:div w:id="1625622069">
                                  <w:marLeft w:val="480"/>
                                  <w:marRight w:val="0"/>
                                  <w:marTop w:val="0"/>
                                  <w:marBottom w:val="240"/>
                                  <w:divBdr>
                                    <w:top w:val="none" w:sz="0" w:space="0" w:color="auto"/>
                                    <w:left w:val="none" w:sz="0" w:space="0" w:color="auto"/>
                                    <w:bottom w:val="none" w:sz="0" w:space="0" w:color="auto"/>
                                    <w:right w:val="none" w:sz="0" w:space="0" w:color="auto"/>
                                  </w:divBdr>
                                  <w:divsChild>
                                    <w:div w:id="1732073751">
                                      <w:marLeft w:val="0"/>
                                      <w:marRight w:val="0"/>
                                      <w:marTop w:val="0"/>
                                      <w:marBottom w:val="0"/>
                                      <w:divBdr>
                                        <w:top w:val="none" w:sz="0" w:space="0" w:color="auto"/>
                                        <w:left w:val="none" w:sz="0" w:space="0" w:color="auto"/>
                                        <w:bottom w:val="none" w:sz="0" w:space="0" w:color="auto"/>
                                        <w:right w:val="none" w:sz="0" w:space="0" w:color="auto"/>
                                      </w:divBdr>
                                      <w:divsChild>
                                        <w:div w:id="153957153">
                                          <w:marLeft w:val="0"/>
                                          <w:marRight w:val="0"/>
                                          <w:marTop w:val="210"/>
                                          <w:marBottom w:val="210"/>
                                          <w:divBdr>
                                            <w:top w:val="none" w:sz="0" w:space="0" w:color="auto"/>
                                            <w:left w:val="none" w:sz="0" w:space="0" w:color="auto"/>
                                            <w:bottom w:val="none" w:sz="0" w:space="0" w:color="auto"/>
                                            <w:right w:val="none" w:sz="0" w:space="0" w:color="auto"/>
                                          </w:divBdr>
                                          <w:divsChild>
                                            <w:div w:id="652024203">
                                              <w:marLeft w:val="480"/>
                                              <w:marRight w:val="0"/>
                                              <w:marTop w:val="0"/>
                                              <w:marBottom w:val="240"/>
                                              <w:divBdr>
                                                <w:top w:val="none" w:sz="0" w:space="0" w:color="auto"/>
                                                <w:left w:val="none" w:sz="0" w:space="0" w:color="auto"/>
                                                <w:bottom w:val="none" w:sz="0" w:space="0" w:color="auto"/>
                                                <w:right w:val="none" w:sz="0" w:space="0" w:color="auto"/>
                                              </w:divBdr>
                                            </w:div>
                                          </w:divsChild>
                                        </w:div>
                                        <w:div w:id="271281855">
                                          <w:marLeft w:val="0"/>
                                          <w:marRight w:val="0"/>
                                          <w:marTop w:val="210"/>
                                          <w:marBottom w:val="210"/>
                                          <w:divBdr>
                                            <w:top w:val="none" w:sz="0" w:space="0" w:color="auto"/>
                                            <w:left w:val="none" w:sz="0" w:space="0" w:color="auto"/>
                                            <w:bottom w:val="none" w:sz="0" w:space="0" w:color="auto"/>
                                            <w:right w:val="none" w:sz="0" w:space="0" w:color="auto"/>
                                          </w:divBdr>
                                          <w:divsChild>
                                            <w:div w:id="336690836">
                                              <w:marLeft w:val="480"/>
                                              <w:marRight w:val="0"/>
                                              <w:marTop w:val="0"/>
                                              <w:marBottom w:val="240"/>
                                              <w:divBdr>
                                                <w:top w:val="none" w:sz="0" w:space="0" w:color="auto"/>
                                                <w:left w:val="none" w:sz="0" w:space="0" w:color="auto"/>
                                                <w:bottom w:val="none" w:sz="0" w:space="0" w:color="auto"/>
                                                <w:right w:val="none" w:sz="0" w:space="0" w:color="auto"/>
                                              </w:divBdr>
                                            </w:div>
                                          </w:divsChild>
                                        </w:div>
                                        <w:div w:id="933782897">
                                          <w:marLeft w:val="0"/>
                                          <w:marRight w:val="0"/>
                                          <w:marTop w:val="210"/>
                                          <w:marBottom w:val="210"/>
                                          <w:divBdr>
                                            <w:top w:val="none" w:sz="0" w:space="0" w:color="auto"/>
                                            <w:left w:val="none" w:sz="0" w:space="0" w:color="auto"/>
                                            <w:bottom w:val="none" w:sz="0" w:space="0" w:color="auto"/>
                                            <w:right w:val="none" w:sz="0" w:space="0" w:color="auto"/>
                                          </w:divBdr>
                                          <w:divsChild>
                                            <w:div w:id="1282957203">
                                              <w:marLeft w:val="480"/>
                                              <w:marRight w:val="0"/>
                                              <w:marTop w:val="0"/>
                                              <w:marBottom w:val="240"/>
                                              <w:divBdr>
                                                <w:top w:val="none" w:sz="0" w:space="0" w:color="auto"/>
                                                <w:left w:val="none" w:sz="0" w:space="0" w:color="auto"/>
                                                <w:bottom w:val="none" w:sz="0" w:space="0" w:color="auto"/>
                                                <w:right w:val="none" w:sz="0" w:space="0" w:color="auto"/>
                                              </w:divBdr>
                                            </w:div>
                                          </w:divsChild>
                                        </w:div>
                                        <w:div w:id="1038778050">
                                          <w:marLeft w:val="0"/>
                                          <w:marRight w:val="0"/>
                                          <w:marTop w:val="210"/>
                                          <w:marBottom w:val="210"/>
                                          <w:divBdr>
                                            <w:top w:val="none" w:sz="0" w:space="0" w:color="auto"/>
                                            <w:left w:val="none" w:sz="0" w:space="0" w:color="auto"/>
                                            <w:bottom w:val="none" w:sz="0" w:space="0" w:color="auto"/>
                                            <w:right w:val="none" w:sz="0" w:space="0" w:color="auto"/>
                                          </w:divBdr>
                                          <w:divsChild>
                                            <w:div w:id="1026175595">
                                              <w:marLeft w:val="480"/>
                                              <w:marRight w:val="0"/>
                                              <w:marTop w:val="0"/>
                                              <w:marBottom w:val="240"/>
                                              <w:divBdr>
                                                <w:top w:val="none" w:sz="0" w:space="0" w:color="auto"/>
                                                <w:left w:val="none" w:sz="0" w:space="0" w:color="auto"/>
                                                <w:bottom w:val="none" w:sz="0" w:space="0" w:color="auto"/>
                                                <w:right w:val="none" w:sz="0" w:space="0" w:color="auto"/>
                                              </w:divBdr>
                                            </w:div>
                                          </w:divsChild>
                                        </w:div>
                                        <w:div w:id="349601391">
                                          <w:marLeft w:val="0"/>
                                          <w:marRight w:val="0"/>
                                          <w:marTop w:val="210"/>
                                          <w:marBottom w:val="210"/>
                                          <w:divBdr>
                                            <w:top w:val="none" w:sz="0" w:space="0" w:color="auto"/>
                                            <w:left w:val="none" w:sz="0" w:space="0" w:color="auto"/>
                                            <w:bottom w:val="none" w:sz="0" w:space="0" w:color="auto"/>
                                            <w:right w:val="none" w:sz="0" w:space="0" w:color="auto"/>
                                          </w:divBdr>
                                          <w:divsChild>
                                            <w:div w:id="106433747">
                                              <w:marLeft w:val="480"/>
                                              <w:marRight w:val="0"/>
                                              <w:marTop w:val="0"/>
                                              <w:marBottom w:val="240"/>
                                              <w:divBdr>
                                                <w:top w:val="none" w:sz="0" w:space="0" w:color="auto"/>
                                                <w:left w:val="none" w:sz="0" w:space="0" w:color="auto"/>
                                                <w:bottom w:val="none" w:sz="0" w:space="0" w:color="auto"/>
                                                <w:right w:val="none" w:sz="0" w:space="0" w:color="auto"/>
                                              </w:divBdr>
                                            </w:div>
                                          </w:divsChild>
                                        </w:div>
                                        <w:div w:id="648171884">
                                          <w:marLeft w:val="0"/>
                                          <w:marRight w:val="0"/>
                                          <w:marTop w:val="210"/>
                                          <w:marBottom w:val="210"/>
                                          <w:divBdr>
                                            <w:top w:val="none" w:sz="0" w:space="0" w:color="auto"/>
                                            <w:left w:val="none" w:sz="0" w:space="0" w:color="auto"/>
                                            <w:bottom w:val="none" w:sz="0" w:space="0" w:color="auto"/>
                                            <w:right w:val="none" w:sz="0" w:space="0" w:color="auto"/>
                                          </w:divBdr>
                                          <w:divsChild>
                                            <w:div w:id="246572170">
                                              <w:marLeft w:val="480"/>
                                              <w:marRight w:val="0"/>
                                              <w:marTop w:val="0"/>
                                              <w:marBottom w:val="240"/>
                                              <w:divBdr>
                                                <w:top w:val="none" w:sz="0" w:space="0" w:color="auto"/>
                                                <w:left w:val="none" w:sz="0" w:space="0" w:color="auto"/>
                                                <w:bottom w:val="none" w:sz="0" w:space="0" w:color="auto"/>
                                                <w:right w:val="none" w:sz="0" w:space="0" w:color="auto"/>
                                              </w:divBdr>
                                            </w:div>
                                          </w:divsChild>
                                        </w:div>
                                        <w:div w:id="170798912">
                                          <w:marLeft w:val="0"/>
                                          <w:marRight w:val="0"/>
                                          <w:marTop w:val="210"/>
                                          <w:marBottom w:val="210"/>
                                          <w:divBdr>
                                            <w:top w:val="none" w:sz="0" w:space="0" w:color="auto"/>
                                            <w:left w:val="none" w:sz="0" w:space="0" w:color="auto"/>
                                            <w:bottom w:val="none" w:sz="0" w:space="0" w:color="auto"/>
                                            <w:right w:val="none" w:sz="0" w:space="0" w:color="auto"/>
                                          </w:divBdr>
                                          <w:divsChild>
                                            <w:div w:id="1279600426">
                                              <w:marLeft w:val="480"/>
                                              <w:marRight w:val="0"/>
                                              <w:marTop w:val="0"/>
                                              <w:marBottom w:val="240"/>
                                              <w:divBdr>
                                                <w:top w:val="none" w:sz="0" w:space="0" w:color="auto"/>
                                                <w:left w:val="none" w:sz="0" w:space="0" w:color="auto"/>
                                                <w:bottom w:val="none" w:sz="0" w:space="0" w:color="auto"/>
                                                <w:right w:val="none" w:sz="0" w:space="0" w:color="auto"/>
                                              </w:divBdr>
                                            </w:div>
                                          </w:divsChild>
                                        </w:div>
                                        <w:div w:id="1742364801">
                                          <w:marLeft w:val="0"/>
                                          <w:marRight w:val="0"/>
                                          <w:marTop w:val="210"/>
                                          <w:marBottom w:val="0"/>
                                          <w:divBdr>
                                            <w:top w:val="none" w:sz="0" w:space="0" w:color="auto"/>
                                            <w:left w:val="none" w:sz="0" w:space="0" w:color="auto"/>
                                            <w:bottom w:val="none" w:sz="0" w:space="0" w:color="auto"/>
                                            <w:right w:val="none" w:sz="0" w:space="0" w:color="auto"/>
                                          </w:divBdr>
                                          <w:divsChild>
                                            <w:div w:id="120929585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66692646">
                              <w:marLeft w:val="0"/>
                              <w:marRight w:val="0"/>
                              <w:marTop w:val="210"/>
                              <w:marBottom w:val="210"/>
                              <w:divBdr>
                                <w:top w:val="none" w:sz="0" w:space="0" w:color="auto"/>
                                <w:left w:val="none" w:sz="0" w:space="0" w:color="auto"/>
                                <w:bottom w:val="none" w:sz="0" w:space="0" w:color="auto"/>
                                <w:right w:val="none" w:sz="0" w:space="0" w:color="auto"/>
                              </w:divBdr>
                              <w:divsChild>
                                <w:div w:id="1578828862">
                                  <w:marLeft w:val="480"/>
                                  <w:marRight w:val="0"/>
                                  <w:marTop w:val="0"/>
                                  <w:marBottom w:val="240"/>
                                  <w:divBdr>
                                    <w:top w:val="none" w:sz="0" w:space="0" w:color="auto"/>
                                    <w:left w:val="none" w:sz="0" w:space="0" w:color="auto"/>
                                    <w:bottom w:val="none" w:sz="0" w:space="0" w:color="auto"/>
                                    <w:right w:val="none" w:sz="0" w:space="0" w:color="auto"/>
                                  </w:divBdr>
                                  <w:divsChild>
                                    <w:div w:id="153837197">
                                      <w:marLeft w:val="0"/>
                                      <w:marRight w:val="0"/>
                                      <w:marTop w:val="0"/>
                                      <w:marBottom w:val="0"/>
                                      <w:divBdr>
                                        <w:top w:val="none" w:sz="0" w:space="0" w:color="auto"/>
                                        <w:left w:val="none" w:sz="0" w:space="0" w:color="auto"/>
                                        <w:bottom w:val="none" w:sz="0" w:space="0" w:color="auto"/>
                                        <w:right w:val="none" w:sz="0" w:space="0" w:color="auto"/>
                                      </w:divBdr>
                                      <w:divsChild>
                                        <w:div w:id="985860237">
                                          <w:marLeft w:val="0"/>
                                          <w:marRight w:val="0"/>
                                          <w:marTop w:val="210"/>
                                          <w:marBottom w:val="210"/>
                                          <w:divBdr>
                                            <w:top w:val="none" w:sz="0" w:space="0" w:color="auto"/>
                                            <w:left w:val="none" w:sz="0" w:space="0" w:color="auto"/>
                                            <w:bottom w:val="none" w:sz="0" w:space="0" w:color="auto"/>
                                            <w:right w:val="none" w:sz="0" w:space="0" w:color="auto"/>
                                          </w:divBdr>
                                          <w:divsChild>
                                            <w:div w:id="871695986">
                                              <w:marLeft w:val="480"/>
                                              <w:marRight w:val="0"/>
                                              <w:marTop w:val="0"/>
                                              <w:marBottom w:val="240"/>
                                              <w:divBdr>
                                                <w:top w:val="none" w:sz="0" w:space="0" w:color="auto"/>
                                                <w:left w:val="none" w:sz="0" w:space="0" w:color="auto"/>
                                                <w:bottom w:val="none" w:sz="0" w:space="0" w:color="auto"/>
                                                <w:right w:val="none" w:sz="0" w:space="0" w:color="auto"/>
                                              </w:divBdr>
                                            </w:div>
                                          </w:divsChild>
                                        </w:div>
                                        <w:div w:id="814957244">
                                          <w:marLeft w:val="0"/>
                                          <w:marRight w:val="0"/>
                                          <w:marTop w:val="210"/>
                                          <w:marBottom w:val="210"/>
                                          <w:divBdr>
                                            <w:top w:val="none" w:sz="0" w:space="0" w:color="auto"/>
                                            <w:left w:val="none" w:sz="0" w:space="0" w:color="auto"/>
                                            <w:bottom w:val="none" w:sz="0" w:space="0" w:color="auto"/>
                                            <w:right w:val="none" w:sz="0" w:space="0" w:color="auto"/>
                                          </w:divBdr>
                                          <w:divsChild>
                                            <w:div w:id="625114112">
                                              <w:marLeft w:val="480"/>
                                              <w:marRight w:val="0"/>
                                              <w:marTop w:val="0"/>
                                              <w:marBottom w:val="240"/>
                                              <w:divBdr>
                                                <w:top w:val="none" w:sz="0" w:space="0" w:color="auto"/>
                                                <w:left w:val="none" w:sz="0" w:space="0" w:color="auto"/>
                                                <w:bottom w:val="none" w:sz="0" w:space="0" w:color="auto"/>
                                                <w:right w:val="none" w:sz="0" w:space="0" w:color="auto"/>
                                              </w:divBdr>
                                            </w:div>
                                          </w:divsChild>
                                        </w:div>
                                        <w:div w:id="970088935">
                                          <w:marLeft w:val="0"/>
                                          <w:marRight w:val="0"/>
                                          <w:marTop w:val="210"/>
                                          <w:marBottom w:val="0"/>
                                          <w:divBdr>
                                            <w:top w:val="none" w:sz="0" w:space="0" w:color="auto"/>
                                            <w:left w:val="none" w:sz="0" w:space="0" w:color="auto"/>
                                            <w:bottom w:val="none" w:sz="0" w:space="0" w:color="auto"/>
                                            <w:right w:val="none" w:sz="0" w:space="0" w:color="auto"/>
                                          </w:divBdr>
                                          <w:divsChild>
                                            <w:div w:id="131452354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68786000">
                              <w:marLeft w:val="0"/>
                              <w:marRight w:val="0"/>
                              <w:marTop w:val="210"/>
                              <w:marBottom w:val="210"/>
                              <w:divBdr>
                                <w:top w:val="none" w:sz="0" w:space="0" w:color="auto"/>
                                <w:left w:val="none" w:sz="0" w:space="0" w:color="auto"/>
                                <w:bottom w:val="none" w:sz="0" w:space="0" w:color="auto"/>
                                <w:right w:val="none" w:sz="0" w:space="0" w:color="auto"/>
                              </w:divBdr>
                              <w:divsChild>
                                <w:div w:id="2076076584">
                                  <w:marLeft w:val="480"/>
                                  <w:marRight w:val="0"/>
                                  <w:marTop w:val="0"/>
                                  <w:marBottom w:val="240"/>
                                  <w:divBdr>
                                    <w:top w:val="none" w:sz="0" w:space="0" w:color="auto"/>
                                    <w:left w:val="none" w:sz="0" w:space="0" w:color="auto"/>
                                    <w:bottom w:val="none" w:sz="0" w:space="0" w:color="auto"/>
                                    <w:right w:val="none" w:sz="0" w:space="0" w:color="auto"/>
                                  </w:divBdr>
                                </w:div>
                              </w:divsChild>
                            </w:div>
                            <w:div w:id="1967546012">
                              <w:marLeft w:val="0"/>
                              <w:marRight w:val="0"/>
                              <w:marTop w:val="210"/>
                              <w:marBottom w:val="210"/>
                              <w:divBdr>
                                <w:top w:val="none" w:sz="0" w:space="0" w:color="auto"/>
                                <w:left w:val="none" w:sz="0" w:space="0" w:color="auto"/>
                                <w:bottom w:val="none" w:sz="0" w:space="0" w:color="auto"/>
                                <w:right w:val="none" w:sz="0" w:space="0" w:color="auto"/>
                              </w:divBdr>
                              <w:divsChild>
                                <w:div w:id="1687749165">
                                  <w:marLeft w:val="480"/>
                                  <w:marRight w:val="0"/>
                                  <w:marTop w:val="0"/>
                                  <w:marBottom w:val="240"/>
                                  <w:divBdr>
                                    <w:top w:val="none" w:sz="0" w:space="0" w:color="auto"/>
                                    <w:left w:val="none" w:sz="0" w:space="0" w:color="auto"/>
                                    <w:bottom w:val="none" w:sz="0" w:space="0" w:color="auto"/>
                                    <w:right w:val="none" w:sz="0" w:space="0" w:color="auto"/>
                                  </w:divBdr>
                                </w:div>
                              </w:divsChild>
                            </w:div>
                            <w:div w:id="357005770">
                              <w:marLeft w:val="0"/>
                              <w:marRight w:val="0"/>
                              <w:marTop w:val="210"/>
                              <w:marBottom w:val="210"/>
                              <w:divBdr>
                                <w:top w:val="none" w:sz="0" w:space="0" w:color="auto"/>
                                <w:left w:val="none" w:sz="0" w:space="0" w:color="auto"/>
                                <w:bottom w:val="none" w:sz="0" w:space="0" w:color="auto"/>
                                <w:right w:val="none" w:sz="0" w:space="0" w:color="auto"/>
                              </w:divBdr>
                              <w:divsChild>
                                <w:div w:id="487601153">
                                  <w:marLeft w:val="480"/>
                                  <w:marRight w:val="0"/>
                                  <w:marTop w:val="0"/>
                                  <w:marBottom w:val="240"/>
                                  <w:divBdr>
                                    <w:top w:val="none" w:sz="0" w:space="0" w:color="auto"/>
                                    <w:left w:val="none" w:sz="0" w:space="0" w:color="auto"/>
                                    <w:bottom w:val="none" w:sz="0" w:space="0" w:color="auto"/>
                                    <w:right w:val="none" w:sz="0" w:space="0" w:color="auto"/>
                                  </w:divBdr>
                                </w:div>
                              </w:divsChild>
                            </w:div>
                            <w:div w:id="590699976">
                              <w:marLeft w:val="0"/>
                              <w:marRight w:val="0"/>
                              <w:marTop w:val="210"/>
                              <w:marBottom w:val="210"/>
                              <w:divBdr>
                                <w:top w:val="none" w:sz="0" w:space="0" w:color="auto"/>
                                <w:left w:val="none" w:sz="0" w:space="0" w:color="auto"/>
                                <w:bottom w:val="none" w:sz="0" w:space="0" w:color="auto"/>
                                <w:right w:val="none" w:sz="0" w:space="0" w:color="auto"/>
                              </w:divBdr>
                              <w:divsChild>
                                <w:div w:id="1453986051">
                                  <w:marLeft w:val="480"/>
                                  <w:marRight w:val="0"/>
                                  <w:marTop w:val="0"/>
                                  <w:marBottom w:val="240"/>
                                  <w:divBdr>
                                    <w:top w:val="none" w:sz="0" w:space="0" w:color="auto"/>
                                    <w:left w:val="none" w:sz="0" w:space="0" w:color="auto"/>
                                    <w:bottom w:val="none" w:sz="0" w:space="0" w:color="auto"/>
                                    <w:right w:val="none" w:sz="0" w:space="0" w:color="auto"/>
                                  </w:divBdr>
                                </w:div>
                              </w:divsChild>
                            </w:div>
                            <w:div w:id="1293824707">
                              <w:marLeft w:val="0"/>
                              <w:marRight w:val="0"/>
                              <w:marTop w:val="210"/>
                              <w:marBottom w:val="0"/>
                              <w:divBdr>
                                <w:top w:val="none" w:sz="0" w:space="0" w:color="auto"/>
                                <w:left w:val="none" w:sz="0" w:space="0" w:color="auto"/>
                                <w:bottom w:val="none" w:sz="0" w:space="0" w:color="auto"/>
                                <w:right w:val="none" w:sz="0" w:space="0" w:color="auto"/>
                              </w:divBdr>
                              <w:divsChild>
                                <w:div w:id="1718358870">
                                  <w:marLeft w:val="480"/>
                                  <w:marRight w:val="0"/>
                                  <w:marTop w:val="0"/>
                                  <w:marBottom w:val="240"/>
                                  <w:divBdr>
                                    <w:top w:val="none" w:sz="0" w:space="0" w:color="auto"/>
                                    <w:left w:val="none" w:sz="0" w:space="0" w:color="auto"/>
                                    <w:bottom w:val="none" w:sz="0" w:space="0" w:color="auto"/>
                                    <w:right w:val="none" w:sz="0" w:space="0" w:color="auto"/>
                                  </w:divBdr>
                                  <w:divsChild>
                                    <w:div w:id="1008825622">
                                      <w:marLeft w:val="0"/>
                                      <w:marRight w:val="0"/>
                                      <w:marTop w:val="0"/>
                                      <w:marBottom w:val="0"/>
                                      <w:divBdr>
                                        <w:top w:val="none" w:sz="0" w:space="0" w:color="auto"/>
                                        <w:left w:val="none" w:sz="0" w:space="0" w:color="auto"/>
                                        <w:bottom w:val="none" w:sz="0" w:space="0" w:color="auto"/>
                                        <w:right w:val="none" w:sz="0" w:space="0" w:color="auto"/>
                                      </w:divBdr>
                                      <w:divsChild>
                                        <w:div w:id="1308583746">
                                          <w:marLeft w:val="0"/>
                                          <w:marRight w:val="0"/>
                                          <w:marTop w:val="210"/>
                                          <w:marBottom w:val="210"/>
                                          <w:divBdr>
                                            <w:top w:val="none" w:sz="0" w:space="0" w:color="auto"/>
                                            <w:left w:val="none" w:sz="0" w:space="0" w:color="auto"/>
                                            <w:bottom w:val="none" w:sz="0" w:space="0" w:color="auto"/>
                                            <w:right w:val="none" w:sz="0" w:space="0" w:color="auto"/>
                                          </w:divBdr>
                                          <w:divsChild>
                                            <w:div w:id="1535999941">
                                              <w:marLeft w:val="480"/>
                                              <w:marRight w:val="0"/>
                                              <w:marTop w:val="0"/>
                                              <w:marBottom w:val="240"/>
                                              <w:divBdr>
                                                <w:top w:val="none" w:sz="0" w:space="0" w:color="auto"/>
                                                <w:left w:val="none" w:sz="0" w:space="0" w:color="auto"/>
                                                <w:bottom w:val="none" w:sz="0" w:space="0" w:color="auto"/>
                                                <w:right w:val="none" w:sz="0" w:space="0" w:color="auto"/>
                                              </w:divBdr>
                                            </w:div>
                                          </w:divsChild>
                                        </w:div>
                                        <w:div w:id="240524255">
                                          <w:marLeft w:val="0"/>
                                          <w:marRight w:val="0"/>
                                          <w:marTop w:val="210"/>
                                          <w:marBottom w:val="210"/>
                                          <w:divBdr>
                                            <w:top w:val="none" w:sz="0" w:space="0" w:color="auto"/>
                                            <w:left w:val="none" w:sz="0" w:space="0" w:color="auto"/>
                                            <w:bottom w:val="none" w:sz="0" w:space="0" w:color="auto"/>
                                            <w:right w:val="none" w:sz="0" w:space="0" w:color="auto"/>
                                          </w:divBdr>
                                          <w:divsChild>
                                            <w:div w:id="1928686900">
                                              <w:marLeft w:val="480"/>
                                              <w:marRight w:val="0"/>
                                              <w:marTop w:val="0"/>
                                              <w:marBottom w:val="240"/>
                                              <w:divBdr>
                                                <w:top w:val="none" w:sz="0" w:space="0" w:color="auto"/>
                                                <w:left w:val="none" w:sz="0" w:space="0" w:color="auto"/>
                                                <w:bottom w:val="none" w:sz="0" w:space="0" w:color="auto"/>
                                                <w:right w:val="none" w:sz="0" w:space="0" w:color="auto"/>
                                              </w:divBdr>
                                            </w:div>
                                          </w:divsChild>
                                        </w:div>
                                        <w:div w:id="1526023535">
                                          <w:marLeft w:val="0"/>
                                          <w:marRight w:val="0"/>
                                          <w:marTop w:val="210"/>
                                          <w:marBottom w:val="210"/>
                                          <w:divBdr>
                                            <w:top w:val="none" w:sz="0" w:space="0" w:color="auto"/>
                                            <w:left w:val="none" w:sz="0" w:space="0" w:color="auto"/>
                                            <w:bottom w:val="none" w:sz="0" w:space="0" w:color="auto"/>
                                            <w:right w:val="none" w:sz="0" w:space="0" w:color="auto"/>
                                          </w:divBdr>
                                          <w:divsChild>
                                            <w:div w:id="1024672702">
                                              <w:marLeft w:val="480"/>
                                              <w:marRight w:val="0"/>
                                              <w:marTop w:val="0"/>
                                              <w:marBottom w:val="240"/>
                                              <w:divBdr>
                                                <w:top w:val="none" w:sz="0" w:space="0" w:color="auto"/>
                                                <w:left w:val="none" w:sz="0" w:space="0" w:color="auto"/>
                                                <w:bottom w:val="none" w:sz="0" w:space="0" w:color="auto"/>
                                                <w:right w:val="none" w:sz="0" w:space="0" w:color="auto"/>
                                              </w:divBdr>
                                            </w:div>
                                          </w:divsChild>
                                        </w:div>
                                        <w:div w:id="1052312528">
                                          <w:marLeft w:val="0"/>
                                          <w:marRight w:val="0"/>
                                          <w:marTop w:val="210"/>
                                          <w:marBottom w:val="0"/>
                                          <w:divBdr>
                                            <w:top w:val="none" w:sz="0" w:space="0" w:color="auto"/>
                                            <w:left w:val="none" w:sz="0" w:space="0" w:color="auto"/>
                                            <w:bottom w:val="none" w:sz="0" w:space="0" w:color="auto"/>
                                            <w:right w:val="none" w:sz="0" w:space="0" w:color="auto"/>
                                          </w:divBdr>
                                          <w:divsChild>
                                            <w:div w:id="147772458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1307858">
          <w:marLeft w:val="0"/>
          <w:marRight w:val="0"/>
          <w:marTop w:val="480"/>
          <w:marBottom w:val="60"/>
          <w:divBdr>
            <w:top w:val="none" w:sz="0" w:space="0" w:color="auto"/>
            <w:left w:val="none" w:sz="0" w:space="0" w:color="auto"/>
            <w:bottom w:val="none" w:sz="0" w:space="0" w:color="auto"/>
            <w:right w:val="none" w:sz="0" w:space="0" w:color="auto"/>
          </w:divBdr>
        </w:div>
        <w:div w:id="693384370">
          <w:marLeft w:val="0"/>
          <w:marRight w:val="0"/>
          <w:marTop w:val="0"/>
          <w:marBottom w:val="0"/>
          <w:divBdr>
            <w:top w:val="none" w:sz="0" w:space="0" w:color="auto"/>
            <w:left w:val="none" w:sz="0" w:space="0" w:color="auto"/>
            <w:bottom w:val="none" w:sz="0" w:space="0" w:color="auto"/>
            <w:right w:val="none" w:sz="0" w:space="0" w:color="auto"/>
          </w:divBdr>
          <w:divsChild>
            <w:div w:id="768432789">
              <w:marLeft w:val="0"/>
              <w:marRight w:val="0"/>
              <w:marTop w:val="0"/>
              <w:marBottom w:val="0"/>
              <w:divBdr>
                <w:top w:val="none" w:sz="0" w:space="0" w:color="auto"/>
                <w:left w:val="none" w:sz="0" w:space="0" w:color="auto"/>
                <w:bottom w:val="none" w:sz="0" w:space="0" w:color="auto"/>
                <w:right w:val="none" w:sz="0" w:space="0" w:color="auto"/>
              </w:divBdr>
              <w:divsChild>
                <w:div w:id="1566142338">
                  <w:marLeft w:val="0"/>
                  <w:marRight w:val="0"/>
                  <w:marTop w:val="0"/>
                  <w:marBottom w:val="210"/>
                  <w:divBdr>
                    <w:top w:val="none" w:sz="0" w:space="0" w:color="auto"/>
                    <w:left w:val="none" w:sz="0" w:space="0" w:color="auto"/>
                    <w:bottom w:val="none" w:sz="0" w:space="0" w:color="auto"/>
                    <w:right w:val="none" w:sz="0" w:space="0" w:color="auto"/>
                  </w:divBdr>
                  <w:divsChild>
                    <w:div w:id="1096629655">
                      <w:marLeft w:val="480"/>
                      <w:marRight w:val="0"/>
                      <w:marTop w:val="0"/>
                      <w:marBottom w:val="240"/>
                      <w:divBdr>
                        <w:top w:val="none" w:sz="0" w:space="0" w:color="auto"/>
                        <w:left w:val="none" w:sz="0" w:space="0" w:color="auto"/>
                        <w:bottom w:val="none" w:sz="0" w:space="0" w:color="auto"/>
                        <w:right w:val="none" w:sz="0" w:space="0" w:color="auto"/>
                      </w:divBdr>
                    </w:div>
                  </w:divsChild>
                </w:div>
                <w:div w:id="1380742244">
                  <w:marLeft w:val="0"/>
                  <w:marRight w:val="0"/>
                  <w:marTop w:val="210"/>
                  <w:marBottom w:val="210"/>
                  <w:divBdr>
                    <w:top w:val="none" w:sz="0" w:space="0" w:color="auto"/>
                    <w:left w:val="none" w:sz="0" w:space="0" w:color="auto"/>
                    <w:bottom w:val="none" w:sz="0" w:space="0" w:color="auto"/>
                    <w:right w:val="none" w:sz="0" w:space="0" w:color="auto"/>
                  </w:divBdr>
                  <w:divsChild>
                    <w:div w:id="1861890284">
                      <w:marLeft w:val="480"/>
                      <w:marRight w:val="0"/>
                      <w:marTop w:val="0"/>
                      <w:marBottom w:val="240"/>
                      <w:divBdr>
                        <w:top w:val="none" w:sz="0" w:space="0" w:color="auto"/>
                        <w:left w:val="none" w:sz="0" w:space="0" w:color="auto"/>
                        <w:bottom w:val="none" w:sz="0" w:space="0" w:color="auto"/>
                        <w:right w:val="none" w:sz="0" w:space="0" w:color="auto"/>
                      </w:divBdr>
                    </w:div>
                  </w:divsChild>
                </w:div>
                <w:div w:id="393506153">
                  <w:marLeft w:val="0"/>
                  <w:marRight w:val="0"/>
                  <w:marTop w:val="210"/>
                  <w:marBottom w:val="210"/>
                  <w:divBdr>
                    <w:top w:val="none" w:sz="0" w:space="0" w:color="auto"/>
                    <w:left w:val="none" w:sz="0" w:space="0" w:color="auto"/>
                    <w:bottom w:val="none" w:sz="0" w:space="0" w:color="auto"/>
                    <w:right w:val="none" w:sz="0" w:space="0" w:color="auto"/>
                  </w:divBdr>
                  <w:divsChild>
                    <w:div w:id="1446922849">
                      <w:marLeft w:val="480"/>
                      <w:marRight w:val="0"/>
                      <w:marTop w:val="0"/>
                      <w:marBottom w:val="240"/>
                      <w:divBdr>
                        <w:top w:val="none" w:sz="0" w:space="0" w:color="auto"/>
                        <w:left w:val="none" w:sz="0" w:space="0" w:color="auto"/>
                        <w:bottom w:val="none" w:sz="0" w:space="0" w:color="auto"/>
                        <w:right w:val="none" w:sz="0" w:space="0" w:color="auto"/>
                      </w:divBdr>
                    </w:div>
                  </w:divsChild>
                </w:div>
                <w:div w:id="978805661">
                  <w:marLeft w:val="0"/>
                  <w:marRight w:val="0"/>
                  <w:marTop w:val="210"/>
                  <w:marBottom w:val="0"/>
                  <w:divBdr>
                    <w:top w:val="none" w:sz="0" w:space="0" w:color="auto"/>
                    <w:left w:val="none" w:sz="0" w:space="0" w:color="auto"/>
                    <w:bottom w:val="none" w:sz="0" w:space="0" w:color="auto"/>
                    <w:right w:val="none" w:sz="0" w:space="0" w:color="auto"/>
                  </w:divBdr>
                  <w:divsChild>
                    <w:div w:id="249050474">
                      <w:marLeft w:val="480"/>
                      <w:marRight w:val="0"/>
                      <w:marTop w:val="0"/>
                      <w:marBottom w:val="240"/>
                      <w:divBdr>
                        <w:top w:val="none" w:sz="0" w:space="0" w:color="auto"/>
                        <w:left w:val="none" w:sz="0" w:space="0" w:color="auto"/>
                        <w:bottom w:val="none" w:sz="0" w:space="0" w:color="auto"/>
                        <w:right w:val="none" w:sz="0" w:space="0" w:color="auto"/>
                      </w:divBdr>
                      <w:divsChild>
                        <w:div w:id="441076508">
                          <w:marLeft w:val="0"/>
                          <w:marRight w:val="0"/>
                          <w:marTop w:val="0"/>
                          <w:marBottom w:val="0"/>
                          <w:divBdr>
                            <w:top w:val="none" w:sz="0" w:space="0" w:color="auto"/>
                            <w:left w:val="none" w:sz="0" w:space="0" w:color="auto"/>
                            <w:bottom w:val="none" w:sz="0" w:space="0" w:color="auto"/>
                            <w:right w:val="none" w:sz="0" w:space="0" w:color="auto"/>
                          </w:divBdr>
                          <w:divsChild>
                            <w:div w:id="1190144993">
                              <w:marLeft w:val="0"/>
                              <w:marRight w:val="0"/>
                              <w:marTop w:val="210"/>
                              <w:marBottom w:val="210"/>
                              <w:divBdr>
                                <w:top w:val="none" w:sz="0" w:space="0" w:color="auto"/>
                                <w:left w:val="none" w:sz="0" w:space="0" w:color="auto"/>
                                <w:bottom w:val="none" w:sz="0" w:space="0" w:color="auto"/>
                                <w:right w:val="none" w:sz="0" w:space="0" w:color="auto"/>
                              </w:divBdr>
                              <w:divsChild>
                                <w:div w:id="1888567005">
                                  <w:marLeft w:val="480"/>
                                  <w:marRight w:val="0"/>
                                  <w:marTop w:val="0"/>
                                  <w:marBottom w:val="240"/>
                                  <w:divBdr>
                                    <w:top w:val="none" w:sz="0" w:space="0" w:color="auto"/>
                                    <w:left w:val="none" w:sz="0" w:space="0" w:color="auto"/>
                                    <w:bottom w:val="none" w:sz="0" w:space="0" w:color="auto"/>
                                    <w:right w:val="none" w:sz="0" w:space="0" w:color="auto"/>
                                  </w:divBdr>
                                </w:div>
                              </w:divsChild>
                            </w:div>
                            <w:div w:id="164788148">
                              <w:marLeft w:val="0"/>
                              <w:marRight w:val="0"/>
                              <w:marTop w:val="210"/>
                              <w:marBottom w:val="210"/>
                              <w:divBdr>
                                <w:top w:val="none" w:sz="0" w:space="0" w:color="auto"/>
                                <w:left w:val="none" w:sz="0" w:space="0" w:color="auto"/>
                                <w:bottom w:val="none" w:sz="0" w:space="0" w:color="auto"/>
                                <w:right w:val="none" w:sz="0" w:space="0" w:color="auto"/>
                              </w:divBdr>
                              <w:divsChild>
                                <w:div w:id="1498839642">
                                  <w:marLeft w:val="480"/>
                                  <w:marRight w:val="0"/>
                                  <w:marTop w:val="0"/>
                                  <w:marBottom w:val="240"/>
                                  <w:divBdr>
                                    <w:top w:val="none" w:sz="0" w:space="0" w:color="auto"/>
                                    <w:left w:val="none" w:sz="0" w:space="0" w:color="auto"/>
                                    <w:bottom w:val="none" w:sz="0" w:space="0" w:color="auto"/>
                                    <w:right w:val="none" w:sz="0" w:space="0" w:color="auto"/>
                                  </w:divBdr>
                                </w:div>
                              </w:divsChild>
                            </w:div>
                            <w:div w:id="1768041773">
                              <w:marLeft w:val="0"/>
                              <w:marRight w:val="0"/>
                              <w:marTop w:val="210"/>
                              <w:marBottom w:val="0"/>
                              <w:divBdr>
                                <w:top w:val="none" w:sz="0" w:space="0" w:color="auto"/>
                                <w:left w:val="none" w:sz="0" w:space="0" w:color="auto"/>
                                <w:bottom w:val="none" w:sz="0" w:space="0" w:color="auto"/>
                                <w:right w:val="none" w:sz="0" w:space="0" w:color="auto"/>
                              </w:divBdr>
                              <w:divsChild>
                                <w:div w:id="136787146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024389">
          <w:marLeft w:val="0"/>
          <w:marRight w:val="0"/>
          <w:marTop w:val="480"/>
          <w:marBottom w:val="60"/>
          <w:divBdr>
            <w:top w:val="none" w:sz="0" w:space="0" w:color="auto"/>
            <w:left w:val="none" w:sz="0" w:space="0" w:color="auto"/>
            <w:bottom w:val="none" w:sz="0" w:space="0" w:color="auto"/>
            <w:right w:val="none" w:sz="0" w:space="0" w:color="auto"/>
          </w:divBdr>
        </w:div>
        <w:div w:id="56052367">
          <w:marLeft w:val="0"/>
          <w:marRight w:val="0"/>
          <w:marTop w:val="0"/>
          <w:marBottom w:val="0"/>
          <w:divBdr>
            <w:top w:val="none" w:sz="0" w:space="0" w:color="auto"/>
            <w:left w:val="none" w:sz="0" w:space="0" w:color="auto"/>
            <w:bottom w:val="none" w:sz="0" w:space="0" w:color="auto"/>
            <w:right w:val="none" w:sz="0" w:space="0" w:color="auto"/>
          </w:divBdr>
          <w:divsChild>
            <w:div w:id="122776250">
              <w:marLeft w:val="0"/>
              <w:marRight w:val="0"/>
              <w:marTop w:val="0"/>
              <w:marBottom w:val="0"/>
              <w:divBdr>
                <w:top w:val="none" w:sz="0" w:space="0" w:color="auto"/>
                <w:left w:val="none" w:sz="0" w:space="0" w:color="auto"/>
                <w:bottom w:val="none" w:sz="0" w:space="0" w:color="auto"/>
                <w:right w:val="none" w:sz="0" w:space="0" w:color="auto"/>
              </w:divBdr>
              <w:divsChild>
                <w:div w:id="748845719">
                  <w:marLeft w:val="0"/>
                  <w:marRight w:val="0"/>
                  <w:marTop w:val="0"/>
                  <w:marBottom w:val="210"/>
                  <w:divBdr>
                    <w:top w:val="none" w:sz="0" w:space="0" w:color="auto"/>
                    <w:left w:val="none" w:sz="0" w:space="0" w:color="auto"/>
                    <w:bottom w:val="none" w:sz="0" w:space="0" w:color="auto"/>
                    <w:right w:val="none" w:sz="0" w:space="0" w:color="auto"/>
                  </w:divBdr>
                  <w:divsChild>
                    <w:div w:id="1371304619">
                      <w:marLeft w:val="480"/>
                      <w:marRight w:val="0"/>
                      <w:marTop w:val="0"/>
                      <w:marBottom w:val="240"/>
                      <w:divBdr>
                        <w:top w:val="none" w:sz="0" w:space="0" w:color="auto"/>
                        <w:left w:val="none" w:sz="0" w:space="0" w:color="auto"/>
                        <w:bottom w:val="none" w:sz="0" w:space="0" w:color="auto"/>
                        <w:right w:val="none" w:sz="0" w:space="0" w:color="auto"/>
                      </w:divBdr>
                    </w:div>
                  </w:divsChild>
                </w:div>
                <w:div w:id="1262831634">
                  <w:marLeft w:val="0"/>
                  <w:marRight w:val="0"/>
                  <w:marTop w:val="210"/>
                  <w:marBottom w:val="0"/>
                  <w:divBdr>
                    <w:top w:val="none" w:sz="0" w:space="0" w:color="auto"/>
                    <w:left w:val="none" w:sz="0" w:space="0" w:color="auto"/>
                    <w:bottom w:val="none" w:sz="0" w:space="0" w:color="auto"/>
                    <w:right w:val="none" w:sz="0" w:space="0" w:color="auto"/>
                  </w:divBdr>
                  <w:divsChild>
                    <w:div w:id="342440149">
                      <w:marLeft w:val="480"/>
                      <w:marRight w:val="0"/>
                      <w:marTop w:val="0"/>
                      <w:marBottom w:val="240"/>
                      <w:divBdr>
                        <w:top w:val="none" w:sz="0" w:space="0" w:color="auto"/>
                        <w:left w:val="none" w:sz="0" w:space="0" w:color="auto"/>
                        <w:bottom w:val="none" w:sz="0" w:space="0" w:color="auto"/>
                        <w:right w:val="none" w:sz="0" w:space="0" w:color="auto"/>
                      </w:divBdr>
                      <w:divsChild>
                        <w:div w:id="1687516686">
                          <w:marLeft w:val="0"/>
                          <w:marRight w:val="0"/>
                          <w:marTop w:val="0"/>
                          <w:marBottom w:val="0"/>
                          <w:divBdr>
                            <w:top w:val="none" w:sz="0" w:space="0" w:color="auto"/>
                            <w:left w:val="none" w:sz="0" w:space="0" w:color="auto"/>
                            <w:bottom w:val="none" w:sz="0" w:space="0" w:color="auto"/>
                            <w:right w:val="none" w:sz="0" w:space="0" w:color="auto"/>
                          </w:divBdr>
                          <w:divsChild>
                            <w:div w:id="951477229">
                              <w:marLeft w:val="0"/>
                              <w:marRight w:val="0"/>
                              <w:marTop w:val="210"/>
                              <w:marBottom w:val="210"/>
                              <w:divBdr>
                                <w:top w:val="none" w:sz="0" w:space="0" w:color="auto"/>
                                <w:left w:val="none" w:sz="0" w:space="0" w:color="auto"/>
                                <w:bottom w:val="none" w:sz="0" w:space="0" w:color="auto"/>
                                <w:right w:val="none" w:sz="0" w:space="0" w:color="auto"/>
                              </w:divBdr>
                              <w:divsChild>
                                <w:div w:id="1869685524">
                                  <w:marLeft w:val="480"/>
                                  <w:marRight w:val="0"/>
                                  <w:marTop w:val="0"/>
                                  <w:marBottom w:val="240"/>
                                  <w:divBdr>
                                    <w:top w:val="none" w:sz="0" w:space="0" w:color="auto"/>
                                    <w:left w:val="none" w:sz="0" w:space="0" w:color="auto"/>
                                    <w:bottom w:val="none" w:sz="0" w:space="0" w:color="auto"/>
                                    <w:right w:val="none" w:sz="0" w:space="0" w:color="auto"/>
                                  </w:divBdr>
                                  <w:divsChild>
                                    <w:div w:id="424231618">
                                      <w:marLeft w:val="0"/>
                                      <w:marRight w:val="0"/>
                                      <w:marTop w:val="0"/>
                                      <w:marBottom w:val="210"/>
                                      <w:divBdr>
                                        <w:top w:val="none" w:sz="0" w:space="0" w:color="auto"/>
                                        <w:left w:val="none" w:sz="0" w:space="0" w:color="auto"/>
                                        <w:bottom w:val="none" w:sz="0" w:space="0" w:color="auto"/>
                                        <w:right w:val="none" w:sz="0" w:space="0" w:color="auto"/>
                                      </w:divBdr>
                                    </w:div>
                                    <w:div w:id="1051533614">
                                      <w:marLeft w:val="0"/>
                                      <w:marRight w:val="0"/>
                                      <w:marTop w:val="0"/>
                                      <w:marBottom w:val="0"/>
                                      <w:divBdr>
                                        <w:top w:val="none" w:sz="0" w:space="0" w:color="auto"/>
                                        <w:left w:val="none" w:sz="0" w:space="0" w:color="auto"/>
                                        <w:bottom w:val="none" w:sz="0" w:space="0" w:color="auto"/>
                                        <w:right w:val="none" w:sz="0" w:space="0" w:color="auto"/>
                                      </w:divBdr>
                                      <w:divsChild>
                                        <w:div w:id="705907110">
                                          <w:marLeft w:val="0"/>
                                          <w:marRight w:val="0"/>
                                          <w:marTop w:val="210"/>
                                          <w:marBottom w:val="210"/>
                                          <w:divBdr>
                                            <w:top w:val="none" w:sz="0" w:space="0" w:color="auto"/>
                                            <w:left w:val="none" w:sz="0" w:space="0" w:color="auto"/>
                                            <w:bottom w:val="none" w:sz="0" w:space="0" w:color="auto"/>
                                            <w:right w:val="none" w:sz="0" w:space="0" w:color="auto"/>
                                          </w:divBdr>
                                          <w:divsChild>
                                            <w:div w:id="905070685">
                                              <w:marLeft w:val="480"/>
                                              <w:marRight w:val="0"/>
                                              <w:marTop w:val="0"/>
                                              <w:marBottom w:val="240"/>
                                              <w:divBdr>
                                                <w:top w:val="none" w:sz="0" w:space="0" w:color="auto"/>
                                                <w:left w:val="none" w:sz="0" w:space="0" w:color="auto"/>
                                                <w:bottom w:val="none" w:sz="0" w:space="0" w:color="auto"/>
                                                <w:right w:val="none" w:sz="0" w:space="0" w:color="auto"/>
                                              </w:divBdr>
                                            </w:div>
                                          </w:divsChild>
                                        </w:div>
                                        <w:div w:id="1734502720">
                                          <w:marLeft w:val="0"/>
                                          <w:marRight w:val="0"/>
                                          <w:marTop w:val="210"/>
                                          <w:marBottom w:val="210"/>
                                          <w:divBdr>
                                            <w:top w:val="none" w:sz="0" w:space="0" w:color="auto"/>
                                            <w:left w:val="none" w:sz="0" w:space="0" w:color="auto"/>
                                            <w:bottom w:val="none" w:sz="0" w:space="0" w:color="auto"/>
                                            <w:right w:val="none" w:sz="0" w:space="0" w:color="auto"/>
                                          </w:divBdr>
                                          <w:divsChild>
                                            <w:div w:id="333652964">
                                              <w:marLeft w:val="480"/>
                                              <w:marRight w:val="0"/>
                                              <w:marTop w:val="0"/>
                                              <w:marBottom w:val="240"/>
                                              <w:divBdr>
                                                <w:top w:val="none" w:sz="0" w:space="0" w:color="auto"/>
                                                <w:left w:val="none" w:sz="0" w:space="0" w:color="auto"/>
                                                <w:bottom w:val="none" w:sz="0" w:space="0" w:color="auto"/>
                                                <w:right w:val="none" w:sz="0" w:space="0" w:color="auto"/>
                                              </w:divBdr>
                                            </w:div>
                                          </w:divsChild>
                                        </w:div>
                                        <w:div w:id="307714502">
                                          <w:marLeft w:val="0"/>
                                          <w:marRight w:val="0"/>
                                          <w:marTop w:val="210"/>
                                          <w:marBottom w:val="210"/>
                                          <w:divBdr>
                                            <w:top w:val="none" w:sz="0" w:space="0" w:color="auto"/>
                                            <w:left w:val="none" w:sz="0" w:space="0" w:color="auto"/>
                                            <w:bottom w:val="none" w:sz="0" w:space="0" w:color="auto"/>
                                            <w:right w:val="none" w:sz="0" w:space="0" w:color="auto"/>
                                          </w:divBdr>
                                          <w:divsChild>
                                            <w:div w:id="1669674425">
                                              <w:marLeft w:val="480"/>
                                              <w:marRight w:val="0"/>
                                              <w:marTop w:val="0"/>
                                              <w:marBottom w:val="240"/>
                                              <w:divBdr>
                                                <w:top w:val="none" w:sz="0" w:space="0" w:color="auto"/>
                                                <w:left w:val="none" w:sz="0" w:space="0" w:color="auto"/>
                                                <w:bottom w:val="none" w:sz="0" w:space="0" w:color="auto"/>
                                                <w:right w:val="none" w:sz="0" w:space="0" w:color="auto"/>
                                              </w:divBdr>
                                            </w:div>
                                          </w:divsChild>
                                        </w:div>
                                        <w:div w:id="2051954155">
                                          <w:marLeft w:val="0"/>
                                          <w:marRight w:val="0"/>
                                          <w:marTop w:val="210"/>
                                          <w:marBottom w:val="0"/>
                                          <w:divBdr>
                                            <w:top w:val="none" w:sz="0" w:space="0" w:color="auto"/>
                                            <w:left w:val="none" w:sz="0" w:space="0" w:color="auto"/>
                                            <w:bottom w:val="none" w:sz="0" w:space="0" w:color="auto"/>
                                            <w:right w:val="none" w:sz="0" w:space="0" w:color="auto"/>
                                          </w:divBdr>
                                          <w:divsChild>
                                            <w:div w:id="70525607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98984372">
                              <w:marLeft w:val="0"/>
                              <w:marRight w:val="0"/>
                              <w:marTop w:val="210"/>
                              <w:marBottom w:val="0"/>
                              <w:divBdr>
                                <w:top w:val="none" w:sz="0" w:space="0" w:color="auto"/>
                                <w:left w:val="none" w:sz="0" w:space="0" w:color="auto"/>
                                <w:bottom w:val="none" w:sz="0" w:space="0" w:color="auto"/>
                                <w:right w:val="none" w:sz="0" w:space="0" w:color="auto"/>
                              </w:divBdr>
                              <w:divsChild>
                                <w:div w:id="1321234719">
                                  <w:marLeft w:val="480"/>
                                  <w:marRight w:val="0"/>
                                  <w:marTop w:val="0"/>
                                  <w:marBottom w:val="240"/>
                                  <w:divBdr>
                                    <w:top w:val="none" w:sz="0" w:space="0" w:color="auto"/>
                                    <w:left w:val="none" w:sz="0" w:space="0" w:color="auto"/>
                                    <w:bottom w:val="none" w:sz="0" w:space="0" w:color="auto"/>
                                    <w:right w:val="none" w:sz="0" w:space="0" w:color="auto"/>
                                  </w:divBdr>
                                  <w:divsChild>
                                    <w:div w:id="1318336174">
                                      <w:marLeft w:val="0"/>
                                      <w:marRight w:val="0"/>
                                      <w:marTop w:val="0"/>
                                      <w:marBottom w:val="0"/>
                                      <w:divBdr>
                                        <w:top w:val="none" w:sz="0" w:space="0" w:color="auto"/>
                                        <w:left w:val="none" w:sz="0" w:space="0" w:color="auto"/>
                                        <w:bottom w:val="none" w:sz="0" w:space="0" w:color="auto"/>
                                        <w:right w:val="none" w:sz="0" w:space="0" w:color="auto"/>
                                      </w:divBdr>
                                      <w:divsChild>
                                        <w:div w:id="623779431">
                                          <w:marLeft w:val="0"/>
                                          <w:marRight w:val="0"/>
                                          <w:marTop w:val="210"/>
                                          <w:marBottom w:val="210"/>
                                          <w:divBdr>
                                            <w:top w:val="none" w:sz="0" w:space="0" w:color="auto"/>
                                            <w:left w:val="none" w:sz="0" w:space="0" w:color="auto"/>
                                            <w:bottom w:val="none" w:sz="0" w:space="0" w:color="auto"/>
                                            <w:right w:val="none" w:sz="0" w:space="0" w:color="auto"/>
                                          </w:divBdr>
                                          <w:divsChild>
                                            <w:div w:id="843670693">
                                              <w:marLeft w:val="480"/>
                                              <w:marRight w:val="0"/>
                                              <w:marTop w:val="0"/>
                                              <w:marBottom w:val="240"/>
                                              <w:divBdr>
                                                <w:top w:val="none" w:sz="0" w:space="0" w:color="auto"/>
                                                <w:left w:val="none" w:sz="0" w:space="0" w:color="auto"/>
                                                <w:bottom w:val="none" w:sz="0" w:space="0" w:color="auto"/>
                                                <w:right w:val="none" w:sz="0" w:space="0" w:color="auto"/>
                                              </w:divBdr>
                                            </w:div>
                                          </w:divsChild>
                                        </w:div>
                                        <w:div w:id="1439568642">
                                          <w:marLeft w:val="0"/>
                                          <w:marRight w:val="0"/>
                                          <w:marTop w:val="210"/>
                                          <w:marBottom w:val="0"/>
                                          <w:divBdr>
                                            <w:top w:val="none" w:sz="0" w:space="0" w:color="auto"/>
                                            <w:left w:val="none" w:sz="0" w:space="0" w:color="auto"/>
                                            <w:bottom w:val="none" w:sz="0" w:space="0" w:color="auto"/>
                                            <w:right w:val="none" w:sz="0" w:space="0" w:color="auto"/>
                                          </w:divBdr>
                                          <w:divsChild>
                                            <w:div w:id="568350241">
                                              <w:marLeft w:val="480"/>
                                              <w:marRight w:val="0"/>
                                              <w:marTop w:val="0"/>
                                              <w:marBottom w:val="240"/>
                                              <w:divBdr>
                                                <w:top w:val="none" w:sz="0" w:space="0" w:color="auto"/>
                                                <w:left w:val="none" w:sz="0" w:space="0" w:color="auto"/>
                                                <w:bottom w:val="none" w:sz="0" w:space="0" w:color="auto"/>
                                                <w:right w:val="none" w:sz="0" w:space="0" w:color="auto"/>
                                              </w:divBdr>
                                              <w:divsChild>
                                                <w:div w:id="546529431">
                                                  <w:marLeft w:val="0"/>
                                                  <w:marRight w:val="0"/>
                                                  <w:marTop w:val="0"/>
                                                  <w:marBottom w:val="0"/>
                                                  <w:divBdr>
                                                    <w:top w:val="none" w:sz="0" w:space="0" w:color="auto"/>
                                                    <w:left w:val="none" w:sz="0" w:space="0" w:color="auto"/>
                                                    <w:bottom w:val="none" w:sz="0" w:space="0" w:color="auto"/>
                                                    <w:right w:val="none" w:sz="0" w:space="0" w:color="auto"/>
                                                  </w:divBdr>
                                                  <w:divsChild>
                                                    <w:div w:id="1303929800">
                                                      <w:marLeft w:val="0"/>
                                                      <w:marRight w:val="0"/>
                                                      <w:marTop w:val="210"/>
                                                      <w:marBottom w:val="210"/>
                                                      <w:divBdr>
                                                        <w:top w:val="none" w:sz="0" w:space="0" w:color="auto"/>
                                                        <w:left w:val="none" w:sz="0" w:space="0" w:color="auto"/>
                                                        <w:bottom w:val="none" w:sz="0" w:space="0" w:color="auto"/>
                                                        <w:right w:val="none" w:sz="0" w:space="0" w:color="auto"/>
                                                      </w:divBdr>
                                                      <w:divsChild>
                                                        <w:div w:id="1649355824">
                                                          <w:marLeft w:val="480"/>
                                                          <w:marRight w:val="0"/>
                                                          <w:marTop w:val="0"/>
                                                          <w:marBottom w:val="240"/>
                                                          <w:divBdr>
                                                            <w:top w:val="none" w:sz="0" w:space="0" w:color="auto"/>
                                                            <w:left w:val="none" w:sz="0" w:space="0" w:color="auto"/>
                                                            <w:bottom w:val="none" w:sz="0" w:space="0" w:color="auto"/>
                                                            <w:right w:val="none" w:sz="0" w:space="0" w:color="auto"/>
                                                          </w:divBdr>
                                                        </w:div>
                                                      </w:divsChild>
                                                    </w:div>
                                                    <w:div w:id="887377706">
                                                      <w:marLeft w:val="0"/>
                                                      <w:marRight w:val="0"/>
                                                      <w:marTop w:val="210"/>
                                                      <w:marBottom w:val="0"/>
                                                      <w:divBdr>
                                                        <w:top w:val="none" w:sz="0" w:space="0" w:color="auto"/>
                                                        <w:left w:val="none" w:sz="0" w:space="0" w:color="auto"/>
                                                        <w:bottom w:val="none" w:sz="0" w:space="0" w:color="auto"/>
                                                        <w:right w:val="none" w:sz="0" w:space="0" w:color="auto"/>
                                                      </w:divBdr>
                                                      <w:divsChild>
                                                        <w:div w:id="67241627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8919330">
      <w:bodyDiv w:val="1"/>
      <w:marLeft w:val="0"/>
      <w:marRight w:val="0"/>
      <w:marTop w:val="0"/>
      <w:marBottom w:val="0"/>
      <w:divBdr>
        <w:top w:val="none" w:sz="0" w:space="0" w:color="auto"/>
        <w:left w:val="none" w:sz="0" w:space="0" w:color="auto"/>
        <w:bottom w:val="none" w:sz="0" w:space="0" w:color="auto"/>
        <w:right w:val="none" w:sz="0" w:space="0" w:color="auto"/>
      </w:divBdr>
      <w:divsChild>
        <w:div w:id="2130078902">
          <w:marLeft w:val="0"/>
          <w:marRight w:val="0"/>
          <w:marTop w:val="480"/>
          <w:marBottom w:val="60"/>
          <w:divBdr>
            <w:top w:val="none" w:sz="0" w:space="0" w:color="auto"/>
            <w:left w:val="none" w:sz="0" w:space="0" w:color="auto"/>
            <w:bottom w:val="none" w:sz="0" w:space="0" w:color="auto"/>
            <w:right w:val="none" w:sz="0" w:space="0" w:color="auto"/>
          </w:divBdr>
        </w:div>
        <w:div w:id="729622283">
          <w:marLeft w:val="0"/>
          <w:marRight w:val="0"/>
          <w:marTop w:val="0"/>
          <w:marBottom w:val="0"/>
          <w:divBdr>
            <w:top w:val="none" w:sz="0" w:space="0" w:color="auto"/>
            <w:left w:val="none" w:sz="0" w:space="0" w:color="auto"/>
            <w:bottom w:val="none" w:sz="0" w:space="0" w:color="auto"/>
            <w:right w:val="none" w:sz="0" w:space="0" w:color="auto"/>
          </w:divBdr>
          <w:divsChild>
            <w:div w:id="818612335">
              <w:marLeft w:val="0"/>
              <w:marRight w:val="0"/>
              <w:marTop w:val="0"/>
              <w:marBottom w:val="210"/>
              <w:divBdr>
                <w:top w:val="none" w:sz="0" w:space="0" w:color="auto"/>
                <w:left w:val="none" w:sz="0" w:space="0" w:color="auto"/>
                <w:bottom w:val="none" w:sz="0" w:space="0" w:color="auto"/>
                <w:right w:val="none" w:sz="0" w:space="0" w:color="auto"/>
              </w:divBdr>
            </w:div>
            <w:div w:id="772673528">
              <w:marLeft w:val="0"/>
              <w:marRight w:val="0"/>
              <w:marTop w:val="0"/>
              <w:marBottom w:val="0"/>
              <w:divBdr>
                <w:top w:val="none" w:sz="0" w:space="0" w:color="auto"/>
                <w:left w:val="none" w:sz="0" w:space="0" w:color="auto"/>
                <w:bottom w:val="none" w:sz="0" w:space="0" w:color="auto"/>
                <w:right w:val="none" w:sz="0" w:space="0" w:color="auto"/>
              </w:divBdr>
              <w:divsChild>
                <w:div w:id="2028172534">
                  <w:marLeft w:val="0"/>
                  <w:marRight w:val="0"/>
                  <w:marTop w:val="210"/>
                  <w:marBottom w:val="210"/>
                  <w:divBdr>
                    <w:top w:val="none" w:sz="0" w:space="0" w:color="auto"/>
                    <w:left w:val="none" w:sz="0" w:space="0" w:color="auto"/>
                    <w:bottom w:val="none" w:sz="0" w:space="0" w:color="auto"/>
                    <w:right w:val="none" w:sz="0" w:space="0" w:color="auto"/>
                  </w:divBdr>
                  <w:divsChild>
                    <w:div w:id="897327750">
                      <w:marLeft w:val="480"/>
                      <w:marRight w:val="0"/>
                      <w:marTop w:val="0"/>
                      <w:marBottom w:val="240"/>
                      <w:divBdr>
                        <w:top w:val="none" w:sz="0" w:space="0" w:color="auto"/>
                        <w:left w:val="none" w:sz="0" w:space="0" w:color="auto"/>
                        <w:bottom w:val="none" w:sz="0" w:space="0" w:color="auto"/>
                        <w:right w:val="none" w:sz="0" w:space="0" w:color="auto"/>
                      </w:divBdr>
                      <w:divsChild>
                        <w:div w:id="253318804">
                          <w:marLeft w:val="0"/>
                          <w:marRight w:val="0"/>
                          <w:marTop w:val="0"/>
                          <w:marBottom w:val="210"/>
                          <w:divBdr>
                            <w:top w:val="none" w:sz="0" w:space="0" w:color="auto"/>
                            <w:left w:val="none" w:sz="0" w:space="0" w:color="auto"/>
                            <w:bottom w:val="none" w:sz="0" w:space="0" w:color="auto"/>
                            <w:right w:val="none" w:sz="0" w:space="0" w:color="auto"/>
                          </w:divBdr>
                        </w:div>
                        <w:div w:id="1550415431">
                          <w:marLeft w:val="0"/>
                          <w:marRight w:val="0"/>
                          <w:marTop w:val="240"/>
                          <w:marBottom w:val="0"/>
                          <w:divBdr>
                            <w:top w:val="none" w:sz="0" w:space="0" w:color="auto"/>
                            <w:left w:val="none" w:sz="0" w:space="0" w:color="auto"/>
                            <w:bottom w:val="none" w:sz="0" w:space="0" w:color="auto"/>
                            <w:right w:val="none" w:sz="0" w:space="0" w:color="auto"/>
                          </w:divBdr>
                          <w:divsChild>
                            <w:div w:id="483013680">
                              <w:marLeft w:val="0"/>
                              <w:marRight w:val="0"/>
                              <w:marTop w:val="0"/>
                              <w:marBottom w:val="0"/>
                              <w:divBdr>
                                <w:top w:val="none" w:sz="0" w:space="0" w:color="auto"/>
                                <w:left w:val="none" w:sz="0" w:space="0" w:color="auto"/>
                                <w:bottom w:val="none" w:sz="0" w:space="0" w:color="auto"/>
                                <w:right w:val="none" w:sz="0" w:space="0" w:color="auto"/>
                              </w:divBdr>
                              <w:divsChild>
                                <w:div w:id="541786694">
                                  <w:marLeft w:val="0"/>
                                  <w:marRight w:val="0"/>
                                  <w:marTop w:val="0"/>
                                  <w:marBottom w:val="0"/>
                                  <w:divBdr>
                                    <w:top w:val="none" w:sz="0" w:space="0" w:color="auto"/>
                                    <w:left w:val="none" w:sz="0" w:space="0" w:color="auto"/>
                                    <w:bottom w:val="none" w:sz="0" w:space="0" w:color="auto"/>
                                    <w:right w:val="none" w:sz="0" w:space="0" w:color="auto"/>
                                  </w:divBdr>
                                </w:div>
                                <w:div w:id="803041756">
                                  <w:marLeft w:val="0"/>
                                  <w:marRight w:val="0"/>
                                  <w:marTop w:val="0"/>
                                  <w:marBottom w:val="0"/>
                                  <w:divBdr>
                                    <w:top w:val="none" w:sz="0" w:space="0" w:color="auto"/>
                                    <w:left w:val="none" w:sz="0" w:space="0" w:color="auto"/>
                                    <w:bottom w:val="none" w:sz="0" w:space="0" w:color="auto"/>
                                    <w:right w:val="none" w:sz="0" w:space="0" w:color="auto"/>
                                  </w:divBdr>
                                </w:div>
                                <w:div w:id="742413376">
                                  <w:marLeft w:val="0"/>
                                  <w:marRight w:val="0"/>
                                  <w:marTop w:val="0"/>
                                  <w:marBottom w:val="0"/>
                                  <w:divBdr>
                                    <w:top w:val="none" w:sz="0" w:space="0" w:color="auto"/>
                                    <w:left w:val="none" w:sz="0" w:space="0" w:color="auto"/>
                                    <w:bottom w:val="none" w:sz="0" w:space="0" w:color="auto"/>
                                    <w:right w:val="none" w:sz="0" w:space="0" w:color="auto"/>
                                  </w:divBdr>
                                </w:div>
                              </w:divsChild>
                            </w:div>
                            <w:div w:id="1029910578">
                              <w:marLeft w:val="0"/>
                              <w:marRight w:val="0"/>
                              <w:marTop w:val="0"/>
                              <w:marBottom w:val="0"/>
                              <w:divBdr>
                                <w:top w:val="none" w:sz="0" w:space="0" w:color="auto"/>
                                <w:left w:val="none" w:sz="0" w:space="0" w:color="auto"/>
                                <w:bottom w:val="none" w:sz="0" w:space="0" w:color="auto"/>
                                <w:right w:val="none" w:sz="0" w:space="0" w:color="auto"/>
                              </w:divBdr>
                            </w:div>
                            <w:div w:id="156843097">
                              <w:marLeft w:val="0"/>
                              <w:marRight w:val="0"/>
                              <w:marTop w:val="0"/>
                              <w:marBottom w:val="0"/>
                              <w:divBdr>
                                <w:top w:val="none" w:sz="0" w:space="0" w:color="auto"/>
                                <w:left w:val="none" w:sz="0" w:space="0" w:color="auto"/>
                                <w:bottom w:val="none" w:sz="0" w:space="0" w:color="auto"/>
                                <w:right w:val="none" w:sz="0" w:space="0" w:color="auto"/>
                              </w:divBdr>
                            </w:div>
                            <w:div w:id="1052735567">
                              <w:marLeft w:val="0"/>
                              <w:marRight w:val="0"/>
                              <w:marTop w:val="0"/>
                              <w:marBottom w:val="0"/>
                              <w:divBdr>
                                <w:top w:val="none" w:sz="0" w:space="0" w:color="auto"/>
                                <w:left w:val="none" w:sz="0" w:space="0" w:color="auto"/>
                                <w:bottom w:val="none" w:sz="0" w:space="0" w:color="auto"/>
                                <w:right w:val="none" w:sz="0" w:space="0" w:color="auto"/>
                              </w:divBdr>
                            </w:div>
                            <w:div w:id="711728838">
                              <w:marLeft w:val="0"/>
                              <w:marRight w:val="0"/>
                              <w:marTop w:val="0"/>
                              <w:marBottom w:val="0"/>
                              <w:divBdr>
                                <w:top w:val="none" w:sz="0" w:space="0" w:color="auto"/>
                                <w:left w:val="none" w:sz="0" w:space="0" w:color="auto"/>
                                <w:bottom w:val="none" w:sz="0" w:space="0" w:color="auto"/>
                                <w:right w:val="none" w:sz="0" w:space="0" w:color="auto"/>
                              </w:divBdr>
                            </w:div>
                            <w:div w:id="388649702">
                              <w:marLeft w:val="0"/>
                              <w:marRight w:val="0"/>
                              <w:marTop w:val="0"/>
                              <w:marBottom w:val="0"/>
                              <w:divBdr>
                                <w:top w:val="none" w:sz="0" w:space="0" w:color="auto"/>
                                <w:left w:val="none" w:sz="0" w:space="0" w:color="auto"/>
                                <w:bottom w:val="none" w:sz="0" w:space="0" w:color="auto"/>
                                <w:right w:val="none" w:sz="0" w:space="0" w:color="auto"/>
                              </w:divBdr>
                            </w:div>
                            <w:div w:id="1637487010">
                              <w:marLeft w:val="0"/>
                              <w:marRight w:val="0"/>
                              <w:marTop w:val="0"/>
                              <w:marBottom w:val="0"/>
                              <w:divBdr>
                                <w:top w:val="none" w:sz="0" w:space="0" w:color="auto"/>
                                <w:left w:val="none" w:sz="0" w:space="0" w:color="auto"/>
                                <w:bottom w:val="none" w:sz="0" w:space="0" w:color="auto"/>
                                <w:right w:val="none" w:sz="0" w:space="0" w:color="auto"/>
                              </w:divBdr>
                            </w:div>
                            <w:div w:id="86927159">
                              <w:marLeft w:val="0"/>
                              <w:marRight w:val="0"/>
                              <w:marTop w:val="0"/>
                              <w:marBottom w:val="0"/>
                              <w:divBdr>
                                <w:top w:val="none" w:sz="0" w:space="0" w:color="auto"/>
                                <w:left w:val="none" w:sz="0" w:space="0" w:color="auto"/>
                                <w:bottom w:val="none" w:sz="0" w:space="0" w:color="auto"/>
                                <w:right w:val="none" w:sz="0" w:space="0" w:color="auto"/>
                              </w:divBdr>
                            </w:div>
                            <w:div w:id="1611088969">
                              <w:marLeft w:val="0"/>
                              <w:marRight w:val="0"/>
                              <w:marTop w:val="0"/>
                              <w:marBottom w:val="0"/>
                              <w:divBdr>
                                <w:top w:val="none" w:sz="0" w:space="0" w:color="auto"/>
                                <w:left w:val="none" w:sz="0" w:space="0" w:color="auto"/>
                                <w:bottom w:val="none" w:sz="0" w:space="0" w:color="auto"/>
                                <w:right w:val="none" w:sz="0" w:space="0" w:color="auto"/>
                              </w:divBdr>
                            </w:div>
                            <w:div w:id="776214747">
                              <w:marLeft w:val="0"/>
                              <w:marRight w:val="0"/>
                              <w:marTop w:val="0"/>
                              <w:marBottom w:val="0"/>
                              <w:divBdr>
                                <w:top w:val="none" w:sz="0" w:space="0" w:color="auto"/>
                                <w:left w:val="none" w:sz="0" w:space="0" w:color="auto"/>
                                <w:bottom w:val="none" w:sz="0" w:space="0" w:color="auto"/>
                                <w:right w:val="none" w:sz="0" w:space="0" w:color="auto"/>
                              </w:divBdr>
                            </w:div>
                            <w:div w:id="200871520">
                              <w:marLeft w:val="0"/>
                              <w:marRight w:val="0"/>
                              <w:marTop w:val="0"/>
                              <w:marBottom w:val="0"/>
                              <w:divBdr>
                                <w:top w:val="none" w:sz="0" w:space="0" w:color="auto"/>
                                <w:left w:val="none" w:sz="0" w:space="0" w:color="auto"/>
                                <w:bottom w:val="none" w:sz="0" w:space="0" w:color="auto"/>
                                <w:right w:val="none" w:sz="0" w:space="0" w:color="auto"/>
                              </w:divBdr>
                            </w:div>
                            <w:div w:id="1984041253">
                              <w:marLeft w:val="0"/>
                              <w:marRight w:val="0"/>
                              <w:marTop w:val="0"/>
                              <w:marBottom w:val="0"/>
                              <w:divBdr>
                                <w:top w:val="none" w:sz="0" w:space="0" w:color="auto"/>
                                <w:left w:val="none" w:sz="0" w:space="0" w:color="auto"/>
                                <w:bottom w:val="none" w:sz="0" w:space="0" w:color="auto"/>
                                <w:right w:val="none" w:sz="0" w:space="0" w:color="auto"/>
                              </w:divBdr>
                            </w:div>
                            <w:div w:id="967973679">
                              <w:marLeft w:val="0"/>
                              <w:marRight w:val="0"/>
                              <w:marTop w:val="0"/>
                              <w:marBottom w:val="0"/>
                              <w:divBdr>
                                <w:top w:val="none" w:sz="0" w:space="0" w:color="auto"/>
                                <w:left w:val="none" w:sz="0" w:space="0" w:color="auto"/>
                                <w:bottom w:val="none" w:sz="0" w:space="0" w:color="auto"/>
                                <w:right w:val="none" w:sz="0" w:space="0" w:color="auto"/>
                              </w:divBdr>
                            </w:div>
                            <w:div w:id="1620795745">
                              <w:marLeft w:val="0"/>
                              <w:marRight w:val="0"/>
                              <w:marTop w:val="0"/>
                              <w:marBottom w:val="0"/>
                              <w:divBdr>
                                <w:top w:val="none" w:sz="0" w:space="0" w:color="auto"/>
                                <w:left w:val="none" w:sz="0" w:space="0" w:color="auto"/>
                                <w:bottom w:val="none" w:sz="0" w:space="0" w:color="auto"/>
                                <w:right w:val="none" w:sz="0" w:space="0" w:color="auto"/>
                              </w:divBdr>
                            </w:div>
                            <w:div w:id="1494369235">
                              <w:marLeft w:val="0"/>
                              <w:marRight w:val="0"/>
                              <w:marTop w:val="0"/>
                              <w:marBottom w:val="0"/>
                              <w:divBdr>
                                <w:top w:val="none" w:sz="0" w:space="0" w:color="auto"/>
                                <w:left w:val="none" w:sz="0" w:space="0" w:color="auto"/>
                                <w:bottom w:val="none" w:sz="0" w:space="0" w:color="auto"/>
                                <w:right w:val="none" w:sz="0" w:space="0" w:color="auto"/>
                              </w:divBdr>
                            </w:div>
                            <w:div w:id="191236062">
                              <w:marLeft w:val="0"/>
                              <w:marRight w:val="0"/>
                              <w:marTop w:val="0"/>
                              <w:marBottom w:val="0"/>
                              <w:divBdr>
                                <w:top w:val="none" w:sz="0" w:space="0" w:color="auto"/>
                                <w:left w:val="none" w:sz="0" w:space="0" w:color="auto"/>
                                <w:bottom w:val="none" w:sz="0" w:space="0" w:color="auto"/>
                                <w:right w:val="none" w:sz="0" w:space="0" w:color="auto"/>
                              </w:divBdr>
                            </w:div>
                            <w:div w:id="1700351484">
                              <w:marLeft w:val="0"/>
                              <w:marRight w:val="0"/>
                              <w:marTop w:val="0"/>
                              <w:marBottom w:val="0"/>
                              <w:divBdr>
                                <w:top w:val="none" w:sz="0" w:space="0" w:color="auto"/>
                                <w:left w:val="none" w:sz="0" w:space="0" w:color="auto"/>
                                <w:bottom w:val="none" w:sz="0" w:space="0" w:color="auto"/>
                                <w:right w:val="none" w:sz="0" w:space="0" w:color="auto"/>
                              </w:divBdr>
                            </w:div>
                            <w:div w:id="1479110081">
                              <w:marLeft w:val="0"/>
                              <w:marRight w:val="0"/>
                              <w:marTop w:val="0"/>
                              <w:marBottom w:val="0"/>
                              <w:divBdr>
                                <w:top w:val="none" w:sz="0" w:space="0" w:color="auto"/>
                                <w:left w:val="none" w:sz="0" w:space="0" w:color="auto"/>
                                <w:bottom w:val="none" w:sz="0" w:space="0" w:color="auto"/>
                                <w:right w:val="none" w:sz="0" w:space="0" w:color="auto"/>
                              </w:divBdr>
                            </w:div>
                            <w:div w:id="635260084">
                              <w:marLeft w:val="0"/>
                              <w:marRight w:val="0"/>
                              <w:marTop w:val="0"/>
                              <w:marBottom w:val="0"/>
                              <w:divBdr>
                                <w:top w:val="none" w:sz="0" w:space="0" w:color="auto"/>
                                <w:left w:val="none" w:sz="0" w:space="0" w:color="auto"/>
                                <w:bottom w:val="none" w:sz="0" w:space="0" w:color="auto"/>
                                <w:right w:val="none" w:sz="0" w:space="0" w:color="auto"/>
                              </w:divBdr>
                            </w:div>
                            <w:div w:id="870458041">
                              <w:marLeft w:val="0"/>
                              <w:marRight w:val="0"/>
                              <w:marTop w:val="0"/>
                              <w:marBottom w:val="0"/>
                              <w:divBdr>
                                <w:top w:val="none" w:sz="0" w:space="0" w:color="auto"/>
                                <w:left w:val="none" w:sz="0" w:space="0" w:color="auto"/>
                                <w:bottom w:val="none" w:sz="0" w:space="0" w:color="auto"/>
                                <w:right w:val="none" w:sz="0" w:space="0" w:color="auto"/>
                              </w:divBdr>
                            </w:div>
                            <w:div w:id="667094064">
                              <w:marLeft w:val="0"/>
                              <w:marRight w:val="0"/>
                              <w:marTop w:val="0"/>
                              <w:marBottom w:val="0"/>
                              <w:divBdr>
                                <w:top w:val="none" w:sz="0" w:space="0" w:color="auto"/>
                                <w:left w:val="none" w:sz="0" w:space="0" w:color="auto"/>
                                <w:bottom w:val="none" w:sz="0" w:space="0" w:color="auto"/>
                                <w:right w:val="none" w:sz="0" w:space="0" w:color="auto"/>
                              </w:divBdr>
                            </w:div>
                            <w:div w:id="338119169">
                              <w:marLeft w:val="0"/>
                              <w:marRight w:val="0"/>
                              <w:marTop w:val="0"/>
                              <w:marBottom w:val="0"/>
                              <w:divBdr>
                                <w:top w:val="none" w:sz="0" w:space="0" w:color="auto"/>
                                <w:left w:val="none" w:sz="0" w:space="0" w:color="auto"/>
                                <w:bottom w:val="none" w:sz="0" w:space="0" w:color="auto"/>
                                <w:right w:val="none" w:sz="0" w:space="0" w:color="auto"/>
                              </w:divBdr>
                            </w:div>
                            <w:div w:id="706298500">
                              <w:marLeft w:val="0"/>
                              <w:marRight w:val="0"/>
                              <w:marTop w:val="0"/>
                              <w:marBottom w:val="0"/>
                              <w:divBdr>
                                <w:top w:val="none" w:sz="0" w:space="0" w:color="auto"/>
                                <w:left w:val="none" w:sz="0" w:space="0" w:color="auto"/>
                                <w:bottom w:val="none" w:sz="0" w:space="0" w:color="auto"/>
                                <w:right w:val="none" w:sz="0" w:space="0" w:color="auto"/>
                              </w:divBdr>
                            </w:div>
                            <w:div w:id="1774590058">
                              <w:marLeft w:val="0"/>
                              <w:marRight w:val="0"/>
                              <w:marTop w:val="0"/>
                              <w:marBottom w:val="0"/>
                              <w:divBdr>
                                <w:top w:val="none" w:sz="0" w:space="0" w:color="auto"/>
                                <w:left w:val="none" w:sz="0" w:space="0" w:color="auto"/>
                                <w:bottom w:val="none" w:sz="0" w:space="0" w:color="auto"/>
                                <w:right w:val="none" w:sz="0" w:space="0" w:color="auto"/>
                              </w:divBdr>
                            </w:div>
                            <w:div w:id="711996855">
                              <w:marLeft w:val="0"/>
                              <w:marRight w:val="0"/>
                              <w:marTop w:val="0"/>
                              <w:marBottom w:val="0"/>
                              <w:divBdr>
                                <w:top w:val="none" w:sz="0" w:space="0" w:color="auto"/>
                                <w:left w:val="none" w:sz="0" w:space="0" w:color="auto"/>
                                <w:bottom w:val="none" w:sz="0" w:space="0" w:color="auto"/>
                                <w:right w:val="none" w:sz="0" w:space="0" w:color="auto"/>
                              </w:divBdr>
                            </w:div>
                            <w:div w:id="1170364443">
                              <w:marLeft w:val="0"/>
                              <w:marRight w:val="0"/>
                              <w:marTop w:val="0"/>
                              <w:marBottom w:val="0"/>
                              <w:divBdr>
                                <w:top w:val="none" w:sz="0" w:space="0" w:color="auto"/>
                                <w:left w:val="none" w:sz="0" w:space="0" w:color="auto"/>
                                <w:bottom w:val="none" w:sz="0" w:space="0" w:color="auto"/>
                                <w:right w:val="none" w:sz="0" w:space="0" w:color="auto"/>
                              </w:divBdr>
                            </w:div>
                            <w:div w:id="384960804">
                              <w:marLeft w:val="0"/>
                              <w:marRight w:val="0"/>
                              <w:marTop w:val="0"/>
                              <w:marBottom w:val="0"/>
                              <w:divBdr>
                                <w:top w:val="none" w:sz="0" w:space="0" w:color="auto"/>
                                <w:left w:val="none" w:sz="0" w:space="0" w:color="auto"/>
                                <w:bottom w:val="none" w:sz="0" w:space="0" w:color="auto"/>
                                <w:right w:val="none" w:sz="0" w:space="0" w:color="auto"/>
                              </w:divBdr>
                            </w:div>
                            <w:div w:id="591472360">
                              <w:marLeft w:val="0"/>
                              <w:marRight w:val="0"/>
                              <w:marTop w:val="0"/>
                              <w:marBottom w:val="0"/>
                              <w:divBdr>
                                <w:top w:val="none" w:sz="0" w:space="0" w:color="auto"/>
                                <w:left w:val="none" w:sz="0" w:space="0" w:color="auto"/>
                                <w:bottom w:val="none" w:sz="0" w:space="0" w:color="auto"/>
                                <w:right w:val="none" w:sz="0" w:space="0" w:color="auto"/>
                              </w:divBdr>
                            </w:div>
                            <w:div w:id="614795492">
                              <w:marLeft w:val="0"/>
                              <w:marRight w:val="0"/>
                              <w:marTop w:val="0"/>
                              <w:marBottom w:val="0"/>
                              <w:divBdr>
                                <w:top w:val="none" w:sz="0" w:space="0" w:color="auto"/>
                                <w:left w:val="none" w:sz="0" w:space="0" w:color="auto"/>
                                <w:bottom w:val="none" w:sz="0" w:space="0" w:color="auto"/>
                                <w:right w:val="none" w:sz="0" w:space="0" w:color="auto"/>
                              </w:divBdr>
                            </w:div>
                            <w:div w:id="715854205">
                              <w:marLeft w:val="0"/>
                              <w:marRight w:val="0"/>
                              <w:marTop w:val="0"/>
                              <w:marBottom w:val="0"/>
                              <w:divBdr>
                                <w:top w:val="none" w:sz="0" w:space="0" w:color="auto"/>
                                <w:left w:val="none" w:sz="0" w:space="0" w:color="auto"/>
                                <w:bottom w:val="none" w:sz="0" w:space="0" w:color="auto"/>
                                <w:right w:val="none" w:sz="0" w:space="0" w:color="auto"/>
                              </w:divBdr>
                            </w:div>
                            <w:div w:id="1782063585">
                              <w:marLeft w:val="0"/>
                              <w:marRight w:val="0"/>
                              <w:marTop w:val="0"/>
                              <w:marBottom w:val="0"/>
                              <w:divBdr>
                                <w:top w:val="none" w:sz="0" w:space="0" w:color="auto"/>
                                <w:left w:val="none" w:sz="0" w:space="0" w:color="auto"/>
                                <w:bottom w:val="none" w:sz="0" w:space="0" w:color="auto"/>
                                <w:right w:val="none" w:sz="0" w:space="0" w:color="auto"/>
                              </w:divBdr>
                            </w:div>
                            <w:div w:id="1440367257">
                              <w:marLeft w:val="0"/>
                              <w:marRight w:val="0"/>
                              <w:marTop w:val="0"/>
                              <w:marBottom w:val="0"/>
                              <w:divBdr>
                                <w:top w:val="none" w:sz="0" w:space="0" w:color="auto"/>
                                <w:left w:val="none" w:sz="0" w:space="0" w:color="auto"/>
                                <w:bottom w:val="none" w:sz="0" w:space="0" w:color="auto"/>
                                <w:right w:val="none" w:sz="0" w:space="0" w:color="auto"/>
                              </w:divBdr>
                            </w:div>
                            <w:div w:id="52241501">
                              <w:marLeft w:val="0"/>
                              <w:marRight w:val="0"/>
                              <w:marTop w:val="0"/>
                              <w:marBottom w:val="0"/>
                              <w:divBdr>
                                <w:top w:val="none" w:sz="0" w:space="0" w:color="auto"/>
                                <w:left w:val="none" w:sz="0" w:space="0" w:color="auto"/>
                                <w:bottom w:val="none" w:sz="0" w:space="0" w:color="auto"/>
                                <w:right w:val="none" w:sz="0" w:space="0" w:color="auto"/>
                              </w:divBdr>
                            </w:div>
                            <w:div w:id="697968777">
                              <w:marLeft w:val="0"/>
                              <w:marRight w:val="0"/>
                              <w:marTop w:val="0"/>
                              <w:marBottom w:val="0"/>
                              <w:divBdr>
                                <w:top w:val="none" w:sz="0" w:space="0" w:color="auto"/>
                                <w:left w:val="none" w:sz="0" w:space="0" w:color="auto"/>
                                <w:bottom w:val="none" w:sz="0" w:space="0" w:color="auto"/>
                                <w:right w:val="none" w:sz="0" w:space="0" w:color="auto"/>
                              </w:divBdr>
                            </w:div>
                            <w:div w:id="596517998">
                              <w:marLeft w:val="0"/>
                              <w:marRight w:val="0"/>
                              <w:marTop w:val="0"/>
                              <w:marBottom w:val="0"/>
                              <w:divBdr>
                                <w:top w:val="none" w:sz="0" w:space="0" w:color="auto"/>
                                <w:left w:val="none" w:sz="0" w:space="0" w:color="auto"/>
                                <w:bottom w:val="none" w:sz="0" w:space="0" w:color="auto"/>
                                <w:right w:val="none" w:sz="0" w:space="0" w:color="auto"/>
                              </w:divBdr>
                            </w:div>
                            <w:div w:id="868683260">
                              <w:marLeft w:val="0"/>
                              <w:marRight w:val="0"/>
                              <w:marTop w:val="0"/>
                              <w:marBottom w:val="0"/>
                              <w:divBdr>
                                <w:top w:val="none" w:sz="0" w:space="0" w:color="auto"/>
                                <w:left w:val="none" w:sz="0" w:space="0" w:color="auto"/>
                                <w:bottom w:val="none" w:sz="0" w:space="0" w:color="auto"/>
                                <w:right w:val="none" w:sz="0" w:space="0" w:color="auto"/>
                              </w:divBdr>
                            </w:div>
                            <w:div w:id="283775815">
                              <w:marLeft w:val="0"/>
                              <w:marRight w:val="0"/>
                              <w:marTop w:val="0"/>
                              <w:marBottom w:val="0"/>
                              <w:divBdr>
                                <w:top w:val="none" w:sz="0" w:space="0" w:color="auto"/>
                                <w:left w:val="none" w:sz="0" w:space="0" w:color="auto"/>
                                <w:bottom w:val="none" w:sz="0" w:space="0" w:color="auto"/>
                                <w:right w:val="none" w:sz="0" w:space="0" w:color="auto"/>
                              </w:divBdr>
                            </w:div>
                            <w:div w:id="632448490">
                              <w:marLeft w:val="0"/>
                              <w:marRight w:val="0"/>
                              <w:marTop w:val="0"/>
                              <w:marBottom w:val="0"/>
                              <w:divBdr>
                                <w:top w:val="none" w:sz="0" w:space="0" w:color="auto"/>
                                <w:left w:val="none" w:sz="0" w:space="0" w:color="auto"/>
                                <w:bottom w:val="none" w:sz="0" w:space="0" w:color="auto"/>
                                <w:right w:val="none" w:sz="0" w:space="0" w:color="auto"/>
                              </w:divBdr>
                            </w:div>
                            <w:div w:id="1668751155">
                              <w:marLeft w:val="0"/>
                              <w:marRight w:val="0"/>
                              <w:marTop w:val="0"/>
                              <w:marBottom w:val="0"/>
                              <w:divBdr>
                                <w:top w:val="none" w:sz="0" w:space="0" w:color="auto"/>
                                <w:left w:val="none" w:sz="0" w:space="0" w:color="auto"/>
                                <w:bottom w:val="none" w:sz="0" w:space="0" w:color="auto"/>
                                <w:right w:val="none" w:sz="0" w:space="0" w:color="auto"/>
                              </w:divBdr>
                            </w:div>
                            <w:div w:id="181407426">
                              <w:marLeft w:val="0"/>
                              <w:marRight w:val="0"/>
                              <w:marTop w:val="0"/>
                              <w:marBottom w:val="0"/>
                              <w:divBdr>
                                <w:top w:val="none" w:sz="0" w:space="0" w:color="auto"/>
                                <w:left w:val="none" w:sz="0" w:space="0" w:color="auto"/>
                                <w:bottom w:val="none" w:sz="0" w:space="0" w:color="auto"/>
                                <w:right w:val="none" w:sz="0" w:space="0" w:color="auto"/>
                              </w:divBdr>
                            </w:div>
                            <w:div w:id="1131946804">
                              <w:marLeft w:val="0"/>
                              <w:marRight w:val="0"/>
                              <w:marTop w:val="0"/>
                              <w:marBottom w:val="0"/>
                              <w:divBdr>
                                <w:top w:val="none" w:sz="0" w:space="0" w:color="auto"/>
                                <w:left w:val="none" w:sz="0" w:space="0" w:color="auto"/>
                                <w:bottom w:val="none" w:sz="0" w:space="0" w:color="auto"/>
                                <w:right w:val="none" w:sz="0" w:space="0" w:color="auto"/>
                              </w:divBdr>
                            </w:div>
                            <w:div w:id="62874778">
                              <w:marLeft w:val="0"/>
                              <w:marRight w:val="0"/>
                              <w:marTop w:val="0"/>
                              <w:marBottom w:val="0"/>
                              <w:divBdr>
                                <w:top w:val="none" w:sz="0" w:space="0" w:color="auto"/>
                                <w:left w:val="none" w:sz="0" w:space="0" w:color="auto"/>
                                <w:bottom w:val="none" w:sz="0" w:space="0" w:color="auto"/>
                                <w:right w:val="none" w:sz="0" w:space="0" w:color="auto"/>
                              </w:divBdr>
                            </w:div>
                            <w:div w:id="320816437">
                              <w:marLeft w:val="0"/>
                              <w:marRight w:val="0"/>
                              <w:marTop w:val="0"/>
                              <w:marBottom w:val="0"/>
                              <w:divBdr>
                                <w:top w:val="none" w:sz="0" w:space="0" w:color="auto"/>
                                <w:left w:val="none" w:sz="0" w:space="0" w:color="auto"/>
                                <w:bottom w:val="none" w:sz="0" w:space="0" w:color="auto"/>
                                <w:right w:val="none" w:sz="0" w:space="0" w:color="auto"/>
                              </w:divBdr>
                            </w:div>
                            <w:div w:id="561911520">
                              <w:marLeft w:val="0"/>
                              <w:marRight w:val="0"/>
                              <w:marTop w:val="0"/>
                              <w:marBottom w:val="0"/>
                              <w:divBdr>
                                <w:top w:val="none" w:sz="0" w:space="0" w:color="auto"/>
                                <w:left w:val="none" w:sz="0" w:space="0" w:color="auto"/>
                                <w:bottom w:val="none" w:sz="0" w:space="0" w:color="auto"/>
                                <w:right w:val="none" w:sz="0" w:space="0" w:color="auto"/>
                              </w:divBdr>
                            </w:div>
                            <w:div w:id="415052152">
                              <w:marLeft w:val="0"/>
                              <w:marRight w:val="0"/>
                              <w:marTop w:val="0"/>
                              <w:marBottom w:val="0"/>
                              <w:divBdr>
                                <w:top w:val="none" w:sz="0" w:space="0" w:color="auto"/>
                                <w:left w:val="none" w:sz="0" w:space="0" w:color="auto"/>
                                <w:bottom w:val="none" w:sz="0" w:space="0" w:color="auto"/>
                                <w:right w:val="none" w:sz="0" w:space="0" w:color="auto"/>
                              </w:divBdr>
                            </w:div>
                            <w:div w:id="1440486667">
                              <w:marLeft w:val="0"/>
                              <w:marRight w:val="0"/>
                              <w:marTop w:val="0"/>
                              <w:marBottom w:val="0"/>
                              <w:divBdr>
                                <w:top w:val="none" w:sz="0" w:space="0" w:color="auto"/>
                                <w:left w:val="none" w:sz="0" w:space="0" w:color="auto"/>
                                <w:bottom w:val="none" w:sz="0" w:space="0" w:color="auto"/>
                                <w:right w:val="none" w:sz="0" w:space="0" w:color="auto"/>
                              </w:divBdr>
                            </w:div>
                            <w:div w:id="1749426425">
                              <w:marLeft w:val="0"/>
                              <w:marRight w:val="0"/>
                              <w:marTop w:val="0"/>
                              <w:marBottom w:val="0"/>
                              <w:divBdr>
                                <w:top w:val="none" w:sz="0" w:space="0" w:color="auto"/>
                                <w:left w:val="none" w:sz="0" w:space="0" w:color="auto"/>
                                <w:bottom w:val="none" w:sz="0" w:space="0" w:color="auto"/>
                                <w:right w:val="none" w:sz="0" w:space="0" w:color="auto"/>
                              </w:divBdr>
                            </w:div>
                            <w:div w:id="337731852">
                              <w:marLeft w:val="0"/>
                              <w:marRight w:val="0"/>
                              <w:marTop w:val="0"/>
                              <w:marBottom w:val="0"/>
                              <w:divBdr>
                                <w:top w:val="none" w:sz="0" w:space="0" w:color="auto"/>
                                <w:left w:val="none" w:sz="0" w:space="0" w:color="auto"/>
                                <w:bottom w:val="none" w:sz="0" w:space="0" w:color="auto"/>
                                <w:right w:val="none" w:sz="0" w:space="0" w:color="auto"/>
                              </w:divBdr>
                            </w:div>
                            <w:div w:id="688718369">
                              <w:marLeft w:val="0"/>
                              <w:marRight w:val="0"/>
                              <w:marTop w:val="0"/>
                              <w:marBottom w:val="0"/>
                              <w:divBdr>
                                <w:top w:val="none" w:sz="0" w:space="0" w:color="auto"/>
                                <w:left w:val="none" w:sz="0" w:space="0" w:color="auto"/>
                                <w:bottom w:val="none" w:sz="0" w:space="0" w:color="auto"/>
                                <w:right w:val="none" w:sz="0" w:space="0" w:color="auto"/>
                              </w:divBdr>
                            </w:div>
                            <w:div w:id="992028574">
                              <w:marLeft w:val="0"/>
                              <w:marRight w:val="0"/>
                              <w:marTop w:val="0"/>
                              <w:marBottom w:val="0"/>
                              <w:divBdr>
                                <w:top w:val="none" w:sz="0" w:space="0" w:color="auto"/>
                                <w:left w:val="none" w:sz="0" w:space="0" w:color="auto"/>
                                <w:bottom w:val="none" w:sz="0" w:space="0" w:color="auto"/>
                                <w:right w:val="none" w:sz="0" w:space="0" w:color="auto"/>
                              </w:divBdr>
                            </w:div>
                            <w:div w:id="2073236711">
                              <w:marLeft w:val="0"/>
                              <w:marRight w:val="0"/>
                              <w:marTop w:val="0"/>
                              <w:marBottom w:val="0"/>
                              <w:divBdr>
                                <w:top w:val="none" w:sz="0" w:space="0" w:color="auto"/>
                                <w:left w:val="none" w:sz="0" w:space="0" w:color="auto"/>
                                <w:bottom w:val="none" w:sz="0" w:space="0" w:color="auto"/>
                                <w:right w:val="none" w:sz="0" w:space="0" w:color="auto"/>
                              </w:divBdr>
                            </w:div>
                            <w:div w:id="2021275388">
                              <w:marLeft w:val="0"/>
                              <w:marRight w:val="0"/>
                              <w:marTop w:val="0"/>
                              <w:marBottom w:val="0"/>
                              <w:divBdr>
                                <w:top w:val="none" w:sz="0" w:space="0" w:color="auto"/>
                                <w:left w:val="none" w:sz="0" w:space="0" w:color="auto"/>
                                <w:bottom w:val="none" w:sz="0" w:space="0" w:color="auto"/>
                                <w:right w:val="none" w:sz="0" w:space="0" w:color="auto"/>
                              </w:divBdr>
                            </w:div>
                            <w:div w:id="1978023621">
                              <w:marLeft w:val="0"/>
                              <w:marRight w:val="0"/>
                              <w:marTop w:val="0"/>
                              <w:marBottom w:val="0"/>
                              <w:divBdr>
                                <w:top w:val="none" w:sz="0" w:space="0" w:color="auto"/>
                                <w:left w:val="none" w:sz="0" w:space="0" w:color="auto"/>
                                <w:bottom w:val="none" w:sz="0" w:space="0" w:color="auto"/>
                                <w:right w:val="none" w:sz="0" w:space="0" w:color="auto"/>
                              </w:divBdr>
                            </w:div>
                            <w:div w:id="810561675">
                              <w:marLeft w:val="0"/>
                              <w:marRight w:val="0"/>
                              <w:marTop w:val="0"/>
                              <w:marBottom w:val="0"/>
                              <w:divBdr>
                                <w:top w:val="none" w:sz="0" w:space="0" w:color="auto"/>
                                <w:left w:val="none" w:sz="0" w:space="0" w:color="auto"/>
                                <w:bottom w:val="none" w:sz="0" w:space="0" w:color="auto"/>
                                <w:right w:val="none" w:sz="0" w:space="0" w:color="auto"/>
                              </w:divBdr>
                            </w:div>
                            <w:div w:id="1521551677">
                              <w:marLeft w:val="0"/>
                              <w:marRight w:val="0"/>
                              <w:marTop w:val="0"/>
                              <w:marBottom w:val="0"/>
                              <w:divBdr>
                                <w:top w:val="none" w:sz="0" w:space="0" w:color="auto"/>
                                <w:left w:val="none" w:sz="0" w:space="0" w:color="auto"/>
                                <w:bottom w:val="none" w:sz="0" w:space="0" w:color="auto"/>
                                <w:right w:val="none" w:sz="0" w:space="0" w:color="auto"/>
                              </w:divBdr>
                            </w:div>
                            <w:div w:id="1800219265">
                              <w:marLeft w:val="0"/>
                              <w:marRight w:val="0"/>
                              <w:marTop w:val="0"/>
                              <w:marBottom w:val="0"/>
                              <w:divBdr>
                                <w:top w:val="none" w:sz="0" w:space="0" w:color="auto"/>
                                <w:left w:val="none" w:sz="0" w:space="0" w:color="auto"/>
                                <w:bottom w:val="none" w:sz="0" w:space="0" w:color="auto"/>
                                <w:right w:val="none" w:sz="0" w:space="0" w:color="auto"/>
                              </w:divBdr>
                            </w:div>
                            <w:div w:id="871961530">
                              <w:marLeft w:val="0"/>
                              <w:marRight w:val="0"/>
                              <w:marTop w:val="0"/>
                              <w:marBottom w:val="0"/>
                              <w:divBdr>
                                <w:top w:val="none" w:sz="0" w:space="0" w:color="auto"/>
                                <w:left w:val="none" w:sz="0" w:space="0" w:color="auto"/>
                                <w:bottom w:val="none" w:sz="0" w:space="0" w:color="auto"/>
                                <w:right w:val="none" w:sz="0" w:space="0" w:color="auto"/>
                              </w:divBdr>
                            </w:div>
                            <w:div w:id="1328095524">
                              <w:marLeft w:val="0"/>
                              <w:marRight w:val="0"/>
                              <w:marTop w:val="0"/>
                              <w:marBottom w:val="0"/>
                              <w:divBdr>
                                <w:top w:val="none" w:sz="0" w:space="0" w:color="auto"/>
                                <w:left w:val="none" w:sz="0" w:space="0" w:color="auto"/>
                                <w:bottom w:val="none" w:sz="0" w:space="0" w:color="auto"/>
                                <w:right w:val="none" w:sz="0" w:space="0" w:color="auto"/>
                              </w:divBdr>
                            </w:div>
                            <w:div w:id="1673489236">
                              <w:marLeft w:val="0"/>
                              <w:marRight w:val="0"/>
                              <w:marTop w:val="0"/>
                              <w:marBottom w:val="0"/>
                              <w:divBdr>
                                <w:top w:val="none" w:sz="0" w:space="0" w:color="auto"/>
                                <w:left w:val="none" w:sz="0" w:space="0" w:color="auto"/>
                                <w:bottom w:val="none" w:sz="0" w:space="0" w:color="auto"/>
                                <w:right w:val="none" w:sz="0" w:space="0" w:color="auto"/>
                              </w:divBdr>
                            </w:div>
                            <w:div w:id="294602491">
                              <w:marLeft w:val="0"/>
                              <w:marRight w:val="0"/>
                              <w:marTop w:val="0"/>
                              <w:marBottom w:val="0"/>
                              <w:divBdr>
                                <w:top w:val="none" w:sz="0" w:space="0" w:color="auto"/>
                                <w:left w:val="none" w:sz="0" w:space="0" w:color="auto"/>
                                <w:bottom w:val="none" w:sz="0" w:space="0" w:color="auto"/>
                                <w:right w:val="none" w:sz="0" w:space="0" w:color="auto"/>
                              </w:divBdr>
                            </w:div>
                            <w:div w:id="446049622">
                              <w:marLeft w:val="0"/>
                              <w:marRight w:val="0"/>
                              <w:marTop w:val="0"/>
                              <w:marBottom w:val="0"/>
                              <w:divBdr>
                                <w:top w:val="none" w:sz="0" w:space="0" w:color="auto"/>
                                <w:left w:val="none" w:sz="0" w:space="0" w:color="auto"/>
                                <w:bottom w:val="none" w:sz="0" w:space="0" w:color="auto"/>
                                <w:right w:val="none" w:sz="0" w:space="0" w:color="auto"/>
                              </w:divBdr>
                            </w:div>
                            <w:div w:id="1596815693">
                              <w:marLeft w:val="0"/>
                              <w:marRight w:val="0"/>
                              <w:marTop w:val="0"/>
                              <w:marBottom w:val="0"/>
                              <w:divBdr>
                                <w:top w:val="none" w:sz="0" w:space="0" w:color="auto"/>
                                <w:left w:val="none" w:sz="0" w:space="0" w:color="auto"/>
                                <w:bottom w:val="none" w:sz="0" w:space="0" w:color="auto"/>
                                <w:right w:val="none" w:sz="0" w:space="0" w:color="auto"/>
                              </w:divBdr>
                            </w:div>
                            <w:div w:id="680470233">
                              <w:marLeft w:val="0"/>
                              <w:marRight w:val="0"/>
                              <w:marTop w:val="0"/>
                              <w:marBottom w:val="0"/>
                              <w:divBdr>
                                <w:top w:val="none" w:sz="0" w:space="0" w:color="auto"/>
                                <w:left w:val="none" w:sz="0" w:space="0" w:color="auto"/>
                                <w:bottom w:val="none" w:sz="0" w:space="0" w:color="auto"/>
                                <w:right w:val="none" w:sz="0" w:space="0" w:color="auto"/>
                              </w:divBdr>
                            </w:div>
                            <w:div w:id="1892644403">
                              <w:marLeft w:val="0"/>
                              <w:marRight w:val="0"/>
                              <w:marTop w:val="0"/>
                              <w:marBottom w:val="0"/>
                              <w:divBdr>
                                <w:top w:val="none" w:sz="0" w:space="0" w:color="auto"/>
                                <w:left w:val="none" w:sz="0" w:space="0" w:color="auto"/>
                                <w:bottom w:val="none" w:sz="0" w:space="0" w:color="auto"/>
                                <w:right w:val="none" w:sz="0" w:space="0" w:color="auto"/>
                              </w:divBdr>
                            </w:div>
                            <w:div w:id="985281346">
                              <w:marLeft w:val="0"/>
                              <w:marRight w:val="0"/>
                              <w:marTop w:val="0"/>
                              <w:marBottom w:val="0"/>
                              <w:divBdr>
                                <w:top w:val="none" w:sz="0" w:space="0" w:color="auto"/>
                                <w:left w:val="none" w:sz="0" w:space="0" w:color="auto"/>
                                <w:bottom w:val="none" w:sz="0" w:space="0" w:color="auto"/>
                                <w:right w:val="none" w:sz="0" w:space="0" w:color="auto"/>
                              </w:divBdr>
                            </w:div>
                            <w:div w:id="2086291784">
                              <w:marLeft w:val="0"/>
                              <w:marRight w:val="0"/>
                              <w:marTop w:val="0"/>
                              <w:marBottom w:val="0"/>
                              <w:divBdr>
                                <w:top w:val="none" w:sz="0" w:space="0" w:color="auto"/>
                                <w:left w:val="none" w:sz="0" w:space="0" w:color="auto"/>
                                <w:bottom w:val="none" w:sz="0" w:space="0" w:color="auto"/>
                                <w:right w:val="none" w:sz="0" w:space="0" w:color="auto"/>
                              </w:divBdr>
                            </w:div>
                            <w:div w:id="1517688837">
                              <w:marLeft w:val="0"/>
                              <w:marRight w:val="0"/>
                              <w:marTop w:val="0"/>
                              <w:marBottom w:val="0"/>
                              <w:divBdr>
                                <w:top w:val="none" w:sz="0" w:space="0" w:color="auto"/>
                                <w:left w:val="none" w:sz="0" w:space="0" w:color="auto"/>
                                <w:bottom w:val="none" w:sz="0" w:space="0" w:color="auto"/>
                                <w:right w:val="none" w:sz="0" w:space="0" w:color="auto"/>
                              </w:divBdr>
                            </w:div>
                            <w:div w:id="210773669">
                              <w:marLeft w:val="0"/>
                              <w:marRight w:val="0"/>
                              <w:marTop w:val="0"/>
                              <w:marBottom w:val="0"/>
                              <w:divBdr>
                                <w:top w:val="none" w:sz="0" w:space="0" w:color="auto"/>
                                <w:left w:val="none" w:sz="0" w:space="0" w:color="auto"/>
                                <w:bottom w:val="none" w:sz="0" w:space="0" w:color="auto"/>
                                <w:right w:val="none" w:sz="0" w:space="0" w:color="auto"/>
                              </w:divBdr>
                            </w:div>
                            <w:div w:id="517504792">
                              <w:marLeft w:val="0"/>
                              <w:marRight w:val="0"/>
                              <w:marTop w:val="0"/>
                              <w:marBottom w:val="0"/>
                              <w:divBdr>
                                <w:top w:val="none" w:sz="0" w:space="0" w:color="auto"/>
                                <w:left w:val="none" w:sz="0" w:space="0" w:color="auto"/>
                                <w:bottom w:val="none" w:sz="0" w:space="0" w:color="auto"/>
                                <w:right w:val="none" w:sz="0" w:space="0" w:color="auto"/>
                              </w:divBdr>
                            </w:div>
                            <w:div w:id="1905752881">
                              <w:marLeft w:val="0"/>
                              <w:marRight w:val="0"/>
                              <w:marTop w:val="0"/>
                              <w:marBottom w:val="0"/>
                              <w:divBdr>
                                <w:top w:val="none" w:sz="0" w:space="0" w:color="auto"/>
                                <w:left w:val="none" w:sz="0" w:space="0" w:color="auto"/>
                                <w:bottom w:val="none" w:sz="0" w:space="0" w:color="auto"/>
                                <w:right w:val="none" w:sz="0" w:space="0" w:color="auto"/>
                              </w:divBdr>
                            </w:div>
                            <w:div w:id="1157960674">
                              <w:marLeft w:val="0"/>
                              <w:marRight w:val="0"/>
                              <w:marTop w:val="0"/>
                              <w:marBottom w:val="0"/>
                              <w:divBdr>
                                <w:top w:val="none" w:sz="0" w:space="0" w:color="auto"/>
                                <w:left w:val="none" w:sz="0" w:space="0" w:color="auto"/>
                                <w:bottom w:val="none" w:sz="0" w:space="0" w:color="auto"/>
                                <w:right w:val="none" w:sz="0" w:space="0" w:color="auto"/>
                              </w:divBdr>
                            </w:div>
                            <w:div w:id="1566142416">
                              <w:marLeft w:val="0"/>
                              <w:marRight w:val="0"/>
                              <w:marTop w:val="0"/>
                              <w:marBottom w:val="0"/>
                              <w:divBdr>
                                <w:top w:val="none" w:sz="0" w:space="0" w:color="auto"/>
                                <w:left w:val="none" w:sz="0" w:space="0" w:color="auto"/>
                                <w:bottom w:val="none" w:sz="0" w:space="0" w:color="auto"/>
                                <w:right w:val="none" w:sz="0" w:space="0" w:color="auto"/>
                              </w:divBdr>
                            </w:div>
                            <w:div w:id="975833829">
                              <w:marLeft w:val="0"/>
                              <w:marRight w:val="0"/>
                              <w:marTop w:val="0"/>
                              <w:marBottom w:val="0"/>
                              <w:divBdr>
                                <w:top w:val="none" w:sz="0" w:space="0" w:color="auto"/>
                                <w:left w:val="none" w:sz="0" w:space="0" w:color="auto"/>
                                <w:bottom w:val="none" w:sz="0" w:space="0" w:color="auto"/>
                                <w:right w:val="none" w:sz="0" w:space="0" w:color="auto"/>
                              </w:divBdr>
                            </w:div>
                            <w:div w:id="1860779600">
                              <w:marLeft w:val="0"/>
                              <w:marRight w:val="0"/>
                              <w:marTop w:val="0"/>
                              <w:marBottom w:val="0"/>
                              <w:divBdr>
                                <w:top w:val="none" w:sz="0" w:space="0" w:color="auto"/>
                                <w:left w:val="none" w:sz="0" w:space="0" w:color="auto"/>
                                <w:bottom w:val="none" w:sz="0" w:space="0" w:color="auto"/>
                                <w:right w:val="none" w:sz="0" w:space="0" w:color="auto"/>
                              </w:divBdr>
                            </w:div>
                            <w:div w:id="794249588">
                              <w:marLeft w:val="0"/>
                              <w:marRight w:val="0"/>
                              <w:marTop w:val="0"/>
                              <w:marBottom w:val="0"/>
                              <w:divBdr>
                                <w:top w:val="none" w:sz="0" w:space="0" w:color="auto"/>
                                <w:left w:val="none" w:sz="0" w:space="0" w:color="auto"/>
                                <w:bottom w:val="none" w:sz="0" w:space="0" w:color="auto"/>
                                <w:right w:val="none" w:sz="0" w:space="0" w:color="auto"/>
                              </w:divBdr>
                            </w:div>
                            <w:div w:id="308831727">
                              <w:marLeft w:val="0"/>
                              <w:marRight w:val="0"/>
                              <w:marTop w:val="0"/>
                              <w:marBottom w:val="0"/>
                              <w:divBdr>
                                <w:top w:val="none" w:sz="0" w:space="0" w:color="auto"/>
                                <w:left w:val="none" w:sz="0" w:space="0" w:color="auto"/>
                                <w:bottom w:val="none" w:sz="0" w:space="0" w:color="auto"/>
                                <w:right w:val="none" w:sz="0" w:space="0" w:color="auto"/>
                              </w:divBdr>
                            </w:div>
                            <w:div w:id="527641757">
                              <w:marLeft w:val="0"/>
                              <w:marRight w:val="0"/>
                              <w:marTop w:val="0"/>
                              <w:marBottom w:val="0"/>
                              <w:divBdr>
                                <w:top w:val="none" w:sz="0" w:space="0" w:color="auto"/>
                                <w:left w:val="none" w:sz="0" w:space="0" w:color="auto"/>
                                <w:bottom w:val="none" w:sz="0" w:space="0" w:color="auto"/>
                                <w:right w:val="none" w:sz="0" w:space="0" w:color="auto"/>
                              </w:divBdr>
                            </w:div>
                            <w:div w:id="560598723">
                              <w:marLeft w:val="0"/>
                              <w:marRight w:val="0"/>
                              <w:marTop w:val="0"/>
                              <w:marBottom w:val="0"/>
                              <w:divBdr>
                                <w:top w:val="none" w:sz="0" w:space="0" w:color="auto"/>
                                <w:left w:val="none" w:sz="0" w:space="0" w:color="auto"/>
                                <w:bottom w:val="none" w:sz="0" w:space="0" w:color="auto"/>
                                <w:right w:val="none" w:sz="0" w:space="0" w:color="auto"/>
                              </w:divBdr>
                            </w:div>
                            <w:div w:id="1555046378">
                              <w:marLeft w:val="0"/>
                              <w:marRight w:val="0"/>
                              <w:marTop w:val="0"/>
                              <w:marBottom w:val="0"/>
                              <w:divBdr>
                                <w:top w:val="none" w:sz="0" w:space="0" w:color="auto"/>
                                <w:left w:val="none" w:sz="0" w:space="0" w:color="auto"/>
                                <w:bottom w:val="none" w:sz="0" w:space="0" w:color="auto"/>
                                <w:right w:val="none" w:sz="0" w:space="0" w:color="auto"/>
                              </w:divBdr>
                            </w:div>
                            <w:div w:id="1969968566">
                              <w:marLeft w:val="0"/>
                              <w:marRight w:val="0"/>
                              <w:marTop w:val="0"/>
                              <w:marBottom w:val="0"/>
                              <w:divBdr>
                                <w:top w:val="none" w:sz="0" w:space="0" w:color="auto"/>
                                <w:left w:val="none" w:sz="0" w:space="0" w:color="auto"/>
                                <w:bottom w:val="none" w:sz="0" w:space="0" w:color="auto"/>
                                <w:right w:val="none" w:sz="0" w:space="0" w:color="auto"/>
                              </w:divBdr>
                            </w:div>
                            <w:div w:id="1430194109">
                              <w:marLeft w:val="0"/>
                              <w:marRight w:val="0"/>
                              <w:marTop w:val="0"/>
                              <w:marBottom w:val="0"/>
                              <w:divBdr>
                                <w:top w:val="none" w:sz="0" w:space="0" w:color="auto"/>
                                <w:left w:val="none" w:sz="0" w:space="0" w:color="auto"/>
                                <w:bottom w:val="none" w:sz="0" w:space="0" w:color="auto"/>
                                <w:right w:val="none" w:sz="0" w:space="0" w:color="auto"/>
                              </w:divBdr>
                            </w:div>
                            <w:div w:id="1475562687">
                              <w:marLeft w:val="0"/>
                              <w:marRight w:val="0"/>
                              <w:marTop w:val="0"/>
                              <w:marBottom w:val="0"/>
                              <w:divBdr>
                                <w:top w:val="none" w:sz="0" w:space="0" w:color="auto"/>
                                <w:left w:val="none" w:sz="0" w:space="0" w:color="auto"/>
                                <w:bottom w:val="none" w:sz="0" w:space="0" w:color="auto"/>
                                <w:right w:val="none" w:sz="0" w:space="0" w:color="auto"/>
                              </w:divBdr>
                            </w:div>
                            <w:div w:id="1313145870">
                              <w:marLeft w:val="0"/>
                              <w:marRight w:val="0"/>
                              <w:marTop w:val="0"/>
                              <w:marBottom w:val="0"/>
                              <w:divBdr>
                                <w:top w:val="none" w:sz="0" w:space="0" w:color="auto"/>
                                <w:left w:val="none" w:sz="0" w:space="0" w:color="auto"/>
                                <w:bottom w:val="none" w:sz="0" w:space="0" w:color="auto"/>
                                <w:right w:val="none" w:sz="0" w:space="0" w:color="auto"/>
                              </w:divBdr>
                            </w:div>
                            <w:div w:id="655645912">
                              <w:marLeft w:val="0"/>
                              <w:marRight w:val="0"/>
                              <w:marTop w:val="0"/>
                              <w:marBottom w:val="0"/>
                              <w:divBdr>
                                <w:top w:val="none" w:sz="0" w:space="0" w:color="auto"/>
                                <w:left w:val="none" w:sz="0" w:space="0" w:color="auto"/>
                                <w:bottom w:val="none" w:sz="0" w:space="0" w:color="auto"/>
                                <w:right w:val="none" w:sz="0" w:space="0" w:color="auto"/>
                              </w:divBdr>
                            </w:div>
                            <w:div w:id="1734770283">
                              <w:marLeft w:val="0"/>
                              <w:marRight w:val="0"/>
                              <w:marTop w:val="0"/>
                              <w:marBottom w:val="0"/>
                              <w:divBdr>
                                <w:top w:val="none" w:sz="0" w:space="0" w:color="auto"/>
                                <w:left w:val="none" w:sz="0" w:space="0" w:color="auto"/>
                                <w:bottom w:val="none" w:sz="0" w:space="0" w:color="auto"/>
                                <w:right w:val="none" w:sz="0" w:space="0" w:color="auto"/>
                              </w:divBdr>
                            </w:div>
                            <w:div w:id="131867438">
                              <w:marLeft w:val="0"/>
                              <w:marRight w:val="0"/>
                              <w:marTop w:val="0"/>
                              <w:marBottom w:val="0"/>
                              <w:divBdr>
                                <w:top w:val="none" w:sz="0" w:space="0" w:color="auto"/>
                                <w:left w:val="none" w:sz="0" w:space="0" w:color="auto"/>
                                <w:bottom w:val="none" w:sz="0" w:space="0" w:color="auto"/>
                                <w:right w:val="none" w:sz="0" w:space="0" w:color="auto"/>
                              </w:divBdr>
                            </w:div>
                            <w:div w:id="661785943">
                              <w:marLeft w:val="0"/>
                              <w:marRight w:val="0"/>
                              <w:marTop w:val="0"/>
                              <w:marBottom w:val="0"/>
                              <w:divBdr>
                                <w:top w:val="none" w:sz="0" w:space="0" w:color="auto"/>
                                <w:left w:val="none" w:sz="0" w:space="0" w:color="auto"/>
                                <w:bottom w:val="none" w:sz="0" w:space="0" w:color="auto"/>
                                <w:right w:val="none" w:sz="0" w:space="0" w:color="auto"/>
                              </w:divBdr>
                            </w:div>
                            <w:div w:id="1166895029">
                              <w:marLeft w:val="0"/>
                              <w:marRight w:val="0"/>
                              <w:marTop w:val="0"/>
                              <w:marBottom w:val="0"/>
                              <w:divBdr>
                                <w:top w:val="none" w:sz="0" w:space="0" w:color="auto"/>
                                <w:left w:val="none" w:sz="0" w:space="0" w:color="auto"/>
                                <w:bottom w:val="none" w:sz="0" w:space="0" w:color="auto"/>
                                <w:right w:val="none" w:sz="0" w:space="0" w:color="auto"/>
                              </w:divBdr>
                            </w:div>
                            <w:div w:id="1062601719">
                              <w:marLeft w:val="0"/>
                              <w:marRight w:val="0"/>
                              <w:marTop w:val="0"/>
                              <w:marBottom w:val="0"/>
                              <w:divBdr>
                                <w:top w:val="none" w:sz="0" w:space="0" w:color="auto"/>
                                <w:left w:val="none" w:sz="0" w:space="0" w:color="auto"/>
                                <w:bottom w:val="none" w:sz="0" w:space="0" w:color="auto"/>
                                <w:right w:val="none" w:sz="0" w:space="0" w:color="auto"/>
                              </w:divBdr>
                            </w:div>
                            <w:div w:id="788088648">
                              <w:marLeft w:val="0"/>
                              <w:marRight w:val="0"/>
                              <w:marTop w:val="0"/>
                              <w:marBottom w:val="0"/>
                              <w:divBdr>
                                <w:top w:val="none" w:sz="0" w:space="0" w:color="auto"/>
                                <w:left w:val="none" w:sz="0" w:space="0" w:color="auto"/>
                                <w:bottom w:val="none" w:sz="0" w:space="0" w:color="auto"/>
                                <w:right w:val="none" w:sz="0" w:space="0" w:color="auto"/>
                              </w:divBdr>
                            </w:div>
                            <w:div w:id="775446202">
                              <w:marLeft w:val="0"/>
                              <w:marRight w:val="0"/>
                              <w:marTop w:val="0"/>
                              <w:marBottom w:val="0"/>
                              <w:divBdr>
                                <w:top w:val="none" w:sz="0" w:space="0" w:color="auto"/>
                                <w:left w:val="none" w:sz="0" w:space="0" w:color="auto"/>
                                <w:bottom w:val="none" w:sz="0" w:space="0" w:color="auto"/>
                                <w:right w:val="none" w:sz="0" w:space="0" w:color="auto"/>
                              </w:divBdr>
                            </w:div>
                            <w:div w:id="971909433">
                              <w:marLeft w:val="0"/>
                              <w:marRight w:val="0"/>
                              <w:marTop w:val="0"/>
                              <w:marBottom w:val="0"/>
                              <w:divBdr>
                                <w:top w:val="none" w:sz="0" w:space="0" w:color="auto"/>
                                <w:left w:val="none" w:sz="0" w:space="0" w:color="auto"/>
                                <w:bottom w:val="none" w:sz="0" w:space="0" w:color="auto"/>
                                <w:right w:val="none" w:sz="0" w:space="0" w:color="auto"/>
                              </w:divBdr>
                            </w:div>
                            <w:div w:id="124277088">
                              <w:marLeft w:val="0"/>
                              <w:marRight w:val="0"/>
                              <w:marTop w:val="0"/>
                              <w:marBottom w:val="0"/>
                              <w:divBdr>
                                <w:top w:val="none" w:sz="0" w:space="0" w:color="auto"/>
                                <w:left w:val="none" w:sz="0" w:space="0" w:color="auto"/>
                                <w:bottom w:val="none" w:sz="0" w:space="0" w:color="auto"/>
                                <w:right w:val="none" w:sz="0" w:space="0" w:color="auto"/>
                              </w:divBdr>
                            </w:div>
                            <w:div w:id="20658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1604">
                  <w:marLeft w:val="0"/>
                  <w:marRight w:val="0"/>
                  <w:marTop w:val="210"/>
                  <w:marBottom w:val="210"/>
                  <w:divBdr>
                    <w:top w:val="none" w:sz="0" w:space="0" w:color="auto"/>
                    <w:left w:val="none" w:sz="0" w:space="0" w:color="auto"/>
                    <w:bottom w:val="none" w:sz="0" w:space="0" w:color="auto"/>
                    <w:right w:val="none" w:sz="0" w:space="0" w:color="auto"/>
                  </w:divBdr>
                  <w:divsChild>
                    <w:div w:id="615252584">
                      <w:marLeft w:val="480"/>
                      <w:marRight w:val="0"/>
                      <w:marTop w:val="0"/>
                      <w:marBottom w:val="240"/>
                      <w:divBdr>
                        <w:top w:val="none" w:sz="0" w:space="0" w:color="auto"/>
                        <w:left w:val="none" w:sz="0" w:space="0" w:color="auto"/>
                        <w:bottom w:val="none" w:sz="0" w:space="0" w:color="auto"/>
                        <w:right w:val="none" w:sz="0" w:space="0" w:color="auto"/>
                      </w:divBdr>
                    </w:div>
                  </w:divsChild>
                </w:div>
                <w:div w:id="1379010724">
                  <w:marLeft w:val="0"/>
                  <w:marRight w:val="0"/>
                  <w:marTop w:val="210"/>
                  <w:marBottom w:val="210"/>
                  <w:divBdr>
                    <w:top w:val="none" w:sz="0" w:space="0" w:color="auto"/>
                    <w:left w:val="none" w:sz="0" w:space="0" w:color="auto"/>
                    <w:bottom w:val="none" w:sz="0" w:space="0" w:color="auto"/>
                    <w:right w:val="none" w:sz="0" w:space="0" w:color="auto"/>
                  </w:divBdr>
                  <w:divsChild>
                    <w:div w:id="659579773">
                      <w:marLeft w:val="480"/>
                      <w:marRight w:val="0"/>
                      <w:marTop w:val="0"/>
                      <w:marBottom w:val="240"/>
                      <w:divBdr>
                        <w:top w:val="none" w:sz="0" w:space="0" w:color="auto"/>
                        <w:left w:val="none" w:sz="0" w:space="0" w:color="auto"/>
                        <w:bottom w:val="none" w:sz="0" w:space="0" w:color="auto"/>
                        <w:right w:val="none" w:sz="0" w:space="0" w:color="auto"/>
                      </w:divBdr>
                    </w:div>
                  </w:divsChild>
                </w:div>
                <w:div w:id="327099095">
                  <w:marLeft w:val="0"/>
                  <w:marRight w:val="0"/>
                  <w:marTop w:val="210"/>
                  <w:marBottom w:val="210"/>
                  <w:divBdr>
                    <w:top w:val="none" w:sz="0" w:space="0" w:color="auto"/>
                    <w:left w:val="none" w:sz="0" w:space="0" w:color="auto"/>
                    <w:bottom w:val="none" w:sz="0" w:space="0" w:color="auto"/>
                    <w:right w:val="none" w:sz="0" w:space="0" w:color="auto"/>
                  </w:divBdr>
                  <w:divsChild>
                    <w:div w:id="260727482">
                      <w:marLeft w:val="480"/>
                      <w:marRight w:val="0"/>
                      <w:marTop w:val="0"/>
                      <w:marBottom w:val="240"/>
                      <w:divBdr>
                        <w:top w:val="none" w:sz="0" w:space="0" w:color="auto"/>
                        <w:left w:val="none" w:sz="0" w:space="0" w:color="auto"/>
                        <w:bottom w:val="none" w:sz="0" w:space="0" w:color="auto"/>
                        <w:right w:val="none" w:sz="0" w:space="0" w:color="auto"/>
                      </w:divBdr>
                      <w:divsChild>
                        <w:div w:id="594753577">
                          <w:marLeft w:val="0"/>
                          <w:marRight w:val="0"/>
                          <w:marTop w:val="0"/>
                          <w:marBottom w:val="0"/>
                          <w:divBdr>
                            <w:top w:val="none" w:sz="0" w:space="0" w:color="auto"/>
                            <w:left w:val="none" w:sz="0" w:space="0" w:color="auto"/>
                            <w:bottom w:val="none" w:sz="0" w:space="0" w:color="auto"/>
                            <w:right w:val="none" w:sz="0" w:space="0" w:color="auto"/>
                          </w:divBdr>
                          <w:divsChild>
                            <w:div w:id="865993374">
                              <w:marLeft w:val="0"/>
                              <w:marRight w:val="0"/>
                              <w:marTop w:val="210"/>
                              <w:marBottom w:val="210"/>
                              <w:divBdr>
                                <w:top w:val="none" w:sz="0" w:space="0" w:color="auto"/>
                                <w:left w:val="none" w:sz="0" w:space="0" w:color="auto"/>
                                <w:bottom w:val="none" w:sz="0" w:space="0" w:color="auto"/>
                                <w:right w:val="none" w:sz="0" w:space="0" w:color="auto"/>
                              </w:divBdr>
                              <w:divsChild>
                                <w:div w:id="233395824">
                                  <w:marLeft w:val="480"/>
                                  <w:marRight w:val="0"/>
                                  <w:marTop w:val="0"/>
                                  <w:marBottom w:val="240"/>
                                  <w:divBdr>
                                    <w:top w:val="none" w:sz="0" w:space="0" w:color="auto"/>
                                    <w:left w:val="none" w:sz="0" w:space="0" w:color="auto"/>
                                    <w:bottom w:val="none" w:sz="0" w:space="0" w:color="auto"/>
                                    <w:right w:val="none" w:sz="0" w:space="0" w:color="auto"/>
                                  </w:divBdr>
                                </w:div>
                              </w:divsChild>
                            </w:div>
                            <w:div w:id="48578092">
                              <w:marLeft w:val="0"/>
                              <w:marRight w:val="0"/>
                              <w:marTop w:val="210"/>
                              <w:marBottom w:val="210"/>
                              <w:divBdr>
                                <w:top w:val="none" w:sz="0" w:space="0" w:color="auto"/>
                                <w:left w:val="none" w:sz="0" w:space="0" w:color="auto"/>
                                <w:bottom w:val="none" w:sz="0" w:space="0" w:color="auto"/>
                                <w:right w:val="none" w:sz="0" w:space="0" w:color="auto"/>
                              </w:divBdr>
                              <w:divsChild>
                                <w:div w:id="1982729430">
                                  <w:marLeft w:val="480"/>
                                  <w:marRight w:val="0"/>
                                  <w:marTop w:val="0"/>
                                  <w:marBottom w:val="240"/>
                                  <w:divBdr>
                                    <w:top w:val="none" w:sz="0" w:space="0" w:color="auto"/>
                                    <w:left w:val="none" w:sz="0" w:space="0" w:color="auto"/>
                                    <w:bottom w:val="none" w:sz="0" w:space="0" w:color="auto"/>
                                    <w:right w:val="none" w:sz="0" w:space="0" w:color="auto"/>
                                  </w:divBdr>
                                </w:div>
                              </w:divsChild>
                            </w:div>
                            <w:div w:id="1639845112">
                              <w:marLeft w:val="0"/>
                              <w:marRight w:val="0"/>
                              <w:marTop w:val="210"/>
                              <w:marBottom w:val="210"/>
                              <w:divBdr>
                                <w:top w:val="none" w:sz="0" w:space="0" w:color="auto"/>
                                <w:left w:val="none" w:sz="0" w:space="0" w:color="auto"/>
                                <w:bottom w:val="none" w:sz="0" w:space="0" w:color="auto"/>
                                <w:right w:val="none" w:sz="0" w:space="0" w:color="auto"/>
                              </w:divBdr>
                              <w:divsChild>
                                <w:div w:id="982080037">
                                  <w:marLeft w:val="480"/>
                                  <w:marRight w:val="0"/>
                                  <w:marTop w:val="0"/>
                                  <w:marBottom w:val="240"/>
                                  <w:divBdr>
                                    <w:top w:val="none" w:sz="0" w:space="0" w:color="auto"/>
                                    <w:left w:val="none" w:sz="0" w:space="0" w:color="auto"/>
                                    <w:bottom w:val="none" w:sz="0" w:space="0" w:color="auto"/>
                                    <w:right w:val="none" w:sz="0" w:space="0" w:color="auto"/>
                                  </w:divBdr>
                                </w:div>
                              </w:divsChild>
                            </w:div>
                            <w:div w:id="25563465">
                              <w:marLeft w:val="0"/>
                              <w:marRight w:val="0"/>
                              <w:marTop w:val="210"/>
                              <w:marBottom w:val="210"/>
                              <w:divBdr>
                                <w:top w:val="none" w:sz="0" w:space="0" w:color="auto"/>
                                <w:left w:val="none" w:sz="0" w:space="0" w:color="auto"/>
                                <w:bottom w:val="none" w:sz="0" w:space="0" w:color="auto"/>
                                <w:right w:val="none" w:sz="0" w:space="0" w:color="auto"/>
                              </w:divBdr>
                              <w:divsChild>
                                <w:div w:id="322006814">
                                  <w:marLeft w:val="480"/>
                                  <w:marRight w:val="0"/>
                                  <w:marTop w:val="0"/>
                                  <w:marBottom w:val="240"/>
                                  <w:divBdr>
                                    <w:top w:val="none" w:sz="0" w:space="0" w:color="auto"/>
                                    <w:left w:val="none" w:sz="0" w:space="0" w:color="auto"/>
                                    <w:bottom w:val="none" w:sz="0" w:space="0" w:color="auto"/>
                                    <w:right w:val="none" w:sz="0" w:space="0" w:color="auto"/>
                                  </w:divBdr>
                                </w:div>
                              </w:divsChild>
                            </w:div>
                            <w:div w:id="1135290780">
                              <w:marLeft w:val="0"/>
                              <w:marRight w:val="0"/>
                              <w:marTop w:val="210"/>
                              <w:marBottom w:val="210"/>
                              <w:divBdr>
                                <w:top w:val="none" w:sz="0" w:space="0" w:color="auto"/>
                                <w:left w:val="none" w:sz="0" w:space="0" w:color="auto"/>
                                <w:bottom w:val="none" w:sz="0" w:space="0" w:color="auto"/>
                                <w:right w:val="none" w:sz="0" w:space="0" w:color="auto"/>
                              </w:divBdr>
                              <w:divsChild>
                                <w:div w:id="926959279">
                                  <w:marLeft w:val="480"/>
                                  <w:marRight w:val="0"/>
                                  <w:marTop w:val="0"/>
                                  <w:marBottom w:val="240"/>
                                  <w:divBdr>
                                    <w:top w:val="none" w:sz="0" w:space="0" w:color="auto"/>
                                    <w:left w:val="none" w:sz="0" w:space="0" w:color="auto"/>
                                    <w:bottom w:val="none" w:sz="0" w:space="0" w:color="auto"/>
                                    <w:right w:val="none" w:sz="0" w:space="0" w:color="auto"/>
                                  </w:divBdr>
                                </w:div>
                              </w:divsChild>
                            </w:div>
                            <w:div w:id="677001880">
                              <w:marLeft w:val="0"/>
                              <w:marRight w:val="0"/>
                              <w:marTop w:val="210"/>
                              <w:marBottom w:val="210"/>
                              <w:divBdr>
                                <w:top w:val="none" w:sz="0" w:space="0" w:color="auto"/>
                                <w:left w:val="none" w:sz="0" w:space="0" w:color="auto"/>
                                <w:bottom w:val="none" w:sz="0" w:space="0" w:color="auto"/>
                                <w:right w:val="none" w:sz="0" w:space="0" w:color="auto"/>
                              </w:divBdr>
                              <w:divsChild>
                                <w:div w:id="1682313758">
                                  <w:marLeft w:val="480"/>
                                  <w:marRight w:val="0"/>
                                  <w:marTop w:val="0"/>
                                  <w:marBottom w:val="240"/>
                                  <w:divBdr>
                                    <w:top w:val="none" w:sz="0" w:space="0" w:color="auto"/>
                                    <w:left w:val="none" w:sz="0" w:space="0" w:color="auto"/>
                                    <w:bottom w:val="none" w:sz="0" w:space="0" w:color="auto"/>
                                    <w:right w:val="none" w:sz="0" w:space="0" w:color="auto"/>
                                  </w:divBdr>
                                </w:div>
                              </w:divsChild>
                            </w:div>
                            <w:div w:id="2006202610">
                              <w:marLeft w:val="0"/>
                              <w:marRight w:val="0"/>
                              <w:marTop w:val="210"/>
                              <w:marBottom w:val="0"/>
                              <w:divBdr>
                                <w:top w:val="none" w:sz="0" w:space="0" w:color="auto"/>
                                <w:left w:val="none" w:sz="0" w:space="0" w:color="auto"/>
                                <w:bottom w:val="none" w:sz="0" w:space="0" w:color="auto"/>
                                <w:right w:val="none" w:sz="0" w:space="0" w:color="auto"/>
                              </w:divBdr>
                              <w:divsChild>
                                <w:div w:id="200416458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59429482">
                  <w:marLeft w:val="0"/>
                  <w:marRight w:val="0"/>
                  <w:marTop w:val="210"/>
                  <w:marBottom w:val="210"/>
                  <w:divBdr>
                    <w:top w:val="none" w:sz="0" w:space="0" w:color="auto"/>
                    <w:left w:val="none" w:sz="0" w:space="0" w:color="auto"/>
                    <w:bottom w:val="none" w:sz="0" w:space="0" w:color="auto"/>
                    <w:right w:val="none" w:sz="0" w:space="0" w:color="auto"/>
                  </w:divBdr>
                  <w:divsChild>
                    <w:div w:id="694813521">
                      <w:marLeft w:val="480"/>
                      <w:marRight w:val="0"/>
                      <w:marTop w:val="0"/>
                      <w:marBottom w:val="240"/>
                      <w:divBdr>
                        <w:top w:val="none" w:sz="0" w:space="0" w:color="auto"/>
                        <w:left w:val="none" w:sz="0" w:space="0" w:color="auto"/>
                        <w:bottom w:val="none" w:sz="0" w:space="0" w:color="auto"/>
                        <w:right w:val="none" w:sz="0" w:space="0" w:color="auto"/>
                      </w:divBdr>
                      <w:divsChild>
                        <w:div w:id="838541702">
                          <w:marLeft w:val="0"/>
                          <w:marRight w:val="0"/>
                          <w:marTop w:val="0"/>
                          <w:marBottom w:val="0"/>
                          <w:divBdr>
                            <w:top w:val="none" w:sz="0" w:space="0" w:color="auto"/>
                            <w:left w:val="none" w:sz="0" w:space="0" w:color="auto"/>
                            <w:bottom w:val="none" w:sz="0" w:space="0" w:color="auto"/>
                            <w:right w:val="none" w:sz="0" w:space="0" w:color="auto"/>
                          </w:divBdr>
                          <w:divsChild>
                            <w:div w:id="1003239572">
                              <w:marLeft w:val="0"/>
                              <w:marRight w:val="0"/>
                              <w:marTop w:val="210"/>
                              <w:marBottom w:val="210"/>
                              <w:divBdr>
                                <w:top w:val="none" w:sz="0" w:space="0" w:color="auto"/>
                                <w:left w:val="none" w:sz="0" w:space="0" w:color="auto"/>
                                <w:bottom w:val="none" w:sz="0" w:space="0" w:color="auto"/>
                                <w:right w:val="none" w:sz="0" w:space="0" w:color="auto"/>
                              </w:divBdr>
                              <w:divsChild>
                                <w:div w:id="815758970">
                                  <w:marLeft w:val="480"/>
                                  <w:marRight w:val="0"/>
                                  <w:marTop w:val="0"/>
                                  <w:marBottom w:val="240"/>
                                  <w:divBdr>
                                    <w:top w:val="none" w:sz="0" w:space="0" w:color="auto"/>
                                    <w:left w:val="none" w:sz="0" w:space="0" w:color="auto"/>
                                    <w:bottom w:val="none" w:sz="0" w:space="0" w:color="auto"/>
                                    <w:right w:val="none" w:sz="0" w:space="0" w:color="auto"/>
                                  </w:divBdr>
                                </w:div>
                              </w:divsChild>
                            </w:div>
                            <w:div w:id="519196559">
                              <w:marLeft w:val="0"/>
                              <w:marRight w:val="0"/>
                              <w:marTop w:val="210"/>
                              <w:marBottom w:val="210"/>
                              <w:divBdr>
                                <w:top w:val="none" w:sz="0" w:space="0" w:color="auto"/>
                                <w:left w:val="none" w:sz="0" w:space="0" w:color="auto"/>
                                <w:bottom w:val="none" w:sz="0" w:space="0" w:color="auto"/>
                                <w:right w:val="none" w:sz="0" w:space="0" w:color="auto"/>
                              </w:divBdr>
                              <w:divsChild>
                                <w:div w:id="431320866">
                                  <w:marLeft w:val="480"/>
                                  <w:marRight w:val="0"/>
                                  <w:marTop w:val="0"/>
                                  <w:marBottom w:val="240"/>
                                  <w:divBdr>
                                    <w:top w:val="none" w:sz="0" w:space="0" w:color="auto"/>
                                    <w:left w:val="none" w:sz="0" w:space="0" w:color="auto"/>
                                    <w:bottom w:val="none" w:sz="0" w:space="0" w:color="auto"/>
                                    <w:right w:val="none" w:sz="0" w:space="0" w:color="auto"/>
                                  </w:divBdr>
                                </w:div>
                              </w:divsChild>
                            </w:div>
                            <w:div w:id="1148060694">
                              <w:marLeft w:val="0"/>
                              <w:marRight w:val="0"/>
                              <w:marTop w:val="210"/>
                              <w:marBottom w:val="210"/>
                              <w:divBdr>
                                <w:top w:val="none" w:sz="0" w:space="0" w:color="auto"/>
                                <w:left w:val="none" w:sz="0" w:space="0" w:color="auto"/>
                                <w:bottom w:val="none" w:sz="0" w:space="0" w:color="auto"/>
                                <w:right w:val="none" w:sz="0" w:space="0" w:color="auto"/>
                              </w:divBdr>
                              <w:divsChild>
                                <w:div w:id="1381586571">
                                  <w:marLeft w:val="480"/>
                                  <w:marRight w:val="0"/>
                                  <w:marTop w:val="0"/>
                                  <w:marBottom w:val="240"/>
                                  <w:divBdr>
                                    <w:top w:val="none" w:sz="0" w:space="0" w:color="auto"/>
                                    <w:left w:val="none" w:sz="0" w:space="0" w:color="auto"/>
                                    <w:bottom w:val="none" w:sz="0" w:space="0" w:color="auto"/>
                                    <w:right w:val="none" w:sz="0" w:space="0" w:color="auto"/>
                                  </w:divBdr>
                                </w:div>
                              </w:divsChild>
                            </w:div>
                            <w:div w:id="182861597">
                              <w:marLeft w:val="0"/>
                              <w:marRight w:val="0"/>
                              <w:marTop w:val="210"/>
                              <w:marBottom w:val="210"/>
                              <w:divBdr>
                                <w:top w:val="none" w:sz="0" w:space="0" w:color="auto"/>
                                <w:left w:val="none" w:sz="0" w:space="0" w:color="auto"/>
                                <w:bottom w:val="none" w:sz="0" w:space="0" w:color="auto"/>
                                <w:right w:val="none" w:sz="0" w:space="0" w:color="auto"/>
                              </w:divBdr>
                              <w:divsChild>
                                <w:div w:id="1231042624">
                                  <w:marLeft w:val="480"/>
                                  <w:marRight w:val="0"/>
                                  <w:marTop w:val="0"/>
                                  <w:marBottom w:val="240"/>
                                  <w:divBdr>
                                    <w:top w:val="none" w:sz="0" w:space="0" w:color="auto"/>
                                    <w:left w:val="none" w:sz="0" w:space="0" w:color="auto"/>
                                    <w:bottom w:val="none" w:sz="0" w:space="0" w:color="auto"/>
                                    <w:right w:val="none" w:sz="0" w:space="0" w:color="auto"/>
                                  </w:divBdr>
                                </w:div>
                              </w:divsChild>
                            </w:div>
                            <w:div w:id="1398043577">
                              <w:marLeft w:val="0"/>
                              <w:marRight w:val="0"/>
                              <w:marTop w:val="210"/>
                              <w:marBottom w:val="210"/>
                              <w:divBdr>
                                <w:top w:val="none" w:sz="0" w:space="0" w:color="auto"/>
                                <w:left w:val="none" w:sz="0" w:space="0" w:color="auto"/>
                                <w:bottom w:val="none" w:sz="0" w:space="0" w:color="auto"/>
                                <w:right w:val="none" w:sz="0" w:space="0" w:color="auto"/>
                              </w:divBdr>
                              <w:divsChild>
                                <w:div w:id="1412653565">
                                  <w:marLeft w:val="480"/>
                                  <w:marRight w:val="0"/>
                                  <w:marTop w:val="0"/>
                                  <w:marBottom w:val="240"/>
                                  <w:divBdr>
                                    <w:top w:val="none" w:sz="0" w:space="0" w:color="auto"/>
                                    <w:left w:val="none" w:sz="0" w:space="0" w:color="auto"/>
                                    <w:bottom w:val="none" w:sz="0" w:space="0" w:color="auto"/>
                                    <w:right w:val="none" w:sz="0" w:space="0" w:color="auto"/>
                                  </w:divBdr>
                                </w:div>
                              </w:divsChild>
                            </w:div>
                            <w:div w:id="1710376549">
                              <w:marLeft w:val="0"/>
                              <w:marRight w:val="0"/>
                              <w:marTop w:val="210"/>
                              <w:marBottom w:val="210"/>
                              <w:divBdr>
                                <w:top w:val="none" w:sz="0" w:space="0" w:color="auto"/>
                                <w:left w:val="none" w:sz="0" w:space="0" w:color="auto"/>
                                <w:bottom w:val="none" w:sz="0" w:space="0" w:color="auto"/>
                                <w:right w:val="none" w:sz="0" w:space="0" w:color="auto"/>
                              </w:divBdr>
                              <w:divsChild>
                                <w:div w:id="451442699">
                                  <w:marLeft w:val="480"/>
                                  <w:marRight w:val="0"/>
                                  <w:marTop w:val="0"/>
                                  <w:marBottom w:val="240"/>
                                  <w:divBdr>
                                    <w:top w:val="none" w:sz="0" w:space="0" w:color="auto"/>
                                    <w:left w:val="none" w:sz="0" w:space="0" w:color="auto"/>
                                    <w:bottom w:val="none" w:sz="0" w:space="0" w:color="auto"/>
                                    <w:right w:val="none" w:sz="0" w:space="0" w:color="auto"/>
                                  </w:divBdr>
                                </w:div>
                              </w:divsChild>
                            </w:div>
                            <w:div w:id="1200050483">
                              <w:marLeft w:val="0"/>
                              <w:marRight w:val="0"/>
                              <w:marTop w:val="210"/>
                              <w:marBottom w:val="0"/>
                              <w:divBdr>
                                <w:top w:val="none" w:sz="0" w:space="0" w:color="auto"/>
                                <w:left w:val="none" w:sz="0" w:space="0" w:color="auto"/>
                                <w:bottom w:val="none" w:sz="0" w:space="0" w:color="auto"/>
                                <w:right w:val="none" w:sz="0" w:space="0" w:color="auto"/>
                              </w:divBdr>
                              <w:divsChild>
                                <w:div w:id="44624174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02218252">
                  <w:marLeft w:val="0"/>
                  <w:marRight w:val="0"/>
                  <w:marTop w:val="210"/>
                  <w:marBottom w:val="210"/>
                  <w:divBdr>
                    <w:top w:val="none" w:sz="0" w:space="0" w:color="auto"/>
                    <w:left w:val="none" w:sz="0" w:space="0" w:color="auto"/>
                    <w:bottom w:val="none" w:sz="0" w:space="0" w:color="auto"/>
                    <w:right w:val="none" w:sz="0" w:space="0" w:color="auto"/>
                  </w:divBdr>
                  <w:divsChild>
                    <w:div w:id="1439790905">
                      <w:marLeft w:val="480"/>
                      <w:marRight w:val="0"/>
                      <w:marTop w:val="0"/>
                      <w:marBottom w:val="240"/>
                      <w:divBdr>
                        <w:top w:val="none" w:sz="0" w:space="0" w:color="auto"/>
                        <w:left w:val="none" w:sz="0" w:space="0" w:color="auto"/>
                        <w:bottom w:val="none" w:sz="0" w:space="0" w:color="auto"/>
                        <w:right w:val="none" w:sz="0" w:space="0" w:color="auto"/>
                      </w:divBdr>
                    </w:div>
                  </w:divsChild>
                </w:div>
                <w:div w:id="476530094">
                  <w:marLeft w:val="0"/>
                  <w:marRight w:val="0"/>
                  <w:marTop w:val="210"/>
                  <w:marBottom w:val="0"/>
                  <w:divBdr>
                    <w:top w:val="none" w:sz="0" w:space="0" w:color="auto"/>
                    <w:left w:val="none" w:sz="0" w:space="0" w:color="auto"/>
                    <w:bottom w:val="none" w:sz="0" w:space="0" w:color="auto"/>
                    <w:right w:val="none" w:sz="0" w:space="0" w:color="auto"/>
                  </w:divBdr>
                  <w:divsChild>
                    <w:div w:id="111706575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81477078">
          <w:marLeft w:val="0"/>
          <w:marRight w:val="0"/>
          <w:marTop w:val="480"/>
          <w:marBottom w:val="60"/>
          <w:divBdr>
            <w:top w:val="none" w:sz="0" w:space="0" w:color="auto"/>
            <w:left w:val="none" w:sz="0" w:space="0" w:color="auto"/>
            <w:bottom w:val="none" w:sz="0" w:space="0" w:color="auto"/>
            <w:right w:val="none" w:sz="0" w:space="0" w:color="auto"/>
          </w:divBdr>
        </w:div>
        <w:div w:id="315695730">
          <w:marLeft w:val="0"/>
          <w:marRight w:val="0"/>
          <w:marTop w:val="0"/>
          <w:marBottom w:val="0"/>
          <w:divBdr>
            <w:top w:val="none" w:sz="0" w:space="0" w:color="auto"/>
            <w:left w:val="none" w:sz="0" w:space="0" w:color="auto"/>
            <w:bottom w:val="none" w:sz="0" w:space="0" w:color="auto"/>
            <w:right w:val="none" w:sz="0" w:space="0" w:color="auto"/>
          </w:divBdr>
          <w:divsChild>
            <w:div w:id="1311717847">
              <w:marLeft w:val="0"/>
              <w:marRight w:val="0"/>
              <w:marTop w:val="0"/>
              <w:marBottom w:val="0"/>
              <w:divBdr>
                <w:top w:val="none" w:sz="0" w:space="0" w:color="auto"/>
                <w:left w:val="none" w:sz="0" w:space="0" w:color="auto"/>
                <w:bottom w:val="none" w:sz="0" w:space="0" w:color="auto"/>
                <w:right w:val="none" w:sz="0" w:space="0" w:color="auto"/>
              </w:divBdr>
              <w:divsChild>
                <w:div w:id="1986812706">
                  <w:marLeft w:val="0"/>
                  <w:marRight w:val="0"/>
                  <w:marTop w:val="210"/>
                  <w:marBottom w:val="210"/>
                  <w:divBdr>
                    <w:top w:val="none" w:sz="0" w:space="0" w:color="auto"/>
                    <w:left w:val="none" w:sz="0" w:space="0" w:color="auto"/>
                    <w:bottom w:val="none" w:sz="0" w:space="0" w:color="auto"/>
                    <w:right w:val="none" w:sz="0" w:space="0" w:color="auto"/>
                  </w:divBdr>
                  <w:divsChild>
                    <w:div w:id="343291143">
                      <w:marLeft w:val="480"/>
                      <w:marRight w:val="0"/>
                      <w:marTop w:val="0"/>
                      <w:marBottom w:val="240"/>
                      <w:divBdr>
                        <w:top w:val="none" w:sz="0" w:space="0" w:color="auto"/>
                        <w:left w:val="none" w:sz="0" w:space="0" w:color="auto"/>
                        <w:bottom w:val="none" w:sz="0" w:space="0" w:color="auto"/>
                        <w:right w:val="none" w:sz="0" w:space="0" w:color="auto"/>
                      </w:divBdr>
                      <w:divsChild>
                        <w:div w:id="1635981584">
                          <w:marLeft w:val="0"/>
                          <w:marRight w:val="0"/>
                          <w:marTop w:val="0"/>
                          <w:marBottom w:val="0"/>
                          <w:divBdr>
                            <w:top w:val="none" w:sz="0" w:space="0" w:color="auto"/>
                            <w:left w:val="none" w:sz="0" w:space="0" w:color="auto"/>
                            <w:bottom w:val="none" w:sz="0" w:space="0" w:color="auto"/>
                            <w:right w:val="none" w:sz="0" w:space="0" w:color="auto"/>
                          </w:divBdr>
                          <w:divsChild>
                            <w:div w:id="1284995423">
                              <w:marLeft w:val="0"/>
                              <w:marRight w:val="0"/>
                              <w:marTop w:val="210"/>
                              <w:marBottom w:val="210"/>
                              <w:divBdr>
                                <w:top w:val="none" w:sz="0" w:space="0" w:color="auto"/>
                                <w:left w:val="none" w:sz="0" w:space="0" w:color="auto"/>
                                <w:bottom w:val="none" w:sz="0" w:space="0" w:color="auto"/>
                                <w:right w:val="none" w:sz="0" w:space="0" w:color="auto"/>
                              </w:divBdr>
                              <w:divsChild>
                                <w:div w:id="1084961547">
                                  <w:marLeft w:val="480"/>
                                  <w:marRight w:val="0"/>
                                  <w:marTop w:val="0"/>
                                  <w:marBottom w:val="240"/>
                                  <w:divBdr>
                                    <w:top w:val="none" w:sz="0" w:space="0" w:color="auto"/>
                                    <w:left w:val="none" w:sz="0" w:space="0" w:color="auto"/>
                                    <w:bottom w:val="none" w:sz="0" w:space="0" w:color="auto"/>
                                    <w:right w:val="none" w:sz="0" w:space="0" w:color="auto"/>
                                  </w:divBdr>
                                  <w:divsChild>
                                    <w:div w:id="1539389903">
                                      <w:marLeft w:val="0"/>
                                      <w:marRight w:val="0"/>
                                      <w:marTop w:val="0"/>
                                      <w:marBottom w:val="0"/>
                                      <w:divBdr>
                                        <w:top w:val="none" w:sz="0" w:space="0" w:color="auto"/>
                                        <w:left w:val="none" w:sz="0" w:space="0" w:color="auto"/>
                                        <w:bottom w:val="none" w:sz="0" w:space="0" w:color="auto"/>
                                        <w:right w:val="none" w:sz="0" w:space="0" w:color="auto"/>
                                      </w:divBdr>
                                      <w:divsChild>
                                        <w:div w:id="809788246">
                                          <w:marLeft w:val="0"/>
                                          <w:marRight w:val="0"/>
                                          <w:marTop w:val="210"/>
                                          <w:marBottom w:val="210"/>
                                          <w:divBdr>
                                            <w:top w:val="none" w:sz="0" w:space="0" w:color="auto"/>
                                            <w:left w:val="none" w:sz="0" w:space="0" w:color="auto"/>
                                            <w:bottom w:val="none" w:sz="0" w:space="0" w:color="auto"/>
                                            <w:right w:val="none" w:sz="0" w:space="0" w:color="auto"/>
                                          </w:divBdr>
                                          <w:divsChild>
                                            <w:div w:id="349257520">
                                              <w:marLeft w:val="480"/>
                                              <w:marRight w:val="0"/>
                                              <w:marTop w:val="0"/>
                                              <w:marBottom w:val="240"/>
                                              <w:divBdr>
                                                <w:top w:val="none" w:sz="0" w:space="0" w:color="auto"/>
                                                <w:left w:val="none" w:sz="0" w:space="0" w:color="auto"/>
                                                <w:bottom w:val="none" w:sz="0" w:space="0" w:color="auto"/>
                                                <w:right w:val="none" w:sz="0" w:space="0" w:color="auto"/>
                                              </w:divBdr>
                                            </w:div>
                                          </w:divsChild>
                                        </w:div>
                                        <w:div w:id="1210150876">
                                          <w:marLeft w:val="0"/>
                                          <w:marRight w:val="0"/>
                                          <w:marTop w:val="210"/>
                                          <w:marBottom w:val="210"/>
                                          <w:divBdr>
                                            <w:top w:val="none" w:sz="0" w:space="0" w:color="auto"/>
                                            <w:left w:val="none" w:sz="0" w:space="0" w:color="auto"/>
                                            <w:bottom w:val="none" w:sz="0" w:space="0" w:color="auto"/>
                                            <w:right w:val="none" w:sz="0" w:space="0" w:color="auto"/>
                                          </w:divBdr>
                                          <w:divsChild>
                                            <w:div w:id="2037923099">
                                              <w:marLeft w:val="480"/>
                                              <w:marRight w:val="0"/>
                                              <w:marTop w:val="0"/>
                                              <w:marBottom w:val="240"/>
                                              <w:divBdr>
                                                <w:top w:val="none" w:sz="0" w:space="0" w:color="auto"/>
                                                <w:left w:val="none" w:sz="0" w:space="0" w:color="auto"/>
                                                <w:bottom w:val="none" w:sz="0" w:space="0" w:color="auto"/>
                                                <w:right w:val="none" w:sz="0" w:space="0" w:color="auto"/>
                                              </w:divBdr>
                                            </w:div>
                                          </w:divsChild>
                                        </w:div>
                                        <w:div w:id="566695550">
                                          <w:marLeft w:val="0"/>
                                          <w:marRight w:val="0"/>
                                          <w:marTop w:val="210"/>
                                          <w:marBottom w:val="210"/>
                                          <w:divBdr>
                                            <w:top w:val="none" w:sz="0" w:space="0" w:color="auto"/>
                                            <w:left w:val="none" w:sz="0" w:space="0" w:color="auto"/>
                                            <w:bottom w:val="none" w:sz="0" w:space="0" w:color="auto"/>
                                            <w:right w:val="none" w:sz="0" w:space="0" w:color="auto"/>
                                          </w:divBdr>
                                          <w:divsChild>
                                            <w:div w:id="20984993">
                                              <w:marLeft w:val="480"/>
                                              <w:marRight w:val="0"/>
                                              <w:marTop w:val="0"/>
                                              <w:marBottom w:val="240"/>
                                              <w:divBdr>
                                                <w:top w:val="none" w:sz="0" w:space="0" w:color="auto"/>
                                                <w:left w:val="none" w:sz="0" w:space="0" w:color="auto"/>
                                                <w:bottom w:val="none" w:sz="0" w:space="0" w:color="auto"/>
                                                <w:right w:val="none" w:sz="0" w:space="0" w:color="auto"/>
                                              </w:divBdr>
                                            </w:div>
                                          </w:divsChild>
                                        </w:div>
                                        <w:div w:id="1861233422">
                                          <w:marLeft w:val="0"/>
                                          <w:marRight w:val="0"/>
                                          <w:marTop w:val="210"/>
                                          <w:marBottom w:val="0"/>
                                          <w:divBdr>
                                            <w:top w:val="none" w:sz="0" w:space="0" w:color="auto"/>
                                            <w:left w:val="none" w:sz="0" w:space="0" w:color="auto"/>
                                            <w:bottom w:val="none" w:sz="0" w:space="0" w:color="auto"/>
                                            <w:right w:val="none" w:sz="0" w:space="0" w:color="auto"/>
                                          </w:divBdr>
                                          <w:divsChild>
                                            <w:div w:id="177177905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27659832">
                              <w:marLeft w:val="0"/>
                              <w:marRight w:val="0"/>
                              <w:marTop w:val="210"/>
                              <w:marBottom w:val="0"/>
                              <w:divBdr>
                                <w:top w:val="none" w:sz="0" w:space="0" w:color="auto"/>
                                <w:left w:val="none" w:sz="0" w:space="0" w:color="auto"/>
                                <w:bottom w:val="none" w:sz="0" w:space="0" w:color="auto"/>
                                <w:right w:val="none" w:sz="0" w:space="0" w:color="auto"/>
                              </w:divBdr>
                              <w:divsChild>
                                <w:div w:id="146119437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71172718">
                  <w:marLeft w:val="0"/>
                  <w:marRight w:val="0"/>
                  <w:marTop w:val="210"/>
                  <w:marBottom w:val="210"/>
                  <w:divBdr>
                    <w:top w:val="none" w:sz="0" w:space="0" w:color="auto"/>
                    <w:left w:val="none" w:sz="0" w:space="0" w:color="auto"/>
                    <w:bottom w:val="none" w:sz="0" w:space="0" w:color="auto"/>
                    <w:right w:val="none" w:sz="0" w:space="0" w:color="auto"/>
                  </w:divBdr>
                  <w:divsChild>
                    <w:div w:id="1066880324">
                      <w:marLeft w:val="480"/>
                      <w:marRight w:val="0"/>
                      <w:marTop w:val="0"/>
                      <w:marBottom w:val="240"/>
                      <w:divBdr>
                        <w:top w:val="none" w:sz="0" w:space="0" w:color="auto"/>
                        <w:left w:val="none" w:sz="0" w:space="0" w:color="auto"/>
                        <w:bottom w:val="none" w:sz="0" w:space="0" w:color="auto"/>
                        <w:right w:val="none" w:sz="0" w:space="0" w:color="auto"/>
                      </w:divBdr>
                    </w:div>
                  </w:divsChild>
                </w:div>
                <w:div w:id="655381878">
                  <w:marLeft w:val="0"/>
                  <w:marRight w:val="0"/>
                  <w:marTop w:val="210"/>
                  <w:marBottom w:val="210"/>
                  <w:divBdr>
                    <w:top w:val="none" w:sz="0" w:space="0" w:color="auto"/>
                    <w:left w:val="none" w:sz="0" w:space="0" w:color="auto"/>
                    <w:bottom w:val="none" w:sz="0" w:space="0" w:color="auto"/>
                    <w:right w:val="none" w:sz="0" w:space="0" w:color="auto"/>
                  </w:divBdr>
                  <w:divsChild>
                    <w:div w:id="708721115">
                      <w:marLeft w:val="480"/>
                      <w:marRight w:val="0"/>
                      <w:marTop w:val="0"/>
                      <w:marBottom w:val="240"/>
                      <w:divBdr>
                        <w:top w:val="none" w:sz="0" w:space="0" w:color="auto"/>
                        <w:left w:val="none" w:sz="0" w:space="0" w:color="auto"/>
                        <w:bottom w:val="none" w:sz="0" w:space="0" w:color="auto"/>
                        <w:right w:val="none" w:sz="0" w:space="0" w:color="auto"/>
                      </w:divBdr>
                    </w:div>
                  </w:divsChild>
                </w:div>
                <w:div w:id="1902910152">
                  <w:marLeft w:val="0"/>
                  <w:marRight w:val="0"/>
                  <w:marTop w:val="210"/>
                  <w:marBottom w:val="210"/>
                  <w:divBdr>
                    <w:top w:val="none" w:sz="0" w:space="0" w:color="auto"/>
                    <w:left w:val="none" w:sz="0" w:space="0" w:color="auto"/>
                    <w:bottom w:val="none" w:sz="0" w:space="0" w:color="auto"/>
                    <w:right w:val="none" w:sz="0" w:space="0" w:color="auto"/>
                  </w:divBdr>
                  <w:divsChild>
                    <w:div w:id="1715080853">
                      <w:marLeft w:val="480"/>
                      <w:marRight w:val="0"/>
                      <w:marTop w:val="0"/>
                      <w:marBottom w:val="240"/>
                      <w:divBdr>
                        <w:top w:val="none" w:sz="0" w:space="0" w:color="auto"/>
                        <w:left w:val="none" w:sz="0" w:space="0" w:color="auto"/>
                        <w:bottom w:val="none" w:sz="0" w:space="0" w:color="auto"/>
                        <w:right w:val="none" w:sz="0" w:space="0" w:color="auto"/>
                      </w:divBdr>
                      <w:divsChild>
                        <w:div w:id="161816047">
                          <w:marLeft w:val="0"/>
                          <w:marRight w:val="0"/>
                          <w:marTop w:val="0"/>
                          <w:marBottom w:val="0"/>
                          <w:divBdr>
                            <w:top w:val="none" w:sz="0" w:space="0" w:color="auto"/>
                            <w:left w:val="none" w:sz="0" w:space="0" w:color="auto"/>
                            <w:bottom w:val="none" w:sz="0" w:space="0" w:color="auto"/>
                            <w:right w:val="none" w:sz="0" w:space="0" w:color="auto"/>
                          </w:divBdr>
                          <w:divsChild>
                            <w:div w:id="1158375301">
                              <w:marLeft w:val="0"/>
                              <w:marRight w:val="0"/>
                              <w:marTop w:val="210"/>
                              <w:marBottom w:val="210"/>
                              <w:divBdr>
                                <w:top w:val="none" w:sz="0" w:space="0" w:color="auto"/>
                                <w:left w:val="none" w:sz="0" w:space="0" w:color="auto"/>
                                <w:bottom w:val="none" w:sz="0" w:space="0" w:color="auto"/>
                                <w:right w:val="none" w:sz="0" w:space="0" w:color="auto"/>
                              </w:divBdr>
                              <w:divsChild>
                                <w:div w:id="560335124">
                                  <w:marLeft w:val="480"/>
                                  <w:marRight w:val="0"/>
                                  <w:marTop w:val="0"/>
                                  <w:marBottom w:val="240"/>
                                  <w:divBdr>
                                    <w:top w:val="none" w:sz="0" w:space="0" w:color="auto"/>
                                    <w:left w:val="none" w:sz="0" w:space="0" w:color="auto"/>
                                    <w:bottom w:val="none" w:sz="0" w:space="0" w:color="auto"/>
                                    <w:right w:val="none" w:sz="0" w:space="0" w:color="auto"/>
                                  </w:divBdr>
                                </w:div>
                              </w:divsChild>
                            </w:div>
                            <w:div w:id="1420177906">
                              <w:marLeft w:val="0"/>
                              <w:marRight w:val="0"/>
                              <w:marTop w:val="210"/>
                              <w:marBottom w:val="210"/>
                              <w:divBdr>
                                <w:top w:val="none" w:sz="0" w:space="0" w:color="auto"/>
                                <w:left w:val="none" w:sz="0" w:space="0" w:color="auto"/>
                                <w:bottom w:val="none" w:sz="0" w:space="0" w:color="auto"/>
                                <w:right w:val="none" w:sz="0" w:space="0" w:color="auto"/>
                              </w:divBdr>
                              <w:divsChild>
                                <w:div w:id="249698481">
                                  <w:marLeft w:val="480"/>
                                  <w:marRight w:val="0"/>
                                  <w:marTop w:val="0"/>
                                  <w:marBottom w:val="240"/>
                                  <w:divBdr>
                                    <w:top w:val="none" w:sz="0" w:space="0" w:color="auto"/>
                                    <w:left w:val="none" w:sz="0" w:space="0" w:color="auto"/>
                                    <w:bottom w:val="none" w:sz="0" w:space="0" w:color="auto"/>
                                    <w:right w:val="none" w:sz="0" w:space="0" w:color="auto"/>
                                  </w:divBdr>
                                </w:div>
                              </w:divsChild>
                            </w:div>
                            <w:div w:id="1884513537">
                              <w:marLeft w:val="0"/>
                              <w:marRight w:val="0"/>
                              <w:marTop w:val="210"/>
                              <w:marBottom w:val="210"/>
                              <w:divBdr>
                                <w:top w:val="none" w:sz="0" w:space="0" w:color="auto"/>
                                <w:left w:val="none" w:sz="0" w:space="0" w:color="auto"/>
                                <w:bottom w:val="none" w:sz="0" w:space="0" w:color="auto"/>
                                <w:right w:val="none" w:sz="0" w:space="0" w:color="auto"/>
                              </w:divBdr>
                              <w:divsChild>
                                <w:div w:id="695884532">
                                  <w:marLeft w:val="480"/>
                                  <w:marRight w:val="0"/>
                                  <w:marTop w:val="0"/>
                                  <w:marBottom w:val="240"/>
                                  <w:divBdr>
                                    <w:top w:val="none" w:sz="0" w:space="0" w:color="auto"/>
                                    <w:left w:val="none" w:sz="0" w:space="0" w:color="auto"/>
                                    <w:bottom w:val="none" w:sz="0" w:space="0" w:color="auto"/>
                                    <w:right w:val="none" w:sz="0" w:space="0" w:color="auto"/>
                                  </w:divBdr>
                                </w:div>
                              </w:divsChild>
                            </w:div>
                            <w:div w:id="69427590">
                              <w:marLeft w:val="0"/>
                              <w:marRight w:val="0"/>
                              <w:marTop w:val="210"/>
                              <w:marBottom w:val="0"/>
                              <w:divBdr>
                                <w:top w:val="none" w:sz="0" w:space="0" w:color="auto"/>
                                <w:left w:val="none" w:sz="0" w:space="0" w:color="auto"/>
                                <w:bottom w:val="none" w:sz="0" w:space="0" w:color="auto"/>
                                <w:right w:val="none" w:sz="0" w:space="0" w:color="auto"/>
                              </w:divBdr>
                              <w:divsChild>
                                <w:div w:id="24473332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2250395">
                  <w:marLeft w:val="0"/>
                  <w:marRight w:val="0"/>
                  <w:marTop w:val="210"/>
                  <w:marBottom w:val="210"/>
                  <w:divBdr>
                    <w:top w:val="none" w:sz="0" w:space="0" w:color="auto"/>
                    <w:left w:val="none" w:sz="0" w:space="0" w:color="auto"/>
                    <w:bottom w:val="none" w:sz="0" w:space="0" w:color="auto"/>
                    <w:right w:val="none" w:sz="0" w:space="0" w:color="auto"/>
                  </w:divBdr>
                  <w:divsChild>
                    <w:div w:id="1143885557">
                      <w:marLeft w:val="480"/>
                      <w:marRight w:val="0"/>
                      <w:marTop w:val="0"/>
                      <w:marBottom w:val="240"/>
                      <w:divBdr>
                        <w:top w:val="none" w:sz="0" w:space="0" w:color="auto"/>
                        <w:left w:val="none" w:sz="0" w:space="0" w:color="auto"/>
                        <w:bottom w:val="none" w:sz="0" w:space="0" w:color="auto"/>
                        <w:right w:val="none" w:sz="0" w:space="0" w:color="auto"/>
                      </w:divBdr>
                      <w:divsChild>
                        <w:div w:id="44137679">
                          <w:marLeft w:val="0"/>
                          <w:marRight w:val="0"/>
                          <w:marTop w:val="0"/>
                          <w:marBottom w:val="0"/>
                          <w:divBdr>
                            <w:top w:val="none" w:sz="0" w:space="0" w:color="auto"/>
                            <w:left w:val="none" w:sz="0" w:space="0" w:color="auto"/>
                            <w:bottom w:val="none" w:sz="0" w:space="0" w:color="auto"/>
                            <w:right w:val="none" w:sz="0" w:space="0" w:color="auto"/>
                          </w:divBdr>
                          <w:divsChild>
                            <w:div w:id="1387220138">
                              <w:marLeft w:val="0"/>
                              <w:marRight w:val="0"/>
                              <w:marTop w:val="210"/>
                              <w:marBottom w:val="210"/>
                              <w:divBdr>
                                <w:top w:val="none" w:sz="0" w:space="0" w:color="auto"/>
                                <w:left w:val="none" w:sz="0" w:space="0" w:color="auto"/>
                                <w:bottom w:val="none" w:sz="0" w:space="0" w:color="auto"/>
                                <w:right w:val="none" w:sz="0" w:space="0" w:color="auto"/>
                              </w:divBdr>
                              <w:divsChild>
                                <w:div w:id="198981605">
                                  <w:marLeft w:val="480"/>
                                  <w:marRight w:val="0"/>
                                  <w:marTop w:val="0"/>
                                  <w:marBottom w:val="240"/>
                                  <w:divBdr>
                                    <w:top w:val="none" w:sz="0" w:space="0" w:color="auto"/>
                                    <w:left w:val="none" w:sz="0" w:space="0" w:color="auto"/>
                                    <w:bottom w:val="none" w:sz="0" w:space="0" w:color="auto"/>
                                    <w:right w:val="none" w:sz="0" w:space="0" w:color="auto"/>
                                  </w:divBdr>
                                </w:div>
                              </w:divsChild>
                            </w:div>
                            <w:div w:id="1391730086">
                              <w:marLeft w:val="0"/>
                              <w:marRight w:val="0"/>
                              <w:marTop w:val="210"/>
                              <w:marBottom w:val="210"/>
                              <w:divBdr>
                                <w:top w:val="none" w:sz="0" w:space="0" w:color="auto"/>
                                <w:left w:val="none" w:sz="0" w:space="0" w:color="auto"/>
                                <w:bottom w:val="none" w:sz="0" w:space="0" w:color="auto"/>
                                <w:right w:val="none" w:sz="0" w:space="0" w:color="auto"/>
                              </w:divBdr>
                              <w:divsChild>
                                <w:div w:id="950670650">
                                  <w:marLeft w:val="480"/>
                                  <w:marRight w:val="0"/>
                                  <w:marTop w:val="0"/>
                                  <w:marBottom w:val="240"/>
                                  <w:divBdr>
                                    <w:top w:val="none" w:sz="0" w:space="0" w:color="auto"/>
                                    <w:left w:val="none" w:sz="0" w:space="0" w:color="auto"/>
                                    <w:bottom w:val="none" w:sz="0" w:space="0" w:color="auto"/>
                                    <w:right w:val="none" w:sz="0" w:space="0" w:color="auto"/>
                                  </w:divBdr>
                                </w:div>
                              </w:divsChild>
                            </w:div>
                            <w:div w:id="270824557">
                              <w:marLeft w:val="0"/>
                              <w:marRight w:val="0"/>
                              <w:marTop w:val="210"/>
                              <w:marBottom w:val="210"/>
                              <w:divBdr>
                                <w:top w:val="none" w:sz="0" w:space="0" w:color="auto"/>
                                <w:left w:val="none" w:sz="0" w:space="0" w:color="auto"/>
                                <w:bottom w:val="none" w:sz="0" w:space="0" w:color="auto"/>
                                <w:right w:val="none" w:sz="0" w:space="0" w:color="auto"/>
                              </w:divBdr>
                              <w:divsChild>
                                <w:div w:id="1903785319">
                                  <w:marLeft w:val="480"/>
                                  <w:marRight w:val="0"/>
                                  <w:marTop w:val="0"/>
                                  <w:marBottom w:val="240"/>
                                  <w:divBdr>
                                    <w:top w:val="none" w:sz="0" w:space="0" w:color="auto"/>
                                    <w:left w:val="none" w:sz="0" w:space="0" w:color="auto"/>
                                    <w:bottom w:val="none" w:sz="0" w:space="0" w:color="auto"/>
                                    <w:right w:val="none" w:sz="0" w:space="0" w:color="auto"/>
                                  </w:divBdr>
                                </w:div>
                              </w:divsChild>
                            </w:div>
                            <w:div w:id="668557544">
                              <w:marLeft w:val="0"/>
                              <w:marRight w:val="0"/>
                              <w:marTop w:val="210"/>
                              <w:marBottom w:val="210"/>
                              <w:divBdr>
                                <w:top w:val="none" w:sz="0" w:space="0" w:color="auto"/>
                                <w:left w:val="none" w:sz="0" w:space="0" w:color="auto"/>
                                <w:bottom w:val="none" w:sz="0" w:space="0" w:color="auto"/>
                                <w:right w:val="none" w:sz="0" w:space="0" w:color="auto"/>
                              </w:divBdr>
                              <w:divsChild>
                                <w:div w:id="468548371">
                                  <w:marLeft w:val="480"/>
                                  <w:marRight w:val="0"/>
                                  <w:marTop w:val="0"/>
                                  <w:marBottom w:val="240"/>
                                  <w:divBdr>
                                    <w:top w:val="none" w:sz="0" w:space="0" w:color="auto"/>
                                    <w:left w:val="none" w:sz="0" w:space="0" w:color="auto"/>
                                    <w:bottom w:val="none" w:sz="0" w:space="0" w:color="auto"/>
                                    <w:right w:val="none" w:sz="0" w:space="0" w:color="auto"/>
                                  </w:divBdr>
                                </w:div>
                              </w:divsChild>
                            </w:div>
                            <w:div w:id="587929088">
                              <w:marLeft w:val="0"/>
                              <w:marRight w:val="0"/>
                              <w:marTop w:val="210"/>
                              <w:marBottom w:val="0"/>
                              <w:divBdr>
                                <w:top w:val="none" w:sz="0" w:space="0" w:color="auto"/>
                                <w:left w:val="none" w:sz="0" w:space="0" w:color="auto"/>
                                <w:bottom w:val="none" w:sz="0" w:space="0" w:color="auto"/>
                                <w:right w:val="none" w:sz="0" w:space="0" w:color="auto"/>
                              </w:divBdr>
                              <w:divsChild>
                                <w:div w:id="111105291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96246748">
                  <w:marLeft w:val="0"/>
                  <w:marRight w:val="0"/>
                  <w:marTop w:val="210"/>
                  <w:marBottom w:val="210"/>
                  <w:divBdr>
                    <w:top w:val="none" w:sz="0" w:space="0" w:color="auto"/>
                    <w:left w:val="none" w:sz="0" w:space="0" w:color="auto"/>
                    <w:bottom w:val="none" w:sz="0" w:space="0" w:color="auto"/>
                    <w:right w:val="none" w:sz="0" w:space="0" w:color="auto"/>
                  </w:divBdr>
                  <w:divsChild>
                    <w:div w:id="1666862127">
                      <w:marLeft w:val="480"/>
                      <w:marRight w:val="0"/>
                      <w:marTop w:val="0"/>
                      <w:marBottom w:val="240"/>
                      <w:divBdr>
                        <w:top w:val="none" w:sz="0" w:space="0" w:color="auto"/>
                        <w:left w:val="none" w:sz="0" w:space="0" w:color="auto"/>
                        <w:bottom w:val="none" w:sz="0" w:space="0" w:color="auto"/>
                        <w:right w:val="none" w:sz="0" w:space="0" w:color="auto"/>
                      </w:divBdr>
                      <w:divsChild>
                        <w:div w:id="293411854">
                          <w:marLeft w:val="0"/>
                          <w:marRight w:val="0"/>
                          <w:marTop w:val="0"/>
                          <w:marBottom w:val="0"/>
                          <w:divBdr>
                            <w:top w:val="none" w:sz="0" w:space="0" w:color="auto"/>
                            <w:left w:val="none" w:sz="0" w:space="0" w:color="auto"/>
                            <w:bottom w:val="none" w:sz="0" w:space="0" w:color="auto"/>
                            <w:right w:val="none" w:sz="0" w:space="0" w:color="auto"/>
                          </w:divBdr>
                          <w:divsChild>
                            <w:div w:id="462428386">
                              <w:marLeft w:val="0"/>
                              <w:marRight w:val="0"/>
                              <w:marTop w:val="210"/>
                              <w:marBottom w:val="210"/>
                              <w:divBdr>
                                <w:top w:val="none" w:sz="0" w:space="0" w:color="auto"/>
                                <w:left w:val="none" w:sz="0" w:space="0" w:color="auto"/>
                                <w:bottom w:val="none" w:sz="0" w:space="0" w:color="auto"/>
                                <w:right w:val="none" w:sz="0" w:space="0" w:color="auto"/>
                              </w:divBdr>
                              <w:divsChild>
                                <w:div w:id="1013799950">
                                  <w:marLeft w:val="480"/>
                                  <w:marRight w:val="0"/>
                                  <w:marTop w:val="0"/>
                                  <w:marBottom w:val="240"/>
                                  <w:divBdr>
                                    <w:top w:val="none" w:sz="0" w:space="0" w:color="auto"/>
                                    <w:left w:val="none" w:sz="0" w:space="0" w:color="auto"/>
                                    <w:bottom w:val="none" w:sz="0" w:space="0" w:color="auto"/>
                                    <w:right w:val="none" w:sz="0" w:space="0" w:color="auto"/>
                                  </w:divBdr>
                                  <w:divsChild>
                                    <w:div w:id="690691549">
                                      <w:marLeft w:val="0"/>
                                      <w:marRight w:val="0"/>
                                      <w:marTop w:val="0"/>
                                      <w:marBottom w:val="0"/>
                                      <w:divBdr>
                                        <w:top w:val="none" w:sz="0" w:space="0" w:color="auto"/>
                                        <w:left w:val="none" w:sz="0" w:space="0" w:color="auto"/>
                                        <w:bottom w:val="none" w:sz="0" w:space="0" w:color="auto"/>
                                        <w:right w:val="none" w:sz="0" w:space="0" w:color="auto"/>
                                      </w:divBdr>
                                      <w:divsChild>
                                        <w:div w:id="1458256927">
                                          <w:marLeft w:val="0"/>
                                          <w:marRight w:val="0"/>
                                          <w:marTop w:val="210"/>
                                          <w:marBottom w:val="210"/>
                                          <w:divBdr>
                                            <w:top w:val="none" w:sz="0" w:space="0" w:color="auto"/>
                                            <w:left w:val="none" w:sz="0" w:space="0" w:color="auto"/>
                                            <w:bottom w:val="none" w:sz="0" w:space="0" w:color="auto"/>
                                            <w:right w:val="none" w:sz="0" w:space="0" w:color="auto"/>
                                          </w:divBdr>
                                          <w:divsChild>
                                            <w:div w:id="964506113">
                                              <w:marLeft w:val="480"/>
                                              <w:marRight w:val="0"/>
                                              <w:marTop w:val="0"/>
                                              <w:marBottom w:val="240"/>
                                              <w:divBdr>
                                                <w:top w:val="none" w:sz="0" w:space="0" w:color="auto"/>
                                                <w:left w:val="none" w:sz="0" w:space="0" w:color="auto"/>
                                                <w:bottom w:val="none" w:sz="0" w:space="0" w:color="auto"/>
                                                <w:right w:val="none" w:sz="0" w:space="0" w:color="auto"/>
                                              </w:divBdr>
                                            </w:div>
                                          </w:divsChild>
                                        </w:div>
                                        <w:div w:id="1802914739">
                                          <w:marLeft w:val="0"/>
                                          <w:marRight w:val="0"/>
                                          <w:marTop w:val="210"/>
                                          <w:marBottom w:val="0"/>
                                          <w:divBdr>
                                            <w:top w:val="none" w:sz="0" w:space="0" w:color="auto"/>
                                            <w:left w:val="none" w:sz="0" w:space="0" w:color="auto"/>
                                            <w:bottom w:val="none" w:sz="0" w:space="0" w:color="auto"/>
                                            <w:right w:val="none" w:sz="0" w:space="0" w:color="auto"/>
                                          </w:divBdr>
                                          <w:divsChild>
                                            <w:div w:id="207677815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15937737">
                              <w:marLeft w:val="0"/>
                              <w:marRight w:val="0"/>
                              <w:marTop w:val="210"/>
                              <w:marBottom w:val="210"/>
                              <w:divBdr>
                                <w:top w:val="none" w:sz="0" w:space="0" w:color="auto"/>
                                <w:left w:val="none" w:sz="0" w:space="0" w:color="auto"/>
                                <w:bottom w:val="none" w:sz="0" w:space="0" w:color="auto"/>
                                <w:right w:val="none" w:sz="0" w:space="0" w:color="auto"/>
                              </w:divBdr>
                              <w:divsChild>
                                <w:div w:id="541602765">
                                  <w:marLeft w:val="480"/>
                                  <w:marRight w:val="0"/>
                                  <w:marTop w:val="0"/>
                                  <w:marBottom w:val="240"/>
                                  <w:divBdr>
                                    <w:top w:val="none" w:sz="0" w:space="0" w:color="auto"/>
                                    <w:left w:val="none" w:sz="0" w:space="0" w:color="auto"/>
                                    <w:bottom w:val="none" w:sz="0" w:space="0" w:color="auto"/>
                                    <w:right w:val="none" w:sz="0" w:space="0" w:color="auto"/>
                                  </w:divBdr>
                                </w:div>
                              </w:divsChild>
                            </w:div>
                            <w:div w:id="740640948">
                              <w:marLeft w:val="0"/>
                              <w:marRight w:val="0"/>
                              <w:marTop w:val="210"/>
                              <w:marBottom w:val="210"/>
                              <w:divBdr>
                                <w:top w:val="none" w:sz="0" w:space="0" w:color="auto"/>
                                <w:left w:val="none" w:sz="0" w:space="0" w:color="auto"/>
                                <w:bottom w:val="none" w:sz="0" w:space="0" w:color="auto"/>
                                <w:right w:val="none" w:sz="0" w:space="0" w:color="auto"/>
                              </w:divBdr>
                              <w:divsChild>
                                <w:div w:id="292758415">
                                  <w:marLeft w:val="480"/>
                                  <w:marRight w:val="0"/>
                                  <w:marTop w:val="0"/>
                                  <w:marBottom w:val="240"/>
                                  <w:divBdr>
                                    <w:top w:val="none" w:sz="0" w:space="0" w:color="auto"/>
                                    <w:left w:val="none" w:sz="0" w:space="0" w:color="auto"/>
                                    <w:bottom w:val="none" w:sz="0" w:space="0" w:color="auto"/>
                                    <w:right w:val="none" w:sz="0" w:space="0" w:color="auto"/>
                                  </w:divBdr>
                                </w:div>
                              </w:divsChild>
                            </w:div>
                            <w:div w:id="1743790325">
                              <w:marLeft w:val="0"/>
                              <w:marRight w:val="0"/>
                              <w:marTop w:val="210"/>
                              <w:marBottom w:val="210"/>
                              <w:divBdr>
                                <w:top w:val="none" w:sz="0" w:space="0" w:color="auto"/>
                                <w:left w:val="none" w:sz="0" w:space="0" w:color="auto"/>
                                <w:bottom w:val="none" w:sz="0" w:space="0" w:color="auto"/>
                                <w:right w:val="none" w:sz="0" w:space="0" w:color="auto"/>
                              </w:divBdr>
                              <w:divsChild>
                                <w:div w:id="1337616747">
                                  <w:marLeft w:val="480"/>
                                  <w:marRight w:val="0"/>
                                  <w:marTop w:val="0"/>
                                  <w:marBottom w:val="240"/>
                                  <w:divBdr>
                                    <w:top w:val="none" w:sz="0" w:space="0" w:color="auto"/>
                                    <w:left w:val="none" w:sz="0" w:space="0" w:color="auto"/>
                                    <w:bottom w:val="none" w:sz="0" w:space="0" w:color="auto"/>
                                    <w:right w:val="none" w:sz="0" w:space="0" w:color="auto"/>
                                  </w:divBdr>
                                </w:div>
                              </w:divsChild>
                            </w:div>
                            <w:div w:id="485708672">
                              <w:marLeft w:val="0"/>
                              <w:marRight w:val="0"/>
                              <w:marTop w:val="210"/>
                              <w:marBottom w:val="210"/>
                              <w:divBdr>
                                <w:top w:val="none" w:sz="0" w:space="0" w:color="auto"/>
                                <w:left w:val="none" w:sz="0" w:space="0" w:color="auto"/>
                                <w:bottom w:val="none" w:sz="0" w:space="0" w:color="auto"/>
                                <w:right w:val="none" w:sz="0" w:space="0" w:color="auto"/>
                              </w:divBdr>
                              <w:divsChild>
                                <w:div w:id="1577589452">
                                  <w:marLeft w:val="480"/>
                                  <w:marRight w:val="0"/>
                                  <w:marTop w:val="0"/>
                                  <w:marBottom w:val="240"/>
                                  <w:divBdr>
                                    <w:top w:val="none" w:sz="0" w:space="0" w:color="auto"/>
                                    <w:left w:val="none" w:sz="0" w:space="0" w:color="auto"/>
                                    <w:bottom w:val="none" w:sz="0" w:space="0" w:color="auto"/>
                                    <w:right w:val="none" w:sz="0" w:space="0" w:color="auto"/>
                                  </w:divBdr>
                                </w:div>
                              </w:divsChild>
                            </w:div>
                            <w:div w:id="1576161993">
                              <w:marLeft w:val="0"/>
                              <w:marRight w:val="0"/>
                              <w:marTop w:val="210"/>
                              <w:marBottom w:val="210"/>
                              <w:divBdr>
                                <w:top w:val="none" w:sz="0" w:space="0" w:color="auto"/>
                                <w:left w:val="none" w:sz="0" w:space="0" w:color="auto"/>
                                <w:bottom w:val="none" w:sz="0" w:space="0" w:color="auto"/>
                                <w:right w:val="none" w:sz="0" w:space="0" w:color="auto"/>
                              </w:divBdr>
                              <w:divsChild>
                                <w:div w:id="961501433">
                                  <w:marLeft w:val="480"/>
                                  <w:marRight w:val="0"/>
                                  <w:marTop w:val="0"/>
                                  <w:marBottom w:val="240"/>
                                  <w:divBdr>
                                    <w:top w:val="none" w:sz="0" w:space="0" w:color="auto"/>
                                    <w:left w:val="none" w:sz="0" w:space="0" w:color="auto"/>
                                    <w:bottom w:val="none" w:sz="0" w:space="0" w:color="auto"/>
                                    <w:right w:val="none" w:sz="0" w:space="0" w:color="auto"/>
                                  </w:divBdr>
                                  <w:divsChild>
                                    <w:div w:id="945885200">
                                      <w:marLeft w:val="0"/>
                                      <w:marRight w:val="0"/>
                                      <w:marTop w:val="0"/>
                                      <w:marBottom w:val="0"/>
                                      <w:divBdr>
                                        <w:top w:val="none" w:sz="0" w:space="0" w:color="auto"/>
                                        <w:left w:val="none" w:sz="0" w:space="0" w:color="auto"/>
                                        <w:bottom w:val="none" w:sz="0" w:space="0" w:color="auto"/>
                                        <w:right w:val="none" w:sz="0" w:space="0" w:color="auto"/>
                                      </w:divBdr>
                                      <w:divsChild>
                                        <w:div w:id="1938168191">
                                          <w:marLeft w:val="0"/>
                                          <w:marRight w:val="0"/>
                                          <w:marTop w:val="210"/>
                                          <w:marBottom w:val="210"/>
                                          <w:divBdr>
                                            <w:top w:val="none" w:sz="0" w:space="0" w:color="auto"/>
                                            <w:left w:val="none" w:sz="0" w:space="0" w:color="auto"/>
                                            <w:bottom w:val="none" w:sz="0" w:space="0" w:color="auto"/>
                                            <w:right w:val="none" w:sz="0" w:space="0" w:color="auto"/>
                                          </w:divBdr>
                                          <w:divsChild>
                                            <w:div w:id="2122336321">
                                              <w:marLeft w:val="480"/>
                                              <w:marRight w:val="0"/>
                                              <w:marTop w:val="0"/>
                                              <w:marBottom w:val="240"/>
                                              <w:divBdr>
                                                <w:top w:val="none" w:sz="0" w:space="0" w:color="auto"/>
                                                <w:left w:val="none" w:sz="0" w:space="0" w:color="auto"/>
                                                <w:bottom w:val="none" w:sz="0" w:space="0" w:color="auto"/>
                                                <w:right w:val="none" w:sz="0" w:space="0" w:color="auto"/>
                                              </w:divBdr>
                                            </w:div>
                                          </w:divsChild>
                                        </w:div>
                                        <w:div w:id="1619877191">
                                          <w:marLeft w:val="0"/>
                                          <w:marRight w:val="0"/>
                                          <w:marTop w:val="210"/>
                                          <w:marBottom w:val="210"/>
                                          <w:divBdr>
                                            <w:top w:val="none" w:sz="0" w:space="0" w:color="auto"/>
                                            <w:left w:val="none" w:sz="0" w:space="0" w:color="auto"/>
                                            <w:bottom w:val="none" w:sz="0" w:space="0" w:color="auto"/>
                                            <w:right w:val="none" w:sz="0" w:space="0" w:color="auto"/>
                                          </w:divBdr>
                                          <w:divsChild>
                                            <w:div w:id="972902144">
                                              <w:marLeft w:val="480"/>
                                              <w:marRight w:val="0"/>
                                              <w:marTop w:val="0"/>
                                              <w:marBottom w:val="240"/>
                                              <w:divBdr>
                                                <w:top w:val="none" w:sz="0" w:space="0" w:color="auto"/>
                                                <w:left w:val="none" w:sz="0" w:space="0" w:color="auto"/>
                                                <w:bottom w:val="none" w:sz="0" w:space="0" w:color="auto"/>
                                                <w:right w:val="none" w:sz="0" w:space="0" w:color="auto"/>
                                              </w:divBdr>
                                            </w:div>
                                          </w:divsChild>
                                        </w:div>
                                        <w:div w:id="880629426">
                                          <w:marLeft w:val="0"/>
                                          <w:marRight w:val="0"/>
                                          <w:marTop w:val="210"/>
                                          <w:marBottom w:val="210"/>
                                          <w:divBdr>
                                            <w:top w:val="none" w:sz="0" w:space="0" w:color="auto"/>
                                            <w:left w:val="none" w:sz="0" w:space="0" w:color="auto"/>
                                            <w:bottom w:val="none" w:sz="0" w:space="0" w:color="auto"/>
                                            <w:right w:val="none" w:sz="0" w:space="0" w:color="auto"/>
                                          </w:divBdr>
                                          <w:divsChild>
                                            <w:div w:id="533427416">
                                              <w:marLeft w:val="480"/>
                                              <w:marRight w:val="0"/>
                                              <w:marTop w:val="0"/>
                                              <w:marBottom w:val="240"/>
                                              <w:divBdr>
                                                <w:top w:val="none" w:sz="0" w:space="0" w:color="auto"/>
                                                <w:left w:val="none" w:sz="0" w:space="0" w:color="auto"/>
                                                <w:bottom w:val="none" w:sz="0" w:space="0" w:color="auto"/>
                                                <w:right w:val="none" w:sz="0" w:space="0" w:color="auto"/>
                                              </w:divBdr>
                                            </w:div>
                                          </w:divsChild>
                                        </w:div>
                                        <w:div w:id="1361935038">
                                          <w:marLeft w:val="0"/>
                                          <w:marRight w:val="0"/>
                                          <w:marTop w:val="210"/>
                                          <w:marBottom w:val="210"/>
                                          <w:divBdr>
                                            <w:top w:val="none" w:sz="0" w:space="0" w:color="auto"/>
                                            <w:left w:val="none" w:sz="0" w:space="0" w:color="auto"/>
                                            <w:bottom w:val="none" w:sz="0" w:space="0" w:color="auto"/>
                                            <w:right w:val="none" w:sz="0" w:space="0" w:color="auto"/>
                                          </w:divBdr>
                                          <w:divsChild>
                                            <w:div w:id="250553976">
                                              <w:marLeft w:val="480"/>
                                              <w:marRight w:val="0"/>
                                              <w:marTop w:val="0"/>
                                              <w:marBottom w:val="240"/>
                                              <w:divBdr>
                                                <w:top w:val="none" w:sz="0" w:space="0" w:color="auto"/>
                                                <w:left w:val="none" w:sz="0" w:space="0" w:color="auto"/>
                                                <w:bottom w:val="none" w:sz="0" w:space="0" w:color="auto"/>
                                                <w:right w:val="none" w:sz="0" w:space="0" w:color="auto"/>
                                              </w:divBdr>
                                            </w:div>
                                          </w:divsChild>
                                        </w:div>
                                        <w:div w:id="35089062">
                                          <w:marLeft w:val="0"/>
                                          <w:marRight w:val="0"/>
                                          <w:marTop w:val="210"/>
                                          <w:marBottom w:val="210"/>
                                          <w:divBdr>
                                            <w:top w:val="none" w:sz="0" w:space="0" w:color="auto"/>
                                            <w:left w:val="none" w:sz="0" w:space="0" w:color="auto"/>
                                            <w:bottom w:val="none" w:sz="0" w:space="0" w:color="auto"/>
                                            <w:right w:val="none" w:sz="0" w:space="0" w:color="auto"/>
                                          </w:divBdr>
                                          <w:divsChild>
                                            <w:div w:id="1869178824">
                                              <w:marLeft w:val="480"/>
                                              <w:marRight w:val="0"/>
                                              <w:marTop w:val="0"/>
                                              <w:marBottom w:val="240"/>
                                              <w:divBdr>
                                                <w:top w:val="none" w:sz="0" w:space="0" w:color="auto"/>
                                                <w:left w:val="none" w:sz="0" w:space="0" w:color="auto"/>
                                                <w:bottom w:val="none" w:sz="0" w:space="0" w:color="auto"/>
                                                <w:right w:val="none" w:sz="0" w:space="0" w:color="auto"/>
                                              </w:divBdr>
                                            </w:div>
                                          </w:divsChild>
                                        </w:div>
                                        <w:div w:id="2042897798">
                                          <w:marLeft w:val="0"/>
                                          <w:marRight w:val="0"/>
                                          <w:marTop w:val="210"/>
                                          <w:marBottom w:val="210"/>
                                          <w:divBdr>
                                            <w:top w:val="none" w:sz="0" w:space="0" w:color="auto"/>
                                            <w:left w:val="none" w:sz="0" w:space="0" w:color="auto"/>
                                            <w:bottom w:val="none" w:sz="0" w:space="0" w:color="auto"/>
                                            <w:right w:val="none" w:sz="0" w:space="0" w:color="auto"/>
                                          </w:divBdr>
                                          <w:divsChild>
                                            <w:div w:id="158546211">
                                              <w:marLeft w:val="480"/>
                                              <w:marRight w:val="0"/>
                                              <w:marTop w:val="0"/>
                                              <w:marBottom w:val="240"/>
                                              <w:divBdr>
                                                <w:top w:val="none" w:sz="0" w:space="0" w:color="auto"/>
                                                <w:left w:val="none" w:sz="0" w:space="0" w:color="auto"/>
                                                <w:bottom w:val="none" w:sz="0" w:space="0" w:color="auto"/>
                                                <w:right w:val="none" w:sz="0" w:space="0" w:color="auto"/>
                                              </w:divBdr>
                                            </w:div>
                                          </w:divsChild>
                                        </w:div>
                                        <w:div w:id="1005133695">
                                          <w:marLeft w:val="0"/>
                                          <w:marRight w:val="0"/>
                                          <w:marTop w:val="210"/>
                                          <w:marBottom w:val="210"/>
                                          <w:divBdr>
                                            <w:top w:val="none" w:sz="0" w:space="0" w:color="auto"/>
                                            <w:left w:val="none" w:sz="0" w:space="0" w:color="auto"/>
                                            <w:bottom w:val="none" w:sz="0" w:space="0" w:color="auto"/>
                                            <w:right w:val="none" w:sz="0" w:space="0" w:color="auto"/>
                                          </w:divBdr>
                                          <w:divsChild>
                                            <w:div w:id="386340754">
                                              <w:marLeft w:val="480"/>
                                              <w:marRight w:val="0"/>
                                              <w:marTop w:val="0"/>
                                              <w:marBottom w:val="240"/>
                                              <w:divBdr>
                                                <w:top w:val="none" w:sz="0" w:space="0" w:color="auto"/>
                                                <w:left w:val="none" w:sz="0" w:space="0" w:color="auto"/>
                                                <w:bottom w:val="none" w:sz="0" w:space="0" w:color="auto"/>
                                                <w:right w:val="none" w:sz="0" w:space="0" w:color="auto"/>
                                              </w:divBdr>
                                            </w:div>
                                          </w:divsChild>
                                        </w:div>
                                        <w:div w:id="1420565431">
                                          <w:marLeft w:val="0"/>
                                          <w:marRight w:val="0"/>
                                          <w:marTop w:val="210"/>
                                          <w:marBottom w:val="210"/>
                                          <w:divBdr>
                                            <w:top w:val="none" w:sz="0" w:space="0" w:color="auto"/>
                                            <w:left w:val="none" w:sz="0" w:space="0" w:color="auto"/>
                                            <w:bottom w:val="none" w:sz="0" w:space="0" w:color="auto"/>
                                            <w:right w:val="none" w:sz="0" w:space="0" w:color="auto"/>
                                          </w:divBdr>
                                          <w:divsChild>
                                            <w:div w:id="1819030871">
                                              <w:marLeft w:val="480"/>
                                              <w:marRight w:val="0"/>
                                              <w:marTop w:val="0"/>
                                              <w:marBottom w:val="240"/>
                                              <w:divBdr>
                                                <w:top w:val="none" w:sz="0" w:space="0" w:color="auto"/>
                                                <w:left w:val="none" w:sz="0" w:space="0" w:color="auto"/>
                                                <w:bottom w:val="none" w:sz="0" w:space="0" w:color="auto"/>
                                                <w:right w:val="none" w:sz="0" w:space="0" w:color="auto"/>
                                              </w:divBdr>
                                            </w:div>
                                          </w:divsChild>
                                        </w:div>
                                        <w:div w:id="1855995361">
                                          <w:marLeft w:val="0"/>
                                          <w:marRight w:val="0"/>
                                          <w:marTop w:val="210"/>
                                          <w:marBottom w:val="210"/>
                                          <w:divBdr>
                                            <w:top w:val="none" w:sz="0" w:space="0" w:color="auto"/>
                                            <w:left w:val="none" w:sz="0" w:space="0" w:color="auto"/>
                                            <w:bottom w:val="none" w:sz="0" w:space="0" w:color="auto"/>
                                            <w:right w:val="none" w:sz="0" w:space="0" w:color="auto"/>
                                          </w:divBdr>
                                          <w:divsChild>
                                            <w:div w:id="1003095193">
                                              <w:marLeft w:val="480"/>
                                              <w:marRight w:val="0"/>
                                              <w:marTop w:val="0"/>
                                              <w:marBottom w:val="240"/>
                                              <w:divBdr>
                                                <w:top w:val="none" w:sz="0" w:space="0" w:color="auto"/>
                                                <w:left w:val="none" w:sz="0" w:space="0" w:color="auto"/>
                                                <w:bottom w:val="none" w:sz="0" w:space="0" w:color="auto"/>
                                                <w:right w:val="none" w:sz="0" w:space="0" w:color="auto"/>
                                              </w:divBdr>
                                            </w:div>
                                          </w:divsChild>
                                        </w:div>
                                        <w:div w:id="2019960861">
                                          <w:marLeft w:val="0"/>
                                          <w:marRight w:val="0"/>
                                          <w:marTop w:val="210"/>
                                          <w:marBottom w:val="210"/>
                                          <w:divBdr>
                                            <w:top w:val="none" w:sz="0" w:space="0" w:color="auto"/>
                                            <w:left w:val="none" w:sz="0" w:space="0" w:color="auto"/>
                                            <w:bottom w:val="none" w:sz="0" w:space="0" w:color="auto"/>
                                            <w:right w:val="none" w:sz="0" w:space="0" w:color="auto"/>
                                          </w:divBdr>
                                          <w:divsChild>
                                            <w:div w:id="1916472424">
                                              <w:marLeft w:val="480"/>
                                              <w:marRight w:val="0"/>
                                              <w:marTop w:val="0"/>
                                              <w:marBottom w:val="240"/>
                                              <w:divBdr>
                                                <w:top w:val="none" w:sz="0" w:space="0" w:color="auto"/>
                                                <w:left w:val="none" w:sz="0" w:space="0" w:color="auto"/>
                                                <w:bottom w:val="none" w:sz="0" w:space="0" w:color="auto"/>
                                                <w:right w:val="none" w:sz="0" w:space="0" w:color="auto"/>
                                              </w:divBdr>
                                            </w:div>
                                          </w:divsChild>
                                        </w:div>
                                        <w:div w:id="909776364">
                                          <w:marLeft w:val="0"/>
                                          <w:marRight w:val="0"/>
                                          <w:marTop w:val="210"/>
                                          <w:marBottom w:val="210"/>
                                          <w:divBdr>
                                            <w:top w:val="none" w:sz="0" w:space="0" w:color="auto"/>
                                            <w:left w:val="none" w:sz="0" w:space="0" w:color="auto"/>
                                            <w:bottom w:val="none" w:sz="0" w:space="0" w:color="auto"/>
                                            <w:right w:val="none" w:sz="0" w:space="0" w:color="auto"/>
                                          </w:divBdr>
                                          <w:divsChild>
                                            <w:div w:id="1632205997">
                                              <w:marLeft w:val="480"/>
                                              <w:marRight w:val="0"/>
                                              <w:marTop w:val="0"/>
                                              <w:marBottom w:val="240"/>
                                              <w:divBdr>
                                                <w:top w:val="none" w:sz="0" w:space="0" w:color="auto"/>
                                                <w:left w:val="none" w:sz="0" w:space="0" w:color="auto"/>
                                                <w:bottom w:val="none" w:sz="0" w:space="0" w:color="auto"/>
                                                <w:right w:val="none" w:sz="0" w:space="0" w:color="auto"/>
                                              </w:divBdr>
                                            </w:div>
                                          </w:divsChild>
                                        </w:div>
                                        <w:div w:id="504561883">
                                          <w:marLeft w:val="0"/>
                                          <w:marRight w:val="0"/>
                                          <w:marTop w:val="210"/>
                                          <w:marBottom w:val="210"/>
                                          <w:divBdr>
                                            <w:top w:val="none" w:sz="0" w:space="0" w:color="auto"/>
                                            <w:left w:val="none" w:sz="0" w:space="0" w:color="auto"/>
                                            <w:bottom w:val="none" w:sz="0" w:space="0" w:color="auto"/>
                                            <w:right w:val="none" w:sz="0" w:space="0" w:color="auto"/>
                                          </w:divBdr>
                                          <w:divsChild>
                                            <w:div w:id="333269088">
                                              <w:marLeft w:val="480"/>
                                              <w:marRight w:val="0"/>
                                              <w:marTop w:val="0"/>
                                              <w:marBottom w:val="240"/>
                                              <w:divBdr>
                                                <w:top w:val="none" w:sz="0" w:space="0" w:color="auto"/>
                                                <w:left w:val="none" w:sz="0" w:space="0" w:color="auto"/>
                                                <w:bottom w:val="none" w:sz="0" w:space="0" w:color="auto"/>
                                                <w:right w:val="none" w:sz="0" w:space="0" w:color="auto"/>
                                              </w:divBdr>
                                            </w:div>
                                          </w:divsChild>
                                        </w:div>
                                        <w:div w:id="2065711717">
                                          <w:marLeft w:val="0"/>
                                          <w:marRight w:val="0"/>
                                          <w:marTop w:val="210"/>
                                          <w:marBottom w:val="0"/>
                                          <w:divBdr>
                                            <w:top w:val="none" w:sz="0" w:space="0" w:color="auto"/>
                                            <w:left w:val="none" w:sz="0" w:space="0" w:color="auto"/>
                                            <w:bottom w:val="none" w:sz="0" w:space="0" w:color="auto"/>
                                            <w:right w:val="none" w:sz="0" w:space="0" w:color="auto"/>
                                          </w:divBdr>
                                          <w:divsChild>
                                            <w:div w:id="133190707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02173926">
                              <w:marLeft w:val="0"/>
                              <w:marRight w:val="0"/>
                              <w:marTop w:val="210"/>
                              <w:marBottom w:val="210"/>
                              <w:divBdr>
                                <w:top w:val="none" w:sz="0" w:space="0" w:color="auto"/>
                                <w:left w:val="none" w:sz="0" w:space="0" w:color="auto"/>
                                <w:bottom w:val="none" w:sz="0" w:space="0" w:color="auto"/>
                                <w:right w:val="none" w:sz="0" w:space="0" w:color="auto"/>
                              </w:divBdr>
                              <w:divsChild>
                                <w:div w:id="70661349">
                                  <w:marLeft w:val="480"/>
                                  <w:marRight w:val="0"/>
                                  <w:marTop w:val="0"/>
                                  <w:marBottom w:val="240"/>
                                  <w:divBdr>
                                    <w:top w:val="none" w:sz="0" w:space="0" w:color="auto"/>
                                    <w:left w:val="none" w:sz="0" w:space="0" w:color="auto"/>
                                    <w:bottom w:val="none" w:sz="0" w:space="0" w:color="auto"/>
                                    <w:right w:val="none" w:sz="0" w:space="0" w:color="auto"/>
                                  </w:divBdr>
                                </w:div>
                              </w:divsChild>
                            </w:div>
                            <w:div w:id="1098259622">
                              <w:marLeft w:val="0"/>
                              <w:marRight w:val="0"/>
                              <w:marTop w:val="210"/>
                              <w:marBottom w:val="210"/>
                              <w:divBdr>
                                <w:top w:val="none" w:sz="0" w:space="0" w:color="auto"/>
                                <w:left w:val="none" w:sz="0" w:space="0" w:color="auto"/>
                                <w:bottom w:val="none" w:sz="0" w:space="0" w:color="auto"/>
                                <w:right w:val="none" w:sz="0" w:space="0" w:color="auto"/>
                              </w:divBdr>
                              <w:divsChild>
                                <w:div w:id="1504127851">
                                  <w:marLeft w:val="480"/>
                                  <w:marRight w:val="0"/>
                                  <w:marTop w:val="0"/>
                                  <w:marBottom w:val="240"/>
                                  <w:divBdr>
                                    <w:top w:val="none" w:sz="0" w:space="0" w:color="auto"/>
                                    <w:left w:val="none" w:sz="0" w:space="0" w:color="auto"/>
                                    <w:bottom w:val="none" w:sz="0" w:space="0" w:color="auto"/>
                                    <w:right w:val="none" w:sz="0" w:space="0" w:color="auto"/>
                                  </w:divBdr>
                                  <w:divsChild>
                                    <w:div w:id="20595689">
                                      <w:marLeft w:val="0"/>
                                      <w:marRight w:val="0"/>
                                      <w:marTop w:val="0"/>
                                      <w:marBottom w:val="0"/>
                                      <w:divBdr>
                                        <w:top w:val="none" w:sz="0" w:space="0" w:color="auto"/>
                                        <w:left w:val="none" w:sz="0" w:space="0" w:color="auto"/>
                                        <w:bottom w:val="none" w:sz="0" w:space="0" w:color="auto"/>
                                        <w:right w:val="none" w:sz="0" w:space="0" w:color="auto"/>
                                      </w:divBdr>
                                      <w:divsChild>
                                        <w:div w:id="387265691">
                                          <w:marLeft w:val="0"/>
                                          <w:marRight w:val="0"/>
                                          <w:marTop w:val="210"/>
                                          <w:marBottom w:val="210"/>
                                          <w:divBdr>
                                            <w:top w:val="none" w:sz="0" w:space="0" w:color="auto"/>
                                            <w:left w:val="none" w:sz="0" w:space="0" w:color="auto"/>
                                            <w:bottom w:val="none" w:sz="0" w:space="0" w:color="auto"/>
                                            <w:right w:val="none" w:sz="0" w:space="0" w:color="auto"/>
                                          </w:divBdr>
                                          <w:divsChild>
                                            <w:div w:id="230115077">
                                              <w:marLeft w:val="480"/>
                                              <w:marRight w:val="0"/>
                                              <w:marTop w:val="0"/>
                                              <w:marBottom w:val="240"/>
                                              <w:divBdr>
                                                <w:top w:val="none" w:sz="0" w:space="0" w:color="auto"/>
                                                <w:left w:val="none" w:sz="0" w:space="0" w:color="auto"/>
                                                <w:bottom w:val="none" w:sz="0" w:space="0" w:color="auto"/>
                                                <w:right w:val="none" w:sz="0" w:space="0" w:color="auto"/>
                                              </w:divBdr>
                                            </w:div>
                                          </w:divsChild>
                                        </w:div>
                                        <w:div w:id="395470825">
                                          <w:marLeft w:val="0"/>
                                          <w:marRight w:val="0"/>
                                          <w:marTop w:val="210"/>
                                          <w:marBottom w:val="210"/>
                                          <w:divBdr>
                                            <w:top w:val="none" w:sz="0" w:space="0" w:color="auto"/>
                                            <w:left w:val="none" w:sz="0" w:space="0" w:color="auto"/>
                                            <w:bottom w:val="none" w:sz="0" w:space="0" w:color="auto"/>
                                            <w:right w:val="none" w:sz="0" w:space="0" w:color="auto"/>
                                          </w:divBdr>
                                          <w:divsChild>
                                            <w:div w:id="1128813274">
                                              <w:marLeft w:val="480"/>
                                              <w:marRight w:val="0"/>
                                              <w:marTop w:val="0"/>
                                              <w:marBottom w:val="240"/>
                                              <w:divBdr>
                                                <w:top w:val="none" w:sz="0" w:space="0" w:color="auto"/>
                                                <w:left w:val="none" w:sz="0" w:space="0" w:color="auto"/>
                                                <w:bottom w:val="none" w:sz="0" w:space="0" w:color="auto"/>
                                                <w:right w:val="none" w:sz="0" w:space="0" w:color="auto"/>
                                              </w:divBdr>
                                            </w:div>
                                          </w:divsChild>
                                        </w:div>
                                        <w:div w:id="933512523">
                                          <w:marLeft w:val="0"/>
                                          <w:marRight w:val="0"/>
                                          <w:marTop w:val="210"/>
                                          <w:marBottom w:val="210"/>
                                          <w:divBdr>
                                            <w:top w:val="none" w:sz="0" w:space="0" w:color="auto"/>
                                            <w:left w:val="none" w:sz="0" w:space="0" w:color="auto"/>
                                            <w:bottom w:val="none" w:sz="0" w:space="0" w:color="auto"/>
                                            <w:right w:val="none" w:sz="0" w:space="0" w:color="auto"/>
                                          </w:divBdr>
                                          <w:divsChild>
                                            <w:div w:id="1884168586">
                                              <w:marLeft w:val="480"/>
                                              <w:marRight w:val="0"/>
                                              <w:marTop w:val="0"/>
                                              <w:marBottom w:val="240"/>
                                              <w:divBdr>
                                                <w:top w:val="none" w:sz="0" w:space="0" w:color="auto"/>
                                                <w:left w:val="none" w:sz="0" w:space="0" w:color="auto"/>
                                                <w:bottom w:val="none" w:sz="0" w:space="0" w:color="auto"/>
                                                <w:right w:val="none" w:sz="0" w:space="0" w:color="auto"/>
                                              </w:divBdr>
                                            </w:div>
                                          </w:divsChild>
                                        </w:div>
                                        <w:div w:id="21053758">
                                          <w:marLeft w:val="0"/>
                                          <w:marRight w:val="0"/>
                                          <w:marTop w:val="210"/>
                                          <w:marBottom w:val="0"/>
                                          <w:divBdr>
                                            <w:top w:val="none" w:sz="0" w:space="0" w:color="auto"/>
                                            <w:left w:val="none" w:sz="0" w:space="0" w:color="auto"/>
                                            <w:bottom w:val="none" w:sz="0" w:space="0" w:color="auto"/>
                                            <w:right w:val="none" w:sz="0" w:space="0" w:color="auto"/>
                                          </w:divBdr>
                                          <w:divsChild>
                                            <w:div w:id="176576362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23712101">
                              <w:marLeft w:val="0"/>
                              <w:marRight w:val="0"/>
                              <w:marTop w:val="210"/>
                              <w:marBottom w:val="210"/>
                              <w:divBdr>
                                <w:top w:val="none" w:sz="0" w:space="0" w:color="auto"/>
                                <w:left w:val="none" w:sz="0" w:space="0" w:color="auto"/>
                                <w:bottom w:val="none" w:sz="0" w:space="0" w:color="auto"/>
                                <w:right w:val="none" w:sz="0" w:space="0" w:color="auto"/>
                              </w:divBdr>
                              <w:divsChild>
                                <w:div w:id="639531592">
                                  <w:marLeft w:val="480"/>
                                  <w:marRight w:val="0"/>
                                  <w:marTop w:val="0"/>
                                  <w:marBottom w:val="240"/>
                                  <w:divBdr>
                                    <w:top w:val="none" w:sz="0" w:space="0" w:color="auto"/>
                                    <w:left w:val="none" w:sz="0" w:space="0" w:color="auto"/>
                                    <w:bottom w:val="none" w:sz="0" w:space="0" w:color="auto"/>
                                    <w:right w:val="none" w:sz="0" w:space="0" w:color="auto"/>
                                  </w:divBdr>
                                </w:div>
                              </w:divsChild>
                            </w:div>
                            <w:div w:id="1350643105">
                              <w:marLeft w:val="0"/>
                              <w:marRight w:val="0"/>
                              <w:marTop w:val="210"/>
                              <w:marBottom w:val="210"/>
                              <w:divBdr>
                                <w:top w:val="none" w:sz="0" w:space="0" w:color="auto"/>
                                <w:left w:val="none" w:sz="0" w:space="0" w:color="auto"/>
                                <w:bottom w:val="none" w:sz="0" w:space="0" w:color="auto"/>
                                <w:right w:val="none" w:sz="0" w:space="0" w:color="auto"/>
                              </w:divBdr>
                              <w:divsChild>
                                <w:div w:id="911618884">
                                  <w:marLeft w:val="480"/>
                                  <w:marRight w:val="0"/>
                                  <w:marTop w:val="0"/>
                                  <w:marBottom w:val="240"/>
                                  <w:divBdr>
                                    <w:top w:val="none" w:sz="0" w:space="0" w:color="auto"/>
                                    <w:left w:val="none" w:sz="0" w:space="0" w:color="auto"/>
                                    <w:bottom w:val="none" w:sz="0" w:space="0" w:color="auto"/>
                                    <w:right w:val="none" w:sz="0" w:space="0" w:color="auto"/>
                                  </w:divBdr>
                                </w:div>
                              </w:divsChild>
                            </w:div>
                            <w:div w:id="980891636">
                              <w:marLeft w:val="0"/>
                              <w:marRight w:val="0"/>
                              <w:marTop w:val="210"/>
                              <w:marBottom w:val="0"/>
                              <w:divBdr>
                                <w:top w:val="none" w:sz="0" w:space="0" w:color="auto"/>
                                <w:left w:val="none" w:sz="0" w:space="0" w:color="auto"/>
                                <w:bottom w:val="none" w:sz="0" w:space="0" w:color="auto"/>
                                <w:right w:val="none" w:sz="0" w:space="0" w:color="auto"/>
                              </w:divBdr>
                              <w:divsChild>
                                <w:div w:id="57266120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92152819">
                  <w:marLeft w:val="0"/>
                  <w:marRight w:val="0"/>
                  <w:marTop w:val="210"/>
                  <w:marBottom w:val="210"/>
                  <w:divBdr>
                    <w:top w:val="none" w:sz="0" w:space="0" w:color="auto"/>
                    <w:left w:val="none" w:sz="0" w:space="0" w:color="auto"/>
                    <w:bottom w:val="none" w:sz="0" w:space="0" w:color="auto"/>
                    <w:right w:val="none" w:sz="0" w:space="0" w:color="auto"/>
                  </w:divBdr>
                  <w:divsChild>
                    <w:div w:id="2041398461">
                      <w:marLeft w:val="480"/>
                      <w:marRight w:val="0"/>
                      <w:marTop w:val="0"/>
                      <w:marBottom w:val="240"/>
                      <w:divBdr>
                        <w:top w:val="none" w:sz="0" w:space="0" w:color="auto"/>
                        <w:left w:val="none" w:sz="0" w:space="0" w:color="auto"/>
                        <w:bottom w:val="none" w:sz="0" w:space="0" w:color="auto"/>
                        <w:right w:val="none" w:sz="0" w:space="0" w:color="auto"/>
                      </w:divBdr>
                      <w:divsChild>
                        <w:div w:id="61953430">
                          <w:marLeft w:val="0"/>
                          <w:marRight w:val="0"/>
                          <w:marTop w:val="0"/>
                          <w:marBottom w:val="0"/>
                          <w:divBdr>
                            <w:top w:val="none" w:sz="0" w:space="0" w:color="auto"/>
                            <w:left w:val="none" w:sz="0" w:space="0" w:color="auto"/>
                            <w:bottom w:val="none" w:sz="0" w:space="0" w:color="auto"/>
                            <w:right w:val="none" w:sz="0" w:space="0" w:color="auto"/>
                          </w:divBdr>
                          <w:divsChild>
                            <w:div w:id="401754281">
                              <w:marLeft w:val="0"/>
                              <w:marRight w:val="0"/>
                              <w:marTop w:val="210"/>
                              <w:marBottom w:val="210"/>
                              <w:divBdr>
                                <w:top w:val="none" w:sz="0" w:space="0" w:color="auto"/>
                                <w:left w:val="none" w:sz="0" w:space="0" w:color="auto"/>
                                <w:bottom w:val="none" w:sz="0" w:space="0" w:color="auto"/>
                                <w:right w:val="none" w:sz="0" w:space="0" w:color="auto"/>
                              </w:divBdr>
                              <w:divsChild>
                                <w:div w:id="1323196370">
                                  <w:marLeft w:val="480"/>
                                  <w:marRight w:val="0"/>
                                  <w:marTop w:val="0"/>
                                  <w:marBottom w:val="240"/>
                                  <w:divBdr>
                                    <w:top w:val="none" w:sz="0" w:space="0" w:color="auto"/>
                                    <w:left w:val="none" w:sz="0" w:space="0" w:color="auto"/>
                                    <w:bottom w:val="none" w:sz="0" w:space="0" w:color="auto"/>
                                    <w:right w:val="none" w:sz="0" w:space="0" w:color="auto"/>
                                  </w:divBdr>
                                </w:div>
                              </w:divsChild>
                            </w:div>
                            <w:div w:id="2005039559">
                              <w:marLeft w:val="0"/>
                              <w:marRight w:val="0"/>
                              <w:marTop w:val="210"/>
                              <w:marBottom w:val="210"/>
                              <w:divBdr>
                                <w:top w:val="none" w:sz="0" w:space="0" w:color="auto"/>
                                <w:left w:val="none" w:sz="0" w:space="0" w:color="auto"/>
                                <w:bottom w:val="none" w:sz="0" w:space="0" w:color="auto"/>
                                <w:right w:val="none" w:sz="0" w:space="0" w:color="auto"/>
                              </w:divBdr>
                              <w:divsChild>
                                <w:div w:id="661392998">
                                  <w:marLeft w:val="480"/>
                                  <w:marRight w:val="0"/>
                                  <w:marTop w:val="0"/>
                                  <w:marBottom w:val="240"/>
                                  <w:divBdr>
                                    <w:top w:val="none" w:sz="0" w:space="0" w:color="auto"/>
                                    <w:left w:val="none" w:sz="0" w:space="0" w:color="auto"/>
                                    <w:bottom w:val="none" w:sz="0" w:space="0" w:color="auto"/>
                                    <w:right w:val="none" w:sz="0" w:space="0" w:color="auto"/>
                                  </w:divBdr>
                                </w:div>
                              </w:divsChild>
                            </w:div>
                            <w:div w:id="1605110780">
                              <w:marLeft w:val="0"/>
                              <w:marRight w:val="0"/>
                              <w:marTop w:val="210"/>
                              <w:marBottom w:val="210"/>
                              <w:divBdr>
                                <w:top w:val="none" w:sz="0" w:space="0" w:color="auto"/>
                                <w:left w:val="none" w:sz="0" w:space="0" w:color="auto"/>
                                <w:bottom w:val="none" w:sz="0" w:space="0" w:color="auto"/>
                                <w:right w:val="none" w:sz="0" w:space="0" w:color="auto"/>
                              </w:divBdr>
                              <w:divsChild>
                                <w:div w:id="1619409149">
                                  <w:marLeft w:val="480"/>
                                  <w:marRight w:val="0"/>
                                  <w:marTop w:val="0"/>
                                  <w:marBottom w:val="240"/>
                                  <w:divBdr>
                                    <w:top w:val="none" w:sz="0" w:space="0" w:color="auto"/>
                                    <w:left w:val="none" w:sz="0" w:space="0" w:color="auto"/>
                                    <w:bottom w:val="none" w:sz="0" w:space="0" w:color="auto"/>
                                    <w:right w:val="none" w:sz="0" w:space="0" w:color="auto"/>
                                  </w:divBdr>
                                </w:div>
                              </w:divsChild>
                            </w:div>
                            <w:div w:id="1439447788">
                              <w:marLeft w:val="0"/>
                              <w:marRight w:val="0"/>
                              <w:marTop w:val="210"/>
                              <w:marBottom w:val="210"/>
                              <w:divBdr>
                                <w:top w:val="none" w:sz="0" w:space="0" w:color="auto"/>
                                <w:left w:val="none" w:sz="0" w:space="0" w:color="auto"/>
                                <w:bottom w:val="none" w:sz="0" w:space="0" w:color="auto"/>
                                <w:right w:val="none" w:sz="0" w:space="0" w:color="auto"/>
                              </w:divBdr>
                              <w:divsChild>
                                <w:div w:id="1005472165">
                                  <w:marLeft w:val="480"/>
                                  <w:marRight w:val="0"/>
                                  <w:marTop w:val="0"/>
                                  <w:marBottom w:val="240"/>
                                  <w:divBdr>
                                    <w:top w:val="none" w:sz="0" w:space="0" w:color="auto"/>
                                    <w:left w:val="none" w:sz="0" w:space="0" w:color="auto"/>
                                    <w:bottom w:val="none" w:sz="0" w:space="0" w:color="auto"/>
                                    <w:right w:val="none" w:sz="0" w:space="0" w:color="auto"/>
                                  </w:divBdr>
                                </w:div>
                              </w:divsChild>
                            </w:div>
                            <w:div w:id="142746666">
                              <w:marLeft w:val="0"/>
                              <w:marRight w:val="0"/>
                              <w:marTop w:val="210"/>
                              <w:marBottom w:val="0"/>
                              <w:divBdr>
                                <w:top w:val="none" w:sz="0" w:space="0" w:color="auto"/>
                                <w:left w:val="none" w:sz="0" w:space="0" w:color="auto"/>
                                <w:bottom w:val="none" w:sz="0" w:space="0" w:color="auto"/>
                                <w:right w:val="none" w:sz="0" w:space="0" w:color="auto"/>
                              </w:divBdr>
                              <w:divsChild>
                                <w:div w:id="14427632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04885766">
                  <w:marLeft w:val="0"/>
                  <w:marRight w:val="0"/>
                  <w:marTop w:val="210"/>
                  <w:marBottom w:val="210"/>
                  <w:divBdr>
                    <w:top w:val="none" w:sz="0" w:space="0" w:color="auto"/>
                    <w:left w:val="none" w:sz="0" w:space="0" w:color="auto"/>
                    <w:bottom w:val="none" w:sz="0" w:space="0" w:color="auto"/>
                    <w:right w:val="none" w:sz="0" w:space="0" w:color="auto"/>
                  </w:divBdr>
                  <w:divsChild>
                    <w:div w:id="1454593465">
                      <w:marLeft w:val="480"/>
                      <w:marRight w:val="0"/>
                      <w:marTop w:val="0"/>
                      <w:marBottom w:val="240"/>
                      <w:divBdr>
                        <w:top w:val="none" w:sz="0" w:space="0" w:color="auto"/>
                        <w:left w:val="none" w:sz="0" w:space="0" w:color="auto"/>
                        <w:bottom w:val="none" w:sz="0" w:space="0" w:color="auto"/>
                        <w:right w:val="none" w:sz="0" w:space="0" w:color="auto"/>
                      </w:divBdr>
                      <w:divsChild>
                        <w:div w:id="267661971">
                          <w:marLeft w:val="0"/>
                          <w:marRight w:val="0"/>
                          <w:marTop w:val="0"/>
                          <w:marBottom w:val="0"/>
                          <w:divBdr>
                            <w:top w:val="none" w:sz="0" w:space="0" w:color="auto"/>
                            <w:left w:val="none" w:sz="0" w:space="0" w:color="auto"/>
                            <w:bottom w:val="none" w:sz="0" w:space="0" w:color="auto"/>
                            <w:right w:val="none" w:sz="0" w:space="0" w:color="auto"/>
                          </w:divBdr>
                          <w:divsChild>
                            <w:div w:id="1590701681">
                              <w:marLeft w:val="0"/>
                              <w:marRight w:val="0"/>
                              <w:marTop w:val="210"/>
                              <w:marBottom w:val="210"/>
                              <w:divBdr>
                                <w:top w:val="none" w:sz="0" w:space="0" w:color="auto"/>
                                <w:left w:val="none" w:sz="0" w:space="0" w:color="auto"/>
                                <w:bottom w:val="none" w:sz="0" w:space="0" w:color="auto"/>
                                <w:right w:val="none" w:sz="0" w:space="0" w:color="auto"/>
                              </w:divBdr>
                              <w:divsChild>
                                <w:div w:id="826894489">
                                  <w:marLeft w:val="480"/>
                                  <w:marRight w:val="0"/>
                                  <w:marTop w:val="0"/>
                                  <w:marBottom w:val="240"/>
                                  <w:divBdr>
                                    <w:top w:val="none" w:sz="0" w:space="0" w:color="auto"/>
                                    <w:left w:val="none" w:sz="0" w:space="0" w:color="auto"/>
                                    <w:bottom w:val="none" w:sz="0" w:space="0" w:color="auto"/>
                                    <w:right w:val="none" w:sz="0" w:space="0" w:color="auto"/>
                                  </w:divBdr>
                                  <w:divsChild>
                                    <w:div w:id="99373380">
                                      <w:marLeft w:val="0"/>
                                      <w:marRight w:val="0"/>
                                      <w:marTop w:val="0"/>
                                      <w:marBottom w:val="0"/>
                                      <w:divBdr>
                                        <w:top w:val="none" w:sz="0" w:space="0" w:color="auto"/>
                                        <w:left w:val="none" w:sz="0" w:space="0" w:color="auto"/>
                                        <w:bottom w:val="none" w:sz="0" w:space="0" w:color="auto"/>
                                        <w:right w:val="none" w:sz="0" w:space="0" w:color="auto"/>
                                      </w:divBdr>
                                      <w:divsChild>
                                        <w:div w:id="538668286">
                                          <w:marLeft w:val="0"/>
                                          <w:marRight w:val="0"/>
                                          <w:marTop w:val="0"/>
                                          <w:marBottom w:val="0"/>
                                          <w:divBdr>
                                            <w:top w:val="none" w:sz="0" w:space="0" w:color="auto"/>
                                            <w:left w:val="none" w:sz="0" w:space="0" w:color="auto"/>
                                            <w:bottom w:val="none" w:sz="0" w:space="0" w:color="auto"/>
                                            <w:right w:val="none" w:sz="0" w:space="0" w:color="auto"/>
                                          </w:divBdr>
                                          <w:divsChild>
                                            <w:div w:id="7308121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756565">
                              <w:marLeft w:val="0"/>
                              <w:marRight w:val="0"/>
                              <w:marTop w:val="210"/>
                              <w:marBottom w:val="210"/>
                              <w:divBdr>
                                <w:top w:val="none" w:sz="0" w:space="0" w:color="auto"/>
                                <w:left w:val="none" w:sz="0" w:space="0" w:color="auto"/>
                                <w:bottom w:val="none" w:sz="0" w:space="0" w:color="auto"/>
                                <w:right w:val="none" w:sz="0" w:space="0" w:color="auto"/>
                              </w:divBdr>
                              <w:divsChild>
                                <w:div w:id="697849525">
                                  <w:marLeft w:val="480"/>
                                  <w:marRight w:val="0"/>
                                  <w:marTop w:val="0"/>
                                  <w:marBottom w:val="240"/>
                                  <w:divBdr>
                                    <w:top w:val="none" w:sz="0" w:space="0" w:color="auto"/>
                                    <w:left w:val="none" w:sz="0" w:space="0" w:color="auto"/>
                                    <w:bottom w:val="none" w:sz="0" w:space="0" w:color="auto"/>
                                    <w:right w:val="none" w:sz="0" w:space="0" w:color="auto"/>
                                  </w:divBdr>
                                </w:div>
                              </w:divsChild>
                            </w:div>
                            <w:div w:id="1551770327">
                              <w:marLeft w:val="0"/>
                              <w:marRight w:val="0"/>
                              <w:marTop w:val="210"/>
                              <w:marBottom w:val="210"/>
                              <w:divBdr>
                                <w:top w:val="none" w:sz="0" w:space="0" w:color="auto"/>
                                <w:left w:val="none" w:sz="0" w:space="0" w:color="auto"/>
                                <w:bottom w:val="none" w:sz="0" w:space="0" w:color="auto"/>
                                <w:right w:val="none" w:sz="0" w:space="0" w:color="auto"/>
                              </w:divBdr>
                              <w:divsChild>
                                <w:div w:id="1766220429">
                                  <w:marLeft w:val="480"/>
                                  <w:marRight w:val="0"/>
                                  <w:marTop w:val="0"/>
                                  <w:marBottom w:val="240"/>
                                  <w:divBdr>
                                    <w:top w:val="none" w:sz="0" w:space="0" w:color="auto"/>
                                    <w:left w:val="none" w:sz="0" w:space="0" w:color="auto"/>
                                    <w:bottom w:val="none" w:sz="0" w:space="0" w:color="auto"/>
                                    <w:right w:val="none" w:sz="0" w:space="0" w:color="auto"/>
                                  </w:divBdr>
                                </w:div>
                              </w:divsChild>
                            </w:div>
                            <w:div w:id="114103254">
                              <w:marLeft w:val="0"/>
                              <w:marRight w:val="0"/>
                              <w:marTop w:val="210"/>
                              <w:marBottom w:val="210"/>
                              <w:divBdr>
                                <w:top w:val="none" w:sz="0" w:space="0" w:color="auto"/>
                                <w:left w:val="none" w:sz="0" w:space="0" w:color="auto"/>
                                <w:bottom w:val="none" w:sz="0" w:space="0" w:color="auto"/>
                                <w:right w:val="none" w:sz="0" w:space="0" w:color="auto"/>
                              </w:divBdr>
                              <w:divsChild>
                                <w:div w:id="897941316">
                                  <w:marLeft w:val="480"/>
                                  <w:marRight w:val="0"/>
                                  <w:marTop w:val="0"/>
                                  <w:marBottom w:val="240"/>
                                  <w:divBdr>
                                    <w:top w:val="none" w:sz="0" w:space="0" w:color="auto"/>
                                    <w:left w:val="none" w:sz="0" w:space="0" w:color="auto"/>
                                    <w:bottom w:val="none" w:sz="0" w:space="0" w:color="auto"/>
                                    <w:right w:val="none" w:sz="0" w:space="0" w:color="auto"/>
                                  </w:divBdr>
                                </w:div>
                              </w:divsChild>
                            </w:div>
                            <w:div w:id="1449547842">
                              <w:marLeft w:val="0"/>
                              <w:marRight w:val="0"/>
                              <w:marTop w:val="210"/>
                              <w:marBottom w:val="0"/>
                              <w:divBdr>
                                <w:top w:val="none" w:sz="0" w:space="0" w:color="auto"/>
                                <w:left w:val="none" w:sz="0" w:space="0" w:color="auto"/>
                                <w:bottom w:val="none" w:sz="0" w:space="0" w:color="auto"/>
                                <w:right w:val="none" w:sz="0" w:space="0" w:color="auto"/>
                              </w:divBdr>
                              <w:divsChild>
                                <w:div w:id="3720050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75186945">
                  <w:marLeft w:val="0"/>
                  <w:marRight w:val="0"/>
                  <w:marTop w:val="210"/>
                  <w:marBottom w:val="210"/>
                  <w:divBdr>
                    <w:top w:val="none" w:sz="0" w:space="0" w:color="auto"/>
                    <w:left w:val="none" w:sz="0" w:space="0" w:color="auto"/>
                    <w:bottom w:val="none" w:sz="0" w:space="0" w:color="auto"/>
                    <w:right w:val="none" w:sz="0" w:space="0" w:color="auto"/>
                  </w:divBdr>
                  <w:divsChild>
                    <w:div w:id="1377779778">
                      <w:marLeft w:val="480"/>
                      <w:marRight w:val="0"/>
                      <w:marTop w:val="0"/>
                      <w:marBottom w:val="240"/>
                      <w:divBdr>
                        <w:top w:val="none" w:sz="0" w:space="0" w:color="auto"/>
                        <w:left w:val="none" w:sz="0" w:space="0" w:color="auto"/>
                        <w:bottom w:val="none" w:sz="0" w:space="0" w:color="auto"/>
                        <w:right w:val="none" w:sz="0" w:space="0" w:color="auto"/>
                      </w:divBdr>
                    </w:div>
                  </w:divsChild>
                </w:div>
                <w:div w:id="477499107">
                  <w:marLeft w:val="0"/>
                  <w:marRight w:val="0"/>
                  <w:marTop w:val="210"/>
                  <w:marBottom w:val="210"/>
                  <w:divBdr>
                    <w:top w:val="none" w:sz="0" w:space="0" w:color="auto"/>
                    <w:left w:val="none" w:sz="0" w:space="0" w:color="auto"/>
                    <w:bottom w:val="none" w:sz="0" w:space="0" w:color="auto"/>
                    <w:right w:val="none" w:sz="0" w:space="0" w:color="auto"/>
                  </w:divBdr>
                  <w:divsChild>
                    <w:div w:id="955140302">
                      <w:marLeft w:val="480"/>
                      <w:marRight w:val="0"/>
                      <w:marTop w:val="0"/>
                      <w:marBottom w:val="240"/>
                      <w:divBdr>
                        <w:top w:val="none" w:sz="0" w:space="0" w:color="auto"/>
                        <w:left w:val="none" w:sz="0" w:space="0" w:color="auto"/>
                        <w:bottom w:val="none" w:sz="0" w:space="0" w:color="auto"/>
                        <w:right w:val="none" w:sz="0" w:space="0" w:color="auto"/>
                      </w:divBdr>
                      <w:divsChild>
                        <w:div w:id="1592273858">
                          <w:marLeft w:val="0"/>
                          <w:marRight w:val="0"/>
                          <w:marTop w:val="0"/>
                          <w:marBottom w:val="0"/>
                          <w:divBdr>
                            <w:top w:val="none" w:sz="0" w:space="0" w:color="auto"/>
                            <w:left w:val="none" w:sz="0" w:space="0" w:color="auto"/>
                            <w:bottom w:val="none" w:sz="0" w:space="0" w:color="auto"/>
                            <w:right w:val="none" w:sz="0" w:space="0" w:color="auto"/>
                          </w:divBdr>
                          <w:divsChild>
                            <w:div w:id="872964122">
                              <w:marLeft w:val="0"/>
                              <w:marRight w:val="0"/>
                              <w:marTop w:val="0"/>
                              <w:marBottom w:val="0"/>
                              <w:divBdr>
                                <w:top w:val="none" w:sz="0" w:space="0" w:color="auto"/>
                                <w:left w:val="none" w:sz="0" w:space="0" w:color="auto"/>
                                <w:bottom w:val="none" w:sz="0" w:space="0" w:color="auto"/>
                                <w:right w:val="none" w:sz="0" w:space="0" w:color="auto"/>
                              </w:divBdr>
                              <w:divsChild>
                                <w:div w:id="74248939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572723">
                  <w:marLeft w:val="0"/>
                  <w:marRight w:val="0"/>
                  <w:marTop w:val="210"/>
                  <w:marBottom w:val="0"/>
                  <w:divBdr>
                    <w:top w:val="none" w:sz="0" w:space="0" w:color="auto"/>
                    <w:left w:val="none" w:sz="0" w:space="0" w:color="auto"/>
                    <w:bottom w:val="none" w:sz="0" w:space="0" w:color="auto"/>
                    <w:right w:val="none" w:sz="0" w:space="0" w:color="auto"/>
                  </w:divBdr>
                  <w:divsChild>
                    <w:div w:id="59023738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01941066">
          <w:marLeft w:val="0"/>
          <w:marRight w:val="0"/>
          <w:marTop w:val="480"/>
          <w:marBottom w:val="60"/>
          <w:divBdr>
            <w:top w:val="none" w:sz="0" w:space="0" w:color="auto"/>
            <w:left w:val="none" w:sz="0" w:space="0" w:color="auto"/>
            <w:bottom w:val="none" w:sz="0" w:space="0" w:color="auto"/>
            <w:right w:val="none" w:sz="0" w:space="0" w:color="auto"/>
          </w:divBdr>
        </w:div>
        <w:div w:id="688407936">
          <w:marLeft w:val="0"/>
          <w:marRight w:val="0"/>
          <w:marTop w:val="0"/>
          <w:marBottom w:val="0"/>
          <w:divBdr>
            <w:top w:val="none" w:sz="0" w:space="0" w:color="auto"/>
            <w:left w:val="none" w:sz="0" w:space="0" w:color="auto"/>
            <w:bottom w:val="none" w:sz="0" w:space="0" w:color="auto"/>
            <w:right w:val="none" w:sz="0" w:space="0" w:color="auto"/>
          </w:divBdr>
          <w:divsChild>
            <w:div w:id="202333155">
              <w:marLeft w:val="0"/>
              <w:marRight w:val="0"/>
              <w:marTop w:val="240"/>
              <w:marBottom w:val="0"/>
              <w:divBdr>
                <w:top w:val="none" w:sz="0" w:space="0" w:color="auto"/>
                <w:left w:val="none" w:sz="0" w:space="0" w:color="auto"/>
                <w:bottom w:val="none" w:sz="0" w:space="0" w:color="auto"/>
                <w:right w:val="none" w:sz="0" w:space="0" w:color="auto"/>
              </w:divBdr>
              <w:divsChild>
                <w:div w:id="570696312">
                  <w:marLeft w:val="0"/>
                  <w:marRight w:val="0"/>
                  <w:marTop w:val="0"/>
                  <w:marBottom w:val="0"/>
                  <w:divBdr>
                    <w:top w:val="none" w:sz="0" w:space="0" w:color="auto"/>
                    <w:left w:val="none" w:sz="0" w:space="0" w:color="auto"/>
                    <w:bottom w:val="none" w:sz="0" w:space="0" w:color="auto"/>
                    <w:right w:val="none" w:sz="0" w:space="0" w:color="auto"/>
                  </w:divBdr>
                </w:div>
                <w:div w:id="1836338584">
                  <w:marLeft w:val="0"/>
                  <w:marRight w:val="0"/>
                  <w:marTop w:val="0"/>
                  <w:marBottom w:val="0"/>
                  <w:divBdr>
                    <w:top w:val="none" w:sz="0" w:space="0" w:color="auto"/>
                    <w:left w:val="none" w:sz="0" w:space="0" w:color="auto"/>
                    <w:bottom w:val="none" w:sz="0" w:space="0" w:color="auto"/>
                    <w:right w:val="none" w:sz="0" w:space="0" w:color="auto"/>
                  </w:divBdr>
                </w:div>
                <w:div w:id="1617061811">
                  <w:marLeft w:val="0"/>
                  <w:marRight w:val="0"/>
                  <w:marTop w:val="0"/>
                  <w:marBottom w:val="0"/>
                  <w:divBdr>
                    <w:top w:val="none" w:sz="0" w:space="0" w:color="auto"/>
                    <w:left w:val="none" w:sz="0" w:space="0" w:color="auto"/>
                    <w:bottom w:val="none" w:sz="0" w:space="0" w:color="auto"/>
                    <w:right w:val="none" w:sz="0" w:space="0" w:color="auto"/>
                  </w:divBdr>
                </w:div>
                <w:div w:id="1519193499">
                  <w:marLeft w:val="0"/>
                  <w:marRight w:val="0"/>
                  <w:marTop w:val="0"/>
                  <w:marBottom w:val="0"/>
                  <w:divBdr>
                    <w:top w:val="none" w:sz="0" w:space="0" w:color="auto"/>
                    <w:left w:val="none" w:sz="0" w:space="0" w:color="auto"/>
                    <w:bottom w:val="none" w:sz="0" w:space="0" w:color="auto"/>
                    <w:right w:val="none" w:sz="0" w:space="0" w:color="auto"/>
                  </w:divBdr>
                </w:div>
                <w:div w:id="81922106">
                  <w:marLeft w:val="0"/>
                  <w:marRight w:val="0"/>
                  <w:marTop w:val="0"/>
                  <w:marBottom w:val="0"/>
                  <w:divBdr>
                    <w:top w:val="none" w:sz="0" w:space="0" w:color="auto"/>
                    <w:left w:val="none" w:sz="0" w:space="0" w:color="auto"/>
                    <w:bottom w:val="none" w:sz="0" w:space="0" w:color="auto"/>
                    <w:right w:val="none" w:sz="0" w:space="0" w:color="auto"/>
                  </w:divBdr>
                </w:div>
                <w:div w:id="655229866">
                  <w:marLeft w:val="0"/>
                  <w:marRight w:val="0"/>
                  <w:marTop w:val="0"/>
                  <w:marBottom w:val="0"/>
                  <w:divBdr>
                    <w:top w:val="none" w:sz="0" w:space="0" w:color="auto"/>
                    <w:left w:val="none" w:sz="0" w:space="0" w:color="auto"/>
                    <w:bottom w:val="none" w:sz="0" w:space="0" w:color="auto"/>
                    <w:right w:val="none" w:sz="0" w:space="0" w:color="auto"/>
                  </w:divBdr>
                </w:div>
                <w:div w:id="203296300">
                  <w:marLeft w:val="0"/>
                  <w:marRight w:val="0"/>
                  <w:marTop w:val="0"/>
                  <w:marBottom w:val="0"/>
                  <w:divBdr>
                    <w:top w:val="none" w:sz="0" w:space="0" w:color="auto"/>
                    <w:left w:val="none" w:sz="0" w:space="0" w:color="auto"/>
                    <w:bottom w:val="none" w:sz="0" w:space="0" w:color="auto"/>
                    <w:right w:val="none" w:sz="0" w:space="0" w:color="auto"/>
                  </w:divBdr>
                </w:div>
                <w:div w:id="1240167975">
                  <w:marLeft w:val="0"/>
                  <w:marRight w:val="0"/>
                  <w:marTop w:val="0"/>
                  <w:marBottom w:val="0"/>
                  <w:divBdr>
                    <w:top w:val="none" w:sz="0" w:space="0" w:color="auto"/>
                    <w:left w:val="none" w:sz="0" w:space="0" w:color="auto"/>
                    <w:bottom w:val="none" w:sz="0" w:space="0" w:color="auto"/>
                    <w:right w:val="none" w:sz="0" w:space="0" w:color="auto"/>
                  </w:divBdr>
                </w:div>
                <w:div w:id="1623419124">
                  <w:marLeft w:val="0"/>
                  <w:marRight w:val="0"/>
                  <w:marTop w:val="0"/>
                  <w:marBottom w:val="0"/>
                  <w:divBdr>
                    <w:top w:val="none" w:sz="0" w:space="0" w:color="auto"/>
                    <w:left w:val="none" w:sz="0" w:space="0" w:color="auto"/>
                    <w:bottom w:val="none" w:sz="0" w:space="0" w:color="auto"/>
                    <w:right w:val="none" w:sz="0" w:space="0" w:color="auto"/>
                  </w:divBdr>
                </w:div>
                <w:div w:id="10912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17816">
      <w:bodyDiv w:val="1"/>
      <w:marLeft w:val="0"/>
      <w:marRight w:val="0"/>
      <w:marTop w:val="0"/>
      <w:marBottom w:val="0"/>
      <w:divBdr>
        <w:top w:val="none" w:sz="0" w:space="0" w:color="auto"/>
        <w:left w:val="none" w:sz="0" w:space="0" w:color="auto"/>
        <w:bottom w:val="none" w:sz="0" w:space="0" w:color="auto"/>
        <w:right w:val="none" w:sz="0" w:space="0" w:color="auto"/>
      </w:divBdr>
      <w:divsChild>
        <w:div w:id="1650787835">
          <w:marLeft w:val="0"/>
          <w:marRight w:val="0"/>
          <w:marTop w:val="0"/>
          <w:marBottom w:val="0"/>
          <w:divBdr>
            <w:top w:val="none" w:sz="0" w:space="0" w:color="auto"/>
            <w:left w:val="none" w:sz="0" w:space="0" w:color="auto"/>
            <w:bottom w:val="none" w:sz="0" w:space="0" w:color="auto"/>
            <w:right w:val="none" w:sz="0" w:space="0" w:color="auto"/>
          </w:divBdr>
          <w:divsChild>
            <w:div w:id="1165976876">
              <w:marLeft w:val="0"/>
              <w:marRight w:val="0"/>
              <w:marTop w:val="0"/>
              <w:marBottom w:val="0"/>
              <w:divBdr>
                <w:top w:val="none" w:sz="0" w:space="0" w:color="auto"/>
                <w:left w:val="none" w:sz="0" w:space="0" w:color="auto"/>
                <w:bottom w:val="none" w:sz="0" w:space="0" w:color="auto"/>
                <w:right w:val="none" w:sz="0" w:space="0" w:color="auto"/>
              </w:divBdr>
              <w:divsChild>
                <w:div w:id="1803960548">
                  <w:marLeft w:val="0"/>
                  <w:marRight w:val="0"/>
                  <w:marTop w:val="300"/>
                  <w:marBottom w:val="0"/>
                  <w:divBdr>
                    <w:top w:val="none" w:sz="0" w:space="0" w:color="auto"/>
                    <w:left w:val="none" w:sz="0" w:space="0" w:color="auto"/>
                    <w:bottom w:val="none" w:sz="0" w:space="0" w:color="auto"/>
                    <w:right w:val="none" w:sz="0" w:space="0" w:color="auto"/>
                  </w:divBdr>
                </w:div>
                <w:div w:id="62023321">
                  <w:marLeft w:val="0"/>
                  <w:marRight w:val="0"/>
                  <w:marTop w:val="0"/>
                  <w:marBottom w:val="0"/>
                  <w:divBdr>
                    <w:top w:val="none" w:sz="0" w:space="0" w:color="auto"/>
                    <w:left w:val="none" w:sz="0" w:space="0" w:color="auto"/>
                    <w:bottom w:val="none" w:sz="0" w:space="0" w:color="auto"/>
                    <w:right w:val="none" w:sz="0" w:space="0" w:color="auto"/>
                  </w:divBdr>
                </w:div>
                <w:div w:id="1963226148">
                  <w:marLeft w:val="0"/>
                  <w:marRight w:val="0"/>
                  <w:marTop w:val="0"/>
                  <w:marBottom w:val="0"/>
                  <w:divBdr>
                    <w:top w:val="none" w:sz="0" w:space="0" w:color="auto"/>
                    <w:left w:val="none" w:sz="0" w:space="0" w:color="auto"/>
                    <w:bottom w:val="none" w:sz="0" w:space="0" w:color="auto"/>
                    <w:right w:val="none" w:sz="0" w:space="0" w:color="auto"/>
                  </w:divBdr>
                  <w:divsChild>
                    <w:div w:id="7591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39291">
          <w:marLeft w:val="0"/>
          <w:marRight w:val="0"/>
          <w:marTop w:val="0"/>
          <w:marBottom w:val="0"/>
          <w:divBdr>
            <w:top w:val="single" w:sz="6" w:space="0" w:color="212121"/>
            <w:left w:val="none" w:sz="0" w:space="0" w:color="auto"/>
            <w:bottom w:val="single" w:sz="6" w:space="0" w:color="212121"/>
            <w:right w:val="none" w:sz="0" w:space="0" w:color="auto"/>
          </w:divBdr>
          <w:divsChild>
            <w:div w:id="438183246">
              <w:marLeft w:val="0"/>
              <w:marRight w:val="0"/>
              <w:marTop w:val="0"/>
              <w:marBottom w:val="0"/>
              <w:divBdr>
                <w:top w:val="none" w:sz="0" w:space="0" w:color="auto"/>
                <w:left w:val="single" w:sz="6" w:space="0" w:color="222222"/>
                <w:bottom w:val="none" w:sz="0" w:space="0" w:color="auto"/>
                <w:right w:val="none" w:sz="0" w:space="0" w:color="auto"/>
              </w:divBdr>
              <w:divsChild>
                <w:div w:id="158545237">
                  <w:marLeft w:val="0"/>
                  <w:marRight w:val="15"/>
                  <w:marTop w:val="0"/>
                  <w:marBottom w:val="0"/>
                  <w:divBdr>
                    <w:top w:val="none" w:sz="0" w:space="0" w:color="auto"/>
                    <w:left w:val="single" w:sz="6" w:space="0" w:color="444444"/>
                    <w:bottom w:val="none" w:sz="0" w:space="0" w:color="auto"/>
                    <w:right w:val="single" w:sz="6" w:space="0" w:color="222222"/>
                  </w:divBdr>
                </w:div>
              </w:divsChild>
            </w:div>
          </w:divsChild>
        </w:div>
        <w:div w:id="1781298922">
          <w:marLeft w:val="0"/>
          <w:marRight w:val="0"/>
          <w:marTop w:val="0"/>
          <w:marBottom w:val="0"/>
          <w:divBdr>
            <w:top w:val="none" w:sz="0" w:space="0" w:color="auto"/>
            <w:left w:val="none" w:sz="0" w:space="0" w:color="auto"/>
            <w:bottom w:val="none" w:sz="0" w:space="0" w:color="auto"/>
            <w:right w:val="none" w:sz="0" w:space="0" w:color="auto"/>
          </w:divBdr>
          <w:divsChild>
            <w:div w:id="1942570612">
              <w:marLeft w:val="60"/>
              <w:marRight w:val="0"/>
              <w:marTop w:val="0"/>
              <w:marBottom w:val="0"/>
              <w:divBdr>
                <w:top w:val="single" w:sz="6" w:space="0" w:color="212121"/>
                <w:left w:val="none" w:sz="0" w:space="0" w:color="auto"/>
                <w:bottom w:val="none" w:sz="0" w:space="0" w:color="auto"/>
                <w:right w:val="none" w:sz="0" w:space="0" w:color="auto"/>
              </w:divBdr>
              <w:divsChild>
                <w:div w:id="2091778150">
                  <w:marLeft w:val="0"/>
                  <w:marRight w:val="0"/>
                  <w:marTop w:val="0"/>
                  <w:marBottom w:val="0"/>
                  <w:divBdr>
                    <w:top w:val="none" w:sz="0" w:space="0" w:color="auto"/>
                    <w:left w:val="none" w:sz="0" w:space="0" w:color="auto"/>
                    <w:bottom w:val="single" w:sz="6" w:space="0" w:color="9B9B9B"/>
                    <w:right w:val="single" w:sz="6" w:space="0" w:color="2B2B2B"/>
                  </w:divBdr>
                  <w:divsChild>
                    <w:div w:id="27686463">
                      <w:marLeft w:val="180"/>
                      <w:marRight w:val="0"/>
                      <w:marTop w:val="180"/>
                      <w:marBottom w:val="0"/>
                      <w:divBdr>
                        <w:top w:val="none" w:sz="0" w:space="0" w:color="auto"/>
                        <w:left w:val="none" w:sz="0" w:space="0" w:color="auto"/>
                        <w:bottom w:val="none" w:sz="0" w:space="0" w:color="auto"/>
                        <w:right w:val="none" w:sz="0" w:space="0" w:color="auto"/>
                      </w:divBdr>
                    </w:div>
                  </w:divsChild>
                </w:div>
                <w:div w:id="1471678753">
                  <w:marLeft w:val="0"/>
                  <w:marRight w:val="0"/>
                  <w:marTop w:val="0"/>
                  <w:marBottom w:val="0"/>
                  <w:divBdr>
                    <w:top w:val="none" w:sz="0" w:space="0" w:color="auto"/>
                    <w:left w:val="none" w:sz="0" w:space="0" w:color="auto"/>
                    <w:bottom w:val="none" w:sz="0" w:space="0" w:color="auto"/>
                    <w:right w:val="none" w:sz="0" w:space="0" w:color="auto"/>
                  </w:divBdr>
                </w:div>
                <w:div w:id="833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8156">
          <w:marLeft w:val="0"/>
          <w:marRight w:val="0"/>
          <w:marTop w:val="0"/>
          <w:marBottom w:val="0"/>
          <w:divBdr>
            <w:top w:val="none" w:sz="0" w:space="0" w:color="auto"/>
            <w:left w:val="none" w:sz="0" w:space="0" w:color="auto"/>
            <w:bottom w:val="none" w:sz="0" w:space="0" w:color="auto"/>
            <w:right w:val="none" w:sz="0" w:space="0" w:color="auto"/>
          </w:divBdr>
          <w:divsChild>
            <w:div w:id="848829613">
              <w:marLeft w:val="0"/>
              <w:marRight w:val="0"/>
              <w:marTop w:val="540"/>
              <w:marBottom w:val="0"/>
              <w:divBdr>
                <w:top w:val="none" w:sz="0" w:space="0" w:color="auto"/>
                <w:left w:val="none" w:sz="0" w:space="0" w:color="auto"/>
                <w:bottom w:val="none" w:sz="0" w:space="0" w:color="auto"/>
                <w:right w:val="none" w:sz="0" w:space="0" w:color="auto"/>
              </w:divBdr>
              <w:divsChild>
                <w:div w:id="806363199">
                  <w:marLeft w:val="0"/>
                  <w:marRight w:val="0"/>
                  <w:marTop w:val="0"/>
                  <w:marBottom w:val="0"/>
                  <w:divBdr>
                    <w:top w:val="none" w:sz="0" w:space="0" w:color="auto"/>
                    <w:left w:val="single" w:sz="6" w:space="0" w:color="999999"/>
                    <w:bottom w:val="none" w:sz="0" w:space="0" w:color="auto"/>
                    <w:right w:val="none" w:sz="0" w:space="0" w:color="auto"/>
                  </w:divBdr>
                  <w:divsChild>
                    <w:div w:id="161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44616">
              <w:marLeft w:val="0"/>
              <w:marRight w:val="0"/>
              <w:marTop w:val="0"/>
              <w:marBottom w:val="0"/>
              <w:divBdr>
                <w:top w:val="none" w:sz="0" w:space="0" w:color="auto"/>
                <w:left w:val="none" w:sz="0" w:space="0" w:color="auto"/>
                <w:bottom w:val="none" w:sz="0" w:space="0" w:color="auto"/>
                <w:right w:val="none" w:sz="0" w:space="0" w:color="auto"/>
              </w:divBdr>
              <w:divsChild>
                <w:div w:id="858465933">
                  <w:marLeft w:val="0"/>
                  <w:marRight w:val="0"/>
                  <w:marTop w:val="540"/>
                  <w:marBottom w:val="0"/>
                  <w:divBdr>
                    <w:top w:val="none" w:sz="0" w:space="0" w:color="auto"/>
                    <w:left w:val="none" w:sz="0" w:space="0" w:color="auto"/>
                    <w:bottom w:val="none" w:sz="0" w:space="0" w:color="auto"/>
                    <w:right w:val="none" w:sz="0" w:space="0" w:color="auto"/>
                  </w:divBdr>
                  <w:divsChild>
                    <w:div w:id="312880870">
                      <w:marLeft w:val="0"/>
                      <w:marRight w:val="0"/>
                      <w:marTop w:val="0"/>
                      <w:marBottom w:val="0"/>
                      <w:divBdr>
                        <w:top w:val="single" w:sz="6" w:space="0" w:color="CDCDCD"/>
                        <w:left w:val="single" w:sz="6" w:space="0" w:color="CDCDCD"/>
                        <w:bottom w:val="single" w:sz="6" w:space="0" w:color="CDCDCD"/>
                        <w:right w:val="single" w:sz="6" w:space="0" w:color="CDCDCD"/>
                      </w:divBdr>
                    </w:div>
                  </w:divsChild>
                </w:div>
                <w:div w:id="681666102">
                  <w:marLeft w:val="0"/>
                  <w:marRight w:val="0"/>
                  <w:marTop w:val="0"/>
                  <w:marBottom w:val="0"/>
                  <w:divBdr>
                    <w:top w:val="none" w:sz="0" w:space="0" w:color="auto"/>
                    <w:left w:val="none" w:sz="0" w:space="0" w:color="auto"/>
                    <w:bottom w:val="none" w:sz="0" w:space="0" w:color="auto"/>
                    <w:right w:val="none" w:sz="0" w:space="0" w:color="auto"/>
                  </w:divBdr>
                  <w:divsChild>
                    <w:div w:id="176191130">
                      <w:marLeft w:val="0"/>
                      <w:marRight w:val="0"/>
                      <w:marTop w:val="0"/>
                      <w:marBottom w:val="0"/>
                      <w:divBdr>
                        <w:top w:val="none" w:sz="0" w:space="0" w:color="auto"/>
                        <w:left w:val="none" w:sz="0" w:space="0" w:color="auto"/>
                        <w:bottom w:val="none" w:sz="0" w:space="0" w:color="auto"/>
                        <w:right w:val="none" w:sz="0" w:space="0" w:color="auto"/>
                      </w:divBdr>
                      <w:divsChild>
                        <w:div w:id="188954102">
                          <w:marLeft w:val="0"/>
                          <w:marRight w:val="0"/>
                          <w:marTop w:val="300"/>
                          <w:marBottom w:val="0"/>
                          <w:divBdr>
                            <w:top w:val="none" w:sz="0" w:space="0" w:color="auto"/>
                            <w:left w:val="none" w:sz="0" w:space="0" w:color="auto"/>
                            <w:bottom w:val="none" w:sz="0" w:space="0" w:color="auto"/>
                            <w:right w:val="none" w:sz="0" w:space="0" w:color="auto"/>
                          </w:divBdr>
                        </w:div>
                        <w:div w:id="896086219">
                          <w:marLeft w:val="0"/>
                          <w:marRight w:val="0"/>
                          <w:marTop w:val="240"/>
                          <w:marBottom w:val="240"/>
                          <w:divBdr>
                            <w:top w:val="none" w:sz="0" w:space="0" w:color="auto"/>
                            <w:left w:val="none" w:sz="0" w:space="0" w:color="auto"/>
                            <w:bottom w:val="none" w:sz="0" w:space="0" w:color="auto"/>
                            <w:right w:val="none" w:sz="0" w:space="0" w:color="auto"/>
                          </w:divBdr>
                        </w:div>
                        <w:div w:id="1100100345">
                          <w:marLeft w:val="0"/>
                          <w:marRight w:val="0"/>
                          <w:marTop w:val="0"/>
                          <w:marBottom w:val="0"/>
                          <w:divBdr>
                            <w:top w:val="none" w:sz="0" w:space="0" w:color="auto"/>
                            <w:left w:val="none" w:sz="0" w:space="0" w:color="auto"/>
                            <w:bottom w:val="none" w:sz="0" w:space="0" w:color="auto"/>
                            <w:right w:val="none" w:sz="0" w:space="0" w:color="auto"/>
                          </w:divBdr>
                          <w:divsChild>
                            <w:div w:id="1138298611">
                              <w:marLeft w:val="0"/>
                              <w:marRight w:val="0"/>
                              <w:marTop w:val="0"/>
                              <w:marBottom w:val="0"/>
                              <w:divBdr>
                                <w:top w:val="none" w:sz="0" w:space="0" w:color="auto"/>
                                <w:left w:val="none" w:sz="0" w:space="0" w:color="auto"/>
                                <w:bottom w:val="none" w:sz="0" w:space="0" w:color="auto"/>
                                <w:right w:val="none" w:sz="0" w:space="0" w:color="auto"/>
                              </w:divBdr>
                              <w:divsChild>
                                <w:div w:id="1982343329">
                                  <w:marLeft w:val="0"/>
                                  <w:marRight w:val="0"/>
                                  <w:marTop w:val="0"/>
                                  <w:marBottom w:val="0"/>
                                  <w:divBdr>
                                    <w:top w:val="none" w:sz="0" w:space="0" w:color="auto"/>
                                    <w:left w:val="none" w:sz="0" w:space="0" w:color="auto"/>
                                    <w:bottom w:val="none" w:sz="0" w:space="0" w:color="auto"/>
                                    <w:right w:val="none" w:sz="0" w:space="0" w:color="auto"/>
                                  </w:divBdr>
                                  <w:divsChild>
                                    <w:div w:id="1914121079">
                                      <w:marLeft w:val="0"/>
                                      <w:marRight w:val="0"/>
                                      <w:marTop w:val="0"/>
                                      <w:marBottom w:val="60"/>
                                      <w:divBdr>
                                        <w:top w:val="single" w:sz="6" w:space="0" w:color="111111"/>
                                        <w:left w:val="single" w:sz="6" w:space="0" w:color="111111"/>
                                        <w:bottom w:val="single" w:sz="6" w:space="0" w:color="111111"/>
                                        <w:right w:val="single" w:sz="6" w:space="0" w:color="111111"/>
                                      </w:divBdr>
                                    </w:div>
                                  </w:divsChild>
                                </w:div>
                              </w:divsChild>
                            </w:div>
                            <w:div w:id="823932178">
                              <w:marLeft w:val="0"/>
                              <w:marRight w:val="0"/>
                              <w:marTop w:val="330"/>
                              <w:marBottom w:val="0"/>
                              <w:divBdr>
                                <w:top w:val="none" w:sz="0" w:space="0" w:color="auto"/>
                                <w:left w:val="none" w:sz="0" w:space="0" w:color="auto"/>
                                <w:bottom w:val="none" w:sz="0" w:space="0" w:color="auto"/>
                                <w:right w:val="none" w:sz="0" w:space="0" w:color="auto"/>
                              </w:divBdr>
                              <w:divsChild>
                                <w:div w:id="250313027">
                                  <w:marLeft w:val="0"/>
                                  <w:marRight w:val="0"/>
                                  <w:marTop w:val="0"/>
                                  <w:marBottom w:val="0"/>
                                  <w:divBdr>
                                    <w:top w:val="single" w:sz="6" w:space="0" w:color="B2B2B2"/>
                                    <w:left w:val="single" w:sz="6" w:space="0" w:color="B2B2B2"/>
                                    <w:bottom w:val="single" w:sz="6" w:space="0" w:color="B2B2B2"/>
                                    <w:right w:val="single" w:sz="6" w:space="0" w:color="B2B2B2"/>
                                  </w:divBdr>
                                </w:div>
                              </w:divsChild>
                            </w:div>
                            <w:div w:id="472141750">
                              <w:marLeft w:val="0"/>
                              <w:marRight w:val="0"/>
                              <w:marTop w:val="0"/>
                              <w:marBottom w:val="240"/>
                              <w:divBdr>
                                <w:top w:val="none" w:sz="0" w:space="0" w:color="auto"/>
                                <w:left w:val="none" w:sz="0" w:space="0" w:color="auto"/>
                                <w:bottom w:val="single" w:sz="6" w:space="0" w:color="999999"/>
                                <w:right w:val="none" w:sz="0" w:space="0" w:color="auto"/>
                              </w:divBdr>
                              <w:divsChild>
                                <w:div w:id="255403259">
                                  <w:marLeft w:val="0"/>
                                  <w:marRight w:val="0"/>
                                  <w:marTop w:val="300"/>
                                  <w:marBottom w:val="300"/>
                                  <w:divBdr>
                                    <w:top w:val="none" w:sz="0" w:space="0" w:color="auto"/>
                                    <w:left w:val="none" w:sz="0" w:space="0" w:color="auto"/>
                                    <w:bottom w:val="none" w:sz="0" w:space="0" w:color="auto"/>
                                    <w:right w:val="none" w:sz="0" w:space="0" w:color="auto"/>
                                  </w:divBdr>
                                </w:div>
                                <w:div w:id="1006593353">
                                  <w:marLeft w:val="0"/>
                                  <w:marRight w:val="0"/>
                                  <w:marTop w:val="300"/>
                                  <w:marBottom w:val="300"/>
                                  <w:divBdr>
                                    <w:top w:val="none" w:sz="0" w:space="0" w:color="auto"/>
                                    <w:left w:val="none" w:sz="0" w:space="0" w:color="auto"/>
                                    <w:bottom w:val="none" w:sz="0" w:space="0" w:color="auto"/>
                                    <w:right w:val="none" w:sz="0" w:space="0" w:color="auto"/>
                                  </w:divBdr>
                                </w:div>
                                <w:div w:id="889924683">
                                  <w:marLeft w:val="0"/>
                                  <w:marRight w:val="0"/>
                                  <w:marTop w:val="300"/>
                                  <w:marBottom w:val="300"/>
                                  <w:divBdr>
                                    <w:top w:val="none" w:sz="0" w:space="0" w:color="auto"/>
                                    <w:left w:val="none" w:sz="0" w:space="0" w:color="auto"/>
                                    <w:bottom w:val="none" w:sz="0" w:space="0" w:color="auto"/>
                                    <w:right w:val="none" w:sz="0" w:space="0" w:color="auto"/>
                                  </w:divBdr>
                                </w:div>
                                <w:div w:id="1626693201">
                                  <w:marLeft w:val="0"/>
                                  <w:marRight w:val="0"/>
                                  <w:marTop w:val="300"/>
                                  <w:marBottom w:val="300"/>
                                  <w:divBdr>
                                    <w:top w:val="none" w:sz="0" w:space="0" w:color="auto"/>
                                    <w:left w:val="none" w:sz="0" w:space="0" w:color="auto"/>
                                    <w:bottom w:val="none" w:sz="0" w:space="0" w:color="auto"/>
                                    <w:right w:val="none" w:sz="0" w:space="0" w:color="auto"/>
                                  </w:divBdr>
                                </w:div>
                                <w:div w:id="1715042326">
                                  <w:marLeft w:val="0"/>
                                  <w:marRight w:val="0"/>
                                  <w:marTop w:val="300"/>
                                  <w:marBottom w:val="300"/>
                                  <w:divBdr>
                                    <w:top w:val="none" w:sz="0" w:space="0" w:color="auto"/>
                                    <w:left w:val="none" w:sz="0" w:space="0" w:color="auto"/>
                                    <w:bottom w:val="none" w:sz="0" w:space="0" w:color="auto"/>
                                    <w:right w:val="none" w:sz="0" w:space="0" w:color="auto"/>
                                  </w:divBdr>
                                </w:div>
                                <w:div w:id="76484700">
                                  <w:marLeft w:val="0"/>
                                  <w:marRight w:val="0"/>
                                  <w:marTop w:val="300"/>
                                  <w:marBottom w:val="300"/>
                                  <w:divBdr>
                                    <w:top w:val="none" w:sz="0" w:space="0" w:color="auto"/>
                                    <w:left w:val="none" w:sz="0" w:space="0" w:color="auto"/>
                                    <w:bottom w:val="none" w:sz="0" w:space="0" w:color="auto"/>
                                    <w:right w:val="none" w:sz="0" w:space="0" w:color="auto"/>
                                  </w:divBdr>
                                </w:div>
                                <w:div w:id="565990548">
                                  <w:marLeft w:val="0"/>
                                  <w:marRight w:val="0"/>
                                  <w:marTop w:val="300"/>
                                  <w:marBottom w:val="300"/>
                                  <w:divBdr>
                                    <w:top w:val="none" w:sz="0" w:space="0" w:color="auto"/>
                                    <w:left w:val="none" w:sz="0" w:space="0" w:color="auto"/>
                                    <w:bottom w:val="none" w:sz="0" w:space="0" w:color="auto"/>
                                    <w:right w:val="none" w:sz="0" w:space="0" w:color="auto"/>
                                  </w:divBdr>
                                </w:div>
                                <w:div w:id="1357727936">
                                  <w:marLeft w:val="0"/>
                                  <w:marRight w:val="0"/>
                                  <w:marTop w:val="300"/>
                                  <w:marBottom w:val="300"/>
                                  <w:divBdr>
                                    <w:top w:val="none" w:sz="0" w:space="0" w:color="auto"/>
                                    <w:left w:val="none" w:sz="0" w:space="0" w:color="auto"/>
                                    <w:bottom w:val="none" w:sz="0" w:space="0" w:color="auto"/>
                                    <w:right w:val="none" w:sz="0" w:space="0" w:color="auto"/>
                                  </w:divBdr>
                                </w:div>
                                <w:div w:id="204877011">
                                  <w:marLeft w:val="0"/>
                                  <w:marRight w:val="0"/>
                                  <w:marTop w:val="300"/>
                                  <w:marBottom w:val="300"/>
                                  <w:divBdr>
                                    <w:top w:val="none" w:sz="0" w:space="0" w:color="auto"/>
                                    <w:left w:val="none" w:sz="0" w:space="0" w:color="auto"/>
                                    <w:bottom w:val="none" w:sz="0" w:space="0" w:color="auto"/>
                                    <w:right w:val="none" w:sz="0" w:space="0" w:color="auto"/>
                                  </w:divBdr>
                                </w:div>
                                <w:div w:id="635335397">
                                  <w:marLeft w:val="0"/>
                                  <w:marRight w:val="0"/>
                                  <w:marTop w:val="300"/>
                                  <w:marBottom w:val="300"/>
                                  <w:divBdr>
                                    <w:top w:val="none" w:sz="0" w:space="0" w:color="auto"/>
                                    <w:left w:val="none" w:sz="0" w:space="0" w:color="auto"/>
                                    <w:bottom w:val="none" w:sz="0" w:space="0" w:color="auto"/>
                                    <w:right w:val="none" w:sz="0" w:space="0" w:color="auto"/>
                                  </w:divBdr>
                                </w:div>
                                <w:div w:id="1533375434">
                                  <w:marLeft w:val="0"/>
                                  <w:marRight w:val="0"/>
                                  <w:marTop w:val="300"/>
                                  <w:marBottom w:val="300"/>
                                  <w:divBdr>
                                    <w:top w:val="none" w:sz="0" w:space="0" w:color="auto"/>
                                    <w:left w:val="none" w:sz="0" w:space="0" w:color="auto"/>
                                    <w:bottom w:val="none" w:sz="0" w:space="0" w:color="auto"/>
                                    <w:right w:val="none" w:sz="0" w:space="0" w:color="auto"/>
                                  </w:divBdr>
                                </w:div>
                                <w:div w:id="1236748003">
                                  <w:marLeft w:val="0"/>
                                  <w:marRight w:val="0"/>
                                  <w:marTop w:val="300"/>
                                  <w:marBottom w:val="300"/>
                                  <w:divBdr>
                                    <w:top w:val="none" w:sz="0" w:space="0" w:color="auto"/>
                                    <w:left w:val="none" w:sz="0" w:space="0" w:color="auto"/>
                                    <w:bottom w:val="none" w:sz="0" w:space="0" w:color="auto"/>
                                    <w:right w:val="none" w:sz="0" w:space="0" w:color="auto"/>
                                  </w:divBdr>
                                </w:div>
                                <w:div w:id="83959785">
                                  <w:marLeft w:val="0"/>
                                  <w:marRight w:val="0"/>
                                  <w:marTop w:val="300"/>
                                  <w:marBottom w:val="300"/>
                                  <w:divBdr>
                                    <w:top w:val="none" w:sz="0" w:space="0" w:color="auto"/>
                                    <w:left w:val="none" w:sz="0" w:space="0" w:color="auto"/>
                                    <w:bottom w:val="none" w:sz="0" w:space="0" w:color="auto"/>
                                    <w:right w:val="none" w:sz="0" w:space="0" w:color="auto"/>
                                  </w:divBdr>
                                </w:div>
                                <w:div w:id="945769885">
                                  <w:marLeft w:val="0"/>
                                  <w:marRight w:val="0"/>
                                  <w:marTop w:val="300"/>
                                  <w:marBottom w:val="300"/>
                                  <w:divBdr>
                                    <w:top w:val="none" w:sz="0" w:space="0" w:color="auto"/>
                                    <w:left w:val="none" w:sz="0" w:space="0" w:color="auto"/>
                                    <w:bottom w:val="none" w:sz="0" w:space="0" w:color="auto"/>
                                    <w:right w:val="none" w:sz="0" w:space="0" w:color="auto"/>
                                  </w:divBdr>
                                </w:div>
                                <w:div w:id="821389878">
                                  <w:marLeft w:val="0"/>
                                  <w:marRight w:val="0"/>
                                  <w:marTop w:val="300"/>
                                  <w:marBottom w:val="300"/>
                                  <w:divBdr>
                                    <w:top w:val="none" w:sz="0" w:space="0" w:color="auto"/>
                                    <w:left w:val="none" w:sz="0" w:space="0" w:color="auto"/>
                                    <w:bottom w:val="none" w:sz="0" w:space="0" w:color="auto"/>
                                    <w:right w:val="none" w:sz="0" w:space="0" w:color="auto"/>
                                  </w:divBdr>
                                </w:div>
                                <w:div w:id="937323874">
                                  <w:marLeft w:val="0"/>
                                  <w:marRight w:val="0"/>
                                  <w:marTop w:val="300"/>
                                  <w:marBottom w:val="300"/>
                                  <w:divBdr>
                                    <w:top w:val="none" w:sz="0" w:space="0" w:color="auto"/>
                                    <w:left w:val="none" w:sz="0" w:space="0" w:color="auto"/>
                                    <w:bottom w:val="none" w:sz="0" w:space="0" w:color="auto"/>
                                    <w:right w:val="none" w:sz="0" w:space="0" w:color="auto"/>
                                  </w:divBdr>
                                </w:div>
                                <w:div w:id="1708600714">
                                  <w:marLeft w:val="0"/>
                                  <w:marRight w:val="0"/>
                                  <w:marTop w:val="300"/>
                                  <w:marBottom w:val="300"/>
                                  <w:divBdr>
                                    <w:top w:val="none" w:sz="0" w:space="0" w:color="auto"/>
                                    <w:left w:val="none" w:sz="0" w:space="0" w:color="auto"/>
                                    <w:bottom w:val="none" w:sz="0" w:space="0" w:color="auto"/>
                                    <w:right w:val="none" w:sz="0" w:space="0" w:color="auto"/>
                                  </w:divBdr>
                                </w:div>
                                <w:div w:id="457181732">
                                  <w:marLeft w:val="0"/>
                                  <w:marRight w:val="0"/>
                                  <w:marTop w:val="300"/>
                                  <w:marBottom w:val="300"/>
                                  <w:divBdr>
                                    <w:top w:val="none" w:sz="0" w:space="0" w:color="auto"/>
                                    <w:left w:val="none" w:sz="0" w:space="0" w:color="auto"/>
                                    <w:bottom w:val="none" w:sz="0" w:space="0" w:color="auto"/>
                                    <w:right w:val="none" w:sz="0" w:space="0" w:color="auto"/>
                                  </w:divBdr>
                                </w:div>
                                <w:div w:id="560871706">
                                  <w:marLeft w:val="0"/>
                                  <w:marRight w:val="0"/>
                                  <w:marTop w:val="300"/>
                                  <w:marBottom w:val="300"/>
                                  <w:divBdr>
                                    <w:top w:val="none" w:sz="0" w:space="0" w:color="auto"/>
                                    <w:left w:val="none" w:sz="0" w:space="0" w:color="auto"/>
                                    <w:bottom w:val="none" w:sz="0" w:space="0" w:color="auto"/>
                                    <w:right w:val="none" w:sz="0" w:space="0" w:color="auto"/>
                                  </w:divBdr>
                                </w:div>
                                <w:div w:id="751004156">
                                  <w:marLeft w:val="0"/>
                                  <w:marRight w:val="0"/>
                                  <w:marTop w:val="300"/>
                                  <w:marBottom w:val="300"/>
                                  <w:divBdr>
                                    <w:top w:val="none" w:sz="0" w:space="0" w:color="auto"/>
                                    <w:left w:val="none" w:sz="0" w:space="0" w:color="auto"/>
                                    <w:bottom w:val="none" w:sz="0" w:space="0" w:color="auto"/>
                                    <w:right w:val="none" w:sz="0" w:space="0" w:color="auto"/>
                                  </w:divBdr>
                                </w:div>
                                <w:div w:id="310914672">
                                  <w:marLeft w:val="0"/>
                                  <w:marRight w:val="0"/>
                                  <w:marTop w:val="300"/>
                                  <w:marBottom w:val="300"/>
                                  <w:divBdr>
                                    <w:top w:val="none" w:sz="0" w:space="0" w:color="auto"/>
                                    <w:left w:val="none" w:sz="0" w:space="0" w:color="auto"/>
                                    <w:bottom w:val="none" w:sz="0" w:space="0" w:color="auto"/>
                                    <w:right w:val="none" w:sz="0" w:space="0" w:color="auto"/>
                                  </w:divBdr>
                                </w:div>
                                <w:div w:id="244539609">
                                  <w:marLeft w:val="0"/>
                                  <w:marRight w:val="0"/>
                                  <w:marTop w:val="300"/>
                                  <w:marBottom w:val="300"/>
                                  <w:divBdr>
                                    <w:top w:val="none" w:sz="0" w:space="0" w:color="auto"/>
                                    <w:left w:val="none" w:sz="0" w:space="0" w:color="auto"/>
                                    <w:bottom w:val="none" w:sz="0" w:space="0" w:color="auto"/>
                                    <w:right w:val="none" w:sz="0" w:space="0" w:color="auto"/>
                                  </w:divBdr>
                                </w:div>
                                <w:div w:id="2026443244">
                                  <w:marLeft w:val="0"/>
                                  <w:marRight w:val="0"/>
                                  <w:marTop w:val="300"/>
                                  <w:marBottom w:val="300"/>
                                  <w:divBdr>
                                    <w:top w:val="none" w:sz="0" w:space="0" w:color="auto"/>
                                    <w:left w:val="none" w:sz="0" w:space="0" w:color="auto"/>
                                    <w:bottom w:val="none" w:sz="0" w:space="0" w:color="auto"/>
                                    <w:right w:val="none" w:sz="0" w:space="0" w:color="auto"/>
                                  </w:divBdr>
                                </w:div>
                              </w:divsChild>
                            </w:div>
                            <w:div w:id="334769117">
                              <w:marLeft w:val="0"/>
                              <w:marRight w:val="0"/>
                              <w:marTop w:val="480"/>
                              <w:marBottom w:val="60"/>
                              <w:divBdr>
                                <w:top w:val="none" w:sz="0" w:space="0" w:color="auto"/>
                                <w:left w:val="none" w:sz="0" w:space="0" w:color="auto"/>
                                <w:bottom w:val="none" w:sz="0" w:space="0" w:color="auto"/>
                                <w:right w:val="none" w:sz="0" w:space="0" w:color="auto"/>
                              </w:divBdr>
                            </w:div>
                            <w:div w:id="1263295190">
                              <w:marLeft w:val="0"/>
                              <w:marRight w:val="0"/>
                              <w:marTop w:val="0"/>
                              <w:marBottom w:val="0"/>
                              <w:divBdr>
                                <w:top w:val="none" w:sz="0" w:space="0" w:color="auto"/>
                                <w:left w:val="none" w:sz="0" w:space="0" w:color="auto"/>
                                <w:bottom w:val="none" w:sz="0" w:space="0" w:color="auto"/>
                                <w:right w:val="none" w:sz="0" w:space="0" w:color="auto"/>
                              </w:divBdr>
                            </w:div>
                            <w:div w:id="2023123870">
                              <w:marLeft w:val="0"/>
                              <w:marRight w:val="0"/>
                              <w:marTop w:val="480"/>
                              <w:marBottom w:val="60"/>
                              <w:divBdr>
                                <w:top w:val="none" w:sz="0" w:space="0" w:color="auto"/>
                                <w:left w:val="none" w:sz="0" w:space="0" w:color="auto"/>
                                <w:bottom w:val="none" w:sz="0" w:space="0" w:color="auto"/>
                                <w:right w:val="none" w:sz="0" w:space="0" w:color="auto"/>
                              </w:divBdr>
                            </w:div>
                            <w:div w:id="190343889">
                              <w:marLeft w:val="0"/>
                              <w:marRight w:val="0"/>
                              <w:marTop w:val="0"/>
                              <w:marBottom w:val="0"/>
                              <w:divBdr>
                                <w:top w:val="none" w:sz="0" w:space="0" w:color="auto"/>
                                <w:left w:val="none" w:sz="0" w:space="0" w:color="auto"/>
                                <w:bottom w:val="none" w:sz="0" w:space="0" w:color="auto"/>
                                <w:right w:val="none" w:sz="0" w:space="0" w:color="auto"/>
                              </w:divBdr>
                              <w:divsChild>
                                <w:div w:id="1191451974">
                                  <w:marLeft w:val="0"/>
                                  <w:marRight w:val="0"/>
                                  <w:marTop w:val="0"/>
                                  <w:marBottom w:val="210"/>
                                  <w:divBdr>
                                    <w:top w:val="none" w:sz="0" w:space="0" w:color="auto"/>
                                    <w:left w:val="none" w:sz="0" w:space="0" w:color="auto"/>
                                    <w:bottom w:val="none" w:sz="0" w:space="0" w:color="auto"/>
                                    <w:right w:val="none" w:sz="0" w:space="0" w:color="auto"/>
                                  </w:divBdr>
                                </w:div>
                                <w:div w:id="363753490">
                                  <w:marLeft w:val="0"/>
                                  <w:marRight w:val="0"/>
                                  <w:marTop w:val="0"/>
                                  <w:marBottom w:val="0"/>
                                  <w:divBdr>
                                    <w:top w:val="none" w:sz="0" w:space="0" w:color="auto"/>
                                    <w:left w:val="none" w:sz="0" w:space="0" w:color="auto"/>
                                    <w:bottom w:val="none" w:sz="0" w:space="0" w:color="auto"/>
                                    <w:right w:val="none" w:sz="0" w:space="0" w:color="auto"/>
                                  </w:divBdr>
                                  <w:divsChild>
                                    <w:div w:id="28997860">
                                      <w:marLeft w:val="0"/>
                                      <w:marRight w:val="0"/>
                                      <w:marTop w:val="210"/>
                                      <w:marBottom w:val="210"/>
                                      <w:divBdr>
                                        <w:top w:val="none" w:sz="0" w:space="0" w:color="auto"/>
                                        <w:left w:val="none" w:sz="0" w:space="0" w:color="auto"/>
                                        <w:bottom w:val="none" w:sz="0" w:space="0" w:color="auto"/>
                                        <w:right w:val="none" w:sz="0" w:space="0" w:color="auto"/>
                                      </w:divBdr>
                                      <w:divsChild>
                                        <w:div w:id="565338913">
                                          <w:marLeft w:val="480"/>
                                          <w:marRight w:val="0"/>
                                          <w:marTop w:val="0"/>
                                          <w:marBottom w:val="240"/>
                                          <w:divBdr>
                                            <w:top w:val="none" w:sz="0" w:space="0" w:color="auto"/>
                                            <w:left w:val="none" w:sz="0" w:space="0" w:color="auto"/>
                                            <w:bottom w:val="none" w:sz="0" w:space="0" w:color="auto"/>
                                            <w:right w:val="none" w:sz="0" w:space="0" w:color="auto"/>
                                          </w:divBdr>
                                        </w:div>
                                      </w:divsChild>
                                    </w:div>
                                    <w:div w:id="1132210651">
                                      <w:marLeft w:val="0"/>
                                      <w:marRight w:val="0"/>
                                      <w:marTop w:val="210"/>
                                      <w:marBottom w:val="210"/>
                                      <w:divBdr>
                                        <w:top w:val="none" w:sz="0" w:space="0" w:color="auto"/>
                                        <w:left w:val="none" w:sz="0" w:space="0" w:color="auto"/>
                                        <w:bottom w:val="none" w:sz="0" w:space="0" w:color="auto"/>
                                        <w:right w:val="none" w:sz="0" w:space="0" w:color="auto"/>
                                      </w:divBdr>
                                      <w:divsChild>
                                        <w:div w:id="1755320343">
                                          <w:marLeft w:val="480"/>
                                          <w:marRight w:val="0"/>
                                          <w:marTop w:val="0"/>
                                          <w:marBottom w:val="240"/>
                                          <w:divBdr>
                                            <w:top w:val="none" w:sz="0" w:space="0" w:color="auto"/>
                                            <w:left w:val="none" w:sz="0" w:space="0" w:color="auto"/>
                                            <w:bottom w:val="none" w:sz="0" w:space="0" w:color="auto"/>
                                            <w:right w:val="none" w:sz="0" w:space="0" w:color="auto"/>
                                          </w:divBdr>
                                        </w:div>
                                      </w:divsChild>
                                    </w:div>
                                    <w:div w:id="1204945069">
                                      <w:marLeft w:val="0"/>
                                      <w:marRight w:val="0"/>
                                      <w:marTop w:val="210"/>
                                      <w:marBottom w:val="210"/>
                                      <w:divBdr>
                                        <w:top w:val="none" w:sz="0" w:space="0" w:color="auto"/>
                                        <w:left w:val="none" w:sz="0" w:space="0" w:color="auto"/>
                                        <w:bottom w:val="none" w:sz="0" w:space="0" w:color="auto"/>
                                        <w:right w:val="none" w:sz="0" w:space="0" w:color="auto"/>
                                      </w:divBdr>
                                      <w:divsChild>
                                        <w:div w:id="1603227005">
                                          <w:marLeft w:val="480"/>
                                          <w:marRight w:val="0"/>
                                          <w:marTop w:val="0"/>
                                          <w:marBottom w:val="240"/>
                                          <w:divBdr>
                                            <w:top w:val="none" w:sz="0" w:space="0" w:color="auto"/>
                                            <w:left w:val="none" w:sz="0" w:space="0" w:color="auto"/>
                                            <w:bottom w:val="none" w:sz="0" w:space="0" w:color="auto"/>
                                            <w:right w:val="none" w:sz="0" w:space="0" w:color="auto"/>
                                          </w:divBdr>
                                          <w:divsChild>
                                            <w:div w:id="452940044">
                                              <w:marLeft w:val="0"/>
                                              <w:marRight w:val="0"/>
                                              <w:marTop w:val="0"/>
                                              <w:marBottom w:val="0"/>
                                              <w:divBdr>
                                                <w:top w:val="none" w:sz="0" w:space="0" w:color="auto"/>
                                                <w:left w:val="none" w:sz="0" w:space="0" w:color="auto"/>
                                                <w:bottom w:val="none" w:sz="0" w:space="0" w:color="auto"/>
                                                <w:right w:val="none" w:sz="0" w:space="0" w:color="auto"/>
                                              </w:divBdr>
                                              <w:divsChild>
                                                <w:div w:id="905142492">
                                                  <w:marLeft w:val="0"/>
                                                  <w:marRight w:val="0"/>
                                                  <w:marTop w:val="210"/>
                                                  <w:marBottom w:val="210"/>
                                                  <w:divBdr>
                                                    <w:top w:val="none" w:sz="0" w:space="0" w:color="auto"/>
                                                    <w:left w:val="none" w:sz="0" w:space="0" w:color="auto"/>
                                                    <w:bottom w:val="none" w:sz="0" w:space="0" w:color="auto"/>
                                                    <w:right w:val="none" w:sz="0" w:space="0" w:color="auto"/>
                                                  </w:divBdr>
                                                  <w:divsChild>
                                                    <w:div w:id="1452164706">
                                                      <w:marLeft w:val="480"/>
                                                      <w:marRight w:val="0"/>
                                                      <w:marTop w:val="0"/>
                                                      <w:marBottom w:val="240"/>
                                                      <w:divBdr>
                                                        <w:top w:val="none" w:sz="0" w:space="0" w:color="auto"/>
                                                        <w:left w:val="none" w:sz="0" w:space="0" w:color="auto"/>
                                                        <w:bottom w:val="none" w:sz="0" w:space="0" w:color="auto"/>
                                                        <w:right w:val="none" w:sz="0" w:space="0" w:color="auto"/>
                                                      </w:divBdr>
                                                    </w:div>
                                                  </w:divsChild>
                                                </w:div>
                                                <w:div w:id="703680474">
                                                  <w:marLeft w:val="0"/>
                                                  <w:marRight w:val="0"/>
                                                  <w:marTop w:val="210"/>
                                                  <w:marBottom w:val="210"/>
                                                  <w:divBdr>
                                                    <w:top w:val="none" w:sz="0" w:space="0" w:color="auto"/>
                                                    <w:left w:val="none" w:sz="0" w:space="0" w:color="auto"/>
                                                    <w:bottom w:val="none" w:sz="0" w:space="0" w:color="auto"/>
                                                    <w:right w:val="none" w:sz="0" w:space="0" w:color="auto"/>
                                                  </w:divBdr>
                                                  <w:divsChild>
                                                    <w:div w:id="220944348">
                                                      <w:marLeft w:val="480"/>
                                                      <w:marRight w:val="0"/>
                                                      <w:marTop w:val="0"/>
                                                      <w:marBottom w:val="240"/>
                                                      <w:divBdr>
                                                        <w:top w:val="none" w:sz="0" w:space="0" w:color="auto"/>
                                                        <w:left w:val="none" w:sz="0" w:space="0" w:color="auto"/>
                                                        <w:bottom w:val="none" w:sz="0" w:space="0" w:color="auto"/>
                                                        <w:right w:val="none" w:sz="0" w:space="0" w:color="auto"/>
                                                      </w:divBdr>
                                                    </w:div>
                                                  </w:divsChild>
                                                </w:div>
                                                <w:div w:id="568030199">
                                                  <w:marLeft w:val="0"/>
                                                  <w:marRight w:val="0"/>
                                                  <w:marTop w:val="210"/>
                                                  <w:marBottom w:val="210"/>
                                                  <w:divBdr>
                                                    <w:top w:val="none" w:sz="0" w:space="0" w:color="auto"/>
                                                    <w:left w:val="none" w:sz="0" w:space="0" w:color="auto"/>
                                                    <w:bottom w:val="none" w:sz="0" w:space="0" w:color="auto"/>
                                                    <w:right w:val="none" w:sz="0" w:space="0" w:color="auto"/>
                                                  </w:divBdr>
                                                  <w:divsChild>
                                                    <w:div w:id="2004694878">
                                                      <w:marLeft w:val="480"/>
                                                      <w:marRight w:val="0"/>
                                                      <w:marTop w:val="0"/>
                                                      <w:marBottom w:val="240"/>
                                                      <w:divBdr>
                                                        <w:top w:val="none" w:sz="0" w:space="0" w:color="auto"/>
                                                        <w:left w:val="none" w:sz="0" w:space="0" w:color="auto"/>
                                                        <w:bottom w:val="none" w:sz="0" w:space="0" w:color="auto"/>
                                                        <w:right w:val="none" w:sz="0" w:space="0" w:color="auto"/>
                                                      </w:divBdr>
                                                    </w:div>
                                                  </w:divsChild>
                                                </w:div>
                                                <w:div w:id="1550612094">
                                                  <w:marLeft w:val="0"/>
                                                  <w:marRight w:val="0"/>
                                                  <w:marTop w:val="210"/>
                                                  <w:marBottom w:val="210"/>
                                                  <w:divBdr>
                                                    <w:top w:val="none" w:sz="0" w:space="0" w:color="auto"/>
                                                    <w:left w:val="none" w:sz="0" w:space="0" w:color="auto"/>
                                                    <w:bottom w:val="none" w:sz="0" w:space="0" w:color="auto"/>
                                                    <w:right w:val="none" w:sz="0" w:space="0" w:color="auto"/>
                                                  </w:divBdr>
                                                  <w:divsChild>
                                                    <w:div w:id="1921526663">
                                                      <w:marLeft w:val="480"/>
                                                      <w:marRight w:val="0"/>
                                                      <w:marTop w:val="0"/>
                                                      <w:marBottom w:val="240"/>
                                                      <w:divBdr>
                                                        <w:top w:val="none" w:sz="0" w:space="0" w:color="auto"/>
                                                        <w:left w:val="none" w:sz="0" w:space="0" w:color="auto"/>
                                                        <w:bottom w:val="none" w:sz="0" w:space="0" w:color="auto"/>
                                                        <w:right w:val="none" w:sz="0" w:space="0" w:color="auto"/>
                                                      </w:divBdr>
                                                    </w:div>
                                                  </w:divsChild>
                                                </w:div>
                                                <w:div w:id="126896522">
                                                  <w:marLeft w:val="0"/>
                                                  <w:marRight w:val="0"/>
                                                  <w:marTop w:val="210"/>
                                                  <w:marBottom w:val="210"/>
                                                  <w:divBdr>
                                                    <w:top w:val="none" w:sz="0" w:space="0" w:color="auto"/>
                                                    <w:left w:val="none" w:sz="0" w:space="0" w:color="auto"/>
                                                    <w:bottom w:val="none" w:sz="0" w:space="0" w:color="auto"/>
                                                    <w:right w:val="none" w:sz="0" w:space="0" w:color="auto"/>
                                                  </w:divBdr>
                                                  <w:divsChild>
                                                    <w:div w:id="1916625593">
                                                      <w:marLeft w:val="480"/>
                                                      <w:marRight w:val="0"/>
                                                      <w:marTop w:val="0"/>
                                                      <w:marBottom w:val="240"/>
                                                      <w:divBdr>
                                                        <w:top w:val="none" w:sz="0" w:space="0" w:color="auto"/>
                                                        <w:left w:val="none" w:sz="0" w:space="0" w:color="auto"/>
                                                        <w:bottom w:val="none" w:sz="0" w:space="0" w:color="auto"/>
                                                        <w:right w:val="none" w:sz="0" w:space="0" w:color="auto"/>
                                                      </w:divBdr>
                                                    </w:div>
                                                  </w:divsChild>
                                                </w:div>
                                                <w:div w:id="1159732937">
                                                  <w:marLeft w:val="0"/>
                                                  <w:marRight w:val="0"/>
                                                  <w:marTop w:val="210"/>
                                                  <w:marBottom w:val="210"/>
                                                  <w:divBdr>
                                                    <w:top w:val="none" w:sz="0" w:space="0" w:color="auto"/>
                                                    <w:left w:val="none" w:sz="0" w:space="0" w:color="auto"/>
                                                    <w:bottom w:val="none" w:sz="0" w:space="0" w:color="auto"/>
                                                    <w:right w:val="none" w:sz="0" w:space="0" w:color="auto"/>
                                                  </w:divBdr>
                                                  <w:divsChild>
                                                    <w:div w:id="1429109477">
                                                      <w:marLeft w:val="480"/>
                                                      <w:marRight w:val="0"/>
                                                      <w:marTop w:val="0"/>
                                                      <w:marBottom w:val="240"/>
                                                      <w:divBdr>
                                                        <w:top w:val="none" w:sz="0" w:space="0" w:color="auto"/>
                                                        <w:left w:val="none" w:sz="0" w:space="0" w:color="auto"/>
                                                        <w:bottom w:val="none" w:sz="0" w:space="0" w:color="auto"/>
                                                        <w:right w:val="none" w:sz="0" w:space="0" w:color="auto"/>
                                                      </w:divBdr>
                                                    </w:div>
                                                  </w:divsChild>
                                                </w:div>
                                                <w:div w:id="402995355">
                                                  <w:marLeft w:val="0"/>
                                                  <w:marRight w:val="0"/>
                                                  <w:marTop w:val="210"/>
                                                  <w:marBottom w:val="0"/>
                                                  <w:divBdr>
                                                    <w:top w:val="none" w:sz="0" w:space="0" w:color="auto"/>
                                                    <w:left w:val="none" w:sz="0" w:space="0" w:color="auto"/>
                                                    <w:bottom w:val="none" w:sz="0" w:space="0" w:color="auto"/>
                                                    <w:right w:val="none" w:sz="0" w:space="0" w:color="auto"/>
                                                  </w:divBdr>
                                                  <w:divsChild>
                                                    <w:div w:id="15187039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15175816">
                                      <w:marLeft w:val="0"/>
                                      <w:marRight w:val="0"/>
                                      <w:marTop w:val="210"/>
                                      <w:marBottom w:val="0"/>
                                      <w:divBdr>
                                        <w:top w:val="none" w:sz="0" w:space="0" w:color="auto"/>
                                        <w:left w:val="none" w:sz="0" w:space="0" w:color="auto"/>
                                        <w:bottom w:val="none" w:sz="0" w:space="0" w:color="auto"/>
                                        <w:right w:val="none" w:sz="0" w:space="0" w:color="auto"/>
                                      </w:divBdr>
                                      <w:divsChild>
                                        <w:div w:id="12604535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 w:id="2036804584">
                                  <w:marLeft w:val="0"/>
                                  <w:marRight w:val="0"/>
                                  <w:marTop w:val="0"/>
                                  <w:marBottom w:val="0"/>
                                  <w:divBdr>
                                    <w:top w:val="none" w:sz="0" w:space="0" w:color="auto"/>
                                    <w:left w:val="none" w:sz="0" w:space="0" w:color="auto"/>
                                    <w:bottom w:val="none" w:sz="0" w:space="0" w:color="auto"/>
                                    <w:right w:val="none" w:sz="0" w:space="0" w:color="auto"/>
                                  </w:divBdr>
                                  <w:divsChild>
                                    <w:div w:id="1034960510">
                                      <w:marLeft w:val="0"/>
                                      <w:marRight w:val="0"/>
                                      <w:marTop w:val="0"/>
                                      <w:marBottom w:val="0"/>
                                      <w:divBdr>
                                        <w:top w:val="none" w:sz="0" w:space="0" w:color="auto"/>
                                        <w:left w:val="none" w:sz="0" w:space="0" w:color="auto"/>
                                        <w:bottom w:val="none" w:sz="0" w:space="0" w:color="auto"/>
                                        <w:right w:val="none" w:sz="0" w:space="0" w:color="auto"/>
                                      </w:divBdr>
                                      <w:divsChild>
                                        <w:div w:id="35199830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8351">
                              <w:marLeft w:val="0"/>
                              <w:marRight w:val="0"/>
                              <w:marTop w:val="480"/>
                              <w:marBottom w:val="60"/>
                              <w:divBdr>
                                <w:top w:val="none" w:sz="0" w:space="0" w:color="auto"/>
                                <w:left w:val="none" w:sz="0" w:space="0" w:color="auto"/>
                                <w:bottom w:val="none" w:sz="0" w:space="0" w:color="auto"/>
                                <w:right w:val="none" w:sz="0" w:space="0" w:color="auto"/>
                              </w:divBdr>
                            </w:div>
                            <w:div w:id="1761754173">
                              <w:marLeft w:val="0"/>
                              <w:marRight w:val="0"/>
                              <w:marTop w:val="0"/>
                              <w:marBottom w:val="0"/>
                              <w:divBdr>
                                <w:top w:val="none" w:sz="0" w:space="0" w:color="auto"/>
                                <w:left w:val="none" w:sz="0" w:space="0" w:color="auto"/>
                                <w:bottom w:val="none" w:sz="0" w:space="0" w:color="auto"/>
                                <w:right w:val="none" w:sz="0" w:space="0" w:color="auto"/>
                              </w:divBdr>
                              <w:divsChild>
                                <w:div w:id="330449969">
                                  <w:marLeft w:val="0"/>
                                  <w:marRight w:val="0"/>
                                  <w:marTop w:val="0"/>
                                  <w:marBottom w:val="210"/>
                                  <w:divBdr>
                                    <w:top w:val="none" w:sz="0" w:space="0" w:color="auto"/>
                                    <w:left w:val="none" w:sz="0" w:space="0" w:color="auto"/>
                                    <w:bottom w:val="none" w:sz="0" w:space="0" w:color="auto"/>
                                    <w:right w:val="none" w:sz="0" w:space="0" w:color="auto"/>
                                  </w:divBdr>
                                </w:div>
                                <w:div w:id="1251292">
                                  <w:marLeft w:val="0"/>
                                  <w:marRight w:val="0"/>
                                  <w:marTop w:val="0"/>
                                  <w:marBottom w:val="0"/>
                                  <w:divBdr>
                                    <w:top w:val="none" w:sz="0" w:space="0" w:color="auto"/>
                                    <w:left w:val="none" w:sz="0" w:space="0" w:color="auto"/>
                                    <w:bottom w:val="none" w:sz="0" w:space="0" w:color="auto"/>
                                    <w:right w:val="none" w:sz="0" w:space="0" w:color="auto"/>
                                  </w:divBdr>
                                  <w:divsChild>
                                    <w:div w:id="1828283369">
                                      <w:marLeft w:val="0"/>
                                      <w:marRight w:val="0"/>
                                      <w:marTop w:val="210"/>
                                      <w:marBottom w:val="210"/>
                                      <w:divBdr>
                                        <w:top w:val="none" w:sz="0" w:space="0" w:color="auto"/>
                                        <w:left w:val="none" w:sz="0" w:space="0" w:color="auto"/>
                                        <w:bottom w:val="none" w:sz="0" w:space="0" w:color="auto"/>
                                        <w:right w:val="none" w:sz="0" w:space="0" w:color="auto"/>
                                      </w:divBdr>
                                      <w:divsChild>
                                        <w:div w:id="989555022">
                                          <w:marLeft w:val="480"/>
                                          <w:marRight w:val="0"/>
                                          <w:marTop w:val="0"/>
                                          <w:marBottom w:val="240"/>
                                          <w:divBdr>
                                            <w:top w:val="none" w:sz="0" w:space="0" w:color="auto"/>
                                            <w:left w:val="none" w:sz="0" w:space="0" w:color="auto"/>
                                            <w:bottom w:val="none" w:sz="0" w:space="0" w:color="auto"/>
                                            <w:right w:val="none" w:sz="0" w:space="0" w:color="auto"/>
                                          </w:divBdr>
                                        </w:div>
                                      </w:divsChild>
                                    </w:div>
                                    <w:div w:id="977994920">
                                      <w:marLeft w:val="0"/>
                                      <w:marRight w:val="0"/>
                                      <w:marTop w:val="210"/>
                                      <w:marBottom w:val="210"/>
                                      <w:divBdr>
                                        <w:top w:val="none" w:sz="0" w:space="0" w:color="auto"/>
                                        <w:left w:val="none" w:sz="0" w:space="0" w:color="auto"/>
                                        <w:bottom w:val="none" w:sz="0" w:space="0" w:color="auto"/>
                                        <w:right w:val="none" w:sz="0" w:space="0" w:color="auto"/>
                                      </w:divBdr>
                                      <w:divsChild>
                                        <w:div w:id="2037390983">
                                          <w:marLeft w:val="480"/>
                                          <w:marRight w:val="0"/>
                                          <w:marTop w:val="0"/>
                                          <w:marBottom w:val="240"/>
                                          <w:divBdr>
                                            <w:top w:val="none" w:sz="0" w:space="0" w:color="auto"/>
                                            <w:left w:val="none" w:sz="0" w:space="0" w:color="auto"/>
                                            <w:bottom w:val="none" w:sz="0" w:space="0" w:color="auto"/>
                                            <w:right w:val="none" w:sz="0" w:space="0" w:color="auto"/>
                                          </w:divBdr>
                                        </w:div>
                                      </w:divsChild>
                                    </w:div>
                                    <w:div w:id="1166359963">
                                      <w:marLeft w:val="0"/>
                                      <w:marRight w:val="0"/>
                                      <w:marTop w:val="210"/>
                                      <w:marBottom w:val="210"/>
                                      <w:divBdr>
                                        <w:top w:val="none" w:sz="0" w:space="0" w:color="auto"/>
                                        <w:left w:val="none" w:sz="0" w:space="0" w:color="auto"/>
                                        <w:bottom w:val="none" w:sz="0" w:space="0" w:color="auto"/>
                                        <w:right w:val="none" w:sz="0" w:space="0" w:color="auto"/>
                                      </w:divBdr>
                                      <w:divsChild>
                                        <w:div w:id="531234824">
                                          <w:marLeft w:val="480"/>
                                          <w:marRight w:val="0"/>
                                          <w:marTop w:val="0"/>
                                          <w:marBottom w:val="240"/>
                                          <w:divBdr>
                                            <w:top w:val="none" w:sz="0" w:space="0" w:color="auto"/>
                                            <w:left w:val="none" w:sz="0" w:space="0" w:color="auto"/>
                                            <w:bottom w:val="none" w:sz="0" w:space="0" w:color="auto"/>
                                            <w:right w:val="none" w:sz="0" w:space="0" w:color="auto"/>
                                          </w:divBdr>
                                          <w:divsChild>
                                            <w:div w:id="533808597">
                                              <w:marLeft w:val="0"/>
                                              <w:marRight w:val="0"/>
                                              <w:marTop w:val="0"/>
                                              <w:marBottom w:val="0"/>
                                              <w:divBdr>
                                                <w:top w:val="none" w:sz="0" w:space="0" w:color="auto"/>
                                                <w:left w:val="none" w:sz="0" w:space="0" w:color="auto"/>
                                                <w:bottom w:val="none" w:sz="0" w:space="0" w:color="auto"/>
                                                <w:right w:val="none" w:sz="0" w:space="0" w:color="auto"/>
                                              </w:divBdr>
                                              <w:divsChild>
                                                <w:div w:id="833179554">
                                                  <w:marLeft w:val="0"/>
                                                  <w:marRight w:val="0"/>
                                                  <w:marTop w:val="210"/>
                                                  <w:marBottom w:val="210"/>
                                                  <w:divBdr>
                                                    <w:top w:val="none" w:sz="0" w:space="0" w:color="auto"/>
                                                    <w:left w:val="none" w:sz="0" w:space="0" w:color="auto"/>
                                                    <w:bottom w:val="none" w:sz="0" w:space="0" w:color="auto"/>
                                                    <w:right w:val="none" w:sz="0" w:space="0" w:color="auto"/>
                                                  </w:divBdr>
                                                  <w:divsChild>
                                                    <w:div w:id="757553997">
                                                      <w:marLeft w:val="480"/>
                                                      <w:marRight w:val="0"/>
                                                      <w:marTop w:val="0"/>
                                                      <w:marBottom w:val="240"/>
                                                      <w:divBdr>
                                                        <w:top w:val="none" w:sz="0" w:space="0" w:color="auto"/>
                                                        <w:left w:val="none" w:sz="0" w:space="0" w:color="auto"/>
                                                        <w:bottom w:val="none" w:sz="0" w:space="0" w:color="auto"/>
                                                        <w:right w:val="none" w:sz="0" w:space="0" w:color="auto"/>
                                                      </w:divBdr>
                                                    </w:div>
                                                  </w:divsChild>
                                                </w:div>
                                                <w:div w:id="618148281">
                                                  <w:marLeft w:val="0"/>
                                                  <w:marRight w:val="0"/>
                                                  <w:marTop w:val="210"/>
                                                  <w:marBottom w:val="210"/>
                                                  <w:divBdr>
                                                    <w:top w:val="none" w:sz="0" w:space="0" w:color="auto"/>
                                                    <w:left w:val="none" w:sz="0" w:space="0" w:color="auto"/>
                                                    <w:bottom w:val="none" w:sz="0" w:space="0" w:color="auto"/>
                                                    <w:right w:val="none" w:sz="0" w:space="0" w:color="auto"/>
                                                  </w:divBdr>
                                                  <w:divsChild>
                                                    <w:div w:id="306783582">
                                                      <w:marLeft w:val="480"/>
                                                      <w:marRight w:val="0"/>
                                                      <w:marTop w:val="0"/>
                                                      <w:marBottom w:val="240"/>
                                                      <w:divBdr>
                                                        <w:top w:val="none" w:sz="0" w:space="0" w:color="auto"/>
                                                        <w:left w:val="none" w:sz="0" w:space="0" w:color="auto"/>
                                                        <w:bottom w:val="none" w:sz="0" w:space="0" w:color="auto"/>
                                                        <w:right w:val="none" w:sz="0" w:space="0" w:color="auto"/>
                                                      </w:divBdr>
                                                    </w:div>
                                                  </w:divsChild>
                                                </w:div>
                                                <w:div w:id="333919132">
                                                  <w:marLeft w:val="0"/>
                                                  <w:marRight w:val="0"/>
                                                  <w:marTop w:val="210"/>
                                                  <w:marBottom w:val="210"/>
                                                  <w:divBdr>
                                                    <w:top w:val="none" w:sz="0" w:space="0" w:color="auto"/>
                                                    <w:left w:val="none" w:sz="0" w:space="0" w:color="auto"/>
                                                    <w:bottom w:val="none" w:sz="0" w:space="0" w:color="auto"/>
                                                    <w:right w:val="none" w:sz="0" w:space="0" w:color="auto"/>
                                                  </w:divBdr>
                                                  <w:divsChild>
                                                    <w:div w:id="548424323">
                                                      <w:marLeft w:val="480"/>
                                                      <w:marRight w:val="0"/>
                                                      <w:marTop w:val="0"/>
                                                      <w:marBottom w:val="240"/>
                                                      <w:divBdr>
                                                        <w:top w:val="none" w:sz="0" w:space="0" w:color="auto"/>
                                                        <w:left w:val="none" w:sz="0" w:space="0" w:color="auto"/>
                                                        <w:bottom w:val="none" w:sz="0" w:space="0" w:color="auto"/>
                                                        <w:right w:val="none" w:sz="0" w:space="0" w:color="auto"/>
                                                      </w:divBdr>
                                                    </w:div>
                                                  </w:divsChild>
                                                </w:div>
                                                <w:div w:id="102726979">
                                                  <w:marLeft w:val="0"/>
                                                  <w:marRight w:val="0"/>
                                                  <w:marTop w:val="210"/>
                                                  <w:marBottom w:val="0"/>
                                                  <w:divBdr>
                                                    <w:top w:val="none" w:sz="0" w:space="0" w:color="auto"/>
                                                    <w:left w:val="none" w:sz="0" w:space="0" w:color="auto"/>
                                                    <w:bottom w:val="none" w:sz="0" w:space="0" w:color="auto"/>
                                                    <w:right w:val="none" w:sz="0" w:space="0" w:color="auto"/>
                                                  </w:divBdr>
                                                  <w:divsChild>
                                                    <w:div w:id="186509855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43365548">
                                      <w:marLeft w:val="0"/>
                                      <w:marRight w:val="0"/>
                                      <w:marTop w:val="210"/>
                                      <w:marBottom w:val="0"/>
                                      <w:divBdr>
                                        <w:top w:val="none" w:sz="0" w:space="0" w:color="auto"/>
                                        <w:left w:val="none" w:sz="0" w:space="0" w:color="auto"/>
                                        <w:bottom w:val="none" w:sz="0" w:space="0" w:color="auto"/>
                                        <w:right w:val="none" w:sz="0" w:space="0" w:color="auto"/>
                                      </w:divBdr>
                                      <w:divsChild>
                                        <w:div w:id="16705903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107655456">
                              <w:marLeft w:val="0"/>
                              <w:marRight w:val="0"/>
                              <w:marTop w:val="480"/>
                              <w:marBottom w:val="60"/>
                              <w:divBdr>
                                <w:top w:val="none" w:sz="0" w:space="0" w:color="auto"/>
                                <w:left w:val="none" w:sz="0" w:space="0" w:color="auto"/>
                                <w:bottom w:val="none" w:sz="0" w:space="0" w:color="auto"/>
                                <w:right w:val="none" w:sz="0" w:space="0" w:color="auto"/>
                              </w:divBdr>
                            </w:div>
                            <w:div w:id="568351155">
                              <w:marLeft w:val="0"/>
                              <w:marRight w:val="0"/>
                              <w:marTop w:val="0"/>
                              <w:marBottom w:val="0"/>
                              <w:divBdr>
                                <w:top w:val="none" w:sz="0" w:space="0" w:color="auto"/>
                                <w:left w:val="none" w:sz="0" w:space="0" w:color="auto"/>
                                <w:bottom w:val="none" w:sz="0" w:space="0" w:color="auto"/>
                                <w:right w:val="none" w:sz="0" w:space="0" w:color="auto"/>
                              </w:divBdr>
                              <w:divsChild>
                                <w:div w:id="1964343074">
                                  <w:marLeft w:val="0"/>
                                  <w:marRight w:val="0"/>
                                  <w:marTop w:val="0"/>
                                  <w:marBottom w:val="210"/>
                                  <w:divBdr>
                                    <w:top w:val="none" w:sz="0" w:space="0" w:color="auto"/>
                                    <w:left w:val="none" w:sz="0" w:space="0" w:color="auto"/>
                                    <w:bottom w:val="none" w:sz="0" w:space="0" w:color="auto"/>
                                    <w:right w:val="none" w:sz="0" w:space="0" w:color="auto"/>
                                  </w:divBdr>
                                </w:div>
                                <w:div w:id="2002198818">
                                  <w:marLeft w:val="0"/>
                                  <w:marRight w:val="0"/>
                                  <w:marTop w:val="0"/>
                                  <w:marBottom w:val="0"/>
                                  <w:divBdr>
                                    <w:top w:val="none" w:sz="0" w:space="0" w:color="auto"/>
                                    <w:left w:val="none" w:sz="0" w:space="0" w:color="auto"/>
                                    <w:bottom w:val="none" w:sz="0" w:space="0" w:color="auto"/>
                                    <w:right w:val="none" w:sz="0" w:space="0" w:color="auto"/>
                                  </w:divBdr>
                                  <w:divsChild>
                                    <w:div w:id="1499536843">
                                      <w:marLeft w:val="0"/>
                                      <w:marRight w:val="0"/>
                                      <w:marTop w:val="210"/>
                                      <w:marBottom w:val="210"/>
                                      <w:divBdr>
                                        <w:top w:val="none" w:sz="0" w:space="0" w:color="auto"/>
                                        <w:left w:val="none" w:sz="0" w:space="0" w:color="auto"/>
                                        <w:bottom w:val="none" w:sz="0" w:space="0" w:color="auto"/>
                                        <w:right w:val="none" w:sz="0" w:space="0" w:color="auto"/>
                                      </w:divBdr>
                                      <w:divsChild>
                                        <w:div w:id="2034453685">
                                          <w:marLeft w:val="480"/>
                                          <w:marRight w:val="0"/>
                                          <w:marTop w:val="0"/>
                                          <w:marBottom w:val="240"/>
                                          <w:divBdr>
                                            <w:top w:val="none" w:sz="0" w:space="0" w:color="auto"/>
                                            <w:left w:val="none" w:sz="0" w:space="0" w:color="auto"/>
                                            <w:bottom w:val="none" w:sz="0" w:space="0" w:color="auto"/>
                                            <w:right w:val="none" w:sz="0" w:space="0" w:color="auto"/>
                                          </w:divBdr>
                                        </w:div>
                                      </w:divsChild>
                                    </w:div>
                                    <w:div w:id="1164857240">
                                      <w:marLeft w:val="0"/>
                                      <w:marRight w:val="0"/>
                                      <w:marTop w:val="210"/>
                                      <w:marBottom w:val="210"/>
                                      <w:divBdr>
                                        <w:top w:val="none" w:sz="0" w:space="0" w:color="auto"/>
                                        <w:left w:val="none" w:sz="0" w:space="0" w:color="auto"/>
                                        <w:bottom w:val="none" w:sz="0" w:space="0" w:color="auto"/>
                                        <w:right w:val="none" w:sz="0" w:space="0" w:color="auto"/>
                                      </w:divBdr>
                                      <w:divsChild>
                                        <w:div w:id="290550991">
                                          <w:marLeft w:val="480"/>
                                          <w:marRight w:val="0"/>
                                          <w:marTop w:val="0"/>
                                          <w:marBottom w:val="240"/>
                                          <w:divBdr>
                                            <w:top w:val="none" w:sz="0" w:space="0" w:color="auto"/>
                                            <w:left w:val="none" w:sz="0" w:space="0" w:color="auto"/>
                                            <w:bottom w:val="none" w:sz="0" w:space="0" w:color="auto"/>
                                            <w:right w:val="none" w:sz="0" w:space="0" w:color="auto"/>
                                          </w:divBdr>
                                        </w:div>
                                      </w:divsChild>
                                    </w:div>
                                    <w:div w:id="2059162305">
                                      <w:marLeft w:val="0"/>
                                      <w:marRight w:val="0"/>
                                      <w:marTop w:val="210"/>
                                      <w:marBottom w:val="210"/>
                                      <w:divBdr>
                                        <w:top w:val="none" w:sz="0" w:space="0" w:color="auto"/>
                                        <w:left w:val="none" w:sz="0" w:space="0" w:color="auto"/>
                                        <w:bottom w:val="none" w:sz="0" w:space="0" w:color="auto"/>
                                        <w:right w:val="none" w:sz="0" w:space="0" w:color="auto"/>
                                      </w:divBdr>
                                      <w:divsChild>
                                        <w:div w:id="1193958123">
                                          <w:marLeft w:val="480"/>
                                          <w:marRight w:val="0"/>
                                          <w:marTop w:val="0"/>
                                          <w:marBottom w:val="240"/>
                                          <w:divBdr>
                                            <w:top w:val="none" w:sz="0" w:space="0" w:color="auto"/>
                                            <w:left w:val="none" w:sz="0" w:space="0" w:color="auto"/>
                                            <w:bottom w:val="none" w:sz="0" w:space="0" w:color="auto"/>
                                            <w:right w:val="none" w:sz="0" w:space="0" w:color="auto"/>
                                          </w:divBdr>
                                          <w:divsChild>
                                            <w:div w:id="1655718545">
                                              <w:marLeft w:val="0"/>
                                              <w:marRight w:val="0"/>
                                              <w:marTop w:val="0"/>
                                              <w:marBottom w:val="0"/>
                                              <w:divBdr>
                                                <w:top w:val="none" w:sz="0" w:space="0" w:color="auto"/>
                                                <w:left w:val="none" w:sz="0" w:space="0" w:color="auto"/>
                                                <w:bottom w:val="none" w:sz="0" w:space="0" w:color="auto"/>
                                                <w:right w:val="none" w:sz="0" w:space="0" w:color="auto"/>
                                              </w:divBdr>
                                              <w:divsChild>
                                                <w:div w:id="1138307176">
                                                  <w:marLeft w:val="0"/>
                                                  <w:marRight w:val="0"/>
                                                  <w:marTop w:val="210"/>
                                                  <w:marBottom w:val="210"/>
                                                  <w:divBdr>
                                                    <w:top w:val="none" w:sz="0" w:space="0" w:color="auto"/>
                                                    <w:left w:val="none" w:sz="0" w:space="0" w:color="auto"/>
                                                    <w:bottom w:val="none" w:sz="0" w:space="0" w:color="auto"/>
                                                    <w:right w:val="none" w:sz="0" w:space="0" w:color="auto"/>
                                                  </w:divBdr>
                                                  <w:divsChild>
                                                    <w:div w:id="731194659">
                                                      <w:marLeft w:val="480"/>
                                                      <w:marRight w:val="0"/>
                                                      <w:marTop w:val="0"/>
                                                      <w:marBottom w:val="240"/>
                                                      <w:divBdr>
                                                        <w:top w:val="none" w:sz="0" w:space="0" w:color="auto"/>
                                                        <w:left w:val="none" w:sz="0" w:space="0" w:color="auto"/>
                                                        <w:bottom w:val="none" w:sz="0" w:space="0" w:color="auto"/>
                                                        <w:right w:val="none" w:sz="0" w:space="0" w:color="auto"/>
                                                      </w:divBdr>
                                                    </w:div>
                                                  </w:divsChild>
                                                </w:div>
                                                <w:div w:id="1540361979">
                                                  <w:marLeft w:val="0"/>
                                                  <w:marRight w:val="0"/>
                                                  <w:marTop w:val="210"/>
                                                  <w:marBottom w:val="210"/>
                                                  <w:divBdr>
                                                    <w:top w:val="none" w:sz="0" w:space="0" w:color="auto"/>
                                                    <w:left w:val="none" w:sz="0" w:space="0" w:color="auto"/>
                                                    <w:bottom w:val="none" w:sz="0" w:space="0" w:color="auto"/>
                                                    <w:right w:val="none" w:sz="0" w:space="0" w:color="auto"/>
                                                  </w:divBdr>
                                                  <w:divsChild>
                                                    <w:div w:id="317610082">
                                                      <w:marLeft w:val="480"/>
                                                      <w:marRight w:val="0"/>
                                                      <w:marTop w:val="0"/>
                                                      <w:marBottom w:val="240"/>
                                                      <w:divBdr>
                                                        <w:top w:val="none" w:sz="0" w:space="0" w:color="auto"/>
                                                        <w:left w:val="none" w:sz="0" w:space="0" w:color="auto"/>
                                                        <w:bottom w:val="none" w:sz="0" w:space="0" w:color="auto"/>
                                                        <w:right w:val="none" w:sz="0" w:space="0" w:color="auto"/>
                                                      </w:divBdr>
                                                    </w:div>
                                                  </w:divsChild>
                                                </w:div>
                                                <w:div w:id="14696427">
                                                  <w:marLeft w:val="0"/>
                                                  <w:marRight w:val="0"/>
                                                  <w:marTop w:val="210"/>
                                                  <w:marBottom w:val="210"/>
                                                  <w:divBdr>
                                                    <w:top w:val="none" w:sz="0" w:space="0" w:color="auto"/>
                                                    <w:left w:val="none" w:sz="0" w:space="0" w:color="auto"/>
                                                    <w:bottom w:val="none" w:sz="0" w:space="0" w:color="auto"/>
                                                    <w:right w:val="none" w:sz="0" w:space="0" w:color="auto"/>
                                                  </w:divBdr>
                                                  <w:divsChild>
                                                    <w:div w:id="843469303">
                                                      <w:marLeft w:val="480"/>
                                                      <w:marRight w:val="0"/>
                                                      <w:marTop w:val="0"/>
                                                      <w:marBottom w:val="240"/>
                                                      <w:divBdr>
                                                        <w:top w:val="none" w:sz="0" w:space="0" w:color="auto"/>
                                                        <w:left w:val="none" w:sz="0" w:space="0" w:color="auto"/>
                                                        <w:bottom w:val="none" w:sz="0" w:space="0" w:color="auto"/>
                                                        <w:right w:val="none" w:sz="0" w:space="0" w:color="auto"/>
                                                      </w:divBdr>
                                                    </w:div>
                                                  </w:divsChild>
                                                </w:div>
                                                <w:div w:id="1812096115">
                                                  <w:marLeft w:val="0"/>
                                                  <w:marRight w:val="0"/>
                                                  <w:marTop w:val="210"/>
                                                  <w:marBottom w:val="210"/>
                                                  <w:divBdr>
                                                    <w:top w:val="none" w:sz="0" w:space="0" w:color="auto"/>
                                                    <w:left w:val="none" w:sz="0" w:space="0" w:color="auto"/>
                                                    <w:bottom w:val="none" w:sz="0" w:space="0" w:color="auto"/>
                                                    <w:right w:val="none" w:sz="0" w:space="0" w:color="auto"/>
                                                  </w:divBdr>
                                                  <w:divsChild>
                                                    <w:div w:id="632292138">
                                                      <w:marLeft w:val="480"/>
                                                      <w:marRight w:val="0"/>
                                                      <w:marTop w:val="0"/>
                                                      <w:marBottom w:val="240"/>
                                                      <w:divBdr>
                                                        <w:top w:val="none" w:sz="0" w:space="0" w:color="auto"/>
                                                        <w:left w:val="none" w:sz="0" w:space="0" w:color="auto"/>
                                                        <w:bottom w:val="none" w:sz="0" w:space="0" w:color="auto"/>
                                                        <w:right w:val="none" w:sz="0" w:space="0" w:color="auto"/>
                                                      </w:divBdr>
                                                    </w:div>
                                                  </w:divsChild>
                                                </w:div>
                                                <w:div w:id="1745637548">
                                                  <w:marLeft w:val="0"/>
                                                  <w:marRight w:val="0"/>
                                                  <w:marTop w:val="210"/>
                                                  <w:marBottom w:val="210"/>
                                                  <w:divBdr>
                                                    <w:top w:val="none" w:sz="0" w:space="0" w:color="auto"/>
                                                    <w:left w:val="none" w:sz="0" w:space="0" w:color="auto"/>
                                                    <w:bottom w:val="none" w:sz="0" w:space="0" w:color="auto"/>
                                                    <w:right w:val="none" w:sz="0" w:space="0" w:color="auto"/>
                                                  </w:divBdr>
                                                  <w:divsChild>
                                                    <w:div w:id="645473712">
                                                      <w:marLeft w:val="480"/>
                                                      <w:marRight w:val="0"/>
                                                      <w:marTop w:val="0"/>
                                                      <w:marBottom w:val="240"/>
                                                      <w:divBdr>
                                                        <w:top w:val="none" w:sz="0" w:space="0" w:color="auto"/>
                                                        <w:left w:val="none" w:sz="0" w:space="0" w:color="auto"/>
                                                        <w:bottom w:val="none" w:sz="0" w:space="0" w:color="auto"/>
                                                        <w:right w:val="none" w:sz="0" w:space="0" w:color="auto"/>
                                                      </w:divBdr>
                                                    </w:div>
                                                  </w:divsChild>
                                                </w:div>
                                                <w:div w:id="1384331141">
                                                  <w:marLeft w:val="0"/>
                                                  <w:marRight w:val="0"/>
                                                  <w:marTop w:val="210"/>
                                                  <w:marBottom w:val="210"/>
                                                  <w:divBdr>
                                                    <w:top w:val="none" w:sz="0" w:space="0" w:color="auto"/>
                                                    <w:left w:val="none" w:sz="0" w:space="0" w:color="auto"/>
                                                    <w:bottom w:val="none" w:sz="0" w:space="0" w:color="auto"/>
                                                    <w:right w:val="none" w:sz="0" w:space="0" w:color="auto"/>
                                                  </w:divBdr>
                                                  <w:divsChild>
                                                    <w:div w:id="11956894">
                                                      <w:marLeft w:val="480"/>
                                                      <w:marRight w:val="0"/>
                                                      <w:marTop w:val="0"/>
                                                      <w:marBottom w:val="240"/>
                                                      <w:divBdr>
                                                        <w:top w:val="none" w:sz="0" w:space="0" w:color="auto"/>
                                                        <w:left w:val="none" w:sz="0" w:space="0" w:color="auto"/>
                                                        <w:bottom w:val="none" w:sz="0" w:space="0" w:color="auto"/>
                                                        <w:right w:val="none" w:sz="0" w:space="0" w:color="auto"/>
                                                      </w:divBdr>
                                                    </w:div>
                                                  </w:divsChild>
                                                </w:div>
                                                <w:div w:id="745155773">
                                                  <w:marLeft w:val="0"/>
                                                  <w:marRight w:val="0"/>
                                                  <w:marTop w:val="210"/>
                                                  <w:marBottom w:val="0"/>
                                                  <w:divBdr>
                                                    <w:top w:val="none" w:sz="0" w:space="0" w:color="auto"/>
                                                    <w:left w:val="none" w:sz="0" w:space="0" w:color="auto"/>
                                                    <w:bottom w:val="none" w:sz="0" w:space="0" w:color="auto"/>
                                                    <w:right w:val="none" w:sz="0" w:space="0" w:color="auto"/>
                                                  </w:divBdr>
                                                  <w:divsChild>
                                                    <w:div w:id="20531438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44674494">
                                      <w:marLeft w:val="0"/>
                                      <w:marRight w:val="0"/>
                                      <w:marTop w:val="210"/>
                                      <w:marBottom w:val="0"/>
                                      <w:divBdr>
                                        <w:top w:val="none" w:sz="0" w:space="0" w:color="auto"/>
                                        <w:left w:val="none" w:sz="0" w:space="0" w:color="auto"/>
                                        <w:bottom w:val="none" w:sz="0" w:space="0" w:color="auto"/>
                                        <w:right w:val="none" w:sz="0" w:space="0" w:color="auto"/>
                                      </w:divBdr>
                                      <w:divsChild>
                                        <w:div w:id="128026012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394111580">
                              <w:marLeft w:val="0"/>
                              <w:marRight w:val="0"/>
                              <w:marTop w:val="480"/>
                              <w:marBottom w:val="60"/>
                              <w:divBdr>
                                <w:top w:val="none" w:sz="0" w:space="0" w:color="auto"/>
                                <w:left w:val="none" w:sz="0" w:space="0" w:color="auto"/>
                                <w:bottom w:val="none" w:sz="0" w:space="0" w:color="auto"/>
                                <w:right w:val="none" w:sz="0" w:space="0" w:color="auto"/>
                              </w:divBdr>
                            </w:div>
                            <w:div w:id="971639927">
                              <w:marLeft w:val="0"/>
                              <w:marRight w:val="0"/>
                              <w:marTop w:val="0"/>
                              <w:marBottom w:val="0"/>
                              <w:divBdr>
                                <w:top w:val="none" w:sz="0" w:space="0" w:color="auto"/>
                                <w:left w:val="none" w:sz="0" w:space="0" w:color="auto"/>
                                <w:bottom w:val="none" w:sz="0" w:space="0" w:color="auto"/>
                                <w:right w:val="none" w:sz="0" w:space="0" w:color="auto"/>
                              </w:divBdr>
                              <w:divsChild>
                                <w:div w:id="548034429">
                                  <w:marLeft w:val="0"/>
                                  <w:marRight w:val="0"/>
                                  <w:marTop w:val="0"/>
                                  <w:marBottom w:val="210"/>
                                  <w:divBdr>
                                    <w:top w:val="none" w:sz="0" w:space="0" w:color="auto"/>
                                    <w:left w:val="none" w:sz="0" w:space="0" w:color="auto"/>
                                    <w:bottom w:val="none" w:sz="0" w:space="0" w:color="auto"/>
                                    <w:right w:val="none" w:sz="0" w:space="0" w:color="auto"/>
                                  </w:divBdr>
                                </w:div>
                                <w:div w:id="1069578220">
                                  <w:marLeft w:val="0"/>
                                  <w:marRight w:val="0"/>
                                  <w:marTop w:val="0"/>
                                  <w:marBottom w:val="0"/>
                                  <w:divBdr>
                                    <w:top w:val="none" w:sz="0" w:space="0" w:color="auto"/>
                                    <w:left w:val="none" w:sz="0" w:space="0" w:color="auto"/>
                                    <w:bottom w:val="none" w:sz="0" w:space="0" w:color="auto"/>
                                    <w:right w:val="none" w:sz="0" w:space="0" w:color="auto"/>
                                  </w:divBdr>
                                  <w:divsChild>
                                    <w:div w:id="836194086">
                                      <w:marLeft w:val="0"/>
                                      <w:marRight w:val="0"/>
                                      <w:marTop w:val="210"/>
                                      <w:marBottom w:val="210"/>
                                      <w:divBdr>
                                        <w:top w:val="none" w:sz="0" w:space="0" w:color="auto"/>
                                        <w:left w:val="none" w:sz="0" w:space="0" w:color="auto"/>
                                        <w:bottom w:val="none" w:sz="0" w:space="0" w:color="auto"/>
                                        <w:right w:val="none" w:sz="0" w:space="0" w:color="auto"/>
                                      </w:divBdr>
                                      <w:divsChild>
                                        <w:div w:id="54591489">
                                          <w:marLeft w:val="480"/>
                                          <w:marRight w:val="0"/>
                                          <w:marTop w:val="0"/>
                                          <w:marBottom w:val="240"/>
                                          <w:divBdr>
                                            <w:top w:val="none" w:sz="0" w:space="0" w:color="auto"/>
                                            <w:left w:val="none" w:sz="0" w:space="0" w:color="auto"/>
                                            <w:bottom w:val="none" w:sz="0" w:space="0" w:color="auto"/>
                                            <w:right w:val="none" w:sz="0" w:space="0" w:color="auto"/>
                                          </w:divBdr>
                                        </w:div>
                                      </w:divsChild>
                                    </w:div>
                                    <w:div w:id="513540621">
                                      <w:marLeft w:val="0"/>
                                      <w:marRight w:val="0"/>
                                      <w:marTop w:val="210"/>
                                      <w:marBottom w:val="210"/>
                                      <w:divBdr>
                                        <w:top w:val="none" w:sz="0" w:space="0" w:color="auto"/>
                                        <w:left w:val="none" w:sz="0" w:space="0" w:color="auto"/>
                                        <w:bottom w:val="none" w:sz="0" w:space="0" w:color="auto"/>
                                        <w:right w:val="none" w:sz="0" w:space="0" w:color="auto"/>
                                      </w:divBdr>
                                      <w:divsChild>
                                        <w:div w:id="614992597">
                                          <w:marLeft w:val="480"/>
                                          <w:marRight w:val="0"/>
                                          <w:marTop w:val="0"/>
                                          <w:marBottom w:val="240"/>
                                          <w:divBdr>
                                            <w:top w:val="none" w:sz="0" w:space="0" w:color="auto"/>
                                            <w:left w:val="none" w:sz="0" w:space="0" w:color="auto"/>
                                            <w:bottom w:val="none" w:sz="0" w:space="0" w:color="auto"/>
                                            <w:right w:val="none" w:sz="0" w:space="0" w:color="auto"/>
                                          </w:divBdr>
                                          <w:divsChild>
                                            <w:div w:id="780563935">
                                              <w:marLeft w:val="0"/>
                                              <w:marRight w:val="0"/>
                                              <w:marTop w:val="0"/>
                                              <w:marBottom w:val="0"/>
                                              <w:divBdr>
                                                <w:top w:val="none" w:sz="0" w:space="0" w:color="auto"/>
                                                <w:left w:val="none" w:sz="0" w:space="0" w:color="auto"/>
                                                <w:bottom w:val="none" w:sz="0" w:space="0" w:color="auto"/>
                                                <w:right w:val="none" w:sz="0" w:space="0" w:color="auto"/>
                                              </w:divBdr>
                                              <w:divsChild>
                                                <w:div w:id="1284456474">
                                                  <w:marLeft w:val="0"/>
                                                  <w:marRight w:val="0"/>
                                                  <w:marTop w:val="210"/>
                                                  <w:marBottom w:val="210"/>
                                                  <w:divBdr>
                                                    <w:top w:val="none" w:sz="0" w:space="0" w:color="auto"/>
                                                    <w:left w:val="none" w:sz="0" w:space="0" w:color="auto"/>
                                                    <w:bottom w:val="none" w:sz="0" w:space="0" w:color="auto"/>
                                                    <w:right w:val="none" w:sz="0" w:space="0" w:color="auto"/>
                                                  </w:divBdr>
                                                  <w:divsChild>
                                                    <w:div w:id="1669558275">
                                                      <w:marLeft w:val="480"/>
                                                      <w:marRight w:val="0"/>
                                                      <w:marTop w:val="0"/>
                                                      <w:marBottom w:val="240"/>
                                                      <w:divBdr>
                                                        <w:top w:val="none" w:sz="0" w:space="0" w:color="auto"/>
                                                        <w:left w:val="none" w:sz="0" w:space="0" w:color="auto"/>
                                                        <w:bottom w:val="none" w:sz="0" w:space="0" w:color="auto"/>
                                                        <w:right w:val="none" w:sz="0" w:space="0" w:color="auto"/>
                                                      </w:divBdr>
                                                      <w:divsChild>
                                                        <w:div w:id="1079475682">
                                                          <w:marLeft w:val="0"/>
                                                          <w:marRight w:val="0"/>
                                                          <w:marTop w:val="0"/>
                                                          <w:marBottom w:val="0"/>
                                                          <w:divBdr>
                                                            <w:top w:val="none" w:sz="0" w:space="0" w:color="auto"/>
                                                            <w:left w:val="none" w:sz="0" w:space="0" w:color="auto"/>
                                                            <w:bottom w:val="none" w:sz="0" w:space="0" w:color="auto"/>
                                                            <w:right w:val="none" w:sz="0" w:space="0" w:color="auto"/>
                                                          </w:divBdr>
                                                          <w:divsChild>
                                                            <w:div w:id="951938817">
                                                              <w:marLeft w:val="0"/>
                                                              <w:marRight w:val="0"/>
                                                              <w:marTop w:val="210"/>
                                                              <w:marBottom w:val="210"/>
                                                              <w:divBdr>
                                                                <w:top w:val="none" w:sz="0" w:space="0" w:color="auto"/>
                                                                <w:left w:val="none" w:sz="0" w:space="0" w:color="auto"/>
                                                                <w:bottom w:val="none" w:sz="0" w:space="0" w:color="auto"/>
                                                                <w:right w:val="none" w:sz="0" w:space="0" w:color="auto"/>
                                                              </w:divBdr>
                                                              <w:divsChild>
                                                                <w:div w:id="323707582">
                                                                  <w:marLeft w:val="480"/>
                                                                  <w:marRight w:val="0"/>
                                                                  <w:marTop w:val="0"/>
                                                                  <w:marBottom w:val="240"/>
                                                                  <w:divBdr>
                                                                    <w:top w:val="none" w:sz="0" w:space="0" w:color="auto"/>
                                                                    <w:left w:val="none" w:sz="0" w:space="0" w:color="auto"/>
                                                                    <w:bottom w:val="none" w:sz="0" w:space="0" w:color="auto"/>
                                                                    <w:right w:val="none" w:sz="0" w:space="0" w:color="auto"/>
                                                                  </w:divBdr>
                                                                </w:div>
                                                              </w:divsChild>
                                                            </w:div>
                                                            <w:div w:id="383336130">
                                                              <w:marLeft w:val="0"/>
                                                              <w:marRight w:val="0"/>
                                                              <w:marTop w:val="210"/>
                                                              <w:marBottom w:val="210"/>
                                                              <w:divBdr>
                                                                <w:top w:val="none" w:sz="0" w:space="0" w:color="auto"/>
                                                                <w:left w:val="none" w:sz="0" w:space="0" w:color="auto"/>
                                                                <w:bottom w:val="none" w:sz="0" w:space="0" w:color="auto"/>
                                                                <w:right w:val="none" w:sz="0" w:space="0" w:color="auto"/>
                                                              </w:divBdr>
                                                              <w:divsChild>
                                                                <w:div w:id="688602023">
                                                                  <w:marLeft w:val="480"/>
                                                                  <w:marRight w:val="0"/>
                                                                  <w:marTop w:val="0"/>
                                                                  <w:marBottom w:val="240"/>
                                                                  <w:divBdr>
                                                                    <w:top w:val="none" w:sz="0" w:space="0" w:color="auto"/>
                                                                    <w:left w:val="none" w:sz="0" w:space="0" w:color="auto"/>
                                                                    <w:bottom w:val="none" w:sz="0" w:space="0" w:color="auto"/>
                                                                    <w:right w:val="none" w:sz="0" w:space="0" w:color="auto"/>
                                                                  </w:divBdr>
                                                                </w:div>
                                                              </w:divsChild>
                                                            </w:div>
                                                            <w:div w:id="52781759">
                                                              <w:marLeft w:val="0"/>
                                                              <w:marRight w:val="0"/>
                                                              <w:marTop w:val="210"/>
                                                              <w:marBottom w:val="210"/>
                                                              <w:divBdr>
                                                                <w:top w:val="none" w:sz="0" w:space="0" w:color="auto"/>
                                                                <w:left w:val="none" w:sz="0" w:space="0" w:color="auto"/>
                                                                <w:bottom w:val="none" w:sz="0" w:space="0" w:color="auto"/>
                                                                <w:right w:val="none" w:sz="0" w:space="0" w:color="auto"/>
                                                              </w:divBdr>
                                                              <w:divsChild>
                                                                <w:div w:id="653490138">
                                                                  <w:marLeft w:val="480"/>
                                                                  <w:marRight w:val="0"/>
                                                                  <w:marTop w:val="0"/>
                                                                  <w:marBottom w:val="240"/>
                                                                  <w:divBdr>
                                                                    <w:top w:val="none" w:sz="0" w:space="0" w:color="auto"/>
                                                                    <w:left w:val="none" w:sz="0" w:space="0" w:color="auto"/>
                                                                    <w:bottom w:val="none" w:sz="0" w:space="0" w:color="auto"/>
                                                                    <w:right w:val="none" w:sz="0" w:space="0" w:color="auto"/>
                                                                  </w:divBdr>
                                                                </w:div>
                                                              </w:divsChild>
                                                            </w:div>
                                                            <w:div w:id="1181091838">
                                                              <w:marLeft w:val="0"/>
                                                              <w:marRight w:val="0"/>
                                                              <w:marTop w:val="210"/>
                                                              <w:marBottom w:val="210"/>
                                                              <w:divBdr>
                                                                <w:top w:val="none" w:sz="0" w:space="0" w:color="auto"/>
                                                                <w:left w:val="none" w:sz="0" w:space="0" w:color="auto"/>
                                                                <w:bottom w:val="none" w:sz="0" w:space="0" w:color="auto"/>
                                                                <w:right w:val="none" w:sz="0" w:space="0" w:color="auto"/>
                                                              </w:divBdr>
                                                              <w:divsChild>
                                                                <w:div w:id="1563714735">
                                                                  <w:marLeft w:val="480"/>
                                                                  <w:marRight w:val="0"/>
                                                                  <w:marTop w:val="0"/>
                                                                  <w:marBottom w:val="240"/>
                                                                  <w:divBdr>
                                                                    <w:top w:val="none" w:sz="0" w:space="0" w:color="auto"/>
                                                                    <w:left w:val="none" w:sz="0" w:space="0" w:color="auto"/>
                                                                    <w:bottom w:val="none" w:sz="0" w:space="0" w:color="auto"/>
                                                                    <w:right w:val="none" w:sz="0" w:space="0" w:color="auto"/>
                                                                  </w:divBdr>
                                                                </w:div>
                                                              </w:divsChild>
                                                            </w:div>
                                                            <w:div w:id="966928459">
                                                              <w:marLeft w:val="0"/>
                                                              <w:marRight w:val="0"/>
                                                              <w:marTop w:val="210"/>
                                                              <w:marBottom w:val="210"/>
                                                              <w:divBdr>
                                                                <w:top w:val="none" w:sz="0" w:space="0" w:color="auto"/>
                                                                <w:left w:val="none" w:sz="0" w:space="0" w:color="auto"/>
                                                                <w:bottom w:val="none" w:sz="0" w:space="0" w:color="auto"/>
                                                                <w:right w:val="none" w:sz="0" w:space="0" w:color="auto"/>
                                                              </w:divBdr>
                                                              <w:divsChild>
                                                                <w:div w:id="365764238">
                                                                  <w:marLeft w:val="480"/>
                                                                  <w:marRight w:val="0"/>
                                                                  <w:marTop w:val="0"/>
                                                                  <w:marBottom w:val="240"/>
                                                                  <w:divBdr>
                                                                    <w:top w:val="none" w:sz="0" w:space="0" w:color="auto"/>
                                                                    <w:left w:val="none" w:sz="0" w:space="0" w:color="auto"/>
                                                                    <w:bottom w:val="none" w:sz="0" w:space="0" w:color="auto"/>
                                                                    <w:right w:val="none" w:sz="0" w:space="0" w:color="auto"/>
                                                                  </w:divBdr>
                                                                </w:div>
                                                              </w:divsChild>
                                                            </w:div>
                                                            <w:div w:id="2144232416">
                                                              <w:marLeft w:val="0"/>
                                                              <w:marRight w:val="0"/>
                                                              <w:marTop w:val="210"/>
                                                              <w:marBottom w:val="210"/>
                                                              <w:divBdr>
                                                                <w:top w:val="none" w:sz="0" w:space="0" w:color="auto"/>
                                                                <w:left w:val="none" w:sz="0" w:space="0" w:color="auto"/>
                                                                <w:bottom w:val="none" w:sz="0" w:space="0" w:color="auto"/>
                                                                <w:right w:val="none" w:sz="0" w:space="0" w:color="auto"/>
                                                              </w:divBdr>
                                                              <w:divsChild>
                                                                <w:div w:id="1215582831">
                                                                  <w:marLeft w:val="480"/>
                                                                  <w:marRight w:val="0"/>
                                                                  <w:marTop w:val="0"/>
                                                                  <w:marBottom w:val="240"/>
                                                                  <w:divBdr>
                                                                    <w:top w:val="none" w:sz="0" w:space="0" w:color="auto"/>
                                                                    <w:left w:val="none" w:sz="0" w:space="0" w:color="auto"/>
                                                                    <w:bottom w:val="none" w:sz="0" w:space="0" w:color="auto"/>
                                                                    <w:right w:val="none" w:sz="0" w:space="0" w:color="auto"/>
                                                                  </w:divBdr>
                                                                </w:div>
                                                              </w:divsChild>
                                                            </w:div>
                                                            <w:div w:id="1752967466">
                                                              <w:marLeft w:val="0"/>
                                                              <w:marRight w:val="0"/>
                                                              <w:marTop w:val="210"/>
                                                              <w:marBottom w:val="210"/>
                                                              <w:divBdr>
                                                                <w:top w:val="none" w:sz="0" w:space="0" w:color="auto"/>
                                                                <w:left w:val="none" w:sz="0" w:space="0" w:color="auto"/>
                                                                <w:bottom w:val="none" w:sz="0" w:space="0" w:color="auto"/>
                                                                <w:right w:val="none" w:sz="0" w:space="0" w:color="auto"/>
                                                              </w:divBdr>
                                                              <w:divsChild>
                                                                <w:div w:id="528682765">
                                                                  <w:marLeft w:val="480"/>
                                                                  <w:marRight w:val="0"/>
                                                                  <w:marTop w:val="0"/>
                                                                  <w:marBottom w:val="240"/>
                                                                  <w:divBdr>
                                                                    <w:top w:val="none" w:sz="0" w:space="0" w:color="auto"/>
                                                                    <w:left w:val="none" w:sz="0" w:space="0" w:color="auto"/>
                                                                    <w:bottom w:val="none" w:sz="0" w:space="0" w:color="auto"/>
                                                                    <w:right w:val="none" w:sz="0" w:space="0" w:color="auto"/>
                                                                  </w:divBdr>
                                                                </w:div>
                                                              </w:divsChild>
                                                            </w:div>
                                                            <w:div w:id="1715502574">
                                                              <w:marLeft w:val="0"/>
                                                              <w:marRight w:val="0"/>
                                                              <w:marTop w:val="210"/>
                                                              <w:marBottom w:val="0"/>
                                                              <w:divBdr>
                                                                <w:top w:val="none" w:sz="0" w:space="0" w:color="auto"/>
                                                                <w:left w:val="none" w:sz="0" w:space="0" w:color="auto"/>
                                                                <w:bottom w:val="none" w:sz="0" w:space="0" w:color="auto"/>
                                                                <w:right w:val="none" w:sz="0" w:space="0" w:color="auto"/>
                                                              </w:divBdr>
                                                              <w:divsChild>
                                                                <w:div w:id="87361549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173278">
                                                  <w:marLeft w:val="0"/>
                                                  <w:marRight w:val="0"/>
                                                  <w:marTop w:val="210"/>
                                                  <w:marBottom w:val="0"/>
                                                  <w:divBdr>
                                                    <w:top w:val="none" w:sz="0" w:space="0" w:color="auto"/>
                                                    <w:left w:val="none" w:sz="0" w:space="0" w:color="auto"/>
                                                    <w:bottom w:val="none" w:sz="0" w:space="0" w:color="auto"/>
                                                    <w:right w:val="none" w:sz="0" w:space="0" w:color="auto"/>
                                                  </w:divBdr>
                                                  <w:divsChild>
                                                    <w:div w:id="325672783">
                                                      <w:marLeft w:val="480"/>
                                                      <w:marRight w:val="0"/>
                                                      <w:marTop w:val="0"/>
                                                      <w:marBottom w:val="240"/>
                                                      <w:divBdr>
                                                        <w:top w:val="none" w:sz="0" w:space="0" w:color="auto"/>
                                                        <w:left w:val="none" w:sz="0" w:space="0" w:color="auto"/>
                                                        <w:bottom w:val="none" w:sz="0" w:space="0" w:color="auto"/>
                                                        <w:right w:val="none" w:sz="0" w:space="0" w:color="auto"/>
                                                      </w:divBdr>
                                                      <w:divsChild>
                                                        <w:div w:id="526455820">
                                                          <w:marLeft w:val="0"/>
                                                          <w:marRight w:val="0"/>
                                                          <w:marTop w:val="0"/>
                                                          <w:marBottom w:val="0"/>
                                                          <w:divBdr>
                                                            <w:top w:val="none" w:sz="0" w:space="0" w:color="auto"/>
                                                            <w:left w:val="none" w:sz="0" w:space="0" w:color="auto"/>
                                                            <w:bottom w:val="none" w:sz="0" w:space="0" w:color="auto"/>
                                                            <w:right w:val="none" w:sz="0" w:space="0" w:color="auto"/>
                                                          </w:divBdr>
                                                          <w:divsChild>
                                                            <w:div w:id="331682697">
                                                              <w:marLeft w:val="0"/>
                                                              <w:marRight w:val="0"/>
                                                              <w:marTop w:val="210"/>
                                                              <w:marBottom w:val="210"/>
                                                              <w:divBdr>
                                                                <w:top w:val="none" w:sz="0" w:space="0" w:color="auto"/>
                                                                <w:left w:val="none" w:sz="0" w:space="0" w:color="auto"/>
                                                                <w:bottom w:val="none" w:sz="0" w:space="0" w:color="auto"/>
                                                                <w:right w:val="none" w:sz="0" w:space="0" w:color="auto"/>
                                                              </w:divBdr>
                                                              <w:divsChild>
                                                                <w:div w:id="1320386129">
                                                                  <w:marLeft w:val="480"/>
                                                                  <w:marRight w:val="0"/>
                                                                  <w:marTop w:val="0"/>
                                                                  <w:marBottom w:val="240"/>
                                                                  <w:divBdr>
                                                                    <w:top w:val="none" w:sz="0" w:space="0" w:color="auto"/>
                                                                    <w:left w:val="none" w:sz="0" w:space="0" w:color="auto"/>
                                                                    <w:bottom w:val="none" w:sz="0" w:space="0" w:color="auto"/>
                                                                    <w:right w:val="none" w:sz="0" w:space="0" w:color="auto"/>
                                                                  </w:divBdr>
                                                                </w:div>
                                                              </w:divsChild>
                                                            </w:div>
                                                            <w:div w:id="1220938004">
                                                              <w:marLeft w:val="0"/>
                                                              <w:marRight w:val="0"/>
                                                              <w:marTop w:val="210"/>
                                                              <w:marBottom w:val="210"/>
                                                              <w:divBdr>
                                                                <w:top w:val="none" w:sz="0" w:space="0" w:color="auto"/>
                                                                <w:left w:val="none" w:sz="0" w:space="0" w:color="auto"/>
                                                                <w:bottom w:val="none" w:sz="0" w:space="0" w:color="auto"/>
                                                                <w:right w:val="none" w:sz="0" w:space="0" w:color="auto"/>
                                                              </w:divBdr>
                                                              <w:divsChild>
                                                                <w:div w:id="895046757">
                                                                  <w:marLeft w:val="480"/>
                                                                  <w:marRight w:val="0"/>
                                                                  <w:marTop w:val="0"/>
                                                                  <w:marBottom w:val="240"/>
                                                                  <w:divBdr>
                                                                    <w:top w:val="none" w:sz="0" w:space="0" w:color="auto"/>
                                                                    <w:left w:val="none" w:sz="0" w:space="0" w:color="auto"/>
                                                                    <w:bottom w:val="none" w:sz="0" w:space="0" w:color="auto"/>
                                                                    <w:right w:val="none" w:sz="0" w:space="0" w:color="auto"/>
                                                                  </w:divBdr>
                                                                  <w:divsChild>
                                                                    <w:div w:id="1549798569">
                                                                      <w:marLeft w:val="0"/>
                                                                      <w:marRight w:val="0"/>
                                                                      <w:marTop w:val="0"/>
                                                                      <w:marBottom w:val="0"/>
                                                                      <w:divBdr>
                                                                        <w:top w:val="none" w:sz="0" w:space="0" w:color="auto"/>
                                                                        <w:left w:val="none" w:sz="0" w:space="0" w:color="auto"/>
                                                                        <w:bottom w:val="none" w:sz="0" w:space="0" w:color="auto"/>
                                                                        <w:right w:val="none" w:sz="0" w:space="0" w:color="auto"/>
                                                                      </w:divBdr>
                                                                      <w:divsChild>
                                                                        <w:div w:id="2092585101">
                                                                          <w:marLeft w:val="0"/>
                                                                          <w:marRight w:val="0"/>
                                                                          <w:marTop w:val="210"/>
                                                                          <w:marBottom w:val="210"/>
                                                                          <w:divBdr>
                                                                            <w:top w:val="none" w:sz="0" w:space="0" w:color="auto"/>
                                                                            <w:left w:val="none" w:sz="0" w:space="0" w:color="auto"/>
                                                                            <w:bottom w:val="none" w:sz="0" w:space="0" w:color="auto"/>
                                                                            <w:right w:val="none" w:sz="0" w:space="0" w:color="auto"/>
                                                                          </w:divBdr>
                                                                          <w:divsChild>
                                                                            <w:div w:id="2106262732">
                                                                              <w:marLeft w:val="480"/>
                                                                              <w:marRight w:val="0"/>
                                                                              <w:marTop w:val="0"/>
                                                                              <w:marBottom w:val="240"/>
                                                                              <w:divBdr>
                                                                                <w:top w:val="none" w:sz="0" w:space="0" w:color="auto"/>
                                                                                <w:left w:val="none" w:sz="0" w:space="0" w:color="auto"/>
                                                                                <w:bottom w:val="none" w:sz="0" w:space="0" w:color="auto"/>
                                                                                <w:right w:val="none" w:sz="0" w:space="0" w:color="auto"/>
                                                                              </w:divBdr>
                                                                            </w:div>
                                                                          </w:divsChild>
                                                                        </w:div>
                                                                        <w:div w:id="1986397915">
                                                                          <w:marLeft w:val="0"/>
                                                                          <w:marRight w:val="0"/>
                                                                          <w:marTop w:val="210"/>
                                                                          <w:marBottom w:val="210"/>
                                                                          <w:divBdr>
                                                                            <w:top w:val="none" w:sz="0" w:space="0" w:color="auto"/>
                                                                            <w:left w:val="none" w:sz="0" w:space="0" w:color="auto"/>
                                                                            <w:bottom w:val="none" w:sz="0" w:space="0" w:color="auto"/>
                                                                            <w:right w:val="none" w:sz="0" w:space="0" w:color="auto"/>
                                                                          </w:divBdr>
                                                                          <w:divsChild>
                                                                            <w:div w:id="1212040810">
                                                                              <w:marLeft w:val="480"/>
                                                                              <w:marRight w:val="0"/>
                                                                              <w:marTop w:val="0"/>
                                                                              <w:marBottom w:val="240"/>
                                                                              <w:divBdr>
                                                                                <w:top w:val="none" w:sz="0" w:space="0" w:color="auto"/>
                                                                                <w:left w:val="none" w:sz="0" w:space="0" w:color="auto"/>
                                                                                <w:bottom w:val="none" w:sz="0" w:space="0" w:color="auto"/>
                                                                                <w:right w:val="none" w:sz="0" w:space="0" w:color="auto"/>
                                                                              </w:divBdr>
                                                                            </w:div>
                                                                          </w:divsChild>
                                                                        </w:div>
                                                                        <w:div w:id="1113326717">
                                                                          <w:marLeft w:val="0"/>
                                                                          <w:marRight w:val="0"/>
                                                                          <w:marTop w:val="210"/>
                                                                          <w:marBottom w:val="210"/>
                                                                          <w:divBdr>
                                                                            <w:top w:val="none" w:sz="0" w:space="0" w:color="auto"/>
                                                                            <w:left w:val="none" w:sz="0" w:space="0" w:color="auto"/>
                                                                            <w:bottom w:val="none" w:sz="0" w:space="0" w:color="auto"/>
                                                                            <w:right w:val="none" w:sz="0" w:space="0" w:color="auto"/>
                                                                          </w:divBdr>
                                                                          <w:divsChild>
                                                                            <w:div w:id="210112441">
                                                                              <w:marLeft w:val="480"/>
                                                                              <w:marRight w:val="0"/>
                                                                              <w:marTop w:val="0"/>
                                                                              <w:marBottom w:val="240"/>
                                                                              <w:divBdr>
                                                                                <w:top w:val="none" w:sz="0" w:space="0" w:color="auto"/>
                                                                                <w:left w:val="none" w:sz="0" w:space="0" w:color="auto"/>
                                                                                <w:bottom w:val="none" w:sz="0" w:space="0" w:color="auto"/>
                                                                                <w:right w:val="none" w:sz="0" w:space="0" w:color="auto"/>
                                                                              </w:divBdr>
                                                                            </w:div>
                                                                          </w:divsChild>
                                                                        </w:div>
                                                                        <w:div w:id="1827161578">
                                                                          <w:marLeft w:val="0"/>
                                                                          <w:marRight w:val="0"/>
                                                                          <w:marTop w:val="210"/>
                                                                          <w:marBottom w:val="210"/>
                                                                          <w:divBdr>
                                                                            <w:top w:val="none" w:sz="0" w:space="0" w:color="auto"/>
                                                                            <w:left w:val="none" w:sz="0" w:space="0" w:color="auto"/>
                                                                            <w:bottom w:val="none" w:sz="0" w:space="0" w:color="auto"/>
                                                                            <w:right w:val="none" w:sz="0" w:space="0" w:color="auto"/>
                                                                          </w:divBdr>
                                                                          <w:divsChild>
                                                                            <w:div w:id="960068709">
                                                                              <w:marLeft w:val="480"/>
                                                                              <w:marRight w:val="0"/>
                                                                              <w:marTop w:val="0"/>
                                                                              <w:marBottom w:val="240"/>
                                                                              <w:divBdr>
                                                                                <w:top w:val="none" w:sz="0" w:space="0" w:color="auto"/>
                                                                                <w:left w:val="none" w:sz="0" w:space="0" w:color="auto"/>
                                                                                <w:bottom w:val="none" w:sz="0" w:space="0" w:color="auto"/>
                                                                                <w:right w:val="none" w:sz="0" w:space="0" w:color="auto"/>
                                                                              </w:divBdr>
                                                                            </w:div>
                                                                          </w:divsChild>
                                                                        </w:div>
                                                                        <w:div w:id="1788498635">
                                                                          <w:marLeft w:val="0"/>
                                                                          <w:marRight w:val="0"/>
                                                                          <w:marTop w:val="210"/>
                                                                          <w:marBottom w:val="0"/>
                                                                          <w:divBdr>
                                                                            <w:top w:val="none" w:sz="0" w:space="0" w:color="auto"/>
                                                                            <w:left w:val="none" w:sz="0" w:space="0" w:color="auto"/>
                                                                            <w:bottom w:val="none" w:sz="0" w:space="0" w:color="auto"/>
                                                                            <w:right w:val="none" w:sz="0" w:space="0" w:color="auto"/>
                                                                          </w:divBdr>
                                                                          <w:divsChild>
                                                                            <w:div w:id="104852811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64791191">
                                                              <w:marLeft w:val="0"/>
                                                              <w:marRight w:val="0"/>
                                                              <w:marTop w:val="210"/>
                                                              <w:marBottom w:val="210"/>
                                                              <w:divBdr>
                                                                <w:top w:val="none" w:sz="0" w:space="0" w:color="auto"/>
                                                                <w:left w:val="none" w:sz="0" w:space="0" w:color="auto"/>
                                                                <w:bottom w:val="none" w:sz="0" w:space="0" w:color="auto"/>
                                                                <w:right w:val="none" w:sz="0" w:space="0" w:color="auto"/>
                                                              </w:divBdr>
                                                              <w:divsChild>
                                                                <w:div w:id="1211184108">
                                                                  <w:marLeft w:val="480"/>
                                                                  <w:marRight w:val="0"/>
                                                                  <w:marTop w:val="0"/>
                                                                  <w:marBottom w:val="240"/>
                                                                  <w:divBdr>
                                                                    <w:top w:val="none" w:sz="0" w:space="0" w:color="auto"/>
                                                                    <w:left w:val="none" w:sz="0" w:space="0" w:color="auto"/>
                                                                    <w:bottom w:val="none" w:sz="0" w:space="0" w:color="auto"/>
                                                                    <w:right w:val="none" w:sz="0" w:space="0" w:color="auto"/>
                                                                  </w:divBdr>
                                                                </w:div>
                                                              </w:divsChild>
                                                            </w:div>
                                                            <w:div w:id="749623030">
                                                              <w:marLeft w:val="0"/>
                                                              <w:marRight w:val="0"/>
                                                              <w:marTop w:val="210"/>
                                                              <w:marBottom w:val="210"/>
                                                              <w:divBdr>
                                                                <w:top w:val="none" w:sz="0" w:space="0" w:color="auto"/>
                                                                <w:left w:val="none" w:sz="0" w:space="0" w:color="auto"/>
                                                                <w:bottom w:val="none" w:sz="0" w:space="0" w:color="auto"/>
                                                                <w:right w:val="none" w:sz="0" w:space="0" w:color="auto"/>
                                                              </w:divBdr>
                                                              <w:divsChild>
                                                                <w:div w:id="1205749339">
                                                                  <w:marLeft w:val="480"/>
                                                                  <w:marRight w:val="0"/>
                                                                  <w:marTop w:val="0"/>
                                                                  <w:marBottom w:val="240"/>
                                                                  <w:divBdr>
                                                                    <w:top w:val="none" w:sz="0" w:space="0" w:color="auto"/>
                                                                    <w:left w:val="none" w:sz="0" w:space="0" w:color="auto"/>
                                                                    <w:bottom w:val="none" w:sz="0" w:space="0" w:color="auto"/>
                                                                    <w:right w:val="none" w:sz="0" w:space="0" w:color="auto"/>
                                                                  </w:divBdr>
                                                                </w:div>
                                                              </w:divsChild>
                                                            </w:div>
                                                            <w:div w:id="1398553411">
                                                              <w:marLeft w:val="0"/>
                                                              <w:marRight w:val="0"/>
                                                              <w:marTop w:val="210"/>
                                                              <w:marBottom w:val="0"/>
                                                              <w:divBdr>
                                                                <w:top w:val="none" w:sz="0" w:space="0" w:color="auto"/>
                                                                <w:left w:val="none" w:sz="0" w:space="0" w:color="auto"/>
                                                                <w:bottom w:val="none" w:sz="0" w:space="0" w:color="auto"/>
                                                                <w:right w:val="none" w:sz="0" w:space="0" w:color="auto"/>
                                                              </w:divBdr>
                                                              <w:divsChild>
                                                                <w:div w:id="11423826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4914932">
                                      <w:marLeft w:val="0"/>
                                      <w:marRight w:val="0"/>
                                      <w:marTop w:val="210"/>
                                      <w:marBottom w:val="210"/>
                                      <w:divBdr>
                                        <w:top w:val="none" w:sz="0" w:space="0" w:color="auto"/>
                                        <w:left w:val="none" w:sz="0" w:space="0" w:color="auto"/>
                                        <w:bottom w:val="none" w:sz="0" w:space="0" w:color="auto"/>
                                        <w:right w:val="none" w:sz="0" w:space="0" w:color="auto"/>
                                      </w:divBdr>
                                      <w:divsChild>
                                        <w:div w:id="1799684693">
                                          <w:marLeft w:val="480"/>
                                          <w:marRight w:val="0"/>
                                          <w:marTop w:val="0"/>
                                          <w:marBottom w:val="240"/>
                                          <w:divBdr>
                                            <w:top w:val="none" w:sz="0" w:space="0" w:color="auto"/>
                                            <w:left w:val="none" w:sz="0" w:space="0" w:color="auto"/>
                                            <w:bottom w:val="none" w:sz="0" w:space="0" w:color="auto"/>
                                            <w:right w:val="none" w:sz="0" w:space="0" w:color="auto"/>
                                          </w:divBdr>
                                          <w:divsChild>
                                            <w:div w:id="754742960">
                                              <w:marLeft w:val="0"/>
                                              <w:marRight w:val="0"/>
                                              <w:marTop w:val="0"/>
                                              <w:marBottom w:val="0"/>
                                              <w:divBdr>
                                                <w:top w:val="none" w:sz="0" w:space="0" w:color="auto"/>
                                                <w:left w:val="none" w:sz="0" w:space="0" w:color="auto"/>
                                                <w:bottom w:val="none" w:sz="0" w:space="0" w:color="auto"/>
                                                <w:right w:val="none" w:sz="0" w:space="0" w:color="auto"/>
                                              </w:divBdr>
                                              <w:divsChild>
                                                <w:div w:id="229390762">
                                                  <w:marLeft w:val="0"/>
                                                  <w:marRight w:val="0"/>
                                                  <w:marTop w:val="210"/>
                                                  <w:marBottom w:val="210"/>
                                                  <w:divBdr>
                                                    <w:top w:val="none" w:sz="0" w:space="0" w:color="auto"/>
                                                    <w:left w:val="none" w:sz="0" w:space="0" w:color="auto"/>
                                                    <w:bottom w:val="none" w:sz="0" w:space="0" w:color="auto"/>
                                                    <w:right w:val="none" w:sz="0" w:space="0" w:color="auto"/>
                                                  </w:divBdr>
                                                  <w:divsChild>
                                                    <w:div w:id="840967127">
                                                      <w:marLeft w:val="480"/>
                                                      <w:marRight w:val="0"/>
                                                      <w:marTop w:val="0"/>
                                                      <w:marBottom w:val="240"/>
                                                      <w:divBdr>
                                                        <w:top w:val="none" w:sz="0" w:space="0" w:color="auto"/>
                                                        <w:left w:val="none" w:sz="0" w:space="0" w:color="auto"/>
                                                        <w:bottom w:val="none" w:sz="0" w:space="0" w:color="auto"/>
                                                        <w:right w:val="none" w:sz="0" w:space="0" w:color="auto"/>
                                                      </w:divBdr>
                                                    </w:div>
                                                  </w:divsChild>
                                                </w:div>
                                                <w:div w:id="1249924360">
                                                  <w:marLeft w:val="0"/>
                                                  <w:marRight w:val="0"/>
                                                  <w:marTop w:val="210"/>
                                                  <w:marBottom w:val="0"/>
                                                  <w:divBdr>
                                                    <w:top w:val="none" w:sz="0" w:space="0" w:color="auto"/>
                                                    <w:left w:val="none" w:sz="0" w:space="0" w:color="auto"/>
                                                    <w:bottom w:val="none" w:sz="0" w:space="0" w:color="auto"/>
                                                    <w:right w:val="none" w:sz="0" w:space="0" w:color="auto"/>
                                                  </w:divBdr>
                                                  <w:divsChild>
                                                    <w:div w:id="128110684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2114486">
                                      <w:marLeft w:val="0"/>
                                      <w:marRight w:val="0"/>
                                      <w:marTop w:val="210"/>
                                      <w:marBottom w:val="210"/>
                                      <w:divBdr>
                                        <w:top w:val="none" w:sz="0" w:space="0" w:color="auto"/>
                                        <w:left w:val="none" w:sz="0" w:space="0" w:color="auto"/>
                                        <w:bottom w:val="none" w:sz="0" w:space="0" w:color="auto"/>
                                        <w:right w:val="none" w:sz="0" w:space="0" w:color="auto"/>
                                      </w:divBdr>
                                      <w:divsChild>
                                        <w:div w:id="657195906">
                                          <w:marLeft w:val="480"/>
                                          <w:marRight w:val="0"/>
                                          <w:marTop w:val="0"/>
                                          <w:marBottom w:val="240"/>
                                          <w:divBdr>
                                            <w:top w:val="none" w:sz="0" w:space="0" w:color="auto"/>
                                            <w:left w:val="none" w:sz="0" w:space="0" w:color="auto"/>
                                            <w:bottom w:val="none" w:sz="0" w:space="0" w:color="auto"/>
                                            <w:right w:val="none" w:sz="0" w:space="0" w:color="auto"/>
                                          </w:divBdr>
                                          <w:divsChild>
                                            <w:div w:id="864516195">
                                              <w:marLeft w:val="0"/>
                                              <w:marRight w:val="0"/>
                                              <w:marTop w:val="0"/>
                                              <w:marBottom w:val="0"/>
                                              <w:divBdr>
                                                <w:top w:val="none" w:sz="0" w:space="0" w:color="auto"/>
                                                <w:left w:val="none" w:sz="0" w:space="0" w:color="auto"/>
                                                <w:bottom w:val="none" w:sz="0" w:space="0" w:color="auto"/>
                                                <w:right w:val="none" w:sz="0" w:space="0" w:color="auto"/>
                                              </w:divBdr>
                                              <w:divsChild>
                                                <w:div w:id="121121843">
                                                  <w:marLeft w:val="0"/>
                                                  <w:marRight w:val="0"/>
                                                  <w:marTop w:val="210"/>
                                                  <w:marBottom w:val="0"/>
                                                  <w:divBdr>
                                                    <w:top w:val="none" w:sz="0" w:space="0" w:color="auto"/>
                                                    <w:left w:val="none" w:sz="0" w:space="0" w:color="auto"/>
                                                    <w:bottom w:val="none" w:sz="0" w:space="0" w:color="auto"/>
                                                    <w:right w:val="none" w:sz="0" w:space="0" w:color="auto"/>
                                                  </w:divBdr>
                                                  <w:divsChild>
                                                    <w:div w:id="158734905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90806925">
                                      <w:marLeft w:val="0"/>
                                      <w:marRight w:val="0"/>
                                      <w:marTop w:val="210"/>
                                      <w:marBottom w:val="0"/>
                                      <w:divBdr>
                                        <w:top w:val="none" w:sz="0" w:space="0" w:color="auto"/>
                                        <w:left w:val="none" w:sz="0" w:space="0" w:color="auto"/>
                                        <w:bottom w:val="none" w:sz="0" w:space="0" w:color="auto"/>
                                        <w:right w:val="none" w:sz="0" w:space="0" w:color="auto"/>
                                      </w:divBdr>
                                      <w:divsChild>
                                        <w:div w:id="1405373884">
                                          <w:marLeft w:val="480"/>
                                          <w:marRight w:val="0"/>
                                          <w:marTop w:val="0"/>
                                          <w:marBottom w:val="240"/>
                                          <w:divBdr>
                                            <w:top w:val="none" w:sz="0" w:space="0" w:color="auto"/>
                                            <w:left w:val="none" w:sz="0" w:space="0" w:color="auto"/>
                                            <w:bottom w:val="none" w:sz="0" w:space="0" w:color="auto"/>
                                            <w:right w:val="none" w:sz="0" w:space="0" w:color="auto"/>
                                          </w:divBdr>
                                          <w:divsChild>
                                            <w:div w:id="646517910">
                                              <w:marLeft w:val="0"/>
                                              <w:marRight w:val="0"/>
                                              <w:marTop w:val="0"/>
                                              <w:marBottom w:val="0"/>
                                              <w:divBdr>
                                                <w:top w:val="none" w:sz="0" w:space="0" w:color="auto"/>
                                                <w:left w:val="none" w:sz="0" w:space="0" w:color="auto"/>
                                                <w:bottom w:val="none" w:sz="0" w:space="0" w:color="auto"/>
                                                <w:right w:val="none" w:sz="0" w:space="0" w:color="auto"/>
                                              </w:divBdr>
                                              <w:divsChild>
                                                <w:div w:id="1993169499">
                                                  <w:marLeft w:val="0"/>
                                                  <w:marRight w:val="0"/>
                                                  <w:marTop w:val="210"/>
                                                  <w:marBottom w:val="210"/>
                                                  <w:divBdr>
                                                    <w:top w:val="none" w:sz="0" w:space="0" w:color="auto"/>
                                                    <w:left w:val="none" w:sz="0" w:space="0" w:color="auto"/>
                                                    <w:bottom w:val="none" w:sz="0" w:space="0" w:color="auto"/>
                                                    <w:right w:val="none" w:sz="0" w:space="0" w:color="auto"/>
                                                  </w:divBdr>
                                                  <w:divsChild>
                                                    <w:div w:id="233663058">
                                                      <w:marLeft w:val="480"/>
                                                      <w:marRight w:val="0"/>
                                                      <w:marTop w:val="0"/>
                                                      <w:marBottom w:val="240"/>
                                                      <w:divBdr>
                                                        <w:top w:val="none" w:sz="0" w:space="0" w:color="auto"/>
                                                        <w:left w:val="none" w:sz="0" w:space="0" w:color="auto"/>
                                                        <w:bottom w:val="none" w:sz="0" w:space="0" w:color="auto"/>
                                                        <w:right w:val="none" w:sz="0" w:space="0" w:color="auto"/>
                                                      </w:divBdr>
                                                    </w:div>
                                                  </w:divsChild>
                                                </w:div>
                                                <w:div w:id="1193035705">
                                                  <w:marLeft w:val="0"/>
                                                  <w:marRight w:val="0"/>
                                                  <w:marTop w:val="210"/>
                                                  <w:marBottom w:val="0"/>
                                                  <w:divBdr>
                                                    <w:top w:val="none" w:sz="0" w:space="0" w:color="auto"/>
                                                    <w:left w:val="none" w:sz="0" w:space="0" w:color="auto"/>
                                                    <w:bottom w:val="none" w:sz="0" w:space="0" w:color="auto"/>
                                                    <w:right w:val="none" w:sz="0" w:space="0" w:color="auto"/>
                                                  </w:divBdr>
                                                  <w:divsChild>
                                                    <w:div w:id="4483562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6495949">
                              <w:marLeft w:val="0"/>
                              <w:marRight w:val="0"/>
                              <w:marTop w:val="480"/>
                              <w:marBottom w:val="60"/>
                              <w:divBdr>
                                <w:top w:val="none" w:sz="0" w:space="0" w:color="auto"/>
                                <w:left w:val="none" w:sz="0" w:space="0" w:color="auto"/>
                                <w:bottom w:val="none" w:sz="0" w:space="0" w:color="auto"/>
                                <w:right w:val="none" w:sz="0" w:space="0" w:color="auto"/>
                              </w:divBdr>
                            </w:div>
                            <w:div w:id="1435787497">
                              <w:marLeft w:val="0"/>
                              <w:marRight w:val="0"/>
                              <w:marTop w:val="0"/>
                              <w:marBottom w:val="0"/>
                              <w:divBdr>
                                <w:top w:val="none" w:sz="0" w:space="0" w:color="auto"/>
                                <w:left w:val="none" w:sz="0" w:space="0" w:color="auto"/>
                                <w:bottom w:val="none" w:sz="0" w:space="0" w:color="auto"/>
                                <w:right w:val="none" w:sz="0" w:space="0" w:color="auto"/>
                              </w:divBdr>
                              <w:divsChild>
                                <w:div w:id="1146821678">
                                  <w:marLeft w:val="0"/>
                                  <w:marRight w:val="0"/>
                                  <w:marTop w:val="0"/>
                                  <w:marBottom w:val="210"/>
                                  <w:divBdr>
                                    <w:top w:val="none" w:sz="0" w:space="0" w:color="auto"/>
                                    <w:left w:val="none" w:sz="0" w:space="0" w:color="auto"/>
                                    <w:bottom w:val="none" w:sz="0" w:space="0" w:color="auto"/>
                                    <w:right w:val="none" w:sz="0" w:space="0" w:color="auto"/>
                                  </w:divBdr>
                                </w:div>
                                <w:div w:id="930696820">
                                  <w:marLeft w:val="0"/>
                                  <w:marRight w:val="0"/>
                                  <w:marTop w:val="0"/>
                                  <w:marBottom w:val="0"/>
                                  <w:divBdr>
                                    <w:top w:val="none" w:sz="0" w:space="0" w:color="auto"/>
                                    <w:left w:val="none" w:sz="0" w:space="0" w:color="auto"/>
                                    <w:bottom w:val="none" w:sz="0" w:space="0" w:color="auto"/>
                                    <w:right w:val="none" w:sz="0" w:space="0" w:color="auto"/>
                                  </w:divBdr>
                                  <w:divsChild>
                                    <w:div w:id="1718507251">
                                      <w:marLeft w:val="0"/>
                                      <w:marRight w:val="0"/>
                                      <w:marTop w:val="210"/>
                                      <w:marBottom w:val="210"/>
                                      <w:divBdr>
                                        <w:top w:val="none" w:sz="0" w:space="0" w:color="auto"/>
                                        <w:left w:val="none" w:sz="0" w:space="0" w:color="auto"/>
                                        <w:bottom w:val="none" w:sz="0" w:space="0" w:color="auto"/>
                                        <w:right w:val="none" w:sz="0" w:space="0" w:color="auto"/>
                                      </w:divBdr>
                                      <w:divsChild>
                                        <w:div w:id="333459192">
                                          <w:marLeft w:val="480"/>
                                          <w:marRight w:val="0"/>
                                          <w:marTop w:val="0"/>
                                          <w:marBottom w:val="240"/>
                                          <w:divBdr>
                                            <w:top w:val="none" w:sz="0" w:space="0" w:color="auto"/>
                                            <w:left w:val="none" w:sz="0" w:space="0" w:color="auto"/>
                                            <w:bottom w:val="none" w:sz="0" w:space="0" w:color="auto"/>
                                            <w:right w:val="none" w:sz="0" w:space="0" w:color="auto"/>
                                          </w:divBdr>
                                        </w:div>
                                      </w:divsChild>
                                    </w:div>
                                    <w:div w:id="124932487">
                                      <w:marLeft w:val="0"/>
                                      <w:marRight w:val="0"/>
                                      <w:marTop w:val="210"/>
                                      <w:marBottom w:val="210"/>
                                      <w:divBdr>
                                        <w:top w:val="none" w:sz="0" w:space="0" w:color="auto"/>
                                        <w:left w:val="none" w:sz="0" w:space="0" w:color="auto"/>
                                        <w:bottom w:val="none" w:sz="0" w:space="0" w:color="auto"/>
                                        <w:right w:val="none" w:sz="0" w:space="0" w:color="auto"/>
                                      </w:divBdr>
                                      <w:divsChild>
                                        <w:div w:id="932855245">
                                          <w:marLeft w:val="480"/>
                                          <w:marRight w:val="0"/>
                                          <w:marTop w:val="0"/>
                                          <w:marBottom w:val="240"/>
                                          <w:divBdr>
                                            <w:top w:val="none" w:sz="0" w:space="0" w:color="auto"/>
                                            <w:left w:val="none" w:sz="0" w:space="0" w:color="auto"/>
                                            <w:bottom w:val="none" w:sz="0" w:space="0" w:color="auto"/>
                                            <w:right w:val="none" w:sz="0" w:space="0" w:color="auto"/>
                                          </w:divBdr>
                                        </w:div>
                                      </w:divsChild>
                                    </w:div>
                                    <w:div w:id="159583475">
                                      <w:marLeft w:val="0"/>
                                      <w:marRight w:val="0"/>
                                      <w:marTop w:val="210"/>
                                      <w:marBottom w:val="210"/>
                                      <w:divBdr>
                                        <w:top w:val="none" w:sz="0" w:space="0" w:color="auto"/>
                                        <w:left w:val="none" w:sz="0" w:space="0" w:color="auto"/>
                                        <w:bottom w:val="none" w:sz="0" w:space="0" w:color="auto"/>
                                        <w:right w:val="none" w:sz="0" w:space="0" w:color="auto"/>
                                      </w:divBdr>
                                      <w:divsChild>
                                        <w:div w:id="1519658584">
                                          <w:marLeft w:val="480"/>
                                          <w:marRight w:val="0"/>
                                          <w:marTop w:val="0"/>
                                          <w:marBottom w:val="240"/>
                                          <w:divBdr>
                                            <w:top w:val="none" w:sz="0" w:space="0" w:color="auto"/>
                                            <w:left w:val="none" w:sz="0" w:space="0" w:color="auto"/>
                                            <w:bottom w:val="none" w:sz="0" w:space="0" w:color="auto"/>
                                            <w:right w:val="none" w:sz="0" w:space="0" w:color="auto"/>
                                          </w:divBdr>
                                        </w:div>
                                      </w:divsChild>
                                    </w:div>
                                    <w:div w:id="2009357413">
                                      <w:marLeft w:val="0"/>
                                      <w:marRight w:val="0"/>
                                      <w:marTop w:val="210"/>
                                      <w:marBottom w:val="210"/>
                                      <w:divBdr>
                                        <w:top w:val="none" w:sz="0" w:space="0" w:color="auto"/>
                                        <w:left w:val="none" w:sz="0" w:space="0" w:color="auto"/>
                                        <w:bottom w:val="none" w:sz="0" w:space="0" w:color="auto"/>
                                        <w:right w:val="none" w:sz="0" w:space="0" w:color="auto"/>
                                      </w:divBdr>
                                      <w:divsChild>
                                        <w:div w:id="1427263850">
                                          <w:marLeft w:val="480"/>
                                          <w:marRight w:val="0"/>
                                          <w:marTop w:val="0"/>
                                          <w:marBottom w:val="240"/>
                                          <w:divBdr>
                                            <w:top w:val="none" w:sz="0" w:space="0" w:color="auto"/>
                                            <w:left w:val="none" w:sz="0" w:space="0" w:color="auto"/>
                                            <w:bottom w:val="none" w:sz="0" w:space="0" w:color="auto"/>
                                            <w:right w:val="none" w:sz="0" w:space="0" w:color="auto"/>
                                          </w:divBdr>
                                        </w:div>
                                      </w:divsChild>
                                    </w:div>
                                    <w:div w:id="1785687059">
                                      <w:marLeft w:val="0"/>
                                      <w:marRight w:val="0"/>
                                      <w:marTop w:val="210"/>
                                      <w:marBottom w:val="0"/>
                                      <w:divBdr>
                                        <w:top w:val="none" w:sz="0" w:space="0" w:color="auto"/>
                                        <w:left w:val="none" w:sz="0" w:space="0" w:color="auto"/>
                                        <w:bottom w:val="none" w:sz="0" w:space="0" w:color="auto"/>
                                        <w:right w:val="none" w:sz="0" w:space="0" w:color="auto"/>
                                      </w:divBdr>
                                      <w:divsChild>
                                        <w:div w:id="7882811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141143574">
                              <w:marLeft w:val="0"/>
                              <w:marRight w:val="0"/>
                              <w:marTop w:val="480"/>
                              <w:marBottom w:val="60"/>
                              <w:divBdr>
                                <w:top w:val="none" w:sz="0" w:space="0" w:color="auto"/>
                                <w:left w:val="none" w:sz="0" w:space="0" w:color="auto"/>
                                <w:bottom w:val="none" w:sz="0" w:space="0" w:color="auto"/>
                                <w:right w:val="none" w:sz="0" w:space="0" w:color="auto"/>
                              </w:divBdr>
                            </w:div>
                            <w:div w:id="726609456">
                              <w:marLeft w:val="0"/>
                              <w:marRight w:val="0"/>
                              <w:marTop w:val="0"/>
                              <w:marBottom w:val="0"/>
                              <w:divBdr>
                                <w:top w:val="none" w:sz="0" w:space="0" w:color="auto"/>
                                <w:left w:val="none" w:sz="0" w:space="0" w:color="auto"/>
                                <w:bottom w:val="none" w:sz="0" w:space="0" w:color="auto"/>
                                <w:right w:val="none" w:sz="0" w:space="0" w:color="auto"/>
                              </w:divBdr>
                              <w:divsChild>
                                <w:div w:id="1883788588">
                                  <w:marLeft w:val="0"/>
                                  <w:marRight w:val="0"/>
                                  <w:marTop w:val="0"/>
                                  <w:marBottom w:val="0"/>
                                  <w:divBdr>
                                    <w:top w:val="none" w:sz="0" w:space="0" w:color="auto"/>
                                    <w:left w:val="none" w:sz="0" w:space="0" w:color="auto"/>
                                    <w:bottom w:val="none" w:sz="0" w:space="0" w:color="auto"/>
                                    <w:right w:val="none" w:sz="0" w:space="0" w:color="auto"/>
                                  </w:divBdr>
                                  <w:divsChild>
                                    <w:div w:id="1885754014">
                                      <w:marLeft w:val="0"/>
                                      <w:marRight w:val="0"/>
                                      <w:marTop w:val="0"/>
                                      <w:marBottom w:val="210"/>
                                      <w:divBdr>
                                        <w:top w:val="none" w:sz="0" w:space="0" w:color="auto"/>
                                        <w:left w:val="none" w:sz="0" w:space="0" w:color="auto"/>
                                        <w:bottom w:val="none" w:sz="0" w:space="0" w:color="auto"/>
                                        <w:right w:val="none" w:sz="0" w:space="0" w:color="auto"/>
                                      </w:divBdr>
                                      <w:divsChild>
                                        <w:div w:id="2025860275">
                                          <w:marLeft w:val="480"/>
                                          <w:marRight w:val="0"/>
                                          <w:marTop w:val="0"/>
                                          <w:marBottom w:val="240"/>
                                          <w:divBdr>
                                            <w:top w:val="none" w:sz="0" w:space="0" w:color="auto"/>
                                            <w:left w:val="none" w:sz="0" w:space="0" w:color="auto"/>
                                            <w:bottom w:val="none" w:sz="0" w:space="0" w:color="auto"/>
                                            <w:right w:val="none" w:sz="0" w:space="0" w:color="auto"/>
                                          </w:divBdr>
                                          <w:divsChild>
                                            <w:div w:id="506944151">
                                              <w:marLeft w:val="0"/>
                                              <w:marRight w:val="0"/>
                                              <w:marTop w:val="0"/>
                                              <w:marBottom w:val="0"/>
                                              <w:divBdr>
                                                <w:top w:val="none" w:sz="0" w:space="0" w:color="auto"/>
                                                <w:left w:val="none" w:sz="0" w:space="0" w:color="auto"/>
                                                <w:bottom w:val="none" w:sz="0" w:space="0" w:color="auto"/>
                                                <w:right w:val="none" w:sz="0" w:space="0" w:color="auto"/>
                                              </w:divBdr>
                                              <w:divsChild>
                                                <w:div w:id="27414466">
                                                  <w:marLeft w:val="0"/>
                                                  <w:marRight w:val="0"/>
                                                  <w:marTop w:val="210"/>
                                                  <w:marBottom w:val="210"/>
                                                  <w:divBdr>
                                                    <w:top w:val="none" w:sz="0" w:space="0" w:color="auto"/>
                                                    <w:left w:val="none" w:sz="0" w:space="0" w:color="auto"/>
                                                    <w:bottom w:val="none" w:sz="0" w:space="0" w:color="auto"/>
                                                    <w:right w:val="none" w:sz="0" w:space="0" w:color="auto"/>
                                                  </w:divBdr>
                                                  <w:divsChild>
                                                    <w:div w:id="1554150088">
                                                      <w:marLeft w:val="480"/>
                                                      <w:marRight w:val="0"/>
                                                      <w:marTop w:val="0"/>
                                                      <w:marBottom w:val="240"/>
                                                      <w:divBdr>
                                                        <w:top w:val="none" w:sz="0" w:space="0" w:color="auto"/>
                                                        <w:left w:val="none" w:sz="0" w:space="0" w:color="auto"/>
                                                        <w:bottom w:val="none" w:sz="0" w:space="0" w:color="auto"/>
                                                        <w:right w:val="none" w:sz="0" w:space="0" w:color="auto"/>
                                                      </w:divBdr>
                                                    </w:div>
                                                  </w:divsChild>
                                                </w:div>
                                                <w:div w:id="1935742074">
                                                  <w:marLeft w:val="0"/>
                                                  <w:marRight w:val="0"/>
                                                  <w:marTop w:val="210"/>
                                                  <w:marBottom w:val="210"/>
                                                  <w:divBdr>
                                                    <w:top w:val="none" w:sz="0" w:space="0" w:color="auto"/>
                                                    <w:left w:val="none" w:sz="0" w:space="0" w:color="auto"/>
                                                    <w:bottom w:val="none" w:sz="0" w:space="0" w:color="auto"/>
                                                    <w:right w:val="none" w:sz="0" w:space="0" w:color="auto"/>
                                                  </w:divBdr>
                                                  <w:divsChild>
                                                    <w:div w:id="1927962016">
                                                      <w:marLeft w:val="480"/>
                                                      <w:marRight w:val="0"/>
                                                      <w:marTop w:val="0"/>
                                                      <w:marBottom w:val="240"/>
                                                      <w:divBdr>
                                                        <w:top w:val="none" w:sz="0" w:space="0" w:color="auto"/>
                                                        <w:left w:val="none" w:sz="0" w:space="0" w:color="auto"/>
                                                        <w:bottom w:val="none" w:sz="0" w:space="0" w:color="auto"/>
                                                        <w:right w:val="none" w:sz="0" w:space="0" w:color="auto"/>
                                                      </w:divBdr>
                                                    </w:div>
                                                  </w:divsChild>
                                                </w:div>
                                                <w:div w:id="866213374">
                                                  <w:marLeft w:val="0"/>
                                                  <w:marRight w:val="0"/>
                                                  <w:marTop w:val="210"/>
                                                  <w:marBottom w:val="210"/>
                                                  <w:divBdr>
                                                    <w:top w:val="none" w:sz="0" w:space="0" w:color="auto"/>
                                                    <w:left w:val="none" w:sz="0" w:space="0" w:color="auto"/>
                                                    <w:bottom w:val="none" w:sz="0" w:space="0" w:color="auto"/>
                                                    <w:right w:val="none" w:sz="0" w:space="0" w:color="auto"/>
                                                  </w:divBdr>
                                                  <w:divsChild>
                                                    <w:div w:id="375588439">
                                                      <w:marLeft w:val="480"/>
                                                      <w:marRight w:val="0"/>
                                                      <w:marTop w:val="0"/>
                                                      <w:marBottom w:val="240"/>
                                                      <w:divBdr>
                                                        <w:top w:val="none" w:sz="0" w:space="0" w:color="auto"/>
                                                        <w:left w:val="none" w:sz="0" w:space="0" w:color="auto"/>
                                                        <w:bottom w:val="none" w:sz="0" w:space="0" w:color="auto"/>
                                                        <w:right w:val="none" w:sz="0" w:space="0" w:color="auto"/>
                                                      </w:divBdr>
                                                    </w:div>
                                                  </w:divsChild>
                                                </w:div>
                                                <w:div w:id="1515924769">
                                                  <w:marLeft w:val="0"/>
                                                  <w:marRight w:val="0"/>
                                                  <w:marTop w:val="210"/>
                                                  <w:marBottom w:val="210"/>
                                                  <w:divBdr>
                                                    <w:top w:val="none" w:sz="0" w:space="0" w:color="auto"/>
                                                    <w:left w:val="none" w:sz="0" w:space="0" w:color="auto"/>
                                                    <w:bottom w:val="none" w:sz="0" w:space="0" w:color="auto"/>
                                                    <w:right w:val="none" w:sz="0" w:space="0" w:color="auto"/>
                                                  </w:divBdr>
                                                  <w:divsChild>
                                                    <w:div w:id="260066965">
                                                      <w:marLeft w:val="480"/>
                                                      <w:marRight w:val="0"/>
                                                      <w:marTop w:val="0"/>
                                                      <w:marBottom w:val="240"/>
                                                      <w:divBdr>
                                                        <w:top w:val="none" w:sz="0" w:space="0" w:color="auto"/>
                                                        <w:left w:val="none" w:sz="0" w:space="0" w:color="auto"/>
                                                        <w:bottom w:val="none" w:sz="0" w:space="0" w:color="auto"/>
                                                        <w:right w:val="none" w:sz="0" w:space="0" w:color="auto"/>
                                                      </w:divBdr>
                                                    </w:div>
                                                  </w:divsChild>
                                                </w:div>
                                                <w:div w:id="1431973714">
                                                  <w:marLeft w:val="0"/>
                                                  <w:marRight w:val="0"/>
                                                  <w:marTop w:val="210"/>
                                                  <w:marBottom w:val="210"/>
                                                  <w:divBdr>
                                                    <w:top w:val="none" w:sz="0" w:space="0" w:color="auto"/>
                                                    <w:left w:val="none" w:sz="0" w:space="0" w:color="auto"/>
                                                    <w:bottom w:val="none" w:sz="0" w:space="0" w:color="auto"/>
                                                    <w:right w:val="none" w:sz="0" w:space="0" w:color="auto"/>
                                                  </w:divBdr>
                                                  <w:divsChild>
                                                    <w:div w:id="1388147826">
                                                      <w:marLeft w:val="480"/>
                                                      <w:marRight w:val="0"/>
                                                      <w:marTop w:val="0"/>
                                                      <w:marBottom w:val="240"/>
                                                      <w:divBdr>
                                                        <w:top w:val="none" w:sz="0" w:space="0" w:color="auto"/>
                                                        <w:left w:val="none" w:sz="0" w:space="0" w:color="auto"/>
                                                        <w:bottom w:val="none" w:sz="0" w:space="0" w:color="auto"/>
                                                        <w:right w:val="none" w:sz="0" w:space="0" w:color="auto"/>
                                                      </w:divBdr>
                                                    </w:div>
                                                  </w:divsChild>
                                                </w:div>
                                                <w:div w:id="1179780726">
                                                  <w:marLeft w:val="0"/>
                                                  <w:marRight w:val="0"/>
                                                  <w:marTop w:val="210"/>
                                                  <w:marBottom w:val="210"/>
                                                  <w:divBdr>
                                                    <w:top w:val="none" w:sz="0" w:space="0" w:color="auto"/>
                                                    <w:left w:val="none" w:sz="0" w:space="0" w:color="auto"/>
                                                    <w:bottom w:val="none" w:sz="0" w:space="0" w:color="auto"/>
                                                    <w:right w:val="none" w:sz="0" w:space="0" w:color="auto"/>
                                                  </w:divBdr>
                                                  <w:divsChild>
                                                    <w:div w:id="290284900">
                                                      <w:marLeft w:val="480"/>
                                                      <w:marRight w:val="0"/>
                                                      <w:marTop w:val="0"/>
                                                      <w:marBottom w:val="240"/>
                                                      <w:divBdr>
                                                        <w:top w:val="none" w:sz="0" w:space="0" w:color="auto"/>
                                                        <w:left w:val="none" w:sz="0" w:space="0" w:color="auto"/>
                                                        <w:bottom w:val="none" w:sz="0" w:space="0" w:color="auto"/>
                                                        <w:right w:val="none" w:sz="0" w:space="0" w:color="auto"/>
                                                      </w:divBdr>
                                                      <w:divsChild>
                                                        <w:div w:id="207928520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574699449">
                                                  <w:marLeft w:val="0"/>
                                                  <w:marRight w:val="0"/>
                                                  <w:marTop w:val="210"/>
                                                  <w:marBottom w:val="210"/>
                                                  <w:divBdr>
                                                    <w:top w:val="none" w:sz="0" w:space="0" w:color="auto"/>
                                                    <w:left w:val="none" w:sz="0" w:space="0" w:color="auto"/>
                                                    <w:bottom w:val="none" w:sz="0" w:space="0" w:color="auto"/>
                                                    <w:right w:val="none" w:sz="0" w:space="0" w:color="auto"/>
                                                  </w:divBdr>
                                                  <w:divsChild>
                                                    <w:div w:id="1458372957">
                                                      <w:marLeft w:val="480"/>
                                                      <w:marRight w:val="0"/>
                                                      <w:marTop w:val="0"/>
                                                      <w:marBottom w:val="240"/>
                                                      <w:divBdr>
                                                        <w:top w:val="none" w:sz="0" w:space="0" w:color="auto"/>
                                                        <w:left w:val="none" w:sz="0" w:space="0" w:color="auto"/>
                                                        <w:bottom w:val="none" w:sz="0" w:space="0" w:color="auto"/>
                                                        <w:right w:val="none" w:sz="0" w:space="0" w:color="auto"/>
                                                      </w:divBdr>
                                                    </w:div>
                                                  </w:divsChild>
                                                </w:div>
                                                <w:div w:id="453140200">
                                                  <w:marLeft w:val="0"/>
                                                  <w:marRight w:val="0"/>
                                                  <w:marTop w:val="210"/>
                                                  <w:marBottom w:val="0"/>
                                                  <w:divBdr>
                                                    <w:top w:val="none" w:sz="0" w:space="0" w:color="auto"/>
                                                    <w:left w:val="none" w:sz="0" w:space="0" w:color="auto"/>
                                                    <w:bottom w:val="none" w:sz="0" w:space="0" w:color="auto"/>
                                                    <w:right w:val="none" w:sz="0" w:space="0" w:color="auto"/>
                                                  </w:divBdr>
                                                  <w:divsChild>
                                                    <w:div w:id="73401553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26448240">
                                      <w:marLeft w:val="0"/>
                                      <w:marRight w:val="0"/>
                                      <w:marTop w:val="210"/>
                                      <w:marBottom w:val="210"/>
                                      <w:divBdr>
                                        <w:top w:val="none" w:sz="0" w:space="0" w:color="auto"/>
                                        <w:left w:val="none" w:sz="0" w:space="0" w:color="auto"/>
                                        <w:bottom w:val="none" w:sz="0" w:space="0" w:color="auto"/>
                                        <w:right w:val="none" w:sz="0" w:space="0" w:color="auto"/>
                                      </w:divBdr>
                                      <w:divsChild>
                                        <w:div w:id="1513838432">
                                          <w:marLeft w:val="480"/>
                                          <w:marRight w:val="0"/>
                                          <w:marTop w:val="0"/>
                                          <w:marBottom w:val="240"/>
                                          <w:divBdr>
                                            <w:top w:val="none" w:sz="0" w:space="0" w:color="auto"/>
                                            <w:left w:val="none" w:sz="0" w:space="0" w:color="auto"/>
                                            <w:bottom w:val="none" w:sz="0" w:space="0" w:color="auto"/>
                                            <w:right w:val="none" w:sz="0" w:space="0" w:color="auto"/>
                                          </w:divBdr>
                                          <w:divsChild>
                                            <w:div w:id="399600196">
                                              <w:marLeft w:val="0"/>
                                              <w:marRight w:val="0"/>
                                              <w:marTop w:val="0"/>
                                              <w:marBottom w:val="210"/>
                                              <w:divBdr>
                                                <w:top w:val="none" w:sz="0" w:space="0" w:color="auto"/>
                                                <w:left w:val="none" w:sz="0" w:space="0" w:color="auto"/>
                                                <w:bottom w:val="none" w:sz="0" w:space="0" w:color="auto"/>
                                                <w:right w:val="none" w:sz="0" w:space="0" w:color="auto"/>
                                              </w:divBdr>
                                            </w:div>
                                            <w:div w:id="1334408012">
                                              <w:marLeft w:val="0"/>
                                              <w:marRight w:val="0"/>
                                              <w:marTop w:val="0"/>
                                              <w:marBottom w:val="0"/>
                                              <w:divBdr>
                                                <w:top w:val="none" w:sz="0" w:space="0" w:color="auto"/>
                                                <w:left w:val="none" w:sz="0" w:space="0" w:color="auto"/>
                                                <w:bottom w:val="none" w:sz="0" w:space="0" w:color="auto"/>
                                                <w:right w:val="none" w:sz="0" w:space="0" w:color="auto"/>
                                              </w:divBdr>
                                              <w:divsChild>
                                                <w:div w:id="1667904826">
                                                  <w:marLeft w:val="0"/>
                                                  <w:marRight w:val="0"/>
                                                  <w:marTop w:val="210"/>
                                                  <w:marBottom w:val="210"/>
                                                  <w:divBdr>
                                                    <w:top w:val="none" w:sz="0" w:space="0" w:color="auto"/>
                                                    <w:left w:val="none" w:sz="0" w:space="0" w:color="auto"/>
                                                    <w:bottom w:val="none" w:sz="0" w:space="0" w:color="auto"/>
                                                    <w:right w:val="none" w:sz="0" w:space="0" w:color="auto"/>
                                                  </w:divBdr>
                                                  <w:divsChild>
                                                    <w:div w:id="1338340509">
                                                      <w:marLeft w:val="480"/>
                                                      <w:marRight w:val="0"/>
                                                      <w:marTop w:val="0"/>
                                                      <w:marBottom w:val="240"/>
                                                      <w:divBdr>
                                                        <w:top w:val="none" w:sz="0" w:space="0" w:color="auto"/>
                                                        <w:left w:val="none" w:sz="0" w:space="0" w:color="auto"/>
                                                        <w:bottom w:val="none" w:sz="0" w:space="0" w:color="auto"/>
                                                        <w:right w:val="none" w:sz="0" w:space="0" w:color="auto"/>
                                                      </w:divBdr>
                                                    </w:div>
                                                  </w:divsChild>
                                                </w:div>
                                                <w:div w:id="1344239482">
                                                  <w:marLeft w:val="0"/>
                                                  <w:marRight w:val="0"/>
                                                  <w:marTop w:val="210"/>
                                                  <w:marBottom w:val="210"/>
                                                  <w:divBdr>
                                                    <w:top w:val="none" w:sz="0" w:space="0" w:color="auto"/>
                                                    <w:left w:val="none" w:sz="0" w:space="0" w:color="auto"/>
                                                    <w:bottom w:val="none" w:sz="0" w:space="0" w:color="auto"/>
                                                    <w:right w:val="none" w:sz="0" w:space="0" w:color="auto"/>
                                                  </w:divBdr>
                                                  <w:divsChild>
                                                    <w:div w:id="2129738441">
                                                      <w:marLeft w:val="480"/>
                                                      <w:marRight w:val="0"/>
                                                      <w:marTop w:val="0"/>
                                                      <w:marBottom w:val="240"/>
                                                      <w:divBdr>
                                                        <w:top w:val="none" w:sz="0" w:space="0" w:color="auto"/>
                                                        <w:left w:val="none" w:sz="0" w:space="0" w:color="auto"/>
                                                        <w:bottom w:val="none" w:sz="0" w:space="0" w:color="auto"/>
                                                        <w:right w:val="none" w:sz="0" w:space="0" w:color="auto"/>
                                                      </w:divBdr>
                                                      <w:divsChild>
                                                        <w:div w:id="175654710">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82406924">
                                                  <w:marLeft w:val="0"/>
                                                  <w:marRight w:val="0"/>
                                                  <w:marTop w:val="210"/>
                                                  <w:marBottom w:val="210"/>
                                                  <w:divBdr>
                                                    <w:top w:val="none" w:sz="0" w:space="0" w:color="auto"/>
                                                    <w:left w:val="none" w:sz="0" w:space="0" w:color="auto"/>
                                                    <w:bottom w:val="none" w:sz="0" w:space="0" w:color="auto"/>
                                                    <w:right w:val="none" w:sz="0" w:space="0" w:color="auto"/>
                                                  </w:divBdr>
                                                  <w:divsChild>
                                                    <w:div w:id="827212014">
                                                      <w:marLeft w:val="480"/>
                                                      <w:marRight w:val="0"/>
                                                      <w:marTop w:val="0"/>
                                                      <w:marBottom w:val="240"/>
                                                      <w:divBdr>
                                                        <w:top w:val="none" w:sz="0" w:space="0" w:color="auto"/>
                                                        <w:left w:val="none" w:sz="0" w:space="0" w:color="auto"/>
                                                        <w:bottom w:val="none" w:sz="0" w:space="0" w:color="auto"/>
                                                        <w:right w:val="none" w:sz="0" w:space="0" w:color="auto"/>
                                                      </w:divBdr>
                                                    </w:div>
                                                  </w:divsChild>
                                                </w:div>
                                                <w:div w:id="168446833">
                                                  <w:marLeft w:val="0"/>
                                                  <w:marRight w:val="0"/>
                                                  <w:marTop w:val="210"/>
                                                  <w:marBottom w:val="210"/>
                                                  <w:divBdr>
                                                    <w:top w:val="none" w:sz="0" w:space="0" w:color="auto"/>
                                                    <w:left w:val="none" w:sz="0" w:space="0" w:color="auto"/>
                                                    <w:bottom w:val="none" w:sz="0" w:space="0" w:color="auto"/>
                                                    <w:right w:val="none" w:sz="0" w:space="0" w:color="auto"/>
                                                  </w:divBdr>
                                                  <w:divsChild>
                                                    <w:div w:id="721830019">
                                                      <w:marLeft w:val="480"/>
                                                      <w:marRight w:val="0"/>
                                                      <w:marTop w:val="0"/>
                                                      <w:marBottom w:val="240"/>
                                                      <w:divBdr>
                                                        <w:top w:val="none" w:sz="0" w:space="0" w:color="auto"/>
                                                        <w:left w:val="none" w:sz="0" w:space="0" w:color="auto"/>
                                                        <w:bottom w:val="none" w:sz="0" w:space="0" w:color="auto"/>
                                                        <w:right w:val="none" w:sz="0" w:space="0" w:color="auto"/>
                                                      </w:divBdr>
                                                      <w:divsChild>
                                                        <w:div w:id="55142364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429275526">
                                                  <w:marLeft w:val="0"/>
                                                  <w:marRight w:val="0"/>
                                                  <w:marTop w:val="210"/>
                                                  <w:marBottom w:val="210"/>
                                                  <w:divBdr>
                                                    <w:top w:val="none" w:sz="0" w:space="0" w:color="auto"/>
                                                    <w:left w:val="none" w:sz="0" w:space="0" w:color="auto"/>
                                                    <w:bottom w:val="none" w:sz="0" w:space="0" w:color="auto"/>
                                                    <w:right w:val="none" w:sz="0" w:space="0" w:color="auto"/>
                                                  </w:divBdr>
                                                  <w:divsChild>
                                                    <w:div w:id="1490244127">
                                                      <w:marLeft w:val="480"/>
                                                      <w:marRight w:val="0"/>
                                                      <w:marTop w:val="0"/>
                                                      <w:marBottom w:val="240"/>
                                                      <w:divBdr>
                                                        <w:top w:val="none" w:sz="0" w:space="0" w:color="auto"/>
                                                        <w:left w:val="none" w:sz="0" w:space="0" w:color="auto"/>
                                                        <w:bottom w:val="none" w:sz="0" w:space="0" w:color="auto"/>
                                                        <w:right w:val="none" w:sz="0" w:space="0" w:color="auto"/>
                                                      </w:divBdr>
                                                    </w:div>
                                                  </w:divsChild>
                                                </w:div>
                                                <w:div w:id="485708997">
                                                  <w:marLeft w:val="0"/>
                                                  <w:marRight w:val="0"/>
                                                  <w:marTop w:val="210"/>
                                                  <w:marBottom w:val="210"/>
                                                  <w:divBdr>
                                                    <w:top w:val="none" w:sz="0" w:space="0" w:color="auto"/>
                                                    <w:left w:val="none" w:sz="0" w:space="0" w:color="auto"/>
                                                    <w:bottom w:val="none" w:sz="0" w:space="0" w:color="auto"/>
                                                    <w:right w:val="none" w:sz="0" w:space="0" w:color="auto"/>
                                                  </w:divBdr>
                                                  <w:divsChild>
                                                    <w:div w:id="1961640175">
                                                      <w:marLeft w:val="480"/>
                                                      <w:marRight w:val="0"/>
                                                      <w:marTop w:val="0"/>
                                                      <w:marBottom w:val="240"/>
                                                      <w:divBdr>
                                                        <w:top w:val="none" w:sz="0" w:space="0" w:color="auto"/>
                                                        <w:left w:val="none" w:sz="0" w:space="0" w:color="auto"/>
                                                        <w:bottom w:val="none" w:sz="0" w:space="0" w:color="auto"/>
                                                        <w:right w:val="none" w:sz="0" w:space="0" w:color="auto"/>
                                                      </w:divBdr>
                                                    </w:div>
                                                  </w:divsChild>
                                                </w:div>
                                                <w:div w:id="1844662648">
                                                  <w:marLeft w:val="0"/>
                                                  <w:marRight w:val="0"/>
                                                  <w:marTop w:val="210"/>
                                                  <w:marBottom w:val="210"/>
                                                  <w:divBdr>
                                                    <w:top w:val="none" w:sz="0" w:space="0" w:color="auto"/>
                                                    <w:left w:val="none" w:sz="0" w:space="0" w:color="auto"/>
                                                    <w:bottom w:val="none" w:sz="0" w:space="0" w:color="auto"/>
                                                    <w:right w:val="none" w:sz="0" w:space="0" w:color="auto"/>
                                                  </w:divBdr>
                                                  <w:divsChild>
                                                    <w:div w:id="965965735">
                                                      <w:marLeft w:val="480"/>
                                                      <w:marRight w:val="0"/>
                                                      <w:marTop w:val="0"/>
                                                      <w:marBottom w:val="240"/>
                                                      <w:divBdr>
                                                        <w:top w:val="none" w:sz="0" w:space="0" w:color="auto"/>
                                                        <w:left w:val="none" w:sz="0" w:space="0" w:color="auto"/>
                                                        <w:bottom w:val="none" w:sz="0" w:space="0" w:color="auto"/>
                                                        <w:right w:val="none" w:sz="0" w:space="0" w:color="auto"/>
                                                      </w:divBdr>
                                                    </w:div>
                                                  </w:divsChild>
                                                </w:div>
                                                <w:div w:id="1657538299">
                                                  <w:marLeft w:val="0"/>
                                                  <w:marRight w:val="0"/>
                                                  <w:marTop w:val="210"/>
                                                  <w:marBottom w:val="210"/>
                                                  <w:divBdr>
                                                    <w:top w:val="none" w:sz="0" w:space="0" w:color="auto"/>
                                                    <w:left w:val="none" w:sz="0" w:space="0" w:color="auto"/>
                                                    <w:bottom w:val="none" w:sz="0" w:space="0" w:color="auto"/>
                                                    <w:right w:val="none" w:sz="0" w:space="0" w:color="auto"/>
                                                  </w:divBdr>
                                                  <w:divsChild>
                                                    <w:div w:id="27028200">
                                                      <w:marLeft w:val="480"/>
                                                      <w:marRight w:val="0"/>
                                                      <w:marTop w:val="0"/>
                                                      <w:marBottom w:val="240"/>
                                                      <w:divBdr>
                                                        <w:top w:val="none" w:sz="0" w:space="0" w:color="auto"/>
                                                        <w:left w:val="none" w:sz="0" w:space="0" w:color="auto"/>
                                                        <w:bottom w:val="none" w:sz="0" w:space="0" w:color="auto"/>
                                                        <w:right w:val="none" w:sz="0" w:space="0" w:color="auto"/>
                                                      </w:divBdr>
                                                    </w:div>
                                                  </w:divsChild>
                                                </w:div>
                                                <w:div w:id="889459408">
                                                  <w:marLeft w:val="0"/>
                                                  <w:marRight w:val="0"/>
                                                  <w:marTop w:val="210"/>
                                                  <w:marBottom w:val="0"/>
                                                  <w:divBdr>
                                                    <w:top w:val="none" w:sz="0" w:space="0" w:color="auto"/>
                                                    <w:left w:val="none" w:sz="0" w:space="0" w:color="auto"/>
                                                    <w:bottom w:val="none" w:sz="0" w:space="0" w:color="auto"/>
                                                    <w:right w:val="none" w:sz="0" w:space="0" w:color="auto"/>
                                                  </w:divBdr>
                                                  <w:divsChild>
                                                    <w:div w:id="115417435">
                                                      <w:marLeft w:val="480"/>
                                                      <w:marRight w:val="0"/>
                                                      <w:marTop w:val="0"/>
                                                      <w:marBottom w:val="240"/>
                                                      <w:divBdr>
                                                        <w:top w:val="none" w:sz="0" w:space="0" w:color="auto"/>
                                                        <w:left w:val="none" w:sz="0" w:space="0" w:color="auto"/>
                                                        <w:bottom w:val="none" w:sz="0" w:space="0" w:color="auto"/>
                                                        <w:right w:val="none" w:sz="0" w:space="0" w:color="auto"/>
                                                      </w:divBdr>
                                                      <w:divsChild>
                                                        <w:div w:id="1257405342">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726075114">
                                      <w:marLeft w:val="0"/>
                                      <w:marRight w:val="0"/>
                                      <w:marTop w:val="210"/>
                                      <w:marBottom w:val="210"/>
                                      <w:divBdr>
                                        <w:top w:val="none" w:sz="0" w:space="0" w:color="auto"/>
                                        <w:left w:val="none" w:sz="0" w:space="0" w:color="auto"/>
                                        <w:bottom w:val="none" w:sz="0" w:space="0" w:color="auto"/>
                                        <w:right w:val="none" w:sz="0" w:space="0" w:color="auto"/>
                                      </w:divBdr>
                                      <w:divsChild>
                                        <w:div w:id="1298876826">
                                          <w:marLeft w:val="480"/>
                                          <w:marRight w:val="0"/>
                                          <w:marTop w:val="0"/>
                                          <w:marBottom w:val="240"/>
                                          <w:divBdr>
                                            <w:top w:val="none" w:sz="0" w:space="0" w:color="auto"/>
                                            <w:left w:val="none" w:sz="0" w:space="0" w:color="auto"/>
                                            <w:bottom w:val="none" w:sz="0" w:space="0" w:color="auto"/>
                                            <w:right w:val="none" w:sz="0" w:space="0" w:color="auto"/>
                                          </w:divBdr>
                                          <w:divsChild>
                                            <w:div w:id="1362439104">
                                              <w:marLeft w:val="0"/>
                                              <w:marRight w:val="0"/>
                                              <w:marTop w:val="0"/>
                                              <w:marBottom w:val="210"/>
                                              <w:divBdr>
                                                <w:top w:val="none" w:sz="0" w:space="0" w:color="auto"/>
                                                <w:left w:val="none" w:sz="0" w:space="0" w:color="auto"/>
                                                <w:bottom w:val="none" w:sz="0" w:space="0" w:color="auto"/>
                                                <w:right w:val="none" w:sz="0" w:space="0" w:color="auto"/>
                                              </w:divBdr>
                                            </w:div>
                                            <w:div w:id="177627085">
                                              <w:marLeft w:val="0"/>
                                              <w:marRight w:val="0"/>
                                              <w:marTop w:val="0"/>
                                              <w:marBottom w:val="0"/>
                                              <w:divBdr>
                                                <w:top w:val="none" w:sz="0" w:space="0" w:color="auto"/>
                                                <w:left w:val="none" w:sz="0" w:space="0" w:color="auto"/>
                                                <w:bottom w:val="none" w:sz="0" w:space="0" w:color="auto"/>
                                                <w:right w:val="none" w:sz="0" w:space="0" w:color="auto"/>
                                              </w:divBdr>
                                              <w:divsChild>
                                                <w:div w:id="1290939390">
                                                  <w:marLeft w:val="0"/>
                                                  <w:marRight w:val="0"/>
                                                  <w:marTop w:val="210"/>
                                                  <w:marBottom w:val="210"/>
                                                  <w:divBdr>
                                                    <w:top w:val="none" w:sz="0" w:space="0" w:color="auto"/>
                                                    <w:left w:val="none" w:sz="0" w:space="0" w:color="auto"/>
                                                    <w:bottom w:val="none" w:sz="0" w:space="0" w:color="auto"/>
                                                    <w:right w:val="none" w:sz="0" w:space="0" w:color="auto"/>
                                                  </w:divBdr>
                                                  <w:divsChild>
                                                    <w:div w:id="1147211225">
                                                      <w:marLeft w:val="480"/>
                                                      <w:marRight w:val="0"/>
                                                      <w:marTop w:val="0"/>
                                                      <w:marBottom w:val="240"/>
                                                      <w:divBdr>
                                                        <w:top w:val="none" w:sz="0" w:space="0" w:color="auto"/>
                                                        <w:left w:val="none" w:sz="0" w:space="0" w:color="auto"/>
                                                        <w:bottom w:val="none" w:sz="0" w:space="0" w:color="auto"/>
                                                        <w:right w:val="none" w:sz="0" w:space="0" w:color="auto"/>
                                                      </w:divBdr>
                                                      <w:divsChild>
                                                        <w:div w:id="1211452219">
                                                          <w:marLeft w:val="0"/>
                                                          <w:marRight w:val="0"/>
                                                          <w:marTop w:val="0"/>
                                                          <w:marBottom w:val="0"/>
                                                          <w:divBdr>
                                                            <w:top w:val="none" w:sz="0" w:space="0" w:color="auto"/>
                                                            <w:left w:val="none" w:sz="0" w:space="0" w:color="auto"/>
                                                            <w:bottom w:val="none" w:sz="0" w:space="0" w:color="auto"/>
                                                            <w:right w:val="none" w:sz="0" w:space="0" w:color="auto"/>
                                                          </w:divBdr>
                                                          <w:divsChild>
                                                            <w:div w:id="1039355557">
                                                              <w:marLeft w:val="0"/>
                                                              <w:marRight w:val="0"/>
                                                              <w:marTop w:val="210"/>
                                                              <w:marBottom w:val="210"/>
                                                              <w:divBdr>
                                                                <w:top w:val="none" w:sz="0" w:space="0" w:color="auto"/>
                                                                <w:left w:val="none" w:sz="0" w:space="0" w:color="auto"/>
                                                                <w:bottom w:val="none" w:sz="0" w:space="0" w:color="auto"/>
                                                                <w:right w:val="none" w:sz="0" w:space="0" w:color="auto"/>
                                                              </w:divBdr>
                                                              <w:divsChild>
                                                                <w:div w:id="1761635224">
                                                                  <w:marLeft w:val="480"/>
                                                                  <w:marRight w:val="0"/>
                                                                  <w:marTop w:val="0"/>
                                                                  <w:marBottom w:val="240"/>
                                                                  <w:divBdr>
                                                                    <w:top w:val="none" w:sz="0" w:space="0" w:color="auto"/>
                                                                    <w:left w:val="none" w:sz="0" w:space="0" w:color="auto"/>
                                                                    <w:bottom w:val="none" w:sz="0" w:space="0" w:color="auto"/>
                                                                    <w:right w:val="none" w:sz="0" w:space="0" w:color="auto"/>
                                                                  </w:divBdr>
                                                                </w:div>
                                                              </w:divsChild>
                                                            </w:div>
                                                            <w:div w:id="622881538">
                                                              <w:marLeft w:val="0"/>
                                                              <w:marRight w:val="0"/>
                                                              <w:marTop w:val="210"/>
                                                              <w:marBottom w:val="0"/>
                                                              <w:divBdr>
                                                                <w:top w:val="none" w:sz="0" w:space="0" w:color="auto"/>
                                                                <w:left w:val="none" w:sz="0" w:space="0" w:color="auto"/>
                                                                <w:bottom w:val="none" w:sz="0" w:space="0" w:color="auto"/>
                                                                <w:right w:val="none" w:sz="0" w:space="0" w:color="auto"/>
                                                              </w:divBdr>
                                                              <w:divsChild>
                                                                <w:div w:id="48316003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4373303">
                                                  <w:marLeft w:val="0"/>
                                                  <w:marRight w:val="0"/>
                                                  <w:marTop w:val="210"/>
                                                  <w:marBottom w:val="0"/>
                                                  <w:divBdr>
                                                    <w:top w:val="none" w:sz="0" w:space="0" w:color="auto"/>
                                                    <w:left w:val="none" w:sz="0" w:space="0" w:color="auto"/>
                                                    <w:bottom w:val="none" w:sz="0" w:space="0" w:color="auto"/>
                                                    <w:right w:val="none" w:sz="0" w:space="0" w:color="auto"/>
                                                  </w:divBdr>
                                                  <w:divsChild>
                                                    <w:div w:id="119788670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35402866">
                                      <w:marLeft w:val="0"/>
                                      <w:marRight w:val="0"/>
                                      <w:marTop w:val="210"/>
                                      <w:marBottom w:val="210"/>
                                      <w:divBdr>
                                        <w:top w:val="none" w:sz="0" w:space="0" w:color="auto"/>
                                        <w:left w:val="none" w:sz="0" w:space="0" w:color="auto"/>
                                        <w:bottom w:val="none" w:sz="0" w:space="0" w:color="auto"/>
                                        <w:right w:val="none" w:sz="0" w:space="0" w:color="auto"/>
                                      </w:divBdr>
                                      <w:divsChild>
                                        <w:div w:id="1646084112">
                                          <w:marLeft w:val="480"/>
                                          <w:marRight w:val="0"/>
                                          <w:marTop w:val="0"/>
                                          <w:marBottom w:val="240"/>
                                          <w:divBdr>
                                            <w:top w:val="none" w:sz="0" w:space="0" w:color="auto"/>
                                            <w:left w:val="none" w:sz="0" w:space="0" w:color="auto"/>
                                            <w:bottom w:val="none" w:sz="0" w:space="0" w:color="auto"/>
                                            <w:right w:val="none" w:sz="0" w:space="0" w:color="auto"/>
                                          </w:divBdr>
                                          <w:divsChild>
                                            <w:div w:id="1389651563">
                                              <w:marLeft w:val="0"/>
                                              <w:marRight w:val="0"/>
                                              <w:marTop w:val="0"/>
                                              <w:marBottom w:val="210"/>
                                              <w:divBdr>
                                                <w:top w:val="none" w:sz="0" w:space="0" w:color="auto"/>
                                                <w:left w:val="none" w:sz="0" w:space="0" w:color="auto"/>
                                                <w:bottom w:val="none" w:sz="0" w:space="0" w:color="auto"/>
                                                <w:right w:val="none" w:sz="0" w:space="0" w:color="auto"/>
                                              </w:divBdr>
                                            </w:div>
                                            <w:div w:id="609901433">
                                              <w:marLeft w:val="0"/>
                                              <w:marRight w:val="0"/>
                                              <w:marTop w:val="240"/>
                                              <w:marBottom w:val="0"/>
                                              <w:divBdr>
                                                <w:top w:val="none" w:sz="0" w:space="0" w:color="auto"/>
                                                <w:left w:val="none" w:sz="0" w:space="0" w:color="auto"/>
                                                <w:bottom w:val="none" w:sz="0" w:space="0" w:color="auto"/>
                                                <w:right w:val="none" w:sz="0" w:space="0" w:color="auto"/>
                                              </w:divBdr>
                                              <w:divsChild>
                                                <w:div w:id="895362361">
                                                  <w:marLeft w:val="0"/>
                                                  <w:marRight w:val="0"/>
                                                  <w:marTop w:val="0"/>
                                                  <w:marBottom w:val="0"/>
                                                  <w:divBdr>
                                                    <w:top w:val="none" w:sz="0" w:space="0" w:color="auto"/>
                                                    <w:left w:val="none" w:sz="0" w:space="0" w:color="auto"/>
                                                    <w:bottom w:val="none" w:sz="0" w:space="0" w:color="auto"/>
                                                    <w:right w:val="none" w:sz="0" w:space="0" w:color="auto"/>
                                                  </w:divBdr>
                                                </w:div>
                                                <w:div w:id="455413992">
                                                  <w:marLeft w:val="0"/>
                                                  <w:marRight w:val="0"/>
                                                  <w:marTop w:val="0"/>
                                                  <w:marBottom w:val="0"/>
                                                  <w:divBdr>
                                                    <w:top w:val="none" w:sz="0" w:space="0" w:color="auto"/>
                                                    <w:left w:val="none" w:sz="0" w:space="0" w:color="auto"/>
                                                    <w:bottom w:val="none" w:sz="0" w:space="0" w:color="auto"/>
                                                    <w:right w:val="none" w:sz="0" w:space="0" w:color="auto"/>
                                                  </w:divBdr>
                                                </w:div>
                                                <w:div w:id="769469192">
                                                  <w:marLeft w:val="0"/>
                                                  <w:marRight w:val="0"/>
                                                  <w:marTop w:val="0"/>
                                                  <w:marBottom w:val="0"/>
                                                  <w:divBdr>
                                                    <w:top w:val="none" w:sz="0" w:space="0" w:color="auto"/>
                                                    <w:left w:val="none" w:sz="0" w:space="0" w:color="auto"/>
                                                    <w:bottom w:val="none" w:sz="0" w:space="0" w:color="auto"/>
                                                    <w:right w:val="none" w:sz="0" w:space="0" w:color="auto"/>
                                                  </w:divBdr>
                                                </w:div>
                                                <w:div w:id="1892960139">
                                                  <w:marLeft w:val="0"/>
                                                  <w:marRight w:val="0"/>
                                                  <w:marTop w:val="0"/>
                                                  <w:marBottom w:val="0"/>
                                                  <w:divBdr>
                                                    <w:top w:val="none" w:sz="0" w:space="0" w:color="auto"/>
                                                    <w:left w:val="none" w:sz="0" w:space="0" w:color="auto"/>
                                                    <w:bottom w:val="none" w:sz="0" w:space="0" w:color="auto"/>
                                                    <w:right w:val="none" w:sz="0" w:space="0" w:color="auto"/>
                                                  </w:divBdr>
                                                </w:div>
                                                <w:div w:id="1001926429">
                                                  <w:marLeft w:val="0"/>
                                                  <w:marRight w:val="0"/>
                                                  <w:marTop w:val="0"/>
                                                  <w:marBottom w:val="0"/>
                                                  <w:divBdr>
                                                    <w:top w:val="none" w:sz="0" w:space="0" w:color="auto"/>
                                                    <w:left w:val="none" w:sz="0" w:space="0" w:color="auto"/>
                                                    <w:bottom w:val="none" w:sz="0" w:space="0" w:color="auto"/>
                                                    <w:right w:val="none" w:sz="0" w:space="0" w:color="auto"/>
                                                  </w:divBdr>
                                                </w:div>
                                                <w:div w:id="107043367">
                                                  <w:marLeft w:val="0"/>
                                                  <w:marRight w:val="0"/>
                                                  <w:marTop w:val="0"/>
                                                  <w:marBottom w:val="0"/>
                                                  <w:divBdr>
                                                    <w:top w:val="none" w:sz="0" w:space="0" w:color="auto"/>
                                                    <w:left w:val="none" w:sz="0" w:space="0" w:color="auto"/>
                                                    <w:bottom w:val="none" w:sz="0" w:space="0" w:color="auto"/>
                                                    <w:right w:val="none" w:sz="0" w:space="0" w:color="auto"/>
                                                  </w:divBdr>
                                                </w:div>
                                                <w:div w:id="937712759">
                                                  <w:marLeft w:val="0"/>
                                                  <w:marRight w:val="0"/>
                                                  <w:marTop w:val="0"/>
                                                  <w:marBottom w:val="0"/>
                                                  <w:divBdr>
                                                    <w:top w:val="none" w:sz="0" w:space="0" w:color="auto"/>
                                                    <w:left w:val="none" w:sz="0" w:space="0" w:color="auto"/>
                                                    <w:bottom w:val="none" w:sz="0" w:space="0" w:color="auto"/>
                                                    <w:right w:val="none" w:sz="0" w:space="0" w:color="auto"/>
                                                  </w:divBdr>
                                                </w:div>
                                                <w:div w:id="1943342749">
                                                  <w:marLeft w:val="0"/>
                                                  <w:marRight w:val="0"/>
                                                  <w:marTop w:val="0"/>
                                                  <w:marBottom w:val="0"/>
                                                  <w:divBdr>
                                                    <w:top w:val="none" w:sz="0" w:space="0" w:color="auto"/>
                                                    <w:left w:val="none" w:sz="0" w:space="0" w:color="auto"/>
                                                    <w:bottom w:val="none" w:sz="0" w:space="0" w:color="auto"/>
                                                    <w:right w:val="none" w:sz="0" w:space="0" w:color="auto"/>
                                                  </w:divBdr>
                                                </w:div>
                                                <w:div w:id="879439128">
                                                  <w:marLeft w:val="0"/>
                                                  <w:marRight w:val="0"/>
                                                  <w:marTop w:val="0"/>
                                                  <w:marBottom w:val="0"/>
                                                  <w:divBdr>
                                                    <w:top w:val="none" w:sz="0" w:space="0" w:color="auto"/>
                                                    <w:left w:val="none" w:sz="0" w:space="0" w:color="auto"/>
                                                    <w:bottom w:val="none" w:sz="0" w:space="0" w:color="auto"/>
                                                    <w:right w:val="none" w:sz="0" w:space="0" w:color="auto"/>
                                                  </w:divBdr>
                                                </w:div>
                                                <w:div w:id="2136481473">
                                                  <w:marLeft w:val="0"/>
                                                  <w:marRight w:val="0"/>
                                                  <w:marTop w:val="0"/>
                                                  <w:marBottom w:val="0"/>
                                                  <w:divBdr>
                                                    <w:top w:val="none" w:sz="0" w:space="0" w:color="auto"/>
                                                    <w:left w:val="none" w:sz="0" w:space="0" w:color="auto"/>
                                                    <w:bottom w:val="none" w:sz="0" w:space="0" w:color="auto"/>
                                                    <w:right w:val="none" w:sz="0" w:space="0" w:color="auto"/>
                                                  </w:divBdr>
                                                </w:div>
                                                <w:div w:id="1455714546">
                                                  <w:marLeft w:val="0"/>
                                                  <w:marRight w:val="0"/>
                                                  <w:marTop w:val="0"/>
                                                  <w:marBottom w:val="0"/>
                                                  <w:divBdr>
                                                    <w:top w:val="none" w:sz="0" w:space="0" w:color="auto"/>
                                                    <w:left w:val="none" w:sz="0" w:space="0" w:color="auto"/>
                                                    <w:bottom w:val="none" w:sz="0" w:space="0" w:color="auto"/>
                                                    <w:right w:val="none" w:sz="0" w:space="0" w:color="auto"/>
                                                  </w:divBdr>
                                                </w:div>
                                                <w:div w:id="520972667">
                                                  <w:marLeft w:val="0"/>
                                                  <w:marRight w:val="0"/>
                                                  <w:marTop w:val="0"/>
                                                  <w:marBottom w:val="0"/>
                                                  <w:divBdr>
                                                    <w:top w:val="none" w:sz="0" w:space="0" w:color="auto"/>
                                                    <w:left w:val="none" w:sz="0" w:space="0" w:color="auto"/>
                                                    <w:bottom w:val="none" w:sz="0" w:space="0" w:color="auto"/>
                                                    <w:right w:val="none" w:sz="0" w:space="0" w:color="auto"/>
                                                  </w:divBdr>
                                                </w:div>
                                                <w:div w:id="850223725">
                                                  <w:marLeft w:val="0"/>
                                                  <w:marRight w:val="0"/>
                                                  <w:marTop w:val="0"/>
                                                  <w:marBottom w:val="0"/>
                                                  <w:divBdr>
                                                    <w:top w:val="none" w:sz="0" w:space="0" w:color="auto"/>
                                                    <w:left w:val="none" w:sz="0" w:space="0" w:color="auto"/>
                                                    <w:bottom w:val="none" w:sz="0" w:space="0" w:color="auto"/>
                                                    <w:right w:val="none" w:sz="0" w:space="0" w:color="auto"/>
                                                  </w:divBdr>
                                                </w:div>
                                                <w:div w:id="355812414">
                                                  <w:marLeft w:val="0"/>
                                                  <w:marRight w:val="0"/>
                                                  <w:marTop w:val="0"/>
                                                  <w:marBottom w:val="0"/>
                                                  <w:divBdr>
                                                    <w:top w:val="none" w:sz="0" w:space="0" w:color="auto"/>
                                                    <w:left w:val="none" w:sz="0" w:space="0" w:color="auto"/>
                                                    <w:bottom w:val="none" w:sz="0" w:space="0" w:color="auto"/>
                                                    <w:right w:val="none" w:sz="0" w:space="0" w:color="auto"/>
                                                  </w:divBdr>
                                                </w:div>
                                                <w:div w:id="648175389">
                                                  <w:marLeft w:val="0"/>
                                                  <w:marRight w:val="0"/>
                                                  <w:marTop w:val="0"/>
                                                  <w:marBottom w:val="0"/>
                                                  <w:divBdr>
                                                    <w:top w:val="none" w:sz="0" w:space="0" w:color="auto"/>
                                                    <w:left w:val="none" w:sz="0" w:space="0" w:color="auto"/>
                                                    <w:bottom w:val="none" w:sz="0" w:space="0" w:color="auto"/>
                                                    <w:right w:val="none" w:sz="0" w:space="0" w:color="auto"/>
                                                  </w:divBdr>
                                                </w:div>
                                                <w:div w:id="74670647">
                                                  <w:marLeft w:val="0"/>
                                                  <w:marRight w:val="0"/>
                                                  <w:marTop w:val="0"/>
                                                  <w:marBottom w:val="0"/>
                                                  <w:divBdr>
                                                    <w:top w:val="none" w:sz="0" w:space="0" w:color="auto"/>
                                                    <w:left w:val="none" w:sz="0" w:space="0" w:color="auto"/>
                                                    <w:bottom w:val="none" w:sz="0" w:space="0" w:color="auto"/>
                                                    <w:right w:val="none" w:sz="0" w:space="0" w:color="auto"/>
                                                  </w:divBdr>
                                                </w:div>
                                                <w:div w:id="186722459">
                                                  <w:marLeft w:val="0"/>
                                                  <w:marRight w:val="0"/>
                                                  <w:marTop w:val="0"/>
                                                  <w:marBottom w:val="0"/>
                                                  <w:divBdr>
                                                    <w:top w:val="none" w:sz="0" w:space="0" w:color="auto"/>
                                                    <w:left w:val="none" w:sz="0" w:space="0" w:color="auto"/>
                                                    <w:bottom w:val="none" w:sz="0" w:space="0" w:color="auto"/>
                                                    <w:right w:val="none" w:sz="0" w:space="0" w:color="auto"/>
                                                  </w:divBdr>
                                                </w:div>
                                                <w:div w:id="1590457229">
                                                  <w:marLeft w:val="0"/>
                                                  <w:marRight w:val="0"/>
                                                  <w:marTop w:val="0"/>
                                                  <w:marBottom w:val="0"/>
                                                  <w:divBdr>
                                                    <w:top w:val="none" w:sz="0" w:space="0" w:color="auto"/>
                                                    <w:left w:val="none" w:sz="0" w:space="0" w:color="auto"/>
                                                    <w:bottom w:val="none" w:sz="0" w:space="0" w:color="auto"/>
                                                    <w:right w:val="none" w:sz="0" w:space="0" w:color="auto"/>
                                                  </w:divBdr>
                                                </w:div>
                                                <w:div w:id="128478825">
                                                  <w:marLeft w:val="0"/>
                                                  <w:marRight w:val="0"/>
                                                  <w:marTop w:val="0"/>
                                                  <w:marBottom w:val="0"/>
                                                  <w:divBdr>
                                                    <w:top w:val="none" w:sz="0" w:space="0" w:color="auto"/>
                                                    <w:left w:val="none" w:sz="0" w:space="0" w:color="auto"/>
                                                    <w:bottom w:val="none" w:sz="0" w:space="0" w:color="auto"/>
                                                    <w:right w:val="none" w:sz="0" w:space="0" w:color="auto"/>
                                                  </w:divBdr>
                                                </w:div>
                                                <w:div w:id="1740131563">
                                                  <w:marLeft w:val="0"/>
                                                  <w:marRight w:val="0"/>
                                                  <w:marTop w:val="0"/>
                                                  <w:marBottom w:val="0"/>
                                                  <w:divBdr>
                                                    <w:top w:val="none" w:sz="0" w:space="0" w:color="auto"/>
                                                    <w:left w:val="none" w:sz="0" w:space="0" w:color="auto"/>
                                                    <w:bottom w:val="none" w:sz="0" w:space="0" w:color="auto"/>
                                                    <w:right w:val="none" w:sz="0" w:space="0" w:color="auto"/>
                                                  </w:divBdr>
                                                </w:div>
                                                <w:div w:id="2103259789">
                                                  <w:marLeft w:val="0"/>
                                                  <w:marRight w:val="0"/>
                                                  <w:marTop w:val="0"/>
                                                  <w:marBottom w:val="0"/>
                                                  <w:divBdr>
                                                    <w:top w:val="none" w:sz="0" w:space="0" w:color="auto"/>
                                                    <w:left w:val="none" w:sz="0" w:space="0" w:color="auto"/>
                                                    <w:bottom w:val="none" w:sz="0" w:space="0" w:color="auto"/>
                                                    <w:right w:val="none" w:sz="0" w:space="0" w:color="auto"/>
                                                  </w:divBdr>
                                                </w:div>
                                                <w:div w:id="1705667977">
                                                  <w:marLeft w:val="0"/>
                                                  <w:marRight w:val="0"/>
                                                  <w:marTop w:val="0"/>
                                                  <w:marBottom w:val="0"/>
                                                  <w:divBdr>
                                                    <w:top w:val="none" w:sz="0" w:space="0" w:color="auto"/>
                                                    <w:left w:val="none" w:sz="0" w:space="0" w:color="auto"/>
                                                    <w:bottom w:val="none" w:sz="0" w:space="0" w:color="auto"/>
                                                    <w:right w:val="none" w:sz="0" w:space="0" w:color="auto"/>
                                                  </w:divBdr>
                                                </w:div>
                                                <w:div w:id="1538199798">
                                                  <w:marLeft w:val="0"/>
                                                  <w:marRight w:val="0"/>
                                                  <w:marTop w:val="0"/>
                                                  <w:marBottom w:val="0"/>
                                                  <w:divBdr>
                                                    <w:top w:val="none" w:sz="0" w:space="0" w:color="auto"/>
                                                    <w:left w:val="none" w:sz="0" w:space="0" w:color="auto"/>
                                                    <w:bottom w:val="none" w:sz="0" w:space="0" w:color="auto"/>
                                                    <w:right w:val="none" w:sz="0" w:space="0" w:color="auto"/>
                                                  </w:divBdr>
                                                </w:div>
                                                <w:div w:id="1298342676">
                                                  <w:marLeft w:val="0"/>
                                                  <w:marRight w:val="0"/>
                                                  <w:marTop w:val="0"/>
                                                  <w:marBottom w:val="0"/>
                                                  <w:divBdr>
                                                    <w:top w:val="none" w:sz="0" w:space="0" w:color="auto"/>
                                                    <w:left w:val="none" w:sz="0" w:space="0" w:color="auto"/>
                                                    <w:bottom w:val="none" w:sz="0" w:space="0" w:color="auto"/>
                                                    <w:right w:val="none" w:sz="0" w:space="0" w:color="auto"/>
                                                  </w:divBdr>
                                                </w:div>
                                                <w:div w:id="1495805609">
                                                  <w:marLeft w:val="0"/>
                                                  <w:marRight w:val="0"/>
                                                  <w:marTop w:val="0"/>
                                                  <w:marBottom w:val="0"/>
                                                  <w:divBdr>
                                                    <w:top w:val="none" w:sz="0" w:space="0" w:color="auto"/>
                                                    <w:left w:val="none" w:sz="0" w:space="0" w:color="auto"/>
                                                    <w:bottom w:val="none" w:sz="0" w:space="0" w:color="auto"/>
                                                    <w:right w:val="none" w:sz="0" w:space="0" w:color="auto"/>
                                                  </w:divBdr>
                                                </w:div>
                                                <w:div w:id="632251766">
                                                  <w:marLeft w:val="0"/>
                                                  <w:marRight w:val="0"/>
                                                  <w:marTop w:val="0"/>
                                                  <w:marBottom w:val="0"/>
                                                  <w:divBdr>
                                                    <w:top w:val="none" w:sz="0" w:space="0" w:color="auto"/>
                                                    <w:left w:val="none" w:sz="0" w:space="0" w:color="auto"/>
                                                    <w:bottom w:val="none" w:sz="0" w:space="0" w:color="auto"/>
                                                    <w:right w:val="none" w:sz="0" w:space="0" w:color="auto"/>
                                                  </w:divBdr>
                                                </w:div>
                                                <w:div w:id="20907115">
                                                  <w:marLeft w:val="0"/>
                                                  <w:marRight w:val="0"/>
                                                  <w:marTop w:val="0"/>
                                                  <w:marBottom w:val="0"/>
                                                  <w:divBdr>
                                                    <w:top w:val="none" w:sz="0" w:space="0" w:color="auto"/>
                                                    <w:left w:val="none" w:sz="0" w:space="0" w:color="auto"/>
                                                    <w:bottom w:val="none" w:sz="0" w:space="0" w:color="auto"/>
                                                    <w:right w:val="none" w:sz="0" w:space="0" w:color="auto"/>
                                                  </w:divBdr>
                                                </w:div>
                                                <w:div w:id="1994722377">
                                                  <w:marLeft w:val="0"/>
                                                  <w:marRight w:val="0"/>
                                                  <w:marTop w:val="0"/>
                                                  <w:marBottom w:val="0"/>
                                                  <w:divBdr>
                                                    <w:top w:val="none" w:sz="0" w:space="0" w:color="auto"/>
                                                    <w:left w:val="none" w:sz="0" w:space="0" w:color="auto"/>
                                                    <w:bottom w:val="none" w:sz="0" w:space="0" w:color="auto"/>
                                                    <w:right w:val="none" w:sz="0" w:space="0" w:color="auto"/>
                                                  </w:divBdr>
                                                </w:div>
                                                <w:div w:id="1481381017">
                                                  <w:marLeft w:val="0"/>
                                                  <w:marRight w:val="0"/>
                                                  <w:marTop w:val="0"/>
                                                  <w:marBottom w:val="0"/>
                                                  <w:divBdr>
                                                    <w:top w:val="none" w:sz="0" w:space="0" w:color="auto"/>
                                                    <w:left w:val="none" w:sz="0" w:space="0" w:color="auto"/>
                                                    <w:bottom w:val="none" w:sz="0" w:space="0" w:color="auto"/>
                                                    <w:right w:val="none" w:sz="0" w:space="0" w:color="auto"/>
                                                  </w:divBdr>
                                                </w:div>
                                                <w:div w:id="904487622">
                                                  <w:marLeft w:val="0"/>
                                                  <w:marRight w:val="0"/>
                                                  <w:marTop w:val="0"/>
                                                  <w:marBottom w:val="0"/>
                                                  <w:divBdr>
                                                    <w:top w:val="none" w:sz="0" w:space="0" w:color="auto"/>
                                                    <w:left w:val="none" w:sz="0" w:space="0" w:color="auto"/>
                                                    <w:bottom w:val="none" w:sz="0" w:space="0" w:color="auto"/>
                                                    <w:right w:val="none" w:sz="0" w:space="0" w:color="auto"/>
                                                  </w:divBdr>
                                                </w:div>
                                                <w:div w:id="2086686466">
                                                  <w:marLeft w:val="0"/>
                                                  <w:marRight w:val="0"/>
                                                  <w:marTop w:val="0"/>
                                                  <w:marBottom w:val="0"/>
                                                  <w:divBdr>
                                                    <w:top w:val="none" w:sz="0" w:space="0" w:color="auto"/>
                                                    <w:left w:val="none" w:sz="0" w:space="0" w:color="auto"/>
                                                    <w:bottom w:val="none" w:sz="0" w:space="0" w:color="auto"/>
                                                    <w:right w:val="none" w:sz="0" w:space="0" w:color="auto"/>
                                                  </w:divBdr>
                                                </w:div>
                                                <w:div w:id="513347285">
                                                  <w:marLeft w:val="0"/>
                                                  <w:marRight w:val="0"/>
                                                  <w:marTop w:val="0"/>
                                                  <w:marBottom w:val="0"/>
                                                  <w:divBdr>
                                                    <w:top w:val="none" w:sz="0" w:space="0" w:color="auto"/>
                                                    <w:left w:val="none" w:sz="0" w:space="0" w:color="auto"/>
                                                    <w:bottom w:val="none" w:sz="0" w:space="0" w:color="auto"/>
                                                    <w:right w:val="none" w:sz="0" w:space="0" w:color="auto"/>
                                                  </w:divBdr>
                                                </w:div>
                                                <w:div w:id="245774052">
                                                  <w:marLeft w:val="0"/>
                                                  <w:marRight w:val="0"/>
                                                  <w:marTop w:val="0"/>
                                                  <w:marBottom w:val="0"/>
                                                  <w:divBdr>
                                                    <w:top w:val="none" w:sz="0" w:space="0" w:color="auto"/>
                                                    <w:left w:val="none" w:sz="0" w:space="0" w:color="auto"/>
                                                    <w:bottom w:val="none" w:sz="0" w:space="0" w:color="auto"/>
                                                    <w:right w:val="none" w:sz="0" w:space="0" w:color="auto"/>
                                                  </w:divBdr>
                                                </w:div>
                                                <w:div w:id="1344628697">
                                                  <w:marLeft w:val="0"/>
                                                  <w:marRight w:val="0"/>
                                                  <w:marTop w:val="0"/>
                                                  <w:marBottom w:val="0"/>
                                                  <w:divBdr>
                                                    <w:top w:val="none" w:sz="0" w:space="0" w:color="auto"/>
                                                    <w:left w:val="none" w:sz="0" w:space="0" w:color="auto"/>
                                                    <w:bottom w:val="none" w:sz="0" w:space="0" w:color="auto"/>
                                                    <w:right w:val="none" w:sz="0" w:space="0" w:color="auto"/>
                                                  </w:divBdr>
                                                </w:div>
                                                <w:div w:id="260190890">
                                                  <w:marLeft w:val="0"/>
                                                  <w:marRight w:val="0"/>
                                                  <w:marTop w:val="0"/>
                                                  <w:marBottom w:val="0"/>
                                                  <w:divBdr>
                                                    <w:top w:val="none" w:sz="0" w:space="0" w:color="auto"/>
                                                    <w:left w:val="none" w:sz="0" w:space="0" w:color="auto"/>
                                                    <w:bottom w:val="none" w:sz="0" w:space="0" w:color="auto"/>
                                                    <w:right w:val="none" w:sz="0" w:space="0" w:color="auto"/>
                                                  </w:divBdr>
                                                </w:div>
                                                <w:div w:id="1003781415">
                                                  <w:marLeft w:val="0"/>
                                                  <w:marRight w:val="0"/>
                                                  <w:marTop w:val="0"/>
                                                  <w:marBottom w:val="0"/>
                                                  <w:divBdr>
                                                    <w:top w:val="none" w:sz="0" w:space="0" w:color="auto"/>
                                                    <w:left w:val="none" w:sz="0" w:space="0" w:color="auto"/>
                                                    <w:bottom w:val="none" w:sz="0" w:space="0" w:color="auto"/>
                                                    <w:right w:val="none" w:sz="0" w:space="0" w:color="auto"/>
                                                  </w:divBdr>
                                                </w:div>
                                                <w:div w:id="26375787">
                                                  <w:marLeft w:val="0"/>
                                                  <w:marRight w:val="0"/>
                                                  <w:marTop w:val="0"/>
                                                  <w:marBottom w:val="0"/>
                                                  <w:divBdr>
                                                    <w:top w:val="none" w:sz="0" w:space="0" w:color="auto"/>
                                                    <w:left w:val="none" w:sz="0" w:space="0" w:color="auto"/>
                                                    <w:bottom w:val="none" w:sz="0" w:space="0" w:color="auto"/>
                                                    <w:right w:val="none" w:sz="0" w:space="0" w:color="auto"/>
                                                  </w:divBdr>
                                                </w:div>
                                                <w:div w:id="403184843">
                                                  <w:marLeft w:val="0"/>
                                                  <w:marRight w:val="0"/>
                                                  <w:marTop w:val="0"/>
                                                  <w:marBottom w:val="0"/>
                                                  <w:divBdr>
                                                    <w:top w:val="none" w:sz="0" w:space="0" w:color="auto"/>
                                                    <w:left w:val="none" w:sz="0" w:space="0" w:color="auto"/>
                                                    <w:bottom w:val="none" w:sz="0" w:space="0" w:color="auto"/>
                                                    <w:right w:val="none" w:sz="0" w:space="0" w:color="auto"/>
                                                  </w:divBdr>
                                                </w:div>
                                                <w:div w:id="769858463">
                                                  <w:marLeft w:val="0"/>
                                                  <w:marRight w:val="0"/>
                                                  <w:marTop w:val="0"/>
                                                  <w:marBottom w:val="0"/>
                                                  <w:divBdr>
                                                    <w:top w:val="none" w:sz="0" w:space="0" w:color="auto"/>
                                                    <w:left w:val="none" w:sz="0" w:space="0" w:color="auto"/>
                                                    <w:bottom w:val="none" w:sz="0" w:space="0" w:color="auto"/>
                                                    <w:right w:val="none" w:sz="0" w:space="0" w:color="auto"/>
                                                  </w:divBdr>
                                                </w:div>
                                                <w:div w:id="705299040">
                                                  <w:marLeft w:val="0"/>
                                                  <w:marRight w:val="0"/>
                                                  <w:marTop w:val="0"/>
                                                  <w:marBottom w:val="0"/>
                                                  <w:divBdr>
                                                    <w:top w:val="none" w:sz="0" w:space="0" w:color="auto"/>
                                                    <w:left w:val="none" w:sz="0" w:space="0" w:color="auto"/>
                                                    <w:bottom w:val="none" w:sz="0" w:space="0" w:color="auto"/>
                                                    <w:right w:val="none" w:sz="0" w:space="0" w:color="auto"/>
                                                  </w:divBdr>
                                                </w:div>
                                                <w:div w:id="636034756">
                                                  <w:marLeft w:val="0"/>
                                                  <w:marRight w:val="0"/>
                                                  <w:marTop w:val="0"/>
                                                  <w:marBottom w:val="0"/>
                                                  <w:divBdr>
                                                    <w:top w:val="none" w:sz="0" w:space="0" w:color="auto"/>
                                                    <w:left w:val="none" w:sz="0" w:space="0" w:color="auto"/>
                                                    <w:bottom w:val="none" w:sz="0" w:space="0" w:color="auto"/>
                                                    <w:right w:val="none" w:sz="0" w:space="0" w:color="auto"/>
                                                  </w:divBdr>
                                                </w:div>
                                                <w:div w:id="1277325294">
                                                  <w:marLeft w:val="0"/>
                                                  <w:marRight w:val="0"/>
                                                  <w:marTop w:val="0"/>
                                                  <w:marBottom w:val="0"/>
                                                  <w:divBdr>
                                                    <w:top w:val="none" w:sz="0" w:space="0" w:color="auto"/>
                                                    <w:left w:val="none" w:sz="0" w:space="0" w:color="auto"/>
                                                    <w:bottom w:val="none" w:sz="0" w:space="0" w:color="auto"/>
                                                    <w:right w:val="none" w:sz="0" w:space="0" w:color="auto"/>
                                                  </w:divBdr>
                                                </w:div>
                                              </w:divsChild>
                                            </w:div>
                                            <w:div w:id="1734155769">
                                              <w:marLeft w:val="0"/>
                                              <w:marRight w:val="0"/>
                                              <w:marTop w:val="0"/>
                                              <w:marBottom w:val="0"/>
                                              <w:divBdr>
                                                <w:top w:val="none" w:sz="0" w:space="0" w:color="auto"/>
                                                <w:left w:val="none" w:sz="0" w:space="0" w:color="auto"/>
                                                <w:bottom w:val="none" w:sz="0" w:space="0" w:color="auto"/>
                                                <w:right w:val="none" w:sz="0" w:space="0" w:color="auto"/>
                                              </w:divBdr>
                                            </w:div>
                                            <w:div w:id="1737047194">
                                              <w:marLeft w:val="0"/>
                                              <w:marRight w:val="0"/>
                                              <w:marTop w:val="0"/>
                                              <w:marBottom w:val="0"/>
                                              <w:divBdr>
                                                <w:top w:val="none" w:sz="0" w:space="0" w:color="auto"/>
                                                <w:left w:val="none" w:sz="0" w:space="0" w:color="auto"/>
                                                <w:bottom w:val="none" w:sz="0" w:space="0" w:color="auto"/>
                                                <w:right w:val="none" w:sz="0" w:space="0" w:color="auto"/>
                                              </w:divBdr>
                                            </w:div>
                                            <w:div w:id="101733395">
                                              <w:marLeft w:val="0"/>
                                              <w:marRight w:val="0"/>
                                              <w:marTop w:val="0"/>
                                              <w:marBottom w:val="0"/>
                                              <w:divBdr>
                                                <w:top w:val="none" w:sz="0" w:space="0" w:color="auto"/>
                                                <w:left w:val="none" w:sz="0" w:space="0" w:color="auto"/>
                                                <w:bottom w:val="none" w:sz="0" w:space="0" w:color="auto"/>
                                                <w:right w:val="none" w:sz="0" w:space="0" w:color="auto"/>
                                              </w:divBdr>
                                            </w:div>
                                            <w:div w:id="1815487924">
                                              <w:marLeft w:val="0"/>
                                              <w:marRight w:val="0"/>
                                              <w:marTop w:val="0"/>
                                              <w:marBottom w:val="0"/>
                                              <w:divBdr>
                                                <w:top w:val="none" w:sz="0" w:space="0" w:color="auto"/>
                                                <w:left w:val="none" w:sz="0" w:space="0" w:color="auto"/>
                                                <w:bottom w:val="none" w:sz="0" w:space="0" w:color="auto"/>
                                                <w:right w:val="none" w:sz="0" w:space="0" w:color="auto"/>
                                              </w:divBdr>
                                            </w:div>
                                            <w:div w:id="2064134905">
                                              <w:marLeft w:val="0"/>
                                              <w:marRight w:val="0"/>
                                              <w:marTop w:val="0"/>
                                              <w:marBottom w:val="0"/>
                                              <w:divBdr>
                                                <w:top w:val="none" w:sz="0" w:space="0" w:color="auto"/>
                                                <w:left w:val="none" w:sz="0" w:space="0" w:color="auto"/>
                                                <w:bottom w:val="none" w:sz="0" w:space="0" w:color="auto"/>
                                                <w:right w:val="none" w:sz="0" w:space="0" w:color="auto"/>
                                              </w:divBdr>
                                            </w:div>
                                            <w:div w:id="3352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16927">
                                      <w:marLeft w:val="0"/>
                                      <w:marRight w:val="0"/>
                                      <w:marTop w:val="210"/>
                                      <w:marBottom w:val="210"/>
                                      <w:divBdr>
                                        <w:top w:val="none" w:sz="0" w:space="0" w:color="auto"/>
                                        <w:left w:val="none" w:sz="0" w:space="0" w:color="auto"/>
                                        <w:bottom w:val="none" w:sz="0" w:space="0" w:color="auto"/>
                                        <w:right w:val="none" w:sz="0" w:space="0" w:color="auto"/>
                                      </w:divBdr>
                                      <w:divsChild>
                                        <w:div w:id="2083718989">
                                          <w:marLeft w:val="480"/>
                                          <w:marRight w:val="0"/>
                                          <w:marTop w:val="0"/>
                                          <w:marBottom w:val="240"/>
                                          <w:divBdr>
                                            <w:top w:val="none" w:sz="0" w:space="0" w:color="auto"/>
                                            <w:left w:val="none" w:sz="0" w:space="0" w:color="auto"/>
                                            <w:bottom w:val="none" w:sz="0" w:space="0" w:color="auto"/>
                                            <w:right w:val="none" w:sz="0" w:space="0" w:color="auto"/>
                                          </w:divBdr>
                                          <w:divsChild>
                                            <w:div w:id="984356929">
                                              <w:marLeft w:val="0"/>
                                              <w:marRight w:val="0"/>
                                              <w:marTop w:val="0"/>
                                              <w:marBottom w:val="210"/>
                                              <w:divBdr>
                                                <w:top w:val="none" w:sz="0" w:space="0" w:color="auto"/>
                                                <w:left w:val="none" w:sz="0" w:space="0" w:color="auto"/>
                                                <w:bottom w:val="none" w:sz="0" w:space="0" w:color="auto"/>
                                                <w:right w:val="none" w:sz="0" w:space="0" w:color="auto"/>
                                              </w:divBdr>
                                            </w:div>
                                            <w:div w:id="1845322088">
                                              <w:marLeft w:val="0"/>
                                              <w:marRight w:val="0"/>
                                              <w:marTop w:val="0"/>
                                              <w:marBottom w:val="0"/>
                                              <w:divBdr>
                                                <w:top w:val="none" w:sz="0" w:space="0" w:color="auto"/>
                                                <w:left w:val="none" w:sz="0" w:space="0" w:color="auto"/>
                                                <w:bottom w:val="none" w:sz="0" w:space="0" w:color="auto"/>
                                                <w:right w:val="none" w:sz="0" w:space="0" w:color="auto"/>
                                              </w:divBdr>
                                              <w:divsChild>
                                                <w:div w:id="861283656">
                                                  <w:marLeft w:val="0"/>
                                                  <w:marRight w:val="0"/>
                                                  <w:marTop w:val="210"/>
                                                  <w:marBottom w:val="210"/>
                                                  <w:divBdr>
                                                    <w:top w:val="none" w:sz="0" w:space="0" w:color="auto"/>
                                                    <w:left w:val="none" w:sz="0" w:space="0" w:color="auto"/>
                                                    <w:bottom w:val="none" w:sz="0" w:space="0" w:color="auto"/>
                                                    <w:right w:val="none" w:sz="0" w:space="0" w:color="auto"/>
                                                  </w:divBdr>
                                                  <w:divsChild>
                                                    <w:div w:id="281693504">
                                                      <w:marLeft w:val="480"/>
                                                      <w:marRight w:val="0"/>
                                                      <w:marTop w:val="0"/>
                                                      <w:marBottom w:val="240"/>
                                                      <w:divBdr>
                                                        <w:top w:val="none" w:sz="0" w:space="0" w:color="auto"/>
                                                        <w:left w:val="none" w:sz="0" w:space="0" w:color="auto"/>
                                                        <w:bottom w:val="none" w:sz="0" w:space="0" w:color="auto"/>
                                                        <w:right w:val="none" w:sz="0" w:space="0" w:color="auto"/>
                                                      </w:divBdr>
                                                    </w:div>
                                                  </w:divsChild>
                                                </w:div>
                                                <w:div w:id="1920670858">
                                                  <w:marLeft w:val="0"/>
                                                  <w:marRight w:val="0"/>
                                                  <w:marTop w:val="210"/>
                                                  <w:marBottom w:val="210"/>
                                                  <w:divBdr>
                                                    <w:top w:val="none" w:sz="0" w:space="0" w:color="auto"/>
                                                    <w:left w:val="none" w:sz="0" w:space="0" w:color="auto"/>
                                                    <w:bottom w:val="none" w:sz="0" w:space="0" w:color="auto"/>
                                                    <w:right w:val="none" w:sz="0" w:space="0" w:color="auto"/>
                                                  </w:divBdr>
                                                  <w:divsChild>
                                                    <w:div w:id="1237978019">
                                                      <w:marLeft w:val="480"/>
                                                      <w:marRight w:val="0"/>
                                                      <w:marTop w:val="0"/>
                                                      <w:marBottom w:val="240"/>
                                                      <w:divBdr>
                                                        <w:top w:val="none" w:sz="0" w:space="0" w:color="auto"/>
                                                        <w:left w:val="none" w:sz="0" w:space="0" w:color="auto"/>
                                                        <w:bottom w:val="none" w:sz="0" w:space="0" w:color="auto"/>
                                                        <w:right w:val="none" w:sz="0" w:space="0" w:color="auto"/>
                                                      </w:divBdr>
                                                    </w:div>
                                                  </w:divsChild>
                                                </w:div>
                                                <w:div w:id="1983927935">
                                                  <w:marLeft w:val="0"/>
                                                  <w:marRight w:val="0"/>
                                                  <w:marTop w:val="210"/>
                                                  <w:marBottom w:val="210"/>
                                                  <w:divBdr>
                                                    <w:top w:val="none" w:sz="0" w:space="0" w:color="auto"/>
                                                    <w:left w:val="none" w:sz="0" w:space="0" w:color="auto"/>
                                                    <w:bottom w:val="none" w:sz="0" w:space="0" w:color="auto"/>
                                                    <w:right w:val="none" w:sz="0" w:space="0" w:color="auto"/>
                                                  </w:divBdr>
                                                  <w:divsChild>
                                                    <w:div w:id="2077387593">
                                                      <w:marLeft w:val="480"/>
                                                      <w:marRight w:val="0"/>
                                                      <w:marTop w:val="0"/>
                                                      <w:marBottom w:val="240"/>
                                                      <w:divBdr>
                                                        <w:top w:val="none" w:sz="0" w:space="0" w:color="auto"/>
                                                        <w:left w:val="none" w:sz="0" w:space="0" w:color="auto"/>
                                                        <w:bottom w:val="none" w:sz="0" w:space="0" w:color="auto"/>
                                                        <w:right w:val="none" w:sz="0" w:space="0" w:color="auto"/>
                                                      </w:divBdr>
                                                    </w:div>
                                                  </w:divsChild>
                                                </w:div>
                                                <w:div w:id="923537789">
                                                  <w:marLeft w:val="0"/>
                                                  <w:marRight w:val="0"/>
                                                  <w:marTop w:val="210"/>
                                                  <w:marBottom w:val="0"/>
                                                  <w:divBdr>
                                                    <w:top w:val="none" w:sz="0" w:space="0" w:color="auto"/>
                                                    <w:left w:val="none" w:sz="0" w:space="0" w:color="auto"/>
                                                    <w:bottom w:val="none" w:sz="0" w:space="0" w:color="auto"/>
                                                    <w:right w:val="none" w:sz="0" w:space="0" w:color="auto"/>
                                                  </w:divBdr>
                                                  <w:divsChild>
                                                    <w:div w:id="177786564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77444210">
                                      <w:marLeft w:val="0"/>
                                      <w:marRight w:val="0"/>
                                      <w:marTop w:val="210"/>
                                      <w:marBottom w:val="0"/>
                                      <w:divBdr>
                                        <w:top w:val="none" w:sz="0" w:space="0" w:color="auto"/>
                                        <w:left w:val="none" w:sz="0" w:space="0" w:color="auto"/>
                                        <w:bottom w:val="none" w:sz="0" w:space="0" w:color="auto"/>
                                        <w:right w:val="none" w:sz="0" w:space="0" w:color="auto"/>
                                      </w:divBdr>
                                      <w:divsChild>
                                        <w:div w:id="1697271689">
                                          <w:marLeft w:val="480"/>
                                          <w:marRight w:val="0"/>
                                          <w:marTop w:val="0"/>
                                          <w:marBottom w:val="240"/>
                                          <w:divBdr>
                                            <w:top w:val="none" w:sz="0" w:space="0" w:color="auto"/>
                                            <w:left w:val="none" w:sz="0" w:space="0" w:color="auto"/>
                                            <w:bottom w:val="none" w:sz="0" w:space="0" w:color="auto"/>
                                            <w:right w:val="none" w:sz="0" w:space="0" w:color="auto"/>
                                          </w:divBdr>
                                          <w:divsChild>
                                            <w:div w:id="760027170">
                                              <w:marLeft w:val="0"/>
                                              <w:marRight w:val="0"/>
                                              <w:marTop w:val="0"/>
                                              <w:marBottom w:val="0"/>
                                              <w:divBdr>
                                                <w:top w:val="none" w:sz="0" w:space="0" w:color="auto"/>
                                                <w:left w:val="none" w:sz="0" w:space="0" w:color="auto"/>
                                                <w:bottom w:val="none" w:sz="0" w:space="0" w:color="auto"/>
                                                <w:right w:val="none" w:sz="0" w:space="0" w:color="auto"/>
                                              </w:divBdr>
                                              <w:divsChild>
                                                <w:div w:id="277302562">
                                                  <w:marLeft w:val="0"/>
                                                  <w:marRight w:val="0"/>
                                                  <w:marTop w:val="210"/>
                                                  <w:marBottom w:val="210"/>
                                                  <w:divBdr>
                                                    <w:top w:val="none" w:sz="0" w:space="0" w:color="auto"/>
                                                    <w:left w:val="none" w:sz="0" w:space="0" w:color="auto"/>
                                                    <w:bottom w:val="none" w:sz="0" w:space="0" w:color="auto"/>
                                                    <w:right w:val="none" w:sz="0" w:space="0" w:color="auto"/>
                                                  </w:divBdr>
                                                  <w:divsChild>
                                                    <w:div w:id="1164931537">
                                                      <w:marLeft w:val="480"/>
                                                      <w:marRight w:val="0"/>
                                                      <w:marTop w:val="0"/>
                                                      <w:marBottom w:val="240"/>
                                                      <w:divBdr>
                                                        <w:top w:val="none" w:sz="0" w:space="0" w:color="auto"/>
                                                        <w:left w:val="none" w:sz="0" w:space="0" w:color="auto"/>
                                                        <w:bottom w:val="none" w:sz="0" w:space="0" w:color="auto"/>
                                                        <w:right w:val="none" w:sz="0" w:space="0" w:color="auto"/>
                                                      </w:divBdr>
                                                    </w:div>
                                                  </w:divsChild>
                                                </w:div>
                                                <w:div w:id="1639603950">
                                                  <w:marLeft w:val="0"/>
                                                  <w:marRight w:val="0"/>
                                                  <w:marTop w:val="210"/>
                                                  <w:marBottom w:val="210"/>
                                                  <w:divBdr>
                                                    <w:top w:val="none" w:sz="0" w:space="0" w:color="auto"/>
                                                    <w:left w:val="none" w:sz="0" w:space="0" w:color="auto"/>
                                                    <w:bottom w:val="none" w:sz="0" w:space="0" w:color="auto"/>
                                                    <w:right w:val="none" w:sz="0" w:space="0" w:color="auto"/>
                                                  </w:divBdr>
                                                  <w:divsChild>
                                                    <w:div w:id="864516033">
                                                      <w:marLeft w:val="480"/>
                                                      <w:marRight w:val="0"/>
                                                      <w:marTop w:val="0"/>
                                                      <w:marBottom w:val="240"/>
                                                      <w:divBdr>
                                                        <w:top w:val="none" w:sz="0" w:space="0" w:color="auto"/>
                                                        <w:left w:val="none" w:sz="0" w:space="0" w:color="auto"/>
                                                        <w:bottom w:val="none" w:sz="0" w:space="0" w:color="auto"/>
                                                        <w:right w:val="none" w:sz="0" w:space="0" w:color="auto"/>
                                                      </w:divBdr>
                                                    </w:div>
                                                  </w:divsChild>
                                                </w:div>
                                                <w:div w:id="2013599817">
                                                  <w:marLeft w:val="0"/>
                                                  <w:marRight w:val="0"/>
                                                  <w:marTop w:val="210"/>
                                                  <w:marBottom w:val="0"/>
                                                  <w:divBdr>
                                                    <w:top w:val="none" w:sz="0" w:space="0" w:color="auto"/>
                                                    <w:left w:val="none" w:sz="0" w:space="0" w:color="auto"/>
                                                    <w:bottom w:val="none" w:sz="0" w:space="0" w:color="auto"/>
                                                    <w:right w:val="none" w:sz="0" w:space="0" w:color="auto"/>
                                                  </w:divBdr>
                                                  <w:divsChild>
                                                    <w:div w:id="191773906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0146561">
                              <w:marLeft w:val="0"/>
                              <w:marRight w:val="0"/>
                              <w:marTop w:val="480"/>
                              <w:marBottom w:val="60"/>
                              <w:divBdr>
                                <w:top w:val="none" w:sz="0" w:space="0" w:color="auto"/>
                                <w:left w:val="none" w:sz="0" w:space="0" w:color="auto"/>
                                <w:bottom w:val="none" w:sz="0" w:space="0" w:color="auto"/>
                                <w:right w:val="none" w:sz="0" w:space="0" w:color="auto"/>
                              </w:divBdr>
                            </w:div>
                            <w:div w:id="1611624624">
                              <w:marLeft w:val="0"/>
                              <w:marRight w:val="0"/>
                              <w:marTop w:val="0"/>
                              <w:marBottom w:val="0"/>
                              <w:divBdr>
                                <w:top w:val="none" w:sz="0" w:space="0" w:color="auto"/>
                                <w:left w:val="none" w:sz="0" w:space="0" w:color="auto"/>
                                <w:bottom w:val="none" w:sz="0" w:space="0" w:color="auto"/>
                                <w:right w:val="none" w:sz="0" w:space="0" w:color="auto"/>
                              </w:divBdr>
                              <w:divsChild>
                                <w:div w:id="1980067002">
                                  <w:marLeft w:val="0"/>
                                  <w:marRight w:val="0"/>
                                  <w:marTop w:val="0"/>
                                  <w:marBottom w:val="210"/>
                                  <w:divBdr>
                                    <w:top w:val="none" w:sz="0" w:space="0" w:color="auto"/>
                                    <w:left w:val="none" w:sz="0" w:space="0" w:color="auto"/>
                                    <w:bottom w:val="none" w:sz="0" w:space="0" w:color="auto"/>
                                    <w:right w:val="none" w:sz="0" w:space="0" w:color="auto"/>
                                  </w:divBdr>
                                </w:div>
                                <w:div w:id="1495683974">
                                  <w:marLeft w:val="0"/>
                                  <w:marRight w:val="0"/>
                                  <w:marTop w:val="0"/>
                                  <w:marBottom w:val="0"/>
                                  <w:divBdr>
                                    <w:top w:val="none" w:sz="0" w:space="0" w:color="auto"/>
                                    <w:left w:val="none" w:sz="0" w:space="0" w:color="auto"/>
                                    <w:bottom w:val="none" w:sz="0" w:space="0" w:color="auto"/>
                                    <w:right w:val="none" w:sz="0" w:space="0" w:color="auto"/>
                                  </w:divBdr>
                                  <w:divsChild>
                                    <w:div w:id="764694181">
                                      <w:marLeft w:val="0"/>
                                      <w:marRight w:val="0"/>
                                      <w:marTop w:val="210"/>
                                      <w:marBottom w:val="210"/>
                                      <w:divBdr>
                                        <w:top w:val="none" w:sz="0" w:space="0" w:color="auto"/>
                                        <w:left w:val="none" w:sz="0" w:space="0" w:color="auto"/>
                                        <w:bottom w:val="none" w:sz="0" w:space="0" w:color="auto"/>
                                        <w:right w:val="none" w:sz="0" w:space="0" w:color="auto"/>
                                      </w:divBdr>
                                      <w:divsChild>
                                        <w:div w:id="364209670">
                                          <w:marLeft w:val="480"/>
                                          <w:marRight w:val="0"/>
                                          <w:marTop w:val="0"/>
                                          <w:marBottom w:val="240"/>
                                          <w:divBdr>
                                            <w:top w:val="none" w:sz="0" w:space="0" w:color="auto"/>
                                            <w:left w:val="none" w:sz="0" w:space="0" w:color="auto"/>
                                            <w:bottom w:val="none" w:sz="0" w:space="0" w:color="auto"/>
                                            <w:right w:val="none" w:sz="0" w:space="0" w:color="auto"/>
                                          </w:divBdr>
                                          <w:divsChild>
                                            <w:div w:id="2036729974">
                                              <w:marLeft w:val="0"/>
                                              <w:marRight w:val="0"/>
                                              <w:marTop w:val="0"/>
                                              <w:marBottom w:val="0"/>
                                              <w:divBdr>
                                                <w:top w:val="none" w:sz="0" w:space="0" w:color="auto"/>
                                                <w:left w:val="none" w:sz="0" w:space="0" w:color="auto"/>
                                                <w:bottom w:val="none" w:sz="0" w:space="0" w:color="auto"/>
                                                <w:right w:val="none" w:sz="0" w:space="0" w:color="auto"/>
                                              </w:divBdr>
                                              <w:divsChild>
                                                <w:div w:id="1434790167">
                                                  <w:marLeft w:val="0"/>
                                                  <w:marRight w:val="0"/>
                                                  <w:marTop w:val="210"/>
                                                  <w:marBottom w:val="210"/>
                                                  <w:divBdr>
                                                    <w:top w:val="none" w:sz="0" w:space="0" w:color="auto"/>
                                                    <w:left w:val="none" w:sz="0" w:space="0" w:color="auto"/>
                                                    <w:bottom w:val="none" w:sz="0" w:space="0" w:color="auto"/>
                                                    <w:right w:val="none" w:sz="0" w:space="0" w:color="auto"/>
                                                  </w:divBdr>
                                                  <w:divsChild>
                                                    <w:div w:id="1373647928">
                                                      <w:marLeft w:val="480"/>
                                                      <w:marRight w:val="0"/>
                                                      <w:marTop w:val="0"/>
                                                      <w:marBottom w:val="240"/>
                                                      <w:divBdr>
                                                        <w:top w:val="none" w:sz="0" w:space="0" w:color="auto"/>
                                                        <w:left w:val="none" w:sz="0" w:space="0" w:color="auto"/>
                                                        <w:bottom w:val="none" w:sz="0" w:space="0" w:color="auto"/>
                                                        <w:right w:val="none" w:sz="0" w:space="0" w:color="auto"/>
                                                      </w:divBdr>
                                                    </w:div>
                                                  </w:divsChild>
                                                </w:div>
                                                <w:div w:id="1630551690">
                                                  <w:marLeft w:val="0"/>
                                                  <w:marRight w:val="0"/>
                                                  <w:marTop w:val="210"/>
                                                  <w:marBottom w:val="210"/>
                                                  <w:divBdr>
                                                    <w:top w:val="none" w:sz="0" w:space="0" w:color="auto"/>
                                                    <w:left w:val="none" w:sz="0" w:space="0" w:color="auto"/>
                                                    <w:bottom w:val="none" w:sz="0" w:space="0" w:color="auto"/>
                                                    <w:right w:val="none" w:sz="0" w:space="0" w:color="auto"/>
                                                  </w:divBdr>
                                                  <w:divsChild>
                                                    <w:div w:id="2016690893">
                                                      <w:marLeft w:val="480"/>
                                                      <w:marRight w:val="0"/>
                                                      <w:marTop w:val="0"/>
                                                      <w:marBottom w:val="240"/>
                                                      <w:divBdr>
                                                        <w:top w:val="none" w:sz="0" w:space="0" w:color="auto"/>
                                                        <w:left w:val="none" w:sz="0" w:space="0" w:color="auto"/>
                                                        <w:bottom w:val="none" w:sz="0" w:space="0" w:color="auto"/>
                                                        <w:right w:val="none" w:sz="0" w:space="0" w:color="auto"/>
                                                      </w:divBdr>
                                                    </w:div>
                                                  </w:divsChild>
                                                </w:div>
                                                <w:div w:id="2079133613">
                                                  <w:marLeft w:val="0"/>
                                                  <w:marRight w:val="0"/>
                                                  <w:marTop w:val="210"/>
                                                  <w:marBottom w:val="0"/>
                                                  <w:divBdr>
                                                    <w:top w:val="none" w:sz="0" w:space="0" w:color="auto"/>
                                                    <w:left w:val="none" w:sz="0" w:space="0" w:color="auto"/>
                                                    <w:bottom w:val="none" w:sz="0" w:space="0" w:color="auto"/>
                                                    <w:right w:val="none" w:sz="0" w:space="0" w:color="auto"/>
                                                  </w:divBdr>
                                                  <w:divsChild>
                                                    <w:div w:id="104891984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72655010">
                                      <w:marLeft w:val="0"/>
                                      <w:marRight w:val="0"/>
                                      <w:marTop w:val="210"/>
                                      <w:marBottom w:val="210"/>
                                      <w:divBdr>
                                        <w:top w:val="none" w:sz="0" w:space="0" w:color="auto"/>
                                        <w:left w:val="none" w:sz="0" w:space="0" w:color="auto"/>
                                        <w:bottom w:val="none" w:sz="0" w:space="0" w:color="auto"/>
                                        <w:right w:val="none" w:sz="0" w:space="0" w:color="auto"/>
                                      </w:divBdr>
                                      <w:divsChild>
                                        <w:div w:id="758986037">
                                          <w:marLeft w:val="480"/>
                                          <w:marRight w:val="0"/>
                                          <w:marTop w:val="0"/>
                                          <w:marBottom w:val="240"/>
                                          <w:divBdr>
                                            <w:top w:val="none" w:sz="0" w:space="0" w:color="auto"/>
                                            <w:left w:val="none" w:sz="0" w:space="0" w:color="auto"/>
                                            <w:bottom w:val="none" w:sz="0" w:space="0" w:color="auto"/>
                                            <w:right w:val="none" w:sz="0" w:space="0" w:color="auto"/>
                                          </w:divBdr>
                                          <w:divsChild>
                                            <w:div w:id="611209333">
                                              <w:marLeft w:val="0"/>
                                              <w:marRight w:val="0"/>
                                              <w:marTop w:val="0"/>
                                              <w:marBottom w:val="0"/>
                                              <w:divBdr>
                                                <w:top w:val="none" w:sz="0" w:space="0" w:color="auto"/>
                                                <w:left w:val="none" w:sz="0" w:space="0" w:color="auto"/>
                                                <w:bottom w:val="none" w:sz="0" w:space="0" w:color="auto"/>
                                                <w:right w:val="none" w:sz="0" w:space="0" w:color="auto"/>
                                              </w:divBdr>
                                              <w:divsChild>
                                                <w:div w:id="1531262929">
                                                  <w:marLeft w:val="0"/>
                                                  <w:marRight w:val="0"/>
                                                  <w:marTop w:val="210"/>
                                                  <w:marBottom w:val="210"/>
                                                  <w:divBdr>
                                                    <w:top w:val="none" w:sz="0" w:space="0" w:color="auto"/>
                                                    <w:left w:val="none" w:sz="0" w:space="0" w:color="auto"/>
                                                    <w:bottom w:val="none" w:sz="0" w:space="0" w:color="auto"/>
                                                    <w:right w:val="none" w:sz="0" w:space="0" w:color="auto"/>
                                                  </w:divBdr>
                                                  <w:divsChild>
                                                    <w:div w:id="1099909748">
                                                      <w:marLeft w:val="480"/>
                                                      <w:marRight w:val="0"/>
                                                      <w:marTop w:val="0"/>
                                                      <w:marBottom w:val="240"/>
                                                      <w:divBdr>
                                                        <w:top w:val="none" w:sz="0" w:space="0" w:color="auto"/>
                                                        <w:left w:val="none" w:sz="0" w:space="0" w:color="auto"/>
                                                        <w:bottom w:val="none" w:sz="0" w:space="0" w:color="auto"/>
                                                        <w:right w:val="none" w:sz="0" w:space="0" w:color="auto"/>
                                                      </w:divBdr>
                                                    </w:div>
                                                  </w:divsChild>
                                                </w:div>
                                                <w:div w:id="140587308">
                                                  <w:marLeft w:val="0"/>
                                                  <w:marRight w:val="0"/>
                                                  <w:marTop w:val="210"/>
                                                  <w:marBottom w:val="210"/>
                                                  <w:divBdr>
                                                    <w:top w:val="none" w:sz="0" w:space="0" w:color="auto"/>
                                                    <w:left w:val="none" w:sz="0" w:space="0" w:color="auto"/>
                                                    <w:bottom w:val="none" w:sz="0" w:space="0" w:color="auto"/>
                                                    <w:right w:val="none" w:sz="0" w:space="0" w:color="auto"/>
                                                  </w:divBdr>
                                                  <w:divsChild>
                                                    <w:div w:id="1616445473">
                                                      <w:marLeft w:val="480"/>
                                                      <w:marRight w:val="0"/>
                                                      <w:marTop w:val="0"/>
                                                      <w:marBottom w:val="240"/>
                                                      <w:divBdr>
                                                        <w:top w:val="none" w:sz="0" w:space="0" w:color="auto"/>
                                                        <w:left w:val="none" w:sz="0" w:space="0" w:color="auto"/>
                                                        <w:bottom w:val="none" w:sz="0" w:space="0" w:color="auto"/>
                                                        <w:right w:val="none" w:sz="0" w:space="0" w:color="auto"/>
                                                      </w:divBdr>
                                                    </w:div>
                                                  </w:divsChild>
                                                </w:div>
                                                <w:div w:id="331956904">
                                                  <w:marLeft w:val="0"/>
                                                  <w:marRight w:val="0"/>
                                                  <w:marTop w:val="210"/>
                                                  <w:marBottom w:val="210"/>
                                                  <w:divBdr>
                                                    <w:top w:val="none" w:sz="0" w:space="0" w:color="auto"/>
                                                    <w:left w:val="none" w:sz="0" w:space="0" w:color="auto"/>
                                                    <w:bottom w:val="none" w:sz="0" w:space="0" w:color="auto"/>
                                                    <w:right w:val="none" w:sz="0" w:space="0" w:color="auto"/>
                                                  </w:divBdr>
                                                  <w:divsChild>
                                                    <w:div w:id="203904260">
                                                      <w:marLeft w:val="480"/>
                                                      <w:marRight w:val="0"/>
                                                      <w:marTop w:val="0"/>
                                                      <w:marBottom w:val="240"/>
                                                      <w:divBdr>
                                                        <w:top w:val="none" w:sz="0" w:space="0" w:color="auto"/>
                                                        <w:left w:val="none" w:sz="0" w:space="0" w:color="auto"/>
                                                        <w:bottom w:val="none" w:sz="0" w:space="0" w:color="auto"/>
                                                        <w:right w:val="none" w:sz="0" w:space="0" w:color="auto"/>
                                                      </w:divBdr>
                                                    </w:div>
                                                  </w:divsChild>
                                                </w:div>
                                                <w:div w:id="200476754">
                                                  <w:marLeft w:val="0"/>
                                                  <w:marRight w:val="0"/>
                                                  <w:marTop w:val="210"/>
                                                  <w:marBottom w:val="210"/>
                                                  <w:divBdr>
                                                    <w:top w:val="none" w:sz="0" w:space="0" w:color="auto"/>
                                                    <w:left w:val="none" w:sz="0" w:space="0" w:color="auto"/>
                                                    <w:bottom w:val="none" w:sz="0" w:space="0" w:color="auto"/>
                                                    <w:right w:val="none" w:sz="0" w:space="0" w:color="auto"/>
                                                  </w:divBdr>
                                                  <w:divsChild>
                                                    <w:div w:id="1415663829">
                                                      <w:marLeft w:val="480"/>
                                                      <w:marRight w:val="0"/>
                                                      <w:marTop w:val="0"/>
                                                      <w:marBottom w:val="240"/>
                                                      <w:divBdr>
                                                        <w:top w:val="none" w:sz="0" w:space="0" w:color="auto"/>
                                                        <w:left w:val="none" w:sz="0" w:space="0" w:color="auto"/>
                                                        <w:bottom w:val="none" w:sz="0" w:space="0" w:color="auto"/>
                                                        <w:right w:val="none" w:sz="0" w:space="0" w:color="auto"/>
                                                      </w:divBdr>
                                                    </w:div>
                                                  </w:divsChild>
                                                </w:div>
                                                <w:div w:id="205145198">
                                                  <w:marLeft w:val="0"/>
                                                  <w:marRight w:val="0"/>
                                                  <w:marTop w:val="210"/>
                                                  <w:marBottom w:val="210"/>
                                                  <w:divBdr>
                                                    <w:top w:val="none" w:sz="0" w:space="0" w:color="auto"/>
                                                    <w:left w:val="none" w:sz="0" w:space="0" w:color="auto"/>
                                                    <w:bottom w:val="none" w:sz="0" w:space="0" w:color="auto"/>
                                                    <w:right w:val="none" w:sz="0" w:space="0" w:color="auto"/>
                                                  </w:divBdr>
                                                  <w:divsChild>
                                                    <w:div w:id="604970173">
                                                      <w:marLeft w:val="480"/>
                                                      <w:marRight w:val="0"/>
                                                      <w:marTop w:val="0"/>
                                                      <w:marBottom w:val="240"/>
                                                      <w:divBdr>
                                                        <w:top w:val="none" w:sz="0" w:space="0" w:color="auto"/>
                                                        <w:left w:val="none" w:sz="0" w:space="0" w:color="auto"/>
                                                        <w:bottom w:val="none" w:sz="0" w:space="0" w:color="auto"/>
                                                        <w:right w:val="none" w:sz="0" w:space="0" w:color="auto"/>
                                                      </w:divBdr>
                                                      <w:divsChild>
                                                        <w:div w:id="1068380841">
                                                          <w:marLeft w:val="0"/>
                                                          <w:marRight w:val="0"/>
                                                          <w:marTop w:val="0"/>
                                                          <w:marBottom w:val="0"/>
                                                          <w:divBdr>
                                                            <w:top w:val="none" w:sz="0" w:space="0" w:color="auto"/>
                                                            <w:left w:val="none" w:sz="0" w:space="0" w:color="auto"/>
                                                            <w:bottom w:val="none" w:sz="0" w:space="0" w:color="auto"/>
                                                            <w:right w:val="none" w:sz="0" w:space="0" w:color="auto"/>
                                                          </w:divBdr>
                                                          <w:divsChild>
                                                            <w:div w:id="2084444852">
                                                              <w:marLeft w:val="0"/>
                                                              <w:marRight w:val="0"/>
                                                              <w:marTop w:val="210"/>
                                                              <w:marBottom w:val="210"/>
                                                              <w:divBdr>
                                                                <w:top w:val="none" w:sz="0" w:space="0" w:color="auto"/>
                                                                <w:left w:val="none" w:sz="0" w:space="0" w:color="auto"/>
                                                                <w:bottom w:val="none" w:sz="0" w:space="0" w:color="auto"/>
                                                                <w:right w:val="none" w:sz="0" w:space="0" w:color="auto"/>
                                                              </w:divBdr>
                                                              <w:divsChild>
                                                                <w:div w:id="985821876">
                                                                  <w:marLeft w:val="480"/>
                                                                  <w:marRight w:val="0"/>
                                                                  <w:marTop w:val="0"/>
                                                                  <w:marBottom w:val="240"/>
                                                                  <w:divBdr>
                                                                    <w:top w:val="none" w:sz="0" w:space="0" w:color="auto"/>
                                                                    <w:left w:val="none" w:sz="0" w:space="0" w:color="auto"/>
                                                                    <w:bottom w:val="none" w:sz="0" w:space="0" w:color="auto"/>
                                                                    <w:right w:val="none" w:sz="0" w:space="0" w:color="auto"/>
                                                                  </w:divBdr>
                                                                </w:div>
                                                              </w:divsChild>
                                                            </w:div>
                                                            <w:div w:id="297342664">
                                                              <w:marLeft w:val="0"/>
                                                              <w:marRight w:val="0"/>
                                                              <w:marTop w:val="210"/>
                                                              <w:marBottom w:val="210"/>
                                                              <w:divBdr>
                                                                <w:top w:val="none" w:sz="0" w:space="0" w:color="auto"/>
                                                                <w:left w:val="none" w:sz="0" w:space="0" w:color="auto"/>
                                                                <w:bottom w:val="none" w:sz="0" w:space="0" w:color="auto"/>
                                                                <w:right w:val="none" w:sz="0" w:space="0" w:color="auto"/>
                                                              </w:divBdr>
                                                              <w:divsChild>
                                                                <w:div w:id="1771657723">
                                                                  <w:marLeft w:val="480"/>
                                                                  <w:marRight w:val="0"/>
                                                                  <w:marTop w:val="0"/>
                                                                  <w:marBottom w:val="240"/>
                                                                  <w:divBdr>
                                                                    <w:top w:val="none" w:sz="0" w:space="0" w:color="auto"/>
                                                                    <w:left w:val="none" w:sz="0" w:space="0" w:color="auto"/>
                                                                    <w:bottom w:val="none" w:sz="0" w:space="0" w:color="auto"/>
                                                                    <w:right w:val="none" w:sz="0" w:space="0" w:color="auto"/>
                                                                  </w:divBdr>
                                                                </w:div>
                                                              </w:divsChild>
                                                            </w:div>
                                                            <w:div w:id="746729846">
                                                              <w:marLeft w:val="0"/>
                                                              <w:marRight w:val="0"/>
                                                              <w:marTop w:val="210"/>
                                                              <w:marBottom w:val="210"/>
                                                              <w:divBdr>
                                                                <w:top w:val="none" w:sz="0" w:space="0" w:color="auto"/>
                                                                <w:left w:val="none" w:sz="0" w:space="0" w:color="auto"/>
                                                                <w:bottom w:val="none" w:sz="0" w:space="0" w:color="auto"/>
                                                                <w:right w:val="none" w:sz="0" w:space="0" w:color="auto"/>
                                                              </w:divBdr>
                                                              <w:divsChild>
                                                                <w:div w:id="281573536">
                                                                  <w:marLeft w:val="480"/>
                                                                  <w:marRight w:val="0"/>
                                                                  <w:marTop w:val="0"/>
                                                                  <w:marBottom w:val="240"/>
                                                                  <w:divBdr>
                                                                    <w:top w:val="none" w:sz="0" w:space="0" w:color="auto"/>
                                                                    <w:left w:val="none" w:sz="0" w:space="0" w:color="auto"/>
                                                                    <w:bottom w:val="none" w:sz="0" w:space="0" w:color="auto"/>
                                                                    <w:right w:val="none" w:sz="0" w:space="0" w:color="auto"/>
                                                                  </w:divBdr>
                                                                </w:div>
                                                              </w:divsChild>
                                                            </w:div>
                                                            <w:div w:id="51972981">
                                                              <w:marLeft w:val="0"/>
                                                              <w:marRight w:val="0"/>
                                                              <w:marTop w:val="210"/>
                                                              <w:marBottom w:val="210"/>
                                                              <w:divBdr>
                                                                <w:top w:val="none" w:sz="0" w:space="0" w:color="auto"/>
                                                                <w:left w:val="none" w:sz="0" w:space="0" w:color="auto"/>
                                                                <w:bottom w:val="none" w:sz="0" w:space="0" w:color="auto"/>
                                                                <w:right w:val="none" w:sz="0" w:space="0" w:color="auto"/>
                                                              </w:divBdr>
                                                              <w:divsChild>
                                                                <w:div w:id="613174177">
                                                                  <w:marLeft w:val="480"/>
                                                                  <w:marRight w:val="0"/>
                                                                  <w:marTop w:val="0"/>
                                                                  <w:marBottom w:val="240"/>
                                                                  <w:divBdr>
                                                                    <w:top w:val="none" w:sz="0" w:space="0" w:color="auto"/>
                                                                    <w:left w:val="none" w:sz="0" w:space="0" w:color="auto"/>
                                                                    <w:bottom w:val="none" w:sz="0" w:space="0" w:color="auto"/>
                                                                    <w:right w:val="none" w:sz="0" w:space="0" w:color="auto"/>
                                                                  </w:divBdr>
                                                                </w:div>
                                                              </w:divsChild>
                                                            </w:div>
                                                            <w:div w:id="26955006">
                                                              <w:marLeft w:val="0"/>
                                                              <w:marRight w:val="0"/>
                                                              <w:marTop w:val="210"/>
                                                              <w:marBottom w:val="0"/>
                                                              <w:divBdr>
                                                                <w:top w:val="none" w:sz="0" w:space="0" w:color="auto"/>
                                                                <w:left w:val="none" w:sz="0" w:space="0" w:color="auto"/>
                                                                <w:bottom w:val="none" w:sz="0" w:space="0" w:color="auto"/>
                                                                <w:right w:val="none" w:sz="0" w:space="0" w:color="auto"/>
                                                              </w:divBdr>
                                                              <w:divsChild>
                                                                <w:div w:id="35307478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52153635">
                                                  <w:marLeft w:val="0"/>
                                                  <w:marRight w:val="0"/>
                                                  <w:marTop w:val="210"/>
                                                  <w:marBottom w:val="210"/>
                                                  <w:divBdr>
                                                    <w:top w:val="none" w:sz="0" w:space="0" w:color="auto"/>
                                                    <w:left w:val="none" w:sz="0" w:space="0" w:color="auto"/>
                                                    <w:bottom w:val="none" w:sz="0" w:space="0" w:color="auto"/>
                                                    <w:right w:val="none" w:sz="0" w:space="0" w:color="auto"/>
                                                  </w:divBdr>
                                                  <w:divsChild>
                                                    <w:div w:id="1081559590">
                                                      <w:marLeft w:val="480"/>
                                                      <w:marRight w:val="0"/>
                                                      <w:marTop w:val="0"/>
                                                      <w:marBottom w:val="240"/>
                                                      <w:divBdr>
                                                        <w:top w:val="none" w:sz="0" w:space="0" w:color="auto"/>
                                                        <w:left w:val="none" w:sz="0" w:space="0" w:color="auto"/>
                                                        <w:bottom w:val="none" w:sz="0" w:space="0" w:color="auto"/>
                                                        <w:right w:val="none" w:sz="0" w:space="0" w:color="auto"/>
                                                      </w:divBdr>
                                                    </w:div>
                                                  </w:divsChild>
                                                </w:div>
                                                <w:div w:id="873809849">
                                                  <w:marLeft w:val="0"/>
                                                  <w:marRight w:val="0"/>
                                                  <w:marTop w:val="210"/>
                                                  <w:marBottom w:val="0"/>
                                                  <w:divBdr>
                                                    <w:top w:val="none" w:sz="0" w:space="0" w:color="auto"/>
                                                    <w:left w:val="none" w:sz="0" w:space="0" w:color="auto"/>
                                                    <w:bottom w:val="none" w:sz="0" w:space="0" w:color="auto"/>
                                                    <w:right w:val="none" w:sz="0" w:space="0" w:color="auto"/>
                                                  </w:divBdr>
                                                  <w:divsChild>
                                                    <w:div w:id="195732619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22958450">
                                      <w:marLeft w:val="0"/>
                                      <w:marRight w:val="0"/>
                                      <w:marTop w:val="210"/>
                                      <w:marBottom w:val="210"/>
                                      <w:divBdr>
                                        <w:top w:val="none" w:sz="0" w:space="0" w:color="auto"/>
                                        <w:left w:val="none" w:sz="0" w:space="0" w:color="auto"/>
                                        <w:bottom w:val="none" w:sz="0" w:space="0" w:color="auto"/>
                                        <w:right w:val="none" w:sz="0" w:space="0" w:color="auto"/>
                                      </w:divBdr>
                                      <w:divsChild>
                                        <w:div w:id="520243739">
                                          <w:marLeft w:val="480"/>
                                          <w:marRight w:val="0"/>
                                          <w:marTop w:val="0"/>
                                          <w:marBottom w:val="240"/>
                                          <w:divBdr>
                                            <w:top w:val="none" w:sz="0" w:space="0" w:color="auto"/>
                                            <w:left w:val="none" w:sz="0" w:space="0" w:color="auto"/>
                                            <w:bottom w:val="none" w:sz="0" w:space="0" w:color="auto"/>
                                            <w:right w:val="none" w:sz="0" w:space="0" w:color="auto"/>
                                          </w:divBdr>
                                          <w:divsChild>
                                            <w:div w:id="414597592">
                                              <w:marLeft w:val="0"/>
                                              <w:marRight w:val="0"/>
                                              <w:marTop w:val="0"/>
                                              <w:marBottom w:val="0"/>
                                              <w:divBdr>
                                                <w:top w:val="none" w:sz="0" w:space="0" w:color="auto"/>
                                                <w:left w:val="none" w:sz="0" w:space="0" w:color="auto"/>
                                                <w:bottom w:val="none" w:sz="0" w:space="0" w:color="auto"/>
                                                <w:right w:val="none" w:sz="0" w:space="0" w:color="auto"/>
                                              </w:divBdr>
                                              <w:divsChild>
                                                <w:div w:id="1474954844">
                                                  <w:marLeft w:val="0"/>
                                                  <w:marRight w:val="0"/>
                                                  <w:marTop w:val="210"/>
                                                  <w:marBottom w:val="210"/>
                                                  <w:divBdr>
                                                    <w:top w:val="none" w:sz="0" w:space="0" w:color="auto"/>
                                                    <w:left w:val="none" w:sz="0" w:space="0" w:color="auto"/>
                                                    <w:bottom w:val="none" w:sz="0" w:space="0" w:color="auto"/>
                                                    <w:right w:val="none" w:sz="0" w:space="0" w:color="auto"/>
                                                  </w:divBdr>
                                                  <w:divsChild>
                                                    <w:div w:id="1512375459">
                                                      <w:marLeft w:val="480"/>
                                                      <w:marRight w:val="0"/>
                                                      <w:marTop w:val="0"/>
                                                      <w:marBottom w:val="240"/>
                                                      <w:divBdr>
                                                        <w:top w:val="none" w:sz="0" w:space="0" w:color="auto"/>
                                                        <w:left w:val="none" w:sz="0" w:space="0" w:color="auto"/>
                                                        <w:bottom w:val="none" w:sz="0" w:space="0" w:color="auto"/>
                                                        <w:right w:val="none" w:sz="0" w:space="0" w:color="auto"/>
                                                      </w:divBdr>
                                                      <w:divsChild>
                                                        <w:div w:id="438372822">
                                                          <w:marLeft w:val="0"/>
                                                          <w:marRight w:val="0"/>
                                                          <w:marTop w:val="0"/>
                                                          <w:marBottom w:val="0"/>
                                                          <w:divBdr>
                                                            <w:top w:val="none" w:sz="0" w:space="0" w:color="auto"/>
                                                            <w:left w:val="none" w:sz="0" w:space="0" w:color="auto"/>
                                                            <w:bottom w:val="none" w:sz="0" w:space="0" w:color="auto"/>
                                                            <w:right w:val="none" w:sz="0" w:space="0" w:color="auto"/>
                                                          </w:divBdr>
                                                          <w:divsChild>
                                                            <w:div w:id="2026053318">
                                                              <w:marLeft w:val="0"/>
                                                              <w:marRight w:val="0"/>
                                                              <w:marTop w:val="210"/>
                                                              <w:marBottom w:val="210"/>
                                                              <w:divBdr>
                                                                <w:top w:val="none" w:sz="0" w:space="0" w:color="auto"/>
                                                                <w:left w:val="none" w:sz="0" w:space="0" w:color="auto"/>
                                                                <w:bottom w:val="none" w:sz="0" w:space="0" w:color="auto"/>
                                                                <w:right w:val="none" w:sz="0" w:space="0" w:color="auto"/>
                                                              </w:divBdr>
                                                              <w:divsChild>
                                                                <w:div w:id="58291405">
                                                                  <w:marLeft w:val="480"/>
                                                                  <w:marRight w:val="0"/>
                                                                  <w:marTop w:val="0"/>
                                                                  <w:marBottom w:val="240"/>
                                                                  <w:divBdr>
                                                                    <w:top w:val="none" w:sz="0" w:space="0" w:color="auto"/>
                                                                    <w:left w:val="none" w:sz="0" w:space="0" w:color="auto"/>
                                                                    <w:bottom w:val="none" w:sz="0" w:space="0" w:color="auto"/>
                                                                    <w:right w:val="none" w:sz="0" w:space="0" w:color="auto"/>
                                                                  </w:divBdr>
                                                                </w:div>
                                                              </w:divsChild>
                                                            </w:div>
                                                            <w:div w:id="883710934">
                                                              <w:marLeft w:val="0"/>
                                                              <w:marRight w:val="0"/>
                                                              <w:marTop w:val="210"/>
                                                              <w:marBottom w:val="210"/>
                                                              <w:divBdr>
                                                                <w:top w:val="none" w:sz="0" w:space="0" w:color="auto"/>
                                                                <w:left w:val="none" w:sz="0" w:space="0" w:color="auto"/>
                                                                <w:bottom w:val="none" w:sz="0" w:space="0" w:color="auto"/>
                                                                <w:right w:val="none" w:sz="0" w:space="0" w:color="auto"/>
                                                              </w:divBdr>
                                                              <w:divsChild>
                                                                <w:div w:id="309754353">
                                                                  <w:marLeft w:val="480"/>
                                                                  <w:marRight w:val="0"/>
                                                                  <w:marTop w:val="0"/>
                                                                  <w:marBottom w:val="240"/>
                                                                  <w:divBdr>
                                                                    <w:top w:val="none" w:sz="0" w:space="0" w:color="auto"/>
                                                                    <w:left w:val="none" w:sz="0" w:space="0" w:color="auto"/>
                                                                    <w:bottom w:val="none" w:sz="0" w:space="0" w:color="auto"/>
                                                                    <w:right w:val="none" w:sz="0" w:space="0" w:color="auto"/>
                                                                  </w:divBdr>
                                                                </w:div>
                                                              </w:divsChild>
                                                            </w:div>
                                                            <w:div w:id="1856311493">
                                                              <w:marLeft w:val="0"/>
                                                              <w:marRight w:val="0"/>
                                                              <w:marTop w:val="210"/>
                                                              <w:marBottom w:val="210"/>
                                                              <w:divBdr>
                                                                <w:top w:val="none" w:sz="0" w:space="0" w:color="auto"/>
                                                                <w:left w:val="none" w:sz="0" w:space="0" w:color="auto"/>
                                                                <w:bottom w:val="none" w:sz="0" w:space="0" w:color="auto"/>
                                                                <w:right w:val="none" w:sz="0" w:space="0" w:color="auto"/>
                                                              </w:divBdr>
                                                              <w:divsChild>
                                                                <w:div w:id="879783316">
                                                                  <w:marLeft w:val="480"/>
                                                                  <w:marRight w:val="0"/>
                                                                  <w:marTop w:val="0"/>
                                                                  <w:marBottom w:val="240"/>
                                                                  <w:divBdr>
                                                                    <w:top w:val="none" w:sz="0" w:space="0" w:color="auto"/>
                                                                    <w:left w:val="none" w:sz="0" w:space="0" w:color="auto"/>
                                                                    <w:bottom w:val="none" w:sz="0" w:space="0" w:color="auto"/>
                                                                    <w:right w:val="none" w:sz="0" w:space="0" w:color="auto"/>
                                                                  </w:divBdr>
                                                                </w:div>
                                                              </w:divsChild>
                                                            </w:div>
                                                            <w:div w:id="898050725">
                                                              <w:marLeft w:val="0"/>
                                                              <w:marRight w:val="0"/>
                                                              <w:marTop w:val="210"/>
                                                              <w:marBottom w:val="210"/>
                                                              <w:divBdr>
                                                                <w:top w:val="none" w:sz="0" w:space="0" w:color="auto"/>
                                                                <w:left w:val="none" w:sz="0" w:space="0" w:color="auto"/>
                                                                <w:bottom w:val="none" w:sz="0" w:space="0" w:color="auto"/>
                                                                <w:right w:val="none" w:sz="0" w:space="0" w:color="auto"/>
                                                              </w:divBdr>
                                                              <w:divsChild>
                                                                <w:div w:id="1522892393">
                                                                  <w:marLeft w:val="480"/>
                                                                  <w:marRight w:val="0"/>
                                                                  <w:marTop w:val="0"/>
                                                                  <w:marBottom w:val="240"/>
                                                                  <w:divBdr>
                                                                    <w:top w:val="none" w:sz="0" w:space="0" w:color="auto"/>
                                                                    <w:left w:val="none" w:sz="0" w:space="0" w:color="auto"/>
                                                                    <w:bottom w:val="none" w:sz="0" w:space="0" w:color="auto"/>
                                                                    <w:right w:val="none" w:sz="0" w:space="0" w:color="auto"/>
                                                                  </w:divBdr>
                                                                </w:div>
                                                              </w:divsChild>
                                                            </w:div>
                                                            <w:div w:id="1189559433">
                                                              <w:marLeft w:val="0"/>
                                                              <w:marRight w:val="0"/>
                                                              <w:marTop w:val="210"/>
                                                              <w:marBottom w:val="210"/>
                                                              <w:divBdr>
                                                                <w:top w:val="none" w:sz="0" w:space="0" w:color="auto"/>
                                                                <w:left w:val="none" w:sz="0" w:space="0" w:color="auto"/>
                                                                <w:bottom w:val="none" w:sz="0" w:space="0" w:color="auto"/>
                                                                <w:right w:val="none" w:sz="0" w:space="0" w:color="auto"/>
                                                              </w:divBdr>
                                                              <w:divsChild>
                                                                <w:div w:id="230501718">
                                                                  <w:marLeft w:val="480"/>
                                                                  <w:marRight w:val="0"/>
                                                                  <w:marTop w:val="0"/>
                                                                  <w:marBottom w:val="240"/>
                                                                  <w:divBdr>
                                                                    <w:top w:val="none" w:sz="0" w:space="0" w:color="auto"/>
                                                                    <w:left w:val="none" w:sz="0" w:space="0" w:color="auto"/>
                                                                    <w:bottom w:val="none" w:sz="0" w:space="0" w:color="auto"/>
                                                                    <w:right w:val="none" w:sz="0" w:space="0" w:color="auto"/>
                                                                  </w:divBdr>
                                                                </w:div>
                                                              </w:divsChild>
                                                            </w:div>
                                                            <w:div w:id="1185631668">
                                                              <w:marLeft w:val="0"/>
                                                              <w:marRight w:val="0"/>
                                                              <w:marTop w:val="210"/>
                                                              <w:marBottom w:val="210"/>
                                                              <w:divBdr>
                                                                <w:top w:val="none" w:sz="0" w:space="0" w:color="auto"/>
                                                                <w:left w:val="none" w:sz="0" w:space="0" w:color="auto"/>
                                                                <w:bottom w:val="none" w:sz="0" w:space="0" w:color="auto"/>
                                                                <w:right w:val="none" w:sz="0" w:space="0" w:color="auto"/>
                                                              </w:divBdr>
                                                              <w:divsChild>
                                                                <w:div w:id="1887450538">
                                                                  <w:marLeft w:val="480"/>
                                                                  <w:marRight w:val="0"/>
                                                                  <w:marTop w:val="0"/>
                                                                  <w:marBottom w:val="240"/>
                                                                  <w:divBdr>
                                                                    <w:top w:val="none" w:sz="0" w:space="0" w:color="auto"/>
                                                                    <w:left w:val="none" w:sz="0" w:space="0" w:color="auto"/>
                                                                    <w:bottom w:val="none" w:sz="0" w:space="0" w:color="auto"/>
                                                                    <w:right w:val="none" w:sz="0" w:space="0" w:color="auto"/>
                                                                  </w:divBdr>
                                                                </w:div>
                                                              </w:divsChild>
                                                            </w:div>
                                                            <w:div w:id="1893422860">
                                                              <w:marLeft w:val="0"/>
                                                              <w:marRight w:val="0"/>
                                                              <w:marTop w:val="210"/>
                                                              <w:marBottom w:val="0"/>
                                                              <w:divBdr>
                                                                <w:top w:val="none" w:sz="0" w:space="0" w:color="auto"/>
                                                                <w:left w:val="none" w:sz="0" w:space="0" w:color="auto"/>
                                                                <w:bottom w:val="none" w:sz="0" w:space="0" w:color="auto"/>
                                                                <w:right w:val="none" w:sz="0" w:space="0" w:color="auto"/>
                                                              </w:divBdr>
                                                              <w:divsChild>
                                                                <w:div w:id="50038927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83897678">
                                                  <w:marLeft w:val="0"/>
                                                  <w:marRight w:val="0"/>
                                                  <w:marTop w:val="210"/>
                                                  <w:marBottom w:val="210"/>
                                                  <w:divBdr>
                                                    <w:top w:val="none" w:sz="0" w:space="0" w:color="auto"/>
                                                    <w:left w:val="none" w:sz="0" w:space="0" w:color="auto"/>
                                                    <w:bottom w:val="none" w:sz="0" w:space="0" w:color="auto"/>
                                                    <w:right w:val="none" w:sz="0" w:space="0" w:color="auto"/>
                                                  </w:divBdr>
                                                  <w:divsChild>
                                                    <w:div w:id="230968815">
                                                      <w:marLeft w:val="480"/>
                                                      <w:marRight w:val="0"/>
                                                      <w:marTop w:val="0"/>
                                                      <w:marBottom w:val="240"/>
                                                      <w:divBdr>
                                                        <w:top w:val="none" w:sz="0" w:space="0" w:color="auto"/>
                                                        <w:left w:val="none" w:sz="0" w:space="0" w:color="auto"/>
                                                        <w:bottom w:val="none" w:sz="0" w:space="0" w:color="auto"/>
                                                        <w:right w:val="none" w:sz="0" w:space="0" w:color="auto"/>
                                                      </w:divBdr>
                                                    </w:div>
                                                  </w:divsChild>
                                                </w:div>
                                                <w:div w:id="1871335253">
                                                  <w:marLeft w:val="0"/>
                                                  <w:marRight w:val="0"/>
                                                  <w:marTop w:val="210"/>
                                                  <w:marBottom w:val="0"/>
                                                  <w:divBdr>
                                                    <w:top w:val="none" w:sz="0" w:space="0" w:color="auto"/>
                                                    <w:left w:val="none" w:sz="0" w:space="0" w:color="auto"/>
                                                    <w:bottom w:val="none" w:sz="0" w:space="0" w:color="auto"/>
                                                    <w:right w:val="none" w:sz="0" w:space="0" w:color="auto"/>
                                                  </w:divBdr>
                                                  <w:divsChild>
                                                    <w:div w:id="1662153849">
                                                      <w:marLeft w:val="480"/>
                                                      <w:marRight w:val="0"/>
                                                      <w:marTop w:val="0"/>
                                                      <w:marBottom w:val="240"/>
                                                      <w:divBdr>
                                                        <w:top w:val="none" w:sz="0" w:space="0" w:color="auto"/>
                                                        <w:left w:val="none" w:sz="0" w:space="0" w:color="auto"/>
                                                        <w:bottom w:val="none" w:sz="0" w:space="0" w:color="auto"/>
                                                        <w:right w:val="none" w:sz="0" w:space="0" w:color="auto"/>
                                                      </w:divBdr>
                                                      <w:divsChild>
                                                        <w:div w:id="1932006224">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244190555">
                                      <w:marLeft w:val="0"/>
                                      <w:marRight w:val="0"/>
                                      <w:marTop w:val="210"/>
                                      <w:marBottom w:val="210"/>
                                      <w:divBdr>
                                        <w:top w:val="none" w:sz="0" w:space="0" w:color="auto"/>
                                        <w:left w:val="none" w:sz="0" w:space="0" w:color="auto"/>
                                        <w:bottom w:val="none" w:sz="0" w:space="0" w:color="auto"/>
                                        <w:right w:val="none" w:sz="0" w:space="0" w:color="auto"/>
                                      </w:divBdr>
                                      <w:divsChild>
                                        <w:div w:id="104887364">
                                          <w:marLeft w:val="480"/>
                                          <w:marRight w:val="0"/>
                                          <w:marTop w:val="0"/>
                                          <w:marBottom w:val="240"/>
                                          <w:divBdr>
                                            <w:top w:val="none" w:sz="0" w:space="0" w:color="auto"/>
                                            <w:left w:val="none" w:sz="0" w:space="0" w:color="auto"/>
                                            <w:bottom w:val="none" w:sz="0" w:space="0" w:color="auto"/>
                                            <w:right w:val="none" w:sz="0" w:space="0" w:color="auto"/>
                                          </w:divBdr>
                                          <w:divsChild>
                                            <w:div w:id="495346338">
                                              <w:marLeft w:val="0"/>
                                              <w:marRight w:val="0"/>
                                              <w:marTop w:val="0"/>
                                              <w:marBottom w:val="0"/>
                                              <w:divBdr>
                                                <w:top w:val="none" w:sz="0" w:space="0" w:color="auto"/>
                                                <w:left w:val="none" w:sz="0" w:space="0" w:color="auto"/>
                                                <w:bottom w:val="none" w:sz="0" w:space="0" w:color="auto"/>
                                                <w:right w:val="none" w:sz="0" w:space="0" w:color="auto"/>
                                              </w:divBdr>
                                              <w:divsChild>
                                                <w:div w:id="1434787898">
                                                  <w:marLeft w:val="0"/>
                                                  <w:marRight w:val="0"/>
                                                  <w:marTop w:val="210"/>
                                                  <w:marBottom w:val="210"/>
                                                  <w:divBdr>
                                                    <w:top w:val="none" w:sz="0" w:space="0" w:color="auto"/>
                                                    <w:left w:val="none" w:sz="0" w:space="0" w:color="auto"/>
                                                    <w:bottom w:val="none" w:sz="0" w:space="0" w:color="auto"/>
                                                    <w:right w:val="none" w:sz="0" w:space="0" w:color="auto"/>
                                                  </w:divBdr>
                                                  <w:divsChild>
                                                    <w:div w:id="240216978">
                                                      <w:marLeft w:val="480"/>
                                                      <w:marRight w:val="0"/>
                                                      <w:marTop w:val="0"/>
                                                      <w:marBottom w:val="240"/>
                                                      <w:divBdr>
                                                        <w:top w:val="none" w:sz="0" w:space="0" w:color="auto"/>
                                                        <w:left w:val="none" w:sz="0" w:space="0" w:color="auto"/>
                                                        <w:bottom w:val="none" w:sz="0" w:space="0" w:color="auto"/>
                                                        <w:right w:val="none" w:sz="0" w:space="0" w:color="auto"/>
                                                      </w:divBdr>
                                                    </w:div>
                                                  </w:divsChild>
                                                </w:div>
                                                <w:div w:id="1930113190">
                                                  <w:marLeft w:val="0"/>
                                                  <w:marRight w:val="0"/>
                                                  <w:marTop w:val="210"/>
                                                  <w:marBottom w:val="210"/>
                                                  <w:divBdr>
                                                    <w:top w:val="none" w:sz="0" w:space="0" w:color="auto"/>
                                                    <w:left w:val="none" w:sz="0" w:space="0" w:color="auto"/>
                                                    <w:bottom w:val="none" w:sz="0" w:space="0" w:color="auto"/>
                                                    <w:right w:val="none" w:sz="0" w:space="0" w:color="auto"/>
                                                  </w:divBdr>
                                                  <w:divsChild>
                                                    <w:div w:id="1948582708">
                                                      <w:marLeft w:val="480"/>
                                                      <w:marRight w:val="0"/>
                                                      <w:marTop w:val="0"/>
                                                      <w:marBottom w:val="240"/>
                                                      <w:divBdr>
                                                        <w:top w:val="none" w:sz="0" w:space="0" w:color="auto"/>
                                                        <w:left w:val="none" w:sz="0" w:space="0" w:color="auto"/>
                                                        <w:bottom w:val="none" w:sz="0" w:space="0" w:color="auto"/>
                                                        <w:right w:val="none" w:sz="0" w:space="0" w:color="auto"/>
                                                      </w:divBdr>
                                                    </w:div>
                                                  </w:divsChild>
                                                </w:div>
                                                <w:div w:id="1196625387">
                                                  <w:marLeft w:val="0"/>
                                                  <w:marRight w:val="0"/>
                                                  <w:marTop w:val="210"/>
                                                  <w:marBottom w:val="210"/>
                                                  <w:divBdr>
                                                    <w:top w:val="none" w:sz="0" w:space="0" w:color="auto"/>
                                                    <w:left w:val="none" w:sz="0" w:space="0" w:color="auto"/>
                                                    <w:bottom w:val="none" w:sz="0" w:space="0" w:color="auto"/>
                                                    <w:right w:val="none" w:sz="0" w:space="0" w:color="auto"/>
                                                  </w:divBdr>
                                                  <w:divsChild>
                                                    <w:div w:id="1774276318">
                                                      <w:marLeft w:val="480"/>
                                                      <w:marRight w:val="0"/>
                                                      <w:marTop w:val="0"/>
                                                      <w:marBottom w:val="240"/>
                                                      <w:divBdr>
                                                        <w:top w:val="none" w:sz="0" w:space="0" w:color="auto"/>
                                                        <w:left w:val="none" w:sz="0" w:space="0" w:color="auto"/>
                                                        <w:bottom w:val="none" w:sz="0" w:space="0" w:color="auto"/>
                                                        <w:right w:val="none" w:sz="0" w:space="0" w:color="auto"/>
                                                      </w:divBdr>
                                                    </w:div>
                                                  </w:divsChild>
                                                </w:div>
                                                <w:div w:id="1107240938">
                                                  <w:marLeft w:val="0"/>
                                                  <w:marRight w:val="0"/>
                                                  <w:marTop w:val="210"/>
                                                  <w:marBottom w:val="210"/>
                                                  <w:divBdr>
                                                    <w:top w:val="none" w:sz="0" w:space="0" w:color="auto"/>
                                                    <w:left w:val="none" w:sz="0" w:space="0" w:color="auto"/>
                                                    <w:bottom w:val="none" w:sz="0" w:space="0" w:color="auto"/>
                                                    <w:right w:val="none" w:sz="0" w:space="0" w:color="auto"/>
                                                  </w:divBdr>
                                                  <w:divsChild>
                                                    <w:div w:id="137118179">
                                                      <w:marLeft w:val="480"/>
                                                      <w:marRight w:val="0"/>
                                                      <w:marTop w:val="0"/>
                                                      <w:marBottom w:val="240"/>
                                                      <w:divBdr>
                                                        <w:top w:val="none" w:sz="0" w:space="0" w:color="auto"/>
                                                        <w:left w:val="none" w:sz="0" w:space="0" w:color="auto"/>
                                                        <w:bottom w:val="none" w:sz="0" w:space="0" w:color="auto"/>
                                                        <w:right w:val="none" w:sz="0" w:space="0" w:color="auto"/>
                                                      </w:divBdr>
                                                    </w:div>
                                                  </w:divsChild>
                                                </w:div>
                                                <w:div w:id="1495141836">
                                                  <w:marLeft w:val="0"/>
                                                  <w:marRight w:val="0"/>
                                                  <w:marTop w:val="210"/>
                                                  <w:marBottom w:val="210"/>
                                                  <w:divBdr>
                                                    <w:top w:val="none" w:sz="0" w:space="0" w:color="auto"/>
                                                    <w:left w:val="none" w:sz="0" w:space="0" w:color="auto"/>
                                                    <w:bottom w:val="none" w:sz="0" w:space="0" w:color="auto"/>
                                                    <w:right w:val="none" w:sz="0" w:space="0" w:color="auto"/>
                                                  </w:divBdr>
                                                  <w:divsChild>
                                                    <w:div w:id="1117412324">
                                                      <w:marLeft w:val="480"/>
                                                      <w:marRight w:val="0"/>
                                                      <w:marTop w:val="0"/>
                                                      <w:marBottom w:val="240"/>
                                                      <w:divBdr>
                                                        <w:top w:val="none" w:sz="0" w:space="0" w:color="auto"/>
                                                        <w:left w:val="none" w:sz="0" w:space="0" w:color="auto"/>
                                                        <w:bottom w:val="none" w:sz="0" w:space="0" w:color="auto"/>
                                                        <w:right w:val="none" w:sz="0" w:space="0" w:color="auto"/>
                                                      </w:divBdr>
                                                    </w:div>
                                                  </w:divsChild>
                                                </w:div>
                                                <w:div w:id="544412293">
                                                  <w:marLeft w:val="0"/>
                                                  <w:marRight w:val="0"/>
                                                  <w:marTop w:val="210"/>
                                                  <w:marBottom w:val="210"/>
                                                  <w:divBdr>
                                                    <w:top w:val="none" w:sz="0" w:space="0" w:color="auto"/>
                                                    <w:left w:val="none" w:sz="0" w:space="0" w:color="auto"/>
                                                    <w:bottom w:val="none" w:sz="0" w:space="0" w:color="auto"/>
                                                    <w:right w:val="none" w:sz="0" w:space="0" w:color="auto"/>
                                                  </w:divBdr>
                                                  <w:divsChild>
                                                    <w:div w:id="1114906951">
                                                      <w:marLeft w:val="480"/>
                                                      <w:marRight w:val="0"/>
                                                      <w:marTop w:val="0"/>
                                                      <w:marBottom w:val="240"/>
                                                      <w:divBdr>
                                                        <w:top w:val="none" w:sz="0" w:space="0" w:color="auto"/>
                                                        <w:left w:val="none" w:sz="0" w:space="0" w:color="auto"/>
                                                        <w:bottom w:val="none" w:sz="0" w:space="0" w:color="auto"/>
                                                        <w:right w:val="none" w:sz="0" w:space="0" w:color="auto"/>
                                                      </w:divBdr>
                                                      <w:divsChild>
                                                        <w:div w:id="1839230562">
                                                          <w:marLeft w:val="0"/>
                                                          <w:marRight w:val="0"/>
                                                          <w:marTop w:val="0"/>
                                                          <w:marBottom w:val="0"/>
                                                          <w:divBdr>
                                                            <w:top w:val="none" w:sz="0" w:space="0" w:color="auto"/>
                                                            <w:left w:val="none" w:sz="0" w:space="0" w:color="auto"/>
                                                            <w:bottom w:val="none" w:sz="0" w:space="0" w:color="auto"/>
                                                            <w:right w:val="none" w:sz="0" w:space="0" w:color="auto"/>
                                                          </w:divBdr>
                                                          <w:divsChild>
                                                            <w:div w:id="6031973">
                                                              <w:marLeft w:val="0"/>
                                                              <w:marRight w:val="0"/>
                                                              <w:marTop w:val="210"/>
                                                              <w:marBottom w:val="210"/>
                                                              <w:divBdr>
                                                                <w:top w:val="none" w:sz="0" w:space="0" w:color="auto"/>
                                                                <w:left w:val="none" w:sz="0" w:space="0" w:color="auto"/>
                                                                <w:bottom w:val="none" w:sz="0" w:space="0" w:color="auto"/>
                                                                <w:right w:val="none" w:sz="0" w:space="0" w:color="auto"/>
                                                              </w:divBdr>
                                                              <w:divsChild>
                                                                <w:div w:id="1726834532">
                                                                  <w:marLeft w:val="480"/>
                                                                  <w:marRight w:val="0"/>
                                                                  <w:marTop w:val="0"/>
                                                                  <w:marBottom w:val="240"/>
                                                                  <w:divBdr>
                                                                    <w:top w:val="none" w:sz="0" w:space="0" w:color="auto"/>
                                                                    <w:left w:val="none" w:sz="0" w:space="0" w:color="auto"/>
                                                                    <w:bottom w:val="none" w:sz="0" w:space="0" w:color="auto"/>
                                                                    <w:right w:val="none" w:sz="0" w:space="0" w:color="auto"/>
                                                                  </w:divBdr>
                                                                </w:div>
                                                              </w:divsChild>
                                                            </w:div>
                                                            <w:div w:id="1099453261">
                                                              <w:marLeft w:val="0"/>
                                                              <w:marRight w:val="0"/>
                                                              <w:marTop w:val="210"/>
                                                              <w:marBottom w:val="210"/>
                                                              <w:divBdr>
                                                                <w:top w:val="none" w:sz="0" w:space="0" w:color="auto"/>
                                                                <w:left w:val="none" w:sz="0" w:space="0" w:color="auto"/>
                                                                <w:bottom w:val="none" w:sz="0" w:space="0" w:color="auto"/>
                                                                <w:right w:val="none" w:sz="0" w:space="0" w:color="auto"/>
                                                              </w:divBdr>
                                                              <w:divsChild>
                                                                <w:div w:id="1121261191">
                                                                  <w:marLeft w:val="480"/>
                                                                  <w:marRight w:val="0"/>
                                                                  <w:marTop w:val="0"/>
                                                                  <w:marBottom w:val="240"/>
                                                                  <w:divBdr>
                                                                    <w:top w:val="none" w:sz="0" w:space="0" w:color="auto"/>
                                                                    <w:left w:val="none" w:sz="0" w:space="0" w:color="auto"/>
                                                                    <w:bottom w:val="none" w:sz="0" w:space="0" w:color="auto"/>
                                                                    <w:right w:val="none" w:sz="0" w:space="0" w:color="auto"/>
                                                                  </w:divBdr>
                                                                </w:div>
                                                              </w:divsChild>
                                                            </w:div>
                                                            <w:div w:id="294915827">
                                                              <w:marLeft w:val="0"/>
                                                              <w:marRight w:val="0"/>
                                                              <w:marTop w:val="210"/>
                                                              <w:marBottom w:val="210"/>
                                                              <w:divBdr>
                                                                <w:top w:val="none" w:sz="0" w:space="0" w:color="auto"/>
                                                                <w:left w:val="none" w:sz="0" w:space="0" w:color="auto"/>
                                                                <w:bottom w:val="none" w:sz="0" w:space="0" w:color="auto"/>
                                                                <w:right w:val="none" w:sz="0" w:space="0" w:color="auto"/>
                                                              </w:divBdr>
                                                              <w:divsChild>
                                                                <w:div w:id="1236934248">
                                                                  <w:marLeft w:val="480"/>
                                                                  <w:marRight w:val="0"/>
                                                                  <w:marTop w:val="0"/>
                                                                  <w:marBottom w:val="240"/>
                                                                  <w:divBdr>
                                                                    <w:top w:val="none" w:sz="0" w:space="0" w:color="auto"/>
                                                                    <w:left w:val="none" w:sz="0" w:space="0" w:color="auto"/>
                                                                    <w:bottom w:val="none" w:sz="0" w:space="0" w:color="auto"/>
                                                                    <w:right w:val="none" w:sz="0" w:space="0" w:color="auto"/>
                                                                  </w:divBdr>
                                                                </w:div>
                                                              </w:divsChild>
                                                            </w:div>
                                                            <w:div w:id="1328096976">
                                                              <w:marLeft w:val="0"/>
                                                              <w:marRight w:val="0"/>
                                                              <w:marTop w:val="210"/>
                                                              <w:marBottom w:val="210"/>
                                                              <w:divBdr>
                                                                <w:top w:val="none" w:sz="0" w:space="0" w:color="auto"/>
                                                                <w:left w:val="none" w:sz="0" w:space="0" w:color="auto"/>
                                                                <w:bottom w:val="none" w:sz="0" w:space="0" w:color="auto"/>
                                                                <w:right w:val="none" w:sz="0" w:space="0" w:color="auto"/>
                                                              </w:divBdr>
                                                              <w:divsChild>
                                                                <w:div w:id="101848104">
                                                                  <w:marLeft w:val="480"/>
                                                                  <w:marRight w:val="0"/>
                                                                  <w:marTop w:val="0"/>
                                                                  <w:marBottom w:val="240"/>
                                                                  <w:divBdr>
                                                                    <w:top w:val="none" w:sz="0" w:space="0" w:color="auto"/>
                                                                    <w:left w:val="none" w:sz="0" w:space="0" w:color="auto"/>
                                                                    <w:bottom w:val="none" w:sz="0" w:space="0" w:color="auto"/>
                                                                    <w:right w:val="none" w:sz="0" w:space="0" w:color="auto"/>
                                                                  </w:divBdr>
                                                                </w:div>
                                                              </w:divsChild>
                                                            </w:div>
                                                            <w:div w:id="1147937829">
                                                              <w:marLeft w:val="0"/>
                                                              <w:marRight w:val="0"/>
                                                              <w:marTop w:val="210"/>
                                                              <w:marBottom w:val="210"/>
                                                              <w:divBdr>
                                                                <w:top w:val="none" w:sz="0" w:space="0" w:color="auto"/>
                                                                <w:left w:val="none" w:sz="0" w:space="0" w:color="auto"/>
                                                                <w:bottom w:val="none" w:sz="0" w:space="0" w:color="auto"/>
                                                                <w:right w:val="none" w:sz="0" w:space="0" w:color="auto"/>
                                                              </w:divBdr>
                                                              <w:divsChild>
                                                                <w:div w:id="123230379">
                                                                  <w:marLeft w:val="480"/>
                                                                  <w:marRight w:val="0"/>
                                                                  <w:marTop w:val="0"/>
                                                                  <w:marBottom w:val="240"/>
                                                                  <w:divBdr>
                                                                    <w:top w:val="none" w:sz="0" w:space="0" w:color="auto"/>
                                                                    <w:left w:val="none" w:sz="0" w:space="0" w:color="auto"/>
                                                                    <w:bottom w:val="none" w:sz="0" w:space="0" w:color="auto"/>
                                                                    <w:right w:val="none" w:sz="0" w:space="0" w:color="auto"/>
                                                                  </w:divBdr>
                                                                </w:div>
                                                              </w:divsChild>
                                                            </w:div>
                                                            <w:div w:id="1605264852">
                                                              <w:marLeft w:val="0"/>
                                                              <w:marRight w:val="0"/>
                                                              <w:marTop w:val="210"/>
                                                              <w:marBottom w:val="210"/>
                                                              <w:divBdr>
                                                                <w:top w:val="none" w:sz="0" w:space="0" w:color="auto"/>
                                                                <w:left w:val="none" w:sz="0" w:space="0" w:color="auto"/>
                                                                <w:bottom w:val="none" w:sz="0" w:space="0" w:color="auto"/>
                                                                <w:right w:val="none" w:sz="0" w:space="0" w:color="auto"/>
                                                              </w:divBdr>
                                                              <w:divsChild>
                                                                <w:div w:id="604382376">
                                                                  <w:marLeft w:val="480"/>
                                                                  <w:marRight w:val="0"/>
                                                                  <w:marTop w:val="0"/>
                                                                  <w:marBottom w:val="240"/>
                                                                  <w:divBdr>
                                                                    <w:top w:val="none" w:sz="0" w:space="0" w:color="auto"/>
                                                                    <w:left w:val="none" w:sz="0" w:space="0" w:color="auto"/>
                                                                    <w:bottom w:val="none" w:sz="0" w:space="0" w:color="auto"/>
                                                                    <w:right w:val="none" w:sz="0" w:space="0" w:color="auto"/>
                                                                  </w:divBdr>
                                                                </w:div>
                                                              </w:divsChild>
                                                            </w:div>
                                                            <w:div w:id="709720255">
                                                              <w:marLeft w:val="0"/>
                                                              <w:marRight w:val="0"/>
                                                              <w:marTop w:val="210"/>
                                                              <w:marBottom w:val="0"/>
                                                              <w:divBdr>
                                                                <w:top w:val="none" w:sz="0" w:space="0" w:color="auto"/>
                                                                <w:left w:val="none" w:sz="0" w:space="0" w:color="auto"/>
                                                                <w:bottom w:val="none" w:sz="0" w:space="0" w:color="auto"/>
                                                                <w:right w:val="none" w:sz="0" w:space="0" w:color="auto"/>
                                                              </w:divBdr>
                                                              <w:divsChild>
                                                                <w:div w:id="67641974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20758605">
                                                  <w:marLeft w:val="0"/>
                                                  <w:marRight w:val="0"/>
                                                  <w:marTop w:val="210"/>
                                                  <w:marBottom w:val="210"/>
                                                  <w:divBdr>
                                                    <w:top w:val="none" w:sz="0" w:space="0" w:color="auto"/>
                                                    <w:left w:val="none" w:sz="0" w:space="0" w:color="auto"/>
                                                    <w:bottom w:val="none" w:sz="0" w:space="0" w:color="auto"/>
                                                    <w:right w:val="none" w:sz="0" w:space="0" w:color="auto"/>
                                                  </w:divBdr>
                                                  <w:divsChild>
                                                    <w:div w:id="1923559994">
                                                      <w:marLeft w:val="480"/>
                                                      <w:marRight w:val="0"/>
                                                      <w:marTop w:val="0"/>
                                                      <w:marBottom w:val="240"/>
                                                      <w:divBdr>
                                                        <w:top w:val="none" w:sz="0" w:space="0" w:color="auto"/>
                                                        <w:left w:val="none" w:sz="0" w:space="0" w:color="auto"/>
                                                        <w:bottom w:val="none" w:sz="0" w:space="0" w:color="auto"/>
                                                        <w:right w:val="none" w:sz="0" w:space="0" w:color="auto"/>
                                                      </w:divBdr>
                                                    </w:div>
                                                  </w:divsChild>
                                                </w:div>
                                                <w:div w:id="1031690991">
                                                  <w:marLeft w:val="0"/>
                                                  <w:marRight w:val="0"/>
                                                  <w:marTop w:val="210"/>
                                                  <w:marBottom w:val="210"/>
                                                  <w:divBdr>
                                                    <w:top w:val="none" w:sz="0" w:space="0" w:color="auto"/>
                                                    <w:left w:val="none" w:sz="0" w:space="0" w:color="auto"/>
                                                    <w:bottom w:val="none" w:sz="0" w:space="0" w:color="auto"/>
                                                    <w:right w:val="none" w:sz="0" w:space="0" w:color="auto"/>
                                                  </w:divBdr>
                                                  <w:divsChild>
                                                    <w:div w:id="1544441820">
                                                      <w:marLeft w:val="480"/>
                                                      <w:marRight w:val="0"/>
                                                      <w:marTop w:val="0"/>
                                                      <w:marBottom w:val="240"/>
                                                      <w:divBdr>
                                                        <w:top w:val="none" w:sz="0" w:space="0" w:color="auto"/>
                                                        <w:left w:val="none" w:sz="0" w:space="0" w:color="auto"/>
                                                        <w:bottom w:val="none" w:sz="0" w:space="0" w:color="auto"/>
                                                        <w:right w:val="none" w:sz="0" w:space="0" w:color="auto"/>
                                                      </w:divBdr>
                                                      <w:divsChild>
                                                        <w:div w:id="1529027828">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728408118">
                                                  <w:marLeft w:val="0"/>
                                                  <w:marRight w:val="0"/>
                                                  <w:marTop w:val="210"/>
                                                  <w:marBottom w:val="210"/>
                                                  <w:divBdr>
                                                    <w:top w:val="none" w:sz="0" w:space="0" w:color="auto"/>
                                                    <w:left w:val="none" w:sz="0" w:space="0" w:color="auto"/>
                                                    <w:bottom w:val="none" w:sz="0" w:space="0" w:color="auto"/>
                                                    <w:right w:val="none" w:sz="0" w:space="0" w:color="auto"/>
                                                  </w:divBdr>
                                                  <w:divsChild>
                                                    <w:div w:id="732391047">
                                                      <w:marLeft w:val="480"/>
                                                      <w:marRight w:val="0"/>
                                                      <w:marTop w:val="0"/>
                                                      <w:marBottom w:val="240"/>
                                                      <w:divBdr>
                                                        <w:top w:val="none" w:sz="0" w:space="0" w:color="auto"/>
                                                        <w:left w:val="none" w:sz="0" w:space="0" w:color="auto"/>
                                                        <w:bottom w:val="none" w:sz="0" w:space="0" w:color="auto"/>
                                                        <w:right w:val="none" w:sz="0" w:space="0" w:color="auto"/>
                                                      </w:divBdr>
                                                    </w:div>
                                                  </w:divsChild>
                                                </w:div>
                                                <w:div w:id="374308499">
                                                  <w:marLeft w:val="0"/>
                                                  <w:marRight w:val="0"/>
                                                  <w:marTop w:val="210"/>
                                                  <w:marBottom w:val="210"/>
                                                  <w:divBdr>
                                                    <w:top w:val="none" w:sz="0" w:space="0" w:color="auto"/>
                                                    <w:left w:val="none" w:sz="0" w:space="0" w:color="auto"/>
                                                    <w:bottom w:val="none" w:sz="0" w:space="0" w:color="auto"/>
                                                    <w:right w:val="none" w:sz="0" w:space="0" w:color="auto"/>
                                                  </w:divBdr>
                                                  <w:divsChild>
                                                    <w:div w:id="1338727084">
                                                      <w:marLeft w:val="480"/>
                                                      <w:marRight w:val="0"/>
                                                      <w:marTop w:val="0"/>
                                                      <w:marBottom w:val="240"/>
                                                      <w:divBdr>
                                                        <w:top w:val="none" w:sz="0" w:space="0" w:color="auto"/>
                                                        <w:left w:val="none" w:sz="0" w:space="0" w:color="auto"/>
                                                        <w:bottom w:val="none" w:sz="0" w:space="0" w:color="auto"/>
                                                        <w:right w:val="none" w:sz="0" w:space="0" w:color="auto"/>
                                                      </w:divBdr>
                                                    </w:div>
                                                  </w:divsChild>
                                                </w:div>
                                                <w:div w:id="652413973">
                                                  <w:marLeft w:val="0"/>
                                                  <w:marRight w:val="0"/>
                                                  <w:marTop w:val="210"/>
                                                  <w:marBottom w:val="210"/>
                                                  <w:divBdr>
                                                    <w:top w:val="none" w:sz="0" w:space="0" w:color="auto"/>
                                                    <w:left w:val="none" w:sz="0" w:space="0" w:color="auto"/>
                                                    <w:bottom w:val="none" w:sz="0" w:space="0" w:color="auto"/>
                                                    <w:right w:val="none" w:sz="0" w:space="0" w:color="auto"/>
                                                  </w:divBdr>
                                                  <w:divsChild>
                                                    <w:div w:id="2067216295">
                                                      <w:marLeft w:val="480"/>
                                                      <w:marRight w:val="0"/>
                                                      <w:marTop w:val="0"/>
                                                      <w:marBottom w:val="240"/>
                                                      <w:divBdr>
                                                        <w:top w:val="none" w:sz="0" w:space="0" w:color="auto"/>
                                                        <w:left w:val="none" w:sz="0" w:space="0" w:color="auto"/>
                                                        <w:bottom w:val="none" w:sz="0" w:space="0" w:color="auto"/>
                                                        <w:right w:val="none" w:sz="0" w:space="0" w:color="auto"/>
                                                      </w:divBdr>
                                                    </w:div>
                                                  </w:divsChild>
                                                </w:div>
                                                <w:div w:id="1802919213">
                                                  <w:marLeft w:val="0"/>
                                                  <w:marRight w:val="0"/>
                                                  <w:marTop w:val="210"/>
                                                  <w:marBottom w:val="0"/>
                                                  <w:divBdr>
                                                    <w:top w:val="none" w:sz="0" w:space="0" w:color="auto"/>
                                                    <w:left w:val="none" w:sz="0" w:space="0" w:color="auto"/>
                                                    <w:bottom w:val="none" w:sz="0" w:space="0" w:color="auto"/>
                                                    <w:right w:val="none" w:sz="0" w:space="0" w:color="auto"/>
                                                  </w:divBdr>
                                                  <w:divsChild>
                                                    <w:div w:id="212784651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72186051">
                                      <w:marLeft w:val="0"/>
                                      <w:marRight w:val="0"/>
                                      <w:marTop w:val="210"/>
                                      <w:marBottom w:val="210"/>
                                      <w:divBdr>
                                        <w:top w:val="none" w:sz="0" w:space="0" w:color="auto"/>
                                        <w:left w:val="none" w:sz="0" w:space="0" w:color="auto"/>
                                        <w:bottom w:val="none" w:sz="0" w:space="0" w:color="auto"/>
                                        <w:right w:val="none" w:sz="0" w:space="0" w:color="auto"/>
                                      </w:divBdr>
                                      <w:divsChild>
                                        <w:div w:id="624039977">
                                          <w:marLeft w:val="480"/>
                                          <w:marRight w:val="0"/>
                                          <w:marTop w:val="0"/>
                                          <w:marBottom w:val="240"/>
                                          <w:divBdr>
                                            <w:top w:val="none" w:sz="0" w:space="0" w:color="auto"/>
                                            <w:left w:val="none" w:sz="0" w:space="0" w:color="auto"/>
                                            <w:bottom w:val="none" w:sz="0" w:space="0" w:color="auto"/>
                                            <w:right w:val="none" w:sz="0" w:space="0" w:color="auto"/>
                                          </w:divBdr>
                                          <w:divsChild>
                                            <w:div w:id="1488589142">
                                              <w:marLeft w:val="0"/>
                                              <w:marRight w:val="0"/>
                                              <w:marTop w:val="0"/>
                                              <w:marBottom w:val="210"/>
                                              <w:divBdr>
                                                <w:top w:val="none" w:sz="0" w:space="0" w:color="auto"/>
                                                <w:left w:val="none" w:sz="0" w:space="0" w:color="auto"/>
                                                <w:bottom w:val="none" w:sz="0" w:space="0" w:color="auto"/>
                                                <w:right w:val="none" w:sz="0" w:space="0" w:color="auto"/>
                                              </w:divBdr>
                                            </w:div>
                                            <w:div w:id="1650287464">
                                              <w:marLeft w:val="0"/>
                                              <w:marRight w:val="0"/>
                                              <w:marTop w:val="0"/>
                                              <w:marBottom w:val="0"/>
                                              <w:divBdr>
                                                <w:top w:val="none" w:sz="0" w:space="0" w:color="auto"/>
                                                <w:left w:val="none" w:sz="0" w:space="0" w:color="auto"/>
                                                <w:bottom w:val="none" w:sz="0" w:space="0" w:color="auto"/>
                                                <w:right w:val="none" w:sz="0" w:space="0" w:color="auto"/>
                                              </w:divBdr>
                                              <w:divsChild>
                                                <w:div w:id="1268582771">
                                                  <w:marLeft w:val="0"/>
                                                  <w:marRight w:val="0"/>
                                                  <w:marTop w:val="210"/>
                                                  <w:marBottom w:val="210"/>
                                                  <w:divBdr>
                                                    <w:top w:val="none" w:sz="0" w:space="0" w:color="auto"/>
                                                    <w:left w:val="none" w:sz="0" w:space="0" w:color="auto"/>
                                                    <w:bottom w:val="none" w:sz="0" w:space="0" w:color="auto"/>
                                                    <w:right w:val="none" w:sz="0" w:space="0" w:color="auto"/>
                                                  </w:divBdr>
                                                  <w:divsChild>
                                                    <w:div w:id="193420400">
                                                      <w:marLeft w:val="480"/>
                                                      <w:marRight w:val="0"/>
                                                      <w:marTop w:val="0"/>
                                                      <w:marBottom w:val="240"/>
                                                      <w:divBdr>
                                                        <w:top w:val="none" w:sz="0" w:space="0" w:color="auto"/>
                                                        <w:left w:val="none" w:sz="0" w:space="0" w:color="auto"/>
                                                        <w:bottom w:val="none" w:sz="0" w:space="0" w:color="auto"/>
                                                        <w:right w:val="none" w:sz="0" w:space="0" w:color="auto"/>
                                                      </w:divBdr>
                                                      <w:divsChild>
                                                        <w:div w:id="1213082894">
                                                          <w:marLeft w:val="0"/>
                                                          <w:marRight w:val="0"/>
                                                          <w:marTop w:val="0"/>
                                                          <w:marBottom w:val="0"/>
                                                          <w:divBdr>
                                                            <w:top w:val="none" w:sz="0" w:space="0" w:color="auto"/>
                                                            <w:left w:val="none" w:sz="0" w:space="0" w:color="auto"/>
                                                            <w:bottom w:val="none" w:sz="0" w:space="0" w:color="auto"/>
                                                            <w:right w:val="none" w:sz="0" w:space="0" w:color="auto"/>
                                                          </w:divBdr>
                                                          <w:divsChild>
                                                            <w:div w:id="2059165349">
                                                              <w:marLeft w:val="0"/>
                                                              <w:marRight w:val="0"/>
                                                              <w:marTop w:val="210"/>
                                                              <w:marBottom w:val="210"/>
                                                              <w:divBdr>
                                                                <w:top w:val="none" w:sz="0" w:space="0" w:color="auto"/>
                                                                <w:left w:val="none" w:sz="0" w:space="0" w:color="auto"/>
                                                                <w:bottom w:val="none" w:sz="0" w:space="0" w:color="auto"/>
                                                                <w:right w:val="none" w:sz="0" w:space="0" w:color="auto"/>
                                                              </w:divBdr>
                                                              <w:divsChild>
                                                                <w:div w:id="177742904">
                                                                  <w:marLeft w:val="480"/>
                                                                  <w:marRight w:val="0"/>
                                                                  <w:marTop w:val="0"/>
                                                                  <w:marBottom w:val="240"/>
                                                                  <w:divBdr>
                                                                    <w:top w:val="none" w:sz="0" w:space="0" w:color="auto"/>
                                                                    <w:left w:val="none" w:sz="0" w:space="0" w:color="auto"/>
                                                                    <w:bottom w:val="none" w:sz="0" w:space="0" w:color="auto"/>
                                                                    <w:right w:val="none" w:sz="0" w:space="0" w:color="auto"/>
                                                                  </w:divBdr>
                                                                </w:div>
                                                              </w:divsChild>
                                                            </w:div>
                                                            <w:div w:id="1279025981">
                                                              <w:marLeft w:val="0"/>
                                                              <w:marRight w:val="0"/>
                                                              <w:marTop w:val="210"/>
                                                              <w:marBottom w:val="0"/>
                                                              <w:divBdr>
                                                                <w:top w:val="none" w:sz="0" w:space="0" w:color="auto"/>
                                                                <w:left w:val="none" w:sz="0" w:space="0" w:color="auto"/>
                                                                <w:bottom w:val="none" w:sz="0" w:space="0" w:color="auto"/>
                                                                <w:right w:val="none" w:sz="0" w:space="0" w:color="auto"/>
                                                              </w:divBdr>
                                                              <w:divsChild>
                                                                <w:div w:id="12740346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57210034">
                                                  <w:marLeft w:val="0"/>
                                                  <w:marRight w:val="0"/>
                                                  <w:marTop w:val="210"/>
                                                  <w:marBottom w:val="210"/>
                                                  <w:divBdr>
                                                    <w:top w:val="none" w:sz="0" w:space="0" w:color="auto"/>
                                                    <w:left w:val="none" w:sz="0" w:space="0" w:color="auto"/>
                                                    <w:bottom w:val="none" w:sz="0" w:space="0" w:color="auto"/>
                                                    <w:right w:val="none" w:sz="0" w:space="0" w:color="auto"/>
                                                  </w:divBdr>
                                                  <w:divsChild>
                                                    <w:div w:id="272515344">
                                                      <w:marLeft w:val="480"/>
                                                      <w:marRight w:val="0"/>
                                                      <w:marTop w:val="0"/>
                                                      <w:marBottom w:val="240"/>
                                                      <w:divBdr>
                                                        <w:top w:val="none" w:sz="0" w:space="0" w:color="auto"/>
                                                        <w:left w:val="none" w:sz="0" w:space="0" w:color="auto"/>
                                                        <w:bottom w:val="none" w:sz="0" w:space="0" w:color="auto"/>
                                                        <w:right w:val="none" w:sz="0" w:space="0" w:color="auto"/>
                                                      </w:divBdr>
                                                    </w:div>
                                                  </w:divsChild>
                                                </w:div>
                                                <w:div w:id="248318088">
                                                  <w:marLeft w:val="0"/>
                                                  <w:marRight w:val="0"/>
                                                  <w:marTop w:val="210"/>
                                                  <w:marBottom w:val="0"/>
                                                  <w:divBdr>
                                                    <w:top w:val="none" w:sz="0" w:space="0" w:color="auto"/>
                                                    <w:left w:val="none" w:sz="0" w:space="0" w:color="auto"/>
                                                    <w:bottom w:val="none" w:sz="0" w:space="0" w:color="auto"/>
                                                    <w:right w:val="none" w:sz="0" w:space="0" w:color="auto"/>
                                                  </w:divBdr>
                                                  <w:divsChild>
                                                    <w:div w:id="22610775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6734849">
                                      <w:marLeft w:val="0"/>
                                      <w:marRight w:val="0"/>
                                      <w:marTop w:val="210"/>
                                      <w:marBottom w:val="210"/>
                                      <w:divBdr>
                                        <w:top w:val="none" w:sz="0" w:space="0" w:color="auto"/>
                                        <w:left w:val="none" w:sz="0" w:space="0" w:color="auto"/>
                                        <w:bottom w:val="none" w:sz="0" w:space="0" w:color="auto"/>
                                        <w:right w:val="none" w:sz="0" w:space="0" w:color="auto"/>
                                      </w:divBdr>
                                      <w:divsChild>
                                        <w:div w:id="1001202193">
                                          <w:marLeft w:val="480"/>
                                          <w:marRight w:val="0"/>
                                          <w:marTop w:val="0"/>
                                          <w:marBottom w:val="240"/>
                                          <w:divBdr>
                                            <w:top w:val="none" w:sz="0" w:space="0" w:color="auto"/>
                                            <w:left w:val="none" w:sz="0" w:space="0" w:color="auto"/>
                                            <w:bottom w:val="none" w:sz="0" w:space="0" w:color="auto"/>
                                            <w:right w:val="none" w:sz="0" w:space="0" w:color="auto"/>
                                          </w:divBdr>
                                          <w:divsChild>
                                            <w:div w:id="743184070">
                                              <w:marLeft w:val="0"/>
                                              <w:marRight w:val="0"/>
                                              <w:marTop w:val="240"/>
                                              <w:marBottom w:val="0"/>
                                              <w:divBdr>
                                                <w:top w:val="none" w:sz="0" w:space="0" w:color="auto"/>
                                                <w:left w:val="none" w:sz="0" w:space="0" w:color="auto"/>
                                                <w:bottom w:val="none" w:sz="0" w:space="0" w:color="auto"/>
                                                <w:right w:val="none" w:sz="0" w:space="0" w:color="auto"/>
                                              </w:divBdr>
                                              <w:divsChild>
                                                <w:div w:id="1112551171">
                                                  <w:marLeft w:val="0"/>
                                                  <w:marRight w:val="0"/>
                                                  <w:marTop w:val="0"/>
                                                  <w:marBottom w:val="0"/>
                                                  <w:divBdr>
                                                    <w:top w:val="none" w:sz="0" w:space="0" w:color="auto"/>
                                                    <w:left w:val="none" w:sz="0" w:space="0" w:color="auto"/>
                                                    <w:bottom w:val="none" w:sz="0" w:space="0" w:color="auto"/>
                                                    <w:right w:val="none" w:sz="0" w:space="0" w:color="auto"/>
                                                  </w:divBdr>
                                                </w:div>
                                                <w:div w:id="329218455">
                                                  <w:marLeft w:val="0"/>
                                                  <w:marRight w:val="0"/>
                                                  <w:marTop w:val="0"/>
                                                  <w:marBottom w:val="0"/>
                                                  <w:divBdr>
                                                    <w:top w:val="none" w:sz="0" w:space="0" w:color="auto"/>
                                                    <w:left w:val="none" w:sz="0" w:space="0" w:color="auto"/>
                                                    <w:bottom w:val="none" w:sz="0" w:space="0" w:color="auto"/>
                                                    <w:right w:val="none" w:sz="0" w:space="0" w:color="auto"/>
                                                  </w:divBdr>
                                                </w:div>
                                                <w:div w:id="1092701002">
                                                  <w:marLeft w:val="0"/>
                                                  <w:marRight w:val="0"/>
                                                  <w:marTop w:val="0"/>
                                                  <w:marBottom w:val="0"/>
                                                  <w:divBdr>
                                                    <w:top w:val="none" w:sz="0" w:space="0" w:color="auto"/>
                                                    <w:left w:val="none" w:sz="0" w:space="0" w:color="auto"/>
                                                    <w:bottom w:val="none" w:sz="0" w:space="0" w:color="auto"/>
                                                    <w:right w:val="none" w:sz="0" w:space="0" w:color="auto"/>
                                                  </w:divBdr>
                                                </w:div>
                                                <w:div w:id="106706929">
                                                  <w:marLeft w:val="0"/>
                                                  <w:marRight w:val="0"/>
                                                  <w:marTop w:val="0"/>
                                                  <w:marBottom w:val="0"/>
                                                  <w:divBdr>
                                                    <w:top w:val="none" w:sz="0" w:space="0" w:color="auto"/>
                                                    <w:left w:val="none" w:sz="0" w:space="0" w:color="auto"/>
                                                    <w:bottom w:val="none" w:sz="0" w:space="0" w:color="auto"/>
                                                    <w:right w:val="none" w:sz="0" w:space="0" w:color="auto"/>
                                                  </w:divBdr>
                                                </w:div>
                                                <w:div w:id="523248635">
                                                  <w:marLeft w:val="0"/>
                                                  <w:marRight w:val="0"/>
                                                  <w:marTop w:val="0"/>
                                                  <w:marBottom w:val="0"/>
                                                  <w:divBdr>
                                                    <w:top w:val="none" w:sz="0" w:space="0" w:color="auto"/>
                                                    <w:left w:val="none" w:sz="0" w:space="0" w:color="auto"/>
                                                    <w:bottom w:val="none" w:sz="0" w:space="0" w:color="auto"/>
                                                    <w:right w:val="none" w:sz="0" w:space="0" w:color="auto"/>
                                                  </w:divBdr>
                                                </w:div>
                                                <w:div w:id="1941717429">
                                                  <w:marLeft w:val="0"/>
                                                  <w:marRight w:val="0"/>
                                                  <w:marTop w:val="0"/>
                                                  <w:marBottom w:val="0"/>
                                                  <w:divBdr>
                                                    <w:top w:val="none" w:sz="0" w:space="0" w:color="auto"/>
                                                    <w:left w:val="none" w:sz="0" w:space="0" w:color="auto"/>
                                                    <w:bottom w:val="none" w:sz="0" w:space="0" w:color="auto"/>
                                                    <w:right w:val="none" w:sz="0" w:space="0" w:color="auto"/>
                                                  </w:divBdr>
                                                </w:div>
                                                <w:div w:id="1524902707">
                                                  <w:marLeft w:val="0"/>
                                                  <w:marRight w:val="0"/>
                                                  <w:marTop w:val="0"/>
                                                  <w:marBottom w:val="0"/>
                                                  <w:divBdr>
                                                    <w:top w:val="none" w:sz="0" w:space="0" w:color="auto"/>
                                                    <w:left w:val="none" w:sz="0" w:space="0" w:color="auto"/>
                                                    <w:bottom w:val="none" w:sz="0" w:space="0" w:color="auto"/>
                                                    <w:right w:val="none" w:sz="0" w:space="0" w:color="auto"/>
                                                  </w:divBdr>
                                                </w:div>
                                                <w:div w:id="1276324498">
                                                  <w:marLeft w:val="0"/>
                                                  <w:marRight w:val="0"/>
                                                  <w:marTop w:val="0"/>
                                                  <w:marBottom w:val="0"/>
                                                  <w:divBdr>
                                                    <w:top w:val="none" w:sz="0" w:space="0" w:color="auto"/>
                                                    <w:left w:val="none" w:sz="0" w:space="0" w:color="auto"/>
                                                    <w:bottom w:val="none" w:sz="0" w:space="0" w:color="auto"/>
                                                    <w:right w:val="none" w:sz="0" w:space="0" w:color="auto"/>
                                                  </w:divBdr>
                                                </w:div>
                                                <w:div w:id="1012801301">
                                                  <w:marLeft w:val="0"/>
                                                  <w:marRight w:val="0"/>
                                                  <w:marTop w:val="0"/>
                                                  <w:marBottom w:val="0"/>
                                                  <w:divBdr>
                                                    <w:top w:val="none" w:sz="0" w:space="0" w:color="auto"/>
                                                    <w:left w:val="none" w:sz="0" w:space="0" w:color="auto"/>
                                                    <w:bottom w:val="none" w:sz="0" w:space="0" w:color="auto"/>
                                                    <w:right w:val="none" w:sz="0" w:space="0" w:color="auto"/>
                                                  </w:divBdr>
                                                </w:div>
                                                <w:div w:id="1888949426">
                                                  <w:marLeft w:val="0"/>
                                                  <w:marRight w:val="0"/>
                                                  <w:marTop w:val="0"/>
                                                  <w:marBottom w:val="0"/>
                                                  <w:divBdr>
                                                    <w:top w:val="none" w:sz="0" w:space="0" w:color="auto"/>
                                                    <w:left w:val="none" w:sz="0" w:space="0" w:color="auto"/>
                                                    <w:bottom w:val="none" w:sz="0" w:space="0" w:color="auto"/>
                                                    <w:right w:val="none" w:sz="0" w:space="0" w:color="auto"/>
                                                  </w:divBdr>
                                                </w:div>
                                                <w:div w:id="14313512">
                                                  <w:marLeft w:val="0"/>
                                                  <w:marRight w:val="0"/>
                                                  <w:marTop w:val="0"/>
                                                  <w:marBottom w:val="0"/>
                                                  <w:divBdr>
                                                    <w:top w:val="none" w:sz="0" w:space="0" w:color="auto"/>
                                                    <w:left w:val="none" w:sz="0" w:space="0" w:color="auto"/>
                                                    <w:bottom w:val="none" w:sz="0" w:space="0" w:color="auto"/>
                                                    <w:right w:val="none" w:sz="0" w:space="0" w:color="auto"/>
                                                  </w:divBdr>
                                                </w:div>
                                                <w:div w:id="2010478089">
                                                  <w:marLeft w:val="0"/>
                                                  <w:marRight w:val="0"/>
                                                  <w:marTop w:val="0"/>
                                                  <w:marBottom w:val="0"/>
                                                  <w:divBdr>
                                                    <w:top w:val="none" w:sz="0" w:space="0" w:color="auto"/>
                                                    <w:left w:val="none" w:sz="0" w:space="0" w:color="auto"/>
                                                    <w:bottom w:val="none" w:sz="0" w:space="0" w:color="auto"/>
                                                    <w:right w:val="none" w:sz="0" w:space="0" w:color="auto"/>
                                                  </w:divBdr>
                                                </w:div>
                                                <w:div w:id="1555846777">
                                                  <w:marLeft w:val="0"/>
                                                  <w:marRight w:val="0"/>
                                                  <w:marTop w:val="0"/>
                                                  <w:marBottom w:val="0"/>
                                                  <w:divBdr>
                                                    <w:top w:val="none" w:sz="0" w:space="0" w:color="auto"/>
                                                    <w:left w:val="none" w:sz="0" w:space="0" w:color="auto"/>
                                                    <w:bottom w:val="none" w:sz="0" w:space="0" w:color="auto"/>
                                                    <w:right w:val="none" w:sz="0" w:space="0" w:color="auto"/>
                                                  </w:divBdr>
                                                </w:div>
                                                <w:div w:id="1921675347">
                                                  <w:marLeft w:val="0"/>
                                                  <w:marRight w:val="0"/>
                                                  <w:marTop w:val="0"/>
                                                  <w:marBottom w:val="0"/>
                                                  <w:divBdr>
                                                    <w:top w:val="none" w:sz="0" w:space="0" w:color="auto"/>
                                                    <w:left w:val="none" w:sz="0" w:space="0" w:color="auto"/>
                                                    <w:bottom w:val="none" w:sz="0" w:space="0" w:color="auto"/>
                                                    <w:right w:val="none" w:sz="0" w:space="0" w:color="auto"/>
                                                  </w:divBdr>
                                                </w:div>
                                                <w:div w:id="1118649182">
                                                  <w:marLeft w:val="0"/>
                                                  <w:marRight w:val="0"/>
                                                  <w:marTop w:val="0"/>
                                                  <w:marBottom w:val="0"/>
                                                  <w:divBdr>
                                                    <w:top w:val="none" w:sz="0" w:space="0" w:color="auto"/>
                                                    <w:left w:val="none" w:sz="0" w:space="0" w:color="auto"/>
                                                    <w:bottom w:val="none" w:sz="0" w:space="0" w:color="auto"/>
                                                    <w:right w:val="none" w:sz="0" w:space="0" w:color="auto"/>
                                                  </w:divBdr>
                                                </w:div>
                                                <w:div w:id="667948335">
                                                  <w:marLeft w:val="0"/>
                                                  <w:marRight w:val="0"/>
                                                  <w:marTop w:val="0"/>
                                                  <w:marBottom w:val="0"/>
                                                  <w:divBdr>
                                                    <w:top w:val="none" w:sz="0" w:space="0" w:color="auto"/>
                                                    <w:left w:val="none" w:sz="0" w:space="0" w:color="auto"/>
                                                    <w:bottom w:val="none" w:sz="0" w:space="0" w:color="auto"/>
                                                    <w:right w:val="none" w:sz="0" w:space="0" w:color="auto"/>
                                                  </w:divBdr>
                                                </w:div>
                                                <w:div w:id="660885722">
                                                  <w:marLeft w:val="0"/>
                                                  <w:marRight w:val="0"/>
                                                  <w:marTop w:val="0"/>
                                                  <w:marBottom w:val="0"/>
                                                  <w:divBdr>
                                                    <w:top w:val="none" w:sz="0" w:space="0" w:color="auto"/>
                                                    <w:left w:val="none" w:sz="0" w:space="0" w:color="auto"/>
                                                    <w:bottom w:val="none" w:sz="0" w:space="0" w:color="auto"/>
                                                    <w:right w:val="none" w:sz="0" w:space="0" w:color="auto"/>
                                                  </w:divBdr>
                                                </w:div>
                                                <w:div w:id="1332832138">
                                                  <w:marLeft w:val="0"/>
                                                  <w:marRight w:val="0"/>
                                                  <w:marTop w:val="0"/>
                                                  <w:marBottom w:val="0"/>
                                                  <w:divBdr>
                                                    <w:top w:val="none" w:sz="0" w:space="0" w:color="auto"/>
                                                    <w:left w:val="none" w:sz="0" w:space="0" w:color="auto"/>
                                                    <w:bottom w:val="none" w:sz="0" w:space="0" w:color="auto"/>
                                                    <w:right w:val="none" w:sz="0" w:space="0" w:color="auto"/>
                                                  </w:divBdr>
                                                </w:div>
                                                <w:div w:id="883447646">
                                                  <w:marLeft w:val="0"/>
                                                  <w:marRight w:val="0"/>
                                                  <w:marTop w:val="0"/>
                                                  <w:marBottom w:val="0"/>
                                                  <w:divBdr>
                                                    <w:top w:val="none" w:sz="0" w:space="0" w:color="auto"/>
                                                    <w:left w:val="none" w:sz="0" w:space="0" w:color="auto"/>
                                                    <w:bottom w:val="none" w:sz="0" w:space="0" w:color="auto"/>
                                                    <w:right w:val="none" w:sz="0" w:space="0" w:color="auto"/>
                                                  </w:divBdr>
                                                </w:div>
                                                <w:div w:id="1403868701">
                                                  <w:marLeft w:val="0"/>
                                                  <w:marRight w:val="0"/>
                                                  <w:marTop w:val="0"/>
                                                  <w:marBottom w:val="0"/>
                                                  <w:divBdr>
                                                    <w:top w:val="none" w:sz="0" w:space="0" w:color="auto"/>
                                                    <w:left w:val="none" w:sz="0" w:space="0" w:color="auto"/>
                                                    <w:bottom w:val="none" w:sz="0" w:space="0" w:color="auto"/>
                                                    <w:right w:val="none" w:sz="0" w:space="0" w:color="auto"/>
                                                  </w:divBdr>
                                                </w:div>
                                                <w:div w:id="1101219528">
                                                  <w:marLeft w:val="0"/>
                                                  <w:marRight w:val="0"/>
                                                  <w:marTop w:val="0"/>
                                                  <w:marBottom w:val="0"/>
                                                  <w:divBdr>
                                                    <w:top w:val="none" w:sz="0" w:space="0" w:color="auto"/>
                                                    <w:left w:val="none" w:sz="0" w:space="0" w:color="auto"/>
                                                    <w:bottom w:val="none" w:sz="0" w:space="0" w:color="auto"/>
                                                    <w:right w:val="none" w:sz="0" w:space="0" w:color="auto"/>
                                                  </w:divBdr>
                                                </w:div>
                                                <w:div w:id="2089307578">
                                                  <w:marLeft w:val="0"/>
                                                  <w:marRight w:val="0"/>
                                                  <w:marTop w:val="0"/>
                                                  <w:marBottom w:val="0"/>
                                                  <w:divBdr>
                                                    <w:top w:val="none" w:sz="0" w:space="0" w:color="auto"/>
                                                    <w:left w:val="none" w:sz="0" w:space="0" w:color="auto"/>
                                                    <w:bottom w:val="none" w:sz="0" w:space="0" w:color="auto"/>
                                                    <w:right w:val="none" w:sz="0" w:space="0" w:color="auto"/>
                                                  </w:divBdr>
                                                </w:div>
                                                <w:div w:id="1981687054">
                                                  <w:marLeft w:val="0"/>
                                                  <w:marRight w:val="0"/>
                                                  <w:marTop w:val="0"/>
                                                  <w:marBottom w:val="0"/>
                                                  <w:divBdr>
                                                    <w:top w:val="none" w:sz="0" w:space="0" w:color="auto"/>
                                                    <w:left w:val="none" w:sz="0" w:space="0" w:color="auto"/>
                                                    <w:bottom w:val="none" w:sz="0" w:space="0" w:color="auto"/>
                                                    <w:right w:val="none" w:sz="0" w:space="0" w:color="auto"/>
                                                  </w:divBdr>
                                                </w:div>
                                                <w:div w:id="573199756">
                                                  <w:marLeft w:val="0"/>
                                                  <w:marRight w:val="0"/>
                                                  <w:marTop w:val="0"/>
                                                  <w:marBottom w:val="0"/>
                                                  <w:divBdr>
                                                    <w:top w:val="none" w:sz="0" w:space="0" w:color="auto"/>
                                                    <w:left w:val="none" w:sz="0" w:space="0" w:color="auto"/>
                                                    <w:bottom w:val="none" w:sz="0" w:space="0" w:color="auto"/>
                                                    <w:right w:val="none" w:sz="0" w:space="0" w:color="auto"/>
                                                  </w:divBdr>
                                                </w:div>
                                                <w:div w:id="2084838215">
                                                  <w:marLeft w:val="0"/>
                                                  <w:marRight w:val="0"/>
                                                  <w:marTop w:val="0"/>
                                                  <w:marBottom w:val="0"/>
                                                  <w:divBdr>
                                                    <w:top w:val="none" w:sz="0" w:space="0" w:color="auto"/>
                                                    <w:left w:val="none" w:sz="0" w:space="0" w:color="auto"/>
                                                    <w:bottom w:val="none" w:sz="0" w:space="0" w:color="auto"/>
                                                    <w:right w:val="none" w:sz="0" w:space="0" w:color="auto"/>
                                                  </w:divBdr>
                                                </w:div>
                                                <w:div w:id="222834632">
                                                  <w:marLeft w:val="0"/>
                                                  <w:marRight w:val="0"/>
                                                  <w:marTop w:val="0"/>
                                                  <w:marBottom w:val="0"/>
                                                  <w:divBdr>
                                                    <w:top w:val="none" w:sz="0" w:space="0" w:color="auto"/>
                                                    <w:left w:val="none" w:sz="0" w:space="0" w:color="auto"/>
                                                    <w:bottom w:val="none" w:sz="0" w:space="0" w:color="auto"/>
                                                    <w:right w:val="none" w:sz="0" w:space="0" w:color="auto"/>
                                                  </w:divBdr>
                                                </w:div>
                                                <w:div w:id="562835051">
                                                  <w:marLeft w:val="0"/>
                                                  <w:marRight w:val="0"/>
                                                  <w:marTop w:val="0"/>
                                                  <w:marBottom w:val="0"/>
                                                  <w:divBdr>
                                                    <w:top w:val="none" w:sz="0" w:space="0" w:color="auto"/>
                                                    <w:left w:val="none" w:sz="0" w:space="0" w:color="auto"/>
                                                    <w:bottom w:val="none" w:sz="0" w:space="0" w:color="auto"/>
                                                    <w:right w:val="none" w:sz="0" w:space="0" w:color="auto"/>
                                                  </w:divBdr>
                                                </w:div>
                                                <w:div w:id="1293091900">
                                                  <w:marLeft w:val="0"/>
                                                  <w:marRight w:val="0"/>
                                                  <w:marTop w:val="0"/>
                                                  <w:marBottom w:val="0"/>
                                                  <w:divBdr>
                                                    <w:top w:val="none" w:sz="0" w:space="0" w:color="auto"/>
                                                    <w:left w:val="none" w:sz="0" w:space="0" w:color="auto"/>
                                                    <w:bottom w:val="none" w:sz="0" w:space="0" w:color="auto"/>
                                                    <w:right w:val="none" w:sz="0" w:space="0" w:color="auto"/>
                                                  </w:divBdr>
                                                </w:div>
                                                <w:div w:id="1953706154">
                                                  <w:marLeft w:val="0"/>
                                                  <w:marRight w:val="0"/>
                                                  <w:marTop w:val="0"/>
                                                  <w:marBottom w:val="0"/>
                                                  <w:divBdr>
                                                    <w:top w:val="none" w:sz="0" w:space="0" w:color="auto"/>
                                                    <w:left w:val="none" w:sz="0" w:space="0" w:color="auto"/>
                                                    <w:bottom w:val="none" w:sz="0" w:space="0" w:color="auto"/>
                                                    <w:right w:val="none" w:sz="0" w:space="0" w:color="auto"/>
                                                  </w:divBdr>
                                                </w:div>
                                                <w:div w:id="1911186932">
                                                  <w:marLeft w:val="0"/>
                                                  <w:marRight w:val="0"/>
                                                  <w:marTop w:val="0"/>
                                                  <w:marBottom w:val="0"/>
                                                  <w:divBdr>
                                                    <w:top w:val="none" w:sz="0" w:space="0" w:color="auto"/>
                                                    <w:left w:val="none" w:sz="0" w:space="0" w:color="auto"/>
                                                    <w:bottom w:val="none" w:sz="0" w:space="0" w:color="auto"/>
                                                    <w:right w:val="none" w:sz="0" w:space="0" w:color="auto"/>
                                                  </w:divBdr>
                                                </w:div>
                                                <w:div w:id="2026324768">
                                                  <w:marLeft w:val="0"/>
                                                  <w:marRight w:val="0"/>
                                                  <w:marTop w:val="0"/>
                                                  <w:marBottom w:val="0"/>
                                                  <w:divBdr>
                                                    <w:top w:val="none" w:sz="0" w:space="0" w:color="auto"/>
                                                    <w:left w:val="none" w:sz="0" w:space="0" w:color="auto"/>
                                                    <w:bottom w:val="none" w:sz="0" w:space="0" w:color="auto"/>
                                                    <w:right w:val="none" w:sz="0" w:space="0" w:color="auto"/>
                                                  </w:divBdr>
                                                </w:div>
                                                <w:div w:id="987709259">
                                                  <w:marLeft w:val="0"/>
                                                  <w:marRight w:val="0"/>
                                                  <w:marTop w:val="0"/>
                                                  <w:marBottom w:val="0"/>
                                                  <w:divBdr>
                                                    <w:top w:val="none" w:sz="0" w:space="0" w:color="auto"/>
                                                    <w:left w:val="none" w:sz="0" w:space="0" w:color="auto"/>
                                                    <w:bottom w:val="none" w:sz="0" w:space="0" w:color="auto"/>
                                                    <w:right w:val="none" w:sz="0" w:space="0" w:color="auto"/>
                                                  </w:divBdr>
                                                </w:div>
                                                <w:div w:id="745423466">
                                                  <w:marLeft w:val="0"/>
                                                  <w:marRight w:val="0"/>
                                                  <w:marTop w:val="0"/>
                                                  <w:marBottom w:val="0"/>
                                                  <w:divBdr>
                                                    <w:top w:val="none" w:sz="0" w:space="0" w:color="auto"/>
                                                    <w:left w:val="none" w:sz="0" w:space="0" w:color="auto"/>
                                                    <w:bottom w:val="none" w:sz="0" w:space="0" w:color="auto"/>
                                                    <w:right w:val="none" w:sz="0" w:space="0" w:color="auto"/>
                                                  </w:divBdr>
                                                </w:div>
                                                <w:div w:id="1921064321">
                                                  <w:marLeft w:val="0"/>
                                                  <w:marRight w:val="0"/>
                                                  <w:marTop w:val="0"/>
                                                  <w:marBottom w:val="0"/>
                                                  <w:divBdr>
                                                    <w:top w:val="none" w:sz="0" w:space="0" w:color="auto"/>
                                                    <w:left w:val="none" w:sz="0" w:space="0" w:color="auto"/>
                                                    <w:bottom w:val="none" w:sz="0" w:space="0" w:color="auto"/>
                                                    <w:right w:val="none" w:sz="0" w:space="0" w:color="auto"/>
                                                  </w:divBdr>
                                                </w:div>
                                                <w:div w:id="2034915774">
                                                  <w:marLeft w:val="0"/>
                                                  <w:marRight w:val="0"/>
                                                  <w:marTop w:val="0"/>
                                                  <w:marBottom w:val="0"/>
                                                  <w:divBdr>
                                                    <w:top w:val="none" w:sz="0" w:space="0" w:color="auto"/>
                                                    <w:left w:val="none" w:sz="0" w:space="0" w:color="auto"/>
                                                    <w:bottom w:val="none" w:sz="0" w:space="0" w:color="auto"/>
                                                    <w:right w:val="none" w:sz="0" w:space="0" w:color="auto"/>
                                                  </w:divBdr>
                                                </w:div>
                                                <w:div w:id="1847360616">
                                                  <w:marLeft w:val="0"/>
                                                  <w:marRight w:val="0"/>
                                                  <w:marTop w:val="0"/>
                                                  <w:marBottom w:val="0"/>
                                                  <w:divBdr>
                                                    <w:top w:val="none" w:sz="0" w:space="0" w:color="auto"/>
                                                    <w:left w:val="none" w:sz="0" w:space="0" w:color="auto"/>
                                                    <w:bottom w:val="none" w:sz="0" w:space="0" w:color="auto"/>
                                                    <w:right w:val="none" w:sz="0" w:space="0" w:color="auto"/>
                                                  </w:divBdr>
                                                </w:div>
                                                <w:div w:id="1169981034">
                                                  <w:marLeft w:val="0"/>
                                                  <w:marRight w:val="0"/>
                                                  <w:marTop w:val="0"/>
                                                  <w:marBottom w:val="0"/>
                                                  <w:divBdr>
                                                    <w:top w:val="none" w:sz="0" w:space="0" w:color="auto"/>
                                                    <w:left w:val="none" w:sz="0" w:space="0" w:color="auto"/>
                                                    <w:bottom w:val="none" w:sz="0" w:space="0" w:color="auto"/>
                                                    <w:right w:val="none" w:sz="0" w:space="0" w:color="auto"/>
                                                  </w:divBdr>
                                                </w:div>
                                                <w:div w:id="1685013402">
                                                  <w:marLeft w:val="0"/>
                                                  <w:marRight w:val="0"/>
                                                  <w:marTop w:val="0"/>
                                                  <w:marBottom w:val="0"/>
                                                  <w:divBdr>
                                                    <w:top w:val="none" w:sz="0" w:space="0" w:color="auto"/>
                                                    <w:left w:val="none" w:sz="0" w:space="0" w:color="auto"/>
                                                    <w:bottom w:val="none" w:sz="0" w:space="0" w:color="auto"/>
                                                    <w:right w:val="none" w:sz="0" w:space="0" w:color="auto"/>
                                                  </w:divBdr>
                                                </w:div>
                                                <w:div w:id="101995096">
                                                  <w:marLeft w:val="0"/>
                                                  <w:marRight w:val="0"/>
                                                  <w:marTop w:val="0"/>
                                                  <w:marBottom w:val="0"/>
                                                  <w:divBdr>
                                                    <w:top w:val="none" w:sz="0" w:space="0" w:color="auto"/>
                                                    <w:left w:val="none" w:sz="0" w:space="0" w:color="auto"/>
                                                    <w:bottom w:val="none" w:sz="0" w:space="0" w:color="auto"/>
                                                    <w:right w:val="none" w:sz="0" w:space="0" w:color="auto"/>
                                                  </w:divBdr>
                                                </w:div>
                                                <w:div w:id="378870214">
                                                  <w:marLeft w:val="0"/>
                                                  <w:marRight w:val="0"/>
                                                  <w:marTop w:val="0"/>
                                                  <w:marBottom w:val="0"/>
                                                  <w:divBdr>
                                                    <w:top w:val="none" w:sz="0" w:space="0" w:color="auto"/>
                                                    <w:left w:val="none" w:sz="0" w:space="0" w:color="auto"/>
                                                    <w:bottom w:val="none" w:sz="0" w:space="0" w:color="auto"/>
                                                    <w:right w:val="none" w:sz="0" w:space="0" w:color="auto"/>
                                                  </w:divBdr>
                                                </w:div>
                                                <w:div w:id="1596790320">
                                                  <w:marLeft w:val="0"/>
                                                  <w:marRight w:val="0"/>
                                                  <w:marTop w:val="0"/>
                                                  <w:marBottom w:val="0"/>
                                                  <w:divBdr>
                                                    <w:top w:val="none" w:sz="0" w:space="0" w:color="auto"/>
                                                    <w:left w:val="none" w:sz="0" w:space="0" w:color="auto"/>
                                                    <w:bottom w:val="none" w:sz="0" w:space="0" w:color="auto"/>
                                                    <w:right w:val="none" w:sz="0" w:space="0" w:color="auto"/>
                                                  </w:divBdr>
                                                </w:div>
                                                <w:div w:id="1104038854">
                                                  <w:marLeft w:val="0"/>
                                                  <w:marRight w:val="0"/>
                                                  <w:marTop w:val="0"/>
                                                  <w:marBottom w:val="0"/>
                                                  <w:divBdr>
                                                    <w:top w:val="none" w:sz="0" w:space="0" w:color="auto"/>
                                                    <w:left w:val="none" w:sz="0" w:space="0" w:color="auto"/>
                                                    <w:bottom w:val="none" w:sz="0" w:space="0" w:color="auto"/>
                                                    <w:right w:val="none" w:sz="0" w:space="0" w:color="auto"/>
                                                  </w:divBdr>
                                                </w:div>
                                              </w:divsChild>
                                            </w:div>
                                            <w:div w:id="677780842">
                                              <w:marLeft w:val="0"/>
                                              <w:marRight w:val="0"/>
                                              <w:marTop w:val="0"/>
                                              <w:marBottom w:val="0"/>
                                              <w:divBdr>
                                                <w:top w:val="none" w:sz="0" w:space="0" w:color="auto"/>
                                                <w:left w:val="none" w:sz="0" w:space="0" w:color="auto"/>
                                                <w:bottom w:val="none" w:sz="0" w:space="0" w:color="auto"/>
                                                <w:right w:val="none" w:sz="0" w:space="0" w:color="auto"/>
                                              </w:divBdr>
                                            </w:div>
                                            <w:div w:id="111439776">
                                              <w:marLeft w:val="0"/>
                                              <w:marRight w:val="0"/>
                                              <w:marTop w:val="0"/>
                                              <w:marBottom w:val="0"/>
                                              <w:divBdr>
                                                <w:top w:val="none" w:sz="0" w:space="0" w:color="auto"/>
                                                <w:left w:val="none" w:sz="0" w:space="0" w:color="auto"/>
                                                <w:bottom w:val="none" w:sz="0" w:space="0" w:color="auto"/>
                                                <w:right w:val="none" w:sz="0" w:space="0" w:color="auto"/>
                                              </w:divBdr>
                                            </w:div>
                                            <w:div w:id="90859460">
                                              <w:marLeft w:val="0"/>
                                              <w:marRight w:val="0"/>
                                              <w:marTop w:val="0"/>
                                              <w:marBottom w:val="0"/>
                                              <w:divBdr>
                                                <w:top w:val="none" w:sz="0" w:space="0" w:color="auto"/>
                                                <w:left w:val="none" w:sz="0" w:space="0" w:color="auto"/>
                                                <w:bottom w:val="none" w:sz="0" w:space="0" w:color="auto"/>
                                                <w:right w:val="none" w:sz="0" w:space="0" w:color="auto"/>
                                              </w:divBdr>
                                            </w:div>
                                            <w:div w:id="1958756593">
                                              <w:marLeft w:val="0"/>
                                              <w:marRight w:val="0"/>
                                              <w:marTop w:val="0"/>
                                              <w:marBottom w:val="0"/>
                                              <w:divBdr>
                                                <w:top w:val="none" w:sz="0" w:space="0" w:color="auto"/>
                                                <w:left w:val="none" w:sz="0" w:space="0" w:color="auto"/>
                                                <w:bottom w:val="none" w:sz="0" w:space="0" w:color="auto"/>
                                                <w:right w:val="none" w:sz="0" w:space="0" w:color="auto"/>
                                              </w:divBdr>
                                            </w:div>
                                            <w:div w:id="875506873">
                                              <w:marLeft w:val="0"/>
                                              <w:marRight w:val="0"/>
                                              <w:marTop w:val="0"/>
                                              <w:marBottom w:val="0"/>
                                              <w:divBdr>
                                                <w:top w:val="none" w:sz="0" w:space="0" w:color="auto"/>
                                                <w:left w:val="none" w:sz="0" w:space="0" w:color="auto"/>
                                                <w:bottom w:val="none" w:sz="0" w:space="0" w:color="auto"/>
                                                <w:right w:val="none" w:sz="0" w:space="0" w:color="auto"/>
                                              </w:divBdr>
                                              <w:divsChild>
                                                <w:div w:id="2028868647">
                                                  <w:marLeft w:val="0"/>
                                                  <w:marRight w:val="0"/>
                                                  <w:marTop w:val="0"/>
                                                  <w:marBottom w:val="210"/>
                                                  <w:divBdr>
                                                    <w:top w:val="none" w:sz="0" w:space="0" w:color="auto"/>
                                                    <w:left w:val="none" w:sz="0" w:space="0" w:color="auto"/>
                                                    <w:bottom w:val="none" w:sz="0" w:space="0" w:color="auto"/>
                                                    <w:right w:val="none" w:sz="0" w:space="0" w:color="auto"/>
                                                  </w:divBdr>
                                                </w:div>
                                              </w:divsChild>
                                            </w:div>
                                            <w:div w:id="1124232334">
                                              <w:marLeft w:val="0"/>
                                              <w:marRight w:val="0"/>
                                              <w:marTop w:val="0"/>
                                              <w:marBottom w:val="0"/>
                                              <w:divBdr>
                                                <w:top w:val="none" w:sz="0" w:space="0" w:color="auto"/>
                                                <w:left w:val="none" w:sz="0" w:space="0" w:color="auto"/>
                                                <w:bottom w:val="none" w:sz="0" w:space="0" w:color="auto"/>
                                                <w:right w:val="none" w:sz="0" w:space="0" w:color="auto"/>
                                              </w:divBdr>
                                            </w:div>
                                            <w:div w:id="75813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76162">
                                      <w:marLeft w:val="0"/>
                                      <w:marRight w:val="0"/>
                                      <w:marTop w:val="210"/>
                                      <w:marBottom w:val="210"/>
                                      <w:divBdr>
                                        <w:top w:val="none" w:sz="0" w:space="0" w:color="auto"/>
                                        <w:left w:val="none" w:sz="0" w:space="0" w:color="auto"/>
                                        <w:bottom w:val="none" w:sz="0" w:space="0" w:color="auto"/>
                                        <w:right w:val="none" w:sz="0" w:space="0" w:color="auto"/>
                                      </w:divBdr>
                                      <w:divsChild>
                                        <w:div w:id="1545368489">
                                          <w:marLeft w:val="480"/>
                                          <w:marRight w:val="0"/>
                                          <w:marTop w:val="0"/>
                                          <w:marBottom w:val="240"/>
                                          <w:divBdr>
                                            <w:top w:val="none" w:sz="0" w:space="0" w:color="auto"/>
                                            <w:left w:val="none" w:sz="0" w:space="0" w:color="auto"/>
                                            <w:bottom w:val="none" w:sz="0" w:space="0" w:color="auto"/>
                                            <w:right w:val="none" w:sz="0" w:space="0" w:color="auto"/>
                                          </w:divBdr>
                                          <w:divsChild>
                                            <w:div w:id="244918684">
                                              <w:marLeft w:val="0"/>
                                              <w:marRight w:val="0"/>
                                              <w:marTop w:val="0"/>
                                              <w:marBottom w:val="0"/>
                                              <w:divBdr>
                                                <w:top w:val="none" w:sz="0" w:space="0" w:color="auto"/>
                                                <w:left w:val="none" w:sz="0" w:space="0" w:color="auto"/>
                                                <w:bottom w:val="none" w:sz="0" w:space="0" w:color="auto"/>
                                                <w:right w:val="none" w:sz="0" w:space="0" w:color="auto"/>
                                              </w:divBdr>
                                              <w:divsChild>
                                                <w:div w:id="740980947">
                                                  <w:marLeft w:val="0"/>
                                                  <w:marRight w:val="0"/>
                                                  <w:marTop w:val="210"/>
                                                  <w:marBottom w:val="210"/>
                                                  <w:divBdr>
                                                    <w:top w:val="none" w:sz="0" w:space="0" w:color="auto"/>
                                                    <w:left w:val="none" w:sz="0" w:space="0" w:color="auto"/>
                                                    <w:bottom w:val="none" w:sz="0" w:space="0" w:color="auto"/>
                                                    <w:right w:val="none" w:sz="0" w:space="0" w:color="auto"/>
                                                  </w:divBdr>
                                                  <w:divsChild>
                                                    <w:div w:id="313602513">
                                                      <w:marLeft w:val="480"/>
                                                      <w:marRight w:val="0"/>
                                                      <w:marTop w:val="0"/>
                                                      <w:marBottom w:val="240"/>
                                                      <w:divBdr>
                                                        <w:top w:val="none" w:sz="0" w:space="0" w:color="auto"/>
                                                        <w:left w:val="none" w:sz="0" w:space="0" w:color="auto"/>
                                                        <w:bottom w:val="none" w:sz="0" w:space="0" w:color="auto"/>
                                                        <w:right w:val="none" w:sz="0" w:space="0" w:color="auto"/>
                                                      </w:divBdr>
                                                    </w:div>
                                                  </w:divsChild>
                                                </w:div>
                                                <w:div w:id="836312854">
                                                  <w:marLeft w:val="0"/>
                                                  <w:marRight w:val="0"/>
                                                  <w:marTop w:val="210"/>
                                                  <w:marBottom w:val="210"/>
                                                  <w:divBdr>
                                                    <w:top w:val="none" w:sz="0" w:space="0" w:color="auto"/>
                                                    <w:left w:val="none" w:sz="0" w:space="0" w:color="auto"/>
                                                    <w:bottom w:val="none" w:sz="0" w:space="0" w:color="auto"/>
                                                    <w:right w:val="none" w:sz="0" w:space="0" w:color="auto"/>
                                                  </w:divBdr>
                                                  <w:divsChild>
                                                    <w:div w:id="1833598743">
                                                      <w:marLeft w:val="480"/>
                                                      <w:marRight w:val="0"/>
                                                      <w:marTop w:val="0"/>
                                                      <w:marBottom w:val="240"/>
                                                      <w:divBdr>
                                                        <w:top w:val="none" w:sz="0" w:space="0" w:color="auto"/>
                                                        <w:left w:val="none" w:sz="0" w:space="0" w:color="auto"/>
                                                        <w:bottom w:val="none" w:sz="0" w:space="0" w:color="auto"/>
                                                        <w:right w:val="none" w:sz="0" w:space="0" w:color="auto"/>
                                                      </w:divBdr>
                                                    </w:div>
                                                  </w:divsChild>
                                                </w:div>
                                                <w:div w:id="354577445">
                                                  <w:marLeft w:val="0"/>
                                                  <w:marRight w:val="0"/>
                                                  <w:marTop w:val="210"/>
                                                  <w:marBottom w:val="210"/>
                                                  <w:divBdr>
                                                    <w:top w:val="none" w:sz="0" w:space="0" w:color="auto"/>
                                                    <w:left w:val="none" w:sz="0" w:space="0" w:color="auto"/>
                                                    <w:bottom w:val="none" w:sz="0" w:space="0" w:color="auto"/>
                                                    <w:right w:val="none" w:sz="0" w:space="0" w:color="auto"/>
                                                  </w:divBdr>
                                                  <w:divsChild>
                                                    <w:div w:id="841896015">
                                                      <w:marLeft w:val="480"/>
                                                      <w:marRight w:val="0"/>
                                                      <w:marTop w:val="0"/>
                                                      <w:marBottom w:val="240"/>
                                                      <w:divBdr>
                                                        <w:top w:val="none" w:sz="0" w:space="0" w:color="auto"/>
                                                        <w:left w:val="none" w:sz="0" w:space="0" w:color="auto"/>
                                                        <w:bottom w:val="none" w:sz="0" w:space="0" w:color="auto"/>
                                                        <w:right w:val="none" w:sz="0" w:space="0" w:color="auto"/>
                                                      </w:divBdr>
                                                    </w:div>
                                                  </w:divsChild>
                                                </w:div>
                                                <w:div w:id="606891523">
                                                  <w:marLeft w:val="0"/>
                                                  <w:marRight w:val="0"/>
                                                  <w:marTop w:val="210"/>
                                                  <w:marBottom w:val="0"/>
                                                  <w:divBdr>
                                                    <w:top w:val="none" w:sz="0" w:space="0" w:color="auto"/>
                                                    <w:left w:val="none" w:sz="0" w:space="0" w:color="auto"/>
                                                    <w:bottom w:val="none" w:sz="0" w:space="0" w:color="auto"/>
                                                    <w:right w:val="none" w:sz="0" w:space="0" w:color="auto"/>
                                                  </w:divBdr>
                                                  <w:divsChild>
                                                    <w:div w:id="748759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9283985">
                                      <w:marLeft w:val="0"/>
                                      <w:marRight w:val="0"/>
                                      <w:marTop w:val="210"/>
                                      <w:marBottom w:val="0"/>
                                      <w:divBdr>
                                        <w:top w:val="none" w:sz="0" w:space="0" w:color="auto"/>
                                        <w:left w:val="none" w:sz="0" w:space="0" w:color="auto"/>
                                        <w:bottom w:val="none" w:sz="0" w:space="0" w:color="auto"/>
                                        <w:right w:val="none" w:sz="0" w:space="0" w:color="auto"/>
                                      </w:divBdr>
                                      <w:divsChild>
                                        <w:div w:id="1766144424">
                                          <w:marLeft w:val="480"/>
                                          <w:marRight w:val="0"/>
                                          <w:marTop w:val="0"/>
                                          <w:marBottom w:val="240"/>
                                          <w:divBdr>
                                            <w:top w:val="none" w:sz="0" w:space="0" w:color="auto"/>
                                            <w:left w:val="none" w:sz="0" w:space="0" w:color="auto"/>
                                            <w:bottom w:val="none" w:sz="0" w:space="0" w:color="auto"/>
                                            <w:right w:val="none" w:sz="0" w:space="0" w:color="auto"/>
                                          </w:divBdr>
                                          <w:divsChild>
                                            <w:div w:id="1738555122">
                                              <w:marLeft w:val="0"/>
                                              <w:marRight w:val="0"/>
                                              <w:marTop w:val="0"/>
                                              <w:marBottom w:val="0"/>
                                              <w:divBdr>
                                                <w:top w:val="none" w:sz="0" w:space="0" w:color="auto"/>
                                                <w:left w:val="none" w:sz="0" w:space="0" w:color="auto"/>
                                                <w:bottom w:val="none" w:sz="0" w:space="0" w:color="auto"/>
                                                <w:right w:val="none" w:sz="0" w:space="0" w:color="auto"/>
                                              </w:divBdr>
                                              <w:divsChild>
                                                <w:div w:id="582950947">
                                                  <w:marLeft w:val="0"/>
                                                  <w:marRight w:val="0"/>
                                                  <w:marTop w:val="210"/>
                                                  <w:marBottom w:val="210"/>
                                                  <w:divBdr>
                                                    <w:top w:val="none" w:sz="0" w:space="0" w:color="auto"/>
                                                    <w:left w:val="none" w:sz="0" w:space="0" w:color="auto"/>
                                                    <w:bottom w:val="none" w:sz="0" w:space="0" w:color="auto"/>
                                                    <w:right w:val="none" w:sz="0" w:space="0" w:color="auto"/>
                                                  </w:divBdr>
                                                  <w:divsChild>
                                                    <w:div w:id="1729189368">
                                                      <w:marLeft w:val="480"/>
                                                      <w:marRight w:val="0"/>
                                                      <w:marTop w:val="0"/>
                                                      <w:marBottom w:val="240"/>
                                                      <w:divBdr>
                                                        <w:top w:val="none" w:sz="0" w:space="0" w:color="auto"/>
                                                        <w:left w:val="none" w:sz="0" w:space="0" w:color="auto"/>
                                                        <w:bottom w:val="none" w:sz="0" w:space="0" w:color="auto"/>
                                                        <w:right w:val="none" w:sz="0" w:space="0" w:color="auto"/>
                                                      </w:divBdr>
                                                    </w:div>
                                                  </w:divsChild>
                                                </w:div>
                                                <w:div w:id="1516769587">
                                                  <w:marLeft w:val="0"/>
                                                  <w:marRight w:val="0"/>
                                                  <w:marTop w:val="210"/>
                                                  <w:marBottom w:val="210"/>
                                                  <w:divBdr>
                                                    <w:top w:val="none" w:sz="0" w:space="0" w:color="auto"/>
                                                    <w:left w:val="none" w:sz="0" w:space="0" w:color="auto"/>
                                                    <w:bottom w:val="none" w:sz="0" w:space="0" w:color="auto"/>
                                                    <w:right w:val="none" w:sz="0" w:space="0" w:color="auto"/>
                                                  </w:divBdr>
                                                  <w:divsChild>
                                                    <w:div w:id="2092657474">
                                                      <w:marLeft w:val="480"/>
                                                      <w:marRight w:val="0"/>
                                                      <w:marTop w:val="0"/>
                                                      <w:marBottom w:val="240"/>
                                                      <w:divBdr>
                                                        <w:top w:val="none" w:sz="0" w:space="0" w:color="auto"/>
                                                        <w:left w:val="none" w:sz="0" w:space="0" w:color="auto"/>
                                                        <w:bottom w:val="none" w:sz="0" w:space="0" w:color="auto"/>
                                                        <w:right w:val="none" w:sz="0" w:space="0" w:color="auto"/>
                                                      </w:divBdr>
                                                    </w:div>
                                                  </w:divsChild>
                                                </w:div>
                                                <w:div w:id="142550078">
                                                  <w:marLeft w:val="0"/>
                                                  <w:marRight w:val="0"/>
                                                  <w:marTop w:val="210"/>
                                                  <w:marBottom w:val="0"/>
                                                  <w:divBdr>
                                                    <w:top w:val="none" w:sz="0" w:space="0" w:color="auto"/>
                                                    <w:left w:val="none" w:sz="0" w:space="0" w:color="auto"/>
                                                    <w:bottom w:val="none" w:sz="0" w:space="0" w:color="auto"/>
                                                    <w:right w:val="none" w:sz="0" w:space="0" w:color="auto"/>
                                                  </w:divBdr>
                                                  <w:divsChild>
                                                    <w:div w:id="135484688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304720">
                              <w:marLeft w:val="0"/>
                              <w:marRight w:val="0"/>
                              <w:marTop w:val="480"/>
                              <w:marBottom w:val="60"/>
                              <w:divBdr>
                                <w:top w:val="none" w:sz="0" w:space="0" w:color="auto"/>
                                <w:left w:val="none" w:sz="0" w:space="0" w:color="auto"/>
                                <w:bottom w:val="none" w:sz="0" w:space="0" w:color="auto"/>
                                <w:right w:val="none" w:sz="0" w:space="0" w:color="auto"/>
                              </w:divBdr>
                            </w:div>
                            <w:div w:id="1584955017">
                              <w:marLeft w:val="0"/>
                              <w:marRight w:val="0"/>
                              <w:marTop w:val="0"/>
                              <w:marBottom w:val="0"/>
                              <w:divBdr>
                                <w:top w:val="none" w:sz="0" w:space="0" w:color="auto"/>
                                <w:left w:val="none" w:sz="0" w:space="0" w:color="auto"/>
                                <w:bottom w:val="none" w:sz="0" w:space="0" w:color="auto"/>
                                <w:right w:val="none" w:sz="0" w:space="0" w:color="auto"/>
                              </w:divBdr>
                              <w:divsChild>
                                <w:div w:id="825978156">
                                  <w:marLeft w:val="0"/>
                                  <w:marRight w:val="0"/>
                                  <w:marTop w:val="0"/>
                                  <w:marBottom w:val="210"/>
                                  <w:divBdr>
                                    <w:top w:val="none" w:sz="0" w:space="0" w:color="auto"/>
                                    <w:left w:val="none" w:sz="0" w:space="0" w:color="auto"/>
                                    <w:bottom w:val="none" w:sz="0" w:space="0" w:color="auto"/>
                                    <w:right w:val="none" w:sz="0" w:space="0" w:color="auto"/>
                                  </w:divBdr>
                                </w:div>
                                <w:div w:id="1944534369">
                                  <w:marLeft w:val="0"/>
                                  <w:marRight w:val="0"/>
                                  <w:marTop w:val="0"/>
                                  <w:marBottom w:val="0"/>
                                  <w:divBdr>
                                    <w:top w:val="none" w:sz="0" w:space="0" w:color="auto"/>
                                    <w:left w:val="none" w:sz="0" w:space="0" w:color="auto"/>
                                    <w:bottom w:val="none" w:sz="0" w:space="0" w:color="auto"/>
                                    <w:right w:val="none" w:sz="0" w:space="0" w:color="auto"/>
                                  </w:divBdr>
                                  <w:divsChild>
                                    <w:div w:id="186333545">
                                      <w:marLeft w:val="0"/>
                                      <w:marRight w:val="0"/>
                                      <w:marTop w:val="210"/>
                                      <w:marBottom w:val="210"/>
                                      <w:divBdr>
                                        <w:top w:val="none" w:sz="0" w:space="0" w:color="auto"/>
                                        <w:left w:val="none" w:sz="0" w:space="0" w:color="auto"/>
                                        <w:bottom w:val="none" w:sz="0" w:space="0" w:color="auto"/>
                                        <w:right w:val="none" w:sz="0" w:space="0" w:color="auto"/>
                                      </w:divBdr>
                                      <w:divsChild>
                                        <w:div w:id="1472668831">
                                          <w:marLeft w:val="480"/>
                                          <w:marRight w:val="0"/>
                                          <w:marTop w:val="0"/>
                                          <w:marBottom w:val="240"/>
                                          <w:divBdr>
                                            <w:top w:val="none" w:sz="0" w:space="0" w:color="auto"/>
                                            <w:left w:val="none" w:sz="0" w:space="0" w:color="auto"/>
                                            <w:bottom w:val="none" w:sz="0" w:space="0" w:color="auto"/>
                                            <w:right w:val="none" w:sz="0" w:space="0" w:color="auto"/>
                                          </w:divBdr>
                                          <w:divsChild>
                                            <w:div w:id="890188686">
                                              <w:marLeft w:val="0"/>
                                              <w:marRight w:val="0"/>
                                              <w:marTop w:val="0"/>
                                              <w:marBottom w:val="0"/>
                                              <w:divBdr>
                                                <w:top w:val="none" w:sz="0" w:space="0" w:color="auto"/>
                                                <w:left w:val="none" w:sz="0" w:space="0" w:color="auto"/>
                                                <w:bottom w:val="none" w:sz="0" w:space="0" w:color="auto"/>
                                                <w:right w:val="none" w:sz="0" w:space="0" w:color="auto"/>
                                              </w:divBdr>
                                              <w:divsChild>
                                                <w:div w:id="1395467589">
                                                  <w:marLeft w:val="0"/>
                                                  <w:marRight w:val="0"/>
                                                  <w:marTop w:val="210"/>
                                                  <w:marBottom w:val="210"/>
                                                  <w:divBdr>
                                                    <w:top w:val="none" w:sz="0" w:space="0" w:color="auto"/>
                                                    <w:left w:val="none" w:sz="0" w:space="0" w:color="auto"/>
                                                    <w:bottom w:val="none" w:sz="0" w:space="0" w:color="auto"/>
                                                    <w:right w:val="none" w:sz="0" w:space="0" w:color="auto"/>
                                                  </w:divBdr>
                                                  <w:divsChild>
                                                    <w:div w:id="1802111736">
                                                      <w:marLeft w:val="480"/>
                                                      <w:marRight w:val="0"/>
                                                      <w:marTop w:val="0"/>
                                                      <w:marBottom w:val="240"/>
                                                      <w:divBdr>
                                                        <w:top w:val="none" w:sz="0" w:space="0" w:color="auto"/>
                                                        <w:left w:val="none" w:sz="0" w:space="0" w:color="auto"/>
                                                        <w:bottom w:val="none" w:sz="0" w:space="0" w:color="auto"/>
                                                        <w:right w:val="none" w:sz="0" w:space="0" w:color="auto"/>
                                                      </w:divBdr>
                                                    </w:div>
                                                  </w:divsChild>
                                                </w:div>
                                                <w:div w:id="1132820361">
                                                  <w:marLeft w:val="0"/>
                                                  <w:marRight w:val="0"/>
                                                  <w:marTop w:val="210"/>
                                                  <w:marBottom w:val="210"/>
                                                  <w:divBdr>
                                                    <w:top w:val="none" w:sz="0" w:space="0" w:color="auto"/>
                                                    <w:left w:val="none" w:sz="0" w:space="0" w:color="auto"/>
                                                    <w:bottom w:val="none" w:sz="0" w:space="0" w:color="auto"/>
                                                    <w:right w:val="none" w:sz="0" w:space="0" w:color="auto"/>
                                                  </w:divBdr>
                                                  <w:divsChild>
                                                    <w:div w:id="1496845938">
                                                      <w:marLeft w:val="480"/>
                                                      <w:marRight w:val="0"/>
                                                      <w:marTop w:val="0"/>
                                                      <w:marBottom w:val="240"/>
                                                      <w:divBdr>
                                                        <w:top w:val="none" w:sz="0" w:space="0" w:color="auto"/>
                                                        <w:left w:val="none" w:sz="0" w:space="0" w:color="auto"/>
                                                        <w:bottom w:val="none" w:sz="0" w:space="0" w:color="auto"/>
                                                        <w:right w:val="none" w:sz="0" w:space="0" w:color="auto"/>
                                                      </w:divBdr>
                                                    </w:div>
                                                  </w:divsChild>
                                                </w:div>
                                                <w:div w:id="1023901433">
                                                  <w:marLeft w:val="0"/>
                                                  <w:marRight w:val="0"/>
                                                  <w:marTop w:val="210"/>
                                                  <w:marBottom w:val="210"/>
                                                  <w:divBdr>
                                                    <w:top w:val="none" w:sz="0" w:space="0" w:color="auto"/>
                                                    <w:left w:val="none" w:sz="0" w:space="0" w:color="auto"/>
                                                    <w:bottom w:val="none" w:sz="0" w:space="0" w:color="auto"/>
                                                    <w:right w:val="none" w:sz="0" w:space="0" w:color="auto"/>
                                                  </w:divBdr>
                                                  <w:divsChild>
                                                    <w:div w:id="1555314310">
                                                      <w:marLeft w:val="480"/>
                                                      <w:marRight w:val="0"/>
                                                      <w:marTop w:val="0"/>
                                                      <w:marBottom w:val="240"/>
                                                      <w:divBdr>
                                                        <w:top w:val="none" w:sz="0" w:space="0" w:color="auto"/>
                                                        <w:left w:val="none" w:sz="0" w:space="0" w:color="auto"/>
                                                        <w:bottom w:val="none" w:sz="0" w:space="0" w:color="auto"/>
                                                        <w:right w:val="none" w:sz="0" w:space="0" w:color="auto"/>
                                                      </w:divBdr>
                                                    </w:div>
                                                  </w:divsChild>
                                                </w:div>
                                                <w:div w:id="1349063569">
                                                  <w:marLeft w:val="0"/>
                                                  <w:marRight w:val="0"/>
                                                  <w:marTop w:val="210"/>
                                                  <w:marBottom w:val="0"/>
                                                  <w:divBdr>
                                                    <w:top w:val="none" w:sz="0" w:space="0" w:color="auto"/>
                                                    <w:left w:val="none" w:sz="0" w:space="0" w:color="auto"/>
                                                    <w:bottom w:val="none" w:sz="0" w:space="0" w:color="auto"/>
                                                    <w:right w:val="none" w:sz="0" w:space="0" w:color="auto"/>
                                                  </w:divBdr>
                                                  <w:divsChild>
                                                    <w:div w:id="131780810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00900405">
                                      <w:marLeft w:val="0"/>
                                      <w:marRight w:val="0"/>
                                      <w:marTop w:val="210"/>
                                      <w:marBottom w:val="210"/>
                                      <w:divBdr>
                                        <w:top w:val="none" w:sz="0" w:space="0" w:color="auto"/>
                                        <w:left w:val="none" w:sz="0" w:space="0" w:color="auto"/>
                                        <w:bottom w:val="none" w:sz="0" w:space="0" w:color="auto"/>
                                        <w:right w:val="none" w:sz="0" w:space="0" w:color="auto"/>
                                      </w:divBdr>
                                      <w:divsChild>
                                        <w:div w:id="1390300882">
                                          <w:marLeft w:val="480"/>
                                          <w:marRight w:val="0"/>
                                          <w:marTop w:val="0"/>
                                          <w:marBottom w:val="240"/>
                                          <w:divBdr>
                                            <w:top w:val="none" w:sz="0" w:space="0" w:color="auto"/>
                                            <w:left w:val="none" w:sz="0" w:space="0" w:color="auto"/>
                                            <w:bottom w:val="none" w:sz="0" w:space="0" w:color="auto"/>
                                            <w:right w:val="none" w:sz="0" w:space="0" w:color="auto"/>
                                          </w:divBdr>
                                          <w:divsChild>
                                            <w:div w:id="802845096">
                                              <w:marLeft w:val="0"/>
                                              <w:marRight w:val="0"/>
                                              <w:marTop w:val="0"/>
                                              <w:marBottom w:val="0"/>
                                              <w:divBdr>
                                                <w:top w:val="none" w:sz="0" w:space="0" w:color="auto"/>
                                                <w:left w:val="none" w:sz="0" w:space="0" w:color="auto"/>
                                                <w:bottom w:val="none" w:sz="0" w:space="0" w:color="auto"/>
                                                <w:right w:val="none" w:sz="0" w:space="0" w:color="auto"/>
                                              </w:divBdr>
                                              <w:divsChild>
                                                <w:div w:id="1700009598">
                                                  <w:marLeft w:val="0"/>
                                                  <w:marRight w:val="0"/>
                                                  <w:marTop w:val="210"/>
                                                  <w:marBottom w:val="210"/>
                                                  <w:divBdr>
                                                    <w:top w:val="none" w:sz="0" w:space="0" w:color="auto"/>
                                                    <w:left w:val="none" w:sz="0" w:space="0" w:color="auto"/>
                                                    <w:bottom w:val="none" w:sz="0" w:space="0" w:color="auto"/>
                                                    <w:right w:val="none" w:sz="0" w:space="0" w:color="auto"/>
                                                  </w:divBdr>
                                                  <w:divsChild>
                                                    <w:div w:id="88895228">
                                                      <w:marLeft w:val="480"/>
                                                      <w:marRight w:val="0"/>
                                                      <w:marTop w:val="0"/>
                                                      <w:marBottom w:val="240"/>
                                                      <w:divBdr>
                                                        <w:top w:val="none" w:sz="0" w:space="0" w:color="auto"/>
                                                        <w:left w:val="none" w:sz="0" w:space="0" w:color="auto"/>
                                                        <w:bottom w:val="none" w:sz="0" w:space="0" w:color="auto"/>
                                                        <w:right w:val="none" w:sz="0" w:space="0" w:color="auto"/>
                                                      </w:divBdr>
                                                    </w:div>
                                                  </w:divsChild>
                                                </w:div>
                                                <w:div w:id="194736941">
                                                  <w:marLeft w:val="0"/>
                                                  <w:marRight w:val="0"/>
                                                  <w:marTop w:val="210"/>
                                                  <w:marBottom w:val="210"/>
                                                  <w:divBdr>
                                                    <w:top w:val="none" w:sz="0" w:space="0" w:color="auto"/>
                                                    <w:left w:val="none" w:sz="0" w:space="0" w:color="auto"/>
                                                    <w:bottom w:val="none" w:sz="0" w:space="0" w:color="auto"/>
                                                    <w:right w:val="none" w:sz="0" w:space="0" w:color="auto"/>
                                                  </w:divBdr>
                                                  <w:divsChild>
                                                    <w:div w:id="1876385235">
                                                      <w:marLeft w:val="480"/>
                                                      <w:marRight w:val="0"/>
                                                      <w:marTop w:val="0"/>
                                                      <w:marBottom w:val="240"/>
                                                      <w:divBdr>
                                                        <w:top w:val="none" w:sz="0" w:space="0" w:color="auto"/>
                                                        <w:left w:val="none" w:sz="0" w:space="0" w:color="auto"/>
                                                        <w:bottom w:val="none" w:sz="0" w:space="0" w:color="auto"/>
                                                        <w:right w:val="none" w:sz="0" w:space="0" w:color="auto"/>
                                                      </w:divBdr>
                                                    </w:div>
                                                  </w:divsChild>
                                                </w:div>
                                                <w:div w:id="217325271">
                                                  <w:marLeft w:val="0"/>
                                                  <w:marRight w:val="0"/>
                                                  <w:marTop w:val="210"/>
                                                  <w:marBottom w:val="210"/>
                                                  <w:divBdr>
                                                    <w:top w:val="none" w:sz="0" w:space="0" w:color="auto"/>
                                                    <w:left w:val="none" w:sz="0" w:space="0" w:color="auto"/>
                                                    <w:bottom w:val="none" w:sz="0" w:space="0" w:color="auto"/>
                                                    <w:right w:val="none" w:sz="0" w:space="0" w:color="auto"/>
                                                  </w:divBdr>
                                                  <w:divsChild>
                                                    <w:div w:id="500439069">
                                                      <w:marLeft w:val="480"/>
                                                      <w:marRight w:val="0"/>
                                                      <w:marTop w:val="0"/>
                                                      <w:marBottom w:val="240"/>
                                                      <w:divBdr>
                                                        <w:top w:val="none" w:sz="0" w:space="0" w:color="auto"/>
                                                        <w:left w:val="none" w:sz="0" w:space="0" w:color="auto"/>
                                                        <w:bottom w:val="none" w:sz="0" w:space="0" w:color="auto"/>
                                                        <w:right w:val="none" w:sz="0" w:space="0" w:color="auto"/>
                                                      </w:divBdr>
                                                    </w:div>
                                                  </w:divsChild>
                                                </w:div>
                                                <w:div w:id="1787431932">
                                                  <w:marLeft w:val="0"/>
                                                  <w:marRight w:val="0"/>
                                                  <w:marTop w:val="210"/>
                                                  <w:marBottom w:val="210"/>
                                                  <w:divBdr>
                                                    <w:top w:val="none" w:sz="0" w:space="0" w:color="auto"/>
                                                    <w:left w:val="none" w:sz="0" w:space="0" w:color="auto"/>
                                                    <w:bottom w:val="none" w:sz="0" w:space="0" w:color="auto"/>
                                                    <w:right w:val="none" w:sz="0" w:space="0" w:color="auto"/>
                                                  </w:divBdr>
                                                  <w:divsChild>
                                                    <w:div w:id="927808205">
                                                      <w:marLeft w:val="480"/>
                                                      <w:marRight w:val="0"/>
                                                      <w:marTop w:val="0"/>
                                                      <w:marBottom w:val="240"/>
                                                      <w:divBdr>
                                                        <w:top w:val="none" w:sz="0" w:space="0" w:color="auto"/>
                                                        <w:left w:val="none" w:sz="0" w:space="0" w:color="auto"/>
                                                        <w:bottom w:val="none" w:sz="0" w:space="0" w:color="auto"/>
                                                        <w:right w:val="none" w:sz="0" w:space="0" w:color="auto"/>
                                                      </w:divBdr>
                                                    </w:div>
                                                  </w:divsChild>
                                                </w:div>
                                                <w:div w:id="632977428">
                                                  <w:marLeft w:val="0"/>
                                                  <w:marRight w:val="0"/>
                                                  <w:marTop w:val="210"/>
                                                  <w:marBottom w:val="210"/>
                                                  <w:divBdr>
                                                    <w:top w:val="none" w:sz="0" w:space="0" w:color="auto"/>
                                                    <w:left w:val="none" w:sz="0" w:space="0" w:color="auto"/>
                                                    <w:bottom w:val="none" w:sz="0" w:space="0" w:color="auto"/>
                                                    <w:right w:val="none" w:sz="0" w:space="0" w:color="auto"/>
                                                  </w:divBdr>
                                                  <w:divsChild>
                                                    <w:div w:id="1019702100">
                                                      <w:marLeft w:val="480"/>
                                                      <w:marRight w:val="0"/>
                                                      <w:marTop w:val="0"/>
                                                      <w:marBottom w:val="240"/>
                                                      <w:divBdr>
                                                        <w:top w:val="none" w:sz="0" w:space="0" w:color="auto"/>
                                                        <w:left w:val="none" w:sz="0" w:space="0" w:color="auto"/>
                                                        <w:bottom w:val="none" w:sz="0" w:space="0" w:color="auto"/>
                                                        <w:right w:val="none" w:sz="0" w:space="0" w:color="auto"/>
                                                      </w:divBdr>
                                                    </w:div>
                                                  </w:divsChild>
                                                </w:div>
                                                <w:div w:id="1800146208">
                                                  <w:marLeft w:val="0"/>
                                                  <w:marRight w:val="0"/>
                                                  <w:marTop w:val="210"/>
                                                  <w:marBottom w:val="210"/>
                                                  <w:divBdr>
                                                    <w:top w:val="none" w:sz="0" w:space="0" w:color="auto"/>
                                                    <w:left w:val="none" w:sz="0" w:space="0" w:color="auto"/>
                                                    <w:bottom w:val="none" w:sz="0" w:space="0" w:color="auto"/>
                                                    <w:right w:val="none" w:sz="0" w:space="0" w:color="auto"/>
                                                  </w:divBdr>
                                                  <w:divsChild>
                                                    <w:div w:id="1141070293">
                                                      <w:marLeft w:val="480"/>
                                                      <w:marRight w:val="0"/>
                                                      <w:marTop w:val="0"/>
                                                      <w:marBottom w:val="240"/>
                                                      <w:divBdr>
                                                        <w:top w:val="none" w:sz="0" w:space="0" w:color="auto"/>
                                                        <w:left w:val="none" w:sz="0" w:space="0" w:color="auto"/>
                                                        <w:bottom w:val="none" w:sz="0" w:space="0" w:color="auto"/>
                                                        <w:right w:val="none" w:sz="0" w:space="0" w:color="auto"/>
                                                      </w:divBdr>
                                                    </w:div>
                                                  </w:divsChild>
                                                </w:div>
                                                <w:div w:id="1809585256">
                                                  <w:marLeft w:val="0"/>
                                                  <w:marRight w:val="0"/>
                                                  <w:marTop w:val="210"/>
                                                  <w:marBottom w:val="210"/>
                                                  <w:divBdr>
                                                    <w:top w:val="none" w:sz="0" w:space="0" w:color="auto"/>
                                                    <w:left w:val="none" w:sz="0" w:space="0" w:color="auto"/>
                                                    <w:bottom w:val="none" w:sz="0" w:space="0" w:color="auto"/>
                                                    <w:right w:val="none" w:sz="0" w:space="0" w:color="auto"/>
                                                  </w:divBdr>
                                                  <w:divsChild>
                                                    <w:div w:id="280041086">
                                                      <w:marLeft w:val="480"/>
                                                      <w:marRight w:val="0"/>
                                                      <w:marTop w:val="0"/>
                                                      <w:marBottom w:val="240"/>
                                                      <w:divBdr>
                                                        <w:top w:val="none" w:sz="0" w:space="0" w:color="auto"/>
                                                        <w:left w:val="none" w:sz="0" w:space="0" w:color="auto"/>
                                                        <w:bottom w:val="none" w:sz="0" w:space="0" w:color="auto"/>
                                                        <w:right w:val="none" w:sz="0" w:space="0" w:color="auto"/>
                                                      </w:divBdr>
                                                    </w:div>
                                                  </w:divsChild>
                                                </w:div>
                                                <w:div w:id="1374309478">
                                                  <w:marLeft w:val="0"/>
                                                  <w:marRight w:val="0"/>
                                                  <w:marTop w:val="210"/>
                                                  <w:marBottom w:val="210"/>
                                                  <w:divBdr>
                                                    <w:top w:val="none" w:sz="0" w:space="0" w:color="auto"/>
                                                    <w:left w:val="none" w:sz="0" w:space="0" w:color="auto"/>
                                                    <w:bottom w:val="none" w:sz="0" w:space="0" w:color="auto"/>
                                                    <w:right w:val="none" w:sz="0" w:space="0" w:color="auto"/>
                                                  </w:divBdr>
                                                  <w:divsChild>
                                                    <w:div w:id="1383290972">
                                                      <w:marLeft w:val="480"/>
                                                      <w:marRight w:val="0"/>
                                                      <w:marTop w:val="0"/>
                                                      <w:marBottom w:val="240"/>
                                                      <w:divBdr>
                                                        <w:top w:val="none" w:sz="0" w:space="0" w:color="auto"/>
                                                        <w:left w:val="none" w:sz="0" w:space="0" w:color="auto"/>
                                                        <w:bottom w:val="none" w:sz="0" w:space="0" w:color="auto"/>
                                                        <w:right w:val="none" w:sz="0" w:space="0" w:color="auto"/>
                                                      </w:divBdr>
                                                      <w:divsChild>
                                                        <w:div w:id="1080718703">
                                                          <w:marLeft w:val="0"/>
                                                          <w:marRight w:val="0"/>
                                                          <w:marTop w:val="0"/>
                                                          <w:marBottom w:val="0"/>
                                                          <w:divBdr>
                                                            <w:top w:val="none" w:sz="0" w:space="0" w:color="auto"/>
                                                            <w:left w:val="none" w:sz="0" w:space="0" w:color="auto"/>
                                                            <w:bottom w:val="none" w:sz="0" w:space="0" w:color="auto"/>
                                                            <w:right w:val="none" w:sz="0" w:space="0" w:color="auto"/>
                                                          </w:divBdr>
                                                          <w:divsChild>
                                                            <w:div w:id="290484020">
                                                              <w:marLeft w:val="0"/>
                                                              <w:marRight w:val="0"/>
                                                              <w:marTop w:val="210"/>
                                                              <w:marBottom w:val="210"/>
                                                              <w:divBdr>
                                                                <w:top w:val="none" w:sz="0" w:space="0" w:color="auto"/>
                                                                <w:left w:val="none" w:sz="0" w:space="0" w:color="auto"/>
                                                                <w:bottom w:val="none" w:sz="0" w:space="0" w:color="auto"/>
                                                                <w:right w:val="none" w:sz="0" w:space="0" w:color="auto"/>
                                                              </w:divBdr>
                                                              <w:divsChild>
                                                                <w:div w:id="1864632001">
                                                                  <w:marLeft w:val="480"/>
                                                                  <w:marRight w:val="0"/>
                                                                  <w:marTop w:val="0"/>
                                                                  <w:marBottom w:val="240"/>
                                                                  <w:divBdr>
                                                                    <w:top w:val="none" w:sz="0" w:space="0" w:color="auto"/>
                                                                    <w:left w:val="none" w:sz="0" w:space="0" w:color="auto"/>
                                                                    <w:bottom w:val="none" w:sz="0" w:space="0" w:color="auto"/>
                                                                    <w:right w:val="none" w:sz="0" w:space="0" w:color="auto"/>
                                                                  </w:divBdr>
                                                                </w:div>
                                                              </w:divsChild>
                                                            </w:div>
                                                            <w:div w:id="345903893">
                                                              <w:marLeft w:val="0"/>
                                                              <w:marRight w:val="0"/>
                                                              <w:marTop w:val="210"/>
                                                              <w:marBottom w:val="210"/>
                                                              <w:divBdr>
                                                                <w:top w:val="none" w:sz="0" w:space="0" w:color="auto"/>
                                                                <w:left w:val="none" w:sz="0" w:space="0" w:color="auto"/>
                                                                <w:bottom w:val="none" w:sz="0" w:space="0" w:color="auto"/>
                                                                <w:right w:val="none" w:sz="0" w:space="0" w:color="auto"/>
                                                              </w:divBdr>
                                                              <w:divsChild>
                                                                <w:div w:id="1215392095">
                                                                  <w:marLeft w:val="480"/>
                                                                  <w:marRight w:val="0"/>
                                                                  <w:marTop w:val="0"/>
                                                                  <w:marBottom w:val="240"/>
                                                                  <w:divBdr>
                                                                    <w:top w:val="none" w:sz="0" w:space="0" w:color="auto"/>
                                                                    <w:left w:val="none" w:sz="0" w:space="0" w:color="auto"/>
                                                                    <w:bottom w:val="none" w:sz="0" w:space="0" w:color="auto"/>
                                                                    <w:right w:val="none" w:sz="0" w:space="0" w:color="auto"/>
                                                                  </w:divBdr>
                                                                </w:div>
                                                              </w:divsChild>
                                                            </w:div>
                                                            <w:div w:id="1606578260">
                                                              <w:marLeft w:val="0"/>
                                                              <w:marRight w:val="0"/>
                                                              <w:marTop w:val="210"/>
                                                              <w:marBottom w:val="210"/>
                                                              <w:divBdr>
                                                                <w:top w:val="none" w:sz="0" w:space="0" w:color="auto"/>
                                                                <w:left w:val="none" w:sz="0" w:space="0" w:color="auto"/>
                                                                <w:bottom w:val="none" w:sz="0" w:space="0" w:color="auto"/>
                                                                <w:right w:val="none" w:sz="0" w:space="0" w:color="auto"/>
                                                              </w:divBdr>
                                                              <w:divsChild>
                                                                <w:div w:id="672336275">
                                                                  <w:marLeft w:val="480"/>
                                                                  <w:marRight w:val="0"/>
                                                                  <w:marTop w:val="0"/>
                                                                  <w:marBottom w:val="240"/>
                                                                  <w:divBdr>
                                                                    <w:top w:val="none" w:sz="0" w:space="0" w:color="auto"/>
                                                                    <w:left w:val="none" w:sz="0" w:space="0" w:color="auto"/>
                                                                    <w:bottom w:val="none" w:sz="0" w:space="0" w:color="auto"/>
                                                                    <w:right w:val="none" w:sz="0" w:space="0" w:color="auto"/>
                                                                  </w:divBdr>
                                                                </w:div>
                                                              </w:divsChild>
                                                            </w:div>
                                                            <w:div w:id="822358218">
                                                              <w:marLeft w:val="0"/>
                                                              <w:marRight w:val="0"/>
                                                              <w:marTop w:val="210"/>
                                                              <w:marBottom w:val="210"/>
                                                              <w:divBdr>
                                                                <w:top w:val="none" w:sz="0" w:space="0" w:color="auto"/>
                                                                <w:left w:val="none" w:sz="0" w:space="0" w:color="auto"/>
                                                                <w:bottom w:val="none" w:sz="0" w:space="0" w:color="auto"/>
                                                                <w:right w:val="none" w:sz="0" w:space="0" w:color="auto"/>
                                                              </w:divBdr>
                                                              <w:divsChild>
                                                                <w:div w:id="22366258">
                                                                  <w:marLeft w:val="480"/>
                                                                  <w:marRight w:val="0"/>
                                                                  <w:marTop w:val="0"/>
                                                                  <w:marBottom w:val="240"/>
                                                                  <w:divBdr>
                                                                    <w:top w:val="none" w:sz="0" w:space="0" w:color="auto"/>
                                                                    <w:left w:val="none" w:sz="0" w:space="0" w:color="auto"/>
                                                                    <w:bottom w:val="none" w:sz="0" w:space="0" w:color="auto"/>
                                                                    <w:right w:val="none" w:sz="0" w:space="0" w:color="auto"/>
                                                                  </w:divBdr>
                                                                </w:div>
                                                              </w:divsChild>
                                                            </w:div>
                                                            <w:div w:id="463810815">
                                                              <w:marLeft w:val="0"/>
                                                              <w:marRight w:val="0"/>
                                                              <w:marTop w:val="210"/>
                                                              <w:marBottom w:val="0"/>
                                                              <w:divBdr>
                                                                <w:top w:val="none" w:sz="0" w:space="0" w:color="auto"/>
                                                                <w:left w:val="none" w:sz="0" w:space="0" w:color="auto"/>
                                                                <w:bottom w:val="none" w:sz="0" w:space="0" w:color="auto"/>
                                                                <w:right w:val="none" w:sz="0" w:space="0" w:color="auto"/>
                                                              </w:divBdr>
                                                              <w:divsChild>
                                                                <w:div w:id="157970532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5437468">
                                                  <w:marLeft w:val="0"/>
                                                  <w:marRight w:val="0"/>
                                                  <w:marTop w:val="210"/>
                                                  <w:marBottom w:val="210"/>
                                                  <w:divBdr>
                                                    <w:top w:val="none" w:sz="0" w:space="0" w:color="auto"/>
                                                    <w:left w:val="none" w:sz="0" w:space="0" w:color="auto"/>
                                                    <w:bottom w:val="none" w:sz="0" w:space="0" w:color="auto"/>
                                                    <w:right w:val="none" w:sz="0" w:space="0" w:color="auto"/>
                                                  </w:divBdr>
                                                  <w:divsChild>
                                                    <w:div w:id="190605136">
                                                      <w:marLeft w:val="480"/>
                                                      <w:marRight w:val="0"/>
                                                      <w:marTop w:val="0"/>
                                                      <w:marBottom w:val="240"/>
                                                      <w:divBdr>
                                                        <w:top w:val="none" w:sz="0" w:space="0" w:color="auto"/>
                                                        <w:left w:val="none" w:sz="0" w:space="0" w:color="auto"/>
                                                        <w:bottom w:val="none" w:sz="0" w:space="0" w:color="auto"/>
                                                        <w:right w:val="none" w:sz="0" w:space="0" w:color="auto"/>
                                                      </w:divBdr>
                                                    </w:div>
                                                  </w:divsChild>
                                                </w:div>
                                                <w:div w:id="1256982223">
                                                  <w:marLeft w:val="0"/>
                                                  <w:marRight w:val="0"/>
                                                  <w:marTop w:val="210"/>
                                                  <w:marBottom w:val="210"/>
                                                  <w:divBdr>
                                                    <w:top w:val="none" w:sz="0" w:space="0" w:color="auto"/>
                                                    <w:left w:val="none" w:sz="0" w:space="0" w:color="auto"/>
                                                    <w:bottom w:val="none" w:sz="0" w:space="0" w:color="auto"/>
                                                    <w:right w:val="none" w:sz="0" w:space="0" w:color="auto"/>
                                                  </w:divBdr>
                                                  <w:divsChild>
                                                    <w:div w:id="582027440">
                                                      <w:marLeft w:val="480"/>
                                                      <w:marRight w:val="0"/>
                                                      <w:marTop w:val="0"/>
                                                      <w:marBottom w:val="240"/>
                                                      <w:divBdr>
                                                        <w:top w:val="none" w:sz="0" w:space="0" w:color="auto"/>
                                                        <w:left w:val="none" w:sz="0" w:space="0" w:color="auto"/>
                                                        <w:bottom w:val="none" w:sz="0" w:space="0" w:color="auto"/>
                                                        <w:right w:val="none" w:sz="0" w:space="0" w:color="auto"/>
                                                      </w:divBdr>
                                                    </w:div>
                                                  </w:divsChild>
                                                </w:div>
                                                <w:div w:id="1716126828">
                                                  <w:marLeft w:val="0"/>
                                                  <w:marRight w:val="0"/>
                                                  <w:marTop w:val="210"/>
                                                  <w:marBottom w:val="0"/>
                                                  <w:divBdr>
                                                    <w:top w:val="none" w:sz="0" w:space="0" w:color="auto"/>
                                                    <w:left w:val="none" w:sz="0" w:space="0" w:color="auto"/>
                                                    <w:bottom w:val="none" w:sz="0" w:space="0" w:color="auto"/>
                                                    <w:right w:val="none" w:sz="0" w:space="0" w:color="auto"/>
                                                  </w:divBdr>
                                                  <w:divsChild>
                                                    <w:div w:id="74287469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59013500">
                                      <w:marLeft w:val="0"/>
                                      <w:marRight w:val="0"/>
                                      <w:marTop w:val="210"/>
                                      <w:marBottom w:val="210"/>
                                      <w:divBdr>
                                        <w:top w:val="none" w:sz="0" w:space="0" w:color="auto"/>
                                        <w:left w:val="none" w:sz="0" w:space="0" w:color="auto"/>
                                        <w:bottom w:val="none" w:sz="0" w:space="0" w:color="auto"/>
                                        <w:right w:val="none" w:sz="0" w:space="0" w:color="auto"/>
                                      </w:divBdr>
                                      <w:divsChild>
                                        <w:div w:id="2137095596">
                                          <w:marLeft w:val="480"/>
                                          <w:marRight w:val="0"/>
                                          <w:marTop w:val="0"/>
                                          <w:marBottom w:val="240"/>
                                          <w:divBdr>
                                            <w:top w:val="none" w:sz="0" w:space="0" w:color="auto"/>
                                            <w:left w:val="none" w:sz="0" w:space="0" w:color="auto"/>
                                            <w:bottom w:val="none" w:sz="0" w:space="0" w:color="auto"/>
                                            <w:right w:val="none" w:sz="0" w:space="0" w:color="auto"/>
                                          </w:divBdr>
                                          <w:divsChild>
                                            <w:div w:id="1358385404">
                                              <w:marLeft w:val="0"/>
                                              <w:marRight w:val="0"/>
                                              <w:marTop w:val="0"/>
                                              <w:marBottom w:val="0"/>
                                              <w:divBdr>
                                                <w:top w:val="none" w:sz="0" w:space="0" w:color="auto"/>
                                                <w:left w:val="none" w:sz="0" w:space="0" w:color="auto"/>
                                                <w:bottom w:val="none" w:sz="0" w:space="0" w:color="auto"/>
                                                <w:right w:val="none" w:sz="0" w:space="0" w:color="auto"/>
                                              </w:divBdr>
                                              <w:divsChild>
                                                <w:div w:id="1764764844">
                                                  <w:marLeft w:val="0"/>
                                                  <w:marRight w:val="0"/>
                                                  <w:marTop w:val="210"/>
                                                  <w:marBottom w:val="210"/>
                                                  <w:divBdr>
                                                    <w:top w:val="none" w:sz="0" w:space="0" w:color="auto"/>
                                                    <w:left w:val="none" w:sz="0" w:space="0" w:color="auto"/>
                                                    <w:bottom w:val="none" w:sz="0" w:space="0" w:color="auto"/>
                                                    <w:right w:val="none" w:sz="0" w:space="0" w:color="auto"/>
                                                  </w:divBdr>
                                                  <w:divsChild>
                                                    <w:div w:id="1244489304">
                                                      <w:marLeft w:val="480"/>
                                                      <w:marRight w:val="0"/>
                                                      <w:marTop w:val="0"/>
                                                      <w:marBottom w:val="240"/>
                                                      <w:divBdr>
                                                        <w:top w:val="none" w:sz="0" w:space="0" w:color="auto"/>
                                                        <w:left w:val="none" w:sz="0" w:space="0" w:color="auto"/>
                                                        <w:bottom w:val="none" w:sz="0" w:space="0" w:color="auto"/>
                                                        <w:right w:val="none" w:sz="0" w:space="0" w:color="auto"/>
                                                      </w:divBdr>
                                                    </w:div>
                                                  </w:divsChild>
                                                </w:div>
                                                <w:div w:id="1528179624">
                                                  <w:marLeft w:val="0"/>
                                                  <w:marRight w:val="0"/>
                                                  <w:marTop w:val="210"/>
                                                  <w:marBottom w:val="210"/>
                                                  <w:divBdr>
                                                    <w:top w:val="none" w:sz="0" w:space="0" w:color="auto"/>
                                                    <w:left w:val="none" w:sz="0" w:space="0" w:color="auto"/>
                                                    <w:bottom w:val="none" w:sz="0" w:space="0" w:color="auto"/>
                                                    <w:right w:val="none" w:sz="0" w:space="0" w:color="auto"/>
                                                  </w:divBdr>
                                                  <w:divsChild>
                                                    <w:div w:id="1524514529">
                                                      <w:marLeft w:val="480"/>
                                                      <w:marRight w:val="0"/>
                                                      <w:marTop w:val="0"/>
                                                      <w:marBottom w:val="240"/>
                                                      <w:divBdr>
                                                        <w:top w:val="none" w:sz="0" w:space="0" w:color="auto"/>
                                                        <w:left w:val="none" w:sz="0" w:space="0" w:color="auto"/>
                                                        <w:bottom w:val="none" w:sz="0" w:space="0" w:color="auto"/>
                                                        <w:right w:val="none" w:sz="0" w:space="0" w:color="auto"/>
                                                      </w:divBdr>
                                                    </w:div>
                                                  </w:divsChild>
                                                </w:div>
                                                <w:div w:id="1922980466">
                                                  <w:marLeft w:val="0"/>
                                                  <w:marRight w:val="0"/>
                                                  <w:marTop w:val="210"/>
                                                  <w:marBottom w:val="210"/>
                                                  <w:divBdr>
                                                    <w:top w:val="none" w:sz="0" w:space="0" w:color="auto"/>
                                                    <w:left w:val="none" w:sz="0" w:space="0" w:color="auto"/>
                                                    <w:bottom w:val="none" w:sz="0" w:space="0" w:color="auto"/>
                                                    <w:right w:val="none" w:sz="0" w:space="0" w:color="auto"/>
                                                  </w:divBdr>
                                                  <w:divsChild>
                                                    <w:div w:id="1530220422">
                                                      <w:marLeft w:val="480"/>
                                                      <w:marRight w:val="0"/>
                                                      <w:marTop w:val="0"/>
                                                      <w:marBottom w:val="240"/>
                                                      <w:divBdr>
                                                        <w:top w:val="none" w:sz="0" w:space="0" w:color="auto"/>
                                                        <w:left w:val="none" w:sz="0" w:space="0" w:color="auto"/>
                                                        <w:bottom w:val="none" w:sz="0" w:space="0" w:color="auto"/>
                                                        <w:right w:val="none" w:sz="0" w:space="0" w:color="auto"/>
                                                      </w:divBdr>
                                                    </w:div>
                                                  </w:divsChild>
                                                </w:div>
                                                <w:div w:id="1944916224">
                                                  <w:marLeft w:val="0"/>
                                                  <w:marRight w:val="0"/>
                                                  <w:marTop w:val="210"/>
                                                  <w:marBottom w:val="210"/>
                                                  <w:divBdr>
                                                    <w:top w:val="none" w:sz="0" w:space="0" w:color="auto"/>
                                                    <w:left w:val="none" w:sz="0" w:space="0" w:color="auto"/>
                                                    <w:bottom w:val="none" w:sz="0" w:space="0" w:color="auto"/>
                                                    <w:right w:val="none" w:sz="0" w:space="0" w:color="auto"/>
                                                  </w:divBdr>
                                                  <w:divsChild>
                                                    <w:div w:id="1694066478">
                                                      <w:marLeft w:val="480"/>
                                                      <w:marRight w:val="0"/>
                                                      <w:marTop w:val="0"/>
                                                      <w:marBottom w:val="240"/>
                                                      <w:divBdr>
                                                        <w:top w:val="none" w:sz="0" w:space="0" w:color="auto"/>
                                                        <w:left w:val="none" w:sz="0" w:space="0" w:color="auto"/>
                                                        <w:bottom w:val="none" w:sz="0" w:space="0" w:color="auto"/>
                                                        <w:right w:val="none" w:sz="0" w:space="0" w:color="auto"/>
                                                      </w:divBdr>
                                                    </w:div>
                                                  </w:divsChild>
                                                </w:div>
                                                <w:div w:id="972711806">
                                                  <w:marLeft w:val="0"/>
                                                  <w:marRight w:val="0"/>
                                                  <w:marTop w:val="210"/>
                                                  <w:marBottom w:val="210"/>
                                                  <w:divBdr>
                                                    <w:top w:val="none" w:sz="0" w:space="0" w:color="auto"/>
                                                    <w:left w:val="none" w:sz="0" w:space="0" w:color="auto"/>
                                                    <w:bottom w:val="none" w:sz="0" w:space="0" w:color="auto"/>
                                                    <w:right w:val="none" w:sz="0" w:space="0" w:color="auto"/>
                                                  </w:divBdr>
                                                  <w:divsChild>
                                                    <w:div w:id="1047873115">
                                                      <w:marLeft w:val="480"/>
                                                      <w:marRight w:val="0"/>
                                                      <w:marTop w:val="0"/>
                                                      <w:marBottom w:val="240"/>
                                                      <w:divBdr>
                                                        <w:top w:val="none" w:sz="0" w:space="0" w:color="auto"/>
                                                        <w:left w:val="none" w:sz="0" w:space="0" w:color="auto"/>
                                                        <w:bottom w:val="none" w:sz="0" w:space="0" w:color="auto"/>
                                                        <w:right w:val="none" w:sz="0" w:space="0" w:color="auto"/>
                                                      </w:divBdr>
                                                    </w:div>
                                                  </w:divsChild>
                                                </w:div>
                                                <w:div w:id="1283226310">
                                                  <w:marLeft w:val="0"/>
                                                  <w:marRight w:val="0"/>
                                                  <w:marTop w:val="210"/>
                                                  <w:marBottom w:val="210"/>
                                                  <w:divBdr>
                                                    <w:top w:val="none" w:sz="0" w:space="0" w:color="auto"/>
                                                    <w:left w:val="none" w:sz="0" w:space="0" w:color="auto"/>
                                                    <w:bottom w:val="none" w:sz="0" w:space="0" w:color="auto"/>
                                                    <w:right w:val="none" w:sz="0" w:space="0" w:color="auto"/>
                                                  </w:divBdr>
                                                  <w:divsChild>
                                                    <w:div w:id="306857794">
                                                      <w:marLeft w:val="480"/>
                                                      <w:marRight w:val="0"/>
                                                      <w:marTop w:val="0"/>
                                                      <w:marBottom w:val="240"/>
                                                      <w:divBdr>
                                                        <w:top w:val="none" w:sz="0" w:space="0" w:color="auto"/>
                                                        <w:left w:val="none" w:sz="0" w:space="0" w:color="auto"/>
                                                        <w:bottom w:val="none" w:sz="0" w:space="0" w:color="auto"/>
                                                        <w:right w:val="none" w:sz="0" w:space="0" w:color="auto"/>
                                                      </w:divBdr>
                                                      <w:divsChild>
                                                        <w:div w:id="1289359492">
                                                          <w:marLeft w:val="0"/>
                                                          <w:marRight w:val="0"/>
                                                          <w:marTop w:val="0"/>
                                                          <w:marBottom w:val="0"/>
                                                          <w:divBdr>
                                                            <w:top w:val="none" w:sz="0" w:space="0" w:color="auto"/>
                                                            <w:left w:val="none" w:sz="0" w:space="0" w:color="auto"/>
                                                            <w:bottom w:val="none" w:sz="0" w:space="0" w:color="auto"/>
                                                            <w:right w:val="none" w:sz="0" w:space="0" w:color="auto"/>
                                                          </w:divBdr>
                                                          <w:divsChild>
                                                            <w:div w:id="1015037423">
                                                              <w:marLeft w:val="0"/>
                                                              <w:marRight w:val="0"/>
                                                              <w:marTop w:val="210"/>
                                                              <w:marBottom w:val="210"/>
                                                              <w:divBdr>
                                                                <w:top w:val="none" w:sz="0" w:space="0" w:color="auto"/>
                                                                <w:left w:val="none" w:sz="0" w:space="0" w:color="auto"/>
                                                                <w:bottom w:val="none" w:sz="0" w:space="0" w:color="auto"/>
                                                                <w:right w:val="none" w:sz="0" w:space="0" w:color="auto"/>
                                                              </w:divBdr>
                                                              <w:divsChild>
                                                                <w:div w:id="2135556318">
                                                                  <w:marLeft w:val="480"/>
                                                                  <w:marRight w:val="0"/>
                                                                  <w:marTop w:val="0"/>
                                                                  <w:marBottom w:val="240"/>
                                                                  <w:divBdr>
                                                                    <w:top w:val="none" w:sz="0" w:space="0" w:color="auto"/>
                                                                    <w:left w:val="none" w:sz="0" w:space="0" w:color="auto"/>
                                                                    <w:bottom w:val="none" w:sz="0" w:space="0" w:color="auto"/>
                                                                    <w:right w:val="none" w:sz="0" w:space="0" w:color="auto"/>
                                                                  </w:divBdr>
                                                                </w:div>
                                                              </w:divsChild>
                                                            </w:div>
                                                            <w:div w:id="9915729">
                                                              <w:marLeft w:val="0"/>
                                                              <w:marRight w:val="0"/>
                                                              <w:marTop w:val="210"/>
                                                              <w:marBottom w:val="210"/>
                                                              <w:divBdr>
                                                                <w:top w:val="none" w:sz="0" w:space="0" w:color="auto"/>
                                                                <w:left w:val="none" w:sz="0" w:space="0" w:color="auto"/>
                                                                <w:bottom w:val="none" w:sz="0" w:space="0" w:color="auto"/>
                                                                <w:right w:val="none" w:sz="0" w:space="0" w:color="auto"/>
                                                              </w:divBdr>
                                                              <w:divsChild>
                                                                <w:div w:id="182787401">
                                                                  <w:marLeft w:val="480"/>
                                                                  <w:marRight w:val="0"/>
                                                                  <w:marTop w:val="0"/>
                                                                  <w:marBottom w:val="240"/>
                                                                  <w:divBdr>
                                                                    <w:top w:val="none" w:sz="0" w:space="0" w:color="auto"/>
                                                                    <w:left w:val="none" w:sz="0" w:space="0" w:color="auto"/>
                                                                    <w:bottom w:val="none" w:sz="0" w:space="0" w:color="auto"/>
                                                                    <w:right w:val="none" w:sz="0" w:space="0" w:color="auto"/>
                                                                  </w:divBdr>
                                                                </w:div>
                                                              </w:divsChild>
                                                            </w:div>
                                                            <w:div w:id="1937247954">
                                                              <w:marLeft w:val="0"/>
                                                              <w:marRight w:val="0"/>
                                                              <w:marTop w:val="210"/>
                                                              <w:marBottom w:val="210"/>
                                                              <w:divBdr>
                                                                <w:top w:val="none" w:sz="0" w:space="0" w:color="auto"/>
                                                                <w:left w:val="none" w:sz="0" w:space="0" w:color="auto"/>
                                                                <w:bottom w:val="none" w:sz="0" w:space="0" w:color="auto"/>
                                                                <w:right w:val="none" w:sz="0" w:space="0" w:color="auto"/>
                                                              </w:divBdr>
                                                              <w:divsChild>
                                                                <w:div w:id="718747765">
                                                                  <w:marLeft w:val="480"/>
                                                                  <w:marRight w:val="0"/>
                                                                  <w:marTop w:val="0"/>
                                                                  <w:marBottom w:val="240"/>
                                                                  <w:divBdr>
                                                                    <w:top w:val="none" w:sz="0" w:space="0" w:color="auto"/>
                                                                    <w:left w:val="none" w:sz="0" w:space="0" w:color="auto"/>
                                                                    <w:bottom w:val="none" w:sz="0" w:space="0" w:color="auto"/>
                                                                    <w:right w:val="none" w:sz="0" w:space="0" w:color="auto"/>
                                                                  </w:divBdr>
                                                                </w:div>
                                                              </w:divsChild>
                                                            </w:div>
                                                            <w:div w:id="658966747">
                                                              <w:marLeft w:val="0"/>
                                                              <w:marRight w:val="0"/>
                                                              <w:marTop w:val="210"/>
                                                              <w:marBottom w:val="210"/>
                                                              <w:divBdr>
                                                                <w:top w:val="none" w:sz="0" w:space="0" w:color="auto"/>
                                                                <w:left w:val="none" w:sz="0" w:space="0" w:color="auto"/>
                                                                <w:bottom w:val="none" w:sz="0" w:space="0" w:color="auto"/>
                                                                <w:right w:val="none" w:sz="0" w:space="0" w:color="auto"/>
                                                              </w:divBdr>
                                                              <w:divsChild>
                                                                <w:div w:id="346490584">
                                                                  <w:marLeft w:val="480"/>
                                                                  <w:marRight w:val="0"/>
                                                                  <w:marTop w:val="0"/>
                                                                  <w:marBottom w:val="240"/>
                                                                  <w:divBdr>
                                                                    <w:top w:val="none" w:sz="0" w:space="0" w:color="auto"/>
                                                                    <w:left w:val="none" w:sz="0" w:space="0" w:color="auto"/>
                                                                    <w:bottom w:val="none" w:sz="0" w:space="0" w:color="auto"/>
                                                                    <w:right w:val="none" w:sz="0" w:space="0" w:color="auto"/>
                                                                  </w:divBdr>
                                                                </w:div>
                                                              </w:divsChild>
                                                            </w:div>
                                                            <w:div w:id="934169654">
                                                              <w:marLeft w:val="0"/>
                                                              <w:marRight w:val="0"/>
                                                              <w:marTop w:val="210"/>
                                                              <w:marBottom w:val="210"/>
                                                              <w:divBdr>
                                                                <w:top w:val="none" w:sz="0" w:space="0" w:color="auto"/>
                                                                <w:left w:val="none" w:sz="0" w:space="0" w:color="auto"/>
                                                                <w:bottom w:val="none" w:sz="0" w:space="0" w:color="auto"/>
                                                                <w:right w:val="none" w:sz="0" w:space="0" w:color="auto"/>
                                                              </w:divBdr>
                                                              <w:divsChild>
                                                                <w:div w:id="1406148935">
                                                                  <w:marLeft w:val="480"/>
                                                                  <w:marRight w:val="0"/>
                                                                  <w:marTop w:val="0"/>
                                                                  <w:marBottom w:val="240"/>
                                                                  <w:divBdr>
                                                                    <w:top w:val="none" w:sz="0" w:space="0" w:color="auto"/>
                                                                    <w:left w:val="none" w:sz="0" w:space="0" w:color="auto"/>
                                                                    <w:bottom w:val="none" w:sz="0" w:space="0" w:color="auto"/>
                                                                    <w:right w:val="none" w:sz="0" w:space="0" w:color="auto"/>
                                                                  </w:divBdr>
                                                                </w:div>
                                                              </w:divsChild>
                                                            </w:div>
                                                            <w:div w:id="860894273">
                                                              <w:marLeft w:val="0"/>
                                                              <w:marRight w:val="0"/>
                                                              <w:marTop w:val="210"/>
                                                              <w:marBottom w:val="210"/>
                                                              <w:divBdr>
                                                                <w:top w:val="none" w:sz="0" w:space="0" w:color="auto"/>
                                                                <w:left w:val="none" w:sz="0" w:space="0" w:color="auto"/>
                                                                <w:bottom w:val="none" w:sz="0" w:space="0" w:color="auto"/>
                                                                <w:right w:val="none" w:sz="0" w:space="0" w:color="auto"/>
                                                              </w:divBdr>
                                                              <w:divsChild>
                                                                <w:div w:id="1449399569">
                                                                  <w:marLeft w:val="480"/>
                                                                  <w:marRight w:val="0"/>
                                                                  <w:marTop w:val="0"/>
                                                                  <w:marBottom w:val="240"/>
                                                                  <w:divBdr>
                                                                    <w:top w:val="none" w:sz="0" w:space="0" w:color="auto"/>
                                                                    <w:left w:val="none" w:sz="0" w:space="0" w:color="auto"/>
                                                                    <w:bottom w:val="none" w:sz="0" w:space="0" w:color="auto"/>
                                                                    <w:right w:val="none" w:sz="0" w:space="0" w:color="auto"/>
                                                                  </w:divBdr>
                                                                </w:div>
                                                              </w:divsChild>
                                                            </w:div>
                                                            <w:div w:id="1990860117">
                                                              <w:marLeft w:val="0"/>
                                                              <w:marRight w:val="0"/>
                                                              <w:marTop w:val="210"/>
                                                              <w:marBottom w:val="0"/>
                                                              <w:divBdr>
                                                                <w:top w:val="none" w:sz="0" w:space="0" w:color="auto"/>
                                                                <w:left w:val="none" w:sz="0" w:space="0" w:color="auto"/>
                                                                <w:bottom w:val="none" w:sz="0" w:space="0" w:color="auto"/>
                                                                <w:right w:val="none" w:sz="0" w:space="0" w:color="auto"/>
                                                              </w:divBdr>
                                                              <w:divsChild>
                                                                <w:div w:id="126912180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29388764">
                                                  <w:marLeft w:val="0"/>
                                                  <w:marRight w:val="0"/>
                                                  <w:marTop w:val="210"/>
                                                  <w:marBottom w:val="210"/>
                                                  <w:divBdr>
                                                    <w:top w:val="none" w:sz="0" w:space="0" w:color="auto"/>
                                                    <w:left w:val="none" w:sz="0" w:space="0" w:color="auto"/>
                                                    <w:bottom w:val="none" w:sz="0" w:space="0" w:color="auto"/>
                                                    <w:right w:val="none" w:sz="0" w:space="0" w:color="auto"/>
                                                  </w:divBdr>
                                                  <w:divsChild>
                                                    <w:div w:id="651913336">
                                                      <w:marLeft w:val="480"/>
                                                      <w:marRight w:val="0"/>
                                                      <w:marTop w:val="0"/>
                                                      <w:marBottom w:val="240"/>
                                                      <w:divBdr>
                                                        <w:top w:val="none" w:sz="0" w:space="0" w:color="auto"/>
                                                        <w:left w:val="none" w:sz="0" w:space="0" w:color="auto"/>
                                                        <w:bottom w:val="none" w:sz="0" w:space="0" w:color="auto"/>
                                                        <w:right w:val="none" w:sz="0" w:space="0" w:color="auto"/>
                                                      </w:divBdr>
                                                    </w:div>
                                                  </w:divsChild>
                                                </w:div>
                                                <w:div w:id="1442339452">
                                                  <w:marLeft w:val="0"/>
                                                  <w:marRight w:val="0"/>
                                                  <w:marTop w:val="210"/>
                                                  <w:marBottom w:val="210"/>
                                                  <w:divBdr>
                                                    <w:top w:val="none" w:sz="0" w:space="0" w:color="auto"/>
                                                    <w:left w:val="none" w:sz="0" w:space="0" w:color="auto"/>
                                                    <w:bottom w:val="none" w:sz="0" w:space="0" w:color="auto"/>
                                                    <w:right w:val="none" w:sz="0" w:space="0" w:color="auto"/>
                                                  </w:divBdr>
                                                  <w:divsChild>
                                                    <w:div w:id="1286615923">
                                                      <w:marLeft w:val="480"/>
                                                      <w:marRight w:val="0"/>
                                                      <w:marTop w:val="0"/>
                                                      <w:marBottom w:val="240"/>
                                                      <w:divBdr>
                                                        <w:top w:val="none" w:sz="0" w:space="0" w:color="auto"/>
                                                        <w:left w:val="none" w:sz="0" w:space="0" w:color="auto"/>
                                                        <w:bottom w:val="none" w:sz="0" w:space="0" w:color="auto"/>
                                                        <w:right w:val="none" w:sz="0" w:space="0" w:color="auto"/>
                                                      </w:divBdr>
                                                    </w:div>
                                                  </w:divsChild>
                                                </w:div>
                                                <w:div w:id="582105650">
                                                  <w:marLeft w:val="0"/>
                                                  <w:marRight w:val="0"/>
                                                  <w:marTop w:val="210"/>
                                                  <w:marBottom w:val="210"/>
                                                  <w:divBdr>
                                                    <w:top w:val="none" w:sz="0" w:space="0" w:color="auto"/>
                                                    <w:left w:val="none" w:sz="0" w:space="0" w:color="auto"/>
                                                    <w:bottom w:val="none" w:sz="0" w:space="0" w:color="auto"/>
                                                    <w:right w:val="none" w:sz="0" w:space="0" w:color="auto"/>
                                                  </w:divBdr>
                                                  <w:divsChild>
                                                    <w:div w:id="2022587757">
                                                      <w:marLeft w:val="480"/>
                                                      <w:marRight w:val="0"/>
                                                      <w:marTop w:val="0"/>
                                                      <w:marBottom w:val="240"/>
                                                      <w:divBdr>
                                                        <w:top w:val="none" w:sz="0" w:space="0" w:color="auto"/>
                                                        <w:left w:val="none" w:sz="0" w:space="0" w:color="auto"/>
                                                        <w:bottom w:val="none" w:sz="0" w:space="0" w:color="auto"/>
                                                        <w:right w:val="none" w:sz="0" w:space="0" w:color="auto"/>
                                                      </w:divBdr>
                                                    </w:div>
                                                  </w:divsChild>
                                                </w:div>
                                                <w:div w:id="542594674">
                                                  <w:marLeft w:val="0"/>
                                                  <w:marRight w:val="0"/>
                                                  <w:marTop w:val="210"/>
                                                  <w:marBottom w:val="210"/>
                                                  <w:divBdr>
                                                    <w:top w:val="none" w:sz="0" w:space="0" w:color="auto"/>
                                                    <w:left w:val="none" w:sz="0" w:space="0" w:color="auto"/>
                                                    <w:bottom w:val="none" w:sz="0" w:space="0" w:color="auto"/>
                                                    <w:right w:val="none" w:sz="0" w:space="0" w:color="auto"/>
                                                  </w:divBdr>
                                                  <w:divsChild>
                                                    <w:div w:id="793408658">
                                                      <w:marLeft w:val="480"/>
                                                      <w:marRight w:val="0"/>
                                                      <w:marTop w:val="0"/>
                                                      <w:marBottom w:val="240"/>
                                                      <w:divBdr>
                                                        <w:top w:val="none" w:sz="0" w:space="0" w:color="auto"/>
                                                        <w:left w:val="none" w:sz="0" w:space="0" w:color="auto"/>
                                                        <w:bottom w:val="none" w:sz="0" w:space="0" w:color="auto"/>
                                                        <w:right w:val="none" w:sz="0" w:space="0" w:color="auto"/>
                                                      </w:divBdr>
                                                    </w:div>
                                                  </w:divsChild>
                                                </w:div>
                                                <w:div w:id="407117592">
                                                  <w:marLeft w:val="0"/>
                                                  <w:marRight w:val="0"/>
                                                  <w:marTop w:val="210"/>
                                                  <w:marBottom w:val="210"/>
                                                  <w:divBdr>
                                                    <w:top w:val="none" w:sz="0" w:space="0" w:color="auto"/>
                                                    <w:left w:val="none" w:sz="0" w:space="0" w:color="auto"/>
                                                    <w:bottom w:val="none" w:sz="0" w:space="0" w:color="auto"/>
                                                    <w:right w:val="none" w:sz="0" w:space="0" w:color="auto"/>
                                                  </w:divBdr>
                                                  <w:divsChild>
                                                    <w:div w:id="1756129892">
                                                      <w:marLeft w:val="480"/>
                                                      <w:marRight w:val="0"/>
                                                      <w:marTop w:val="0"/>
                                                      <w:marBottom w:val="240"/>
                                                      <w:divBdr>
                                                        <w:top w:val="none" w:sz="0" w:space="0" w:color="auto"/>
                                                        <w:left w:val="none" w:sz="0" w:space="0" w:color="auto"/>
                                                        <w:bottom w:val="none" w:sz="0" w:space="0" w:color="auto"/>
                                                        <w:right w:val="none" w:sz="0" w:space="0" w:color="auto"/>
                                                      </w:divBdr>
                                                    </w:div>
                                                  </w:divsChild>
                                                </w:div>
                                                <w:div w:id="1078361625">
                                                  <w:marLeft w:val="0"/>
                                                  <w:marRight w:val="0"/>
                                                  <w:marTop w:val="210"/>
                                                  <w:marBottom w:val="210"/>
                                                  <w:divBdr>
                                                    <w:top w:val="none" w:sz="0" w:space="0" w:color="auto"/>
                                                    <w:left w:val="none" w:sz="0" w:space="0" w:color="auto"/>
                                                    <w:bottom w:val="none" w:sz="0" w:space="0" w:color="auto"/>
                                                    <w:right w:val="none" w:sz="0" w:space="0" w:color="auto"/>
                                                  </w:divBdr>
                                                  <w:divsChild>
                                                    <w:div w:id="1777944583">
                                                      <w:marLeft w:val="480"/>
                                                      <w:marRight w:val="0"/>
                                                      <w:marTop w:val="0"/>
                                                      <w:marBottom w:val="240"/>
                                                      <w:divBdr>
                                                        <w:top w:val="none" w:sz="0" w:space="0" w:color="auto"/>
                                                        <w:left w:val="none" w:sz="0" w:space="0" w:color="auto"/>
                                                        <w:bottom w:val="none" w:sz="0" w:space="0" w:color="auto"/>
                                                        <w:right w:val="none" w:sz="0" w:space="0" w:color="auto"/>
                                                      </w:divBdr>
                                                    </w:div>
                                                  </w:divsChild>
                                                </w:div>
                                                <w:div w:id="2146459890">
                                                  <w:marLeft w:val="0"/>
                                                  <w:marRight w:val="0"/>
                                                  <w:marTop w:val="210"/>
                                                  <w:marBottom w:val="0"/>
                                                  <w:divBdr>
                                                    <w:top w:val="none" w:sz="0" w:space="0" w:color="auto"/>
                                                    <w:left w:val="none" w:sz="0" w:space="0" w:color="auto"/>
                                                    <w:bottom w:val="none" w:sz="0" w:space="0" w:color="auto"/>
                                                    <w:right w:val="none" w:sz="0" w:space="0" w:color="auto"/>
                                                  </w:divBdr>
                                                  <w:divsChild>
                                                    <w:div w:id="63499265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119195">
                                      <w:marLeft w:val="0"/>
                                      <w:marRight w:val="0"/>
                                      <w:marTop w:val="210"/>
                                      <w:marBottom w:val="210"/>
                                      <w:divBdr>
                                        <w:top w:val="none" w:sz="0" w:space="0" w:color="auto"/>
                                        <w:left w:val="none" w:sz="0" w:space="0" w:color="auto"/>
                                        <w:bottom w:val="none" w:sz="0" w:space="0" w:color="auto"/>
                                        <w:right w:val="none" w:sz="0" w:space="0" w:color="auto"/>
                                      </w:divBdr>
                                      <w:divsChild>
                                        <w:div w:id="417017392">
                                          <w:marLeft w:val="480"/>
                                          <w:marRight w:val="0"/>
                                          <w:marTop w:val="0"/>
                                          <w:marBottom w:val="240"/>
                                          <w:divBdr>
                                            <w:top w:val="none" w:sz="0" w:space="0" w:color="auto"/>
                                            <w:left w:val="none" w:sz="0" w:space="0" w:color="auto"/>
                                            <w:bottom w:val="none" w:sz="0" w:space="0" w:color="auto"/>
                                            <w:right w:val="none" w:sz="0" w:space="0" w:color="auto"/>
                                          </w:divBdr>
                                          <w:divsChild>
                                            <w:div w:id="1337538525">
                                              <w:marLeft w:val="0"/>
                                              <w:marRight w:val="0"/>
                                              <w:marTop w:val="0"/>
                                              <w:marBottom w:val="210"/>
                                              <w:divBdr>
                                                <w:top w:val="none" w:sz="0" w:space="0" w:color="auto"/>
                                                <w:left w:val="none" w:sz="0" w:space="0" w:color="auto"/>
                                                <w:bottom w:val="none" w:sz="0" w:space="0" w:color="auto"/>
                                                <w:right w:val="none" w:sz="0" w:space="0" w:color="auto"/>
                                              </w:divBdr>
                                            </w:div>
                                            <w:div w:id="923534654">
                                              <w:marLeft w:val="0"/>
                                              <w:marRight w:val="0"/>
                                              <w:marTop w:val="0"/>
                                              <w:marBottom w:val="0"/>
                                              <w:divBdr>
                                                <w:top w:val="none" w:sz="0" w:space="0" w:color="auto"/>
                                                <w:left w:val="none" w:sz="0" w:space="0" w:color="auto"/>
                                                <w:bottom w:val="none" w:sz="0" w:space="0" w:color="auto"/>
                                                <w:right w:val="none" w:sz="0" w:space="0" w:color="auto"/>
                                              </w:divBdr>
                                              <w:divsChild>
                                                <w:div w:id="2089182759">
                                                  <w:marLeft w:val="0"/>
                                                  <w:marRight w:val="0"/>
                                                  <w:marTop w:val="210"/>
                                                  <w:marBottom w:val="210"/>
                                                  <w:divBdr>
                                                    <w:top w:val="none" w:sz="0" w:space="0" w:color="auto"/>
                                                    <w:left w:val="none" w:sz="0" w:space="0" w:color="auto"/>
                                                    <w:bottom w:val="none" w:sz="0" w:space="0" w:color="auto"/>
                                                    <w:right w:val="none" w:sz="0" w:space="0" w:color="auto"/>
                                                  </w:divBdr>
                                                  <w:divsChild>
                                                    <w:div w:id="1580212553">
                                                      <w:marLeft w:val="480"/>
                                                      <w:marRight w:val="0"/>
                                                      <w:marTop w:val="0"/>
                                                      <w:marBottom w:val="240"/>
                                                      <w:divBdr>
                                                        <w:top w:val="none" w:sz="0" w:space="0" w:color="auto"/>
                                                        <w:left w:val="none" w:sz="0" w:space="0" w:color="auto"/>
                                                        <w:bottom w:val="none" w:sz="0" w:space="0" w:color="auto"/>
                                                        <w:right w:val="none" w:sz="0" w:space="0" w:color="auto"/>
                                                      </w:divBdr>
                                                      <w:divsChild>
                                                        <w:div w:id="1382173840">
                                                          <w:marLeft w:val="0"/>
                                                          <w:marRight w:val="0"/>
                                                          <w:marTop w:val="0"/>
                                                          <w:marBottom w:val="0"/>
                                                          <w:divBdr>
                                                            <w:top w:val="none" w:sz="0" w:space="0" w:color="auto"/>
                                                            <w:left w:val="none" w:sz="0" w:space="0" w:color="auto"/>
                                                            <w:bottom w:val="none" w:sz="0" w:space="0" w:color="auto"/>
                                                            <w:right w:val="none" w:sz="0" w:space="0" w:color="auto"/>
                                                          </w:divBdr>
                                                          <w:divsChild>
                                                            <w:div w:id="905723596">
                                                              <w:marLeft w:val="0"/>
                                                              <w:marRight w:val="0"/>
                                                              <w:marTop w:val="210"/>
                                                              <w:marBottom w:val="210"/>
                                                              <w:divBdr>
                                                                <w:top w:val="none" w:sz="0" w:space="0" w:color="auto"/>
                                                                <w:left w:val="none" w:sz="0" w:space="0" w:color="auto"/>
                                                                <w:bottom w:val="none" w:sz="0" w:space="0" w:color="auto"/>
                                                                <w:right w:val="none" w:sz="0" w:space="0" w:color="auto"/>
                                                              </w:divBdr>
                                                              <w:divsChild>
                                                                <w:div w:id="1200586649">
                                                                  <w:marLeft w:val="480"/>
                                                                  <w:marRight w:val="0"/>
                                                                  <w:marTop w:val="0"/>
                                                                  <w:marBottom w:val="240"/>
                                                                  <w:divBdr>
                                                                    <w:top w:val="none" w:sz="0" w:space="0" w:color="auto"/>
                                                                    <w:left w:val="none" w:sz="0" w:space="0" w:color="auto"/>
                                                                    <w:bottom w:val="none" w:sz="0" w:space="0" w:color="auto"/>
                                                                    <w:right w:val="none" w:sz="0" w:space="0" w:color="auto"/>
                                                                  </w:divBdr>
                                                                  <w:divsChild>
                                                                    <w:div w:id="819424365">
                                                                      <w:marLeft w:val="0"/>
                                                                      <w:marRight w:val="0"/>
                                                                      <w:marTop w:val="0"/>
                                                                      <w:marBottom w:val="0"/>
                                                                      <w:divBdr>
                                                                        <w:top w:val="none" w:sz="0" w:space="0" w:color="auto"/>
                                                                        <w:left w:val="none" w:sz="0" w:space="0" w:color="auto"/>
                                                                        <w:bottom w:val="none" w:sz="0" w:space="0" w:color="auto"/>
                                                                        <w:right w:val="none" w:sz="0" w:space="0" w:color="auto"/>
                                                                      </w:divBdr>
                                                                      <w:divsChild>
                                                                        <w:div w:id="1813401467">
                                                                          <w:marLeft w:val="0"/>
                                                                          <w:marRight w:val="0"/>
                                                                          <w:marTop w:val="210"/>
                                                                          <w:marBottom w:val="210"/>
                                                                          <w:divBdr>
                                                                            <w:top w:val="none" w:sz="0" w:space="0" w:color="auto"/>
                                                                            <w:left w:val="none" w:sz="0" w:space="0" w:color="auto"/>
                                                                            <w:bottom w:val="none" w:sz="0" w:space="0" w:color="auto"/>
                                                                            <w:right w:val="none" w:sz="0" w:space="0" w:color="auto"/>
                                                                          </w:divBdr>
                                                                          <w:divsChild>
                                                                            <w:div w:id="622273625">
                                                                              <w:marLeft w:val="480"/>
                                                                              <w:marRight w:val="0"/>
                                                                              <w:marTop w:val="0"/>
                                                                              <w:marBottom w:val="240"/>
                                                                              <w:divBdr>
                                                                                <w:top w:val="none" w:sz="0" w:space="0" w:color="auto"/>
                                                                                <w:left w:val="none" w:sz="0" w:space="0" w:color="auto"/>
                                                                                <w:bottom w:val="none" w:sz="0" w:space="0" w:color="auto"/>
                                                                                <w:right w:val="none" w:sz="0" w:space="0" w:color="auto"/>
                                                                              </w:divBdr>
                                                                            </w:div>
                                                                          </w:divsChild>
                                                                        </w:div>
                                                                        <w:div w:id="257836359">
                                                                          <w:marLeft w:val="0"/>
                                                                          <w:marRight w:val="0"/>
                                                                          <w:marTop w:val="210"/>
                                                                          <w:marBottom w:val="210"/>
                                                                          <w:divBdr>
                                                                            <w:top w:val="none" w:sz="0" w:space="0" w:color="auto"/>
                                                                            <w:left w:val="none" w:sz="0" w:space="0" w:color="auto"/>
                                                                            <w:bottom w:val="none" w:sz="0" w:space="0" w:color="auto"/>
                                                                            <w:right w:val="none" w:sz="0" w:space="0" w:color="auto"/>
                                                                          </w:divBdr>
                                                                          <w:divsChild>
                                                                            <w:div w:id="880092860">
                                                                              <w:marLeft w:val="480"/>
                                                                              <w:marRight w:val="0"/>
                                                                              <w:marTop w:val="0"/>
                                                                              <w:marBottom w:val="240"/>
                                                                              <w:divBdr>
                                                                                <w:top w:val="none" w:sz="0" w:space="0" w:color="auto"/>
                                                                                <w:left w:val="none" w:sz="0" w:space="0" w:color="auto"/>
                                                                                <w:bottom w:val="none" w:sz="0" w:space="0" w:color="auto"/>
                                                                                <w:right w:val="none" w:sz="0" w:space="0" w:color="auto"/>
                                                                              </w:divBdr>
                                                                            </w:div>
                                                                          </w:divsChild>
                                                                        </w:div>
                                                                        <w:div w:id="627005134">
                                                                          <w:marLeft w:val="0"/>
                                                                          <w:marRight w:val="0"/>
                                                                          <w:marTop w:val="210"/>
                                                                          <w:marBottom w:val="0"/>
                                                                          <w:divBdr>
                                                                            <w:top w:val="none" w:sz="0" w:space="0" w:color="auto"/>
                                                                            <w:left w:val="none" w:sz="0" w:space="0" w:color="auto"/>
                                                                            <w:bottom w:val="none" w:sz="0" w:space="0" w:color="auto"/>
                                                                            <w:right w:val="none" w:sz="0" w:space="0" w:color="auto"/>
                                                                          </w:divBdr>
                                                                          <w:divsChild>
                                                                            <w:div w:id="109721538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97816280">
                                                              <w:marLeft w:val="0"/>
                                                              <w:marRight w:val="0"/>
                                                              <w:marTop w:val="210"/>
                                                              <w:marBottom w:val="0"/>
                                                              <w:divBdr>
                                                                <w:top w:val="none" w:sz="0" w:space="0" w:color="auto"/>
                                                                <w:left w:val="none" w:sz="0" w:space="0" w:color="auto"/>
                                                                <w:bottom w:val="none" w:sz="0" w:space="0" w:color="auto"/>
                                                                <w:right w:val="none" w:sz="0" w:space="0" w:color="auto"/>
                                                              </w:divBdr>
                                                              <w:divsChild>
                                                                <w:div w:id="114605062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60350253">
                                                  <w:marLeft w:val="0"/>
                                                  <w:marRight w:val="0"/>
                                                  <w:marTop w:val="210"/>
                                                  <w:marBottom w:val="0"/>
                                                  <w:divBdr>
                                                    <w:top w:val="none" w:sz="0" w:space="0" w:color="auto"/>
                                                    <w:left w:val="none" w:sz="0" w:space="0" w:color="auto"/>
                                                    <w:bottom w:val="none" w:sz="0" w:space="0" w:color="auto"/>
                                                    <w:right w:val="none" w:sz="0" w:space="0" w:color="auto"/>
                                                  </w:divBdr>
                                                  <w:divsChild>
                                                    <w:div w:id="13232933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31786244">
                                      <w:marLeft w:val="0"/>
                                      <w:marRight w:val="0"/>
                                      <w:marTop w:val="210"/>
                                      <w:marBottom w:val="210"/>
                                      <w:divBdr>
                                        <w:top w:val="none" w:sz="0" w:space="0" w:color="auto"/>
                                        <w:left w:val="none" w:sz="0" w:space="0" w:color="auto"/>
                                        <w:bottom w:val="none" w:sz="0" w:space="0" w:color="auto"/>
                                        <w:right w:val="none" w:sz="0" w:space="0" w:color="auto"/>
                                      </w:divBdr>
                                      <w:divsChild>
                                        <w:div w:id="429472369">
                                          <w:marLeft w:val="480"/>
                                          <w:marRight w:val="0"/>
                                          <w:marTop w:val="0"/>
                                          <w:marBottom w:val="240"/>
                                          <w:divBdr>
                                            <w:top w:val="none" w:sz="0" w:space="0" w:color="auto"/>
                                            <w:left w:val="none" w:sz="0" w:space="0" w:color="auto"/>
                                            <w:bottom w:val="none" w:sz="0" w:space="0" w:color="auto"/>
                                            <w:right w:val="none" w:sz="0" w:space="0" w:color="auto"/>
                                          </w:divBdr>
                                          <w:divsChild>
                                            <w:div w:id="1847013686">
                                              <w:marLeft w:val="0"/>
                                              <w:marRight w:val="0"/>
                                              <w:marTop w:val="240"/>
                                              <w:marBottom w:val="0"/>
                                              <w:divBdr>
                                                <w:top w:val="none" w:sz="0" w:space="0" w:color="auto"/>
                                                <w:left w:val="none" w:sz="0" w:space="0" w:color="auto"/>
                                                <w:bottom w:val="none" w:sz="0" w:space="0" w:color="auto"/>
                                                <w:right w:val="none" w:sz="0" w:space="0" w:color="auto"/>
                                              </w:divBdr>
                                              <w:divsChild>
                                                <w:div w:id="1878082116">
                                                  <w:marLeft w:val="0"/>
                                                  <w:marRight w:val="0"/>
                                                  <w:marTop w:val="0"/>
                                                  <w:marBottom w:val="0"/>
                                                  <w:divBdr>
                                                    <w:top w:val="none" w:sz="0" w:space="0" w:color="auto"/>
                                                    <w:left w:val="none" w:sz="0" w:space="0" w:color="auto"/>
                                                    <w:bottom w:val="none" w:sz="0" w:space="0" w:color="auto"/>
                                                    <w:right w:val="none" w:sz="0" w:space="0" w:color="auto"/>
                                                  </w:divBdr>
                                                </w:div>
                                                <w:div w:id="1298603510">
                                                  <w:marLeft w:val="0"/>
                                                  <w:marRight w:val="0"/>
                                                  <w:marTop w:val="0"/>
                                                  <w:marBottom w:val="0"/>
                                                  <w:divBdr>
                                                    <w:top w:val="none" w:sz="0" w:space="0" w:color="auto"/>
                                                    <w:left w:val="none" w:sz="0" w:space="0" w:color="auto"/>
                                                    <w:bottom w:val="none" w:sz="0" w:space="0" w:color="auto"/>
                                                    <w:right w:val="none" w:sz="0" w:space="0" w:color="auto"/>
                                                  </w:divBdr>
                                                </w:div>
                                                <w:div w:id="1799371008">
                                                  <w:marLeft w:val="0"/>
                                                  <w:marRight w:val="0"/>
                                                  <w:marTop w:val="0"/>
                                                  <w:marBottom w:val="0"/>
                                                  <w:divBdr>
                                                    <w:top w:val="none" w:sz="0" w:space="0" w:color="auto"/>
                                                    <w:left w:val="none" w:sz="0" w:space="0" w:color="auto"/>
                                                    <w:bottom w:val="none" w:sz="0" w:space="0" w:color="auto"/>
                                                    <w:right w:val="none" w:sz="0" w:space="0" w:color="auto"/>
                                                  </w:divBdr>
                                                </w:div>
                                                <w:div w:id="1407456304">
                                                  <w:marLeft w:val="0"/>
                                                  <w:marRight w:val="0"/>
                                                  <w:marTop w:val="0"/>
                                                  <w:marBottom w:val="0"/>
                                                  <w:divBdr>
                                                    <w:top w:val="none" w:sz="0" w:space="0" w:color="auto"/>
                                                    <w:left w:val="none" w:sz="0" w:space="0" w:color="auto"/>
                                                    <w:bottom w:val="none" w:sz="0" w:space="0" w:color="auto"/>
                                                    <w:right w:val="none" w:sz="0" w:space="0" w:color="auto"/>
                                                  </w:divBdr>
                                                </w:div>
                                                <w:div w:id="1903439456">
                                                  <w:marLeft w:val="0"/>
                                                  <w:marRight w:val="0"/>
                                                  <w:marTop w:val="0"/>
                                                  <w:marBottom w:val="0"/>
                                                  <w:divBdr>
                                                    <w:top w:val="none" w:sz="0" w:space="0" w:color="auto"/>
                                                    <w:left w:val="none" w:sz="0" w:space="0" w:color="auto"/>
                                                    <w:bottom w:val="none" w:sz="0" w:space="0" w:color="auto"/>
                                                    <w:right w:val="none" w:sz="0" w:space="0" w:color="auto"/>
                                                  </w:divBdr>
                                                </w:div>
                                                <w:div w:id="721708661">
                                                  <w:marLeft w:val="0"/>
                                                  <w:marRight w:val="0"/>
                                                  <w:marTop w:val="0"/>
                                                  <w:marBottom w:val="0"/>
                                                  <w:divBdr>
                                                    <w:top w:val="none" w:sz="0" w:space="0" w:color="auto"/>
                                                    <w:left w:val="none" w:sz="0" w:space="0" w:color="auto"/>
                                                    <w:bottom w:val="none" w:sz="0" w:space="0" w:color="auto"/>
                                                    <w:right w:val="none" w:sz="0" w:space="0" w:color="auto"/>
                                                  </w:divBdr>
                                                </w:div>
                                                <w:div w:id="995763251">
                                                  <w:marLeft w:val="0"/>
                                                  <w:marRight w:val="0"/>
                                                  <w:marTop w:val="0"/>
                                                  <w:marBottom w:val="0"/>
                                                  <w:divBdr>
                                                    <w:top w:val="none" w:sz="0" w:space="0" w:color="auto"/>
                                                    <w:left w:val="none" w:sz="0" w:space="0" w:color="auto"/>
                                                    <w:bottom w:val="none" w:sz="0" w:space="0" w:color="auto"/>
                                                    <w:right w:val="none" w:sz="0" w:space="0" w:color="auto"/>
                                                  </w:divBdr>
                                                </w:div>
                                                <w:div w:id="1235818265">
                                                  <w:marLeft w:val="0"/>
                                                  <w:marRight w:val="0"/>
                                                  <w:marTop w:val="0"/>
                                                  <w:marBottom w:val="0"/>
                                                  <w:divBdr>
                                                    <w:top w:val="none" w:sz="0" w:space="0" w:color="auto"/>
                                                    <w:left w:val="none" w:sz="0" w:space="0" w:color="auto"/>
                                                    <w:bottom w:val="none" w:sz="0" w:space="0" w:color="auto"/>
                                                    <w:right w:val="none" w:sz="0" w:space="0" w:color="auto"/>
                                                  </w:divBdr>
                                                </w:div>
                                                <w:div w:id="448008374">
                                                  <w:marLeft w:val="0"/>
                                                  <w:marRight w:val="0"/>
                                                  <w:marTop w:val="0"/>
                                                  <w:marBottom w:val="0"/>
                                                  <w:divBdr>
                                                    <w:top w:val="none" w:sz="0" w:space="0" w:color="auto"/>
                                                    <w:left w:val="none" w:sz="0" w:space="0" w:color="auto"/>
                                                    <w:bottom w:val="none" w:sz="0" w:space="0" w:color="auto"/>
                                                    <w:right w:val="none" w:sz="0" w:space="0" w:color="auto"/>
                                                  </w:divBdr>
                                                </w:div>
                                                <w:div w:id="815269606">
                                                  <w:marLeft w:val="0"/>
                                                  <w:marRight w:val="0"/>
                                                  <w:marTop w:val="0"/>
                                                  <w:marBottom w:val="0"/>
                                                  <w:divBdr>
                                                    <w:top w:val="none" w:sz="0" w:space="0" w:color="auto"/>
                                                    <w:left w:val="none" w:sz="0" w:space="0" w:color="auto"/>
                                                    <w:bottom w:val="none" w:sz="0" w:space="0" w:color="auto"/>
                                                    <w:right w:val="none" w:sz="0" w:space="0" w:color="auto"/>
                                                  </w:divBdr>
                                                </w:div>
                                                <w:div w:id="740450864">
                                                  <w:marLeft w:val="0"/>
                                                  <w:marRight w:val="0"/>
                                                  <w:marTop w:val="0"/>
                                                  <w:marBottom w:val="0"/>
                                                  <w:divBdr>
                                                    <w:top w:val="none" w:sz="0" w:space="0" w:color="auto"/>
                                                    <w:left w:val="none" w:sz="0" w:space="0" w:color="auto"/>
                                                    <w:bottom w:val="none" w:sz="0" w:space="0" w:color="auto"/>
                                                    <w:right w:val="none" w:sz="0" w:space="0" w:color="auto"/>
                                                  </w:divBdr>
                                                </w:div>
                                                <w:div w:id="2053655739">
                                                  <w:marLeft w:val="0"/>
                                                  <w:marRight w:val="0"/>
                                                  <w:marTop w:val="0"/>
                                                  <w:marBottom w:val="0"/>
                                                  <w:divBdr>
                                                    <w:top w:val="none" w:sz="0" w:space="0" w:color="auto"/>
                                                    <w:left w:val="none" w:sz="0" w:space="0" w:color="auto"/>
                                                    <w:bottom w:val="none" w:sz="0" w:space="0" w:color="auto"/>
                                                    <w:right w:val="none" w:sz="0" w:space="0" w:color="auto"/>
                                                  </w:divBdr>
                                                </w:div>
                                                <w:div w:id="1304966919">
                                                  <w:marLeft w:val="0"/>
                                                  <w:marRight w:val="0"/>
                                                  <w:marTop w:val="0"/>
                                                  <w:marBottom w:val="0"/>
                                                  <w:divBdr>
                                                    <w:top w:val="none" w:sz="0" w:space="0" w:color="auto"/>
                                                    <w:left w:val="none" w:sz="0" w:space="0" w:color="auto"/>
                                                    <w:bottom w:val="none" w:sz="0" w:space="0" w:color="auto"/>
                                                    <w:right w:val="none" w:sz="0" w:space="0" w:color="auto"/>
                                                  </w:divBdr>
                                                </w:div>
                                                <w:div w:id="856425487">
                                                  <w:marLeft w:val="0"/>
                                                  <w:marRight w:val="0"/>
                                                  <w:marTop w:val="0"/>
                                                  <w:marBottom w:val="0"/>
                                                  <w:divBdr>
                                                    <w:top w:val="none" w:sz="0" w:space="0" w:color="auto"/>
                                                    <w:left w:val="none" w:sz="0" w:space="0" w:color="auto"/>
                                                    <w:bottom w:val="none" w:sz="0" w:space="0" w:color="auto"/>
                                                    <w:right w:val="none" w:sz="0" w:space="0" w:color="auto"/>
                                                  </w:divBdr>
                                                </w:div>
                                                <w:div w:id="1314795168">
                                                  <w:marLeft w:val="0"/>
                                                  <w:marRight w:val="0"/>
                                                  <w:marTop w:val="0"/>
                                                  <w:marBottom w:val="0"/>
                                                  <w:divBdr>
                                                    <w:top w:val="none" w:sz="0" w:space="0" w:color="auto"/>
                                                    <w:left w:val="none" w:sz="0" w:space="0" w:color="auto"/>
                                                    <w:bottom w:val="none" w:sz="0" w:space="0" w:color="auto"/>
                                                    <w:right w:val="none" w:sz="0" w:space="0" w:color="auto"/>
                                                  </w:divBdr>
                                                </w:div>
                                                <w:div w:id="954211092">
                                                  <w:marLeft w:val="0"/>
                                                  <w:marRight w:val="0"/>
                                                  <w:marTop w:val="0"/>
                                                  <w:marBottom w:val="0"/>
                                                  <w:divBdr>
                                                    <w:top w:val="none" w:sz="0" w:space="0" w:color="auto"/>
                                                    <w:left w:val="none" w:sz="0" w:space="0" w:color="auto"/>
                                                    <w:bottom w:val="none" w:sz="0" w:space="0" w:color="auto"/>
                                                    <w:right w:val="none" w:sz="0" w:space="0" w:color="auto"/>
                                                  </w:divBdr>
                                                </w:div>
                                                <w:div w:id="1529878520">
                                                  <w:marLeft w:val="0"/>
                                                  <w:marRight w:val="0"/>
                                                  <w:marTop w:val="0"/>
                                                  <w:marBottom w:val="0"/>
                                                  <w:divBdr>
                                                    <w:top w:val="none" w:sz="0" w:space="0" w:color="auto"/>
                                                    <w:left w:val="none" w:sz="0" w:space="0" w:color="auto"/>
                                                    <w:bottom w:val="none" w:sz="0" w:space="0" w:color="auto"/>
                                                    <w:right w:val="none" w:sz="0" w:space="0" w:color="auto"/>
                                                  </w:divBdr>
                                                </w:div>
                                                <w:div w:id="99685968">
                                                  <w:marLeft w:val="0"/>
                                                  <w:marRight w:val="0"/>
                                                  <w:marTop w:val="0"/>
                                                  <w:marBottom w:val="0"/>
                                                  <w:divBdr>
                                                    <w:top w:val="none" w:sz="0" w:space="0" w:color="auto"/>
                                                    <w:left w:val="none" w:sz="0" w:space="0" w:color="auto"/>
                                                    <w:bottom w:val="none" w:sz="0" w:space="0" w:color="auto"/>
                                                    <w:right w:val="none" w:sz="0" w:space="0" w:color="auto"/>
                                                  </w:divBdr>
                                                </w:div>
                                                <w:div w:id="2047097547">
                                                  <w:marLeft w:val="0"/>
                                                  <w:marRight w:val="0"/>
                                                  <w:marTop w:val="0"/>
                                                  <w:marBottom w:val="0"/>
                                                  <w:divBdr>
                                                    <w:top w:val="none" w:sz="0" w:space="0" w:color="auto"/>
                                                    <w:left w:val="none" w:sz="0" w:space="0" w:color="auto"/>
                                                    <w:bottom w:val="none" w:sz="0" w:space="0" w:color="auto"/>
                                                    <w:right w:val="none" w:sz="0" w:space="0" w:color="auto"/>
                                                  </w:divBdr>
                                                </w:div>
                                                <w:div w:id="637801613">
                                                  <w:marLeft w:val="0"/>
                                                  <w:marRight w:val="0"/>
                                                  <w:marTop w:val="0"/>
                                                  <w:marBottom w:val="0"/>
                                                  <w:divBdr>
                                                    <w:top w:val="none" w:sz="0" w:space="0" w:color="auto"/>
                                                    <w:left w:val="none" w:sz="0" w:space="0" w:color="auto"/>
                                                    <w:bottom w:val="none" w:sz="0" w:space="0" w:color="auto"/>
                                                    <w:right w:val="none" w:sz="0" w:space="0" w:color="auto"/>
                                                  </w:divBdr>
                                                </w:div>
                                                <w:div w:id="1851334361">
                                                  <w:marLeft w:val="0"/>
                                                  <w:marRight w:val="0"/>
                                                  <w:marTop w:val="0"/>
                                                  <w:marBottom w:val="0"/>
                                                  <w:divBdr>
                                                    <w:top w:val="none" w:sz="0" w:space="0" w:color="auto"/>
                                                    <w:left w:val="none" w:sz="0" w:space="0" w:color="auto"/>
                                                    <w:bottom w:val="none" w:sz="0" w:space="0" w:color="auto"/>
                                                    <w:right w:val="none" w:sz="0" w:space="0" w:color="auto"/>
                                                  </w:divBdr>
                                                </w:div>
                                                <w:div w:id="72968989">
                                                  <w:marLeft w:val="0"/>
                                                  <w:marRight w:val="0"/>
                                                  <w:marTop w:val="0"/>
                                                  <w:marBottom w:val="0"/>
                                                  <w:divBdr>
                                                    <w:top w:val="none" w:sz="0" w:space="0" w:color="auto"/>
                                                    <w:left w:val="none" w:sz="0" w:space="0" w:color="auto"/>
                                                    <w:bottom w:val="none" w:sz="0" w:space="0" w:color="auto"/>
                                                    <w:right w:val="none" w:sz="0" w:space="0" w:color="auto"/>
                                                  </w:divBdr>
                                                </w:div>
                                                <w:div w:id="1817449891">
                                                  <w:marLeft w:val="0"/>
                                                  <w:marRight w:val="0"/>
                                                  <w:marTop w:val="0"/>
                                                  <w:marBottom w:val="0"/>
                                                  <w:divBdr>
                                                    <w:top w:val="none" w:sz="0" w:space="0" w:color="auto"/>
                                                    <w:left w:val="none" w:sz="0" w:space="0" w:color="auto"/>
                                                    <w:bottom w:val="none" w:sz="0" w:space="0" w:color="auto"/>
                                                    <w:right w:val="none" w:sz="0" w:space="0" w:color="auto"/>
                                                  </w:divBdr>
                                                </w:div>
                                                <w:div w:id="210464229">
                                                  <w:marLeft w:val="0"/>
                                                  <w:marRight w:val="0"/>
                                                  <w:marTop w:val="0"/>
                                                  <w:marBottom w:val="0"/>
                                                  <w:divBdr>
                                                    <w:top w:val="none" w:sz="0" w:space="0" w:color="auto"/>
                                                    <w:left w:val="none" w:sz="0" w:space="0" w:color="auto"/>
                                                    <w:bottom w:val="none" w:sz="0" w:space="0" w:color="auto"/>
                                                    <w:right w:val="none" w:sz="0" w:space="0" w:color="auto"/>
                                                  </w:divBdr>
                                                </w:div>
                                                <w:div w:id="127281262">
                                                  <w:marLeft w:val="0"/>
                                                  <w:marRight w:val="0"/>
                                                  <w:marTop w:val="0"/>
                                                  <w:marBottom w:val="0"/>
                                                  <w:divBdr>
                                                    <w:top w:val="none" w:sz="0" w:space="0" w:color="auto"/>
                                                    <w:left w:val="none" w:sz="0" w:space="0" w:color="auto"/>
                                                    <w:bottom w:val="none" w:sz="0" w:space="0" w:color="auto"/>
                                                    <w:right w:val="none" w:sz="0" w:space="0" w:color="auto"/>
                                                  </w:divBdr>
                                                </w:div>
                                                <w:div w:id="623999221">
                                                  <w:marLeft w:val="0"/>
                                                  <w:marRight w:val="0"/>
                                                  <w:marTop w:val="0"/>
                                                  <w:marBottom w:val="0"/>
                                                  <w:divBdr>
                                                    <w:top w:val="none" w:sz="0" w:space="0" w:color="auto"/>
                                                    <w:left w:val="none" w:sz="0" w:space="0" w:color="auto"/>
                                                    <w:bottom w:val="none" w:sz="0" w:space="0" w:color="auto"/>
                                                    <w:right w:val="none" w:sz="0" w:space="0" w:color="auto"/>
                                                  </w:divBdr>
                                                </w:div>
                                                <w:div w:id="123277124">
                                                  <w:marLeft w:val="0"/>
                                                  <w:marRight w:val="0"/>
                                                  <w:marTop w:val="0"/>
                                                  <w:marBottom w:val="0"/>
                                                  <w:divBdr>
                                                    <w:top w:val="none" w:sz="0" w:space="0" w:color="auto"/>
                                                    <w:left w:val="none" w:sz="0" w:space="0" w:color="auto"/>
                                                    <w:bottom w:val="none" w:sz="0" w:space="0" w:color="auto"/>
                                                    <w:right w:val="none" w:sz="0" w:space="0" w:color="auto"/>
                                                  </w:divBdr>
                                                </w:div>
                                                <w:div w:id="988093925">
                                                  <w:marLeft w:val="0"/>
                                                  <w:marRight w:val="0"/>
                                                  <w:marTop w:val="0"/>
                                                  <w:marBottom w:val="0"/>
                                                  <w:divBdr>
                                                    <w:top w:val="none" w:sz="0" w:space="0" w:color="auto"/>
                                                    <w:left w:val="none" w:sz="0" w:space="0" w:color="auto"/>
                                                    <w:bottom w:val="none" w:sz="0" w:space="0" w:color="auto"/>
                                                    <w:right w:val="none" w:sz="0" w:space="0" w:color="auto"/>
                                                  </w:divBdr>
                                                </w:div>
                                                <w:div w:id="1707749584">
                                                  <w:marLeft w:val="0"/>
                                                  <w:marRight w:val="0"/>
                                                  <w:marTop w:val="0"/>
                                                  <w:marBottom w:val="0"/>
                                                  <w:divBdr>
                                                    <w:top w:val="none" w:sz="0" w:space="0" w:color="auto"/>
                                                    <w:left w:val="none" w:sz="0" w:space="0" w:color="auto"/>
                                                    <w:bottom w:val="none" w:sz="0" w:space="0" w:color="auto"/>
                                                    <w:right w:val="none" w:sz="0" w:space="0" w:color="auto"/>
                                                  </w:divBdr>
                                                </w:div>
                                                <w:div w:id="989358641">
                                                  <w:marLeft w:val="0"/>
                                                  <w:marRight w:val="0"/>
                                                  <w:marTop w:val="0"/>
                                                  <w:marBottom w:val="0"/>
                                                  <w:divBdr>
                                                    <w:top w:val="none" w:sz="0" w:space="0" w:color="auto"/>
                                                    <w:left w:val="none" w:sz="0" w:space="0" w:color="auto"/>
                                                    <w:bottom w:val="none" w:sz="0" w:space="0" w:color="auto"/>
                                                    <w:right w:val="none" w:sz="0" w:space="0" w:color="auto"/>
                                                  </w:divBdr>
                                                </w:div>
                                                <w:div w:id="1893541451">
                                                  <w:marLeft w:val="0"/>
                                                  <w:marRight w:val="0"/>
                                                  <w:marTop w:val="0"/>
                                                  <w:marBottom w:val="0"/>
                                                  <w:divBdr>
                                                    <w:top w:val="none" w:sz="0" w:space="0" w:color="auto"/>
                                                    <w:left w:val="none" w:sz="0" w:space="0" w:color="auto"/>
                                                    <w:bottom w:val="none" w:sz="0" w:space="0" w:color="auto"/>
                                                    <w:right w:val="none" w:sz="0" w:space="0" w:color="auto"/>
                                                  </w:divBdr>
                                                </w:div>
                                                <w:div w:id="312105294">
                                                  <w:marLeft w:val="0"/>
                                                  <w:marRight w:val="0"/>
                                                  <w:marTop w:val="0"/>
                                                  <w:marBottom w:val="0"/>
                                                  <w:divBdr>
                                                    <w:top w:val="none" w:sz="0" w:space="0" w:color="auto"/>
                                                    <w:left w:val="none" w:sz="0" w:space="0" w:color="auto"/>
                                                    <w:bottom w:val="none" w:sz="0" w:space="0" w:color="auto"/>
                                                    <w:right w:val="none" w:sz="0" w:space="0" w:color="auto"/>
                                                  </w:divBdr>
                                                </w:div>
                                                <w:div w:id="947270421">
                                                  <w:marLeft w:val="0"/>
                                                  <w:marRight w:val="0"/>
                                                  <w:marTop w:val="0"/>
                                                  <w:marBottom w:val="0"/>
                                                  <w:divBdr>
                                                    <w:top w:val="none" w:sz="0" w:space="0" w:color="auto"/>
                                                    <w:left w:val="none" w:sz="0" w:space="0" w:color="auto"/>
                                                    <w:bottom w:val="none" w:sz="0" w:space="0" w:color="auto"/>
                                                    <w:right w:val="none" w:sz="0" w:space="0" w:color="auto"/>
                                                  </w:divBdr>
                                                </w:div>
                                                <w:div w:id="1383677884">
                                                  <w:marLeft w:val="0"/>
                                                  <w:marRight w:val="0"/>
                                                  <w:marTop w:val="0"/>
                                                  <w:marBottom w:val="0"/>
                                                  <w:divBdr>
                                                    <w:top w:val="none" w:sz="0" w:space="0" w:color="auto"/>
                                                    <w:left w:val="none" w:sz="0" w:space="0" w:color="auto"/>
                                                    <w:bottom w:val="none" w:sz="0" w:space="0" w:color="auto"/>
                                                    <w:right w:val="none" w:sz="0" w:space="0" w:color="auto"/>
                                                  </w:divBdr>
                                                </w:div>
                                                <w:div w:id="475993424">
                                                  <w:marLeft w:val="0"/>
                                                  <w:marRight w:val="0"/>
                                                  <w:marTop w:val="0"/>
                                                  <w:marBottom w:val="0"/>
                                                  <w:divBdr>
                                                    <w:top w:val="none" w:sz="0" w:space="0" w:color="auto"/>
                                                    <w:left w:val="none" w:sz="0" w:space="0" w:color="auto"/>
                                                    <w:bottom w:val="none" w:sz="0" w:space="0" w:color="auto"/>
                                                    <w:right w:val="none" w:sz="0" w:space="0" w:color="auto"/>
                                                  </w:divBdr>
                                                </w:div>
                                                <w:div w:id="749353976">
                                                  <w:marLeft w:val="0"/>
                                                  <w:marRight w:val="0"/>
                                                  <w:marTop w:val="0"/>
                                                  <w:marBottom w:val="0"/>
                                                  <w:divBdr>
                                                    <w:top w:val="none" w:sz="0" w:space="0" w:color="auto"/>
                                                    <w:left w:val="none" w:sz="0" w:space="0" w:color="auto"/>
                                                    <w:bottom w:val="none" w:sz="0" w:space="0" w:color="auto"/>
                                                    <w:right w:val="none" w:sz="0" w:space="0" w:color="auto"/>
                                                  </w:divBdr>
                                                </w:div>
                                                <w:div w:id="1143888357">
                                                  <w:marLeft w:val="0"/>
                                                  <w:marRight w:val="0"/>
                                                  <w:marTop w:val="0"/>
                                                  <w:marBottom w:val="0"/>
                                                  <w:divBdr>
                                                    <w:top w:val="none" w:sz="0" w:space="0" w:color="auto"/>
                                                    <w:left w:val="none" w:sz="0" w:space="0" w:color="auto"/>
                                                    <w:bottom w:val="none" w:sz="0" w:space="0" w:color="auto"/>
                                                    <w:right w:val="none" w:sz="0" w:space="0" w:color="auto"/>
                                                  </w:divBdr>
                                                </w:div>
                                                <w:div w:id="1375424056">
                                                  <w:marLeft w:val="0"/>
                                                  <w:marRight w:val="0"/>
                                                  <w:marTop w:val="0"/>
                                                  <w:marBottom w:val="0"/>
                                                  <w:divBdr>
                                                    <w:top w:val="none" w:sz="0" w:space="0" w:color="auto"/>
                                                    <w:left w:val="none" w:sz="0" w:space="0" w:color="auto"/>
                                                    <w:bottom w:val="none" w:sz="0" w:space="0" w:color="auto"/>
                                                    <w:right w:val="none" w:sz="0" w:space="0" w:color="auto"/>
                                                  </w:divBdr>
                                                </w:div>
                                                <w:div w:id="1676566684">
                                                  <w:marLeft w:val="0"/>
                                                  <w:marRight w:val="0"/>
                                                  <w:marTop w:val="0"/>
                                                  <w:marBottom w:val="0"/>
                                                  <w:divBdr>
                                                    <w:top w:val="none" w:sz="0" w:space="0" w:color="auto"/>
                                                    <w:left w:val="none" w:sz="0" w:space="0" w:color="auto"/>
                                                    <w:bottom w:val="none" w:sz="0" w:space="0" w:color="auto"/>
                                                    <w:right w:val="none" w:sz="0" w:space="0" w:color="auto"/>
                                                  </w:divBdr>
                                                </w:div>
                                                <w:div w:id="1416704088">
                                                  <w:marLeft w:val="0"/>
                                                  <w:marRight w:val="0"/>
                                                  <w:marTop w:val="0"/>
                                                  <w:marBottom w:val="0"/>
                                                  <w:divBdr>
                                                    <w:top w:val="none" w:sz="0" w:space="0" w:color="auto"/>
                                                    <w:left w:val="none" w:sz="0" w:space="0" w:color="auto"/>
                                                    <w:bottom w:val="none" w:sz="0" w:space="0" w:color="auto"/>
                                                    <w:right w:val="none" w:sz="0" w:space="0" w:color="auto"/>
                                                  </w:divBdr>
                                                </w:div>
                                                <w:div w:id="1200967963">
                                                  <w:marLeft w:val="0"/>
                                                  <w:marRight w:val="0"/>
                                                  <w:marTop w:val="0"/>
                                                  <w:marBottom w:val="0"/>
                                                  <w:divBdr>
                                                    <w:top w:val="none" w:sz="0" w:space="0" w:color="auto"/>
                                                    <w:left w:val="none" w:sz="0" w:space="0" w:color="auto"/>
                                                    <w:bottom w:val="none" w:sz="0" w:space="0" w:color="auto"/>
                                                    <w:right w:val="none" w:sz="0" w:space="0" w:color="auto"/>
                                                  </w:divBdr>
                                                </w:div>
                                                <w:div w:id="674503732">
                                                  <w:marLeft w:val="0"/>
                                                  <w:marRight w:val="0"/>
                                                  <w:marTop w:val="0"/>
                                                  <w:marBottom w:val="0"/>
                                                  <w:divBdr>
                                                    <w:top w:val="none" w:sz="0" w:space="0" w:color="auto"/>
                                                    <w:left w:val="none" w:sz="0" w:space="0" w:color="auto"/>
                                                    <w:bottom w:val="none" w:sz="0" w:space="0" w:color="auto"/>
                                                    <w:right w:val="none" w:sz="0" w:space="0" w:color="auto"/>
                                                  </w:divBdr>
                                                </w:div>
                                                <w:div w:id="331837162">
                                                  <w:marLeft w:val="0"/>
                                                  <w:marRight w:val="0"/>
                                                  <w:marTop w:val="0"/>
                                                  <w:marBottom w:val="0"/>
                                                  <w:divBdr>
                                                    <w:top w:val="none" w:sz="0" w:space="0" w:color="auto"/>
                                                    <w:left w:val="none" w:sz="0" w:space="0" w:color="auto"/>
                                                    <w:bottom w:val="none" w:sz="0" w:space="0" w:color="auto"/>
                                                    <w:right w:val="none" w:sz="0" w:space="0" w:color="auto"/>
                                                  </w:divBdr>
                                                </w:div>
                                                <w:div w:id="860775744">
                                                  <w:marLeft w:val="0"/>
                                                  <w:marRight w:val="0"/>
                                                  <w:marTop w:val="0"/>
                                                  <w:marBottom w:val="0"/>
                                                  <w:divBdr>
                                                    <w:top w:val="none" w:sz="0" w:space="0" w:color="auto"/>
                                                    <w:left w:val="none" w:sz="0" w:space="0" w:color="auto"/>
                                                    <w:bottom w:val="none" w:sz="0" w:space="0" w:color="auto"/>
                                                    <w:right w:val="none" w:sz="0" w:space="0" w:color="auto"/>
                                                  </w:divBdr>
                                                </w:div>
                                                <w:div w:id="1984579245">
                                                  <w:marLeft w:val="0"/>
                                                  <w:marRight w:val="0"/>
                                                  <w:marTop w:val="0"/>
                                                  <w:marBottom w:val="0"/>
                                                  <w:divBdr>
                                                    <w:top w:val="none" w:sz="0" w:space="0" w:color="auto"/>
                                                    <w:left w:val="none" w:sz="0" w:space="0" w:color="auto"/>
                                                    <w:bottom w:val="none" w:sz="0" w:space="0" w:color="auto"/>
                                                    <w:right w:val="none" w:sz="0" w:space="0" w:color="auto"/>
                                                  </w:divBdr>
                                                </w:div>
                                                <w:div w:id="2114203696">
                                                  <w:marLeft w:val="0"/>
                                                  <w:marRight w:val="0"/>
                                                  <w:marTop w:val="0"/>
                                                  <w:marBottom w:val="0"/>
                                                  <w:divBdr>
                                                    <w:top w:val="none" w:sz="0" w:space="0" w:color="auto"/>
                                                    <w:left w:val="none" w:sz="0" w:space="0" w:color="auto"/>
                                                    <w:bottom w:val="none" w:sz="0" w:space="0" w:color="auto"/>
                                                    <w:right w:val="none" w:sz="0" w:space="0" w:color="auto"/>
                                                  </w:divBdr>
                                                </w:div>
                                                <w:div w:id="1226721239">
                                                  <w:marLeft w:val="0"/>
                                                  <w:marRight w:val="0"/>
                                                  <w:marTop w:val="0"/>
                                                  <w:marBottom w:val="0"/>
                                                  <w:divBdr>
                                                    <w:top w:val="none" w:sz="0" w:space="0" w:color="auto"/>
                                                    <w:left w:val="none" w:sz="0" w:space="0" w:color="auto"/>
                                                    <w:bottom w:val="none" w:sz="0" w:space="0" w:color="auto"/>
                                                    <w:right w:val="none" w:sz="0" w:space="0" w:color="auto"/>
                                                  </w:divBdr>
                                                </w:div>
                                                <w:div w:id="589777070">
                                                  <w:marLeft w:val="0"/>
                                                  <w:marRight w:val="0"/>
                                                  <w:marTop w:val="0"/>
                                                  <w:marBottom w:val="0"/>
                                                  <w:divBdr>
                                                    <w:top w:val="none" w:sz="0" w:space="0" w:color="auto"/>
                                                    <w:left w:val="none" w:sz="0" w:space="0" w:color="auto"/>
                                                    <w:bottom w:val="none" w:sz="0" w:space="0" w:color="auto"/>
                                                    <w:right w:val="none" w:sz="0" w:space="0" w:color="auto"/>
                                                  </w:divBdr>
                                                </w:div>
                                                <w:div w:id="1411390333">
                                                  <w:marLeft w:val="0"/>
                                                  <w:marRight w:val="0"/>
                                                  <w:marTop w:val="0"/>
                                                  <w:marBottom w:val="0"/>
                                                  <w:divBdr>
                                                    <w:top w:val="none" w:sz="0" w:space="0" w:color="auto"/>
                                                    <w:left w:val="none" w:sz="0" w:space="0" w:color="auto"/>
                                                    <w:bottom w:val="none" w:sz="0" w:space="0" w:color="auto"/>
                                                    <w:right w:val="none" w:sz="0" w:space="0" w:color="auto"/>
                                                  </w:divBdr>
                                                </w:div>
                                                <w:div w:id="329992336">
                                                  <w:marLeft w:val="0"/>
                                                  <w:marRight w:val="0"/>
                                                  <w:marTop w:val="0"/>
                                                  <w:marBottom w:val="0"/>
                                                  <w:divBdr>
                                                    <w:top w:val="none" w:sz="0" w:space="0" w:color="auto"/>
                                                    <w:left w:val="none" w:sz="0" w:space="0" w:color="auto"/>
                                                    <w:bottom w:val="none" w:sz="0" w:space="0" w:color="auto"/>
                                                    <w:right w:val="none" w:sz="0" w:space="0" w:color="auto"/>
                                                  </w:divBdr>
                                                </w:div>
                                                <w:div w:id="1815945291">
                                                  <w:marLeft w:val="0"/>
                                                  <w:marRight w:val="0"/>
                                                  <w:marTop w:val="0"/>
                                                  <w:marBottom w:val="0"/>
                                                  <w:divBdr>
                                                    <w:top w:val="none" w:sz="0" w:space="0" w:color="auto"/>
                                                    <w:left w:val="none" w:sz="0" w:space="0" w:color="auto"/>
                                                    <w:bottom w:val="none" w:sz="0" w:space="0" w:color="auto"/>
                                                    <w:right w:val="none" w:sz="0" w:space="0" w:color="auto"/>
                                                  </w:divBdr>
                                                </w:div>
                                                <w:div w:id="1841579675">
                                                  <w:marLeft w:val="0"/>
                                                  <w:marRight w:val="0"/>
                                                  <w:marTop w:val="0"/>
                                                  <w:marBottom w:val="0"/>
                                                  <w:divBdr>
                                                    <w:top w:val="none" w:sz="0" w:space="0" w:color="auto"/>
                                                    <w:left w:val="none" w:sz="0" w:space="0" w:color="auto"/>
                                                    <w:bottom w:val="none" w:sz="0" w:space="0" w:color="auto"/>
                                                    <w:right w:val="none" w:sz="0" w:space="0" w:color="auto"/>
                                                  </w:divBdr>
                                                </w:div>
                                                <w:div w:id="863595286">
                                                  <w:marLeft w:val="0"/>
                                                  <w:marRight w:val="0"/>
                                                  <w:marTop w:val="0"/>
                                                  <w:marBottom w:val="0"/>
                                                  <w:divBdr>
                                                    <w:top w:val="none" w:sz="0" w:space="0" w:color="auto"/>
                                                    <w:left w:val="none" w:sz="0" w:space="0" w:color="auto"/>
                                                    <w:bottom w:val="none" w:sz="0" w:space="0" w:color="auto"/>
                                                    <w:right w:val="none" w:sz="0" w:space="0" w:color="auto"/>
                                                  </w:divBdr>
                                                </w:div>
                                                <w:div w:id="1160731236">
                                                  <w:marLeft w:val="0"/>
                                                  <w:marRight w:val="0"/>
                                                  <w:marTop w:val="0"/>
                                                  <w:marBottom w:val="0"/>
                                                  <w:divBdr>
                                                    <w:top w:val="none" w:sz="0" w:space="0" w:color="auto"/>
                                                    <w:left w:val="none" w:sz="0" w:space="0" w:color="auto"/>
                                                    <w:bottom w:val="none" w:sz="0" w:space="0" w:color="auto"/>
                                                    <w:right w:val="none" w:sz="0" w:space="0" w:color="auto"/>
                                                  </w:divBdr>
                                                </w:div>
                                                <w:div w:id="1228149904">
                                                  <w:marLeft w:val="0"/>
                                                  <w:marRight w:val="0"/>
                                                  <w:marTop w:val="0"/>
                                                  <w:marBottom w:val="0"/>
                                                  <w:divBdr>
                                                    <w:top w:val="none" w:sz="0" w:space="0" w:color="auto"/>
                                                    <w:left w:val="none" w:sz="0" w:space="0" w:color="auto"/>
                                                    <w:bottom w:val="none" w:sz="0" w:space="0" w:color="auto"/>
                                                    <w:right w:val="none" w:sz="0" w:space="0" w:color="auto"/>
                                                  </w:divBdr>
                                                </w:div>
                                              </w:divsChild>
                                            </w:div>
                                            <w:div w:id="1884708726">
                                              <w:marLeft w:val="0"/>
                                              <w:marRight w:val="0"/>
                                              <w:marTop w:val="0"/>
                                              <w:marBottom w:val="0"/>
                                              <w:divBdr>
                                                <w:top w:val="none" w:sz="0" w:space="0" w:color="auto"/>
                                                <w:left w:val="none" w:sz="0" w:space="0" w:color="auto"/>
                                                <w:bottom w:val="none" w:sz="0" w:space="0" w:color="auto"/>
                                                <w:right w:val="none" w:sz="0" w:space="0" w:color="auto"/>
                                              </w:divBdr>
                                            </w:div>
                                            <w:div w:id="1568683178">
                                              <w:marLeft w:val="0"/>
                                              <w:marRight w:val="0"/>
                                              <w:marTop w:val="0"/>
                                              <w:marBottom w:val="0"/>
                                              <w:divBdr>
                                                <w:top w:val="none" w:sz="0" w:space="0" w:color="auto"/>
                                                <w:left w:val="none" w:sz="0" w:space="0" w:color="auto"/>
                                                <w:bottom w:val="none" w:sz="0" w:space="0" w:color="auto"/>
                                                <w:right w:val="none" w:sz="0" w:space="0" w:color="auto"/>
                                              </w:divBdr>
                                            </w:div>
                                            <w:div w:id="26031405">
                                              <w:marLeft w:val="0"/>
                                              <w:marRight w:val="0"/>
                                              <w:marTop w:val="0"/>
                                              <w:marBottom w:val="0"/>
                                              <w:divBdr>
                                                <w:top w:val="none" w:sz="0" w:space="0" w:color="auto"/>
                                                <w:left w:val="none" w:sz="0" w:space="0" w:color="auto"/>
                                                <w:bottom w:val="none" w:sz="0" w:space="0" w:color="auto"/>
                                                <w:right w:val="none" w:sz="0" w:space="0" w:color="auto"/>
                                              </w:divBdr>
                                            </w:div>
                                            <w:div w:id="655259507">
                                              <w:marLeft w:val="0"/>
                                              <w:marRight w:val="0"/>
                                              <w:marTop w:val="0"/>
                                              <w:marBottom w:val="0"/>
                                              <w:divBdr>
                                                <w:top w:val="none" w:sz="0" w:space="0" w:color="auto"/>
                                                <w:left w:val="none" w:sz="0" w:space="0" w:color="auto"/>
                                                <w:bottom w:val="none" w:sz="0" w:space="0" w:color="auto"/>
                                                <w:right w:val="none" w:sz="0" w:space="0" w:color="auto"/>
                                              </w:divBdr>
                                            </w:div>
                                            <w:div w:id="2069760741">
                                              <w:marLeft w:val="0"/>
                                              <w:marRight w:val="0"/>
                                              <w:marTop w:val="0"/>
                                              <w:marBottom w:val="0"/>
                                              <w:divBdr>
                                                <w:top w:val="none" w:sz="0" w:space="0" w:color="auto"/>
                                                <w:left w:val="none" w:sz="0" w:space="0" w:color="auto"/>
                                                <w:bottom w:val="none" w:sz="0" w:space="0" w:color="auto"/>
                                                <w:right w:val="none" w:sz="0" w:space="0" w:color="auto"/>
                                              </w:divBdr>
                                              <w:divsChild>
                                                <w:div w:id="839081673">
                                                  <w:marLeft w:val="0"/>
                                                  <w:marRight w:val="0"/>
                                                  <w:marTop w:val="0"/>
                                                  <w:marBottom w:val="210"/>
                                                  <w:divBdr>
                                                    <w:top w:val="none" w:sz="0" w:space="0" w:color="auto"/>
                                                    <w:left w:val="none" w:sz="0" w:space="0" w:color="auto"/>
                                                    <w:bottom w:val="none" w:sz="0" w:space="0" w:color="auto"/>
                                                    <w:right w:val="none" w:sz="0" w:space="0" w:color="auto"/>
                                                  </w:divBdr>
                                                </w:div>
                                              </w:divsChild>
                                            </w:div>
                                            <w:div w:id="278614177">
                                              <w:marLeft w:val="0"/>
                                              <w:marRight w:val="0"/>
                                              <w:marTop w:val="0"/>
                                              <w:marBottom w:val="0"/>
                                              <w:divBdr>
                                                <w:top w:val="none" w:sz="0" w:space="0" w:color="auto"/>
                                                <w:left w:val="none" w:sz="0" w:space="0" w:color="auto"/>
                                                <w:bottom w:val="none" w:sz="0" w:space="0" w:color="auto"/>
                                                <w:right w:val="none" w:sz="0" w:space="0" w:color="auto"/>
                                              </w:divBdr>
                                            </w:div>
                                            <w:div w:id="1067148650">
                                              <w:marLeft w:val="0"/>
                                              <w:marRight w:val="0"/>
                                              <w:marTop w:val="0"/>
                                              <w:marBottom w:val="0"/>
                                              <w:divBdr>
                                                <w:top w:val="none" w:sz="0" w:space="0" w:color="auto"/>
                                                <w:left w:val="none" w:sz="0" w:space="0" w:color="auto"/>
                                                <w:bottom w:val="none" w:sz="0" w:space="0" w:color="auto"/>
                                                <w:right w:val="none" w:sz="0" w:space="0" w:color="auto"/>
                                              </w:divBdr>
                                            </w:div>
                                            <w:div w:id="466629122">
                                              <w:marLeft w:val="0"/>
                                              <w:marRight w:val="0"/>
                                              <w:marTop w:val="0"/>
                                              <w:marBottom w:val="0"/>
                                              <w:divBdr>
                                                <w:top w:val="none" w:sz="0" w:space="0" w:color="auto"/>
                                                <w:left w:val="none" w:sz="0" w:space="0" w:color="auto"/>
                                                <w:bottom w:val="none" w:sz="0" w:space="0" w:color="auto"/>
                                                <w:right w:val="none" w:sz="0" w:space="0" w:color="auto"/>
                                              </w:divBdr>
                                              <w:divsChild>
                                                <w:div w:id="203443917">
                                                  <w:marLeft w:val="0"/>
                                                  <w:marRight w:val="0"/>
                                                  <w:marTop w:val="210"/>
                                                  <w:marBottom w:val="0"/>
                                                  <w:divBdr>
                                                    <w:top w:val="none" w:sz="0" w:space="0" w:color="auto"/>
                                                    <w:left w:val="none" w:sz="0" w:space="0" w:color="auto"/>
                                                    <w:bottom w:val="none" w:sz="0" w:space="0" w:color="auto"/>
                                                    <w:right w:val="none" w:sz="0" w:space="0" w:color="auto"/>
                                                  </w:divBdr>
                                                  <w:divsChild>
                                                    <w:div w:id="2051567380">
                                                      <w:marLeft w:val="480"/>
                                                      <w:marRight w:val="0"/>
                                                      <w:marTop w:val="0"/>
                                                      <w:marBottom w:val="240"/>
                                                      <w:divBdr>
                                                        <w:top w:val="none" w:sz="0" w:space="0" w:color="auto"/>
                                                        <w:left w:val="none" w:sz="0" w:space="0" w:color="auto"/>
                                                        <w:bottom w:val="none" w:sz="0" w:space="0" w:color="auto"/>
                                                        <w:right w:val="none" w:sz="0" w:space="0" w:color="auto"/>
                                                      </w:divBdr>
                                                      <w:divsChild>
                                                        <w:div w:id="680275524">
                                                          <w:marLeft w:val="0"/>
                                                          <w:marRight w:val="0"/>
                                                          <w:marTop w:val="0"/>
                                                          <w:marBottom w:val="0"/>
                                                          <w:divBdr>
                                                            <w:top w:val="none" w:sz="0" w:space="0" w:color="auto"/>
                                                            <w:left w:val="none" w:sz="0" w:space="0" w:color="auto"/>
                                                            <w:bottom w:val="none" w:sz="0" w:space="0" w:color="auto"/>
                                                            <w:right w:val="none" w:sz="0" w:space="0" w:color="auto"/>
                                                          </w:divBdr>
                                                          <w:divsChild>
                                                            <w:div w:id="132412755">
                                                              <w:marLeft w:val="0"/>
                                                              <w:marRight w:val="0"/>
                                                              <w:marTop w:val="210"/>
                                                              <w:marBottom w:val="0"/>
                                                              <w:divBdr>
                                                                <w:top w:val="none" w:sz="0" w:space="0" w:color="auto"/>
                                                                <w:left w:val="none" w:sz="0" w:space="0" w:color="auto"/>
                                                                <w:bottom w:val="none" w:sz="0" w:space="0" w:color="auto"/>
                                                                <w:right w:val="none" w:sz="0" w:space="0" w:color="auto"/>
                                                              </w:divBdr>
                                                              <w:divsChild>
                                                                <w:div w:id="63770168">
                                                                  <w:marLeft w:val="480"/>
                                                                  <w:marRight w:val="0"/>
                                                                  <w:marTop w:val="0"/>
                                                                  <w:marBottom w:val="240"/>
                                                                  <w:divBdr>
                                                                    <w:top w:val="none" w:sz="0" w:space="0" w:color="auto"/>
                                                                    <w:left w:val="none" w:sz="0" w:space="0" w:color="auto"/>
                                                                    <w:bottom w:val="none" w:sz="0" w:space="0" w:color="auto"/>
                                                                    <w:right w:val="none" w:sz="0" w:space="0" w:color="auto"/>
                                                                  </w:divBdr>
                                                                  <w:divsChild>
                                                                    <w:div w:id="220483723">
                                                                      <w:marLeft w:val="0"/>
                                                                      <w:marRight w:val="0"/>
                                                                      <w:marTop w:val="0"/>
                                                                      <w:marBottom w:val="0"/>
                                                                      <w:divBdr>
                                                                        <w:top w:val="none" w:sz="0" w:space="0" w:color="auto"/>
                                                                        <w:left w:val="none" w:sz="0" w:space="0" w:color="auto"/>
                                                                        <w:bottom w:val="none" w:sz="0" w:space="0" w:color="auto"/>
                                                                        <w:right w:val="none" w:sz="0" w:space="0" w:color="auto"/>
                                                                      </w:divBdr>
                                                                      <w:divsChild>
                                                                        <w:div w:id="808934553">
                                                                          <w:marLeft w:val="0"/>
                                                                          <w:marRight w:val="0"/>
                                                                          <w:marTop w:val="210"/>
                                                                          <w:marBottom w:val="210"/>
                                                                          <w:divBdr>
                                                                            <w:top w:val="none" w:sz="0" w:space="0" w:color="auto"/>
                                                                            <w:left w:val="none" w:sz="0" w:space="0" w:color="auto"/>
                                                                            <w:bottom w:val="none" w:sz="0" w:space="0" w:color="auto"/>
                                                                            <w:right w:val="none" w:sz="0" w:space="0" w:color="auto"/>
                                                                          </w:divBdr>
                                                                          <w:divsChild>
                                                                            <w:div w:id="276640142">
                                                                              <w:marLeft w:val="480"/>
                                                                              <w:marRight w:val="0"/>
                                                                              <w:marTop w:val="0"/>
                                                                              <w:marBottom w:val="240"/>
                                                                              <w:divBdr>
                                                                                <w:top w:val="none" w:sz="0" w:space="0" w:color="auto"/>
                                                                                <w:left w:val="none" w:sz="0" w:space="0" w:color="auto"/>
                                                                                <w:bottom w:val="none" w:sz="0" w:space="0" w:color="auto"/>
                                                                                <w:right w:val="none" w:sz="0" w:space="0" w:color="auto"/>
                                                                              </w:divBdr>
                                                                            </w:div>
                                                                          </w:divsChild>
                                                                        </w:div>
                                                                        <w:div w:id="2123114177">
                                                                          <w:marLeft w:val="0"/>
                                                                          <w:marRight w:val="0"/>
                                                                          <w:marTop w:val="210"/>
                                                                          <w:marBottom w:val="210"/>
                                                                          <w:divBdr>
                                                                            <w:top w:val="none" w:sz="0" w:space="0" w:color="auto"/>
                                                                            <w:left w:val="none" w:sz="0" w:space="0" w:color="auto"/>
                                                                            <w:bottom w:val="none" w:sz="0" w:space="0" w:color="auto"/>
                                                                            <w:right w:val="none" w:sz="0" w:space="0" w:color="auto"/>
                                                                          </w:divBdr>
                                                                          <w:divsChild>
                                                                            <w:div w:id="234167505">
                                                                              <w:marLeft w:val="480"/>
                                                                              <w:marRight w:val="0"/>
                                                                              <w:marTop w:val="0"/>
                                                                              <w:marBottom w:val="240"/>
                                                                              <w:divBdr>
                                                                                <w:top w:val="none" w:sz="0" w:space="0" w:color="auto"/>
                                                                                <w:left w:val="none" w:sz="0" w:space="0" w:color="auto"/>
                                                                                <w:bottom w:val="none" w:sz="0" w:space="0" w:color="auto"/>
                                                                                <w:right w:val="none" w:sz="0" w:space="0" w:color="auto"/>
                                                                              </w:divBdr>
                                                                            </w:div>
                                                                          </w:divsChild>
                                                                        </w:div>
                                                                        <w:div w:id="1829201342">
                                                                          <w:marLeft w:val="0"/>
                                                                          <w:marRight w:val="0"/>
                                                                          <w:marTop w:val="210"/>
                                                                          <w:marBottom w:val="210"/>
                                                                          <w:divBdr>
                                                                            <w:top w:val="none" w:sz="0" w:space="0" w:color="auto"/>
                                                                            <w:left w:val="none" w:sz="0" w:space="0" w:color="auto"/>
                                                                            <w:bottom w:val="none" w:sz="0" w:space="0" w:color="auto"/>
                                                                            <w:right w:val="none" w:sz="0" w:space="0" w:color="auto"/>
                                                                          </w:divBdr>
                                                                          <w:divsChild>
                                                                            <w:div w:id="1560629630">
                                                                              <w:marLeft w:val="480"/>
                                                                              <w:marRight w:val="0"/>
                                                                              <w:marTop w:val="0"/>
                                                                              <w:marBottom w:val="240"/>
                                                                              <w:divBdr>
                                                                                <w:top w:val="none" w:sz="0" w:space="0" w:color="auto"/>
                                                                                <w:left w:val="none" w:sz="0" w:space="0" w:color="auto"/>
                                                                                <w:bottom w:val="none" w:sz="0" w:space="0" w:color="auto"/>
                                                                                <w:right w:val="none" w:sz="0" w:space="0" w:color="auto"/>
                                                                              </w:divBdr>
                                                                            </w:div>
                                                                          </w:divsChild>
                                                                        </w:div>
                                                                        <w:div w:id="581112136">
                                                                          <w:marLeft w:val="0"/>
                                                                          <w:marRight w:val="0"/>
                                                                          <w:marTop w:val="210"/>
                                                                          <w:marBottom w:val="210"/>
                                                                          <w:divBdr>
                                                                            <w:top w:val="none" w:sz="0" w:space="0" w:color="auto"/>
                                                                            <w:left w:val="none" w:sz="0" w:space="0" w:color="auto"/>
                                                                            <w:bottom w:val="none" w:sz="0" w:space="0" w:color="auto"/>
                                                                            <w:right w:val="none" w:sz="0" w:space="0" w:color="auto"/>
                                                                          </w:divBdr>
                                                                          <w:divsChild>
                                                                            <w:div w:id="1078602496">
                                                                              <w:marLeft w:val="480"/>
                                                                              <w:marRight w:val="0"/>
                                                                              <w:marTop w:val="0"/>
                                                                              <w:marBottom w:val="240"/>
                                                                              <w:divBdr>
                                                                                <w:top w:val="none" w:sz="0" w:space="0" w:color="auto"/>
                                                                                <w:left w:val="none" w:sz="0" w:space="0" w:color="auto"/>
                                                                                <w:bottom w:val="none" w:sz="0" w:space="0" w:color="auto"/>
                                                                                <w:right w:val="none" w:sz="0" w:space="0" w:color="auto"/>
                                                                              </w:divBdr>
                                                                            </w:div>
                                                                          </w:divsChild>
                                                                        </w:div>
                                                                        <w:div w:id="1856573613">
                                                                          <w:marLeft w:val="0"/>
                                                                          <w:marRight w:val="0"/>
                                                                          <w:marTop w:val="210"/>
                                                                          <w:marBottom w:val="210"/>
                                                                          <w:divBdr>
                                                                            <w:top w:val="none" w:sz="0" w:space="0" w:color="auto"/>
                                                                            <w:left w:val="none" w:sz="0" w:space="0" w:color="auto"/>
                                                                            <w:bottom w:val="none" w:sz="0" w:space="0" w:color="auto"/>
                                                                            <w:right w:val="none" w:sz="0" w:space="0" w:color="auto"/>
                                                                          </w:divBdr>
                                                                          <w:divsChild>
                                                                            <w:div w:id="217664774">
                                                                              <w:marLeft w:val="480"/>
                                                                              <w:marRight w:val="0"/>
                                                                              <w:marTop w:val="0"/>
                                                                              <w:marBottom w:val="240"/>
                                                                              <w:divBdr>
                                                                                <w:top w:val="none" w:sz="0" w:space="0" w:color="auto"/>
                                                                                <w:left w:val="none" w:sz="0" w:space="0" w:color="auto"/>
                                                                                <w:bottom w:val="none" w:sz="0" w:space="0" w:color="auto"/>
                                                                                <w:right w:val="none" w:sz="0" w:space="0" w:color="auto"/>
                                                                              </w:divBdr>
                                                                            </w:div>
                                                                          </w:divsChild>
                                                                        </w:div>
                                                                        <w:div w:id="1724791451">
                                                                          <w:marLeft w:val="0"/>
                                                                          <w:marRight w:val="0"/>
                                                                          <w:marTop w:val="210"/>
                                                                          <w:marBottom w:val="210"/>
                                                                          <w:divBdr>
                                                                            <w:top w:val="none" w:sz="0" w:space="0" w:color="auto"/>
                                                                            <w:left w:val="none" w:sz="0" w:space="0" w:color="auto"/>
                                                                            <w:bottom w:val="none" w:sz="0" w:space="0" w:color="auto"/>
                                                                            <w:right w:val="none" w:sz="0" w:space="0" w:color="auto"/>
                                                                          </w:divBdr>
                                                                          <w:divsChild>
                                                                            <w:div w:id="1005522120">
                                                                              <w:marLeft w:val="480"/>
                                                                              <w:marRight w:val="0"/>
                                                                              <w:marTop w:val="0"/>
                                                                              <w:marBottom w:val="240"/>
                                                                              <w:divBdr>
                                                                                <w:top w:val="none" w:sz="0" w:space="0" w:color="auto"/>
                                                                                <w:left w:val="none" w:sz="0" w:space="0" w:color="auto"/>
                                                                                <w:bottom w:val="none" w:sz="0" w:space="0" w:color="auto"/>
                                                                                <w:right w:val="none" w:sz="0" w:space="0" w:color="auto"/>
                                                                              </w:divBdr>
                                                                            </w:div>
                                                                          </w:divsChild>
                                                                        </w:div>
                                                                        <w:div w:id="980505297">
                                                                          <w:marLeft w:val="0"/>
                                                                          <w:marRight w:val="0"/>
                                                                          <w:marTop w:val="210"/>
                                                                          <w:marBottom w:val="210"/>
                                                                          <w:divBdr>
                                                                            <w:top w:val="none" w:sz="0" w:space="0" w:color="auto"/>
                                                                            <w:left w:val="none" w:sz="0" w:space="0" w:color="auto"/>
                                                                            <w:bottom w:val="none" w:sz="0" w:space="0" w:color="auto"/>
                                                                            <w:right w:val="none" w:sz="0" w:space="0" w:color="auto"/>
                                                                          </w:divBdr>
                                                                          <w:divsChild>
                                                                            <w:div w:id="1492257110">
                                                                              <w:marLeft w:val="480"/>
                                                                              <w:marRight w:val="0"/>
                                                                              <w:marTop w:val="0"/>
                                                                              <w:marBottom w:val="240"/>
                                                                              <w:divBdr>
                                                                                <w:top w:val="none" w:sz="0" w:space="0" w:color="auto"/>
                                                                                <w:left w:val="none" w:sz="0" w:space="0" w:color="auto"/>
                                                                                <w:bottom w:val="none" w:sz="0" w:space="0" w:color="auto"/>
                                                                                <w:right w:val="none" w:sz="0" w:space="0" w:color="auto"/>
                                                                              </w:divBdr>
                                                                            </w:div>
                                                                          </w:divsChild>
                                                                        </w:div>
                                                                        <w:div w:id="193616189">
                                                                          <w:marLeft w:val="0"/>
                                                                          <w:marRight w:val="0"/>
                                                                          <w:marTop w:val="210"/>
                                                                          <w:marBottom w:val="0"/>
                                                                          <w:divBdr>
                                                                            <w:top w:val="none" w:sz="0" w:space="0" w:color="auto"/>
                                                                            <w:left w:val="none" w:sz="0" w:space="0" w:color="auto"/>
                                                                            <w:bottom w:val="none" w:sz="0" w:space="0" w:color="auto"/>
                                                                            <w:right w:val="none" w:sz="0" w:space="0" w:color="auto"/>
                                                                          </w:divBdr>
                                                                          <w:divsChild>
                                                                            <w:div w:id="124834041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1853467">
                                      <w:marLeft w:val="0"/>
                                      <w:marRight w:val="0"/>
                                      <w:marTop w:val="210"/>
                                      <w:marBottom w:val="210"/>
                                      <w:divBdr>
                                        <w:top w:val="none" w:sz="0" w:space="0" w:color="auto"/>
                                        <w:left w:val="none" w:sz="0" w:space="0" w:color="auto"/>
                                        <w:bottom w:val="none" w:sz="0" w:space="0" w:color="auto"/>
                                        <w:right w:val="none" w:sz="0" w:space="0" w:color="auto"/>
                                      </w:divBdr>
                                      <w:divsChild>
                                        <w:div w:id="431440775">
                                          <w:marLeft w:val="480"/>
                                          <w:marRight w:val="0"/>
                                          <w:marTop w:val="0"/>
                                          <w:marBottom w:val="240"/>
                                          <w:divBdr>
                                            <w:top w:val="none" w:sz="0" w:space="0" w:color="auto"/>
                                            <w:left w:val="none" w:sz="0" w:space="0" w:color="auto"/>
                                            <w:bottom w:val="none" w:sz="0" w:space="0" w:color="auto"/>
                                            <w:right w:val="none" w:sz="0" w:space="0" w:color="auto"/>
                                          </w:divBdr>
                                          <w:divsChild>
                                            <w:div w:id="437991178">
                                              <w:marLeft w:val="0"/>
                                              <w:marRight w:val="0"/>
                                              <w:marTop w:val="0"/>
                                              <w:marBottom w:val="0"/>
                                              <w:divBdr>
                                                <w:top w:val="none" w:sz="0" w:space="0" w:color="auto"/>
                                                <w:left w:val="none" w:sz="0" w:space="0" w:color="auto"/>
                                                <w:bottom w:val="none" w:sz="0" w:space="0" w:color="auto"/>
                                                <w:right w:val="none" w:sz="0" w:space="0" w:color="auto"/>
                                              </w:divBdr>
                                              <w:divsChild>
                                                <w:div w:id="991979932">
                                                  <w:marLeft w:val="0"/>
                                                  <w:marRight w:val="0"/>
                                                  <w:marTop w:val="210"/>
                                                  <w:marBottom w:val="210"/>
                                                  <w:divBdr>
                                                    <w:top w:val="none" w:sz="0" w:space="0" w:color="auto"/>
                                                    <w:left w:val="none" w:sz="0" w:space="0" w:color="auto"/>
                                                    <w:bottom w:val="none" w:sz="0" w:space="0" w:color="auto"/>
                                                    <w:right w:val="none" w:sz="0" w:space="0" w:color="auto"/>
                                                  </w:divBdr>
                                                  <w:divsChild>
                                                    <w:div w:id="2032028418">
                                                      <w:marLeft w:val="480"/>
                                                      <w:marRight w:val="0"/>
                                                      <w:marTop w:val="0"/>
                                                      <w:marBottom w:val="240"/>
                                                      <w:divBdr>
                                                        <w:top w:val="none" w:sz="0" w:space="0" w:color="auto"/>
                                                        <w:left w:val="none" w:sz="0" w:space="0" w:color="auto"/>
                                                        <w:bottom w:val="none" w:sz="0" w:space="0" w:color="auto"/>
                                                        <w:right w:val="none" w:sz="0" w:space="0" w:color="auto"/>
                                                      </w:divBdr>
                                                    </w:div>
                                                  </w:divsChild>
                                                </w:div>
                                                <w:div w:id="1940793608">
                                                  <w:marLeft w:val="0"/>
                                                  <w:marRight w:val="0"/>
                                                  <w:marTop w:val="210"/>
                                                  <w:marBottom w:val="210"/>
                                                  <w:divBdr>
                                                    <w:top w:val="none" w:sz="0" w:space="0" w:color="auto"/>
                                                    <w:left w:val="none" w:sz="0" w:space="0" w:color="auto"/>
                                                    <w:bottom w:val="none" w:sz="0" w:space="0" w:color="auto"/>
                                                    <w:right w:val="none" w:sz="0" w:space="0" w:color="auto"/>
                                                  </w:divBdr>
                                                  <w:divsChild>
                                                    <w:div w:id="874853649">
                                                      <w:marLeft w:val="480"/>
                                                      <w:marRight w:val="0"/>
                                                      <w:marTop w:val="0"/>
                                                      <w:marBottom w:val="240"/>
                                                      <w:divBdr>
                                                        <w:top w:val="none" w:sz="0" w:space="0" w:color="auto"/>
                                                        <w:left w:val="none" w:sz="0" w:space="0" w:color="auto"/>
                                                        <w:bottom w:val="none" w:sz="0" w:space="0" w:color="auto"/>
                                                        <w:right w:val="none" w:sz="0" w:space="0" w:color="auto"/>
                                                      </w:divBdr>
                                                    </w:div>
                                                  </w:divsChild>
                                                </w:div>
                                                <w:div w:id="169024845">
                                                  <w:marLeft w:val="0"/>
                                                  <w:marRight w:val="0"/>
                                                  <w:marTop w:val="210"/>
                                                  <w:marBottom w:val="0"/>
                                                  <w:divBdr>
                                                    <w:top w:val="none" w:sz="0" w:space="0" w:color="auto"/>
                                                    <w:left w:val="none" w:sz="0" w:space="0" w:color="auto"/>
                                                    <w:bottom w:val="none" w:sz="0" w:space="0" w:color="auto"/>
                                                    <w:right w:val="none" w:sz="0" w:space="0" w:color="auto"/>
                                                  </w:divBdr>
                                                  <w:divsChild>
                                                    <w:div w:id="63958127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09056488">
                                      <w:marLeft w:val="0"/>
                                      <w:marRight w:val="0"/>
                                      <w:marTop w:val="210"/>
                                      <w:marBottom w:val="0"/>
                                      <w:divBdr>
                                        <w:top w:val="none" w:sz="0" w:space="0" w:color="auto"/>
                                        <w:left w:val="none" w:sz="0" w:space="0" w:color="auto"/>
                                        <w:bottom w:val="none" w:sz="0" w:space="0" w:color="auto"/>
                                        <w:right w:val="none" w:sz="0" w:space="0" w:color="auto"/>
                                      </w:divBdr>
                                      <w:divsChild>
                                        <w:div w:id="810441410">
                                          <w:marLeft w:val="480"/>
                                          <w:marRight w:val="0"/>
                                          <w:marTop w:val="0"/>
                                          <w:marBottom w:val="240"/>
                                          <w:divBdr>
                                            <w:top w:val="none" w:sz="0" w:space="0" w:color="auto"/>
                                            <w:left w:val="none" w:sz="0" w:space="0" w:color="auto"/>
                                            <w:bottom w:val="none" w:sz="0" w:space="0" w:color="auto"/>
                                            <w:right w:val="none" w:sz="0" w:space="0" w:color="auto"/>
                                          </w:divBdr>
                                          <w:divsChild>
                                            <w:div w:id="1508786115">
                                              <w:marLeft w:val="0"/>
                                              <w:marRight w:val="0"/>
                                              <w:marTop w:val="0"/>
                                              <w:marBottom w:val="0"/>
                                              <w:divBdr>
                                                <w:top w:val="none" w:sz="0" w:space="0" w:color="auto"/>
                                                <w:left w:val="none" w:sz="0" w:space="0" w:color="auto"/>
                                                <w:bottom w:val="none" w:sz="0" w:space="0" w:color="auto"/>
                                                <w:right w:val="none" w:sz="0" w:space="0" w:color="auto"/>
                                              </w:divBdr>
                                              <w:divsChild>
                                                <w:div w:id="1711030253">
                                                  <w:marLeft w:val="0"/>
                                                  <w:marRight w:val="0"/>
                                                  <w:marTop w:val="210"/>
                                                  <w:marBottom w:val="210"/>
                                                  <w:divBdr>
                                                    <w:top w:val="none" w:sz="0" w:space="0" w:color="auto"/>
                                                    <w:left w:val="none" w:sz="0" w:space="0" w:color="auto"/>
                                                    <w:bottom w:val="none" w:sz="0" w:space="0" w:color="auto"/>
                                                    <w:right w:val="none" w:sz="0" w:space="0" w:color="auto"/>
                                                  </w:divBdr>
                                                  <w:divsChild>
                                                    <w:div w:id="479810862">
                                                      <w:marLeft w:val="480"/>
                                                      <w:marRight w:val="0"/>
                                                      <w:marTop w:val="0"/>
                                                      <w:marBottom w:val="240"/>
                                                      <w:divBdr>
                                                        <w:top w:val="none" w:sz="0" w:space="0" w:color="auto"/>
                                                        <w:left w:val="none" w:sz="0" w:space="0" w:color="auto"/>
                                                        <w:bottom w:val="none" w:sz="0" w:space="0" w:color="auto"/>
                                                        <w:right w:val="none" w:sz="0" w:space="0" w:color="auto"/>
                                                      </w:divBdr>
                                                    </w:div>
                                                  </w:divsChild>
                                                </w:div>
                                                <w:div w:id="1273513850">
                                                  <w:marLeft w:val="0"/>
                                                  <w:marRight w:val="0"/>
                                                  <w:marTop w:val="210"/>
                                                  <w:marBottom w:val="210"/>
                                                  <w:divBdr>
                                                    <w:top w:val="none" w:sz="0" w:space="0" w:color="auto"/>
                                                    <w:left w:val="none" w:sz="0" w:space="0" w:color="auto"/>
                                                    <w:bottom w:val="none" w:sz="0" w:space="0" w:color="auto"/>
                                                    <w:right w:val="none" w:sz="0" w:space="0" w:color="auto"/>
                                                  </w:divBdr>
                                                  <w:divsChild>
                                                    <w:div w:id="2043705584">
                                                      <w:marLeft w:val="480"/>
                                                      <w:marRight w:val="0"/>
                                                      <w:marTop w:val="0"/>
                                                      <w:marBottom w:val="240"/>
                                                      <w:divBdr>
                                                        <w:top w:val="none" w:sz="0" w:space="0" w:color="auto"/>
                                                        <w:left w:val="none" w:sz="0" w:space="0" w:color="auto"/>
                                                        <w:bottom w:val="none" w:sz="0" w:space="0" w:color="auto"/>
                                                        <w:right w:val="none" w:sz="0" w:space="0" w:color="auto"/>
                                                      </w:divBdr>
                                                    </w:div>
                                                  </w:divsChild>
                                                </w:div>
                                                <w:div w:id="865102704">
                                                  <w:marLeft w:val="0"/>
                                                  <w:marRight w:val="0"/>
                                                  <w:marTop w:val="210"/>
                                                  <w:marBottom w:val="0"/>
                                                  <w:divBdr>
                                                    <w:top w:val="none" w:sz="0" w:space="0" w:color="auto"/>
                                                    <w:left w:val="none" w:sz="0" w:space="0" w:color="auto"/>
                                                    <w:bottom w:val="none" w:sz="0" w:space="0" w:color="auto"/>
                                                    <w:right w:val="none" w:sz="0" w:space="0" w:color="auto"/>
                                                  </w:divBdr>
                                                  <w:divsChild>
                                                    <w:div w:id="71901585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661393">
                              <w:marLeft w:val="0"/>
                              <w:marRight w:val="0"/>
                              <w:marTop w:val="480"/>
                              <w:marBottom w:val="60"/>
                              <w:divBdr>
                                <w:top w:val="none" w:sz="0" w:space="0" w:color="auto"/>
                                <w:left w:val="none" w:sz="0" w:space="0" w:color="auto"/>
                                <w:bottom w:val="none" w:sz="0" w:space="0" w:color="auto"/>
                                <w:right w:val="none" w:sz="0" w:space="0" w:color="auto"/>
                              </w:divBdr>
                            </w:div>
                            <w:div w:id="1935093810">
                              <w:marLeft w:val="0"/>
                              <w:marRight w:val="0"/>
                              <w:marTop w:val="0"/>
                              <w:marBottom w:val="0"/>
                              <w:divBdr>
                                <w:top w:val="none" w:sz="0" w:space="0" w:color="auto"/>
                                <w:left w:val="none" w:sz="0" w:space="0" w:color="auto"/>
                                <w:bottom w:val="none" w:sz="0" w:space="0" w:color="auto"/>
                                <w:right w:val="none" w:sz="0" w:space="0" w:color="auto"/>
                              </w:divBdr>
                              <w:divsChild>
                                <w:div w:id="436873484">
                                  <w:marLeft w:val="0"/>
                                  <w:marRight w:val="0"/>
                                  <w:marTop w:val="0"/>
                                  <w:marBottom w:val="210"/>
                                  <w:divBdr>
                                    <w:top w:val="none" w:sz="0" w:space="0" w:color="auto"/>
                                    <w:left w:val="none" w:sz="0" w:space="0" w:color="auto"/>
                                    <w:bottom w:val="none" w:sz="0" w:space="0" w:color="auto"/>
                                    <w:right w:val="none" w:sz="0" w:space="0" w:color="auto"/>
                                  </w:divBdr>
                                </w:div>
                                <w:div w:id="61293504">
                                  <w:marLeft w:val="0"/>
                                  <w:marRight w:val="0"/>
                                  <w:marTop w:val="0"/>
                                  <w:marBottom w:val="0"/>
                                  <w:divBdr>
                                    <w:top w:val="none" w:sz="0" w:space="0" w:color="auto"/>
                                    <w:left w:val="none" w:sz="0" w:space="0" w:color="auto"/>
                                    <w:bottom w:val="none" w:sz="0" w:space="0" w:color="auto"/>
                                    <w:right w:val="none" w:sz="0" w:space="0" w:color="auto"/>
                                  </w:divBdr>
                                  <w:divsChild>
                                    <w:div w:id="3363684">
                                      <w:marLeft w:val="0"/>
                                      <w:marRight w:val="0"/>
                                      <w:marTop w:val="210"/>
                                      <w:marBottom w:val="210"/>
                                      <w:divBdr>
                                        <w:top w:val="none" w:sz="0" w:space="0" w:color="auto"/>
                                        <w:left w:val="none" w:sz="0" w:space="0" w:color="auto"/>
                                        <w:bottom w:val="none" w:sz="0" w:space="0" w:color="auto"/>
                                        <w:right w:val="none" w:sz="0" w:space="0" w:color="auto"/>
                                      </w:divBdr>
                                      <w:divsChild>
                                        <w:div w:id="1225094669">
                                          <w:marLeft w:val="480"/>
                                          <w:marRight w:val="0"/>
                                          <w:marTop w:val="0"/>
                                          <w:marBottom w:val="240"/>
                                          <w:divBdr>
                                            <w:top w:val="none" w:sz="0" w:space="0" w:color="auto"/>
                                            <w:left w:val="none" w:sz="0" w:space="0" w:color="auto"/>
                                            <w:bottom w:val="none" w:sz="0" w:space="0" w:color="auto"/>
                                            <w:right w:val="none" w:sz="0" w:space="0" w:color="auto"/>
                                          </w:divBdr>
                                          <w:divsChild>
                                            <w:div w:id="601571351">
                                              <w:marLeft w:val="0"/>
                                              <w:marRight w:val="0"/>
                                              <w:marTop w:val="0"/>
                                              <w:marBottom w:val="0"/>
                                              <w:divBdr>
                                                <w:top w:val="none" w:sz="0" w:space="0" w:color="auto"/>
                                                <w:left w:val="none" w:sz="0" w:space="0" w:color="auto"/>
                                                <w:bottom w:val="none" w:sz="0" w:space="0" w:color="auto"/>
                                                <w:right w:val="none" w:sz="0" w:space="0" w:color="auto"/>
                                              </w:divBdr>
                                              <w:divsChild>
                                                <w:div w:id="1952125413">
                                                  <w:marLeft w:val="0"/>
                                                  <w:marRight w:val="0"/>
                                                  <w:marTop w:val="210"/>
                                                  <w:marBottom w:val="210"/>
                                                  <w:divBdr>
                                                    <w:top w:val="none" w:sz="0" w:space="0" w:color="auto"/>
                                                    <w:left w:val="none" w:sz="0" w:space="0" w:color="auto"/>
                                                    <w:bottom w:val="none" w:sz="0" w:space="0" w:color="auto"/>
                                                    <w:right w:val="none" w:sz="0" w:space="0" w:color="auto"/>
                                                  </w:divBdr>
                                                  <w:divsChild>
                                                    <w:div w:id="1709447086">
                                                      <w:marLeft w:val="480"/>
                                                      <w:marRight w:val="0"/>
                                                      <w:marTop w:val="0"/>
                                                      <w:marBottom w:val="240"/>
                                                      <w:divBdr>
                                                        <w:top w:val="none" w:sz="0" w:space="0" w:color="auto"/>
                                                        <w:left w:val="none" w:sz="0" w:space="0" w:color="auto"/>
                                                        <w:bottom w:val="none" w:sz="0" w:space="0" w:color="auto"/>
                                                        <w:right w:val="none" w:sz="0" w:space="0" w:color="auto"/>
                                                      </w:divBdr>
                                                      <w:divsChild>
                                                        <w:div w:id="1905217644">
                                                          <w:marLeft w:val="0"/>
                                                          <w:marRight w:val="0"/>
                                                          <w:marTop w:val="0"/>
                                                          <w:marBottom w:val="0"/>
                                                          <w:divBdr>
                                                            <w:top w:val="none" w:sz="0" w:space="0" w:color="auto"/>
                                                            <w:left w:val="none" w:sz="0" w:space="0" w:color="auto"/>
                                                            <w:bottom w:val="none" w:sz="0" w:space="0" w:color="auto"/>
                                                            <w:right w:val="none" w:sz="0" w:space="0" w:color="auto"/>
                                                          </w:divBdr>
                                                          <w:divsChild>
                                                            <w:div w:id="650330893">
                                                              <w:marLeft w:val="0"/>
                                                              <w:marRight w:val="0"/>
                                                              <w:marTop w:val="210"/>
                                                              <w:marBottom w:val="210"/>
                                                              <w:divBdr>
                                                                <w:top w:val="none" w:sz="0" w:space="0" w:color="auto"/>
                                                                <w:left w:val="none" w:sz="0" w:space="0" w:color="auto"/>
                                                                <w:bottom w:val="none" w:sz="0" w:space="0" w:color="auto"/>
                                                                <w:right w:val="none" w:sz="0" w:space="0" w:color="auto"/>
                                                              </w:divBdr>
                                                              <w:divsChild>
                                                                <w:div w:id="978148466">
                                                                  <w:marLeft w:val="480"/>
                                                                  <w:marRight w:val="0"/>
                                                                  <w:marTop w:val="0"/>
                                                                  <w:marBottom w:val="240"/>
                                                                  <w:divBdr>
                                                                    <w:top w:val="none" w:sz="0" w:space="0" w:color="auto"/>
                                                                    <w:left w:val="none" w:sz="0" w:space="0" w:color="auto"/>
                                                                    <w:bottom w:val="none" w:sz="0" w:space="0" w:color="auto"/>
                                                                    <w:right w:val="none" w:sz="0" w:space="0" w:color="auto"/>
                                                                  </w:divBdr>
                                                                </w:div>
                                                              </w:divsChild>
                                                            </w:div>
                                                            <w:div w:id="1217202020">
                                                              <w:marLeft w:val="0"/>
                                                              <w:marRight w:val="0"/>
                                                              <w:marTop w:val="210"/>
                                                              <w:marBottom w:val="210"/>
                                                              <w:divBdr>
                                                                <w:top w:val="none" w:sz="0" w:space="0" w:color="auto"/>
                                                                <w:left w:val="none" w:sz="0" w:space="0" w:color="auto"/>
                                                                <w:bottom w:val="none" w:sz="0" w:space="0" w:color="auto"/>
                                                                <w:right w:val="none" w:sz="0" w:space="0" w:color="auto"/>
                                                              </w:divBdr>
                                                              <w:divsChild>
                                                                <w:div w:id="1544100627">
                                                                  <w:marLeft w:val="480"/>
                                                                  <w:marRight w:val="0"/>
                                                                  <w:marTop w:val="0"/>
                                                                  <w:marBottom w:val="240"/>
                                                                  <w:divBdr>
                                                                    <w:top w:val="none" w:sz="0" w:space="0" w:color="auto"/>
                                                                    <w:left w:val="none" w:sz="0" w:space="0" w:color="auto"/>
                                                                    <w:bottom w:val="none" w:sz="0" w:space="0" w:color="auto"/>
                                                                    <w:right w:val="none" w:sz="0" w:space="0" w:color="auto"/>
                                                                  </w:divBdr>
                                                                </w:div>
                                                              </w:divsChild>
                                                            </w:div>
                                                            <w:div w:id="160196771">
                                                              <w:marLeft w:val="0"/>
                                                              <w:marRight w:val="0"/>
                                                              <w:marTop w:val="210"/>
                                                              <w:marBottom w:val="210"/>
                                                              <w:divBdr>
                                                                <w:top w:val="none" w:sz="0" w:space="0" w:color="auto"/>
                                                                <w:left w:val="none" w:sz="0" w:space="0" w:color="auto"/>
                                                                <w:bottom w:val="none" w:sz="0" w:space="0" w:color="auto"/>
                                                                <w:right w:val="none" w:sz="0" w:space="0" w:color="auto"/>
                                                              </w:divBdr>
                                                              <w:divsChild>
                                                                <w:div w:id="291446439">
                                                                  <w:marLeft w:val="480"/>
                                                                  <w:marRight w:val="0"/>
                                                                  <w:marTop w:val="0"/>
                                                                  <w:marBottom w:val="240"/>
                                                                  <w:divBdr>
                                                                    <w:top w:val="none" w:sz="0" w:space="0" w:color="auto"/>
                                                                    <w:left w:val="none" w:sz="0" w:space="0" w:color="auto"/>
                                                                    <w:bottom w:val="none" w:sz="0" w:space="0" w:color="auto"/>
                                                                    <w:right w:val="none" w:sz="0" w:space="0" w:color="auto"/>
                                                                  </w:divBdr>
                                                                </w:div>
                                                              </w:divsChild>
                                                            </w:div>
                                                            <w:div w:id="619186983">
                                                              <w:marLeft w:val="0"/>
                                                              <w:marRight w:val="0"/>
                                                              <w:marTop w:val="210"/>
                                                              <w:marBottom w:val="0"/>
                                                              <w:divBdr>
                                                                <w:top w:val="none" w:sz="0" w:space="0" w:color="auto"/>
                                                                <w:left w:val="none" w:sz="0" w:space="0" w:color="auto"/>
                                                                <w:bottom w:val="none" w:sz="0" w:space="0" w:color="auto"/>
                                                                <w:right w:val="none" w:sz="0" w:space="0" w:color="auto"/>
                                                              </w:divBdr>
                                                              <w:divsChild>
                                                                <w:div w:id="173561579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20779437">
                                                  <w:marLeft w:val="0"/>
                                                  <w:marRight w:val="0"/>
                                                  <w:marTop w:val="210"/>
                                                  <w:marBottom w:val="210"/>
                                                  <w:divBdr>
                                                    <w:top w:val="none" w:sz="0" w:space="0" w:color="auto"/>
                                                    <w:left w:val="none" w:sz="0" w:space="0" w:color="auto"/>
                                                    <w:bottom w:val="none" w:sz="0" w:space="0" w:color="auto"/>
                                                    <w:right w:val="none" w:sz="0" w:space="0" w:color="auto"/>
                                                  </w:divBdr>
                                                  <w:divsChild>
                                                    <w:div w:id="416950928">
                                                      <w:marLeft w:val="480"/>
                                                      <w:marRight w:val="0"/>
                                                      <w:marTop w:val="0"/>
                                                      <w:marBottom w:val="240"/>
                                                      <w:divBdr>
                                                        <w:top w:val="none" w:sz="0" w:space="0" w:color="auto"/>
                                                        <w:left w:val="none" w:sz="0" w:space="0" w:color="auto"/>
                                                        <w:bottom w:val="none" w:sz="0" w:space="0" w:color="auto"/>
                                                        <w:right w:val="none" w:sz="0" w:space="0" w:color="auto"/>
                                                      </w:divBdr>
                                                    </w:div>
                                                  </w:divsChild>
                                                </w:div>
                                                <w:div w:id="600603748">
                                                  <w:marLeft w:val="0"/>
                                                  <w:marRight w:val="0"/>
                                                  <w:marTop w:val="210"/>
                                                  <w:marBottom w:val="0"/>
                                                  <w:divBdr>
                                                    <w:top w:val="none" w:sz="0" w:space="0" w:color="auto"/>
                                                    <w:left w:val="none" w:sz="0" w:space="0" w:color="auto"/>
                                                    <w:bottom w:val="none" w:sz="0" w:space="0" w:color="auto"/>
                                                    <w:right w:val="none" w:sz="0" w:space="0" w:color="auto"/>
                                                  </w:divBdr>
                                                  <w:divsChild>
                                                    <w:div w:id="54021421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24332407">
                                      <w:marLeft w:val="0"/>
                                      <w:marRight w:val="0"/>
                                      <w:marTop w:val="210"/>
                                      <w:marBottom w:val="210"/>
                                      <w:divBdr>
                                        <w:top w:val="none" w:sz="0" w:space="0" w:color="auto"/>
                                        <w:left w:val="none" w:sz="0" w:space="0" w:color="auto"/>
                                        <w:bottom w:val="none" w:sz="0" w:space="0" w:color="auto"/>
                                        <w:right w:val="none" w:sz="0" w:space="0" w:color="auto"/>
                                      </w:divBdr>
                                      <w:divsChild>
                                        <w:div w:id="1368263122">
                                          <w:marLeft w:val="480"/>
                                          <w:marRight w:val="0"/>
                                          <w:marTop w:val="0"/>
                                          <w:marBottom w:val="240"/>
                                          <w:divBdr>
                                            <w:top w:val="none" w:sz="0" w:space="0" w:color="auto"/>
                                            <w:left w:val="none" w:sz="0" w:space="0" w:color="auto"/>
                                            <w:bottom w:val="none" w:sz="0" w:space="0" w:color="auto"/>
                                            <w:right w:val="none" w:sz="0" w:space="0" w:color="auto"/>
                                          </w:divBdr>
                                          <w:divsChild>
                                            <w:div w:id="1588267264">
                                              <w:marLeft w:val="0"/>
                                              <w:marRight w:val="0"/>
                                              <w:marTop w:val="0"/>
                                              <w:marBottom w:val="0"/>
                                              <w:divBdr>
                                                <w:top w:val="none" w:sz="0" w:space="0" w:color="auto"/>
                                                <w:left w:val="none" w:sz="0" w:space="0" w:color="auto"/>
                                                <w:bottom w:val="none" w:sz="0" w:space="0" w:color="auto"/>
                                                <w:right w:val="none" w:sz="0" w:space="0" w:color="auto"/>
                                              </w:divBdr>
                                              <w:divsChild>
                                                <w:div w:id="1938712764">
                                                  <w:marLeft w:val="0"/>
                                                  <w:marRight w:val="0"/>
                                                  <w:marTop w:val="210"/>
                                                  <w:marBottom w:val="210"/>
                                                  <w:divBdr>
                                                    <w:top w:val="none" w:sz="0" w:space="0" w:color="auto"/>
                                                    <w:left w:val="none" w:sz="0" w:space="0" w:color="auto"/>
                                                    <w:bottom w:val="none" w:sz="0" w:space="0" w:color="auto"/>
                                                    <w:right w:val="none" w:sz="0" w:space="0" w:color="auto"/>
                                                  </w:divBdr>
                                                  <w:divsChild>
                                                    <w:div w:id="1037897615">
                                                      <w:marLeft w:val="480"/>
                                                      <w:marRight w:val="0"/>
                                                      <w:marTop w:val="0"/>
                                                      <w:marBottom w:val="240"/>
                                                      <w:divBdr>
                                                        <w:top w:val="none" w:sz="0" w:space="0" w:color="auto"/>
                                                        <w:left w:val="none" w:sz="0" w:space="0" w:color="auto"/>
                                                        <w:bottom w:val="none" w:sz="0" w:space="0" w:color="auto"/>
                                                        <w:right w:val="none" w:sz="0" w:space="0" w:color="auto"/>
                                                      </w:divBdr>
                                                      <w:divsChild>
                                                        <w:div w:id="448623679">
                                                          <w:marLeft w:val="0"/>
                                                          <w:marRight w:val="0"/>
                                                          <w:marTop w:val="0"/>
                                                          <w:marBottom w:val="0"/>
                                                          <w:divBdr>
                                                            <w:top w:val="none" w:sz="0" w:space="0" w:color="auto"/>
                                                            <w:left w:val="none" w:sz="0" w:space="0" w:color="auto"/>
                                                            <w:bottom w:val="none" w:sz="0" w:space="0" w:color="auto"/>
                                                            <w:right w:val="none" w:sz="0" w:space="0" w:color="auto"/>
                                                          </w:divBdr>
                                                          <w:divsChild>
                                                            <w:div w:id="1445684560">
                                                              <w:marLeft w:val="0"/>
                                                              <w:marRight w:val="0"/>
                                                              <w:marTop w:val="210"/>
                                                              <w:marBottom w:val="210"/>
                                                              <w:divBdr>
                                                                <w:top w:val="none" w:sz="0" w:space="0" w:color="auto"/>
                                                                <w:left w:val="none" w:sz="0" w:space="0" w:color="auto"/>
                                                                <w:bottom w:val="none" w:sz="0" w:space="0" w:color="auto"/>
                                                                <w:right w:val="none" w:sz="0" w:space="0" w:color="auto"/>
                                                              </w:divBdr>
                                                              <w:divsChild>
                                                                <w:div w:id="960919412">
                                                                  <w:marLeft w:val="480"/>
                                                                  <w:marRight w:val="0"/>
                                                                  <w:marTop w:val="0"/>
                                                                  <w:marBottom w:val="240"/>
                                                                  <w:divBdr>
                                                                    <w:top w:val="none" w:sz="0" w:space="0" w:color="auto"/>
                                                                    <w:left w:val="none" w:sz="0" w:space="0" w:color="auto"/>
                                                                    <w:bottom w:val="none" w:sz="0" w:space="0" w:color="auto"/>
                                                                    <w:right w:val="none" w:sz="0" w:space="0" w:color="auto"/>
                                                                  </w:divBdr>
                                                                </w:div>
                                                              </w:divsChild>
                                                            </w:div>
                                                            <w:div w:id="1996645740">
                                                              <w:marLeft w:val="0"/>
                                                              <w:marRight w:val="0"/>
                                                              <w:marTop w:val="210"/>
                                                              <w:marBottom w:val="210"/>
                                                              <w:divBdr>
                                                                <w:top w:val="none" w:sz="0" w:space="0" w:color="auto"/>
                                                                <w:left w:val="none" w:sz="0" w:space="0" w:color="auto"/>
                                                                <w:bottom w:val="none" w:sz="0" w:space="0" w:color="auto"/>
                                                                <w:right w:val="none" w:sz="0" w:space="0" w:color="auto"/>
                                                              </w:divBdr>
                                                              <w:divsChild>
                                                                <w:div w:id="1227379027">
                                                                  <w:marLeft w:val="480"/>
                                                                  <w:marRight w:val="0"/>
                                                                  <w:marTop w:val="0"/>
                                                                  <w:marBottom w:val="240"/>
                                                                  <w:divBdr>
                                                                    <w:top w:val="none" w:sz="0" w:space="0" w:color="auto"/>
                                                                    <w:left w:val="none" w:sz="0" w:space="0" w:color="auto"/>
                                                                    <w:bottom w:val="none" w:sz="0" w:space="0" w:color="auto"/>
                                                                    <w:right w:val="none" w:sz="0" w:space="0" w:color="auto"/>
                                                                  </w:divBdr>
                                                                </w:div>
                                                              </w:divsChild>
                                                            </w:div>
                                                            <w:div w:id="1854341248">
                                                              <w:marLeft w:val="0"/>
                                                              <w:marRight w:val="0"/>
                                                              <w:marTop w:val="210"/>
                                                              <w:marBottom w:val="210"/>
                                                              <w:divBdr>
                                                                <w:top w:val="none" w:sz="0" w:space="0" w:color="auto"/>
                                                                <w:left w:val="none" w:sz="0" w:space="0" w:color="auto"/>
                                                                <w:bottom w:val="none" w:sz="0" w:space="0" w:color="auto"/>
                                                                <w:right w:val="none" w:sz="0" w:space="0" w:color="auto"/>
                                                              </w:divBdr>
                                                              <w:divsChild>
                                                                <w:div w:id="13580675">
                                                                  <w:marLeft w:val="480"/>
                                                                  <w:marRight w:val="0"/>
                                                                  <w:marTop w:val="0"/>
                                                                  <w:marBottom w:val="240"/>
                                                                  <w:divBdr>
                                                                    <w:top w:val="none" w:sz="0" w:space="0" w:color="auto"/>
                                                                    <w:left w:val="none" w:sz="0" w:space="0" w:color="auto"/>
                                                                    <w:bottom w:val="none" w:sz="0" w:space="0" w:color="auto"/>
                                                                    <w:right w:val="none" w:sz="0" w:space="0" w:color="auto"/>
                                                                  </w:divBdr>
                                                                </w:div>
                                                              </w:divsChild>
                                                            </w:div>
                                                            <w:div w:id="245772969">
                                                              <w:marLeft w:val="0"/>
                                                              <w:marRight w:val="0"/>
                                                              <w:marTop w:val="210"/>
                                                              <w:marBottom w:val="210"/>
                                                              <w:divBdr>
                                                                <w:top w:val="none" w:sz="0" w:space="0" w:color="auto"/>
                                                                <w:left w:val="none" w:sz="0" w:space="0" w:color="auto"/>
                                                                <w:bottom w:val="none" w:sz="0" w:space="0" w:color="auto"/>
                                                                <w:right w:val="none" w:sz="0" w:space="0" w:color="auto"/>
                                                              </w:divBdr>
                                                              <w:divsChild>
                                                                <w:div w:id="1020424667">
                                                                  <w:marLeft w:val="480"/>
                                                                  <w:marRight w:val="0"/>
                                                                  <w:marTop w:val="0"/>
                                                                  <w:marBottom w:val="240"/>
                                                                  <w:divBdr>
                                                                    <w:top w:val="none" w:sz="0" w:space="0" w:color="auto"/>
                                                                    <w:left w:val="none" w:sz="0" w:space="0" w:color="auto"/>
                                                                    <w:bottom w:val="none" w:sz="0" w:space="0" w:color="auto"/>
                                                                    <w:right w:val="none" w:sz="0" w:space="0" w:color="auto"/>
                                                                  </w:divBdr>
                                                                </w:div>
                                                              </w:divsChild>
                                                            </w:div>
                                                            <w:div w:id="1433552808">
                                                              <w:marLeft w:val="0"/>
                                                              <w:marRight w:val="0"/>
                                                              <w:marTop w:val="210"/>
                                                              <w:marBottom w:val="0"/>
                                                              <w:divBdr>
                                                                <w:top w:val="none" w:sz="0" w:space="0" w:color="auto"/>
                                                                <w:left w:val="none" w:sz="0" w:space="0" w:color="auto"/>
                                                                <w:bottom w:val="none" w:sz="0" w:space="0" w:color="auto"/>
                                                                <w:right w:val="none" w:sz="0" w:space="0" w:color="auto"/>
                                                              </w:divBdr>
                                                              <w:divsChild>
                                                                <w:div w:id="58943307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18594165">
                                                  <w:marLeft w:val="0"/>
                                                  <w:marRight w:val="0"/>
                                                  <w:marTop w:val="210"/>
                                                  <w:marBottom w:val="0"/>
                                                  <w:divBdr>
                                                    <w:top w:val="none" w:sz="0" w:space="0" w:color="auto"/>
                                                    <w:left w:val="none" w:sz="0" w:space="0" w:color="auto"/>
                                                    <w:bottom w:val="none" w:sz="0" w:space="0" w:color="auto"/>
                                                    <w:right w:val="none" w:sz="0" w:space="0" w:color="auto"/>
                                                  </w:divBdr>
                                                  <w:divsChild>
                                                    <w:div w:id="57979935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50993658">
                                      <w:marLeft w:val="0"/>
                                      <w:marRight w:val="0"/>
                                      <w:marTop w:val="210"/>
                                      <w:marBottom w:val="210"/>
                                      <w:divBdr>
                                        <w:top w:val="none" w:sz="0" w:space="0" w:color="auto"/>
                                        <w:left w:val="none" w:sz="0" w:space="0" w:color="auto"/>
                                        <w:bottom w:val="none" w:sz="0" w:space="0" w:color="auto"/>
                                        <w:right w:val="none" w:sz="0" w:space="0" w:color="auto"/>
                                      </w:divBdr>
                                      <w:divsChild>
                                        <w:div w:id="1069156690">
                                          <w:marLeft w:val="480"/>
                                          <w:marRight w:val="0"/>
                                          <w:marTop w:val="0"/>
                                          <w:marBottom w:val="240"/>
                                          <w:divBdr>
                                            <w:top w:val="none" w:sz="0" w:space="0" w:color="auto"/>
                                            <w:left w:val="none" w:sz="0" w:space="0" w:color="auto"/>
                                            <w:bottom w:val="none" w:sz="0" w:space="0" w:color="auto"/>
                                            <w:right w:val="none" w:sz="0" w:space="0" w:color="auto"/>
                                          </w:divBdr>
                                          <w:divsChild>
                                            <w:div w:id="991523980">
                                              <w:marLeft w:val="0"/>
                                              <w:marRight w:val="0"/>
                                              <w:marTop w:val="0"/>
                                              <w:marBottom w:val="0"/>
                                              <w:divBdr>
                                                <w:top w:val="none" w:sz="0" w:space="0" w:color="auto"/>
                                                <w:left w:val="none" w:sz="0" w:space="0" w:color="auto"/>
                                                <w:bottom w:val="none" w:sz="0" w:space="0" w:color="auto"/>
                                                <w:right w:val="none" w:sz="0" w:space="0" w:color="auto"/>
                                              </w:divBdr>
                                              <w:divsChild>
                                                <w:div w:id="1719275780">
                                                  <w:marLeft w:val="0"/>
                                                  <w:marRight w:val="0"/>
                                                  <w:marTop w:val="210"/>
                                                  <w:marBottom w:val="210"/>
                                                  <w:divBdr>
                                                    <w:top w:val="none" w:sz="0" w:space="0" w:color="auto"/>
                                                    <w:left w:val="none" w:sz="0" w:space="0" w:color="auto"/>
                                                    <w:bottom w:val="none" w:sz="0" w:space="0" w:color="auto"/>
                                                    <w:right w:val="none" w:sz="0" w:space="0" w:color="auto"/>
                                                  </w:divBdr>
                                                  <w:divsChild>
                                                    <w:div w:id="1514756835">
                                                      <w:marLeft w:val="480"/>
                                                      <w:marRight w:val="0"/>
                                                      <w:marTop w:val="0"/>
                                                      <w:marBottom w:val="240"/>
                                                      <w:divBdr>
                                                        <w:top w:val="none" w:sz="0" w:space="0" w:color="auto"/>
                                                        <w:left w:val="none" w:sz="0" w:space="0" w:color="auto"/>
                                                        <w:bottom w:val="none" w:sz="0" w:space="0" w:color="auto"/>
                                                        <w:right w:val="none" w:sz="0" w:space="0" w:color="auto"/>
                                                      </w:divBdr>
                                                    </w:div>
                                                  </w:divsChild>
                                                </w:div>
                                                <w:div w:id="1624190599">
                                                  <w:marLeft w:val="0"/>
                                                  <w:marRight w:val="0"/>
                                                  <w:marTop w:val="210"/>
                                                  <w:marBottom w:val="210"/>
                                                  <w:divBdr>
                                                    <w:top w:val="none" w:sz="0" w:space="0" w:color="auto"/>
                                                    <w:left w:val="none" w:sz="0" w:space="0" w:color="auto"/>
                                                    <w:bottom w:val="none" w:sz="0" w:space="0" w:color="auto"/>
                                                    <w:right w:val="none" w:sz="0" w:space="0" w:color="auto"/>
                                                  </w:divBdr>
                                                  <w:divsChild>
                                                    <w:div w:id="1554268841">
                                                      <w:marLeft w:val="480"/>
                                                      <w:marRight w:val="0"/>
                                                      <w:marTop w:val="0"/>
                                                      <w:marBottom w:val="240"/>
                                                      <w:divBdr>
                                                        <w:top w:val="none" w:sz="0" w:space="0" w:color="auto"/>
                                                        <w:left w:val="none" w:sz="0" w:space="0" w:color="auto"/>
                                                        <w:bottom w:val="none" w:sz="0" w:space="0" w:color="auto"/>
                                                        <w:right w:val="none" w:sz="0" w:space="0" w:color="auto"/>
                                                      </w:divBdr>
                                                    </w:div>
                                                  </w:divsChild>
                                                </w:div>
                                                <w:div w:id="883298222">
                                                  <w:marLeft w:val="0"/>
                                                  <w:marRight w:val="0"/>
                                                  <w:marTop w:val="210"/>
                                                  <w:marBottom w:val="210"/>
                                                  <w:divBdr>
                                                    <w:top w:val="none" w:sz="0" w:space="0" w:color="auto"/>
                                                    <w:left w:val="none" w:sz="0" w:space="0" w:color="auto"/>
                                                    <w:bottom w:val="none" w:sz="0" w:space="0" w:color="auto"/>
                                                    <w:right w:val="none" w:sz="0" w:space="0" w:color="auto"/>
                                                  </w:divBdr>
                                                  <w:divsChild>
                                                    <w:div w:id="27025686">
                                                      <w:marLeft w:val="480"/>
                                                      <w:marRight w:val="0"/>
                                                      <w:marTop w:val="0"/>
                                                      <w:marBottom w:val="240"/>
                                                      <w:divBdr>
                                                        <w:top w:val="none" w:sz="0" w:space="0" w:color="auto"/>
                                                        <w:left w:val="none" w:sz="0" w:space="0" w:color="auto"/>
                                                        <w:bottom w:val="none" w:sz="0" w:space="0" w:color="auto"/>
                                                        <w:right w:val="none" w:sz="0" w:space="0" w:color="auto"/>
                                                      </w:divBdr>
                                                    </w:div>
                                                  </w:divsChild>
                                                </w:div>
                                                <w:div w:id="695235690">
                                                  <w:marLeft w:val="0"/>
                                                  <w:marRight w:val="0"/>
                                                  <w:marTop w:val="210"/>
                                                  <w:marBottom w:val="210"/>
                                                  <w:divBdr>
                                                    <w:top w:val="none" w:sz="0" w:space="0" w:color="auto"/>
                                                    <w:left w:val="none" w:sz="0" w:space="0" w:color="auto"/>
                                                    <w:bottom w:val="none" w:sz="0" w:space="0" w:color="auto"/>
                                                    <w:right w:val="none" w:sz="0" w:space="0" w:color="auto"/>
                                                  </w:divBdr>
                                                  <w:divsChild>
                                                    <w:div w:id="334379009">
                                                      <w:marLeft w:val="480"/>
                                                      <w:marRight w:val="0"/>
                                                      <w:marTop w:val="0"/>
                                                      <w:marBottom w:val="240"/>
                                                      <w:divBdr>
                                                        <w:top w:val="none" w:sz="0" w:space="0" w:color="auto"/>
                                                        <w:left w:val="none" w:sz="0" w:space="0" w:color="auto"/>
                                                        <w:bottom w:val="none" w:sz="0" w:space="0" w:color="auto"/>
                                                        <w:right w:val="none" w:sz="0" w:space="0" w:color="auto"/>
                                                      </w:divBdr>
                                                    </w:div>
                                                  </w:divsChild>
                                                </w:div>
                                                <w:div w:id="985014950">
                                                  <w:marLeft w:val="0"/>
                                                  <w:marRight w:val="0"/>
                                                  <w:marTop w:val="210"/>
                                                  <w:marBottom w:val="210"/>
                                                  <w:divBdr>
                                                    <w:top w:val="none" w:sz="0" w:space="0" w:color="auto"/>
                                                    <w:left w:val="none" w:sz="0" w:space="0" w:color="auto"/>
                                                    <w:bottom w:val="none" w:sz="0" w:space="0" w:color="auto"/>
                                                    <w:right w:val="none" w:sz="0" w:space="0" w:color="auto"/>
                                                  </w:divBdr>
                                                  <w:divsChild>
                                                    <w:div w:id="1119682641">
                                                      <w:marLeft w:val="480"/>
                                                      <w:marRight w:val="0"/>
                                                      <w:marTop w:val="0"/>
                                                      <w:marBottom w:val="240"/>
                                                      <w:divBdr>
                                                        <w:top w:val="none" w:sz="0" w:space="0" w:color="auto"/>
                                                        <w:left w:val="none" w:sz="0" w:space="0" w:color="auto"/>
                                                        <w:bottom w:val="none" w:sz="0" w:space="0" w:color="auto"/>
                                                        <w:right w:val="none" w:sz="0" w:space="0" w:color="auto"/>
                                                      </w:divBdr>
                                                    </w:div>
                                                  </w:divsChild>
                                                </w:div>
                                                <w:div w:id="954868665">
                                                  <w:marLeft w:val="0"/>
                                                  <w:marRight w:val="0"/>
                                                  <w:marTop w:val="210"/>
                                                  <w:marBottom w:val="210"/>
                                                  <w:divBdr>
                                                    <w:top w:val="none" w:sz="0" w:space="0" w:color="auto"/>
                                                    <w:left w:val="none" w:sz="0" w:space="0" w:color="auto"/>
                                                    <w:bottom w:val="none" w:sz="0" w:space="0" w:color="auto"/>
                                                    <w:right w:val="none" w:sz="0" w:space="0" w:color="auto"/>
                                                  </w:divBdr>
                                                  <w:divsChild>
                                                    <w:div w:id="1085229416">
                                                      <w:marLeft w:val="480"/>
                                                      <w:marRight w:val="0"/>
                                                      <w:marTop w:val="0"/>
                                                      <w:marBottom w:val="240"/>
                                                      <w:divBdr>
                                                        <w:top w:val="none" w:sz="0" w:space="0" w:color="auto"/>
                                                        <w:left w:val="none" w:sz="0" w:space="0" w:color="auto"/>
                                                        <w:bottom w:val="none" w:sz="0" w:space="0" w:color="auto"/>
                                                        <w:right w:val="none" w:sz="0" w:space="0" w:color="auto"/>
                                                      </w:divBdr>
                                                    </w:div>
                                                  </w:divsChild>
                                                </w:div>
                                                <w:div w:id="146409360">
                                                  <w:marLeft w:val="0"/>
                                                  <w:marRight w:val="0"/>
                                                  <w:marTop w:val="210"/>
                                                  <w:marBottom w:val="210"/>
                                                  <w:divBdr>
                                                    <w:top w:val="none" w:sz="0" w:space="0" w:color="auto"/>
                                                    <w:left w:val="none" w:sz="0" w:space="0" w:color="auto"/>
                                                    <w:bottom w:val="none" w:sz="0" w:space="0" w:color="auto"/>
                                                    <w:right w:val="none" w:sz="0" w:space="0" w:color="auto"/>
                                                  </w:divBdr>
                                                  <w:divsChild>
                                                    <w:div w:id="190801774">
                                                      <w:marLeft w:val="480"/>
                                                      <w:marRight w:val="0"/>
                                                      <w:marTop w:val="0"/>
                                                      <w:marBottom w:val="240"/>
                                                      <w:divBdr>
                                                        <w:top w:val="none" w:sz="0" w:space="0" w:color="auto"/>
                                                        <w:left w:val="none" w:sz="0" w:space="0" w:color="auto"/>
                                                        <w:bottom w:val="none" w:sz="0" w:space="0" w:color="auto"/>
                                                        <w:right w:val="none" w:sz="0" w:space="0" w:color="auto"/>
                                                      </w:divBdr>
                                                    </w:div>
                                                  </w:divsChild>
                                                </w:div>
                                                <w:div w:id="1346320442">
                                                  <w:marLeft w:val="0"/>
                                                  <w:marRight w:val="0"/>
                                                  <w:marTop w:val="210"/>
                                                  <w:marBottom w:val="210"/>
                                                  <w:divBdr>
                                                    <w:top w:val="none" w:sz="0" w:space="0" w:color="auto"/>
                                                    <w:left w:val="none" w:sz="0" w:space="0" w:color="auto"/>
                                                    <w:bottom w:val="none" w:sz="0" w:space="0" w:color="auto"/>
                                                    <w:right w:val="none" w:sz="0" w:space="0" w:color="auto"/>
                                                  </w:divBdr>
                                                  <w:divsChild>
                                                    <w:div w:id="393507553">
                                                      <w:marLeft w:val="480"/>
                                                      <w:marRight w:val="0"/>
                                                      <w:marTop w:val="0"/>
                                                      <w:marBottom w:val="240"/>
                                                      <w:divBdr>
                                                        <w:top w:val="none" w:sz="0" w:space="0" w:color="auto"/>
                                                        <w:left w:val="none" w:sz="0" w:space="0" w:color="auto"/>
                                                        <w:bottom w:val="none" w:sz="0" w:space="0" w:color="auto"/>
                                                        <w:right w:val="none" w:sz="0" w:space="0" w:color="auto"/>
                                                      </w:divBdr>
                                                    </w:div>
                                                  </w:divsChild>
                                                </w:div>
                                                <w:div w:id="1456484337">
                                                  <w:marLeft w:val="0"/>
                                                  <w:marRight w:val="0"/>
                                                  <w:marTop w:val="210"/>
                                                  <w:marBottom w:val="210"/>
                                                  <w:divBdr>
                                                    <w:top w:val="none" w:sz="0" w:space="0" w:color="auto"/>
                                                    <w:left w:val="none" w:sz="0" w:space="0" w:color="auto"/>
                                                    <w:bottom w:val="none" w:sz="0" w:space="0" w:color="auto"/>
                                                    <w:right w:val="none" w:sz="0" w:space="0" w:color="auto"/>
                                                  </w:divBdr>
                                                  <w:divsChild>
                                                    <w:div w:id="1938250694">
                                                      <w:marLeft w:val="480"/>
                                                      <w:marRight w:val="0"/>
                                                      <w:marTop w:val="0"/>
                                                      <w:marBottom w:val="240"/>
                                                      <w:divBdr>
                                                        <w:top w:val="none" w:sz="0" w:space="0" w:color="auto"/>
                                                        <w:left w:val="none" w:sz="0" w:space="0" w:color="auto"/>
                                                        <w:bottom w:val="none" w:sz="0" w:space="0" w:color="auto"/>
                                                        <w:right w:val="none" w:sz="0" w:space="0" w:color="auto"/>
                                                      </w:divBdr>
                                                      <w:divsChild>
                                                        <w:div w:id="1036195174">
                                                          <w:marLeft w:val="0"/>
                                                          <w:marRight w:val="0"/>
                                                          <w:marTop w:val="0"/>
                                                          <w:marBottom w:val="0"/>
                                                          <w:divBdr>
                                                            <w:top w:val="none" w:sz="0" w:space="0" w:color="auto"/>
                                                            <w:left w:val="none" w:sz="0" w:space="0" w:color="auto"/>
                                                            <w:bottom w:val="none" w:sz="0" w:space="0" w:color="auto"/>
                                                            <w:right w:val="none" w:sz="0" w:space="0" w:color="auto"/>
                                                          </w:divBdr>
                                                          <w:divsChild>
                                                            <w:div w:id="597174311">
                                                              <w:marLeft w:val="0"/>
                                                              <w:marRight w:val="0"/>
                                                              <w:marTop w:val="210"/>
                                                              <w:marBottom w:val="210"/>
                                                              <w:divBdr>
                                                                <w:top w:val="none" w:sz="0" w:space="0" w:color="auto"/>
                                                                <w:left w:val="none" w:sz="0" w:space="0" w:color="auto"/>
                                                                <w:bottom w:val="none" w:sz="0" w:space="0" w:color="auto"/>
                                                                <w:right w:val="none" w:sz="0" w:space="0" w:color="auto"/>
                                                              </w:divBdr>
                                                              <w:divsChild>
                                                                <w:div w:id="466361337">
                                                                  <w:marLeft w:val="480"/>
                                                                  <w:marRight w:val="0"/>
                                                                  <w:marTop w:val="0"/>
                                                                  <w:marBottom w:val="240"/>
                                                                  <w:divBdr>
                                                                    <w:top w:val="none" w:sz="0" w:space="0" w:color="auto"/>
                                                                    <w:left w:val="none" w:sz="0" w:space="0" w:color="auto"/>
                                                                    <w:bottom w:val="none" w:sz="0" w:space="0" w:color="auto"/>
                                                                    <w:right w:val="none" w:sz="0" w:space="0" w:color="auto"/>
                                                                  </w:divBdr>
                                                                </w:div>
                                                              </w:divsChild>
                                                            </w:div>
                                                            <w:div w:id="1649479396">
                                                              <w:marLeft w:val="0"/>
                                                              <w:marRight w:val="0"/>
                                                              <w:marTop w:val="210"/>
                                                              <w:marBottom w:val="210"/>
                                                              <w:divBdr>
                                                                <w:top w:val="none" w:sz="0" w:space="0" w:color="auto"/>
                                                                <w:left w:val="none" w:sz="0" w:space="0" w:color="auto"/>
                                                                <w:bottom w:val="none" w:sz="0" w:space="0" w:color="auto"/>
                                                                <w:right w:val="none" w:sz="0" w:space="0" w:color="auto"/>
                                                              </w:divBdr>
                                                              <w:divsChild>
                                                                <w:div w:id="1749843252">
                                                                  <w:marLeft w:val="480"/>
                                                                  <w:marRight w:val="0"/>
                                                                  <w:marTop w:val="0"/>
                                                                  <w:marBottom w:val="240"/>
                                                                  <w:divBdr>
                                                                    <w:top w:val="none" w:sz="0" w:space="0" w:color="auto"/>
                                                                    <w:left w:val="none" w:sz="0" w:space="0" w:color="auto"/>
                                                                    <w:bottom w:val="none" w:sz="0" w:space="0" w:color="auto"/>
                                                                    <w:right w:val="none" w:sz="0" w:space="0" w:color="auto"/>
                                                                  </w:divBdr>
                                                                </w:div>
                                                              </w:divsChild>
                                                            </w:div>
                                                            <w:div w:id="720521676">
                                                              <w:marLeft w:val="0"/>
                                                              <w:marRight w:val="0"/>
                                                              <w:marTop w:val="210"/>
                                                              <w:marBottom w:val="210"/>
                                                              <w:divBdr>
                                                                <w:top w:val="none" w:sz="0" w:space="0" w:color="auto"/>
                                                                <w:left w:val="none" w:sz="0" w:space="0" w:color="auto"/>
                                                                <w:bottom w:val="none" w:sz="0" w:space="0" w:color="auto"/>
                                                                <w:right w:val="none" w:sz="0" w:space="0" w:color="auto"/>
                                                              </w:divBdr>
                                                              <w:divsChild>
                                                                <w:div w:id="1285960081">
                                                                  <w:marLeft w:val="480"/>
                                                                  <w:marRight w:val="0"/>
                                                                  <w:marTop w:val="0"/>
                                                                  <w:marBottom w:val="240"/>
                                                                  <w:divBdr>
                                                                    <w:top w:val="none" w:sz="0" w:space="0" w:color="auto"/>
                                                                    <w:left w:val="none" w:sz="0" w:space="0" w:color="auto"/>
                                                                    <w:bottom w:val="none" w:sz="0" w:space="0" w:color="auto"/>
                                                                    <w:right w:val="none" w:sz="0" w:space="0" w:color="auto"/>
                                                                  </w:divBdr>
                                                                </w:div>
                                                              </w:divsChild>
                                                            </w:div>
                                                            <w:div w:id="1724138561">
                                                              <w:marLeft w:val="0"/>
                                                              <w:marRight w:val="0"/>
                                                              <w:marTop w:val="210"/>
                                                              <w:marBottom w:val="210"/>
                                                              <w:divBdr>
                                                                <w:top w:val="none" w:sz="0" w:space="0" w:color="auto"/>
                                                                <w:left w:val="none" w:sz="0" w:space="0" w:color="auto"/>
                                                                <w:bottom w:val="none" w:sz="0" w:space="0" w:color="auto"/>
                                                                <w:right w:val="none" w:sz="0" w:space="0" w:color="auto"/>
                                                              </w:divBdr>
                                                              <w:divsChild>
                                                                <w:div w:id="942372958">
                                                                  <w:marLeft w:val="480"/>
                                                                  <w:marRight w:val="0"/>
                                                                  <w:marTop w:val="0"/>
                                                                  <w:marBottom w:val="240"/>
                                                                  <w:divBdr>
                                                                    <w:top w:val="none" w:sz="0" w:space="0" w:color="auto"/>
                                                                    <w:left w:val="none" w:sz="0" w:space="0" w:color="auto"/>
                                                                    <w:bottom w:val="none" w:sz="0" w:space="0" w:color="auto"/>
                                                                    <w:right w:val="none" w:sz="0" w:space="0" w:color="auto"/>
                                                                  </w:divBdr>
                                                                </w:div>
                                                              </w:divsChild>
                                                            </w:div>
                                                            <w:div w:id="419108904">
                                                              <w:marLeft w:val="0"/>
                                                              <w:marRight w:val="0"/>
                                                              <w:marTop w:val="210"/>
                                                              <w:marBottom w:val="210"/>
                                                              <w:divBdr>
                                                                <w:top w:val="none" w:sz="0" w:space="0" w:color="auto"/>
                                                                <w:left w:val="none" w:sz="0" w:space="0" w:color="auto"/>
                                                                <w:bottom w:val="none" w:sz="0" w:space="0" w:color="auto"/>
                                                                <w:right w:val="none" w:sz="0" w:space="0" w:color="auto"/>
                                                              </w:divBdr>
                                                              <w:divsChild>
                                                                <w:div w:id="360397608">
                                                                  <w:marLeft w:val="480"/>
                                                                  <w:marRight w:val="0"/>
                                                                  <w:marTop w:val="0"/>
                                                                  <w:marBottom w:val="240"/>
                                                                  <w:divBdr>
                                                                    <w:top w:val="none" w:sz="0" w:space="0" w:color="auto"/>
                                                                    <w:left w:val="none" w:sz="0" w:space="0" w:color="auto"/>
                                                                    <w:bottom w:val="none" w:sz="0" w:space="0" w:color="auto"/>
                                                                    <w:right w:val="none" w:sz="0" w:space="0" w:color="auto"/>
                                                                  </w:divBdr>
                                                                </w:div>
                                                              </w:divsChild>
                                                            </w:div>
                                                            <w:div w:id="1937051987">
                                                              <w:marLeft w:val="0"/>
                                                              <w:marRight w:val="0"/>
                                                              <w:marTop w:val="210"/>
                                                              <w:marBottom w:val="210"/>
                                                              <w:divBdr>
                                                                <w:top w:val="none" w:sz="0" w:space="0" w:color="auto"/>
                                                                <w:left w:val="none" w:sz="0" w:space="0" w:color="auto"/>
                                                                <w:bottom w:val="none" w:sz="0" w:space="0" w:color="auto"/>
                                                                <w:right w:val="none" w:sz="0" w:space="0" w:color="auto"/>
                                                              </w:divBdr>
                                                              <w:divsChild>
                                                                <w:div w:id="1345130473">
                                                                  <w:marLeft w:val="480"/>
                                                                  <w:marRight w:val="0"/>
                                                                  <w:marTop w:val="0"/>
                                                                  <w:marBottom w:val="240"/>
                                                                  <w:divBdr>
                                                                    <w:top w:val="none" w:sz="0" w:space="0" w:color="auto"/>
                                                                    <w:left w:val="none" w:sz="0" w:space="0" w:color="auto"/>
                                                                    <w:bottom w:val="none" w:sz="0" w:space="0" w:color="auto"/>
                                                                    <w:right w:val="none" w:sz="0" w:space="0" w:color="auto"/>
                                                                  </w:divBdr>
                                                                </w:div>
                                                              </w:divsChild>
                                                            </w:div>
                                                            <w:div w:id="1499729933">
                                                              <w:marLeft w:val="0"/>
                                                              <w:marRight w:val="0"/>
                                                              <w:marTop w:val="210"/>
                                                              <w:marBottom w:val="0"/>
                                                              <w:divBdr>
                                                                <w:top w:val="none" w:sz="0" w:space="0" w:color="auto"/>
                                                                <w:left w:val="none" w:sz="0" w:space="0" w:color="auto"/>
                                                                <w:bottom w:val="none" w:sz="0" w:space="0" w:color="auto"/>
                                                                <w:right w:val="none" w:sz="0" w:space="0" w:color="auto"/>
                                                              </w:divBdr>
                                                              <w:divsChild>
                                                                <w:div w:id="81634009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396429">
                                                  <w:marLeft w:val="0"/>
                                                  <w:marRight w:val="0"/>
                                                  <w:marTop w:val="210"/>
                                                  <w:marBottom w:val="210"/>
                                                  <w:divBdr>
                                                    <w:top w:val="none" w:sz="0" w:space="0" w:color="auto"/>
                                                    <w:left w:val="none" w:sz="0" w:space="0" w:color="auto"/>
                                                    <w:bottom w:val="none" w:sz="0" w:space="0" w:color="auto"/>
                                                    <w:right w:val="none" w:sz="0" w:space="0" w:color="auto"/>
                                                  </w:divBdr>
                                                  <w:divsChild>
                                                    <w:div w:id="1285387722">
                                                      <w:marLeft w:val="480"/>
                                                      <w:marRight w:val="0"/>
                                                      <w:marTop w:val="0"/>
                                                      <w:marBottom w:val="240"/>
                                                      <w:divBdr>
                                                        <w:top w:val="none" w:sz="0" w:space="0" w:color="auto"/>
                                                        <w:left w:val="none" w:sz="0" w:space="0" w:color="auto"/>
                                                        <w:bottom w:val="none" w:sz="0" w:space="0" w:color="auto"/>
                                                        <w:right w:val="none" w:sz="0" w:space="0" w:color="auto"/>
                                                      </w:divBdr>
                                                    </w:div>
                                                  </w:divsChild>
                                                </w:div>
                                                <w:div w:id="1968393399">
                                                  <w:marLeft w:val="0"/>
                                                  <w:marRight w:val="0"/>
                                                  <w:marTop w:val="210"/>
                                                  <w:marBottom w:val="210"/>
                                                  <w:divBdr>
                                                    <w:top w:val="none" w:sz="0" w:space="0" w:color="auto"/>
                                                    <w:left w:val="none" w:sz="0" w:space="0" w:color="auto"/>
                                                    <w:bottom w:val="none" w:sz="0" w:space="0" w:color="auto"/>
                                                    <w:right w:val="none" w:sz="0" w:space="0" w:color="auto"/>
                                                  </w:divBdr>
                                                  <w:divsChild>
                                                    <w:div w:id="1228295670">
                                                      <w:marLeft w:val="480"/>
                                                      <w:marRight w:val="0"/>
                                                      <w:marTop w:val="0"/>
                                                      <w:marBottom w:val="240"/>
                                                      <w:divBdr>
                                                        <w:top w:val="none" w:sz="0" w:space="0" w:color="auto"/>
                                                        <w:left w:val="none" w:sz="0" w:space="0" w:color="auto"/>
                                                        <w:bottom w:val="none" w:sz="0" w:space="0" w:color="auto"/>
                                                        <w:right w:val="none" w:sz="0" w:space="0" w:color="auto"/>
                                                      </w:divBdr>
                                                    </w:div>
                                                  </w:divsChild>
                                                </w:div>
                                                <w:div w:id="564686824">
                                                  <w:marLeft w:val="0"/>
                                                  <w:marRight w:val="0"/>
                                                  <w:marTop w:val="210"/>
                                                  <w:marBottom w:val="0"/>
                                                  <w:divBdr>
                                                    <w:top w:val="none" w:sz="0" w:space="0" w:color="auto"/>
                                                    <w:left w:val="none" w:sz="0" w:space="0" w:color="auto"/>
                                                    <w:bottom w:val="none" w:sz="0" w:space="0" w:color="auto"/>
                                                    <w:right w:val="none" w:sz="0" w:space="0" w:color="auto"/>
                                                  </w:divBdr>
                                                  <w:divsChild>
                                                    <w:div w:id="49325507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4722483">
                                      <w:marLeft w:val="0"/>
                                      <w:marRight w:val="0"/>
                                      <w:marTop w:val="210"/>
                                      <w:marBottom w:val="210"/>
                                      <w:divBdr>
                                        <w:top w:val="none" w:sz="0" w:space="0" w:color="auto"/>
                                        <w:left w:val="none" w:sz="0" w:space="0" w:color="auto"/>
                                        <w:bottom w:val="none" w:sz="0" w:space="0" w:color="auto"/>
                                        <w:right w:val="none" w:sz="0" w:space="0" w:color="auto"/>
                                      </w:divBdr>
                                      <w:divsChild>
                                        <w:div w:id="466704136">
                                          <w:marLeft w:val="480"/>
                                          <w:marRight w:val="0"/>
                                          <w:marTop w:val="0"/>
                                          <w:marBottom w:val="240"/>
                                          <w:divBdr>
                                            <w:top w:val="none" w:sz="0" w:space="0" w:color="auto"/>
                                            <w:left w:val="none" w:sz="0" w:space="0" w:color="auto"/>
                                            <w:bottom w:val="none" w:sz="0" w:space="0" w:color="auto"/>
                                            <w:right w:val="none" w:sz="0" w:space="0" w:color="auto"/>
                                          </w:divBdr>
                                          <w:divsChild>
                                            <w:div w:id="1731145799">
                                              <w:marLeft w:val="0"/>
                                              <w:marRight w:val="0"/>
                                              <w:marTop w:val="0"/>
                                              <w:marBottom w:val="210"/>
                                              <w:divBdr>
                                                <w:top w:val="none" w:sz="0" w:space="0" w:color="auto"/>
                                                <w:left w:val="none" w:sz="0" w:space="0" w:color="auto"/>
                                                <w:bottom w:val="none" w:sz="0" w:space="0" w:color="auto"/>
                                                <w:right w:val="none" w:sz="0" w:space="0" w:color="auto"/>
                                              </w:divBdr>
                                            </w:div>
                                            <w:div w:id="1743065327">
                                              <w:marLeft w:val="0"/>
                                              <w:marRight w:val="0"/>
                                              <w:marTop w:val="0"/>
                                              <w:marBottom w:val="0"/>
                                              <w:divBdr>
                                                <w:top w:val="none" w:sz="0" w:space="0" w:color="auto"/>
                                                <w:left w:val="none" w:sz="0" w:space="0" w:color="auto"/>
                                                <w:bottom w:val="none" w:sz="0" w:space="0" w:color="auto"/>
                                                <w:right w:val="none" w:sz="0" w:space="0" w:color="auto"/>
                                              </w:divBdr>
                                              <w:divsChild>
                                                <w:div w:id="1967420252">
                                                  <w:marLeft w:val="0"/>
                                                  <w:marRight w:val="0"/>
                                                  <w:marTop w:val="210"/>
                                                  <w:marBottom w:val="210"/>
                                                  <w:divBdr>
                                                    <w:top w:val="none" w:sz="0" w:space="0" w:color="auto"/>
                                                    <w:left w:val="none" w:sz="0" w:space="0" w:color="auto"/>
                                                    <w:bottom w:val="none" w:sz="0" w:space="0" w:color="auto"/>
                                                    <w:right w:val="none" w:sz="0" w:space="0" w:color="auto"/>
                                                  </w:divBdr>
                                                  <w:divsChild>
                                                    <w:div w:id="1864131520">
                                                      <w:marLeft w:val="480"/>
                                                      <w:marRight w:val="0"/>
                                                      <w:marTop w:val="0"/>
                                                      <w:marBottom w:val="240"/>
                                                      <w:divBdr>
                                                        <w:top w:val="none" w:sz="0" w:space="0" w:color="auto"/>
                                                        <w:left w:val="none" w:sz="0" w:space="0" w:color="auto"/>
                                                        <w:bottom w:val="none" w:sz="0" w:space="0" w:color="auto"/>
                                                        <w:right w:val="none" w:sz="0" w:space="0" w:color="auto"/>
                                                      </w:divBdr>
                                                      <w:divsChild>
                                                        <w:div w:id="1390959915">
                                                          <w:marLeft w:val="0"/>
                                                          <w:marRight w:val="0"/>
                                                          <w:marTop w:val="0"/>
                                                          <w:marBottom w:val="0"/>
                                                          <w:divBdr>
                                                            <w:top w:val="none" w:sz="0" w:space="0" w:color="auto"/>
                                                            <w:left w:val="none" w:sz="0" w:space="0" w:color="auto"/>
                                                            <w:bottom w:val="none" w:sz="0" w:space="0" w:color="auto"/>
                                                            <w:right w:val="none" w:sz="0" w:space="0" w:color="auto"/>
                                                          </w:divBdr>
                                                          <w:divsChild>
                                                            <w:div w:id="1584686403">
                                                              <w:marLeft w:val="0"/>
                                                              <w:marRight w:val="0"/>
                                                              <w:marTop w:val="210"/>
                                                              <w:marBottom w:val="210"/>
                                                              <w:divBdr>
                                                                <w:top w:val="none" w:sz="0" w:space="0" w:color="auto"/>
                                                                <w:left w:val="none" w:sz="0" w:space="0" w:color="auto"/>
                                                                <w:bottom w:val="none" w:sz="0" w:space="0" w:color="auto"/>
                                                                <w:right w:val="none" w:sz="0" w:space="0" w:color="auto"/>
                                                              </w:divBdr>
                                                              <w:divsChild>
                                                                <w:div w:id="582956245">
                                                                  <w:marLeft w:val="480"/>
                                                                  <w:marRight w:val="0"/>
                                                                  <w:marTop w:val="0"/>
                                                                  <w:marBottom w:val="240"/>
                                                                  <w:divBdr>
                                                                    <w:top w:val="none" w:sz="0" w:space="0" w:color="auto"/>
                                                                    <w:left w:val="none" w:sz="0" w:space="0" w:color="auto"/>
                                                                    <w:bottom w:val="none" w:sz="0" w:space="0" w:color="auto"/>
                                                                    <w:right w:val="none" w:sz="0" w:space="0" w:color="auto"/>
                                                                  </w:divBdr>
                                                                </w:div>
                                                              </w:divsChild>
                                                            </w:div>
                                                            <w:div w:id="1594047694">
                                                              <w:marLeft w:val="0"/>
                                                              <w:marRight w:val="0"/>
                                                              <w:marTop w:val="210"/>
                                                              <w:marBottom w:val="0"/>
                                                              <w:divBdr>
                                                                <w:top w:val="none" w:sz="0" w:space="0" w:color="auto"/>
                                                                <w:left w:val="none" w:sz="0" w:space="0" w:color="auto"/>
                                                                <w:bottom w:val="none" w:sz="0" w:space="0" w:color="auto"/>
                                                                <w:right w:val="none" w:sz="0" w:space="0" w:color="auto"/>
                                                              </w:divBdr>
                                                              <w:divsChild>
                                                                <w:div w:id="171765973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752688">
                                                  <w:marLeft w:val="0"/>
                                                  <w:marRight w:val="0"/>
                                                  <w:marTop w:val="210"/>
                                                  <w:marBottom w:val="0"/>
                                                  <w:divBdr>
                                                    <w:top w:val="none" w:sz="0" w:space="0" w:color="auto"/>
                                                    <w:left w:val="none" w:sz="0" w:space="0" w:color="auto"/>
                                                    <w:bottom w:val="none" w:sz="0" w:space="0" w:color="auto"/>
                                                    <w:right w:val="none" w:sz="0" w:space="0" w:color="auto"/>
                                                  </w:divBdr>
                                                  <w:divsChild>
                                                    <w:div w:id="85369461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38519488">
                                      <w:marLeft w:val="0"/>
                                      <w:marRight w:val="0"/>
                                      <w:marTop w:val="210"/>
                                      <w:marBottom w:val="210"/>
                                      <w:divBdr>
                                        <w:top w:val="none" w:sz="0" w:space="0" w:color="auto"/>
                                        <w:left w:val="none" w:sz="0" w:space="0" w:color="auto"/>
                                        <w:bottom w:val="none" w:sz="0" w:space="0" w:color="auto"/>
                                        <w:right w:val="none" w:sz="0" w:space="0" w:color="auto"/>
                                      </w:divBdr>
                                      <w:divsChild>
                                        <w:div w:id="1533687350">
                                          <w:marLeft w:val="480"/>
                                          <w:marRight w:val="0"/>
                                          <w:marTop w:val="0"/>
                                          <w:marBottom w:val="240"/>
                                          <w:divBdr>
                                            <w:top w:val="none" w:sz="0" w:space="0" w:color="auto"/>
                                            <w:left w:val="none" w:sz="0" w:space="0" w:color="auto"/>
                                            <w:bottom w:val="none" w:sz="0" w:space="0" w:color="auto"/>
                                            <w:right w:val="none" w:sz="0" w:space="0" w:color="auto"/>
                                          </w:divBdr>
                                          <w:divsChild>
                                            <w:div w:id="376245929">
                                              <w:marLeft w:val="0"/>
                                              <w:marRight w:val="0"/>
                                              <w:marTop w:val="240"/>
                                              <w:marBottom w:val="0"/>
                                              <w:divBdr>
                                                <w:top w:val="none" w:sz="0" w:space="0" w:color="auto"/>
                                                <w:left w:val="none" w:sz="0" w:space="0" w:color="auto"/>
                                                <w:bottom w:val="none" w:sz="0" w:space="0" w:color="auto"/>
                                                <w:right w:val="none" w:sz="0" w:space="0" w:color="auto"/>
                                              </w:divBdr>
                                              <w:divsChild>
                                                <w:div w:id="2005739339">
                                                  <w:marLeft w:val="0"/>
                                                  <w:marRight w:val="0"/>
                                                  <w:marTop w:val="0"/>
                                                  <w:marBottom w:val="0"/>
                                                  <w:divBdr>
                                                    <w:top w:val="none" w:sz="0" w:space="0" w:color="auto"/>
                                                    <w:left w:val="none" w:sz="0" w:space="0" w:color="auto"/>
                                                    <w:bottom w:val="none" w:sz="0" w:space="0" w:color="auto"/>
                                                    <w:right w:val="none" w:sz="0" w:space="0" w:color="auto"/>
                                                  </w:divBdr>
                                                </w:div>
                                                <w:div w:id="168062836">
                                                  <w:marLeft w:val="0"/>
                                                  <w:marRight w:val="0"/>
                                                  <w:marTop w:val="0"/>
                                                  <w:marBottom w:val="0"/>
                                                  <w:divBdr>
                                                    <w:top w:val="none" w:sz="0" w:space="0" w:color="auto"/>
                                                    <w:left w:val="none" w:sz="0" w:space="0" w:color="auto"/>
                                                    <w:bottom w:val="none" w:sz="0" w:space="0" w:color="auto"/>
                                                    <w:right w:val="none" w:sz="0" w:space="0" w:color="auto"/>
                                                  </w:divBdr>
                                                </w:div>
                                                <w:div w:id="1524515978">
                                                  <w:marLeft w:val="0"/>
                                                  <w:marRight w:val="0"/>
                                                  <w:marTop w:val="0"/>
                                                  <w:marBottom w:val="0"/>
                                                  <w:divBdr>
                                                    <w:top w:val="none" w:sz="0" w:space="0" w:color="auto"/>
                                                    <w:left w:val="none" w:sz="0" w:space="0" w:color="auto"/>
                                                    <w:bottom w:val="none" w:sz="0" w:space="0" w:color="auto"/>
                                                    <w:right w:val="none" w:sz="0" w:space="0" w:color="auto"/>
                                                  </w:divBdr>
                                                </w:div>
                                                <w:div w:id="229852521">
                                                  <w:marLeft w:val="0"/>
                                                  <w:marRight w:val="0"/>
                                                  <w:marTop w:val="0"/>
                                                  <w:marBottom w:val="0"/>
                                                  <w:divBdr>
                                                    <w:top w:val="none" w:sz="0" w:space="0" w:color="auto"/>
                                                    <w:left w:val="none" w:sz="0" w:space="0" w:color="auto"/>
                                                    <w:bottom w:val="none" w:sz="0" w:space="0" w:color="auto"/>
                                                    <w:right w:val="none" w:sz="0" w:space="0" w:color="auto"/>
                                                  </w:divBdr>
                                                </w:div>
                                                <w:div w:id="1822041823">
                                                  <w:marLeft w:val="0"/>
                                                  <w:marRight w:val="0"/>
                                                  <w:marTop w:val="0"/>
                                                  <w:marBottom w:val="0"/>
                                                  <w:divBdr>
                                                    <w:top w:val="none" w:sz="0" w:space="0" w:color="auto"/>
                                                    <w:left w:val="none" w:sz="0" w:space="0" w:color="auto"/>
                                                    <w:bottom w:val="none" w:sz="0" w:space="0" w:color="auto"/>
                                                    <w:right w:val="none" w:sz="0" w:space="0" w:color="auto"/>
                                                  </w:divBdr>
                                                </w:div>
                                                <w:div w:id="1488328309">
                                                  <w:marLeft w:val="0"/>
                                                  <w:marRight w:val="0"/>
                                                  <w:marTop w:val="0"/>
                                                  <w:marBottom w:val="0"/>
                                                  <w:divBdr>
                                                    <w:top w:val="none" w:sz="0" w:space="0" w:color="auto"/>
                                                    <w:left w:val="none" w:sz="0" w:space="0" w:color="auto"/>
                                                    <w:bottom w:val="none" w:sz="0" w:space="0" w:color="auto"/>
                                                    <w:right w:val="none" w:sz="0" w:space="0" w:color="auto"/>
                                                  </w:divBdr>
                                                </w:div>
                                                <w:div w:id="351226448">
                                                  <w:marLeft w:val="0"/>
                                                  <w:marRight w:val="0"/>
                                                  <w:marTop w:val="0"/>
                                                  <w:marBottom w:val="0"/>
                                                  <w:divBdr>
                                                    <w:top w:val="none" w:sz="0" w:space="0" w:color="auto"/>
                                                    <w:left w:val="none" w:sz="0" w:space="0" w:color="auto"/>
                                                    <w:bottom w:val="none" w:sz="0" w:space="0" w:color="auto"/>
                                                    <w:right w:val="none" w:sz="0" w:space="0" w:color="auto"/>
                                                  </w:divBdr>
                                                </w:div>
                                                <w:div w:id="1800486590">
                                                  <w:marLeft w:val="0"/>
                                                  <w:marRight w:val="0"/>
                                                  <w:marTop w:val="0"/>
                                                  <w:marBottom w:val="0"/>
                                                  <w:divBdr>
                                                    <w:top w:val="none" w:sz="0" w:space="0" w:color="auto"/>
                                                    <w:left w:val="none" w:sz="0" w:space="0" w:color="auto"/>
                                                    <w:bottom w:val="none" w:sz="0" w:space="0" w:color="auto"/>
                                                    <w:right w:val="none" w:sz="0" w:space="0" w:color="auto"/>
                                                  </w:divBdr>
                                                </w:div>
                                                <w:div w:id="718288143">
                                                  <w:marLeft w:val="0"/>
                                                  <w:marRight w:val="0"/>
                                                  <w:marTop w:val="0"/>
                                                  <w:marBottom w:val="0"/>
                                                  <w:divBdr>
                                                    <w:top w:val="none" w:sz="0" w:space="0" w:color="auto"/>
                                                    <w:left w:val="none" w:sz="0" w:space="0" w:color="auto"/>
                                                    <w:bottom w:val="none" w:sz="0" w:space="0" w:color="auto"/>
                                                    <w:right w:val="none" w:sz="0" w:space="0" w:color="auto"/>
                                                  </w:divBdr>
                                                </w:div>
                                                <w:div w:id="283344021">
                                                  <w:marLeft w:val="0"/>
                                                  <w:marRight w:val="0"/>
                                                  <w:marTop w:val="0"/>
                                                  <w:marBottom w:val="0"/>
                                                  <w:divBdr>
                                                    <w:top w:val="none" w:sz="0" w:space="0" w:color="auto"/>
                                                    <w:left w:val="none" w:sz="0" w:space="0" w:color="auto"/>
                                                    <w:bottom w:val="none" w:sz="0" w:space="0" w:color="auto"/>
                                                    <w:right w:val="none" w:sz="0" w:space="0" w:color="auto"/>
                                                  </w:divBdr>
                                                </w:div>
                                                <w:div w:id="114914449">
                                                  <w:marLeft w:val="0"/>
                                                  <w:marRight w:val="0"/>
                                                  <w:marTop w:val="0"/>
                                                  <w:marBottom w:val="0"/>
                                                  <w:divBdr>
                                                    <w:top w:val="none" w:sz="0" w:space="0" w:color="auto"/>
                                                    <w:left w:val="none" w:sz="0" w:space="0" w:color="auto"/>
                                                    <w:bottom w:val="none" w:sz="0" w:space="0" w:color="auto"/>
                                                    <w:right w:val="none" w:sz="0" w:space="0" w:color="auto"/>
                                                  </w:divBdr>
                                                </w:div>
                                                <w:div w:id="425464503">
                                                  <w:marLeft w:val="0"/>
                                                  <w:marRight w:val="0"/>
                                                  <w:marTop w:val="0"/>
                                                  <w:marBottom w:val="0"/>
                                                  <w:divBdr>
                                                    <w:top w:val="none" w:sz="0" w:space="0" w:color="auto"/>
                                                    <w:left w:val="none" w:sz="0" w:space="0" w:color="auto"/>
                                                    <w:bottom w:val="none" w:sz="0" w:space="0" w:color="auto"/>
                                                    <w:right w:val="none" w:sz="0" w:space="0" w:color="auto"/>
                                                  </w:divBdr>
                                                </w:div>
                                                <w:div w:id="289438676">
                                                  <w:marLeft w:val="0"/>
                                                  <w:marRight w:val="0"/>
                                                  <w:marTop w:val="0"/>
                                                  <w:marBottom w:val="0"/>
                                                  <w:divBdr>
                                                    <w:top w:val="none" w:sz="0" w:space="0" w:color="auto"/>
                                                    <w:left w:val="none" w:sz="0" w:space="0" w:color="auto"/>
                                                    <w:bottom w:val="none" w:sz="0" w:space="0" w:color="auto"/>
                                                    <w:right w:val="none" w:sz="0" w:space="0" w:color="auto"/>
                                                  </w:divBdr>
                                                </w:div>
                                                <w:div w:id="719980445">
                                                  <w:marLeft w:val="0"/>
                                                  <w:marRight w:val="0"/>
                                                  <w:marTop w:val="0"/>
                                                  <w:marBottom w:val="0"/>
                                                  <w:divBdr>
                                                    <w:top w:val="none" w:sz="0" w:space="0" w:color="auto"/>
                                                    <w:left w:val="none" w:sz="0" w:space="0" w:color="auto"/>
                                                    <w:bottom w:val="none" w:sz="0" w:space="0" w:color="auto"/>
                                                    <w:right w:val="none" w:sz="0" w:space="0" w:color="auto"/>
                                                  </w:divBdr>
                                                </w:div>
                                                <w:div w:id="574629072">
                                                  <w:marLeft w:val="0"/>
                                                  <w:marRight w:val="0"/>
                                                  <w:marTop w:val="0"/>
                                                  <w:marBottom w:val="0"/>
                                                  <w:divBdr>
                                                    <w:top w:val="none" w:sz="0" w:space="0" w:color="auto"/>
                                                    <w:left w:val="none" w:sz="0" w:space="0" w:color="auto"/>
                                                    <w:bottom w:val="none" w:sz="0" w:space="0" w:color="auto"/>
                                                    <w:right w:val="none" w:sz="0" w:space="0" w:color="auto"/>
                                                  </w:divBdr>
                                                </w:div>
                                                <w:div w:id="1549806007">
                                                  <w:marLeft w:val="0"/>
                                                  <w:marRight w:val="0"/>
                                                  <w:marTop w:val="0"/>
                                                  <w:marBottom w:val="0"/>
                                                  <w:divBdr>
                                                    <w:top w:val="none" w:sz="0" w:space="0" w:color="auto"/>
                                                    <w:left w:val="none" w:sz="0" w:space="0" w:color="auto"/>
                                                    <w:bottom w:val="none" w:sz="0" w:space="0" w:color="auto"/>
                                                    <w:right w:val="none" w:sz="0" w:space="0" w:color="auto"/>
                                                  </w:divBdr>
                                                </w:div>
                                                <w:div w:id="1623921262">
                                                  <w:marLeft w:val="0"/>
                                                  <w:marRight w:val="0"/>
                                                  <w:marTop w:val="0"/>
                                                  <w:marBottom w:val="0"/>
                                                  <w:divBdr>
                                                    <w:top w:val="none" w:sz="0" w:space="0" w:color="auto"/>
                                                    <w:left w:val="none" w:sz="0" w:space="0" w:color="auto"/>
                                                    <w:bottom w:val="none" w:sz="0" w:space="0" w:color="auto"/>
                                                    <w:right w:val="none" w:sz="0" w:space="0" w:color="auto"/>
                                                  </w:divBdr>
                                                </w:div>
                                                <w:div w:id="161745050">
                                                  <w:marLeft w:val="0"/>
                                                  <w:marRight w:val="0"/>
                                                  <w:marTop w:val="0"/>
                                                  <w:marBottom w:val="0"/>
                                                  <w:divBdr>
                                                    <w:top w:val="none" w:sz="0" w:space="0" w:color="auto"/>
                                                    <w:left w:val="none" w:sz="0" w:space="0" w:color="auto"/>
                                                    <w:bottom w:val="none" w:sz="0" w:space="0" w:color="auto"/>
                                                    <w:right w:val="none" w:sz="0" w:space="0" w:color="auto"/>
                                                  </w:divBdr>
                                                </w:div>
                                                <w:div w:id="2001882287">
                                                  <w:marLeft w:val="0"/>
                                                  <w:marRight w:val="0"/>
                                                  <w:marTop w:val="0"/>
                                                  <w:marBottom w:val="0"/>
                                                  <w:divBdr>
                                                    <w:top w:val="none" w:sz="0" w:space="0" w:color="auto"/>
                                                    <w:left w:val="none" w:sz="0" w:space="0" w:color="auto"/>
                                                    <w:bottom w:val="none" w:sz="0" w:space="0" w:color="auto"/>
                                                    <w:right w:val="none" w:sz="0" w:space="0" w:color="auto"/>
                                                  </w:divBdr>
                                                </w:div>
                                                <w:div w:id="2093041799">
                                                  <w:marLeft w:val="0"/>
                                                  <w:marRight w:val="0"/>
                                                  <w:marTop w:val="0"/>
                                                  <w:marBottom w:val="0"/>
                                                  <w:divBdr>
                                                    <w:top w:val="none" w:sz="0" w:space="0" w:color="auto"/>
                                                    <w:left w:val="none" w:sz="0" w:space="0" w:color="auto"/>
                                                    <w:bottom w:val="none" w:sz="0" w:space="0" w:color="auto"/>
                                                    <w:right w:val="none" w:sz="0" w:space="0" w:color="auto"/>
                                                  </w:divBdr>
                                                </w:div>
                                                <w:div w:id="126701694">
                                                  <w:marLeft w:val="0"/>
                                                  <w:marRight w:val="0"/>
                                                  <w:marTop w:val="0"/>
                                                  <w:marBottom w:val="0"/>
                                                  <w:divBdr>
                                                    <w:top w:val="none" w:sz="0" w:space="0" w:color="auto"/>
                                                    <w:left w:val="none" w:sz="0" w:space="0" w:color="auto"/>
                                                    <w:bottom w:val="none" w:sz="0" w:space="0" w:color="auto"/>
                                                    <w:right w:val="none" w:sz="0" w:space="0" w:color="auto"/>
                                                  </w:divBdr>
                                                </w:div>
                                                <w:div w:id="577714826">
                                                  <w:marLeft w:val="0"/>
                                                  <w:marRight w:val="0"/>
                                                  <w:marTop w:val="0"/>
                                                  <w:marBottom w:val="0"/>
                                                  <w:divBdr>
                                                    <w:top w:val="none" w:sz="0" w:space="0" w:color="auto"/>
                                                    <w:left w:val="none" w:sz="0" w:space="0" w:color="auto"/>
                                                    <w:bottom w:val="none" w:sz="0" w:space="0" w:color="auto"/>
                                                    <w:right w:val="none" w:sz="0" w:space="0" w:color="auto"/>
                                                  </w:divBdr>
                                                </w:div>
                                                <w:div w:id="1256092679">
                                                  <w:marLeft w:val="0"/>
                                                  <w:marRight w:val="0"/>
                                                  <w:marTop w:val="0"/>
                                                  <w:marBottom w:val="0"/>
                                                  <w:divBdr>
                                                    <w:top w:val="none" w:sz="0" w:space="0" w:color="auto"/>
                                                    <w:left w:val="none" w:sz="0" w:space="0" w:color="auto"/>
                                                    <w:bottom w:val="none" w:sz="0" w:space="0" w:color="auto"/>
                                                    <w:right w:val="none" w:sz="0" w:space="0" w:color="auto"/>
                                                  </w:divBdr>
                                                </w:div>
                                                <w:div w:id="1481194222">
                                                  <w:marLeft w:val="0"/>
                                                  <w:marRight w:val="0"/>
                                                  <w:marTop w:val="0"/>
                                                  <w:marBottom w:val="0"/>
                                                  <w:divBdr>
                                                    <w:top w:val="none" w:sz="0" w:space="0" w:color="auto"/>
                                                    <w:left w:val="none" w:sz="0" w:space="0" w:color="auto"/>
                                                    <w:bottom w:val="none" w:sz="0" w:space="0" w:color="auto"/>
                                                    <w:right w:val="none" w:sz="0" w:space="0" w:color="auto"/>
                                                  </w:divBdr>
                                                </w:div>
                                                <w:div w:id="1219590221">
                                                  <w:marLeft w:val="0"/>
                                                  <w:marRight w:val="0"/>
                                                  <w:marTop w:val="0"/>
                                                  <w:marBottom w:val="0"/>
                                                  <w:divBdr>
                                                    <w:top w:val="none" w:sz="0" w:space="0" w:color="auto"/>
                                                    <w:left w:val="none" w:sz="0" w:space="0" w:color="auto"/>
                                                    <w:bottom w:val="none" w:sz="0" w:space="0" w:color="auto"/>
                                                    <w:right w:val="none" w:sz="0" w:space="0" w:color="auto"/>
                                                  </w:divBdr>
                                                </w:div>
                                                <w:div w:id="1218007400">
                                                  <w:marLeft w:val="0"/>
                                                  <w:marRight w:val="0"/>
                                                  <w:marTop w:val="0"/>
                                                  <w:marBottom w:val="0"/>
                                                  <w:divBdr>
                                                    <w:top w:val="none" w:sz="0" w:space="0" w:color="auto"/>
                                                    <w:left w:val="none" w:sz="0" w:space="0" w:color="auto"/>
                                                    <w:bottom w:val="none" w:sz="0" w:space="0" w:color="auto"/>
                                                    <w:right w:val="none" w:sz="0" w:space="0" w:color="auto"/>
                                                  </w:divBdr>
                                                </w:div>
                                                <w:div w:id="590437019">
                                                  <w:marLeft w:val="0"/>
                                                  <w:marRight w:val="0"/>
                                                  <w:marTop w:val="0"/>
                                                  <w:marBottom w:val="0"/>
                                                  <w:divBdr>
                                                    <w:top w:val="none" w:sz="0" w:space="0" w:color="auto"/>
                                                    <w:left w:val="none" w:sz="0" w:space="0" w:color="auto"/>
                                                    <w:bottom w:val="none" w:sz="0" w:space="0" w:color="auto"/>
                                                    <w:right w:val="none" w:sz="0" w:space="0" w:color="auto"/>
                                                  </w:divBdr>
                                                </w:div>
                                                <w:div w:id="109858194">
                                                  <w:marLeft w:val="0"/>
                                                  <w:marRight w:val="0"/>
                                                  <w:marTop w:val="0"/>
                                                  <w:marBottom w:val="0"/>
                                                  <w:divBdr>
                                                    <w:top w:val="none" w:sz="0" w:space="0" w:color="auto"/>
                                                    <w:left w:val="none" w:sz="0" w:space="0" w:color="auto"/>
                                                    <w:bottom w:val="none" w:sz="0" w:space="0" w:color="auto"/>
                                                    <w:right w:val="none" w:sz="0" w:space="0" w:color="auto"/>
                                                  </w:divBdr>
                                                </w:div>
                                                <w:div w:id="177473525">
                                                  <w:marLeft w:val="0"/>
                                                  <w:marRight w:val="0"/>
                                                  <w:marTop w:val="0"/>
                                                  <w:marBottom w:val="0"/>
                                                  <w:divBdr>
                                                    <w:top w:val="none" w:sz="0" w:space="0" w:color="auto"/>
                                                    <w:left w:val="none" w:sz="0" w:space="0" w:color="auto"/>
                                                    <w:bottom w:val="none" w:sz="0" w:space="0" w:color="auto"/>
                                                    <w:right w:val="none" w:sz="0" w:space="0" w:color="auto"/>
                                                  </w:divBdr>
                                                </w:div>
                                                <w:div w:id="1385181041">
                                                  <w:marLeft w:val="0"/>
                                                  <w:marRight w:val="0"/>
                                                  <w:marTop w:val="0"/>
                                                  <w:marBottom w:val="0"/>
                                                  <w:divBdr>
                                                    <w:top w:val="none" w:sz="0" w:space="0" w:color="auto"/>
                                                    <w:left w:val="none" w:sz="0" w:space="0" w:color="auto"/>
                                                    <w:bottom w:val="none" w:sz="0" w:space="0" w:color="auto"/>
                                                    <w:right w:val="none" w:sz="0" w:space="0" w:color="auto"/>
                                                  </w:divBdr>
                                                </w:div>
                                                <w:div w:id="538591010">
                                                  <w:marLeft w:val="0"/>
                                                  <w:marRight w:val="0"/>
                                                  <w:marTop w:val="0"/>
                                                  <w:marBottom w:val="0"/>
                                                  <w:divBdr>
                                                    <w:top w:val="none" w:sz="0" w:space="0" w:color="auto"/>
                                                    <w:left w:val="none" w:sz="0" w:space="0" w:color="auto"/>
                                                    <w:bottom w:val="none" w:sz="0" w:space="0" w:color="auto"/>
                                                    <w:right w:val="none" w:sz="0" w:space="0" w:color="auto"/>
                                                  </w:divBdr>
                                                </w:div>
                                                <w:div w:id="565726300">
                                                  <w:marLeft w:val="0"/>
                                                  <w:marRight w:val="0"/>
                                                  <w:marTop w:val="0"/>
                                                  <w:marBottom w:val="0"/>
                                                  <w:divBdr>
                                                    <w:top w:val="none" w:sz="0" w:space="0" w:color="auto"/>
                                                    <w:left w:val="none" w:sz="0" w:space="0" w:color="auto"/>
                                                    <w:bottom w:val="none" w:sz="0" w:space="0" w:color="auto"/>
                                                    <w:right w:val="none" w:sz="0" w:space="0" w:color="auto"/>
                                                  </w:divBdr>
                                                </w:div>
                                                <w:div w:id="184104281">
                                                  <w:marLeft w:val="0"/>
                                                  <w:marRight w:val="0"/>
                                                  <w:marTop w:val="0"/>
                                                  <w:marBottom w:val="0"/>
                                                  <w:divBdr>
                                                    <w:top w:val="none" w:sz="0" w:space="0" w:color="auto"/>
                                                    <w:left w:val="none" w:sz="0" w:space="0" w:color="auto"/>
                                                    <w:bottom w:val="none" w:sz="0" w:space="0" w:color="auto"/>
                                                    <w:right w:val="none" w:sz="0" w:space="0" w:color="auto"/>
                                                  </w:divBdr>
                                                </w:div>
                                                <w:div w:id="504244124">
                                                  <w:marLeft w:val="0"/>
                                                  <w:marRight w:val="0"/>
                                                  <w:marTop w:val="0"/>
                                                  <w:marBottom w:val="0"/>
                                                  <w:divBdr>
                                                    <w:top w:val="none" w:sz="0" w:space="0" w:color="auto"/>
                                                    <w:left w:val="none" w:sz="0" w:space="0" w:color="auto"/>
                                                    <w:bottom w:val="none" w:sz="0" w:space="0" w:color="auto"/>
                                                    <w:right w:val="none" w:sz="0" w:space="0" w:color="auto"/>
                                                  </w:divBdr>
                                                </w:div>
                                                <w:div w:id="624774118">
                                                  <w:marLeft w:val="0"/>
                                                  <w:marRight w:val="0"/>
                                                  <w:marTop w:val="0"/>
                                                  <w:marBottom w:val="0"/>
                                                  <w:divBdr>
                                                    <w:top w:val="none" w:sz="0" w:space="0" w:color="auto"/>
                                                    <w:left w:val="none" w:sz="0" w:space="0" w:color="auto"/>
                                                    <w:bottom w:val="none" w:sz="0" w:space="0" w:color="auto"/>
                                                    <w:right w:val="none" w:sz="0" w:space="0" w:color="auto"/>
                                                  </w:divBdr>
                                                </w:div>
                                                <w:div w:id="1285691897">
                                                  <w:marLeft w:val="0"/>
                                                  <w:marRight w:val="0"/>
                                                  <w:marTop w:val="0"/>
                                                  <w:marBottom w:val="0"/>
                                                  <w:divBdr>
                                                    <w:top w:val="none" w:sz="0" w:space="0" w:color="auto"/>
                                                    <w:left w:val="none" w:sz="0" w:space="0" w:color="auto"/>
                                                    <w:bottom w:val="none" w:sz="0" w:space="0" w:color="auto"/>
                                                    <w:right w:val="none" w:sz="0" w:space="0" w:color="auto"/>
                                                  </w:divBdr>
                                                </w:div>
                                                <w:div w:id="2102558192">
                                                  <w:marLeft w:val="0"/>
                                                  <w:marRight w:val="0"/>
                                                  <w:marTop w:val="0"/>
                                                  <w:marBottom w:val="0"/>
                                                  <w:divBdr>
                                                    <w:top w:val="none" w:sz="0" w:space="0" w:color="auto"/>
                                                    <w:left w:val="none" w:sz="0" w:space="0" w:color="auto"/>
                                                    <w:bottom w:val="none" w:sz="0" w:space="0" w:color="auto"/>
                                                    <w:right w:val="none" w:sz="0" w:space="0" w:color="auto"/>
                                                  </w:divBdr>
                                                </w:div>
                                                <w:div w:id="2058551695">
                                                  <w:marLeft w:val="0"/>
                                                  <w:marRight w:val="0"/>
                                                  <w:marTop w:val="0"/>
                                                  <w:marBottom w:val="0"/>
                                                  <w:divBdr>
                                                    <w:top w:val="none" w:sz="0" w:space="0" w:color="auto"/>
                                                    <w:left w:val="none" w:sz="0" w:space="0" w:color="auto"/>
                                                    <w:bottom w:val="none" w:sz="0" w:space="0" w:color="auto"/>
                                                    <w:right w:val="none" w:sz="0" w:space="0" w:color="auto"/>
                                                  </w:divBdr>
                                                </w:div>
                                                <w:div w:id="1456748644">
                                                  <w:marLeft w:val="0"/>
                                                  <w:marRight w:val="0"/>
                                                  <w:marTop w:val="0"/>
                                                  <w:marBottom w:val="0"/>
                                                  <w:divBdr>
                                                    <w:top w:val="none" w:sz="0" w:space="0" w:color="auto"/>
                                                    <w:left w:val="none" w:sz="0" w:space="0" w:color="auto"/>
                                                    <w:bottom w:val="none" w:sz="0" w:space="0" w:color="auto"/>
                                                    <w:right w:val="none" w:sz="0" w:space="0" w:color="auto"/>
                                                  </w:divBdr>
                                                </w:div>
                                                <w:div w:id="1832720222">
                                                  <w:marLeft w:val="0"/>
                                                  <w:marRight w:val="0"/>
                                                  <w:marTop w:val="0"/>
                                                  <w:marBottom w:val="0"/>
                                                  <w:divBdr>
                                                    <w:top w:val="none" w:sz="0" w:space="0" w:color="auto"/>
                                                    <w:left w:val="none" w:sz="0" w:space="0" w:color="auto"/>
                                                    <w:bottom w:val="none" w:sz="0" w:space="0" w:color="auto"/>
                                                    <w:right w:val="none" w:sz="0" w:space="0" w:color="auto"/>
                                                  </w:divBdr>
                                                </w:div>
                                                <w:div w:id="199436167">
                                                  <w:marLeft w:val="0"/>
                                                  <w:marRight w:val="0"/>
                                                  <w:marTop w:val="0"/>
                                                  <w:marBottom w:val="0"/>
                                                  <w:divBdr>
                                                    <w:top w:val="none" w:sz="0" w:space="0" w:color="auto"/>
                                                    <w:left w:val="none" w:sz="0" w:space="0" w:color="auto"/>
                                                    <w:bottom w:val="none" w:sz="0" w:space="0" w:color="auto"/>
                                                    <w:right w:val="none" w:sz="0" w:space="0" w:color="auto"/>
                                                  </w:divBdr>
                                                </w:div>
                                                <w:div w:id="203062764">
                                                  <w:marLeft w:val="0"/>
                                                  <w:marRight w:val="0"/>
                                                  <w:marTop w:val="0"/>
                                                  <w:marBottom w:val="0"/>
                                                  <w:divBdr>
                                                    <w:top w:val="none" w:sz="0" w:space="0" w:color="auto"/>
                                                    <w:left w:val="none" w:sz="0" w:space="0" w:color="auto"/>
                                                    <w:bottom w:val="none" w:sz="0" w:space="0" w:color="auto"/>
                                                    <w:right w:val="none" w:sz="0" w:space="0" w:color="auto"/>
                                                  </w:divBdr>
                                                </w:div>
                                                <w:div w:id="1643197559">
                                                  <w:marLeft w:val="0"/>
                                                  <w:marRight w:val="0"/>
                                                  <w:marTop w:val="0"/>
                                                  <w:marBottom w:val="0"/>
                                                  <w:divBdr>
                                                    <w:top w:val="none" w:sz="0" w:space="0" w:color="auto"/>
                                                    <w:left w:val="none" w:sz="0" w:space="0" w:color="auto"/>
                                                    <w:bottom w:val="none" w:sz="0" w:space="0" w:color="auto"/>
                                                    <w:right w:val="none" w:sz="0" w:space="0" w:color="auto"/>
                                                  </w:divBdr>
                                                </w:div>
                                              </w:divsChild>
                                            </w:div>
                                            <w:div w:id="1892493451">
                                              <w:marLeft w:val="0"/>
                                              <w:marRight w:val="0"/>
                                              <w:marTop w:val="0"/>
                                              <w:marBottom w:val="0"/>
                                              <w:divBdr>
                                                <w:top w:val="none" w:sz="0" w:space="0" w:color="auto"/>
                                                <w:left w:val="none" w:sz="0" w:space="0" w:color="auto"/>
                                                <w:bottom w:val="none" w:sz="0" w:space="0" w:color="auto"/>
                                                <w:right w:val="none" w:sz="0" w:space="0" w:color="auto"/>
                                              </w:divBdr>
                                            </w:div>
                                            <w:div w:id="1749964824">
                                              <w:marLeft w:val="0"/>
                                              <w:marRight w:val="0"/>
                                              <w:marTop w:val="0"/>
                                              <w:marBottom w:val="0"/>
                                              <w:divBdr>
                                                <w:top w:val="none" w:sz="0" w:space="0" w:color="auto"/>
                                                <w:left w:val="none" w:sz="0" w:space="0" w:color="auto"/>
                                                <w:bottom w:val="none" w:sz="0" w:space="0" w:color="auto"/>
                                                <w:right w:val="none" w:sz="0" w:space="0" w:color="auto"/>
                                              </w:divBdr>
                                            </w:div>
                                            <w:div w:id="1123885550">
                                              <w:marLeft w:val="0"/>
                                              <w:marRight w:val="0"/>
                                              <w:marTop w:val="0"/>
                                              <w:marBottom w:val="0"/>
                                              <w:divBdr>
                                                <w:top w:val="none" w:sz="0" w:space="0" w:color="auto"/>
                                                <w:left w:val="none" w:sz="0" w:space="0" w:color="auto"/>
                                                <w:bottom w:val="none" w:sz="0" w:space="0" w:color="auto"/>
                                                <w:right w:val="none" w:sz="0" w:space="0" w:color="auto"/>
                                              </w:divBdr>
                                            </w:div>
                                            <w:div w:id="937904942">
                                              <w:marLeft w:val="0"/>
                                              <w:marRight w:val="0"/>
                                              <w:marTop w:val="0"/>
                                              <w:marBottom w:val="0"/>
                                              <w:divBdr>
                                                <w:top w:val="none" w:sz="0" w:space="0" w:color="auto"/>
                                                <w:left w:val="none" w:sz="0" w:space="0" w:color="auto"/>
                                                <w:bottom w:val="none" w:sz="0" w:space="0" w:color="auto"/>
                                                <w:right w:val="none" w:sz="0" w:space="0" w:color="auto"/>
                                              </w:divBdr>
                                            </w:div>
                                            <w:div w:id="1131362154">
                                              <w:marLeft w:val="0"/>
                                              <w:marRight w:val="0"/>
                                              <w:marTop w:val="0"/>
                                              <w:marBottom w:val="0"/>
                                              <w:divBdr>
                                                <w:top w:val="none" w:sz="0" w:space="0" w:color="auto"/>
                                                <w:left w:val="none" w:sz="0" w:space="0" w:color="auto"/>
                                                <w:bottom w:val="none" w:sz="0" w:space="0" w:color="auto"/>
                                                <w:right w:val="none" w:sz="0" w:space="0" w:color="auto"/>
                                              </w:divBdr>
                                            </w:div>
                                            <w:div w:id="33502177">
                                              <w:marLeft w:val="0"/>
                                              <w:marRight w:val="0"/>
                                              <w:marTop w:val="0"/>
                                              <w:marBottom w:val="0"/>
                                              <w:divBdr>
                                                <w:top w:val="none" w:sz="0" w:space="0" w:color="auto"/>
                                                <w:left w:val="none" w:sz="0" w:space="0" w:color="auto"/>
                                                <w:bottom w:val="none" w:sz="0" w:space="0" w:color="auto"/>
                                                <w:right w:val="none" w:sz="0" w:space="0" w:color="auto"/>
                                              </w:divBdr>
                                            </w:div>
                                            <w:div w:id="1264804204">
                                              <w:marLeft w:val="0"/>
                                              <w:marRight w:val="0"/>
                                              <w:marTop w:val="0"/>
                                              <w:marBottom w:val="0"/>
                                              <w:divBdr>
                                                <w:top w:val="none" w:sz="0" w:space="0" w:color="auto"/>
                                                <w:left w:val="none" w:sz="0" w:space="0" w:color="auto"/>
                                                <w:bottom w:val="none" w:sz="0" w:space="0" w:color="auto"/>
                                                <w:right w:val="none" w:sz="0" w:space="0" w:color="auto"/>
                                              </w:divBdr>
                                            </w:div>
                                            <w:div w:id="266743625">
                                              <w:marLeft w:val="0"/>
                                              <w:marRight w:val="0"/>
                                              <w:marTop w:val="0"/>
                                              <w:marBottom w:val="0"/>
                                              <w:divBdr>
                                                <w:top w:val="none" w:sz="0" w:space="0" w:color="auto"/>
                                                <w:left w:val="none" w:sz="0" w:space="0" w:color="auto"/>
                                                <w:bottom w:val="none" w:sz="0" w:space="0" w:color="auto"/>
                                                <w:right w:val="none" w:sz="0" w:space="0" w:color="auto"/>
                                              </w:divBdr>
                                            </w:div>
                                            <w:div w:id="379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4378">
                                      <w:marLeft w:val="0"/>
                                      <w:marRight w:val="0"/>
                                      <w:marTop w:val="210"/>
                                      <w:marBottom w:val="210"/>
                                      <w:divBdr>
                                        <w:top w:val="none" w:sz="0" w:space="0" w:color="auto"/>
                                        <w:left w:val="none" w:sz="0" w:space="0" w:color="auto"/>
                                        <w:bottom w:val="none" w:sz="0" w:space="0" w:color="auto"/>
                                        <w:right w:val="none" w:sz="0" w:space="0" w:color="auto"/>
                                      </w:divBdr>
                                      <w:divsChild>
                                        <w:div w:id="1739011946">
                                          <w:marLeft w:val="480"/>
                                          <w:marRight w:val="0"/>
                                          <w:marTop w:val="0"/>
                                          <w:marBottom w:val="240"/>
                                          <w:divBdr>
                                            <w:top w:val="none" w:sz="0" w:space="0" w:color="auto"/>
                                            <w:left w:val="none" w:sz="0" w:space="0" w:color="auto"/>
                                            <w:bottom w:val="none" w:sz="0" w:space="0" w:color="auto"/>
                                            <w:right w:val="none" w:sz="0" w:space="0" w:color="auto"/>
                                          </w:divBdr>
                                          <w:divsChild>
                                            <w:div w:id="116685608">
                                              <w:marLeft w:val="0"/>
                                              <w:marRight w:val="0"/>
                                              <w:marTop w:val="0"/>
                                              <w:marBottom w:val="0"/>
                                              <w:divBdr>
                                                <w:top w:val="none" w:sz="0" w:space="0" w:color="auto"/>
                                                <w:left w:val="none" w:sz="0" w:space="0" w:color="auto"/>
                                                <w:bottom w:val="none" w:sz="0" w:space="0" w:color="auto"/>
                                                <w:right w:val="none" w:sz="0" w:space="0" w:color="auto"/>
                                              </w:divBdr>
                                              <w:divsChild>
                                                <w:div w:id="1373770163">
                                                  <w:marLeft w:val="0"/>
                                                  <w:marRight w:val="0"/>
                                                  <w:marTop w:val="210"/>
                                                  <w:marBottom w:val="0"/>
                                                  <w:divBdr>
                                                    <w:top w:val="none" w:sz="0" w:space="0" w:color="auto"/>
                                                    <w:left w:val="none" w:sz="0" w:space="0" w:color="auto"/>
                                                    <w:bottom w:val="none" w:sz="0" w:space="0" w:color="auto"/>
                                                    <w:right w:val="none" w:sz="0" w:space="0" w:color="auto"/>
                                                  </w:divBdr>
                                                  <w:divsChild>
                                                    <w:div w:id="648831128">
                                                      <w:marLeft w:val="480"/>
                                                      <w:marRight w:val="0"/>
                                                      <w:marTop w:val="0"/>
                                                      <w:marBottom w:val="240"/>
                                                      <w:divBdr>
                                                        <w:top w:val="none" w:sz="0" w:space="0" w:color="auto"/>
                                                        <w:left w:val="none" w:sz="0" w:space="0" w:color="auto"/>
                                                        <w:bottom w:val="none" w:sz="0" w:space="0" w:color="auto"/>
                                                        <w:right w:val="none" w:sz="0" w:space="0" w:color="auto"/>
                                                      </w:divBdr>
                                                      <w:divsChild>
                                                        <w:div w:id="1002204429">
                                                          <w:marLeft w:val="0"/>
                                                          <w:marRight w:val="0"/>
                                                          <w:marTop w:val="0"/>
                                                          <w:marBottom w:val="0"/>
                                                          <w:divBdr>
                                                            <w:top w:val="none" w:sz="0" w:space="0" w:color="auto"/>
                                                            <w:left w:val="none" w:sz="0" w:space="0" w:color="auto"/>
                                                            <w:bottom w:val="none" w:sz="0" w:space="0" w:color="auto"/>
                                                            <w:right w:val="none" w:sz="0" w:space="0" w:color="auto"/>
                                                          </w:divBdr>
                                                          <w:divsChild>
                                                            <w:div w:id="1440488594">
                                                              <w:marLeft w:val="0"/>
                                                              <w:marRight w:val="0"/>
                                                              <w:marTop w:val="210"/>
                                                              <w:marBottom w:val="210"/>
                                                              <w:divBdr>
                                                                <w:top w:val="none" w:sz="0" w:space="0" w:color="auto"/>
                                                                <w:left w:val="none" w:sz="0" w:space="0" w:color="auto"/>
                                                                <w:bottom w:val="none" w:sz="0" w:space="0" w:color="auto"/>
                                                                <w:right w:val="none" w:sz="0" w:space="0" w:color="auto"/>
                                                              </w:divBdr>
                                                              <w:divsChild>
                                                                <w:div w:id="850727886">
                                                                  <w:marLeft w:val="480"/>
                                                                  <w:marRight w:val="0"/>
                                                                  <w:marTop w:val="0"/>
                                                                  <w:marBottom w:val="240"/>
                                                                  <w:divBdr>
                                                                    <w:top w:val="none" w:sz="0" w:space="0" w:color="auto"/>
                                                                    <w:left w:val="none" w:sz="0" w:space="0" w:color="auto"/>
                                                                    <w:bottom w:val="none" w:sz="0" w:space="0" w:color="auto"/>
                                                                    <w:right w:val="none" w:sz="0" w:space="0" w:color="auto"/>
                                                                  </w:divBdr>
                                                                </w:div>
                                                              </w:divsChild>
                                                            </w:div>
                                                            <w:div w:id="479423668">
                                                              <w:marLeft w:val="0"/>
                                                              <w:marRight w:val="0"/>
                                                              <w:marTop w:val="210"/>
                                                              <w:marBottom w:val="210"/>
                                                              <w:divBdr>
                                                                <w:top w:val="none" w:sz="0" w:space="0" w:color="auto"/>
                                                                <w:left w:val="none" w:sz="0" w:space="0" w:color="auto"/>
                                                                <w:bottom w:val="none" w:sz="0" w:space="0" w:color="auto"/>
                                                                <w:right w:val="none" w:sz="0" w:space="0" w:color="auto"/>
                                                              </w:divBdr>
                                                              <w:divsChild>
                                                                <w:div w:id="364410619">
                                                                  <w:marLeft w:val="480"/>
                                                                  <w:marRight w:val="0"/>
                                                                  <w:marTop w:val="0"/>
                                                                  <w:marBottom w:val="240"/>
                                                                  <w:divBdr>
                                                                    <w:top w:val="none" w:sz="0" w:space="0" w:color="auto"/>
                                                                    <w:left w:val="none" w:sz="0" w:space="0" w:color="auto"/>
                                                                    <w:bottom w:val="none" w:sz="0" w:space="0" w:color="auto"/>
                                                                    <w:right w:val="none" w:sz="0" w:space="0" w:color="auto"/>
                                                                  </w:divBdr>
                                                                </w:div>
                                                              </w:divsChild>
                                                            </w:div>
                                                            <w:div w:id="119501310">
                                                              <w:marLeft w:val="0"/>
                                                              <w:marRight w:val="0"/>
                                                              <w:marTop w:val="210"/>
                                                              <w:marBottom w:val="210"/>
                                                              <w:divBdr>
                                                                <w:top w:val="none" w:sz="0" w:space="0" w:color="auto"/>
                                                                <w:left w:val="none" w:sz="0" w:space="0" w:color="auto"/>
                                                                <w:bottom w:val="none" w:sz="0" w:space="0" w:color="auto"/>
                                                                <w:right w:val="none" w:sz="0" w:space="0" w:color="auto"/>
                                                              </w:divBdr>
                                                              <w:divsChild>
                                                                <w:div w:id="1807550281">
                                                                  <w:marLeft w:val="480"/>
                                                                  <w:marRight w:val="0"/>
                                                                  <w:marTop w:val="0"/>
                                                                  <w:marBottom w:val="240"/>
                                                                  <w:divBdr>
                                                                    <w:top w:val="none" w:sz="0" w:space="0" w:color="auto"/>
                                                                    <w:left w:val="none" w:sz="0" w:space="0" w:color="auto"/>
                                                                    <w:bottom w:val="none" w:sz="0" w:space="0" w:color="auto"/>
                                                                    <w:right w:val="none" w:sz="0" w:space="0" w:color="auto"/>
                                                                  </w:divBdr>
                                                                </w:div>
                                                              </w:divsChild>
                                                            </w:div>
                                                            <w:div w:id="1068650478">
                                                              <w:marLeft w:val="0"/>
                                                              <w:marRight w:val="0"/>
                                                              <w:marTop w:val="210"/>
                                                              <w:marBottom w:val="210"/>
                                                              <w:divBdr>
                                                                <w:top w:val="none" w:sz="0" w:space="0" w:color="auto"/>
                                                                <w:left w:val="none" w:sz="0" w:space="0" w:color="auto"/>
                                                                <w:bottom w:val="none" w:sz="0" w:space="0" w:color="auto"/>
                                                                <w:right w:val="none" w:sz="0" w:space="0" w:color="auto"/>
                                                              </w:divBdr>
                                                              <w:divsChild>
                                                                <w:div w:id="1385174579">
                                                                  <w:marLeft w:val="480"/>
                                                                  <w:marRight w:val="0"/>
                                                                  <w:marTop w:val="0"/>
                                                                  <w:marBottom w:val="240"/>
                                                                  <w:divBdr>
                                                                    <w:top w:val="none" w:sz="0" w:space="0" w:color="auto"/>
                                                                    <w:left w:val="none" w:sz="0" w:space="0" w:color="auto"/>
                                                                    <w:bottom w:val="none" w:sz="0" w:space="0" w:color="auto"/>
                                                                    <w:right w:val="none" w:sz="0" w:space="0" w:color="auto"/>
                                                                  </w:divBdr>
                                                                </w:div>
                                                              </w:divsChild>
                                                            </w:div>
                                                            <w:div w:id="1950383558">
                                                              <w:marLeft w:val="0"/>
                                                              <w:marRight w:val="0"/>
                                                              <w:marTop w:val="210"/>
                                                              <w:marBottom w:val="210"/>
                                                              <w:divBdr>
                                                                <w:top w:val="none" w:sz="0" w:space="0" w:color="auto"/>
                                                                <w:left w:val="none" w:sz="0" w:space="0" w:color="auto"/>
                                                                <w:bottom w:val="none" w:sz="0" w:space="0" w:color="auto"/>
                                                                <w:right w:val="none" w:sz="0" w:space="0" w:color="auto"/>
                                                              </w:divBdr>
                                                              <w:divsChild>
                                                                <w:div w:id="1908539865">
                                                                  <w:marLeft w:val="480"/>
                                                                  <w:marRight w:val="0"/>
                                                                  <w:marTop w:val="0"/>
                                                                  <w:marBottom w:val="240"/>
                                                                  <w:divBdr>
                                                                    <w:top w:val="none" w:sz="0" w:space="0" w:color="auto"/>
                                                                    <w:left w:val="none" w:sz="0" w:space="0" w:color="auto"/>
                                                                    <w:bottom w:val="none" w:sz="0" w:space="0" w:color="auto"/>
                                                                    <w:right w:val="none" w:sz="0" w:space="0" w:color="auto"/>
                                                                  </w:divBdr>
                                                                </w:div>
                                                              </w:divsChild>
                                                            </w:div>
                                                            <w:div w:id="844562953">
                                                              <w:marLeft w:val="0"/>
                                                              <w:marRight w:val="0"/>
                                                              <w:marTop w:val="210"/>
                                                              <w:marBottom w:val="210"/>
                                                              <w:divBdr>
                                                                <w:top w:val="none" w:sz="0" w:space="0" w:color="auto"/>
                                                                <w:left w:val="none" w:sz="0" w:space="0" w:color="auto"/>
                                                                <w:bottom w:val="none" w:sz="0" w:space="0" w:color="auto"/>
                                                                <w:right w:val="none" w:sz="0" w:space="0" w:color="auto"/>
                                                              </w:divBdr>
                                                              <w:divsChild>
                                                                <w:div w:id="828520340">
                                                                  <w:marLeft w:val="480"/>
                                                                  <w:marRight w:val="0"/>
                                                                  <w:marTop w:val="0"/>
                                                                  <w:marBottom w:val="240"/>
                                                                  <w:divBdr>
                                                                    <w:top w:val="none" w:sz="0" w:space="0" w:color="auto"/>
                                                                    <w:left w:val="none" w:sz="0" w:space="0" w:color="auto"/>
                                                                    <w:bottom w:val="none" w:sz="0" w:space="0" w:color="auto"/>
                                                                    <w:right w:val="none" w:sz="0" w:space="0" w:color="auto"/>
                                                                  </w:divBdr>
                                                                </w:div>
                                                              </w:divsChild>
                                                            </w:div>
                                                            <w:div w:id="712114731">
                                                              <w:marLeft w:val="0"/>
                                                              <w:marRight w:val="0"/>
                                                              <w:marTop w:val="210"/>
                                                              <w:marBottom w:val="210"/>
                                                              <w:divBdr>
                                                                <w:top w:val="none" w:sz="0" w:space="0" w:color="auto"/>
                                                                <w:left w:val="none" w:sz="0" w:space="0" w:color="auto"/>
                                                                <w:bottom w:val="none" w:sz="0" w:space="0" w:color="auto"/>
                                                                <w:right w:val="none" w:sz="0" w:space="0" w:color="auto"/>
                                                              </w:divBdr>
                                                              <w:divsChild>
                                                                <w:div w:id="474222854">
                                                                  <w:marLeft w:val="480"/>
                                                                  <w:marRight w:val="0"/>
                                                                  <w:marTop w:val="0"/>
                                                                  <w:marBottom w:val="240"/>
                                                                  <w:divBdr>
                                                                    <w:top w:val="none" w:sz="0" w:space="0" w:color="auto"/>
                                                                    <w:left w:val="none" w:sz="0" w:space="0" w:color="auto"/>
                                                                    <w:bottom w:val="none" w:sz="0" w:space="0" w:color="auto"/>
                                                                    <w:right w:val="none" w:sz="0" w:space="0" w:color="auto"/>
                                                                  </w:divBdr>
                                                                </w:div>
                                                              </w:divsChild>
                                                            </w:div>
                                                            <w:div w:id="1385907506">
                                                              <w:marLeft w:val="0"/>
                                                              <w:marRight w:val="0"/>
                                                              <w:marTop w:val="210"/>
                                                              <w:marBottom w:val="210"/>
                                                              <w:divBdr>
                                                                <w:top w:val="none" w:sz="0" w:space="0" w:color="auto"/>
                                                                <w:left w:val="none" w:sz="0" w:space="0" w:color="auto"/>
                                                                <w:bottom w:val="none" w:sz="0" w:space="0" w:color="auto"/>
                                                                <w:right w:val="none" w:sz="0" w:space="0" w:color="auto"/>
                                                              </w:divBdr>
                                                              <w:divsChild>
                                                                <w:div w:id="957756155">
                                                                  <w:marLeft w:val="480"/>
                                                                  <w:marRight w:val="0"/>
                                                                  <w:marTop w:val="0"/>
                                                                  <w:marBottom w:val="240"/>
                                                                  <w:divBdr>
                                                                    <w:top w:val="none" w:sz="0" w:space="0" w:color="auto"/>
                                                                    <w:left w:val="none" w:sz="0" w:space="0" w:color="auto"/>
                                                                    <w:bottom w:val="none" w:sz="0" w:space="0" w:color="auto"/>
                                                                    <w:right w:val="none" w:sz="0" w:space="0" w:color="auto"/>
                                                                  </w:divBdr>
                                                                </w:div>
                                                              </w:divsChild>
                                                            </w:div>
                                                            <w:div w:id="979268504">
                                                              <w:marLeft w:val="0"/>
                                                              <w:marRight w:val="0"/>
                                                              <w:marTop w:val="210"/>
                                                              <w:marBottom w:val="0"/>
                                                              <w:divBdr>
                                                                <w:top w:val="none" w:sz="0" w:space="0" w:color="auto"/>
                                                                <w:left w:val="none" w:sz="0" w:space="0" w:color="auto"/>
                                                                <w:bottom w:val="none" w:sz="0" w:space="0" w:color="auto"/>
                                                                <w:right w:val="none" w:sz="0" w:space="0" w:color="auto"/>
                                                              </w:divBdr>
                                                              <w:divsChild>
                                                                <w:div w:id="70360339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681533">
                                      <w:marLeft w:val="0"/>
                                      <w:marRight w:val="0"/>
                                      <w:marTop w:val="210"/>
                                      <w:marBottom w:val="210"/>
                                      <w:divBdr>
                                        <w:top w:val="none" w:sz="0" w:space="0" w:color="auto"/>
                                        <w:left w:val="none" w:sz="0" w:space="0" w:color="auto"/>
                                        <w:bottom w:val="none" w:sz="0" w:space="0" w:color="auto"/>
                                        <w:right w:val="none" w:sz="0" w:space="0" w:color="auto"/>
                                      </w:divBdr>
                                      <w:divsChild>
                                        <w:div w:id="1954286315">
                                          <w:marLeft w:val="480"/>
                                          <w:marRight w:val="0"/>
                                          <w:marTop w:val="0"/>
                                          <w:marBottom w:val="240"/>
                                          <w:divBdr>
                                            <w:top w:val="none" w:sz="0" w:space="0" w:color="auto"/>
                                            <w:left w:val="none" w:sz="0" w:space="0" w:color="auto"/>
                                            <w:bottom w:val="none" w:sz="0" w:space="0" w:color="auto"/>
                                            <w:right w:val="none" w:sz="0" w:space="0" w:color="auto"/>
                                          </w:divBdr>
                                          <w:divsChild>
                                            <w:div w:id="586185563">
                                              <w:marLeft w:val="0"/>
                                              <w:marRight w:val="0"/>
                                              <w:marTop w:val="0"/>
                                              <w:marBottom w:val="0"/>
                                              <w:divBdr>
                                                <w:top w:val="none" w:sz="0" w:space="0" w:color="auto"/>
                                                <w:left w:val="none" w:sz="0" w:space="0" w:color="auto"/>
                                                <w:bottom w:val="none" w:sz="0" w:space="0" w:color="auto"/>
                                                <w:right w:val="none" w:sz="0" w:space="0" w:color="auto"/>
                                              </w:divBdr>
                                              <w:divsChild>
                                                <w:div w:id="1405760940">
                                                  <w:marLeft w:val="0"/>
                                                  <w:marRight w:val="0"/>
                                                  <w:marTop w:val="210"/>
                                                  <w:marBottom w:val="210"/>
                                                  <w:divBdr>
                                                    <w:top w:val="none" w:sz="0" w:space="0" w:color="auto"/>
                                                    <w:left w:val="none" w:sz="0" w:space="0" w:color="auto"/>
                                                    <w:bottom w:val="none" w:sz="0" w:space="0" w:color="auto"/>
                                                    <w:right w:val="none" w:sz="0" w:space="0" w:color="auto"/>
                                                  </w:divBdr>
                                                  <w:divsChild>
                                                    <w:div w:id="1786804114">
                                                      <w:marLeft w:val="480"/>
                                                      <w:marRight w:val="0"/>
                                                      <w:marTop w:val="0"/>
                                                      <w:marBottom w:val="240"/>
                                                      <w:divBdr>
                                                        <w:top w:val="none" w:sz="0" w:space="0" w:color="auto"/>
                                                        <w:left w:val="none" w:sz="0" w:space="0" w:color="auto"/>
                                                        <w:bottom w:val="none" w:sz="0" w:space="0" w:color="auto"/>
                                                        <w:right w:val="none" w:sz="0" w:space="0" w:color="auto"/>
                                                      </w:divBdr>
                                                    </w:div>
                                                  </w:divsChild>
                                                </w:div>
                                                <w:div w:id="1366172138">
                                                  <w:marLeft w:val="0"/>
                                                  <w:marRight w:val="0"/>
                                                  <w:marTop w:val="210"/>
                                                  <w:marBottom w:val="0"/>
                                                  <w:divBdr>
                                                    <w:top w:val="none" w:sz="0" w:space="0" w:color="auto"/>
                                                    <w:left w:val="none" w:sz="0" w:space="0" w:color="auto"/>
                                                    <w:bottom w:val="none" w:sz="0" w:space="0" w:color="auto"/>
                                                    <w:right w:val="none" w:sz="0" w:space="0" w:color="auto"/>
                                                  </w:divBdr>
                                                  <w:divsChild>
                                                    <w:div w:id="51199512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2135206">
                                      <w:marLeft w:val="0"/>
                                      <w:marRight w:val="0"/>
                                      <w:marTop w:val="210"/>
                                      <w:marBottom w:val="210"/>
                                      <w:divBdr>
                                        <w:top w:val="none" w:sz="0" w:space="0" w:color="auto"/>
                                        <w:left w:val="none" w:sz="0" w:space="0" w:color="auto"/>
                                        <w:bottom w:val="none" w:sz="0" w:space="0" w:color="auto"/>
                                        <w:right w:val="none" w:sz="0" w:space="0" w:color="auto"/>
                                      </w:divBdr>
                                      <w:divsChild>
                                        <w:div w:id="349913556">
                                          <w:marLeft w:val="480"/>
                                          <w:marRight w:val="0"/>
                                          <w:marTop w:val="0"/>
                                          <w:marBottom w:val="240"/>
                                          <w:divBdr>
                                            <w:top w:val="none" w:sz="0" w:space="0" w:color="auto"/>
                                            <w:left w:val="none" w:sz="0" w:space="0" w:color="auto"/>
                                            <w:bottom w:val="none" w:sz="0" w:space="0" w:color="auto"/>
                                            <w:right w:val="none" w:sz="0" w:space="0" w:color="auto"/>
                                          </w:divBdr>
                                          <w:divsChild>
                                            <w:div w:id="1277908868">
                                              <w:marLeft w:val="0"/>
                                              <w:marRight w:val="0"/>
                                              <w:marTop w:val="0"/>
                                              <w:marBottom w:val="0"/>
                                              <w:divBdr>
                                                <w:top w:val="none" w:sz="0" w:space="0" w:color="auto"/>
                                                <w:left w:val="none" w:sz="0" w:space="0" w:color="auto"/>
                                                <w:bottom w:val="none" w:sz="0" w:space="0" w:color="auto"/>
                                                <w:right w:val="none" w:sz="0" w:space="0" w:color="auto"/>
                                              </w:divBdr>
                                              <w:divsChild>
                                                <w:div w:id="172379174">
                                                  <w:marLeft w:val="0"/>
                                                  <w:marRight w:val="0"/>
                                                  <w:marTop w:val="210"/>
                                                  <w:marBottom w:val="210"/>
                                                  <w:divBdr>
                                                    <w:top w:val="none" w:sz="0" w:space="0" w:color="auto"/>
                                                    <w:left w:val="none" w:sz="0" w:space="0" w:color="auto"/>
                                                    <w:bottom w:val="none" w:sz="0" w:space="0" w:color="auto"/>
                                                    <w:right w:val="none" w:sz="0" w:space="0" w:color="auto"/>
                                                  </w:divBdr>
                                                  <w:divsChild>
                                                    <w:div w:id="23946064">
                                                      <w:marLeft w:val="480"/>
                                                      <w:marRight w:val="0"/>
                                                      <w:marTop w:val="0"/>
                                                      <w:marBottom w:val="240"/>
                                                      <w:divBdr>
                                                        <w:top w:val="none" w:sz="0" w:space="0" w:color="auto"/>
                                                        <w:left w:val="none" w:sz="0" w:space="0" w:color="auto"/>
                                                        <w:bottom w:val="none" w:sz="0" w:space="0" w:color="auto"/>
                                                        <w:right w:val="none" w:sz="0" w:space="0" w:color="auto"/>
                                                      </w:divBdr>
                                                    </w:div>
                                                  </w:divsChild>
                                                </w:div>
                                                <w:div w:id="786850256">
                                                  <w:marLeft w:val="0"/>
                                                  <w:marRight w:val="0"/>
                                                  <w:marTop w:val="210"/>
                                                  <w:marBottom w:val="210"/>
                                                  <w:divBdr>
                                                    <w:top w:val="none" w:sz="0" w:space="0" w:color="auto"/>
                                                    <w:left w:val="none" w:sz="0" w:space="0" w:color="auto"/>
                                                    <w:bottom w:val="none" w:sz="0" w:space="0" w:color="auto"/>
                                                    <w:right w:val="none" w:sz="0" w:space="0" w:color="auto"/>
                                                  </w:divBdr>
                                                  <w:divsChild>
                                                    <w:div w:id="1756515294">
                                                      <w:marLeft w:val="480"/>
                                                      <w:marRight w:val="0"/>
                                                      <w:marTop w:val="0"/>
                                                      <w:marBottom w:val="240"/>
                                                      <w:divBdr>
                                                        <w:top w:val="none" w:sz="0" w:space="0" w:color="auto"/>
                                                        <w:left w:val="none" w:sz="0" w:space="0" w:color="auto"/>
                                                        <w:bottom w:val="none" w:sz="0" w:space="0" w:color="auto"/>
                                                        <w:right w:val="none" w:sz="0" w:space="0" w:color="auto"/>
                                                      </w:divBdr>
                                                    </w:div>
                                                  </w:divsChild>
                                                </w:div>
                                                <w:div w:id="434518880">
                                                  <w:marLeft w:val="0"/>
                                                  <w:marRight w:val="0"/>
                                                  <w:marTop w:val="210"/>
                                                  <w:marBottom w:val="210"/>
                                                  <w:divBdr>
                                                    <w:top w:val="none" w:sz="0" w:space="0" w:color="auto"/>
                                                    <w:left w:val="none" w:sz="0" w:space="0" w:color="auto"/>
                                                    <w:bottom w:val="none" w:sz="0" w:space="0" w:color="auto"/>
                                                    <w:right w:val="none" w:sz="0" w:space="0" w:color="auto"/>
                                                  </w:divBdr>
                                                  <w:divsChild>
                                                    <w:div w:id="238367274">
                                                      <w:marLeft w:val="480"/>
                                                      <w:marRight w:val="0"/>
                                                      <w:marTop w:val="0"/>
                                                      <w:marBottom w:val="240"/>
                                                      <w:divBdr>
                                                        <w:top w:val="none" w:sz="0" w:space="0" w:color="auto"/>
                                                        <w:left w:val="none" w:sz="0" w:space="0" w:color="auto"/>
                                                        <w:bottom w:val="none" w:sz="0" w:space="0" w:color="auto"/>
                                                        <w:right w:val="none" w:sz="0" w:space="0" w:color="auto"/>
                                                      </w:divBdr>
                                                    </w:div>
                                                  </w:divsChild>
                                                </w:div>
                                                <w:div w:id="1369141023">
                                                  <w:marLeft w:val="0"/>
                                                  <w:marRight w:val="0"/>
                                                  <w:marTop w:val="210"/>
                                                  <w:marBottom w:val="210"/>
                                                  <w:divBdr>
                                                    <w:top w:val="none" w:sz="0" w:space="0" w:color="auto"/>
                                                    <w:left w:val="none" w:sz="0" w:space="0" w:color="auto"/>
                                                    <w:bottom w:val="none" w:sz="0" w:space="0" w:color="auto"/>
                                                    <w:right w:val="none" w:sz="0" w:space="0" w:color="auto"/>
                                                  </w:divBdr>
                                                  <w:divsChild>
                                                    <w:div w:id="2087991852">
                                                      <w:marLeft w:val="480"/>
                                                      <w:marRight w:val="0"/>
                                                      <w:marTop w:val="0"/>
                                                      <w:marBottom w:val="240"/>
                                                      <w:divBdr>
                                                        <w:top w:val="none" w:sz="0" w:space="0" w:color="auto"/>
                                                        <w:left w:val="none" w:sz="0" w:space="0" w:color="auto"/>
                                                        <w:bottom w:val="none" w:sz="0" w:space="0" w:color="auto"/>
                                                        <w:right w:val="none" w:sz="0" w:space="0" w:color="auto"/>
                                                      </w:divBdr>
                                                    </w:div>
                                                  </w:divsChild>
                                                </w:div>
                                                <w:div w:id="606541143">
                                                  <w:marLeft w:val="0"/>
                                                  <w:marRight w:val="0"/>
                                                  <w:marTop w:val="210"/>
                                                  <w:marBottom w:val="210"/>
                                                  <w:divBdr>
                                                    <w:top w:val="none" w:sz="0" w:space="0" w:color="auto"/>
                                                    <w:left w:val="none" w:sz="0" w:space="0" w:color="auto"/>
                                                    <w:bottom w:val="none" w:sz="0" w:space="0" w:color="auto"/>
                                                    <w:right w:val="none" w:sz="0" w:space="0" w:color="auto"/>
                                                  </w:divBdr>
                                                  <w:divsChild>
                                                    <w:div w:id="868418815">
                                                      <w:marLeft w:val="480"/>
                                                      <w:marRight w:val="0"/>
                                                      <w:marTop w:val="0"/>
                                                      <w:marBottom w:val="240"/>
                                                      <w:divBdr>
                                                        <w:top w:val="none" w:sz="0" w:space="0" w:color="auto"/>
                                                        <w:left w:val="none" w:sz="0" w:space="0" w:color="auto"/>
                                                        <w:bottom w:val="none" w:sz="0" w:space="0" w:color="auto"/>
                                                        <w:right w:val="none" w:sz="0" w:space="0" w:color="auto"/>
                                                      </w:divBdr>
                                                    </w:div>
                                                  </w:divsChild>
                                                </w:div>
                                                <w:div w:id="1284580897">
                                                  <w:marLeft w:val="0"/>
                                                  <w:marRight w:val="0"/>
                                                  <w:marTop w:val="210"/>
                                                  <w:marBottom w:val="210"/>
                                                  <w:divBdr>
                                                    <w:top w:val="none" w:sz="0" w:space="0" w:color="auto"/>
                                                    <w:left w:val="none" w:sz="0" w:space="0" w:color="auto"/>
                                                    <w:bottom w:val="none" w:sz="0" w:space="0" w:color="auto"/>
                                                    <w:right w:val="none" w:sz="0" w:space="0" w:color="auto"/>
                                                  </w:divBdr>
                                                  <w:divsChild>
                                                    <w:div w:id="1183007157">
                                                      <w:marLeft w:val="480"/>
                                                      <w:marRight w:val="0"/>
                                                      <w:marTop w:val="0"/>
                                                      <w:marBottom w:val="240"/>
                                                      <w:divBdr>
                                                        <w:top w:val="none" w:sz="0" w:space="0" w:color="auto"/>
                                                        <w:left w:val="none" w:sz="0" w:space="0" w:color="auto"/>
                                                        <w:bottom w:val="none" w:sz="0" w:space="0" w:color="auto"/>
                                                        <w:right w:val="none" w:sz="0" w:space="0" w:color="auto"/>
                                                      </w:divBdr>
                                                    </w:div>
                                                  </w:divsChild>
                                                </w:div>
                                                <w:div w:id="158691741">
                                                  <w:marLeft w:val="0"/>
                                                  <w:marRight w:val="0"/>
                                                  <w:marTop w:val="210"/>
                                                  <w:marBottom w:val="0"/>
                                                  <w:divBdr>
                                                    <w:top w:val="none" w:sz="0" w:space="0" w:color="auto"/>
                                                    <w:left w:val="none" w:sz="0" w:space="0" w:color="auto"/>
                                                    <w:bottom w:val="none" w:sz="0" w:space="0" w:color="auto"/>
                                                    <w:right w:val="none" w:sz="0" w:space="0" w:color="auto"/>
                                                  </w:divBdr>
                                                  <w:divsChild>
                                                    <w:div w:id="141072943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52621487">
                                      <w:marLeft w:val="0"/>
                                      <w:marRight w:val="0"/>
                                      <w:marTop w:val="210"/>
                                      <w:marBottom w:val="210"/>
                                      <w:divBdr>
                                        <w:top w:val="none" w:sz="0" w:space="0" w:color="auto"/>
                                        <w:left w:val="none" w:sz="0" w:space="0" w:color="auto"/>
                                        <w:bottom w:val="none" w:sz="0" w:space="0" w:color="auto"/>
                                        <w:right w:val="none" w:sz="0" w:space="0" w:color="auto"/>
                                      </w:divBdr>
                                      <w:divsChild>
                                        <w:div w:id="1333878082">
                                          <w:marLeft w:val="480"/>
                                          <w:marRight w:val="0"/>
                                          <w:marTop w:val="0"/>
                                          <w:marBottom w:val="240"/>
                                          <w:divBdr>
                                            <w:top w:val="none" w:sz="0" w:space="0" w:color="auto"/>
                                            <w:left w:val="none" w:sz="0" w:space="0" w:color="auto"/>
                                            <w:bottom w:val="none" w:sz="0" w:space="0" w:color="auto"/>
                                            <w:right w:val="none" w:sz="0" w:space="0" w:color="auto"/>
                                          </w:divBdr>
                                          <w:divsChild>
                                            <w:div w:id="416292568">
                                              <w:marLeft w:val="0"/>
                                              <w:marRight w:val="0"/>
                                              <w:marTop w:val="0"/>
                                              <w:marBottom w:val="0"/>
                                              <w:divBdr>
                                                <w:top w:val="none" w:sz="0" w:space="0" w:color="auto"/>
                                                <w:left w:val="none" w:sz="0" w:space="0" w:color="auto"/>
                                                <w:bottom w:val="none" w:sz="0" w:space="0" w:color="auto"/>
                                                <w:right w:val="none" w:sz="0" w:space="0" w:color="auto"/>
                                              </w:divBdr>
                                              <w:divsChild>
                                                <w:div w:id="577519004">
                                                  <w:marLeft w:val="0"/>
                                                  <w:marRight w:val="0"/>
                                                  <w:marTop w:val="210"/>
                                                  <w:marBottom w:val="210"/>
                                                  <w:divBdr>
                                                    <w:top w:val="none" w:sz="0" w:space="0" w:color="auto"/>
                                                    <w:left w:val="none" w:sz="0" w:space="0" w:color="auto"/>
                                                    <w:bottom w:val="none" w:sz="0" w:space="0" w:color="auto"/>
                                                    <w:right w:val="none" w:sz="0" w:space="0" w:color="auto"/>
                                                  </w:divBdr>
                                                  <w:divsChild>
                                                    <w:div w:id="917399387">
                                                      <w:marLeft w:val="480"/>
                                                      <w:marRight w:val="0"/>
                                                      <w:marTop w:val="0"/>
                                                      <w:marBottom w:val="240"/>
                                                      <w:divBdr>
                                                        <w:top w:val="none" w:sz="0" w:space="0" w:color="auto"/>
                                                        <w:left w:val="none" w:sz="0" w:space="0" w:color="auto"/>
                                                        <w:bottom w:val="none" w:sz="0" w:space="0" w:color="auto"/>
                                                        <w:right w:val="none" w:sz="0" w:space="0" w:color="auto"/>
                                                      </w:divBdr>
                                                    </w:div>
                                                  </w:divsChild>
                                                </w:div>
                                                <w:div w:id="1236162464">
                                                  <w:marLeft w:val="0"/>
                                                  <w:marRight w:val="0"/>
                                                  <w:marTop w:val="210"/>
                                                  <w:marBottom w:val="210"/>
                                                  <w:divBdr>
                                                    <w:top w:val="none" w:sz="0" w:space="0" w:color="auto"/>
                                                    <w:left w:val="none" w:sz="0" w:space="0" w:color="auto"/>
                                                    <w:bottom w:val="none" w:sz="0" w:space="0" w:color="auto"/>
                                                    <w:right w:val="none" w:sz="0" w:space="0" w:color="auto"/>
                                                  </w:divBdr>
                                                  <w:divsChild>
                                                    <w:div w:id="778599401">
                                                      <w:marLeft w:val="480"/>
                                                      <w:marRight w:val="0"/>
                                                      <w:marTop w:val="0"/>
                                                      <w:marBottom w:val="240"/>
                                                      <w:divBdr>
                                                        <w:top w:val="none" w:sz="0" w:space="0" w:color="auto"/>
                                                        <w:left w:val="none" w:sz="0" w:space="0" w:color="auto"/>
                                                        <w:bottom w:val="none" w:sz="0" w:space="0" w:color="auto"/>
                                                        <w:right w:val="none" w:sz="0" w:space="0" w:color="auto"/>
                                                      </w:divBdr>
                                                    </w:div>
                                                  </w:divsChild>
                                                </w:div>
                                                <w:div w:id="52243656">
                                                  <w:marLeft w:val="0"/>
                                                  <w:marRight w:val="0"/>
                                                  <w:marTop w:val="210"/>
                                                  <w:marBottom w:val="0"/>
                                                  <w:divBdr>
                                                    <w:top w:val="none" w:sz="0" w:space="0" w:color="auto"/>
                                                    <w:left w:val="none" w:sz="0" w:space="0" w:color="auto"/>
                                                    <w:bottom w:val="none" w:sz="0" w:space="0" w:color="auto"/>
                                                    <w:right w:val="none" w:sz="0" w:space="0" w:color="auto"/>
                                                  </w:divBdr>
                                                  <w:divsChild>
                                                    <w:div w:id="100448020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43259321">
                                      <w:marLeft w:val="0"/>
                                      <w:marRight w:val="0"/>
                                      <w:marTop w:val="210"/>
                                      <w:marBottom w:val="0"/>
                                      <w:divBdr>
                                        <w:top w:val="none" w:sz="0" w:space="0" w:color="auto"/>
                                        <w:left w:val="none" w:sz="0" w:space="0" w:color="auto"/>
                                        <w:bottom w:val="none" w:sz="0" w:space="0" w:color="auto"/>
                                        <w:right w:val="none" w:sz="0" w:space="0" w:color="auto"/>
                                      </w:divBdr>
                                      <w:divsChild>
                                        <w:div w:id="197606286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 w:id="675546652">
                                  <w:marLeft w:val="0"/>
                                  <w:marRight w:val="0"/>
                                  <w:marTop w:val="0"/>
                                  <w:marBottom w:val="0"/>
                                  <w:divBdr>
                                    <w:top w:val="none" w:sz="0" w:space="0" w:color="auto"/>
                                    <w:left w:val="none" w:sz="0" w:space="0" w:color="auto"/>
                                    <w:bottom w:val="none" w:sz="0" w:space="0" w:color="auto"/>
                                    <w:right w:val="none" w:sz="0" w:space="0" w:color="auto"/>
                                  </w:divBdr>
                                  <w:divsChild>
                                    <w:div w:id="1000085820">
                                      <w:marLeft w:val="0"/>
                                      <w:marRight w:val="0"/>
                                      <w:marTop w:val="0"/>
                                      <w:marBottom w:val="0"/>
                                      <w:divBdr>
                                        <w:top w:val="none" w:sz="0" w:space="0" w:color="auto"/>
                                        <w:left w:val="none" w:sz="0" w:space="0" w:color="auto"/>
                                        <w:bottom w:val="none" w:sz="0" w:space="0" w:color="auto"/>
                                        <w:right w:val="none" w:sz="0" w:space="0" w:color="auto"/>
                                      </w:divBdr>
                                      <w:divsChild>
                                        <w:div w:id="73420940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930248">
                              <w:marLeft w:val="0"/>
                              <w:marRight w:val="0"/>
                              <w:marTop w:val="480"/>
                              <w:marBottom w:val="60"/>
                              <w:divBdr>
                                <w:top w:val="none" w:sz="0" w:space="0" w:color="auto"/>
                                <w:left w:val="none" w:sz="0" w:space="0" w:color="auto"/>
                                <w:bottom w:val="none" w:sz="0" w:space="0" w:color="auto"/>
                                <w:right w:val="none" w:sz="0" w:space="0" w:color="auto"/>
                              </w:divBdr>
                            </w:div>
                            <w:div w:id="1389839063">
                              <w:marLeft w:val="0"/>
                              <w:marRight w:val="0"/>
                              <w:marTop w:val="0"/>
                              <w:marBottom w:val="0"/>
                              <w:divBdr>
                                <w:top w:val="none" w:sz="0" w:space="0" w:color="auto"/>
                                <w:left w:val="none" w:sz="0" w:space="0" w:color="auto"/>
                                <w:bottom w:val="none" w:sz="0" w:space="0" w:color="auto"/>
                                <w:right w:val="none" w:sz="0" w:space="0" w:color="auto"/>
                              </w:divBdr>
                              <w:divsChild>
                                <w:div w:id="1508251702">
                                  <w:marLeft w:val="0"/>
                                  <w:marRight w:val="0"/>
                                  <w:marTop w:val="0"/>
                                  <w:marBottom w:val="210"/>
                                  <w:divBdr>
                                    <w:top w:val="none" w:sz="0" w:space="0" w:color="auto"/>
                                    <w:left w:val="none" w:sz="0" w:space="0" w:color="auto"/>
                                    <w:bottom w:val="none" w:sz="0" w:space="0" w:color="auto"/>
                                    <w:right w:val="none" w:sz="0" w:space="0" w:color="auto"/>
                                  </w:divBdr>
                                </w:div>
                                <w:div w:id="645009320">
                                  <w:marLeft w:val="0"/>
                                  <w:marRight w:val="0"/>
                                  <w:marTop w:val="0"/>
                                  <w:marBottom w:val="0"/>
                                  <w:divBdr>
                                    <w:top w:val="none" w:sz="0" w:space="0" w:color="auto"/>
                                    <w:left w:val="none" w:sz="0" w:space="0" w:color="auto"/>
                                    <w:bottom w:val="none" w:sz="0" w:space="0" w:color="auto"/>
                                    <w:right w:val="none" w:sz="0" w:space="0" w:color="auto"/>
                                  </w:divBdr>
                                  <w:divsChild>
                                    <w:div w:id="1977224714">
                                      <w:marLeft w:val="0"/>
                                      <w:marRight w:val="0"/>
                                      <w:marTop w:val="210"/>
                                      <w:marBottom w:val="210"/>
                                      <w:divBdr>
                                        <w:top w:val="none" w:sz="0" w:space="0" w:color="auto"/>
                                        <w:left w:val="none" w:sz="0" w:space="0" w:color="auto"/>
                                        <w:bottom w:val="none" w:sz="0" w:space="0" w:color="auto"/>
                                        <w:right w:val="none" w:sz="0" w:space="0" w:color="auto"/>
                                      </w:divBdr>
                                      <w:divsChild>
                                        <w:div w:id="336661304">
                                          <w:marLeft w:val="480"/>
                                          <w:marRight w:val="0"/>
                                          <w:marTop w:val="0"/>
                                          <w:marBottom w:val="240"/>
                                          <w:divBdr>
                                            <w:top w:val="none" w:sz="0" w:space="0" w:color="auto"/>
                                            <w:left w:val="none" w:sz="0" w:space="0" w:color="auto"/>
                                            <w:bottom w:val="none" w:sz="0" w:space="0" w:color="auto"/>
                                            <w:right w:val="none" w:sz="0" w:space="0" w:color="auto"/>
                                          </w:divBdr>
                                          <w:divsChild>
                                            <w:div w:id="337776014">
                                              <w:marLeft w:val="0"/>
                                              <w:marRight w:val="0"/>
                                              <w:marTop w:val="0"/>
                                              <w:marBottom w:val="0"/>
                                              <w:divBdr>
                                                <w:top w:val="none" w:sz="0" w:space="0" w:color="auto"/>
                                                <w:left w:val="none" w:sz="0" w:space="0" w:color="auto"/>
                                                <w:bottom w:val="none" w:sz="0" w:space="0" w:color="auto"/>
                                                <w:right w:val="none" w:sz="0" w:space="0" w:color="auto"/>
                                              </w:divBdr>
                                              <w:divsChild>
                                                <w:div w:id="243691123">
                                                  <w:marLeft w:val="0"/>
                                                  <w:marRight w:val="0"/>
                                                  <w:marTop w:val="210"/>
                                                  <w:marBottom w:val="210"/>
                                                  <w:divBdr>
                                                    <w:top w:val="none" w:sz="0" w:space="0" w:color="auto"/>
                                                    <w:left w:val="none" w:sz="0" w:space="0" w:color="auto"/>
                                                    <w:bottom w:val="none" w:sz="0" w:space="0" w:color="auto"/>
                                                    <w:right w:val="none" w:sz="0" w:space="0" w:color="auto"/>
                                                  </w:divBdr>
                                                  <w:divsChild>
                                                    <w:div w:id="165247135">
                                                      <w:marLeft w:val="480"/>
                                                      <w:marRight w:val="0"/>
                                                      <w:marTop w:val="0"/>
                                                      <w:marBottom w:val="240"/>
                                                      <w:divBdr>
                                                        <w:top w:val="none" w:sz="0" w:space="0" w:color="auto"/>
                                                        <w:left w:val="none" w:sz="0" w:space="0" w:color="auto"/>
                                                        <w:bottom w:val="none" w:sz="0" w:space="0" w:color="auto"/>
                                                        <w:right w:val="none" w:sz="0" w:space="0" w:color="auto"/>
                                                      </w:divBdr>
                                                      <w:divsChild>
                                                        <w:div w:id="1957327487">
                                                          <w:marLeft w:val="0"/>
                                                          <w:marRight w:val="0"/>
                                                          <w:marTop w:val="0"/>
                                                          <w:marBottom w:val="0"/>
                                                          <w:divBdr>
                                                            <w:top w:val="none" w:sz="0" w:space="0" w:color="auto"/>
                                                            <w:left w:val="none" w:sz="0" w:space="0" w:color="auto"/>
                                                            <w:bottom w:val="none" w:sz="0" w:space="0" w:color="auto"/>
                                                            <w:right w:val="none" w:sz="0" w:space="0" w:color="auto"/>
                                                          </w:divBdr>
                                                          <w:divsChild>
                                                            <w:div w:id="852230973">
                                                              <w:marLeft w:val="0"/>
                                                              <w:marRight w:val="0"/>
                                                              <w:marTop w:val="210"/>
                                                              <w:marBottom w:val="210"/>
                                                              <w:divBdr>
                                                                <w:top w:val="none" w:sz="0" w:space="0" w:color="auto"/>
                                                                <w:left w:val="none" w:sz="0" w:space="0" w:color="auto"/>
                                                                <w:bottom w:val="none" w:sz="0" w:space="0" w:color="auto"/>
                                                                <w:right w:val="none" w:sz="0" w:space="0" w:color="auto"/>
                                                              </w:divBdr>
                                                              <w:divsChild>
                                                                <w:div w:id="1546410919">
                                                                  <w:marLeft w:val="480"/>
                                                                  <w:marRight w:val="0"/>
                                                                  <w:marTop w:val="0"/>
                                                                  <w:marBottom w:val="240"/>
                                                                  <w:divBdr>
                                                                    <w:top w:val="none" w:sz="0" w:space="0" w:color="auto"/>
                                                                    <w:left w:val="none" w:sz="0" w:space="0" w:color="auto"/>
                                                                    <w:bottom w:val="none" w:sz="0" w:space="0" w:color="auto"/>
                                                                    <w:right w:val="none" w:sz="0" w:space="0" w:color="auto"/>
                                                                  </w:divBdr>
                                                                </w:div>
                                                              </w:divsChild>
                                                            </w:div>
                                                            <w:div w:id="612324790">
                                                              <w:marLeft w:val="0"/>
                                                              <w:marRight w:val="0"/>
                                                              <w:marTop w:val="210"/>
                                                              <w:marBottom w:val="210"/>
                                                              <w:divBdr>
                                                                <w:top w:val="none" w:sz="0" w:space="0" w:color="auto"/>
                                                                <w:left w:val="none" w:sz="0" w:space="0" w:color="auto"/>
                                                                <w:bottom w:val="none" w:sz="0" w:space="0" w:color="auto"/>
                                                                <w:right w:val="none" w:sz="0" w:space="0" w:color="auto"/>
                                                              </w:divBdr>
                                                              <w:divsChild>
                                                                <w:div w:id="899487193">
                                                                  <w:marLeft w:val="480"/>
                                                                  <w:marRight w:val="0"/>
                                                                  <w:marTop w:val="0"/>
                                                                  <w:marBottom w:val="240"/>
                                                                  <w:divBdr>
                                                                    <w:top w:val="none" w:sz="0" w:space="0" w:color="auto"/>
                                                                    <w:left w:val="none" w:sz="0" w:space="0" w:color="auto"/>
                                                                    <w:bottom w:val="none" w:sz="0" w:space="0" w:color="auto"/>
                                                                    <w:right w:val="none" w:sz="0" w:space="0" w:color="auto"/>
                                                                  </w:divBdr>
                                                                </w:div>
                                                              </w:divsChild>
                                                            </w:div>
                                                            <w:div w:id="1661344719">
                                                              <w:marLeft w:val="0"/>
                                                              <w:marRight w:val="0"/>
                                                              <w:marTop w:val="210"/>
                                                              <w:marBottom w:val="0"/>
                                                              <w:divBdr>
                                                                <w:top w:val="none" w:sz="0" w:space="0" w:color="auto"/>
                                                                <w:left w:val="none" w:sz="0" w:space="0" w:color="auto"/>
                                                                <w:bottom w:val="none" w:sz="0" w:space="0" w:color="auto"/>
                                                                <w:right w:val="none" w:sz="0" w:space="0" w:color="auto"/>
                                                              </w:divBdr>
                                                              <w:divsChild>
                                                                <w:div w:id="106024848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23461046">
                                                  <w:marLeft w:val="0"/>
                                                  <w:marRight w:val="0"/>
                                                  <w:marTop w:val="210"/>
                                                  <w:marBottom w:val="210"/>
                                                  <w:divBdr>
                                                    <w:top w:val="none" w:sz="0" w:space="0" w:color="auto"/>
                                                    <w:left w:val="none" w:sz="0" w:space="0" w:color="auto"/>
                                                    <w:bottom w:val="none" w:sz="0" w:space="0" w:color="auto"/>
                                                    <w:right w:val="none" w:sz="0" w:space="0" w:color="auto"/>
                                                  </w:divBdr>
                                                  <w:divsChild>
                                                    <w:div w:id="942421314">
                                                      <w:marLeft w:val="480"/>
                                                      <w:marRight w:val="0"/>
                                                      <w:marTop w:val="0"/>
                                                      <w:marBottom w:val="240"/>
                                                      <w:divBdr>
                                                        <w:top w:val="none" w:sz="0" w:space="0" w:color="auto"/>
                                                        <w:left w:val="none" w:sz="0" w:space="0" w:color="auto"/>
                                                        <w:bottom w:val="none" w:sz="0" w:space="0" w:color="auto"/>
                                                        <w:right w:val="none" w:sz="0" w:space="0" w:color="auto"/>
                                                      </w:divBdr>
                                                      <w:divsChild>
                                                        <w:div w:id="2822900">
                                                          <w:marLeft w:val="0"/>
                                                          <w:marRight w:val="0"/>
                                                          <w:marTop w:val="0"/>
                                                          <w:marBottom w:val="0"/>
                                                          <w:divBdr>
                                                            <w:top w:val="none" w:sz="0" w:space="0" w:color="auto"/>
                                                            <w:left w:val="none" w:sz="0" w:space="0" w:color="auto"/>
                                                            <w:bottom w:val="none" w:sz="0" w:space="0" w:color="auto"/>
                                                            <w:right w:val="none" w:sz="0" w:space="0" w:color="auto"/>
                                                          </w:divBdr>
                                                          <w:divsChild>
                                                            <w:div w:id="773398152">
                                                              <w:marLeft w:val="0"/>
                                                              <w:marRight w:val="0"/>
                                                              <w:marTop w:val="210"/>
                                                              <w:marBottom w:val="210"/>
                                                              <w:divBdr>
                                                                <w:top w:val="none" w:sz="0" w:space="0" w:color="auto"/>
                                                                <w:left w:val="none" w:sz="0" w:space="0" w:color="auto"/>
                                                                <w:bottom w:val="none" w:sz="0" w:space="0" w:color="auto"/>
                                                                <w:right w:val="none" w:sz="0" w:space="0" w:color="auto"/>
                                                              </w:divBdr>
                                                              <w:divsChild>
                                                                <w:div w:id="1637175002">
                                                                  <w:marLeft w:val="480"/>
                                                                  <w:marRight w:val="0"/>
                                                                  <w:marTop w:val="0"/>
                                                                  <w:marBottom w:val="240"/>
                                                                  <w:divBdr>
                                                                    <w:top w:val="none" w:sz="0" w:space="0" w:color="auto"/>
                                                                    <w:left w:val="none" w:sz="0" w:space="0" w:color="auto"/>
                                                                    <w:bottom w:val="none" w:sz="0" w:space="0" w:color="auto"/>
                                                                    <w:right w:val="none" w:sz="0" w:space="0" w:color="auto"/>
                                                                  </w:divBdr>
                                                                </w:div>
                                                              </w:divsChild>
                                                            </w:div>
                                                            <w:div w:id="1330329444">
                                                              <w:marLeft w:val="0"/>
                                                              <w:marRight w:val="0"/>
                                                              <w:marTop w:val="210"/>
                                                              <w:marBottom w:val="210"/>
                                                              <w:divBdr>
                                                                <w:top w:val="none" w:sz="0" w:space="0" w:color="auto"/>
                                                                <w:left w:val="none" w:sz="0" w:space="0" w:color="auto"/>
                                                                <w:bottom w:val="none" w:sz="0" w:space="0" w:color="auto"/>
                                                                <w:right w:val="none" w:sz="0" w:space="0" w:color="auto"/>
                                                              </w:divBdr>
                                                              <w:divsChild>
                                                                <w:div w:id="1195848389">
                                                                  <w:marLeft w:val="480"/>
                                                                  <w:marRight w:val="0"/>
                                                                  <w:marTop w:val="0"/>
                                                                  <w:marBottom w:val="240"/>
                                                                  <w:divBdr>
                                                                    <w:top w:val="none" w:sz="0" w:space="0" w:color="auto"/>
                                                                    <w:left w:val="none" w:sz="0" w:space="0" w:color="auto"/>
                                                                    <w:bottom w:val="none" w:sz="0" w:space="0" w:color="auto"/>
                                                                    <w:right w:val="none" w:sz="0" w:space="0" w:color="auto"/>
                                                                  </w:divBdr>
                                                                </w:div>
                                                              </w:divsChild>
                                                            </w:div>
                                                            <w:div w:id="1836023316">
                                                              <w:marLeft w:val="0"/>
                                                              <w:marRight w:val="0"/>
                                                              <w:marTop w:val="210"/>
                                                              <w:marBottom w:val="0"/>
                                                              <w:divBdr>
                                                                <w:top w:val="none" w:sz="0" w:space="0" w:color="auto"/>
                                                                <w:left w:val="none" w:sz="0" w:space="0" w:color="auto"/>
                                                                <w:bottom w:val="none" w:sz="0" w:space="0" w:color="auto"/>
                                                                <w:right w:val="none" w:sz="0" w:space="0" w:color="auto"/>
                                                              </w:divBdr>
                                                              <w:divsChild>
                                                                <w:div w:id="46127079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42614623">
                                                  <w:marLeft w:val="0"/>
                                                  <w:marRight w:val="0"/>
                                                  <w:marTop w:val="210"/>
                                                  <w:marBottom w:val="0"/>
                                                  <w:divBdr>
                                                    <w:top w:val="none" w:sz="0" w:space="0" w:color="auto"/>
                                                    <w:left w:val="none" w:sz="0" w:space="0" w:color="auto"/>
                                                    <w:bottom w:val="none" w:sz="0" w:space="0" w:color="auto"/>
                                                    <w:right w:val="none" w:sz="0" w:space="0" w:color="auto"/>
                                                  </w:divBdr>
                                                  <w:divsChild>
                                                    <w:div w:id="236864286">
                                                      <w:marLeft w:val="480"/>
                                                      <w:marRight w:val="0"/>
                                                      <w:marTop w:val="0"/>
                                                      <w:marBottom w:val="240"/>
                                                      <w:divBdr>
                                                        <w:top w:val="none" w:sz="0" w:space="0" w:color="auto"/>
                                                        <w:left w:val="none" w:sz="0" w:space="0" w:color="auto"/>
                                                        <w:bottom w:val="none" w:sz="0" w:space="0" w:color="auto"/>
                                                        <w:right w:val="none" w:sz="0" w:space="0" w:color="auto"/>
                                                      </w:divBdr>
                                                      <w:divsChild>
                                                        <w:div w:id="1894611960">
                                                          <w:marLeft w:val="0"/>
                                                          <w:marRight w:val="0"/>
                                                          <w:marTop w:val="0"/>
                                                          <w:marBottom w:val="0"/>
                                                          <w:divBdr>
                                                            <w:top w:val="none" w:sz="0" w:space="0" w:color="auto"/>
                                                            <w:left w:val="none" w:sz="0" w:space="0" w:color="auto"/>
                                                            <w:bottom w:val="none" w:sz="0" w:space="0" w:color="auto"/>
                                                            <w:right w:val="none" w:sz="0" w:space="0" w:color="auto"/>
                                                          </w:divBdr>
                                                          <w:divsChild>
                                                            <w:div w:id="1673221788">
                                                              <w:marLeft w:val="0"/>
                                                              <w:marRight w:val="0"/>
                                                              <w:marTop w:val="210"/>
                                                              <w:marBottom w:val="210"/>
                                                              <w:divBdr>
                                                                <w:top w:val="none" w:sz="0" w:space="0" w:color="auto"/>
                                                                <w:left w:val="none" w:sz="0" w:space="0" w:color="auto"/>
                                                                <w:bottom w:val="none" w:sz="0" w:space="0" w:color="auto"/>
                                                                <w:right w:val="none" w:sz="0" w:space="0" w:color="auto"/>
                                                              </w:divBdr>
                                                              <w:divsChild>
                                                                <w:div w:id="558908437">
                                                                  <w:marLeft w:val="480"/>
                                                                  <w:marRight w:val="0"/>
                                                                  <w:marTop w:val="0"/>
                                                                  <w:marBottom w:val="240"/>
                                                                  <w:divBdr>
                                                                    <w:top w:val="none" w:sz="0" w:space="0" w:color="auto"/>
                                                                    <w:left w:val="none" w:sz="0" w:space="0" w:color="auto"/>
                                                                    <w:bottom w:val="none" w:sz="0" w:space="0" w:color="auto"/>
                                                                    <w:right w:val="none" w:sz="0" w:space="0" w:color="auto"/>
                                                                  </w:divBdr>
                                                                </w:div>
                                                              </w:divsChild>
                                                            </w:div>
                                                            <w:div w:id="1087120940">
                                                              <w:marLeft w:val="0"/>
                                                              <w:marRight w:val="0"/>
                                                              <w:marTop w:val="210"/>
                                                              <w:marBottom w:val="210"/>
                                                              <w:divBdr>
                                                                <w:top w:val="none" w:sz="0" w:space="0" w:color="auto"/>
                                                                <w:left w:val="none" w:sz="0" w:space="0" w:color="auto"/>
                                                                <w:bottom w:val="none" w:sz="0" w:space="0" w:color="auto"/>
                                                                <w:right w:val="none" w:sz="0" w:space="0" w:color="auto"/>
                                                              </w:divBdr>
                                                              <w:divsChild>
                                                                <w:div w:id="1379620972">
                                                                  <w:marLeft w:val="480"/>
                                                                  <w:marRight w:val="0"/>
                                                                  <w:marTop w:val="0"/>
                                                                  <w:marBottom w:val="240"/>
                                                                  <w:divBdr>
                                                                    <w:top w:val="none" w:sz="0" w:space="0" w:color="auto"/>
                                                                    <w:left w:val="none" w:sz="0" w:space="0" w:color="auto"/>
                                                                    <w:bottom w:val="none" w:sz="0" w:space="0" w:color="auto"/>
                                                                    <w:right w:val="none" w:sz="0" w:space="0" w:color="auto"/>
                                                                  </w:divBdr>
                                                                </w:div>
                                                              </w:divsChild>
                                                            </w:div>
                                                            <w:div w:id="371005622">
                                                              <w:marLeft w:val="0"/>
                                                              <w:marRight w:val="0"/>
                                                              <w:marTop w:val="210"/>
                                                              <w:marBottom w:val="210"/>
                                                              <w:divBdr>
                                                                <w:top w:val="none" w:sz="0" w:space="0" w:color="auto"/>
                                                                <w:left w:val="none" w:sz="0" w:space="0" w:color="auto"/>
                                                                <w:bottom w:val="none" w:sz="0" w:space="0" w:color="auto"/>
                                                                <w:right w:val="none" w:sz="0" w:space="0" w:color="auto"/>
                                                              </w:divBdr>
                                                              <w:divsChild>
                                                                <w:div w:id="2101757137">
                                                                  <w:marLeft w:val="480"/>
                                                                  <w:marRight w:val="0"/>
                                                                  <w:marTop w:val="0"/>
                                                                  <w:marBottom w:val="240"/>
                                                                  <w:divBdr>
                                                                    <w:top w:val="none" w:sz="0" w:space="0" w:color="auto"/>
                                                                    <w:left w:val="none" w:sz="0" w:space="0" w:color="auto"/>
                                                                    <w:bottom w:val="none" w:sz="0" w:space="0" w:color="auto"/>
                                                                    <w:right w:val="none" w:sz="0" w:space="0" w:color="auto"/>
                                                                  </w:divBdr>
                                                                </w:div>
                                                              </w:divsChild>
                                                            </w:div>
                                                            <w:div w:id="792595137">
                                                              <w:marLeft w:val="0"/>
                                                              <w:marRight w:val="0"/>
                                                              <w:marTop w:val="210"/>
                                                              <w:marBottom w:val="210"/>
                                                              <w:divBdr>
                                                                <w:top w:val="none" w:sz="0" w:space="0" w:color="auto"/>
                                                                <w:left w:val="none" w:sz="0" w:space="0" w:color="auto"/>
                                                                <w:bottom w:val="none" w:sz="0" w:space="0" w:color="auto"/>
                                                                <w:right w:val="none" w:sz="0" w:space="0" w:color="auto"/>
                                                              </w:divBdr>
                                                              <w:divsChild>
                                                                <w:div w:id="1127082">
                                                                  <w:marLeft w:val="480"/>
                                                                  <w:marRight w:val="0"/>
                                                                  <w:marTop w:val="0"/>
                                                                  <w:marBottom w:val="240"/>
                                                                  <w:divBdr>
                                                                    <w:top w:val="none" w:sz="0" w:space="0" w:color="auto"/>
                                                                    <w:left w:val="none" w:sz="0" w:space="0" w:color="auto"/>
                                                                    <w:bottom w:val="none" w:sz="0" w:space="0" w:color="auto"/>
                                                                    <w:right w:val="none" w:sz="0" w:space="0" w:color="auto"/>
                                                                  </w:divBdr>
                                                                </w:div>
                                                              </w:divsChild>
                                                            </w:div>
                                                            <w:div w:id="1533492064">
                                                              <w:marLeft w:val="0"/>
                                                              <w:marRight w:val="0"/>
                                                              <w:marTop w:val="210"/>
                                                              <w:marBottom w:val="0"/>
                                                              <w:divBdr>
                                                                <w:top w:val="none" w:sz="0" w:space="0" w:color="auto"/>
                                                                <w:left w:val="none" w:sz="0" w:space="0" w:color="auto"/>
                                                                <w:bottom w:val="none" w:sz="0" w:space="0" w:color="auto"/>
                                                                <w:right w:val="none" w:sz="0" w:space="0" w:color="auto"/>
                                                              </w:divBdr>
                                                              <w:divsChild>
                                                                <w:div w:id="65171624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415581">
                                      <w:marLeft w:val="0"/>
                                      <w:marRight w:val="0"/>
                                      <w:marTop w:val="210"/>
                                      <w:marBottom w:val="210"/>
                                      <w:divBdr>
                                        <w:top w:val="none" w:sz="0" w:space="0" w:color="auto"/>
                                        <w:left w:val="none" w:sz="0" w:space="0" w:color="auto"/>
                                        <w:bottom w:val="none" w:sz="0" w:space="0" w:color="auto"/>
                                        <w:right w:val="none" w:sz="0" w:space="0" w:color="auto"/>
                                      </w:divBdr>
                                      <w:divsChild>
                                        <w:div w:id="143397941">
                                          <w:marLeft w:val="480"/>
                                          <w:marRight w:val="0"/>
                                          <w:marTop w:val="0"/>
                                          <w:marBottom w:val="240"/>
                                          <w:divBdr>
                                            <w:top w:val="none" w:sz="0" w:space="0" w:color="auto"/>
                                            <w:left w:val="none" w:sz="0" w:space="0" w:color="auto"/>
                                            <w:bottom w:val="none" w:sz="0" w:space="0" w:color="auto"/>
                                            <w:right w:val="none" w:sz="0" w:space="0" w:color="auto"/>
                                          </w:divBdr>
                                          <w:divsChild>
                                            <w:div w:id="1739865389">
                                              <w:marLeft w:val="0"/>
                                              <w:marRight w:val="0"/>
                                              <w:marTop w:val="0"/>
                                              <w:marBottom w:val="0"/>
                                              <w:divBdr>
                                                <w:top w:val="none" w:sz="0" w:space="0" w:color="auto"/>
                                                <w:left w:val="none" w:sz="0" w:space="0" w:color="auto"/>
                                                <w:bottom w:val="none" w:sz="0" w:space="0" w:color="auto"/>
                                                <w:right w:val="none" w:sz="0" w:space="0" w:color="auto"/>
                                              </w:divBdr>
                                              <w:divsChild>
                                                <w:div w:id="222179140">
                                                  <w:marLeft w:val="0"/>
                                                  <w:marRight w:val="0"/>
                                                  <w:marTop w:val="210"/>
                                                  <w:marBottom w:val="210"/>
                                                  <w:divBdr>
                                                    <w:top w:val="none" w:sz="0" w:space="0" w:color="auto"/>
                                                    <w:left w:val="none" w:sz="0" w:space="0" w:color="auto"/>
                                                    <w:bottom w:val="none" w:sz="0" w:space="0" w:color="auto"/>
                                                    <w:right w:val="none" w:sz="0" w:space="0" w:color="auto"/>
                                                  </w:divBdr>
                                                  <w:divsChild>
                                                    <w:div w:id="1943537988">
                                                      <w:marLeft w:val="480"/>
                                                      <w:marRight w:val="0"/>
                                                      <w:marTop w:val="0"/>
                                                      <w:marBottom w:val="240"/>
                                                      <w:divBdr>
                                                        <w:top w:val="none" w:sz="0" w:space="0" w:color="auto"/>
                                                        <w:left w:val="none" w:sz="0" w:space="0" w:color="auto"/>
                                                        <w:bottom w:val="none" w:sz="0" w:space="0" w:color="auto"/>
                                                        <w:right w:val="none" w:sz="0" w:space="0" w:color="auto"/>
                                                      </w:divBdr>
                                                      <w:divsChild>
                                                        <w:div w:id="1932352925">
                                                          <w:marLeft w:val="0"/>
                                                          <w:marRight w:val="0"/>
                                                          <w:marTop w:val="0"/>
                                                          <w:marBottom w:val="0"/>
                                                          <w:divBdr>
                                                            <w:top w:val="none" w:sz="0" w:space="0" w:color="auto"/>
                                                            <w:left w:val="none" w:sz="0" w:space="0" w:color="auto"/>
                                                            <w:bottom w:val="none" w:sz="0" w:space="0" w:color="auto"/>
                                                            <w:right w:val="none" w:sz="0" w:space="0" w:color="auto"/>
                                                          </w:divBdr>
                                                          <w:divsChild>
                                                            <w:div w:id="991906265">
                                                              <w:marLeft w:val="0"/>
                                                              <w:marRight w:val="0"/>
                                                              <w:marTop w:val="210"/>
                                                              <w:marBottom w:val="210"/>
                                                              <w:divBdr>
                                                                <w:top w:val="none" w:sz="0" w:space="0" w:color="auto"/>
                                                                <w:left w:val="none" w:sz="0" w:space="0" w:color="auto"/>
                                                                <w:bottom w:val="none" w:sz="0" w:space="0" w:color="auto"/>
                                                                <w:right w:val="none" w:sz="0" w:space="0" w:color="auto"/>
                                                              </w:divBdr>
                                                              <w:divsChild>
                                                                <w:div w:id="530146633">
                                                                  <w:marLeft w:val="480"/>
                                                                  <w:marRight w:val="0"/>
                                                                  <w:marTop w:val="0"/>
                                                                  <w:marBottom w:val="240"/>
                                                                  <w:divBdr>
                                                                    <w:top w:val="none" w:sz="0" w:space="0" w:color="auto"/>
                                                                    <w:left w:val="none" w:sz="0" w:space="0" w:color="auto"/>
                                                                    <w:bottom w:val="none" w:sz="0" w:space="0" w:color="auto"/>
                                                                    <w:right w:val="none" w:sz="0" w:space="0" w:color="auto"/>
                                                                  </w:divBdr>
                                                                </w:div>
                                                              </w:divsChild>
                                                            </w:div>
                                                            <w:div w:id="596794888">
                                                              <w:marLeft w:val="0"/>
                                                              <w:marRight w:val="0"/>
                                                              <w:marTop w:val="210"/>
                                                              <w:marBottom w:val="210"/>
                                                              <w:divBdr>
                                                                <w:top w:val="none" w:sz="0" w:space="0" w:color="auto"/>
                                                                <w:left w:val="none" w:sz="0" w:space="0" w:color="auto"/>
                                                                <w:bottom w:val="none" w:sz="0" w:space="0" w:color="auto"/>
                                                                <w:right w:val="none" w:sz="0" w:space="0" w:color="auto"/>
                                                              </w:divBdr>
                                                              <w:divsChild>
                                                                <w:div w:id="949052427">
                                                                  <w:marLeft w:val="480"/>
                                                                  <w:marRight w:val="0"/>
                                                                  <w:marTop w:val="0"/>
                                                                  <w:marBottom w:val="240"/>
                                                                  <w:divBdr>
                                                                    <w:top w:val="none" w:sz="0" w:space="0" w:color="auto"/>
                                                                    <w:left w:val="none" w:sz="0" w:space="0" w:color="auto"/>
                                                                    <w:bottom w:val="none" w:sz="0" w:space="0" w:color="auto"/>
                                                                    <w:right w:val="none" w:sz="0" w:space="0" w:color="auto"/>
                                                                  </w:divBdr>
                                                                </w:div>
                                                              </w:divsChild>
                                                            </w:div>
                                                            <w:div w:id="1463621615">
                                                              <w:marLeft w:val="0"/>
                                                              <w:marRight w:val="0"/>
                                                              <w:marTop w:val="210"/>
                                                              <w:marBottom w:val="210"/>
                                                              <w:divBdr>
                                                                <w:top w:val="none" w:sz="0" w:space="0" w:color="auto"/>
                                                                <w:left w:val="none" w:sz="0" w:space="0" w:color="auto"/>
                                                                <w:bottom w:val="none" w:sz="0" w:space="0" w:color="auto"/>
                                                                <w:right w:val="none" w:sz="0" w:space="0" w:color="auto"/>
                                                              </w:divBdr>
                                                              <w:divsChild>
                                                                <w:div w:id="235746543">
                                                                  <w:marLeft w:val="480"/>
                                                                  <w:marRight w:val="0"/>
                                                                  <w:marTop w:val="0"/>
                                                                  <w:marBottom w:val="240"/>
                                                                  <w:divBdr>
                                                                    <w:top w:val="none" w:sz="0" w:space="0" w:color="auto"/>
                                                                    <w:left w:val="none" w:sz="0" w:space="0" w:color="auto"/>
                                                                    <w:bottom w:val="none" w:sz="0" w:space="0" w:color="auto"/>
                                                                    <w:right w:val="none" w:sz="0" w:space="0" w:color="auto"/>
                                                                  </w:divBdr>
                                                                </w:div>
                                                              </w:divsChild>
                                                            </w:div>
                                                            <w:div w:id="430005929">
                                                              <w:marLeft w:val="0"/>
                                                              <w:marRight w:val="0"/>
                                                              <w:marTop w:val="210"/>
                                                              <w:marBottom w:val="210"/>
                                                              <w:divBdr>
                                                                <w:top w:val="none" w:sz="0" w:space="0" w:color="auto"/>
                                                                <w:left w:val="none" w:sz="0" w:space="0" w:color="auto"/>
                                                                <w:bottom w:val="none" w:sz="0" w:space="0" w:color="auto"/>
                                                                <w:right w:val="none" w:sz="0" w:space="0" w:color="auto"/>
                                                              </w:divBdr>
                                                              <w:divsChild>
                                                                <w:div w:id="1243568031">
                                                                  <w:marLeft w:val="480"/>
                                                                  <w:marRight w:val="0"/>
                                                                  <w:marTop w:val="0"/>
                                                                  <w:marBottom w:val="240"/>
                                                                  <w:divBdr>
                                                                    <w:top w:val="none" w:sz="0" w:space="0" w:color="auto"/>
                                                                    <w:left w:val="none" w:sz="0" w:space="0" w:color="auto"/>
                                                                    <w:bottom w:val="none" w:sz="0" w:space="0" w:color="auto"/>
                                                                    <w:right w:val="none" w:sz="0" w:space="0" w:color="auto"/>
                                                                  </w:divBdr>
                                                                </w:div>
                                                              </w:divsChild>
                                                            </w:div>
                                                            <w:div w:id="1748959616">
                                                              <w:marLeft w:val="0"/>
                                                              <w:marRight w:val="0"/>
                                                              <w:marTop w:val="210"/>
                                                              <w:marBottom w:val="210"/>
                                                              <w:divBdr>
                                                                <w:top w:val="none" w:sz="0" w:space="0" w:color="auto"/>
                                                                <w:left w:val="none" w:sz="0" w:space="0" w:color="auto"/>
                                                                <w:bottom w:val="none" w:sz="0" w:space="0" w:color="auto"/>
                                                                <w:right w:val="none" w:sz="0" w:space="0" w:color="auto"/>
                                                              </w:divBdr>
                                                              <w:divsChild>
                                                                <w:div w:id="775755260">
                                                                  <w:marLeft w:val="480"/>
                                                                  <w:marRight w:val="0"/>
                                                                  <w:marTop w:val="0"/>
                                                                  <w:marBottom w:val="240"/>
                                                                  <w:divBdr>
                                                                    <w:top w:val="none" w:sz="0" w:space="0" w:color="auto"/>
                                                                    <w:left w:val="none" w:sz="0" w:space="0" w:color="auto"/>
                                                                    <w:bottom w:val="none" w:sz="0" w:space="0" w:color="auto"/>
                                                                    <w:right w:val="none" w:sz="0" w:space="0" w:color="auto"/>
                                                                  </w:divBdr>
                                                                </w:div>
                                                              </w:divsChild>
                                                            </w:div>
                                                            <w:div w:id="1705595839">
                                                              <w:marLeft w:val="0"/>
                                                              <w:marRight w:val="0"/>
                                                              <w:marTop w:val="210"/>
                                                              <w:marBottom w:val="210"/>
                                                              <w:divBdr>
                                                                <w:top w:val="none" w:sz="0" w:space="0" w:color="auto"/>
                                                                <w:left w:val="none" w:sz="0" w:space="0" w:color="auto"/>
                                                                <w:bottom w:val="none" w:sz="0" w:space="0" w:color="auto"/>
                                                                <w:right w:val="none" w:sz="0" w:space="0" w:color="auto"/>
                                                              </w:divBdr>
                                                              <w:divsChild>
                                                                <w:div w:id="625742288">
                                                                  <w:marLeft w:val="480"/>
                                                                  <w:marRight w:val="0"/>
                                                                  <w:marTop w:val="0"/>
                                                                  <w:marBottom w:val="240"/>
                                                                  <w:divBdr>
                                                                    <w:top w:val="none" w:sz="0" w:space="0" w:color="auto"/>
                                                                    <w:left w:val="none" w:sz="0" w:space="0" w:color="auto"/>
                                                                    <w:bottom w:val="none" w:sz="0" w:space="0" w:color="auto"/>
                                                                    <w:right w:val="none" w:sz="0" w:space="0" w:color="auto"/>
                                                                  </w:divBdr>
                                                                  <w:divsChild>
                                                                    <w:div w:id="579606297">
                                                                      <w:marLeft w:val="0"/>
                                                                      <w:marRight w:val="0"/>
                                                                      <w:marTop w:val="0"/>
                                                                      <w:marBottom w:val="0"/>
                                                                      <w:divBdr>
                                                                        <w:top w:val="none" w:sz="0" w:space="0" w:color="auto"/>
                                                                        <w:left w:val="none" w:sz="0" w:space="0" w:color="auto"/>
                                                                        <w:bottom w:val="none" w:sz="0" w:space="0" w:color="auto"/>
                                                                        <w:right w:val="none" w:sz="0" w:space="0" w:color="auto"/>
                                                                      </w:divBdr>
                                                                      <w:divsChild>
                                                                        <w:div w:id="305012191">
                                                                          <w:marLeft w:val="0"/>
                                                                          <w:marRight w:val="0"/>
                                                                          <w:marTop w:val="210"/>
                                                                          <w:marBottom w:val="210"/>
                                                                          <w:divBdr>
                                                                            <w:top w:val="none" w:sz="0" w:space="0" w:color="auto"/>
                                                                            <w:left w:val="none" w:sz="0" w:space="0" w:color="auto"/>
                                                                            <w:bottom w:val="none" w:sz="0" w:space="0" w:color="auto"/>
                                                                            <w:right w:val="none" w:sz="0" w:space="0" w:color="auto"/>
                                                                          </w:divBdr>
                                                                          <w:divsChild>
                                                                            <w:div w:id="204677600">
                                                                              <w:marLeft w:val="480"/>
                                                                              <w:marRight w:val="0"/>
                                                                              <w:marTop w:val="0"/>
                                                                              <w:marBottom w:val="240"/>
                                                                              <w:divBdr>
                                                                                <w:top w:val="none" w:sz="0" w:space="0" w:color="auto"/>
                                                                                <w:left w:val="none" w:sz="0" w:space="0" w:color="auto"/>
                                                                                <w:bottom w:val="none" w:sz="0" w:space="0" w:color="auto"/>
                                                                                <w:right w:val="none" w:sz="0" w:space="0" w:color="auto"/>
                                                                              </w:divBdr>
                                                                            </w:div>
                                                                          </w:divsChild>
                                                                        </w:div>
                                                                        <w:div w:id="1264925000">
                                                                          <w:marLeft w:val="0"/>
                                                                          <w:marRight w:val="0"/>
                                                                          <w:marTop w:val="210"/>
                                                                          <w:marBottom w:val="210"/>
                                                                          <w:divBdr>
                                                                            <w:top w:val="none" w:sz="0" w:space="0" w:color="auto"/>
                                                                            <w:left w:val="none" w:sz="0" w:space="0" w:color="auto"/>
                                                                            <w:bottom w:val="none" w:sz="0" w:space="0" w:color="auto"/>
                                                                            <w:right w:val="none" w:sz="0" w:space="0" w:color="auto"/>
                                                                          </w:divBdr>
                                                                          <w:divsChild>
                                                                            <w:div w:id="39523044">
                                                                              <w:marLeft w:val="480"/>
                                                                              <w:marRight w:val="0"/>
                                                                              <w:marTop w:val="0"/>
                                                                              <w:marBottom w:val="240"/>
                                                                              <w:divBdr>
                                                                                <w:top w:val="none" w:sz="0" w:space="0" w:color="auto"/>
                                                                                <w:left w:val="none" w:sz="0" w:space="0" w:color="auto"/>
                                                                                <w:bottom w:val="none" w:sz="0" w:space="0" w:color="auto"/>
                                                                                <w:right w:val="none" w:sz="0" w:space="0" w:color="auto"/>
                                                                              </w:divBdr>
                                                                            </w:div>
                                                                          </w:divsChild>
                                                                        </w:div>
                                                                        <w:div w:id="2089616031">
                                                                          <w:marLeft w:val="0"/>
                                                                          <w:marRight w:val="0"/>
                                                                          <w:marTop w:val="210"/>
                                                                          <w:marBottom w:val="210"/>
                                                                          <w:divBdr>
                                                                            <w:top w:val="none" w:sz="0" w:space="0" w:color="auto"/>
                                                                            <w:left w:val="none" w:sz="0" w:space="0" w:color="auto"/>
                                                                            <w:bottom w:val="none" w:sz="0" w:space="0" w:color="auto"/>
                                                                            <w:right w:val="none" w:sz="0" w:space="0" w:color="auto"/>
                                                                          </w:divBdr>
                                                                          <w:divsChild>
                                                                            <w:div w:id="107772863">
                                                                              <w:marLeft w:val="480"/>
                                                                              <w:marRight w:val="0"/>
                                                                              <w:marTop w:val="0"/>
                                                                              <w:marBottom w:val="240"/>
                                                                              <w:divBdr>
                                                                                <w:top w:val="none" w:sz="0" w:space="0" w:color="auto"/>
                                                                                <w:left w:val="none" w:sz="0" w:space="0" w:color="auto"/>
                                                                                <w:bottom w:val="none" w:sz="0" w:space="0" w:color="auto"/>
                                                                                <w:right w:val="none" w:sz="0" w:space="0" w:color="auto"/>
                                                                              </w:divBdr>
                                                                            </w:div>
                                                                          </w:divsChild>
                                                                        </w:div>
                                                                        <w:div w:id="2082632796">
                                                                          <w:marLeft w:val="0"/>
                                                                          <w:marRight w:val="0"/>
                                                                          <w:marTop w:val="210"/>
                                                                          <w:marBottom w:val="210"/>
                                                                          <w:divBdr>
                                                                            <w:top w:val="none" w:sz="0" w:space="0" w:color="auto"/>
                                                                            <w:left w:val="none" w:sz="0" w:space="0" w:color="auto"/>
                                                                            <w:bottom w:val="none" w:sz="0" w:space="0" w:color="auto"/>
                                                                            <w:right w:val="none" w:sz="0" w:space="0" w:color="auto"/>
                                                                          </w:divBdr>
                                                                          <w:divsChild>
                                                                            <w:div w:id="245968525">
                                                                              <w:marLeft w:val="480"/>
                                                                              <w:marRight w:val="0"/>
                                                                              <w:marTop w:val="0"/>
                                                                              <w:marBottom w:val="240"/>
                                                                              <w:divBdr>
                                                                                <w:top w:val="none" w:sz="0" w:space="0" w:color="auto"/>
                                                                                <w:left w:val="none" w:sz="0" w:space="0" w:color="auto"/>
                                                                                <w:bottom w:val="none" w:sz="0" w:space="0" w:color="auto"/>
                                                                                <w:right w:val="none" w:sz="0" w:space="0" w:color="auto"/>
                                                                              </w:divBdr>
                                                                            </w:div>
                                                                          </w:divsChild>
                                                                        </w:div>
                                                                        <w:div w:id="2115704189">
                                                                          <w:marLeft w:val="0"/>
                                                                          <w:marRight w:val="0"/>
                                                                          <w:marTop w:val="210"/>
                                                                          <w:marBottom w:val="210"/>
                                                                          <w:divBdr>
                                                                            <w:top w:val="none" w:sz="0" w:space="0" w:color="auto"/>
                                                                            <w:left w:val="none" w:sz="0" w:space="0" w:color="auto"/>
                                                                            <w:bottom w:val="none" w:sz="0" w:space="0" w:color="auto"/>
                                                                            <w:right w:val="none" w:sz="0" w:space="0" w:color="auto"/>
                                                                          </w:divBdr>
                                                                          <w:divsChild>
                                                                            <w:div w:id="266426237">
                                                                              <w:marLeft w:val="480"/>
                                                                              <w:marRight w:val="0"/>
                                                                              <w:marTop w:val="0"/>
                                                                              <w:marBottom w:val="240"/>
                                                                              <w:divBdr>
                                                                                <w:top w:val="none" w:sz="0" w:space="0" w:color="auto"/>
                                                                                <w:left w:val="none" w:sz="0" w:space="0" w:color="auto"/>
                                                                                <w:bottom w:val="none" w:sz="0" w:space="0" w:color="auto"/>
                                                                                <w:right w:val="none" w:sz="0" w:space="0" w:color="auto"/>
                                                                              </w:divBdr>
                                                                            </w:div>
                                                                          </w:divsChild>
                                                                        </w:div>
                                                                        <w:div w:id="1852139293">
                                                                          <w:marLeft w:val="0"/>
                                                                          <w:marRight w:val="0"/>
                                                                          <w:marTop w:val="210"/>
                                                                          <w:marBottom w:val="210"/>
                                                                          <w:divBdr>
                                                                            <w:top w:val="none" w:sz="0" w:space="0" w:color="auto"/>
                                                                            <w:left w:val="none" w:sz="0" w:space="0" w:color="auto"/>
                                                                            <w:bottom w:val="none" w:sz="0" w:space="0" w:color="auto"/>
                                                                            <w:right w:val="none" w:sz="0" w:space="0" w:color="auto"/>
                                                                          </w:divBdr>
                                                                          <w:divsChild>
                                                                            <w:div w:id="1916083588">
                                                                              <w:marLeft w:val="480"/>
                                                                              <w:marRight w:val="0"/>
                                                                              <w:marTop w:val="0"/>
                                                                              <w:marBottom w:val="240"/>
                                                                              <w:divBdr>
                                                                                <w:top w:val="none" w:sz="0" w:space="0" w:color="auto"/>
                                                                                <w:left w:val="none" w:sz="0" w:space="0" w:color="auto"/>
                                                                                <w:bottom w:val="none" w:sz="0" w:space="0" w:color="auto"/>
                                                                                <w:right w:val="none" w:sz="0" w:space="0" w:color="auto"/>
                                                                              </w:divBdr>
                                                                            </w:div>
                                                                          </w:divsChild>
                                                                        </w:div>
                                                                        <w:div w:id="188951112">
                                                                          <w:marLeft w:val="0"/>
                                                                          <w:marRight w:val="0"/>
                                                                          <w:marTop w:val="210"/>
                                                                          <w:marBottom w:val="0"/>
                                                                          <w:divBdr>
                                                                            <w:top w:val="none" w:sz="0" w:space="0" w:color="auto"/>
                                                                            <w:left w:val="none" w:sz="0" w:space="0" w:color="auto"/>
                                                                            <w:bottom w:val="none" w:sz="0" w:space="0" w:color="auto"/>
                                                                            <w:right w:val="none" w:sz="0" w:space="0" w:color="auto"/>
                                                                          </w:divBdr>
                                                                          <w:divsChild>
                                                                            <w:div w:id="190378721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74407908">
                                                              <w:marLeft w:val="0"/>
                                                              <w:marRight w:val="0"/>
                                                              <w:marTop w:val="210"/>
                                                              <w:marBottom w:val="210"/>
                                                              <w:divBdr>
                                                                <w:top w:val="none" w:sz="0" w:space="0" w:color="auto"/>
                                                                <w:left w:val="none" w:sz="0" w:space="0" w:color="auto"/>
                                                                <w:bottom w:val="none" w:sz="0" w:space="0" w:color="auto"/>
                                                                <w:right w:val="none" w:sz="0" w:space="0" w:color="auto"/>
                                                              </w:divBdr>
                                                              <w:divsChild>
                                                                <w:div w:id="2046560659">
                                                                  <w:marLeft w:val="480"/>
                                                                  <w:marRight w:val="0"/>
                                                                  <w:marTop w:val="0"/>
                                                                  <w:marBottom w:val="240"/>
                                                                  <w:divBdr>
                                                                    <w:top w:val="none" w:sz="0" w:space="0" w:color="auto"/>
                                                                    <w:left w:val="none" w:sz="0" w:space="0" w:color="auto"/>
                                                                    <w:bottom w:val="none" w:sz="0" w:space="0" w:color="auto"/>
                                                                    <w:right w:val="none" w:sz="0" w:space="0" w:color="auto"/>
                                                                  </w:divBdr>
                                                                </w:div>
                                                              </w:divsChild>
                                                            </w:div>
                                                            <w:div w:id="570309487">
                                                              <w:marLeft w:val="0"/>
                                                              <w:marRight w:val="0"/>
                                                              <w:marTop w:val="210"/>
                                                              <w:marBottom w:val="210"/>
                                                              <w:divBdr>
                                                                <w:top w:val="none" w:sz="0" w:space="0" w:color="auto"/>
                                                                <w:left w:val="none" w:sz="0" w:space="0" w:color="auto"/>
                                                                <w:bottom w:val="none" w:sz="0" w:space="0" w:color="auto"/>
                                                                <w:right w:val="none" w:sz="0" w:space="0" w:color="auto"/>
                                                              </w:divBdr>
                                                              <w:divsChild>
                                                                <w:div w:id="570115781">
                                                                  <w:marLeft w:val="480"/>
                                                                  <w:marRight w:val="0"/>
                                                                  <w:marTop w:val="0"/>
                                                                  <w:marBottom w:val="240"/>
                                                                  <w:divBdr>
                                                                    <w:top w:val="none" w:sz="0" w:space="0" w:color="auto"/>
                                                                    <w:left w:val="none" w:sz="0" w:space="0" w:color="auto"/>
                                                                    <w:bottom w:val="none" w:sz="0" w:space="0" w:color="auto"/>
                                                                    <w:right w:val="none" w:sz="0" w:space="0" w:color="auto"/>
                                                                  </w:divBdr>
                                                                </w:div>
                                                              </w:divsChild>
                                                            </w:div>
                                                            <w:div w:id="1524244752">
                                                              <w:marLeft w:val="0"/>
                                                              <w:marRight w:val="0"/>
                                                              <w:marTop w:val="210"/>
                                                              <w:marBottom w:val="210"/>
                                                              <w:divBdr>
                                                                <w:top w:val="none" w:sz="0" w:space="0" w:color="auto"/>
                                                                <w:left w:val="none" w:sz="0" w:space="0" w:color="auto"/>
                                                                <w:bottom w:val="none" w:sz="0" w:space="0" w:color="auto"/>
                                                                <w:right w:val="none" w:sz="0" w:space="0" w:color="auto"/>
                                                              </w:divBdr>
                                                              <w:divsChild>
                                                                <w:div w:id="867571386">
                                                                  <w:marLeft w:val="480"/>
                                                                  <w:marRight w:val="0"/>
                                                                  <w:marTop w:val="0"/>
                                                                  <w:marBottom w:val="240"/>
                                                                  <w:divBdr>
                                                                    <w:top w:val="none" w:sz="0" w:space="0" w:color="auto"/>
                                                                    <w:left w:val="none" w:sz="0" w:space="0" w:color="auto"/>
                                                                    <w:bottom w:val="none" w:sz="0" w:space="0" w:color="auto"/>
                                                                    <w:right w:val="none" w:sz="0" w:space="0" w:color="auto"/>
                                                                  </w:divBdr>
                                                                </w:div>
                                                              </w:divsChild>
                                                            </w:div>
                                                            <w:div w:id="900411475">
                                                              <w:marLeft w:val="0"/>
                                                              <w:marRight w:val="0"/>
                                                              <w:marTop w:val="210"/>
                                                              <w:marBottom w:val="210"/>
                                                              <w:divBdr>
                                                                <w:top w:val="none" w:sz="0" w:space="0" w:color="auto"/>
                                                                <w:left w:val="none" w:sz="0" w:space="0" w:color="auto"/>
                                                                <w:bottom w:val="none" w:sz="0" w:space="0" w:color="auto"/>
                                                                <w:right w:val="none" w:sz="0" w:space="0" w:color="auto"/>
                                                              </w:divBdr>
                                                              <w:divsChild>
                                                                <w:div w:id="1765227532">
                                                                  <w:marLeft w:val="480"/>
                                                                  <w:marRight w:val="0"/>
                                                                  <w:marTop w:val="0"/>
                                                                  <w:marBottom w:val="240"/>
                                                                  <w:divBdr>
                                                                    <w:top w:val="none" w:sz="0" w:space="0" w:color="auto"/>
                                                                    <w:left w:val="none" w:sz="0" w:space="0" w:color="auto"/>
                                                                    <w:bottom w:val="none" w:sz="0" w:space="0" w:color="auto"/>
                                                                    <w:right w:val="none" w:sz="0" w:space="0" w:color="auto"/>
                                                                  </w:divBdr>
                                                                </w:div>
                                                              </w:divsChild>
                                                            </w:div>
                                                            <w:div w:id="1807237077">
                                                              <w:marLeft w:val="0"/>
                                                              <w:marRight w:val="0"/>
                                                              <w:marTop w:val="210"/>
                                                              <w:marBottom w:val="210"/>
                                                              <w:divBdr>
                                                                <w:top w:val="none" w:sz="0" w:space="0" w:color="auto"/>
                                                                <w:left w:val="none" w:sz="0" w:space="0" w:color="auto"/>
                                                                <w:bottom w:val="none" w:sz="0" w:space="0" w:color="auto"/>
                                                                <w:right w:val="none" w:sz="0" w:space="0" w:color="auto"/>
                                                              </w:divBdr>
                                                              <w:divsChild>
                                                                <w:div w:id="2077390088">
                                                                  <w:marLeft w:val="480"/>
                                                                  <w:marRight w:val="0"/>
                                                                  <w:marTop w:val="0"/>
                                                                  <w:marBottom w:val="240"/>
                                                                  <w:divBdr>
                                                                    <w:top w:val="none" w:sz="0" w:space="0" w:color="auto"/>
                                                                    <w:left w:val="none" w:sz="0" w:space="0" w:color="auto"/>
                                                                    <w:bottom w:val="none" w:sz="0" w:space="0" w:color="auto"/>
                                                                    <w:right w:val="none" w:sz="0" w:space="0" w:color="auto"/>
                                                                  </w:divBdr>
                                                                </w:div>
                                                              </w:divsChild>
                                                            </w:div>
                                                            <w:div w:id="1182210433">
                                                              <w:marLeft w:val="0"/>
                                                              <w:marRight w:val="0"/>
                                                              <w:marTop w:val="210"/>
                                                              <w:marBottom w:val="0"/>
                                                              <w:divBdr>
                                                                <w:top w:val="none" w:sz="0" w:space="0" w:color="auto"/>
                                                                <w:left w:val="none" w:sz="0" w:space="0" w:color="auto"/>
                                                                <w:bottom w:val="none" w:sz="0" w:space="0" w:color="auto"/>
                                                                <w:right w:val="none" w:sz="0" w:space="0" w:color="auto"/>
                                                              </w:divBdr>
                                                              <w:divsChild>
                                                                <w:div w:id="14907137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04758112">
                                                  <w:marLeft w:val="0"/>
                                                  <w:marRight w:val="0"/>
                                                  <w:marTop w:val="210"/>
                                                  <w:marBottom w:val="0"/>
                                                  <w:divBdr>
                                                    <w:top w:val="none" w:sz="0" w:space="0" w:color="auto"/>
                                                    <w:left w:val="none" w:sz="0" w:space="0" w:color="auto"/>
                                                    <w:bottom w:val="none" w:sz="0" w:space="0" w:color="auto"/>
                                                    <w:right w:val="none" w:sz="0" w:space="0" w:color="auto"/>
                                                  </w:divBdr>
                                                  <w:divsChild>
                                                    <w:div w:id="506796894">
                                                      <w:marLeft w:val="480"/>
                                                      <w:marRight w:val="0"/>
                                                      <w:marTop w:val="0"/>
                                                      <w:marBottom w:val="240"/>
                                                      <w:divBdr>
                                                        <w:top w:val="none" w:sz="0" w:space="0" w:color="auto"/>
                                                        <w:left w:val="none" w:sz="0" w:space="0" w:color="auto"/>
                                                        <w:bottom w:val="none" w:sz="0" w:space="0" w:color="auto"/>
                                                        <w:right w:val="none" w:sz="0" w:space="0" w:color="auto"/>
                                                      </w:divBdr>
                                                      <w:divsChild>
                                                        <w:div w:id="299923782">
                                                          <w:marLeft w:val="0"/>
                                                          <w:marRight w:val="0"/>
                                                          <w:marTop w:val="0"/>
                                                          <w:marBottom w:val="0"/>
                                                          <w:divBdr>
                                                            <w:top w:val="none" w:sz="0" w:space="0" w:color="auto"/>
                                                            <w:left w:val="none" w:sz="0" w:space="0" w:color="auto"/>
                                                            <w:bottom w:val="none" w:sz="0" w:space="0" w:color="auto"/>
                                                            <w:right w:val="none" w:sz="0" w:space="0" w:color="auto"/>
                                                          </w:divBdr>
                                                          <w:divsChild>
                                                            <w:div w:id="1165902394">
                                                              <w:marLeft w:val="0"/>
                                                              <w:marRight w:val="0"/>
                                                              <w:marTop w:val="210"/>
                                                              <w:marBottom w:val="210"/>
                                                              <w:divBdr>
                                                                <w:top w:val="none" w:sz="0" w:space="0" w:color="auto"/>
                                                                <w:left w:val="none" w:sz="0" w:space="0" w:color="auto"/>
                                                                <w:bottom w:val="none" w:sz="0" w:space="0" w:color="auto"/>
                                                                <w:right w:val="none" w:sz="0" w:space="0" w:color="auto"/>
                                                              </w:divBdr>
                                                              <w:divsChild>
                                                                <w:div w:id="1288314300">
                                                                  <w:marLeft w:val="480"/>
                                                                  <w:marRight w:val="0"/>
                                                                  <w:marTop w:val="0"/>
                                                                  <w:marBottom w:val="240"/>
                                                                  <w:divBdr>
                                                                    <w:top w:val="none" w:sz="0" w:space="0" w:color="auto"/>
                                                                    <w:left w:val="none" w:sz="0" w:space="0" w:color="auto"/>
                                                                    <w:bottom w:val="none" w:sz="0" w:space="0" w:color="auto"/>
                                                                    <w:right w:val="none" w:sz="0" w:space="0" w:color="auto"/>
                                                                  </w:divBdr>
                                                                </w:div>
                                                              </w:divsChild>
                                                            </w:div>
                                                            <w:div w:id="556018627">
                                                              <w:marLeft w:val="0"/>
                                                              <w:marRight w:val="0"/>
                                                              <w:marTop w:val="210"/>
                                                              <w:marBottom w:val="210"/>
                                                              <w:divBdr>
                                                                <w:top w:val="none" w:sz="0" w:space="0" w:color="auto"/>
                                                                <w:left w:val="none" w:sz="0" w:space="0" w:color="auto"/>
                                                                <w:bottom w:val="none" w:sz="0" w:space="0" w:color="auto"/>
                                                                <w:right w:val="none" w:sz="0" w:space="0" w:color="auto"/>
                                                              </w:divBdr>
                                                              <w:divsChild>
                                                                <w:div w:id="1367022868">
                                                                  <w:marLeft w:val="480"/>
                                                                  <w:marRight w:val="0"/>
                                                                  <w:marTop w:val="0"/>
                                                                  <w:marBottom w:val="240"/>
                                                                  <w:divBdr>
                                                                    <w:top w:val="none" w:sz="0" w:space="0" w:color="auto"/>
                                                                    <w:left w:val="none" w:sz="0" w:space="0" w:color="auto"/>
                                                                    <w:bottom w:val="none" w:sz="0" w:space="0" w:color="auto"/>
                                                                    <w:right w:val="none" w:sz="0" w:space="0" w:color="auto"/>
                                                                  </w:divBdr>
                                                                </w:div>
                                                              </w:divsChild>
                                                            </w:div>
                                                            <w:div w:id="1388339420">
                                                              <w:marLeft w:val="0"/>
                                                              <w:marRight w:val="0"/>
                                                              <w:marTop w:val="210"/>
                                                              <w:marBottom w:val="210"/>
                                                              <w:divBdr>
                                                                <w:top w:val="none" w:sz="0" w:space="0" w:color="auto"/>
                                                                <w:left w:val="none" w:sz="0" w:space="0" w:color="auto"/>
                                                                <w:bottom w:val="none" w:sz="0" w:space="0" w:color="auto"/>
                                                                <w:right w:val="none" w:sz="0" w:space="0" w:color="auto"/>
                                                              </w:divBdr>
                                                              <w:divsChild>
                                                                <w:div w:id="1859391274">
                                                                  <w:marLeft w:val="480"/>
                                                                  <w:marRight w:val="0"/>
                                                                  <w:marTop w:val="0"/>
                                                                  <w:marBottom w:val="240"/>
                                                                  <w:divBdr>
                                                                    <w:top w:val="none" w:sz="0" w:space="0" w:color="auto"/>
                                                                    <w:left w:val="none" w:sz="0" w:space="0" w:color="auto"/>
                                                                    <w:bottom w:val="none" w:sz="0" w:space="0" w:color="auto"/>
                                                                    <w:right w:val="none" w:sz="0" w:space="0" w:color="auto"/>
                                                                  </w:divBdr>
                                                                </w:div>
                                                              </w:divsChild>
                                                            </w:div>
                                                            <w:div w:id="673148721">
                                                              <w:marLeft w:val="0"/>
                                                              <w:marRight w:val="0"/>
                                                              <w:marTop w:val="210"/>
                                                              <w:marBottom w:val="210"/>
                                                              <w:divBdr>
                                                                <w:top w:val="none" w:sz="0" w:space="0" w:color="auto"/>
                                                                <w:left w:val="none" w:sz="0" w:space="0" w:color="auto"/>
                                                                <w:bottom w:val="none" w:sz="0" w:space="0" w:color="auto"/>
                                                                <w:right w:val="none" w:sz="0" w:space="0" w:color="auto"/>
                                                              </w:divBdr>
                                                              <w:divsChild>
                                                                <w:div w:id="184830665">
                                                                  <w:marLeft w:val="480"/>
                                                                  <w:marRight w:val="0"/>
                                                                  <w:marTop w:val="0"/>
                                                                  <w:marBottom w:val="240"/>
                                                                  <w:divBdr>
                                                                    <w:top w:val="none" w:sz="0" w:space="0" w:color="auto"/>
                                                                    <w:left w:val="none" w:sz="0" w:space="0" w:color="auto"/>
                                                                    <w:bottom w:val="none" w:sz="0" w:space="0" w:color="auto"/>
                                                                    <w:right w:val="none" w:sz="0" w:space="0" w:color="auto"/>
                                                                  </w:divBdr>
                                                                </w:div>
                                                              </w:divsChild>
                                                            </w:div>
                                                            <w:div w:id="1442334274">
                                                              <w:marLeft w:val="0"/>
                                                              <w:marRight w:val="0"/>
                                                              <w:marTop w:val="210"/>
                                                              <w:marBottom w:val="210"/>
                                                              <w:divBdr>
                                                                <w:top w:val="none" w:sz="0" w:space="0" w:color="auto"/>
                                                                <w:left w:val="none" w:sz="0" w:space="0" w:color="auto"/>
                                                                <w:bottom w:val="none" w:sz="0" w:space="0" w:color="auto"/>
                                                                <w:right w:val="none" w:sz="0" w:space="0" w:color="auto"/>
                                                              </w:divBdr>
                                                              <w:divsChild>
                                                                <w:div w:id="1280066941">
                                                                  <w:marLeft w:val="480"/>
                                                                  <w:marRight w:val="0"/>
                                                                  <w:marTop w:val="0"/>
                                                                  <w:marBottom w:val="240"/>
                                                                  <w:divBdr>
                                                                    <w:top w:val="none" w:sz="0" w:space="0" w:color="auto"/>
                                                                    <w:left w:val="none" w:sz="0" w:space="0" w:color="auto"/>
                                                                    <w:bottom w:val="none" w:sz="0" w:space="0" w:color="auto"/>
                                                                    <w:right w:val="none" w:sz="0" w:space="0" w:color="auto"/>
                                                                  </w:divBdr>
                                                                </w:div>
                                                              </w:divsChild>
                                                            </w:div>
                                                            <w:div w:id="1658419715">
                                                              <w:marLeft w:val="0"/>
                                                              <w:marRight w:val="0"/>
                                                              <w:marTop w:val="210"/>
                                                              <w:marBottom w:val="210"/>
                                                              <w:divBdr>
                                                                <w:top w:val="none" w:sz="0" w:space="0" w:color="auto"/>
                                                                <w:left w:val="none" w:sz="0" w:space="0" w:color="auto"/>
                                                                <w:bottom w:val="none" w:sz="0" w:space="0" w:color="auto"/>
                                                                <w:right w:val="none" w:sz="0" w:space="0" w:color="auto"/>
                                                              </w:divBdr>
                                                              <w:divsChild>
                                                                <w:div w:id="1861386211">
                                                                  <w:marLeft w:val="480"/>
                                                                  <w:marRight w:val="0"/>
                                                                  <w:marTop w:val="0"/>
                                                                  <w:marBottom w:val="240"/>
                                                                  <w:divBdr>
                                                                    <w:top w:val="none" w:sz="0" w:space="0" w:color="auto"/>
                                                                    <w:left w:val="none" w:sz="0" w:space="0" w:color="auto"/>
                                                                    <w:bottom w:val="none" w:sz="0" w:space="0" w:color="auto"/>
                                                                    <w:right w:val="none" w:sz="0" w:space="0" w:color="auto"/>
                                                                  </w:divBdr>
                                                                </w:div>
                                                              </w:divsChild>
                                                            </w:div>
                                                            <w:div w:id="781386982">
                                                              <w:marLeft w:val="0"/>
                                                              <w:marRight w:val="0"/>
                                                              <w:marTop w:val="210"/>
                                                              <w:marBottom w:val="210"/>
                                                              <w:divBdr>
                                                                <w:top w:val="none" w:sz="0" w:space="0" w:color="auto"/>
                                                                <w:left w:val="none" w:sz="0" w:space="0" w:color="auto"/>
                                                                <w:bottom w:val="none" w:sz="0" w:space="0" w:color="auto"/>
                                                                <w:right w:val="none" w:sz="0" w:space="0" w:color="auto"/>
                                                              </w:divBdr>
                                                              <w:divsChild>
                                                                <w:div w:id="54159282">
                                                                  <w:marLeft w:val="480"/>
                                                                  <w:marRight w:val="0"/>
                                                                  <w:marTop w:val="0"/>
                                                                  <w:marBottom w:val="240"/>
                                                                  <w:divBdr>
                                                                    <w:top w:val="none" w:sz="0" w:space="0" w:color="auto"/>
                                                                    <w:left w:val="none" w:sz="0" w:space="0" w:color="auto"/>
                                                                    <w:bottom w:val="none" w:sz="0" w:space="0" w:color="auto"/>
                                                                    <w:right w:val="none" w:sz="0" w:space="0" w:color="auto"/>
                                                                  </w:divBdr>
                                                                </w:div>
                                                              </w:divsChild>
                                                            </w:div>
                                                            <w:div w:id="363335181">
                                                              <w:marLeft w:val="0"/>
                                                              <w:marRight w:val="0"/>
                                                              <w:marTop w:val="210"/>
                                                              <w:marBottom w:val="210"/>
                                                              <w:divBdr>
                                                                <w:top w:val="none" w:sz="0" w:space="0" w:color="auto"/>
                                                                <w:left w:val="none" w:sz="0" w:space="0" w:color="auto"/>
                                                                <w:bottom w:val="none" w:sz="0" w:space="0" w:color="auto"/>
                                                                <w:right w:val="none" w:sz="0" w:space="0" w:color="auto"/>
                                                              </w:divBdr>
                                                              <w:divsChild>
                                                                <w:div w:id="1861311431">
                                                                  <w:marLeft w:val="480"/>
                                                                  <w:marRight w:val="0"/>
                                                                  <w:marTop w:val="0"/>
                                                                  <w:marBottom w:val="240"/>
                                                                  <w:divBdr>
                                                                    <w:top w:val="none" w:sz="0" w:space="0" w:color="auto"/>
                                                                    <w:left w:val="none" w:sz="0" w:space="0" w:color="auto"/>
                                                                    <w:bottom w:val="none" w:sz="0" w:space="0" w:color="auto"/>
                                                                    <w:right w:val="none" w:sz="0" w:space="0" w:color="auto"/>
                                                                  </w:divBdr>
                                                                </w:div>
                                                              </w:divsChild>
                                                            </w:div>
                                                            <w:div w:id="1269510656">
                                                              <w:marLeft w:val="0"/>
                                                              <w:marRight w:val="0"/>
                                                              <w:marTop w:val="210"/>
                                                              <w:marBottom w:val="210"/>
                                                              <w:divBdr>
                                                                <w:top w:val="none" w:sz="0" w:space="0" w:color="auto"/>
                                                                <w:left w:val="none" w:sz="0" w:space="0" w:color="auto"/>
                                                                <w:bottom w:val="none" w:sz="0" w:space="0" w:color="auto"/>
                                                                <w:right w:val="none" w:sz="0" w:space="0" w:color="auto"/>
                                                              </w:divBdr>
                                                              <w:divsChild>
                                                                <w:div w:id="600144600">
                                                                  <w:marLeft w:val="480"/>
                                                                  <w:marRight w:val="0"/>
                                                                  <w:marTop w:val="0"/>
                                                                  <w:marBottom w:val="240"/>
                                                                  <w:divBdr>
                                                                    <w:top w:val="none" w:sz="0" w:space="0" w:color="auto"/>
                                                                    <w:left w:val="none" w:sz="0" w:space="0" w:color="auto"/>
                                                                    <w:bottom w:val="none" w:sz="0" w:space="0" w:color="auto"/>
                                                                    <w:right w:val="none" w:sz="0" w:space="0" w:color="auto"/>
                                                                  </w:divBdr>
                                                                </w:div>
                                                              </w:divsChild>
                                                            </w:div>
                                                            <w:div w:id="63383707">
                                                              <w:marLeft w:val="0"/>
                                                              <w:marRight w:val="0"/>
                                                              <w:marTop w:val="210"/>
                                                              <w:marBottom w:val="210"/>
                                                              <w:divBdr>
                                                                <w:top w:val="none" w:sz="0" w:space="0" w:color="auto"/>
                                                                <w:left w:val="none" w:sz="0" w:space="0" w:color="auto"/>
                                                                <w:bottom w:val="none" w:sz="0" w:space="0" w:color="auto"/>
                                                                <w:right w:val="none" w:sz="0" w:space="0" w:color="auto"/>
                                                              </w:divBdr>
                                                              <w:divsChild>
                                                                <w:div w:id="845441225">
                                                                  <w:marLeft w:val="480"/>
                                                                  <w:marRight w:val="0"/>
                                                                  <w:marTop w:val="0"/>
                                                                  <w:marBottom w:val="240"/>
                                                                  <w:divBdr>
                                                                    <w:top w:val="none" w:sz="0" w:space="0" w:color="auto"/>
                                                                    <w:left w:val="none" w:sz="0" w:space="0" w:color="auto"/>
                                                                    <w:bottom w:val="none" w:sz="0" w:space="0" w:color="auto"/>
                                                                    <w:right w:val="none" w:sz="0" w:space="0" w:color="auto"/>
                                                                  </w:divBdr>
                                                                </w:div>
                                                              </w:divsChild>
                                                            </w:div>
                                                            <w:div w:id="1651058060">
                                                              <w:marLeft w:val="0"/>
                                                              <w:marRight w:val="0"/>
                                                              <w:marTop w:val="210"/>
                                                              <w:marBottom w:val="0"/>
                                                              <w:divBdr>
                                                                <w:top w:val="none" w:sz="0" w:space="0" w:color="auto"/>
                                                                <w:left w:val="none" w:sz="0" w:space="0" w:color="auto"/>
                                                                <w:bottom w:val="none" w:sz="0" w:space="0" w:color="auto"/>
                                                                <w:right w:val="none" w:sz="0" w:space="0" w:color="auto"/>
                                                              </w:divBdr>
                                                              <w:divsChild>
                                                                <w:div w:id="130661942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432886">
                                      <w:marLeft w:val="0"/>
                                      <w:marRight w:val="0"/>
                                      <w:marTop w:val="210"/>
                                      <w:marBottom w:val="210"/>
                                      <w:divBdr>
                                        <w:top w:val="none" w:sz="0" w:space="0" w:color="auto"/>
                                        <w:left w:val="none" w:sz="0" w:space="0" w:color="auto"/>
                                        <w:bottom w:val="none" w:sz="0" w:space="0" w:color="auto"/>
                                        <w:right w:val="none" w:sz="0" w:space="0" w:color="auto"/>
                                      </w:divBdr>
                                      <w:divsChild>
                                        <w:div w:id="174391413">
                                          <w:marLeft w:val="480"/>
                                          <w:marRight w:val="0"/>
                                          <w:marTop w:val="0"/>
                                          <w:marBottom w:val="240"/>
                                          <w:divBdr>
                                            <w:top w:val="none" w:sz="0" w:space="0" w:color="auto"/>
                                            <w:left w:val="none" w:sz="0" w:space="0" w:color="auto"/>
                                            <w:bottom w:val="none" w:sz="0" w:space="0" w:color="auto"/>
                                            <w:right w:val="none" w:sz="0" w:space="0" w:color="auto"/>
                                          </w:divBdr>
                                          <w:divsChild>
                                            <w:div w:id="1063141502">
                                              <w:marLeft w:val="0"/>
                                              <w:marRight w:val="0"/>
                                              <w:marTop w:val="0"/>
                                              <w:marBottom w:val="210"/>
                                              <w:divBdr>
                                                <w:top w:val="none" w:sz="0" w:space="0" w:color="auto"/>
                                                <w:left w:val="none" w:sz="0" w:space="0" w:color="auto"/>
                                                <w:bottom w:val="none" w:sz="0" w:space="0" w:color="auto"/>
                                                <w:right w:val="none" w:sz="0" w:space="0" w:color="auto"/>
                                              </w:divBdr>
                                            </w:div>
                                            <w:div w:id="1456437890">
                                              <w:marLeft w:val="0"/>
                                              <w:marRight w:val="0"/>
                                              <w:marTop w:val="0"/>
                                              <w:marBottom w:val="0"/>
                                              <w:divBdr>
                                                <w:top w:val="none" w:sz="0" w:space="0" w:color="auto"/>
                                                <w:left w:val="none" w:sz="0" w:space="0" w:color="auto"/>
                                                <w:bottom w:val="none" w:sz="0" w:space="0" w:color="auto"/>
                                                <w:right w:val="none" w:sz="0" w:space="0" w:color="auto"/>
                                              </w:divBdr>
                                              <w:divsChild>
                                                <w:div w:id="1928415945">
                                                  <w:marLeft w:val="0"/>
                                                  <w:marRight w:val="0"/>
                                                  <w:marTop w:val="210"/>
                                                  <w:marBottom w:val="210"/>
                                                  <w:divBdr>
                                                    <w:top w:val="none" w:sz="0" w:space="0" w:color="auto"/>
                                                    <w:left w:val="none" w:sz="0" w:space="0" w:color="auto"/>
                                                    <w:bottom w:val="none" w:sz="0" w:space="0" w:color="auto"/>
                                                    <w:right w:val="none" w:sz="0" w:space="0" w:color="auto"/>
                                                  </w:divBdr>
                                                  <w:divsChild>
                                                    <w:div w:id="207423758">
                                                      <w:marLeft w:val="480"/>
                                                      <w:marRight w:val="0"/>
                                                      <w:marTop w:val="0"/>
                                                      <w:marBottom w:val="240"/>
                                                      <w:divBdr>
                                                        <w:top w:val="none" w:sz="0" w:space="0" w:color="auto"/>
                                                        <w:left w:val="none" w:sz="0" w:space="0" w:color="auto"/>
                                                        <w:bottom w:val="none" w:sz="0" w:space="0" w:color="auto"/>
                                                        <w:right w:val="none" w:sz="0" w:space="0" w:color="auto"/>
                                                      </w:divBdr>
                                                      <w:divsChild>
                                                        <w:div w:id="1158767436">
                                                          <w:marLeft w:val="0"/>
                                                          <w:marRight w:val="0"/>
                                                          <w:marTop w:val="0"/>
                                                          <w:marBottom w:val="0"/>
                                                          <w:divBdr>
                                                            <w:top w:val="none" w:sz="0" w:space="0" w:color="auto"/>
                                                            <w:left w:val="none" w:sz="0" w:space="0" w:color="auto"/>
                                                            <w:bottom w:val="none" w:sz="0" w:space="0" w:color="auto"/>
                                                            <w:right w:val="none" w:sz="0" w:space="0" w:color="auto"/>
                                                          </w:divBdr>
                                                          <w:divsChild>
                                                            <w:div w:id="32004764">
                                                              <w:marLeft w:val="0"/>
                                                              <w:marRight w:val="0"/>
                                                              <w:marTop w:val="210"/>
                                                              <w:marBottom w:val="0"/>
                                                              <w:divBdr>
                                                                <w:top w:val="none" w:sz="0" w:space="0" w:color="auto"/>
                                                                <w:left w:val="none" w:sz="0" w:space="0" w:color="auto"/>
                                                                <w:bottom w:val="none" w:sz="0" w:space="0" w:color="auto"/>
                                                                <w:right w:val="none" w:sz="0" w:space="0" w:color="auto"/>
                                                              </w:divBdr>
                                                              <w:divsChild>
                                                                <w:div w:id="1523199499">
                                                                  <w:marLeft w:val="480"/>
                                                                  <w:marRight w:val="0"/>
                                                                  <w:marTop w:val="0"/>
                                                                  <w:marBottom w:val="240"/>
                                                                  <w:divBdr>
                                                                    <w:top w:val="none" w:sz="0" w:space="0" w:color="auto"/>
                                                                    <w:left w:val="none" w:sz="0" w:space="0" w:color="auto"/>
                                                                    <w:bottom w:val="none" w:sz="0" w:space="0" w:color="auto"/>
                                                                    <w:right w:val="none" w:sz="0" w:space="0" w:color="auto"/>
                                                                  </w:divBdr>
                                                                  <w:divsChild>
                                                                    <w:div w:id="1363168907">
                                                                      <w:marLeft w:val="0"/>
                                                                      <w:marRight w:val="0"/>
                                                                      <w:marTop w:val="0"/>
                                                                      <w:marBottom w:val="0"/>
                                                                      <w:divBdr>
                                                                        <w:top w:val="none" w:sz="0" w:space="0" w:color="auto"/>
                                                                        <w:left w:val="none" w:sz="0" w:space="0" w:color="auto"/>
                                                                        <w:bottom w:val="none" w:sz="0" w:space="0" w:color="auto"/>
                                                                        <w:right w:val="none" w:sz="0" w:space="0" w:color="auto"/>
                                                                      </w:divBdr>
                                                                      <w:divsChild>
                                                                        <w:div w:id="1609198182">
                                                                          <w:marLeft w:val="0"/>
                                                                          <w:marRight w:val="0"/>
                                                                          <w:marTop w:val="210"/>
                                                                          <w:marBottom w:val="210"/>
                                                                          <w:divBdr>
                                                                            <w:top w:val="none" w:sz="0" w:space="0" w:color="auto"/>
                                                                            <w:left w:val="none" w:sz="0" w:space="0" w:color="auto"/>
                                                                            <w:bottom w:val="none" w:sz="0" w:space="0" w:color="auto"/>
                                                                            <w:right w:val="none" w:sz="0" w:space="0" w:color="auto"/>
                                                                          </w:divBdr>
                                                                          <w:divsChild>
                                                                            <w:div w:id="442575007">
                                                                              <w:marLeft w:val="480"/>
                                                                              <w:marRight w:val="0"/>
                                                                              <w:marTop w:val="0"/>
                                                                              <w:marBottom w:val="240"/>
                                                                              <w:divBdr>
                                                                                <w:top w:val="none" w:sz="0" w:space="0" w:color="auto"/>
                                                                                <w:left w:val="none" w:sz="0" w:space="0" w:color="auto"/>
                                                                                <w:bottom w:val="none" w:sz="0" w:space="0" w:color="auto"/>
                                                                                <w:right w:val="none" w:sz="0" w:space="0" w:color="auto"/>
                                                                              </w:divBdr>
                                                                              <w:divsChild>
                                                                                <w:div w:id="112292105">
                                                                                  <w:marLeft w:val="0"/>
                                                                                  <w:marRight w:val="0"/>
                                                                                  <w:marTop w:val="0"/>
                                                                                  <w:marBottom w:val="0"/>
                                                                                  <w:divBdr>
                                                                                    <w:top w:val="none" w:sz="0" w:space="0" w:color="auto"/>
                                                                                    <w:left w:val="none" w:sz="0" w:space="0" w:color="auto"/>
                                                                                    <w:bottom w:val="none" w:sz="0" w:space="0" w:color="auto"/>
                                                                                    <w:right w:val="none" w:sz="0" w:space="0" w:color="auto"/>
                                                                                  </w:divBdr>
                                                                                  <w:divsChild>
                                                                                    <w:div w:id="604927931">
                                                                                      <w:marLeft w:val="0"/>
                                                                                      <w:marRight w:val="0"/>
                                                                                      <w:marTop w:val="210"/>
                                                                                      <w:marBottom w:val="210"/>
                                                                                      <w:divBdr>
                                                                                        <w:top w:val="none" w:sz="0" w:space="0" w:color="auto"/>
                                                                                        <w:left w:val="none" w:sz="0" w:space="0" w:color="auto"/>
                                                                                        <w:bottom w:val="none" w:sz="0" w:space="0" w:color="auto"/>
                                                                                        <w:right w:val="none" w:sz="0" w:space="0" w:color="auto"/>
                                                                                      </w:divBdr>
                                                                                      <w:divsChild>
                                                                                        <w:div w:id="847526083">
                                                                                          <w:marLeft w:val="480"/>
                                                                                          <w:marRight w:val="0"/>
                                                                                          <w:marTop w:val="0"/>
                                                                                          <w:marBottom w:val="240"/>
                                                                                          <w:divBdr>
                                                                                            <w:top w:val="none" w:sz="0" w:space="0" w:color="auto"/>
                                                                                            <w:left w:val="none" w:sz="0" w:space="0" w:color="auto"/>
                                                                                            <w:bottom w:val="none" w:sz="0" w:space="0" w:color="auto"/>
                                                                                            <w:right w:val="none" w:sz="0" w:space="0" w:color="auto"/>
                                                                                          </w:divBdr>
                                                                                        </w:div>
                                                                                      </w:divsChild>
                                                                                    </w:div>
                                                                                    <w:div w:id="568273206">
                                                                                      <w:marLeft w:val="0"/>
                                                                                      <w:marRight w:val="0"/>
                                                                                      <w:marTop w:val="210"/>
                                                                                      <w:marBottom w:val="210"/>
                                                                                      <w:divBdr>
                                                                                        <w:top w:val="none" w:sz="0" w:space="0" w:color="auto"/>
                                                                                        <w:left w:val="none" w:sz="0" w:space="0" w:color="auto"/>
                                                                                        <w:bottom w:val="none" w:sz="0" w:space="0" w:color="auto"/>
                                                                                        <w:right w:val="none" w:sz="0" w:space="0" w:color="auto"/>
                                                                                      </w:divBdr>
                                                                                      <w:divsChild>
                                                                                        <w:div w:id="2069719979">
                                                                                          <w:marLeft w:val="480"/>
                                                                                          <w:marRight w:val="0"/>
                                                                                          <w:marTop w:val="0"/>
                                                                                          <w:marBottom w:val="240"/>
                                                                                          <w:divBdr>
                                                                                            <w:top w:val="none" w:sz="0" w:space="0" w:color="auto"/>
                                                                                            <w:left w:val="none" w:sz="0" w:space="0" w:color="auto"/>
                                                                                            <w:bottom w:val="none" w:sz="0" w:space="0" w:color="auto"/>
                                                                                            <w:right w:val="none" w:sz="0" w:space="0" w:color="auto"/>
                                                                                          </w:divBdr>
                                                                                        </w:div>
                                                                                      </w:divsChild>
                                                                                    </w:div>
                                                                                    <w:div w:id="833303259">
                                                                                      <w:marLeft w:val="0"/>
                                                                                      <w:marRight w:val="0"/>
                                                                                      <w:marTop w:val="210"/>
                                                                                      <w:marBottom w:val="0"/>
                                                                                      <w:divBdr>
                                                                                        <w:top w:val="none" w:sz="0" w:space="0" w:color="auto"/>
                                                                                        <w:left w:val="none" w:sz="0" w:space="0" w:color="auto"/>
                                                                                        <w:bottom w:val="none" w:sz="0" w:space="0" w:color="auto"/>
                                                                                        <w:right w:val="none" w:sz="0" w:space="0" w:color="auto"/>
                                                                                      </w:divBdr>
                                                                                      <w:divsChild>
                                                                                        <w:div w:id="21053366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9973623">
                                                                          <w:marLeft w:val="0"/>
                                                                          <w:marRight w:val="0"/>
                                                                          <w:marTop w:val="210"/>
                                                                          <w:marBottom w:val="0"/>
                                                                          <w:divBdr>
                                                                            <w:top w:val="none" w:sz="0" w:space="0" w:color="auto"/>
                                                                            <w:left w:val="none" w:sz="0" w:space="0" w:color="auto"/>
                                                                            <w:bottom w:val="none" w:sz="0" w:space="0" w:color="auto"/>
                                                                            <w:right w:val="none" w:sz="0" w:space="0" w:color="auto"/>
                                                                          </w:divBdr>
                                                                          <w:divsChild>
                                                                            <w:div w:id="193994317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2702534">
                                                  <w:marLeft w:val="0"/>
                                                  <w:marRight w:val="0"/>
                                                  <w:marTop w:val="210"/>
                                                  <w:marBottom w:val="0"/>
                                                  <w:divBdr>
                                                    <w:top w:val="none" w:sz="0" w:space="0" w:color="auto"/>
                                                    <w:left w:val="none" w:sz="0" w:space="0" w:color="auto"/>
                                                    <w:bottom w:val="none" w:sz="0" w:space="0" w:color="auto"/>
                                                    <w:right w:val="none" w:sz="0" w:space="0" w:color="auto"/>
                                                  </w:divBdr>
                                                  <w:divsChild>
                                                    <w:div w:id="475415093">
                                                      <w:marLeft w:val="480"/>
                                                      <w:marRight w:val="0"/>
                                                      <w:marTop w:val="0"/>
                                                      <w:marBottom w:val="240"/>
                                                      <w:divBdr>
                                                        <w:top w:val="none" w:sz="0" w:space="0" w:color="auto"/>
                                                        <w:left w:val="none" w:sz="0" w:space="0" w:color="auto"/>
                                                        <w:bottom w:val="none" w:sz="0" w:space="0" w:color="auto"/>
                                                        <w:right w:val="none" w:sz="0" w:space="0" w:color="auto"/>
                                                      </w:divBdr>
                                                      <w:divsChild>
                                                        <w:div w:id="1913544321">
                                                          <w:marLeft w:val="0"/>
                                                          <w:marRight w:val="0"/>
                                                          <w:marTop w:val="0"/>
                                                          <w:marBottom w:val="0"/>
                                                          <w:divBdr>
                                                            <w:top w:val="none" w:sz="0" w:space="0" w:color="auto"/>
                                                            <w:left w:val="none" w:sz="0" w:space="0" w:color="auto"/>
                                                            <w:bottom w:val="none" w:sz="0" w:space="0" w:color="auto"/>
                                                            <w:right w:val="none" w:sz="0" w:space="0" w:color="auto"/>
                                                          </w:divBdr>
                                                          <w:divsChild>
                                                            <w:div w:id="879786289">
                                                              <w:marLeft w:val="0"/>
                                                              <w:marRight w:val="0"/>
                                                              <w:marTop w:val="210"/>
                                                              <w:marBottom w:val="0"/>
                                                              <w:divBdr>
                                                                <w:top w:val="none" w:sz="0" w:space="0" w:color="auto"/>
                                                                <w:left w:val="none" w:sz="0" w:space="0" w:color="auto"/>
                                                                <w:bottom w:val="none" w:sz="0" w:space="0" w:color="auto"/>
                                                                <w:right w:val="none" w:sz="0" w:space="0" w:color="auto"/>
                                                              </w:divBdr>
                                                              <w:divsChild>
                                                                <w:div w:id="1532114138">
                                                                  <w:marLeft w:val="480"/>
                                                                  <w:marRight w:val="0"/>
                                                                  <w:marTop w:val="0"/>
                                                                  <w:marBottom w:val="240"/>
                                                                  <w:divBdr>
                                                                    <w:top w:val="none" w:sz="0" w:space="0" w:color="auto"/>
                                                                    <w:left w:val="none" w:sz="0" w:space="0" w:color="auto"/>
                                                                    <w:bottom w:val="none" w:sz="0" w:space="0" w:color="auto"/>
                                                                    <w:right w:val="none" w:sz="0" w:space="0" w:color="auto"/>
                                                                  </w:divBdr>
                                                                  <w:divsChild>
                                                                    <w:div w:id="2126654800">
                                                                      <w:marLeft w:val="0"/>
                                                                      <w:marRight w:val="0"/>
                                                                      <w:marTop w:val="0"/>
                                                                      <w:marBottom w:val="0"/>
                                                                      <w:divBdr>
                                                                        <w:top w:val="none" w:sz="0" w:space="0" w:color="auto"/>
                                                                        <w:left w:val="none" w:sz="0" w:space="0" w:color="auto"/>
                                                                        <w:bottom w:val="none" w:sz="0" w:space="0" w:color="auto"/>
                                                                        <w:right w:val="none" w:sz="0" w:space="0" w:color="auto"/>
                                                                      </w:divBdr>
                                                                      <w:divsChild>
                                                                        <w:div w:id="1373076179">
                                                                          <w:marLeft w:val="0"/>
                                                                          <w:marRight w:val="0"/>
                                                                          <w:marTop w:val="210"/>
                                                                          <w:marBottom w:val="210"/>
                                                                          <w:divBdr>
                                                                            <w:top w:val="none" w:sz="0" w:space="0" w:color="auto"/>
                                                                            <w:left w:val="none" w:sz="0" w:space="0" w:color="auto"/>
                                                                            <w:bottom w:val="none" w:sz="0" w:space="0" w:color="auto"/>
                                                                            <w:right w:val="none" w:sz="0" w:space="0" w:color="auto"/>
                                                                          </w:divBdr>
                                                                          <w:divsChild>
                                                                            <w:div w:id="400102350">
                                                                              <w:marLeft w:val="480"/>
                                                                              <w:marRight w:val="0"/>
                                                                              <w:marTop w:val="0"/>
                                                                              <w:marBottom w:val="240"/>
                                                                              <w:divBdr>
                                                                                <w:top w:val="none" w:sz="0" w:space="0" w:color="auto"/>
                                                                                <w:left w:val="none" w:sz="0" w:space="0" w:color="auto"/>
                                                                                <w:bottom w:val="none" w:sz="0" w:space="0" w:color="auto"/>
                                                                                <w:right w:val="none" w:sz="0" w:space="0" w:color="auto"/>
                                                                              </w:divBdr>
                                                                              <w:divsChild>
                                                                                <w:div w:id="1226179221">
                                                                                  <w:marLeft w:val="0"/>
                                                                                  <w:marRight w:val="0"/>
                                                                                  <w:marTop w:val="0"/>
                                                                                  <w:marBottom w:val="0"/>
                                                                                  <w:divBdr>
                                                                                    <w:top w:val="none" w:sz="0" w:space="0" w:color="auto"/>
                                                                                    <w:left w:val="none" w:sz="0" w:space="0" w:color="auto"/>
                                                                                    <w:bottom w:val="none" w:sz="0" w:space="0" w:color="auto"/>
                                                                                    <w:right w:val="none" w:sz="0" w:space="0" w:color="auto"/>
                                                                                  </w:divBdr>
                                                                                  <w:divsChild>
                                                                                    <w:div w:id="1046568150">
                                                                                      <w:marLeft w:val="0"/>
                                                                                      <w:marRight w:val="0"/>
                                                                                      <w:marTop w:val="210"/>
                                                                                      <w:marBottom w:val="210"/>
                                                                                      <w:divBdr>
                                                                                        <w:top w:val="none" w:sz="0" w:space="0" w:color="auto"/>
                                                                                        <w:left w:val="none" w:sz="0" w:space="0" w:color="auto"/>
                                                                                        <w:bottom w:val="none" w:sz="0" w:space="0" w:color="auto"/>
                                                                                        <w:right w:val="none" w:sz="0" w:space="0" w:color="auto"/>
                                                                                      </w:divBdr>
                                                                                      <w:divsChild>
                                                                                        <w:div w:id="621227163">
                                                                                          <w:marLeft w:val="480"/>
                                                                                          <w:marRight w:val="0"/>
                                                                                          <w:marTop w:val="0"/>
                                                                                          <w:marBottom w:val="240"/>
                                                                                          <w:divBdr>
                                                                                            <w:top w:val="none" w:sz="0" w:space="0" w:color="auto"/>
                                                                                            <w:left w:val="none" w:sz="0" w:space="0" w:color="auto"/>
                                                                                            <w:bottom w:val="none" w:sz="0" w:space="0" w:color="auto"/>
                                                                                            <w:right w:val="none" w:sz="0" w:space="0" w:color="auto"/>
                                                                                          </w:divBdr>
                                                                                        </w:div>
                                                                                      </w:divsChild>
                                                                                    </w:div>
                                                                                    <w:div w:id="2001957592">
                                                                                      <w:marLeft w:val="0"/>
                                                                                      <w:marRight w:val="0"/>
                                                                                      <w:marTop w:val="210"/>
                                                                                      <w:marBottom w:val="210"/>
                                                                                      <w:divBdr>
                                                                                        <w:top w:val="none" w:sz="0" w:space="0" w:color="auto"/>
                                                                                        <w:left w:val="none" w:sz="0" w:space="0" w:color="auto"/>
                                                                                        <w:bottom w:val="none" w:sz="0" w:space="0" w:color="auto"/>
                                                                                        <w:right w:val="none" w:sz="0" w:space="0" w:color="auto"/>
                                                                                      </w:divBdr>
                                                                                      <w:divsChild>
                                                                                        <w:div w:id="544606005">
                                                                                          <w:marLeft w:val="480"/>
                                                                                          <w:marRight w:val="0"/>
                                                                                          <w:marTop w:val="0"/>
                                                                                          <w:marBottom w:val="240"/>
                                                                                          <w:divBdr>
                                                                                            <w:top w:val="none" w:sz="0" w:space="0" w:color="auto"/>
                                                                                            <w:left w:val="none" w:sz="0" w:space="0" w:color="auto"/>
                                                                                            <w:bottom w:val="none" w:sz="0" w:space="0" w:color="auto"/>
                                                                                            <w:right w:val="none" w:sz="0" w:space="0" w:color="auto"/>
                                                                                          </w:divBdr>
                                                                                        </w:div>
                                                                                      </w:divsChild>
                                                                                    </w:div>
                                                                                    <w:div w:id="642933695">
                                                                                      <w:marLeft w:val="0"/>
                                                                                      <w:marRight w:val="0"/>
                                                                                      <w:marTop w:val="210"/>
                                                                                      <w:marBottom w:val="0"/>
                                                                                      <w:divBdr>
                                                                                        <w:top w:val="none" w:sz="0" w:space="0" w:color="auto"/>
                                                                                        <w:left w:val="none" w:sz="0" w:space="0" w:color="auto"/>
                                                                                        <w:bottom w:val="none" w:sz="0" w:space="0" w:color="auto"/>
                                                                                        <w:right w:val="none" w:sz="0" w:space="0" w:color="auto"/>
                                                                                      </w:divBdr>
                                                                                      <w:divsChild>
                                                                                        <w:div w:id="171989193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94504797">
                                                                          <w:marLeft w:val="0"/>
                                                                          <w:marRight w:val="0"/>
                                                                          <w:marTop w:val="210"/>
                                                                          <w:marBottom w:val="0"/>
                                                                          <w:divBdr>
                                                                            <w:top w:val="none" w:sz="0" w:space="0" w:color="auto"/>
                                                                            <w:left w:val="none" w:sz="0" w:space="0" w:color="auto"/>
                                                                            <w:bottom w:val="none" w:sz="0" w:space="0" w:color="auto"/>
                                                                            <w:right w:val="none" w:sz="0" w:space="0" w:color="auto"/>
                                                                          </w:divBdr>
                                                                          <w:divsChild>
                                                                            <w:div w:id="68370287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2526144">
                                      <w:marLeft w:val="0"/>
                                      <w:marRight w:val="0"/>
                                      <w:marTop w:val="210"/>
                                      <w:marBottom w:val="210"/>
                                      <w:divBdr>
                                        <w:top w:val="none" w:sz="0" w:space="0" w:color="auto"/>
                                        <w:left w:val="none" w:sz="0" w:space="0" w:color="auto"/>
                                        <w:bottom w:val="none" w:sz="0" w:space="0" w:color="auto"/>
                                        <w:right w:val="none" w:sz="0" w:space="0" w:color="auto"/>
                                      </w:divBdr>
                                      <w:divsChild>
                                        <w:div w:id="1438720318">
                                          <w:marLeft w:val="480"/>
                                          <w:marRight w:val="0"/>
                                          <w:marTop w:val="0"/>
                                          <w:marBottom w:val="240"/>
                                          <w:divBdr>
                                            <w:top w:val="none" w:sz="0" w:space="0" w:color="auto"/>
                                            <w:left w:val="none" w:sz="0" w:space="0" w:color="auto"/>
                                            <w:bottom w:val="none" w:sz="0" w:space="0" w:color="auto"/>
                                            <w:right w:val="none" w:sz="0" w:space="0" w:color="auto"/>
                                          </w:divBdr>
                                          <w:divsChild>
                                            <w:div w:id="1603681196">
                                              <w:marLeft w:val="0"/>
                                              <w:marRight w:val="0"/>
                                              <w:marTop w:val="240"/>
                                              <w:marBottom w:val="0"/>
                                              <w:divBdr>
                                                <w:top w:val="none" w:sz="0" w:space="0" w:color="auto"/>
                                                <w:left w:val="none" w:sz="0" w:space="0" w:color="auto"/>
                                                <w:bottom w:val="none" w:sz="0" w:space="0" w:color="auto"/>
                                                <w:right w:val="none" w:sz="0" w:space="0" w:color="auto"/>
                                              </w:divBdr>
                                              <w:divsChild>
                                                <w:div w:id="121114432">
                                                  <w:marLeft w:val="0"/>
                                                  <w:marRight w:val="0"/>
                                                  <w:marTop w:val="0"/>
                                                  <w:marBottom w:val="0"/>
                                                  <w:divBdr>
                                                    <w:top w:val="none" w:sz="0" w:space="0" w:color="auto"/>
                                                    <w:left w:val="none" w:sz="0" w:space="0" w:color="auto"/>
                                                    <w:bottom w:val="none" w:sz="0" w:space="0" w:color="auto"/>
                                                    <w:right w:val="none" w:sz="0" w:space="0" w:color="auto"/>
                                                  </w:divBdr>
                                                </w:div>
                                                <w:div w:id="582304395">
                                                  <w:marLeft w:val="0"/>
                                                  <w:marRight w:val="0"/>
                                                  <w:marTop w:val="0"/>
                                                  <w:marBottom w:val="0"/>
                                                  <w:divBdr>
                                                    <w:top w:val="none" w:sz="0" w:space="0" w:color="auto"/>
                                                    <w:left w:val="none" w:sz="0" w:space="0" w:color="auto"/>
                                                    <w:bottom w:val="none" w:sz="0" w:space="0" w:color="auto"/>
                                                    <w:right w:val="none" w:sz="0" w:space="0" w:color="auto"/>
                                                  </w:divBdr>
                                                </w:div>
                                                <w:div w:id="1523591033">
                                                  <w:marLeft w:val="0"/>
                                                  <w:marRight w:val="0"/>
                                                  <w:marTop w:val="0"/>
                                                  <w:marBottom w:val="0"/>
                                                  <w:divBdr>
                                                    <w:top w:val="none" w:sz="0" w:space="0" w:color="auto"/>
                                                    <w:left w:val="none" w:sz="0" w:space="0" w:color="auto"/>
                                                    <w:bottom w:val="none" w:sz="0" w:space="0" w:color="auto"/>
                                                    <w:right w:val="none" w:sz="0" w:space="0" w:color="auto"/>
                                                  </w:divBdr>
                                                </w:div>
                                                <w:div w:id="1557624523">
                                                  <w:marLeft w:val="0"/>
                                                  <w:marRight w:val="0"/>
                                                  <w:marTop w:val="0"/>
                                                  <w:marBottom w:val="0"/>
                                                  <w:divBdr>
                                                    <w:top w:val="none" w:sz="0" w:space="0" w:color="auto"/>
                                                    <w:left w:val="none" w:sz="0" w:space="0" w:color="auto"/>
                                                    <w:bottom w:val="none" w:sz="0" w:space="0" w:color="auto"/>
                                                    <w:right w:val="none" w:sz="0" w:space="0" w:color="auto"/>
                                                  </w:divBdr>
                                                </w:div>
                                                <w:div w:id="1839299195">
                                                  <w:marLeft w:val="0"/>
                                                  <w:marRight w:val="0"/>
                                                  <w:marTop w:val="0"/>
                                                  <w:marBottom w:val="0"/>
                                                  <w:divBdr>
                                                    <w:top w:val="none" w:sz="0" w:space="0" w:color="auto"/>
                                                    <w:left w:val="none" w:sz="0" w:space="0" w:color="auto"/>
                                                    <w:bottom w:val="none" w:sz="0" w:space="0" w:color="auto"/>
                                                    <w:right w:val="none" w:sz="0" w:space="0" w:color="auto"/>
                                                  </w:divBdr>
                                                </w:div>
                                                <w:div w:id="1977028962">
                                                  <w:marLeft w:val="0"/>
                                                  <w:marRight w:val="0"/>
                                                  <w:marTop w:val="0"/>
                                                  <w:marBottom w:val="0"/>
                                                  <w:divBdr>
                                                    <w:top w:val="none" w:sz="0" w:space="0" w:color="auto"/>
                                                    <w:left w:val="none" w:sz="0" w:space="0" w:color="auto"/>
                                                    <w:bottom w:val="none" w:sz="0" w:space="0" w:color="auto"/>
                                                    <w:right w:val="none" w:sz="0" w:space="0" w:color="auto"/>
                                                  </w:divBdr>
                                                </w:div>
                                                <w:div w:id="1545216092">
                                                  <w:marLeft w:val="0"/>
                                                  <w:marRight w:val="0"/>
                                                  <w:marTop w:val="0"/>
                                                  <w:marBottom w:val="0"/>
                                                  <w:divBdr>
                                                    <w:top w:val="none" w:sz="0" w:space="0" w:color="auto"/>
                                                    <w:left w:val="none" w:sz="0" w:space="0" w:color="auto"/>
                                                    <w:bottom w:val="none" w:sz="0" w:space="0" w:color="auto"/>
                                                    <w:right w:val="none" w:sz="0" w:space="0" w:color="auto"/>
                                                  </w:divBdr>
                                                </w:div>
                                                <w:div w:id="58599092">
                                                  <w:marLeft w:val="0"/>
                                                  <w:marRight w:val="0"/>
                                                  <w:marTop w:val="0"/>
                                                  <w:marBottom w:val="0"/>
                                                  <w:divBdr>
                                                    <w:top w:val="none" w:sz="0" w:space="0" w:color="auto"/>
                                                    <w:left w:val="none" w:sz="0" w:space="0" w:color="auto"/>
                                                    <w:bottom w:val="none" w:sz="0" w:space="0" w:color="auto"/>
                                                    <w:right w:val="none" w:sz="0" w:space="0" w:color="auto"/>
                                                  </w:divBdr>
                                                </w:div>
                                                <w:div w:id="1644002399">
                                                  <w:marLeft w:val="0"/>
                                                  <w:marRight w:val="0"/>
                                                  <w:marTop w:val="0"/>
                                                  <w:marBottom w:val="0"/>
                                                  <w:divBdr>
                                                    <w:top w:val="none" w:sz="0" w:space="0" w:color="auto"/>
                                                    <w:left w:val="none" w:sz="0" w:space="0" w:color="auto"/>
                                                    <w:bottom w:val="none" w:sz="0" w:space="0" w:color="auto"/>
                                                    <w:right w:val="none" w:sz="0" w:space="0" w:color="auto"/>
                                                  </w:divBdr>
                                                </w:div>
                                                <w:div w:id="134492470">
                                                  <w:marLeft w:val="0"/>
                                                  <w:marRight w:val="0"/>
                                                  <w:marTop w:val="0"/>
                                                  <w:marBottom w:val="0"/>
                                                  <w:divBdr>
                                                    <w:top w:val="none" w:sz="0" w:space="0" w:color="auto"/>
                                                    <w:left w:val="none" w:sz="0" w:space="0" w:color="auto"/>
                                                    <w:bottom w:val="none" w:sz="0" w:space="0" w:color="auto"/>
                                                    <w:right w:val="none" w:sz="0" w:space="0" w:color="auto"/>
                                                  </w:divBdr>
                                                </w:div>
                                                <w:div w:id="118768428">
                                                  <w:marLeft w:val="0"/>
                                                  <w:marRight w:val="0"/>
                                                  <w:marTop w:val="0"/>
                                                  <w:marBottom w:val="0"/>
                                                  <w:divBdr>
                                                    <w:top w:val="none" w:sz="0" w:space="0" w:color="auto"/>
                                                    <w:left w:val="none" w:sz="0" w:space="0" w:color="auto"/>
                                                    <w:bottom w:val="none" w:sz="0" w:space="0" w:color="auto"/>
                                                    <w:right w:val="none" w:sz="0" w:space="0" w:color="auto"/>
                                                  </w:divBdr>
                                                </w:div>
                                                <w:div w:id="2110849366">
                                                  <w:marLeft w:val="0"/>
                                                  <w:marRight w:val="0"/>
                                                  <w:marTop w:val="0"/>
                                                  <w:marBottom w:val="0"/>
                                                  <w:divBdr>
                                                    <w:top w:val="none" w:sz="0" w:space="0" w:color="auto"/>
                                                    <w:left w:val="none" w:sz="0" w:space="0" w:color="auto"/>
                                                    <w:bottom w:val="none" w:sz="0" w:space="0" w:color="auto"/>
                                                    <w:right w:val="none" w:sz="0" w:space="0" w:color="auto"/>
                                                  </w:divBdr>
                                                </w:div>
                                                <w:div w:id="1499661656">
                                                  <w:marLeft w:val="0"/>
                                                  <w:marRight w:val="0"/>
                                                  <w:marTop w:val="0"/>
                                                  <w:marBottom w:val="0"/>
                                                  <w:divBdr>
                                                    <w:top w:val="none" w:sz="0" w:space="0" w:color="auto"/>
                                                    <w:left w:val="none" w:sz="0" w:space="0" w:color="auto"/>
                                                    <w:bottom w:val="none" w:sz="0" w:space="0" w:color="auto"/>
                                                    <w:right w:val="none" w:sz="0" w:space="0" w:color="auto"/>
                                                  </w:divBdr>
                                                </w:div>
                                                <w:div w:id="2005813078">
                                                  <w:marLeft w:val="0"/>
                                                  <w:marRight w:val="0"/>
                                                  <w:marTop w:val="0"/>
                                                  <w:marBottom w:val="0"/>
                                                  <w:divBdr>
                                                    <w:top w:val="none" w:sz="0" w:space="0" w:color="auto"/>
                                                    <w:left w:val="none" w:sz="0" w:space="0" w:color="auto"/>
                                                    <w:bottom w:val="none" w:sz="0" w:space="0" w:color="auto"/>
                                                    <w:right w:val="none" w:sz="0" w:space="0" w:color="auto"/>
                                                  </w:divBdr>
                                                </w:div>
                                                <w:div w:id="1569419326">
                                                  <w:marLeft w:val="0"/>
                                                  <w:marRight w:val="0"/>
                                                  <w:marTop w:val="0"/>
                                                  <w:marBottom w:val="0"/>
                                                  <w:divBdr>
                                                    <w:top w:val="none" w:sz="0" w:space="0" w:color="auto"/>
                                                    <w:left w:val="none" w:sz="0" w:space="0" w:color="auto"/>
                                                    <w:bottom w:val="none" w:sz="0" w:space="0" w:color="auto"/>
                                                    <w:right w:val="none" w:sz="0" w:space="0" w:color="auto"/>
                                                  </w:divBdr>
                                                </w:div>
                                                <w:div w:id="875044604">
                                                  <w:marLeft w:val="0"/>
                                                  <w:marRight w:val="0"/>
                                                  <w:marTop w:val="0"/>
                                                  <w:marBottom w:val="0"/>
                                                  <w:divBdr>
                                                    <w:top w:val="none" w:sz="0" w:space="0" w:color="auto"/>
                                                    <w:left w:val="none" w:sz="0" w:space="0" w:color="auto"/>
                                                    <w:bottom w:val="none" w:sz="0" w:space="0" w:color="auto"/>
                                                    <w:right w:val="none" w:sz="0" w:space="0" w:color="auto"/>
                                                  </w:divBdr>
                                                </w:div>
                                                <w:div w:id="695958539">
                                                  <w:marLeft w:val="0"/>
                                                  <w:marRight w:val="0"/>
                                                  <w:marTop w:val="0"/>
                                                  <w:marBottom w:val="0"/>
                                                  <w:divBdr>
                                                    <w:top w:val="none" w:sz="0" w:space="0" w:color="auto"/>
                                                    <w:left w:val="none" w:sz="0" w:space="0" w:color="auto"/>
                                                    <w:bottom w:val="none" w:sz="0" w:space="0" w:color="auto"/>
                                                    <w:right w:val="none" w:sz="0" w:space="0" w:color="auto"/>
                                                  </w:divBdr>
                                                </w:div>
                                                <w:div w:id="1291671204">
                                                  <w:marLeft w:val="0"/>
                                                  <w:marRight w:val="0"/>
                                                  <w:marTop w:val="0"/>
                                                  <w:marBottom w:val="0"/>
                                                  <w:divBdr>
                                                    <w:top w:val="none" w:sz="0" w:space="0" w:color="auto"/>
                                                    <w:left w:val="none" w:sz="0" w:space="0" w:color="auto"/>
                                                    <w:bottom w:val="none" w:sz="0" w:space="0" w:color="auto"/>
                                                    <w:right w:val="none" w:sz="0" w:space="0" w:color="auto"/>
                                                  </w:divBdr>
                                                </w:div>
                                                <w:div w:id="1798447227">
                                                  <w:marLeft w:val="0"/>
                                                  <w:marRight w:val="0"/>
                                                  <w:marTop w:val="0"/>
                                                  <w:marBottom w:val="0"/>
                                                  <w:divBdr>
                                                    <w:top w:val="none" w:sz="0" w:space="0" w:color="auto"/>
                                                    <w:left w:val="none" w:sz="0" w:space="0" w:color="auto"/>
                                                    <w:bottom w:val="none" w:sz="0" w:space="0" w:color="auto"/>
                                                    <w:right w:val="none" w:sz="0" w:space="0" w:color="auto"/>
                                                  </w:divBdr>
                                                </w:div>
                                                <w:div w:id="614292926">
                                                  <w:marLeft w:val="0"/>
                                                  <w:marRight w:val="0"/>
                                                  <w:marTop w:val="0"/>
                                                  <w:marBottom w:val="0"/>
                                                  <w:divBdr>
                                                    <w:top w:val="none" w:sz="0" w:space="0" w:color="auto"/>
                                                    <w:left w:val="none" w:sz="0" w:space="0" w:color="auto"/>
                                                    <w:bottom w:val="none" w:sz="0" w:space="0" w:color="auto"/>
                                                    <w:right w:val="none" w:sz="0" w:space="0" w:color="auto"/>
                                                  </w:divBdr>
                                                </w:div>
                                                <w:div w:id="1470441153">
                                                  <w:marLeft w:val="0"/>
                                                  <w:marRight w:val="0"/>
                                                  <w:marTop w:val="0"/>
                                                  <w:marBottom w:val="0"/>
                                                  <w:divBdr>
                                                    <w:top w:val="none" w:sz="0" w:space="0" w:color="auto"/>
                                                    <w:left w:val="none" w:sz="0" w:space="0" w:color="auto"/>
                                                    <w:bottom w:val="none" w:sz="0" w:space="0" w:color="auto"/>
                                                    <w:right w:val="none" w:sz="0" w:space="0" w:color="auto"/>
                                                  </w:divBdr>
                                                </w:div>
                                                <w:div w:id="1610621505">
                                                  <w:marLeft w:val="0"/>
                                                  <w:marRight w:val="0"/>
                                                  <w:marTop w:val="0"/>
                                                  <w:marBottom w:val="0"/>
                                                  <w:divBdr>
                                                    <w:top w:val="none" w:sz="0" w:space="0" w:color="auto"/>
                                                    <w:left w:val="none" w:sz="0" w:space="0" w:color="auto"/>
                                                    <w:bottom w:val="none" w:sz="0" w:space="0" w:color="auto"/>
                                                    <w:right w:val="none" w:sz="0" w:space="0" w:color="auto"/>
                                                  </w:divBdr>
                                                </w:div>
                                                <w:div w:id="649284825">
                                                  <w:marLeft w:val="0"/>
                                                  <w:marRight w:val="0"/>
                                                  <w:marTop w:val="0"/>
                                                  <w:marBottom w:val="0"/>
                                                  <w:divBdr>
                                                    <w:top w:val="none" w:sz="0" w:space="0" w:color="auto"/>
                                                    <w:left w:val="none" w:sz="0" w:space="0" w:color="auto"/>
                                                    <w:bottom w:val="none" w:sz="0" w:space="0" w:color="auto"/>
                                                    <w:right w:val="none" w:sz="0" w:space="0" w:color="auto"/>
                                                  </w:divBdr>
                                                </w:div>
                                                <w:div w:id="1057434895">
                                                  <w:marLeft w:val="0"/>
                                                  <w:marRight w:val="0"/>
                                                  <w:marTop w:val="0"/>
                                                  <w:marBottom w:val="0"/>
                                                  <w:divBdr>
                                                    <w:top w:val="none" w:sz="0" w:space="0" w:color="auto"/>
                                                    <w:left w:val="none" w:sz="0" w:space="0" w:color="auto"/>
                                                    <w:bottom w:val="none" w:sz="0" w:space="0" w:color="auto"/>
                                                    <w:right w:val="none" w:sz="0" w:space="0" w:color="auto"/>
                                                  </w:divBdr>
                                                </w:div>
                                                <w:div w:id="790636744">
                                                  <w:marLeft w:val="0"/>
                                                  <w:marRight w:val="0"/>
                                                  <w:marTop w:val="0"/>
                                                  <w:marBottom w:val="0"/>
                                                  <w:divBdr>
                                                    <w:top w:val="none" w:sz="0" w:space="0" w:color="auto"/>
                                                    <w:left w:val="none" w:sz="0" w:space="0" w:color="auto"/>
                                                    <w:bottom w:val="none" w:sz="0" w:space="0" w:color="auto"/>
                                                    <w:right w:val="none" w:sz="0" w:space="0" w:color="auto"/>
                                                  </w:divBdr>
                                                </w:div>
                                                <w:div w:id="212809178">
                                                  <w:marLeft w:val="0"/>
                                                  <w:marRight w:val="0"/>
                                                  <w:marTop w:val="0"/>
                                                  <w:marBottom w:val="0"/>
                                                  <w:divBdr>
                                                    <w:top w:val="none" w:sz="0" w:space="0" w:color="auto"/>
                                                    <w:left w:val="none" w:sz="0" w:space="0" w:color="auto"/>
                                                    <w:bottom w:val="none" w:sz="0" w:space="0" w:color="auto"/>
                                                    <w:right w:val="none" w:sz="0" w:space="0" w:color="auto"/>
                                                  </w:divBdr>
                                                </w:div>
                                                <w:div w:id="318273669">
                                                  <w:marLeft w:val="0"/>
                                                  <w:marRight w:val="0"/>
                                                  <w:marTop w:val="0"/>
                                                  <w:marBottom w:val="0"/>
                                                  <w:divBdr>
                                                    <w:top w:val="none" w:sz="0" w:space="0" w:color="auto"/>
                                                    <w:left w:val="none" w:sz="0" w:space="0" w:color="auto"/>
                                                    <w:bottom w:val="none" w:sz="0" w:space="0" w:color="auto"/>
                                                    <w:right w:val="none" w:sz="0" w:space="0" w:color="auto"/>
                                                  </w:divBdr>
                                                </w:div>
                                                <w:div w:id="906918650">
                                                  <w:marLeft w:val="0"/>
                                                  <w:marRight w:val="0"/>
                                                  <w:marTop w:val="0"/>
                                                  <w:marBottom w:val="0"/>
                                                  <w:divBdr>
                                                    <w:top w:val="none" w:sz="0" w:space="0" w:color="auto"/>
                                                    <w:left w:val="none" w:sz="0" w:space="0" w:color="auto"/>
                                                    <w:bottom w:val="none" w:sz="0" w:space="0" w:color="auto"/>
                                                    <w:right w:val="none" w:sz="0" w:space="0" w:color="auto"/>
                                                  </w:divBdr>
                                                </w:div>
                                                <w:div w:id="1774940526">
                                                  <w:marLeft w:val="0"/>
                                                  <w:marRight w:val="0"/>
                                                  <w:marTop w:val="0"/>
                                                  <w:marBottom w:val="0"/>
                                                  <w:divBdr>
                                                    <w:top w:val="none" w:sz="0" w:space="0" w:color="auto"/>
                                                    <w:left w:val="none" w:sz="0" w:space="0" w:color="auto"/>
                                                    <w:bottom w:val="none" w:sz="0" w:space="0" w:color="auto"/>
                                                    <w:right w:val="none" w:sz="0" w:space="0" w:color="auto"/>
                                                  </w:divBdr>
                                                </w:div>
                                                <w:div w:id="762534364">
                                                  <w:marLeft w:val="0"/>
                                                  <w:marRight w:val="0"/>
                                                  <w:marTop w:val="0"/>
                                                  <w:marBottom w:val="0"/>
                                                  <w:divBdr>
                                                    <w:top w:val="none" w:sz="0" w:space="0" w:color="auto"/>
                                                    <w:left w:val="none" w:sz="0" w:space="0" w:color="auto"/>
                                                    <w:bottom w:val="none" w:sz="0" w:space="0" w:color="auto"/>
                                                    <w:right w:val="none" w:sz="0" w:space="0" w:color="auto"/>
                                                  </w:divBdr>
                                                </w:div>
                                                <w:div w:id="1643150412">
                                                  <w:marLeft w:val="0"/>
                                                  <w:marRight w:val="0"/>
                                                  <w:marTop w:val="0"/>
                                                  <w:marBottom w:val="0"/>
                                                  <w:divBdr>
                                                    <w:top w:val="none" w:sz="0" w:space="0" w:color="auto"/>
                                                    <w:left w:val="none" w:sz="0" w:space="0" w:color="auto"/>
                                                    <w:bottom w:val="none" w:sz="0" w:space="0" w:color="auto"/>
                                                    <w:right w:val="none" w:sz="0" w:space="0" w:color="auto"/>
                                                  </w:divBdr>
                                                </w:div>
                                                <w:div w:id="740904733">
                                                  <w:marLeft w:val="0"/>
                                                  <w:marRight w:val="0"/>
                                                  <w:marTop w:val="0"/>
                                                  <w:marBottom w:val="0"/>
                                                  <w:divBdr>
                                                    <w:top w:val="none" w:sz="0" w:space="0" w:color="auto"/>
                                                    <w:left w:val="none" w:sz="0" w:space="0" w:color="auto"/>
                                                    <w:bottom w:val="none" w:sz="0" w:space="0" w:color="auto"/>
                                                    <w:right w:val="none" w:sz="0" w:space="0" w:color="auto"/>
                                                  </w:divBdr>
                                                </w:div>
                                                <w:div w:id="640693314">
                                                  <w:marLeft w:val="0"/>
                                                  <w:marRight w:val="0"/>
                                                  <w:marTop w:val="0"/>
                                                  <w:marBottom w:val="0"/>
                                                  <w:divBdr>
                                                    <w:top w:val="none" w:sz="0" w:space="0" w:color="auto"/>
                                                    <w:left w:val="none" w:sz="0" w:space="0" w:color="auto"/>
                                                    <w:bottom w:val="none" w:sz="0" w:space="0" w:color="auto"/>
                                                    <w:right w:val="none" w:sz="0" w:space="0" w:color="auto"/>
                                                  </w:divBdr>
                                                </w:div>
                                                <w:div w:id="1423258886">
                                                  <w:marLeft w:val="0"/>
                                                  <w:marRight w:val="0"/>
                                                  <w:marTop w:val="0"/>
                                                  <w:marBottom w:val="0"/>
                                                  <w:divBdr>
                                                    <w:top w:val="none" w:sz="0" w:space="0" w:color="auto"/>
                                                    <w:left w:val="none" w:sz="0" w:space="0" w:color="auto"/>
                                                    <w:bottom w:val="none" w:sz="0" w:space="0" w:color="auto"/>
                                                    <w:right w:val="none" w:sz="0" w:space="0" w:color="auto"/>
                                                  </w:divBdr>
                                                </w:div>
                                                <w:div w:id="1007245521">
                                                  <w:marLeft w:val="0"/>
                                                  <w:marRight w:val="0"/>
                                                  <w:marTop w:val="0"/>
                                                  <w:marBottom w:val="0"/>
                                                  <w:divBdr>
                                                    <w:top w:val="none" w:sz="0" w:space="0" w:color="auto"/>
                                                    <w:left w:val="none" w:sz="0" w:space="0" w:color="auto"/>
                                                    <w:bottom w:val="none" w:sz="0" w:space="0" w:color="auto"/>
                                                    <w:right w:val="none" w:sz="0" w:space="0" w:color="auto"/>
                                                  </w:divBdr>
                                                </w:div>
                                                <w:div w:id="2057198235">
                                                  <w:marLeft w:val="0"/>
                                                  <w:marRight w:val="0"/>
                                                  <w:marTop w:val="0"/>
                                                  <w:marBottom w:val="0"/>
                                                  <w:divBdr>
                                                    <w:top w:val="none" w:sz="0" w:space="0" w:color="auto"/>
                                                    <w:left w:val="none" w:sz="0" w:space="0" w:color="auto"/>
                                                    <w:bottom w:val="none" w:sz="0" w:space="0" w:color="auto"/>
                                                    <w:right w:val="none" w:sz="0" w:space="0" w:color="auto"/>
                                                  </w:divBdr>
                                                </w:div>
                                                <w:div w:id="179702638">
                                                  <w:marLeft w:val="0"/>
                                                  <w:marRight w:val="0"/>
                                                  <w:marTop w:val="0"/>
                                                  <w:marBottom w:val="0"/>
                                                  <w:divBdr>
                                                    <w:top w:val="none" w:sz="0" w:space="0" w:color="auto"/>
                                                    <w:left w:val="none" w:sz="0" w:space="0" w:color="auto"/>
                                                    <w:bottom w:val="none" w:sz="0" w:space="0" w:color="auto"/>
                                                    <w:right w:val="none" w:sz="0" w:space="0" w:color="auto"/>
                                                  </w:divBdr>
                                                </w:div>
                                                <w:div w:id="2090157089">
                                                  <w:marLeft w:val="0"/>
                                                  <w:marRight w:val="0"/>
                                                  <w:marTop w:val="0"/>
                                                  <w:marBottom w:val="0"/>
                                                  <w:divBdr>
                                                    <w:top w:val="none" w:sz="0" w:space="0" w:color="auto"/>
                                                    <w:left w:val="none" w:sz="0" w:space="0" w:color="auto"/>
                                                    <w:bottom w:val="none" w:sz="0" w:space="0" w:color="auto"/>
                                                    <w:right w:val="none" w:sz="0" w:space="0" w:color="auto"/>
                                                  </w:divBdr>
                                                </w:div>
                                                <w:div w:id="1290823524">
                                                  <w:marLeft w:val="0"/>
                                                  <w:marRight w:val="0"/>
                                                  <w:marTop w:val="0"/>
                                                  <w:marBottom w:val="0"/>
                                                  <w:divBdr>
                                                    <w:top w:val="none" w:sz="0" w:space="0" w:color="auto"/>
                                                    <w:left w:val="none" w:sz="0" w:space="0" w:color="auto"/>
                                                    <w:bottom w:val="none" w:sz="0" w:space="0" w:color="auto"/>
                                                    <w:right w:val="none" w:sz="0" w:space="0" w:color="auto"/>
                                                  </w:divBdr>
                                                </w:div>
                                                <w:div w:id="142741137">
                                                  <w:marLeft w:val="0"/>
                                                  <w:marRight w:val="0"/>
                                                  <w:marTop w:val="0"/>
                                                  <w:marBottom w:val="0"/>
                                                  <w:divBdr>
                                                    <w:top w:val="none" w:sz="0" w:space="0" w:color="auto"/>
                                                    <w:left w:val="none" w:sz="0" w:space="0" w:color="auto"/>
                                                    <w:bottom w:val="none" w:sz="0" w:space="0" w:color="auto"/>
                                                    <w:right w:val="none" w:sz="0" w:space="0" w:color="auto"/>
                                                  </w:divBdr>
                                                </w:div>
                                                <w:div w:id="1835217116">
                                                  <w:marLeft w:val="0"/>
                                                  <w:marRight w:val="0"/>
                                                  <w:marTop w:val="0"/>
                                                  <w:marBottom w:val="0"/>
                                                  <w:divBdr>
                                                    <w:top w:val="none" w:sz="0" w:space="0" w:color="auto"/>
                                                    <w:left w:val="none" w:sz="0" w:space="0" w:color="auto"/>
                                                    <w:bottom w:val="none" w:sz="0" w:space="0" w:color="auto"/>
                                                    <w:right w:val="none" w:sz="0" w:space="0" w:color="auto"/>
                                                  </w:divBdr>
                                                </w:div>
                                                <w:div w:id="254018106">
                                                  <w:marLeft w:val="0"/>
                                                  <w:marRight w:val="0"/>
                                                  <w:marTop w:val="0"/>
                                                  <w:marBottom w:val="0"/>
                                                  <w:divBdr>
                                                    <w:top w:val="none" w:sz="0" w:space="0" w:color="auto"/>
                                                    <w:left w:val="none" w:sz="0" w:space="0" w:color="auto"/>
                                                    <w:bottom w:val="none" w:sz="0" w:space="0" w:color="auto"/>
                                                    <w:right w:val="none" w:sz="0" w:space="0" w:color="auto"/>
                                                  </w:divBdr>
                                                </w:div>
                                                <w:div w:id="75790119">
                                                  <w:marLeft w:val="0"/>
                                                  <w:marRight w:val="0"/>
                                                  <w:marTop w:val="0"/>
                                                  <w:marBottom w:val="0"/>
                                                  <w:divBdr>
                                                    <w:top w:val="none" w:sz="0" w:space="0" w:color="auto"/>
                                                    <w:left w:val="none" w:sz="0" w:space="0" w:color="auto"/>
                                                    <w:bottom w:val="none" w:sz="0" w:space="0" w:color="auto"/>
                                                    <w:right w:val="none" w:sz="0" w:space="0" w:color="auto"/>
                                                  </w:divBdr>
                                                </w:div>
                                                <w:div w:id="1290552555">
                                                  <w:marLeft w:val="0"/>
                                                  <w:marRight w:val="0"/>
                                                  <w:marTop w:val="0"/>
                                                  <w:marBottom w:val="0"/>
                                                  <w:divBdr>
                                                    <w:top w:val="none" w:sz="0" w:space="0" w:color="auto"/>
                                                    <w:left w:val="none" w:sz="0" w:space="0" w:color="auto"/>
                                                    <w:bottom w:val="none" w:sz="0" w:space="0" w:color="auto"/>
                                                    <w:right w:val="none" w:sz="0" w:space="0" w:color="auto"/>
                                                  </w:divBdr>
                                                </w:div>
                                                <w:div w:id="358891780">
                                                  <w:marLeft w:val="0"/>
                                                  <w:marRight w:val="0"/>
                                                  <w:marTop w:val="0"/>
                                                  <w:marBottom w:val="0"/>
                                                  <w:divBdr>
                                                    <w:top w:val="none" w:sz="0" w:space="0" w:color="auto"/>
                                                    <w:left w:val="none" w:sz="0" w:space="0" w:color="auto"/>
                                                    <w:bottom w:val="none" w:sz="0" w:space="0" w:color="auto"/>
                                                    <w:right w:val="none" w:sz="0" w:space="0" w:color="auto"/>
                                                  </w:divBdr>
                                                </w:div>
                                                <w:div w:id="1261336374">
                                                  <w:marLeft w:val="0"/>
                                                  <w:marRight w:val="0"/>
                                                  <w:marTop w:val="0"/>
                                                  <w:marBottom w:val="0"/>
                                                  <w:divBdr>
                                                    <w:top w:val="none" w:sz="0" w:space="0" w:color="auto"/>
                                                    <w:left w:val="none" w:sz="0" w:space="0" w:color="auto"/>
                                                    <w:bottom w:val="none" w:sz="0" w:space="0" w:color="auto"/>
                                                    <w:right w:val="none" w:sz="0" w:space="0" w:color="auto"/>
                                                  </w:divBdr>
                                                </w:div>
                                                <w:div w:id="229536593">
                                                  <w:marLeft w:val="0"/>
                                                  <w:marRight w:val="0"/>
                                                  <w:marTop w:val="0"/>
                                                  <w:marBottom w:val="0"/>
                                                  <w:divBdr>
                                                    <w:top w:val="none" w:sz="0" w:space="0" w:color="auto"/>
                                                    <w:left w:val="none" w:sz="0" w:space="0" w:color="auto"/>
                                                    <w:bottom w:val="none" w:sz="0" w:space="0" w:color="auto"/>
                                                    <w:right w:val="none" w:sz="0" w:space="0" w:color="auto"/>
                                                  </w:divBdr>
                                                </w:div>
                                                <w:div w:id="519439998">
                                                  <w:marLeft w:val="0"/>
                                                  <w:marRight w:val="0"/>
                                                  <w:marTop w:val="0"/>
                                                  <w:marBottom w:val="0"/>
                                                  <w:divBdr>
                                                    <w:top w:val="none" w:sz="0" w:space="0" w:color="auto"/>
                                                    <w:left w:val="none" w:sz="0" w:space="0" w:color="auto"/>
                                                    <w:bottom w:val="none" w:sz="0" w:space="0" w:color="auto"/>
                                                    <w:right w:val="none" w:sz="0" w:space="0" w:color="auto"/>
                                                  </w:divBdr>
                                                </w:div>
                                                <w:div w:id="745497043">
                                                  <w:marLeft w:val="0"/>
                                                  <w:marRight w:val="0"/>
                                                  <w:marTop w:val="0"/>
                                                  <w:marBottom w:val="0"/>
                                                  <w:divBdr>
                                                    <w:top w:val="none" w:sz="0" w:space="0" w:color="auto"/>
                                                    <w:left w:val="none" w:sz="0" w:space="0" w:color="auto"/>
                                                    <w:bottom w:val="none" w:sz="0" w:space="0" w:color="auto"/>
                                                    <w:right w:val="none" w:sz="0" w:space="0" w:color="auto"/>
                                                  </w:divBdr>
                                                </w:div>
                                                <w:div w:id="1867867383">
                                                  <w:marLeft w:val="0"/>
                                                  <w:marRight w:val="0"/>
                                                  <w:marTop w:val="0"/>
                                                  <w:marBottom w:val="0"/>
                                                  <w:divBdr>
                                                    <w:top w:val="none" w:sz="0" w:space="0" w:color="auto"/>
                                                    <w:left w:val="none" w:sz="0" w:space="0" w:color="auto"/>
                                                    <w:bottom w:val="none" w:sz="0" w:space="0" w:color="auto"/>
                                                    <w:right w:val="none" w:sz="0" w:space="0" w:color="auto"/>
                                                  </w:divBdr>
                                                </w:div>
                                                <w:div w:id="1816222078">
                                                  <w:marLeft w:val="0"/>
                                                  <w:marRight w:val="0"/>
                                                  <w:marTop w:val="0"/>
                                                  <w:marBottom w:val="0"/>
                                                  <w:divBdr>
                                                    <w:top w:val="none" w:sz="0" w:space="0" w:color="auto"/>
                                                    <w:left w:val="none" w:sz="0" w:space="0" w:color="auto"/>
                                                    <w:bottom w:val="none" w:sz="0" w:space="0" w:color="auto"/>
                                                    <w:right w:val="none" w:sz="0" w:space="0" w:color="auto"/>
                                                  </w:divBdr>
                                                </w:div>
                                              </w:divsChild>
                                            </w:div>
                                            <w:div w:id="1632637635">
                                              <w:marLeft w:val="0"/>
                                              <w:marRight w:val="0"/>
                                              <w:marTop w:val="0"/>
                                              <w:marBottom w:val="0"/>
                                              <w:divBdr>
                                                <w:top w:val="none" w:sz="0" w:space="0" w:color="auto"/>
                                                <w:left w:val="none" w:sz="0" w:space="0" w:color="auto"/>
                                                <w:bottom w:val="none" w:sz="0" w:space="0" w:color="auto"/>
                                                <w:right w:val="none" w:sz="0" w:space="0" w:color="auto"/>
                                              </w:divBdr>
                                            </w:div>
                                            <w:div w:id="1214391403">
                                              <w:marLeft w:val="0"/>
                                              <w:marRight w:val="0"/>
                                              <w:marTop w:val="0"/>
                                              <w:marBottom w:val="0"/>
                                              <w:divBdr>
                                                <w:top w:val="none" w:sz="0" w:space="0" w:color="auto"/>
                                                <w:left w:val="none" w:sz="0" w:space="0" w:color="auto"/>
                                                <w:bottom w:val="none" w:sz="0" w:space="0" w:color="auto"/>
                                                <w:right w:val="none" w:sz="0" w:space="0" w:color="auto"/>
                                              </w:divBdr>
                                            </w:div>
                                            <w:div w:id="1069501358">
                                              <w:marLeft w:val="0"/>
                                              <w:marRight w:val="0"/>
                                              <w:marTop w:val="0"/>
                                              <w:marBottom w:val="0"/>
                                              <w:divBdr>
                                                <w:top w:val="none" w:sz="0" w:space="0" w:color="auto"/>
                                                <w:left w:val="none" w:sz="0" w:space="0" w:color="auto"/>
                                                <w:bottom w:val="none" w:sz="0" w:space="0" w:color="auto"/>
                                                <w:right w:val="none" w:sz="0" w:space="0" w:color="auto"/>
                                              </w:divBdr>
                                            </w:div>
                                            <w:div w:id="1584559613">
                                              <w:marLeft w:val="0"/>
                                              <w:marRight w:val="0"/>
                                              <w:marTop w:val="0"/>
                                              <w:marBottom w:val="0"/>
                                              <w:divBdr>
                                                <w:top w:val="none" w:sz="0" w:space="0" w:color="auto"/>
                                                <w:left w:val="none" w:sz="0" w:space="0" w:color="auto"/>
                                                <w:bottom w:val="none" w:sz="0" w:space="0" w:color="auto"/>
                                                <w:right w:val="none" w:sz="0" w:space="0" w:color="auto"/>
                                              </w:divBdr>
                                            </w:div>
                                            <w:div w:id="675811373">
                                              <w:marLeft w:val="0"/>
                                              <w:marRight w:val="0"/>
                                              <w:marTop w:val="0"/>
                                              <w:marBottom w:val="0"/>
                                              <w:divBdr>
                                                <w:top w:val="none" w:sz="0" w:space="0" w:color="auto"/>
                                                <w:left w:val="none" w:sz="0" w:space="0" w:color="auto"/>
                                                <w:bottom w:val="none" w:sz="0" w:space="0" w:color="auto"/>
                                                <w:right w:val="none" w:sz="0" w:space="0" w:color="auto"/>
                                              </w:divBdr>
                                            </w:div>
                                            <w:div w:id="176576300">
                                              <w:marLeft w:val="0"/>
                                              <w:marRight w:val="0"/>
                                              <w:marTop w:val="0"/>
                                              <w:marBottom w:val="0"/>
                                              <w:divBdr>
                                                <w:top w:val="none" w:sz="0" w:space="0" w:color="auto"/>
                                                <w:left w:val="none" w:sz="0" w:space="0" w:color="auto"/>
                                                <w:bottom w:val="none" w:sz="0" w:space="0" w:color="auto"/>
                                                <w:right w:val="none" w:sz="0" w:space="0" w:color="auto"/>
                                              </w:divBdr>
                                            </w:div>
                                            <w:div w:id="16373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568133">
                                      <w:marLeft w:val="0"/>
                                      <w:marRight w:val="0"/>
                                      <w:marTop w:val="210"/>
                                      <w:marBottom w:val="210"/>
                                      <w:divBdr>
                                        <w:top w:val="none" w:sz="0" w:space="0" w:color="auto"/>
                                        <w:left w:val="none" w:sz="0" w:space="0" w:color="auto"/>
                                        <w:bottom w:val="none" w:sz="0" w:space="0" w:color="auto"/>
                                        <w:right w:val="none" w:sz="0" w:space="0" w:color="auto"/>
                                      </w:divBdr>
                                      <w:divsChild>
                                        <w:div w:id="92209316">
                                          <w:marLeft w:val="480"/>
                                          <w:marRight w:val="0"/>
                                          <w:marTop w:val="0"/>
                                          <w:marBottom w:val="240"/>
                                          <w:divBdr>
                                            <w:top w:val="none" w:sz="0" w:space="0" w:color="auto"/>
                                            <w:left w:val="none" w:sz="0" w:space="0" w:color="auto"/>
                                            <w:bottom w:val="none" w:sz="0" w:space="0" w:color="auto"/>
                                            <w:right w:val="none" w:sz="0" w:space="0" w:color="auto"/>
                                          </w:divBdr>
                                          <w:divsChild>
                                            <w:div w:id="1419983402">
                                              <w:marLeft w:val="0"/>
                                              <w:marRight w:val="0"/>
                                              <w:marTop w:val="0"/>
                                              <w:marBottom w:val="0"/>
                                              <w:divBdr>
                                                <w:top w:val="none" w:sz="0" w:space="0" w:color="auto"/>
                                                <w:left w:val="none" w:sz="0" w:space="0" w:color="auto"/>
                                                <w:bottom w:val="none" w:sz="0" w:space="0" w:color="auto"/>
                                                <w:right w:val="none" w:sz="0" w:space="0" w:color="auto"/>
                                              </w:divBdr>
                                              <w:divsChild>
                                                <w:div w:id="694115915">
                                                  <w:marLeft w:val="0"/>
                                                  <w:marRight w:val="0"/>
                                                  <w:marTop w:val="210"/>
                                                  <w:marBottom w:val="210"/>
                                                  <w:divBdr>
                                                    <w:top w:val="none" w:sz="0" w:space="0" w:color="auto"/>
                                                    <w:left w:val="none" w:sz="0" w:space="0" w:color="auto"/>
                                                    <w:bottom w:val="none" w:sz="0" w:space="0" w:color="auto"/>
                                                    <w:right w:val="none" w:sz="0" w:space="0" w:color="auto"/>
                                                  </w:divBdr>
                                                  <w:divsChild>
                                                    <w:div w:id="2064059928">
                                                      <w:marLeft w:val="480"/>
                                                      <w:marRight w:val="0"/>
                                                      <w:marTop w:val="0"/>
                                                      <w:marBottom w:val="240"/>
                                                      <w:divBdr>
                                                        <w:top w:val="none" w:sz="0" w:space="0" w:color="auto"/>
                                                        <w:left w:val="none" w:sz="0" w:space="0" w:color="auto"/>
                                                        <w:bottom w:val="none" w:sz="0" w:space="0" w:color="auto"/>
                                                        <w:right w:val="none" w:sz="0" w:space="0" w:color="auto"/>
                                                      </w:divBdr>
                                                      <w:divsChild>
                                                        <w:div w:id="1906866274">
                                                          <w:marLeft w:val="0"/>
                                                          <w:marRight w:val="0"/>
                                                          <w:marTop w:val="0"/>
                                                          <w:marBottom w:val="0"/>
                                                          <w:divBdr>
                                                            <w:top w:val="none" w:sz="0" w:space="0" w:color="auto"/>
                                                            <w:left w:val="none" w:sz="0" w:space="0" w:color="auto"/>
                                                            <w:bottom w:val="none" w:sz="0" w:space="0" w:color="auto"/>
                                                            <w:right w:val="none" w:sz="0" w:space="0" w:color="auto"/>
                                                          </w:divBdr>
                                                          <w:divsChild>
                                                            <w:div w:id="224413087">
                                                              <w:marLeft w:val="0"/>
                                                              <w:marRight w:val="0"/>
                                                              <w:marTop w:val="210"/>
                                                              <w:marBottom w:val="210"/>
                                                              <w:divBdr>
                                                                <w:top w:val="none" w:sz="0" w:space="0" w:color="auto"/>
                                                                <w:left w:val="none" w:sz="0" w:space="0" w:color="auto"/>
                                                                <w:bottom w:val="none" w:sz="0" w:space="0" w:color="auto"/>
                                                                <w:right w:val="none" w:sz="0" w:space="0" w:color="auto"/>
                                                              </w:divBdr>
                                                              <w:divsChild>
                                                                <w:div w:id="305283964">
                                                                  <w:marLeft w:val="480"/>
                                                                  <w:marRight w:val="0"/>
                                                                  <w:marTop w:val="0"/>
                                                                  <w:marBottom w:val="240"/>
                                                                  <w:divBdr>
                                                                    <w:top w:val="none" w:sz="0" w:space="0" w:color="auto"/>
                                                                    <w:left w:val="none" w:sz="0" w:space="0" w:color="auto"/>
                                                                    <w:bottom w:val="none" w:sz="0" w:space="0" w:color="auto"/>
                                                                    <w:right w:val="none" w:sz="0" w:space="0" w:color="auto"/>
                                                                  </w:divBdr>
                                                                </w:div>
                                                              </w:divsChild>
                                                            </w:div>
                                                            <w:div w:id="1361929705">
                                                              <w:marLeft w:val="0"/>
                                                              <w:marRight w:val="0"/>
                                                              <w:marTop w:val="210"/>
                                                              <w:marBottom w:val="210"/>
                                                              <w:divBdr>
                                                                <w:top w:val="none" w:sz="0" w:space="0" w:color="auto"/>
                                                                <w:left w:val="none" w:sz="0" w:space="0" w:color="auto"/>
                                                                <w:bottom w:val="none" w:sz="0" w:space="0" w:color="auto"/>
                                                                <w:right w:val="none" w:sz="0" w:space="0" w:color="auto"/>
                                                              </w:divBdr>
                                                              <w:divsChild>
                                                                <w:div w:id="255678359">
                                                                  <w:marLeft w:val="480"/>
                                                                  <w:marRight w:val="0"/>
                                                                  <w:marTop w:val="0"/>
                                                                  <w:marBottom w:val="240"/>
                                                                  <w:divBdr>
                                                                    <w:top w:val="none" w:sz="0" w:space="0" w:color="auto"/>
                                                                    <w:left w:val="none" w:sz="0" w:space="0" w:color="auto"/>
                                                                    <w:bottom w:val="none" w:sz="0" w:space="0" w:color="auto"/>
                                                                    <w:right w:val="none" w:sz="0" w:space="0" w:color="auto"/>
                                                                  </w:divBdr>
                                                                </w:div>
                                                              </w:divsChild>
                                                            </w:div>
                                                            <w:div w:id="622731019">
                                                              <w:marLeft w:val="0"/>
                                                              <w:marRight w:val="0"/>
                                                              <w:marTop w:val="210"/>
                                                              <w:marBottom w:val="0"/>
                                                              <w:divBdr>
                                                                <w:top w:val="none" w:sz="0" w:space="0" w:color="auto"/>
                                                                <w:left w:val="none" w:sz="0" w:space="0" w:color="auto"/>
                                                                <w:bottom w:val="none" w:sz="0" w:space="0" w:color="auto"/>
                                                                <w:right w:val="none" w:sz="0" w:space="0" w:color="auto"/>
                                                              </w:divBdr>
                                                              <w:divsChild>
                                                                <w:div w:id="8244725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94385915">
                                                  <w:marLeft w:val="0"/>
                                                  <w:marRight w:val="0"/>
                                                  <w:marTop w:val="210"/>
                                                  <w:marBottom w:val="0"/>
                                                  <w:divBdr>
                                                    <w:top w:val="none" w:sz="0" w:space="0" w:color="auto"/>
                                                    <w:left w:val="none" w:sz="0" w:space="0" w:color="auto"/>
                                                    <w:bottom w:val="none" w:sz="0" w:space="0" w:color="auto"/>
                                                    <w:right w:val="none" w:sz="0" w:space="0" w:color="auto"/>
                                                  </w:divBdr>
                                                  <w:divsChild>
                                                    <w:div w:id="195828855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14682944">
                                      <w:marLeft w:val="0"/>
                                      <w:marRight w:val="0"/>
                                      <w:marTop w:val="210"/>
                                      <w:marBottom w:val="210"/>
                                      <w:divBdr>
                                        <w:top w:val="none" w:sz="0" w:space="0" w:color="auto"/>
                                        <w:left w:val="none" w:sz="0" w:space="0" w:color="auto"/>
                                        <w:bottom w:val="none" w:sz="0" w:space="0" w:color="auto"/>
                                        <w:right w:val="none" w:sz="0" w:space="0" w:color="auto"/>
                                      </w:divBdr>
                                      <w:divsChild>
                                        <w:div w:id="276522146">
                                          <w:marLeft w:val="480"/>
                                          <w:marRight w:val="0"/>
                                          <w:marTop w:val="0"/>
                                          <w:marBottom w:val="240"/>
                                          <w:divBdr>
                                            <w:top w:val="none" w:sz="0" w:space="0" w:color="auto"/>
                                            <w:left w:val="none" w:sz="0" w:space="0" w:color="auto"/>
                                            <w:bottom w:val="none" w:sz="0" w:space="0" w:color="auto"/>
                                            <w:right w:val="none" w:sz="0" w:space="0" w:color="auto"/>
                                          </w:divBdr>
                                          <w:divsChild>
                                            <w:div w:id="845944991">
                                              <w:marLeft w:val="0"/>
                                              <w:marRight w:val="0"/>
                                              <w:marTop w:val="0"/>
                                              <w:marBottom w:val="0"/>
                                              <w:divBdr>
                                                <w:top w:val="none" w:sz="0" w:space="0" w:color="auto"/>
                                                <w:left w:val="none" w:sz="0" w:space="0" w:color="auto"/>
                                                <w:bottom w:val="none" w:sz="0" w:space="0" w:color="auto"/>
                                                <w:right w:val="none" w:sz="0" w:space="0" w:color="auto"/>
                                              </w:divBdr>
                                              <w:divsChild>
                                                <w:div w:id="1902398680">
                                                  <w:marLeft w:val="0"/>
                                                  <w:marRight w:val="0"/>
                                                  <w:marTop w:val="210"/>
                                                  <w:marBottom w:val="210"/>
                                                  <w:divBdr>
                                                    <w:top w:val="none" w:sz="0" w:space="0" w:color="auto"/>
                                                    <w:left w:val="none" w:sz="0" w:space="0" w:color="auto"/>
                                                    <w:bottom w:val="none" w:sz="0" w:space="0" w:color="auto"/>
                                                    <w:right w:val="none" w:sz="0" w:space="0" w:color="auto"/>
                                                  </w:divBdr>
                                                  <w:divsChild>
                                                    <w:div w:id="1316450381">
                                                      <w:marLeft w:val="480"/>
                                                      <w:marRight w:val="0"/>
                                                      <w:marTop w:val="0"/>
                                                      <w:marBottom w:val="240"/>
                                                      <w:divBdr>
                                                        <w:top w:val="none" w:sz="0" w:space="0" w:color="auto"/>
                                                        <w:left w:val="none" w:sz="0" w:space="0" w:color="auto"/>
                                                        <w:bottom w:val="none" w:sz="0" w:space="0" w:color="auto"/>
                                                        <w:right w:val="none" w:sz="0" w:space="0" w:color="auto"/>
                                                      </w:divBdr>
                                                      <w:divsChild>
                                                        <w:div w:id="5526996">
                                                          <w:marLeft w:val="0"/>
                                                          <w:marRight w:val="0"/>
                                                          <w:marTop w:val="0"/>
                                                          <w:marBottom w:val="0"/>
                                                          <w:divBdr>
                                                            <w:top w:val="none" w:sz="0" w:space="0" w:color="auto"/>
                                                            <w:left w:val="none" w:sz="0" w:space="0" w:color="auto"/>
                                                            <w:bottom w:val="none" w:sz="0" w:space="0" w:color="auto"/>
                                                            <w:right w:val="none" w:sz="0" w:space="0" w:color="auto"/>
                                                          </w:divBdr>
                                                          <w:divsChild>
                                                            <w:div w:id="309335640">
                                                              <w:marLeft w:val="0"/>
                                                              <w:marRight w:val="0"/>
                                                              <w:marTop w:val="210"/>
                                                              <w:marBottom w:val="210"/>
                                                              <w:divBdr>
                                                                <w:top w:val="none" w:sz="0" w:space="0" w:color="auto"/>
                                                                <w:left w:val="none" w:sz="0" w:space="0" w:color="auto"/>
                                                                <w:bottom w:val="none" w:sz="0" w:space="0" w:color="auto"/>
                                                                <w:right w:val="none" w:sz="0" w:space="0" w:color="auto"/>
                                                              </w:divBdr>
                                                              <w:divsChild>
                                                                <w:div w:id="460728266">
                                                                  <w:marLeft w:val="480"/>
                                                                  <w:marRight w:val="0"/>
                                                                  <w:marTop w:val="0"/>
                                                                  <w:marBottom w:val="240"/>
                                                                  <w:divBdr>
                                                                    <w:top w:val="none" w:sz="0" w:space="0" w:color="auto"/>
                                                                    <w:left w:val="none" w:sz="0" w:space="0" w:color="auto"/>
                                                                    <w:bottom w:val="none" w:sz="0" w:space="0" w:color="auto"/>
                                                                    <w:right w:val="none" w:sz="0" w:space="0" w:color="auto"/>
                                                                  </w:divBdr>
                                                                </w:div>
                                                              </w:divsChild>
                                                            </w:div>
                                                            <w:div w:id="356195867">
                                                              <w:marLeft w:val="0"/>
                                                              <w:marRight w:val="0"/>
                                                              <w:marTop w:val="210"/>
                                                              <w:marBottom w:val="0"/>
                                                              <w:divBdr>
                                                                <w:top w:val="none" w:sz="0" w:space="0" w:color="auto"/>
                                                                <w:left w:val="none" w:sz="0" w:space="0" w:color="auto"/>
                                                                <w:bottom w:val="none" w:sz="0" w:space="0" w:color="auto"/>
                                                                <w:right w:val="none" w:sz="0" w:space="0" w:color="auto"/>
                                                              </w:divBdr>
                                                              <w:divsChild>
                                                                <w:div w:id="111335531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13427443">
                                                  <w:marLeft w:val="0"/>
                                                  <w:marRight w:val="0"/>
                                                  <w:marTop w:val="210"/>
                                                  <w:marBottom w:val="0"/>
                                                  <w:divBdr>
                                                    <w:top w:val="none" w:sz="0" w:space="0" w:color="auto"/>
                                                    <w:left w:val="none" w:sz="0" w:space="0" w:color="auto"/>
                                                    <w:bottom w:val="none" w:sz="0" w:space="0" w:color="auto"/>
                                                    <w:right w:val="none" w:sz="0" w:space="0" w:color="auto"/>
                                                  </w:divBdr>
                                                  <w:divsChild>
                                                    <w:div w:id="873225359">
                                                      <w:marLeft w:val="480"/>
                                                      <w:marRight w:val="0"/>
                                                      <w:marTop w:val="0"/>
                                                      <w:marBottom w:val="240"/>
                                                      <w:divBdr>
                                                        <w:top w:val="none" w:sz="0" w:space="0" w:color="auto"/>
                                                        <w:left w:val="none" w:sz="0" w:space="0" w:color="auto"/>
                                                        <w:bottom w:val="none" w:sz="0" w:space="0" w:color="auto"/>
                                                        <w:right w:val="none" w:sz="0" w:space="0" w:color="auto"/>
                                                      </w:divBdr>
                                                      <w:divsChild>
                                                        <w:div w:id="1811902990">
                                                          <w:marLeft w:val="0"/>
                                                          <w:marRight w:val="0"/>
                                                          <w:marTop w:val="0"/>
                                                          <w:marBottom w:val="0"/>
                                                          <w:divBdr>
                                                            <w:top w:val="none" w:sz="0" w:space="0" w:color="auto"/>
                                                            <w:left w:val="none" w:sz="0" w:space="0" w:color="auto"/>
                                                            <w:bottom w:val="none" w:sz="0" w:space="0" w:color="auto"/>
                                                            <w:right w:val="none" w:sz="0" w:space="0" w:color="auto"/>
                                                          </w:divBdr>
                                                          <w:divsChild>
                                                            <w:div w:id="1196964968">
                                                              <w:marLeft w:val="0"/>
                                                              <w:marRight w:val="0"/>
                                                              <w:marTop w:val="210"/>
                                                              <w:marBottom w:val="210"/>
                                                              <w:divBdr>
                                                                <w:top w:val="none" w:sz="0" w:space="0" w:color="auto"/>
                                                                <w:left w:val="none" w:sz="0" w:space="0" w:color="auto"/>
                                                                <w:bottom w:val="none" w:sz="0" w:space="0" w:color="auto"/>
                                                                <w:right w:val="none" w:sz="0" w:space="0" w:color="auto"/>
                                                              </w:divBdr>
                                                              <w:divsChild>
                                                                <w:div w:id="675889398">
                                                                  <w:marLeft w:val="480"/>
                                                                  <w:marRight w:val="0"/>
                                                                  <w:marTop w:val="0"/>
                                                                  <w:marBottom w:val="240"/>
                                                                  <w:divBdr>
                                                                    <w:top w:val="none" w:sz="0" w:space="0" w:color="auto"/>
                                                                    <w:left w:val="none" w:sz="0" w:space="0" w:color="auto"/>
                                                                    <w:bottom w:val="none" w:sz="0" w:space="0" w:color="auto"/>
                                                                    <w:right w:val="none" w:sz="0" w:space="0" w:color="auto"/>
                                                                  </w:divBdr>
                                                                </w:div>
                                                              </w:divsChild>
                                                            </w:div>
                                                            <w:div w:id="2112820765">
                                                              <w:marLeft w:val="0"/>
                                                              <w:marRight w:val="0"/>
                                                              <w:marTop w:val="210"/>
                                                              <w:marBottom w:val="0"/>
                                                              <w:divBdr>
                                                                <w:top w:val="none" w:sz="0" w:space="0" w:color="auto"/>
                                                                <w:left w:val="none" w:sz="0" w:space="0" w:color="auto"/>
                                                                <w:bottom w:val="none" w:sz="0" w:space="0" w:color="auto"/>
                                                                <w:right w:val="none" w:sz="0" w:space="0" w:color="auto"/>
                                                              </w:divBdr>
                                                              <w:divsChild>
                                                                <w:div w:id="1612920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319171">
                                      <w:marLeft w:val="0"/>
                                      <w:marRight w:val="0"/>
                                      <w:marTop w:val="210"/>
                                      <w:marBottom w:val="0"/>
                                      <w:divBdr>
                                        <w:top w:val="none" w:sz="0" w:space="0" w:color="auto"/>
                                        <w:left w:val="none" w:sz="0" w:space="0" w:color="auto"/>
                                        <w:bottom w:val="none" w:sz="0" w:space="0" w:color="auto"/>
                                        <w:right w:val="none" w:sz="0" w:space="0" w:color="auto"/>
                                      </w:divBdr>
                                      <w:divsChild>
                                        <w:div w:id="249705171">
                                          <w:marLeft w:val="480"/>
                                          <w:marRight w:val="0"/>
                                          <w:marTop w:val="0"/>
                                          <w:marBottom w:val="240"/>
                                          <w:divBdr>
                                            <w:top w:val="none" w:sz="0" w:space="0" w:color="auto"/>
                                            <w:left w:val="none" w:sz="0" w:space="0" w:color="auto"/>
                                            <w:bottom w:val="none" w:sz="0" w:space="0" w:color="auto"/>
                                            <w:right w:val="none" w:sz="0" w:space="0" w:color="auto"/>
                                          </w:divBdr>
                                          <w:divsChild>
                                            <w:div w:id="560210376">
                                              <w:marLeft w:val="0"/>
                                              <w:marRight w:val="0"/>
                                              <w:marTop w:val="0"/>
                                              <w:marBottom w:val="0"/>
                                              <w:divBdr>
                                                <w:top w:val="none" w:sz="0" w:space="0" w:color="auto"/>
                                                <w:left w:val="none" w:sz="0" w:space="0" w:color="auto"/>
                                                <w:bottom w:val="none" w:sz="0" w:space="0" w:color="auto"/>
                                                <w:right w:val="none" w:sz="0" w:space="0" w:color="auto"/>
                                              </w:divBdr>
                                              <w:divsChild>
                                                <w:div w:id="1753745229">
                                                  <w:marLeft w:val="0"/>
                                                  <w:marRight w:val="0"/>
                                                  <w:marTop w:val="210"/>
                                                  <w:marBottom w:val="210"/>
                                                  <w:divBdr>
                                                    <w:top w:val="none" w:sz="0" w:space="0" w:color="auto"/>
                                                    <w:left w:val="none" w:sz="0" w:space="0" w:color="auto"/>
                                                    <w:bottom w:val="none" w:sz="0" w:space="0" w:color="auto"/>
                                                    <w:right w:val="none" w:sz="0" w:space="0" w:color="auto"/>
                                                  </w:divBdr>
                                                  <w:divsChild>
                                                    <w:div w:id="1328095023">
                                                      <w:marLeft w:val="480"/>
                                                      <w:marRight w:val="0"/>
                                                      <w:marTop w:val="0"/>
                                                      <w:marBottom w:val="240"/>
                                                      <w:divBdr>
                                                        <w:top w:val="none" w:sz="0" w:space="0" w:color="auto"/>
                                                        <w:left w:val="none" w:sz="0" w:space="0" w:color="auto"/>
                                                        <w:bottom w:val="none" w:sz="0" w:space="0" w:color="auto"/>
                                                        <w:right w:val="none" w:sz="0" w:space="0" w:color="auto"/>
                                                      </w:divBdr>
                                                    </w:div>
                                                  </w:divsChild>
                                                </w:div>
                                                <w:div w:id="1949964594">
                                                  <w:marLeft w:val="0"/>
                                                  <w:marRight w:val="0"/>
                                                  <w:marTop w:val="210"/>
                                                  <w:marBottom w:val="0"/>
                                                  <w:divBdr>
                                                    <w:top w:val="none" w:sz="0" w:space="0" w:color="auto"/>
                                                    <w:left w:val="none" w:sz="0" w:space="0" w:color="auto"/>
                                                    <w:bottom w:val="none" w:sz="0" w:space="0" w:color="auto"/>
                                                    <w:right w:val="none" w:sz="0" w:space="0" w:color="auto"/>
                                                  </w:divBdr>
                                                  <w:divsChild>
                                                    <w:div w:id="440298213">
                                                      <w:marLeft w:val="480"/>
                                                      <w:marRight w:val="0"/>
                                                      <w:marTop w:val="0"/>
                                                      <w:marBottom w:val="240"/>
                                                      <w:divBdr>
                                                        <w:top w:val="none" w:sz="0" w:space="0" w:color="auto"/>
                                                        <w:left w:val="none" w:sz="0" w:space="0" w:color="auto"/>
                                                        <w:bottom w:val="none" w:sz="0" w:space="0" w:color="auto"/>
                                                        <w:right w:val="none" w:sz="0" w:space="0" w:color="auto"/>
                                                      </w:divBdr>
                                                      <w:divsChild>
                                                        <w:div w:id="454524030">
                                                          <w:marLeft w:val="0"/>
                                                          <w:marRight w:val="0"/>
                                                          <w:marTop w:val="0"/>
                                                          <w:marBottom w:val="0"/>
                                                          <w:divBdr>
                                                            <w:top w:val="none" w:sz="0" w:space="0" w:color="auto"/>
                                                            <w:left w:val="none" w:sz="0" w:space="0" w:color="auto"/>
                                                            <w:bottom w:val="none" w:sz="0" w:space="0" w:color="auto"/>
                                                            <w:right w:val="none" w:sz="0" w:space="0" w:color="auto"/>
                                                          </w:divBdr>
                                                          <w:divsChild>
                                                            <w:div w:id="886263888">
                                                              <w:marLeft w:val="0"/>
                                                              <w:marRight w:val="0"/>
                                                              <w:marTop w:val="210"/>
                                                              <w:marBottom w:val="210"/>
                                                              <w:divBdr>
                                                                <w:top w:val="none" w:sz="0" w:space="0" w:color="auto"/>
                                                                <w:left w:val="none" w:sz="0" w:space="0" w:color="auto"/>
                                                                <w:bottom w:val="none" w:sz="0" w:space="0" w:color="auto"/>
                                                                <w:right w:val="none" w:sz="0" w:space="0" w:color="auto"/>
                                                              </w:divBdr>
                                                              <w:divsChild>
                                                                <w:div w:id="536550386">
                                                                  <w:marLeft w:val="480"/>
                                                                  <w:marRight w:val="0"/>
                                                                  <w:marTop w:val="0"/>
                                                                  <w:marBottom w:val="240"/>
                                                                  <w:divBdr>
                                                                    <w:top w:val="none" w:sz="0" w:space="0" w:color="auto"/>
                                                                    <w:left w:val="none" w:sz="0" w:space="0" w:color="auto"/>
                                                                    <w:bottom w:val="none" w:sz="0" w:space="0" w:color="auto"/>
                                                                    <w:right w:val="none" w:sz="0" w:space="0" w:color="auto"/>
                                                                  </w:divBdr>
                                                                </w:div>
                                                              </w:divsChild>
                                                            </w:div>
                                                            <w:div w:id="2078359755">
                                                              <w:marLeft w:val="0"/>
                                                              <w:marRight w:val="0"/>
                                                              <w:marTop w:val="210"/>
                                                              <w:marBottom w:val="210"/>
                                                              <w:divBdr>
                                                                <w:top w:val="none" w:sz="0" w:space="0" w:color="auto"/>
                                                                <w:left w:val="none" w:sz="0" w:space="0" w:color="auto"/>
                                                                <w:bottom w:val="none" w:sz="0" w:space="0" w:color="auto"/>
                                                                <w:right w:val="none" w:sz="0" w:space="0" w:color="auto"/>
                                                              </w:divBdr>
                                                              <w:divsChild>
                                                                <w:div w:id="1067531672">
                                                                  <w:marLeft w:val="480"/>
                                                                  <w:marRight w:val="0"/>
                                                                  <w:marTop w:val="0"/>
                                                                  <w:marBottom w:val="240"/>
                                                                  <w:divBdr>
                                                                    <w:top w:val="none" w:sz="0" w:space="0" w:color="auto"/>
                                                                    <w:left w:val="none" w:sz="0" w:space="0" w:color="auto"/>
                                                                    <w:bottom w:val="none" w:sz="0" w:space="0" w:color="auto"/>
                                                                    <w:right w:val="none" w:sz="0" w:space="0" w:color="auto"/>
                                                                  </w:divBdr>
                                                                </w:div>
                                                              </w:divsChild>
                                                            </w:div>
                                                            <w:div w:id="2063676349">
                                                              <w:marLeft w:val="0"/>
                                                              <w:marRight w:val="0"/>
                                                              <w:marTop w:val="210"/>
                                                              <w:marBottom w:val="210"/>
                                                              <w:divBdr>
                                                                <w:top w:val="none" w:sz="0" w:space="0" w:color="auto"/>
                                                                <w:left w:val="none" w:sz="0" w:space="0" w:color="auto"/>
                                                                <w:bottom w:val="none" w:sz="0" w:space="0" w:color="auto"/>
                                                                <w:right w:val="none" w:sz="0" w:space="0" w:color="auto"/>
                                                              </w:divBdr>
                                                              <w:divsChild>
                                                                <w:div w:id="1075010983">
                                                                  <w:marLeft w:val="480"/>
                                                                  <w:marRight w:val="0"/>
                                                                  <w:marTop w:val="0"/>
                                                                  <w:marBottom w:val="240"/>
                                                                  <w:divBdr>
                                                                    <w:top w:val="none" w:sz="0" w:space="0" w:color="auto"/>
                                                                    <w:left w:val="none" w:sz="0" w:space="0" w:color="auto"/>
                                                                    <w:bottom w:val="none" w:sz="0" w:space="0" w:color="auto"/>
                                                                    <w:right w:val="none" w:sz="0" w:space="0" w:color="auto"/>
                                                                  </w:divBdr>
                                                                </w:div>
                                                              </w:divsChild>
                                                            </w:div>
                                                            <w:div w:id="1331565129">
                                                              <w:marLeft w:val="0"/>
                                                              <w:marRight w:val="0"/>
                                                              <w:marTop w:val="210"/>
                                                              <w:marBottom w:val="210"/>
                                                              <w:divBdr>
                                                                <w:top w:val="none" w:sz="0" w:space="0" w:color="auto"/>
                                                                <w:left w:val="none" w:sz="0" w:space="0" w:color="auto"/>
                                                                <w:bottom w:val="none" w:sz="0" w:space="0" w:color="auto"/>
                                                                <w:right w:val="none" w:sz="0" w:space="0" w:color="auto"/>
                                                              </w:divBdr>
                                                              <w:divsChild>
                                                                <w:div w:id="1899710221">
                                                                  <w:marLeft w:val="480"/>
                                                                  <w:marRight w:val="0"/>
                                                                  <w:marTop w:val="0"/>
                                                                  <w:marBottom w:val="240"/>
                                                                  <w:divBdr>
                                                                    <w:top w:val="none" w:sz="0" w:space="0" w:color="auto"/>
                                                                    <w:left w:val="none" w:sz="0" w:space="0" w:color="auto"/>
                                                                    <w:bottom w:val="none" w:sz="0" w:space="0" w:color="auto"/>
                                                                    <w:right w:val="none" w:sz="0" w:space="0" w:color="auto"/>
                                                                  </w:divBdr>
                                                                </w:div>
                                                              </w:divsChild>
                                                            </w:div>
                                                            <w:div w:id="424813794">
                                                              <w:marLeft w:val="0"/>
                                                              <w:marRight w:val="0"/>
                                                              <w:marTop w:val="210"/>
                                                              <w:marBottom w:val="210"/>
                                                              <w:divBdr>
                                                                <w:top w:val="none" w:sz="0" w:space="0" w:color="auto"/>
                                                                <w:left w:val="none" w:sz="0" w:space="0" w:color="auto"/>
                                                                <w:bottom w:val="none" w:sz="0" w:space="0" w:color="auto"/>
                                                                <w:right w:val="none" w:sz="0" w:space="0" w:color="auto"/>
                                                              </w:divBdr>
                                                              <w:divsChild>
                                                                <w:div w:id="192111920">
                                                                  <w:marLeft w:val="480"/>
                                                                  <w:marRight w:val="0"/>
                                                                  <w:marTop w:val="0"/>
                                                                  <w:marBottom w:val="240"/>
                                                                  <w:divBdr>
                                                                    <w:top w:val="none" w:sz="0" w:space="0" w:color="auto"/>
                                                                    <w:left w:val="none" w:sz="0" w:space="0" w:color="auto"/>
                                                                    <w:bottom w:val="none" w:sz="0" w:space="0" w:color="auto"/>
                                                                    <w:right w:val="none" w:sz="0" w:space="0" w:color="auto"/>
                                                                  </w:divBdr>
                                                                </w:div>
                                                              </w:divsChild>
                                                            </w:div>
                                                            <w:div w:id="1889609384">
                                                              <w:marLeft w:val="0"/>
                                                              <w:marRight w:val="0"/>
                                                              <w:marTop w:val="210"/>
                                                              <w:marBottom w:val="210"/>
                                                              <w:divBdr>
                                                                <w:top w:val="none" w:sz="0" w:space="0" w:color="auto"/>
                                                                <w:left w:val="none" w:sz="0" w:space="0" w:color="auto"/>
                                                                <w:bottom w:val="none" w:sz="0" w:space="0" w:color="auto"/>
                                                                <w:right w:val="none" w:sz="0" w:space="0" w:color="auto"/>
                                                              </w:divBdr>
                                                              <w:divsChild>
                                                                <w:div w:id="2020355135">
                                                                  <w:marLeft w:val="480"/>
                                                                  <w:marRight w:val="0"/>
                                                                  <w:marTop w:val="0"/>
                                                                  <w:marBottom w:val="240"/>
                                                                  <w:divBdr>
                                                                    <w:top w:val="none" w:sz="0" w:space="0" w:color="auto"/>
                                                                    <w:left w:val="none" w:sz="0" w:space="0" w:color="auto"/>
                                                                    <w:bottom w:val="none" w:sz="0" w:space="0" w:color="auto"/>
                                                                    <w:right w:val="none" w:sz="0" w:space="0" w:color="auto"/>
                                                                  </w:divBdr>
                                                                </w:div>
                                                              </w:divsChild>
                                                            </w:div>
                                                            <w:div w:id="368801351">
                                                              <w:marLeft w:val="0"/>
                                                              <w:marRight w:val="0"/>
                                                              <w:marTop w:val="210"/>
                                                              <w:marBottom w:val="0"/>
                                                              <w:divBdr>
                                                                <w:top w:val="none" w:sz="0" w:space="0" w:color="auto"/>
                                                                <w:left w:val="none" w:sz="0" w:space="0" w:color="auto"/>
                                                                <w:bottom w:val="none" w:sz="0" w:space="0" w:color="auto"/>
                                                                <w:right w:val="none" w:sz="0" w:space="0" w:color="auto"/>
                                                              </w:divBdr>
                                                              <w:divsChild>
                                                                <w:div w:id="3493070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3698686">
                                  <w:marLeft w:val="0"/>
                                  <w:marRight w:val="0"/>
                                  <w:marTop w:val="0"/>
                                  <w:marBottom w:val="0"/>
                                  <w:divBdr>
                                    <w:top w:val="none" w:sz="0" w:space="0" w:color="auto"/>
                                    <w:left w:val="none" w:sz="0" w:space="0" w:color="auto"/>
                                    <w:bottom w:val="none" w:sz="0" w:space="0" w:color="auto"/>
                                    <w:right w:val="none" w:sz="0" w:space="0" w:color="auto"/>
                                  </w:divBdr>
                                  <w:divsChild>
                                    <w:div w:id="1861619902">
                                      <w:marLeft w:val="0"/>
                                      <w:marRight w:val="0"/>
                                      <w:marTop w:val="0"/>
                                      <w:marBottom w:val="0"/>
                                      <w:divBdr>
                                        <w:top w:val="none" w:sz="0" w:space="0" w:color="auto"/>
                                        <w:left w:val="none" w:sz="0" w:space="0" w:color="auto"/>
                                        <w:bottom w:val="none" w:sz="0" w:space="0" w:color="auto"/>
                                        <w:right w:val="none" w:sz="0" w:space="0" w:color="auto"/>
                                      </w:divBdr>
                                      <w:divsChild>
                                        <w:div w:id="90217917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43471">
                              <w:marLeft w:val="0"/>
                              <w:marRight w:val="0"/>
                              <w:marTop w:val="480"/>
                              <w:marBottom w:val="60"/>
                              <w:divBdr>
                                <w:top w:val="none" w:sz="0" w:space="0" w:color="auto"/>
                                <w:left w:val="none" w:sz="0" w:space="0" w:color="auto"/>
                                <w:bottom w:val="none" w:sz="0" w:space="0" w:color="auto"/>
                                <w:right w:val="none" w:sz="0" w:space="0" w:color="auto"/>
                              </w:divBdr>
                            </w:div>
                            <w:div w:id="1294403505">
                              <w:marLeft w:val="0"/>
                              <w:marRight w:val="0"/>
                              <w:marTop w:val="0"/>
                              <w:marBottom w:val="0"/>
                              <w:divBdr>
                                <w:top w:val="none" w:sz="0" w:space="0" w:color="auto"/>
                                <w:left w:val="none" w:sz="0" w:space="0" w:color="auto"/>
                                <w:bottom w:val="none" w:sz="0" w:space="0" w:color="auto"/>
                                <w:right w:val="none" w:sz="0" w:space="0" w:color="auto"/>
                              </w:divBdr>
                              <w:divsChild>
                                <w:div w:id="1484199997">
                                  <w:marLeft w:val="0"/>
                                  <w:marRight w:val="0"/>
                                  <w:marTop w:val="0"/>
                                  <w:marBottom w:val="210"/>
                                  <w:divBdr>
                                    <w:top w:val="none" w:sz="0" w:space="0" w:color="auto"/>
                                    <w:left w:val="none" w:sz="0" w:space="0" w:color="auto"/>
                                    <w:bottom w:val="none" w:sz="0" w:space="0" w:color="auto"/>
                                    <w:right w:val="none" w:sz="0" w:space="0" w:color="auto"/>
                                  </w:divBdr>
                                </w:div>
                                <w:div w:id="1818453865">
                                  <w:marLeft w:val="0"/>
                                  <w:marRight w:val="0"/>
                                  <w:marTop w:val="0"/>
                                  <w:marBottom w:val="0"/>
                                  <w:divBdr>
                                    <w:top w:val="none" w:sz="0" w:space="0" w:color="auto"/>
                                    <w:left w:val="none" w:sz="0" w:space="0" w:color="auto"/>
                                    <w:bottom w:val="none" w:sz="0" w:space="0" w:color="auto"/>
                                    <w:right w:val="none" w:sz="0" w:space="0" w:color="auto"/>
                                  </w:divBdr>
                                  <w:divsChild>
                                    <w:div w:id="1031107937">
                                      <w:marLeft w:val="0"/>
                                      <w:marRight w:val="0"/>
                                      <w:marTop w:val="210"/>
                                      <w:marBottom w:val="210"/>
                                      <w:divBdr>
                                        <w:top w:val="none" w:sz="0" w:space="0" w:color="auto"/>
                                        <w:left w:val="none" w:sz="0" w:space="0" w:color="auto"/>
                                        <w:bottom w:val="none" w:sz="0" w:space="0" w:color="auto"/>
                                        <w:right w:val="none" w:sz="0" w:space="0" w:color="auto"/>
                                      </w:divBdr>
                                      <w:divsChild>
                                        <w:div w:id="2040817906">
                                          <w:marLeft w:val="480"/>
                                          <w:marRight w:val="0"/>
                                          <w:marTop w:val="0"/>
                                          <w:marBottom w:val="240"/>
                                          <w:divBdr>
                                            <w:top w:val="none" w:sz="0" w:space="0" w:color="auto"/>
                                            <w:left w:val="none" w:sz="0" w:space="0" w:color="auto"/>
                                            <w:bottom w:val="none" w:sz="0" w:space="0" w:color="auto"/>
                                            <w:right w:val="none" w:sz="0" w:space="0" w:color="auto"/>
                                          </w:divBdr>
                                          <w:divsChild>
                                            <w:div w:id="1342858070">
                                              <w:marLeft w:val="0"/>
                                              <w:marRight w:val="0"/>
                                              <w:marTop w:val="0"/>
                                              <w:marBottom w:val="0"/>
                                              <w:divBdr>
                                                <w:top w:val="none" w:sz="0" w:space="0" w:color="auto"/>
                                                <w:left w:val="none" w:sz="0" w:space="0" w:color="auto"/>
                                                <w:bottom w:val="none" w:sz="0" w:space="0" w:color="auto"/>
                                                <w:right w:val="none" w:sz="0" w:space="0" w:color="auto"/>
                                              </w:divBdr>
                                              <w:divsChild>
                                                <w:div w:id="1906985097">
                                                  <w:marLeft w:val="0"/>
                                                  <w:marRight w:val="0"/>
                                                  <w:marTop w:val="210"/>
                                                  <w:marBottom w:val="210"/>
                                                  <w:divBdr>
                                                    <w:top w:val="none" w:sz="0" w:space="0" w:color="auto"/>
                                                    <w:left w:val="none" w:sz="0" w:space="0" w:color="auto"/>
                                                    <w:bottom w:val="none" w:sz="0" w:space="0" w:color="auto"/>
                                                    <w:right w:val="none" w:sz="0" w:space="0" w:color="auto"/>
                                                  </w:divBdr>
                                                  <w:divsChild>
                                                    <w:div w:id="1835145421">
                                                      <w:marLeft w:val="480"/>
                                                      <w:marRight w:val="0"/>
                                                      <w:marTop w:val="0"/>
                                                      <w:marBottom w:val="240"/>
                                                      <w:divBdr>
                                                        <w:top w:val="none" w:sz="0" w:space="0" w:color="auto"/>
                                                        <w:left w:val="none" w:sz="0" w:space="0" w:color="auto"/>
                                                        <w:bottom w:val="none" w:sz="0" w:space="0" w:color="auto"/>
                                                        <w:right w:val="none" w:sz="0" w:space="0" w:color="auto"/>
                                                      </w:divBdr>
                                                    </w:div>
                                                  </w:divsChild>
                                                </w:div>
                                                <w:div w:id="1420563209">
                                                  <w:marLeft w:val="0"/>
                                                  <w:marRight w:val="0"/>
                                                  <w:marTop w:val="210"/>
                                                  <w:marBottom w:val="0"/>
                                                  <w:divBdr>
                                                    <w:top w:val="none" w:sz="0" w:space="0" w:color="auto"/>
                                                    <w:left w:val="none" w:sz="0" w:space="0" w:color="auto"/>
                                                    <w:bottom w:val="none" w:sz="0" w:space="0" w:color="auto"/>
                                                    <w:right w:val="none" w:sz="0" w:space="0" w:color="auto"/>
                                                  </w:divBdr>
                                                  <w:divsChild>
                                                    <w:div w:id="122922165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46252303">
                                      <w:marLeft w:val="0"/>
                                      <w:marRight w:val="0"/>
                                      <w:marTop w:val="210"/>
                                      <w:marBottom w:val="210"/>
                                      <w:divBdr>
                                        <w:top w:val="none" w:sz="0" w:space="0" w:color="auto"/>
                                        <w:left w:val="none" w:sz="0" w:space="0" w:color="auto"/>
                                        <w:bottom w:val="none" w:sz="0" w:space="0" w:color="auto"/>
                                        <w:right w:val="none" w:sz="0" w:space="0" w:color="auto"/>
                                      </w:divBdr>
                                      <w:divsChild>
                                        <w:div w:id="540559208">
                                          <w:marLeft w:val="480"/>
                                          <w:marRight w:val="0"/>
                                          <w:marTop w:val="0"/>
                                          <w:marBottom w:val="240"/>
                                          <w:divBdr>
                                            <w:top w:val="none" w:sz="0" w:space="0" w:color="auto"/>
                                            <w:left w:val="none" w:sz="0" w:space="0" w:color="auto"/>
                                            <w:bottom w:val="none" w:sz="0" w:space="0" w:color="auto"/>
                                            <w:right w:val="none" w:sz="0" w:space="0" w:color="auto"/>
                                          </w:divBdr>
                                          <w:divsChild>
                                            <w:div w:id="1142889501">
                                              <w:marLeft w:val="0"/>
                                              <w:marRight w:val="0"/>
                                              <w:marTop w:val="0"/>
                                              <w:marBottom w:val="0"/>
                                              <w:divBdr>
                                                <w:top w:val="none" w:sz="0" w:space="0" w:color="auto"/>
                                                <w:left w:val="none" w:sz="0" w:space="0" w:color="auto"/>
                                                <w:bottom w:val="none" w:sz="0" w:space="0" w:color="auto"/>
                                                <w:right w:val="none" w:sz="0" w:space="0" w:color="auto"/>
                                              </w:divBdr>
                                              <w:divsChild>
                                                <w:div w:id="349794424">
                                                  <w:marLeft w:val="0"/>
                                                  <w:marRight w:val="0"/>
                                                  <w:marTop w:val="210"/>
                                                  <w:marBottom w:val="210"/>
                                                  <w:divBdr>
                                                    <w:top w:val="none" w:sz="0" w:space="0" w:color="auto"/>
                                                    <w:left w:val="none" w:sz="0" w:space="0" w:color="auto"/>
                                                    <w:bottom w:val="none" w:sz="0" w:space="0" w:color="auto"/>
                                                    <w:right w:val="none" w:sz="0" w:space="0" w:color="auto"/>
                                                  </w:divBdr>
                                                  <w:divsChild>
                                                    <w:div w:id="783310478">
                                                      <w:marLeft w:val="480"/>
                                                      <w:marRight w:val="0"/>
                                                      <w:marTop w:val="0"/>
                                                      <w:marBottom w:val="240"/>
                                                      <w:divBdr>
                                                        <w:top w:val="none" w:sz="0" w:space="0" w:color="auto"/>
                                                        <w:left w:val="none" w:sz="0" w:space="0" w:color="auto"/>
                                                        <w:bottom w:val="none" w:sz="0" w:space="0" w:color="auto"/>
                                                        <w:right w:val="none" w:sz="0" w:space="0" w:color="auto"/>
                                                      </w:divBdr>
                                                    </w:div>
                                                  </w:divsChild>
                                                </w:div>
                                                <w:div w:id="1898659609">
                                                  <w:marLeft w:val="0"/>
                                                  <w:marRight w:val="0"/>
                                                  <w:marTop w:val="210"/>
                                                  <w:marBottom w:val="0"/>
                                                  <w:divBdr>
                                                    <w:top w:val="none" w:sz="0" w:space="0" w:color="auto"/>
                                                    <w:left w:val="none" w:sz="0" w:space="0" w:color="auto"/>
                                                    <w:bottom w:val="none" w:sz="0" w:space="0" w:color="auto"/>
                                                    <w:right w:val="none" w:sz="0" w:space="0" w:color="auto"/>
                                                  </w:divBdr>
                                                  <w:divsChild>
                                                    <w:div w:id="520824574">
                                                      <w:marLeft w:val="480"/>
                                                      <w:marRight w:val="0"/>
                                                      <w:marTop w:val="0"/>
                                                      <w:marBottom w:val="240"/>
                                                      <w:divBdr>
                                                        <w:top w:val="none" w:sz="0" w:space="0" w:color="auto"/>
                                                        <w:left w:val="none" w:sz="0" w:space="0" w:color="auto"/>
                                                        <w:bottom w:val="none" w:sz="0" w:space="0" w:color="auto"/>
                                                        <w:right w:val="none" w:sz="0" w:space="0" w:color="auto"/>
                                                      </w:divBdr>
                                                      <w:divsChild>
                                                        <w:div w:id="739983822">
                                                          <w:marLeft w:val="0"/>
                                                          <w:marRight w:val="0"/>
                                                          <w:marTop w:val="0"/>
                                                          <w:marBottom w:val="0"/>
                                                          <w:divBdr>
                                                            <w:top w:val="none" w:sz="0" w:space="0" w:color="auto"/>
                                                            <w:left w:val="none" w:sz="0" w:space="0" w:color="auto"/>
                                                            <w:bottom w:val="none" w:sz="0" w:space="0" w:color="auto"/>
                                                            <w:right w:val="none" w:sz="0" w:space="0" w:color="auto"/>
                                                          </w:divBdr>
                                                          <w:divsChild>
                                                            <w:div w:id="484203321">
                                                              <w:marLeft w:val="0"/>
                                                              <w:marRight w:val="0"/>
                                                              <w:marTop w:val="210"/>
                                                              <w:marBottom w:val="210"/>
                                                              <w:divBdr>
                                                                <w:top w:val="none" w:sz="0" w:space="0" w:color="auto"/>
                                                                <w:left w:val="none" w:sz="0" w:space="0" w:color="auto"/>
                                                                <w:bottom w:val="none" w:sz="0" w:space="0" w:color="auto"/>
                                                                <w:right w:val="none" w:sz="0" w:space="0" w:color="auto"/>
                                                              </w:divBdr>
                                                              <w:divsChild>
                                                                <w:div w:id="1320497446">
                                                                  <w:marLeft w:val="480"/>
                                                                  <w:marRight w:val="0"/>
                                                                  <w:marTop w:val="0"/>
                                                                  <w:marBottom w:val="240"/>
                                                                  <w:divBdr>
                                                                    <w:top w:val="none" w:sz="0" w:space="0" w:color="auto"/>
                                                                    <w:left w:val="none" w:sz="0" w:space="0" w:color="auto"/>
                                                                    <w:bottom w:val="none" w:sz="0" w:space="0" w:color="auto"/>
                                                                    <w:right w:val="none" w:sz="0" w:space="0" w:color="auto"/>
                                                                  </w:divBdr>
                                                                </w:div>
                                                              </w:divsChild>
                                                            </w:div>
                                                            <w:div w:id="9572323">
                                                              <w:marLeft w:val="0"/>
                                                              <w:marRight w:val="0"/>
                                                              <w:marTop w:val="210"/>
                                                              <w:marBottom w:val="210"/>
                                                              <w:divBdr>
                                                                <w:top w:val="none" w:sz="0" w:space="0" w:color="auto"/>
                                                                <w:left w:val="none" w:sz="0" w:space="0" w:color="auto"/>
                                                                <w:bottom w:val="none" w:sz="0" w:space="0" w:color="auto"/>
                                                                <w:right w:val="none" w:sz="0" w:space="0" w:color="auto"/>
                                                              </w:divBdr>
                                                              <w:divsChild>
                                                                <w:div w:id="998656829">
                                                                  <w:marLeft w:val="480"/>
                                                                  <w:marRight w:val="0"/>
                                                                  <w:marTop w:val="0"/>
                                                                  <w:marBottom w:val="240"/>
                                                                  <w:divBdr>
                                                                    <w:top w:val="none" w:sz="0" w:space="0" w:color="auto"/>
                                                                    <w:left w:val="none" w:sz="0" w:space="0" w:color="auto"/>
                                                                    <w:bottom w:val="none" w:sz="0" w:space="0" w:color="auto"/>
                                                                    <w:right w:val="none" w:sz="0" w:space="0" w:color="auto"/>
                                                                  </w:divBdr>
                                                                </w:div>
                                                              </w:divsChild>
                                                            </w:div>
                                                            <w:div w:id="1594046535">
                                                              <w:marLeft w:val="0"/>
                                                              <w:marRight w:val="0"/>
                                                              <w:marTop w:val="210"/>
                                                              <w:marBottom w:val="210"/>
                                                              <w:divBdr>
                                                                <w:top w:val="none" w:sz="0" w:space="0" w:color="auto"/>
                                                                <w:left w:val="none" w:sz="0" w:space="0" w:color="auto"/>
                                                                <w:bottom w:val="none" w:sz="0" w:space="0" w:color="auto"/>
                                                                <w:right w:val="none" w:sz="0" w:space="0" w:color="auto"/>
                                                              </w:divBdr>
                                                              <w:divsChild>
                                                                <w:div w:id="211575457">
                                                                  <w:marLeft w:val="480"/>
                                                                  <w:marRight w:val="0"/>
                                                                  <w:marTop w:val="0"/>
                                                                  <w:marBottom w:val="240"/>
                                                                  <w:divBdr>
                                                                    <w:top w:val="none" w:sz="0" w:space="0" w:color="auto"/>
                                                                    <w:left w:val="none" w:sz="0" w:space="0" w:color="auto"/>
                                                                    <w:bottom w:val="none" w:sz="0" w:space="0" w:color="auto"/>
                                                                    <w:right w:val="none" w:sz="0" w:space="0" w:color="auto"/>
                                                                  </w:divBdr>
                                                                </w:div>
                                                              </w:divsChild>
                                                            </w:div>
                                                            <w:div w:id="512035996">
                                                              <w:marLeft w:val="0"/>
                                                              <w:marRight w:val="0"/>
                                                              <w:marTop w:val="210"/>
                                                              <w:marBottom w:val="210"/>
                                                              <w:divBdr>
                                                                <w:top w:val="none" w:sz="0" w:space="0" w:color="auto"/>
                                                                <w:left w:val="none" w:sz="0" w:space="0" w:color="auto"/>
                                                                <w:bottom w:val="none" w:sz="0" w:space="0" w:color="auto"/>
                                                                <w:right w:val="none" w:sz="0" w:space="0" w:color="auto"/>
                                                              </w:divBdr>
                                                              <w:divsChild>
                                                                <w:div w:id="62024762">
                                                                  <w:marLeft w:val="480"/>
                                                                  <w:marRight w:val="0"/>
                                                                  <w:marTop w:val="0"/>
                                                                  <w:marBottom w:val="240"/>
                                                                  <w:divBdr>
                                                                    <w:top w:val="none" w:sz="0" w:space="0" w:color="auto"/>
                                                                    <w:left w:val="none" w:sz="0" w:space="0" w:color="auto"/>
                                                                    <w:bottom w:val="none" w:sz="0" w:space="0" w:color="auto"/>
                                                                    <w:right w:val="none" w:sz="0" w:space="0" w:color="auto"/>
                                                                  </w:divBdr>
                                                                </w:div>
                                                              </w:divsChild>
                                                            </w:div>
                                                            <w:div w:id="925768659">
                                                              <w:marLeft w:val="0"/>
                                                              <w:marRight w:val="0"/>
                                                              <w:marTop w:val="210"/>
                                                              <w:marBottom w:val="210"/>
                                                              <w:divBdr>
                                                                <w:top w:val="none" w:sz="0" w:space="0" w:color="auto"/>
                                                                <w:left w:val="none" w:sz="0" w:space="0" w:color="auto"/>
                                                                <w:bottom w:val="none" w:sz="0" w:space="0" w:color="auto"/>
                                                                <w:right w:val="none" w:sz="0" w:space="0" w:color="auto"/>
                                                              </w:divBdr>
                                                              <w:divsChild>
                                                                <w:div w:id="1433354616">
                                                                  <w:marLeft w:val="480"/>
                                                                  <w:marRight w:val="0"/>
                                                                  <w:marTop w:val="0"/>
                                                                  <w:marBottom w:val="240"/>
                                                                  <w:divBdr>
                                                                    <w:top w:val="none" w:sz="0" w:space="0" w:color="auto"/>
                                                                    <w:left w:val="none" w:sz="0" w:space="0" w:color="auto"/>
                                                                    <w:bottom w:val="none" w:sz="0" w:space="0" w:color="auto"/>
                                                                    <w:right w:val="none" w:sz="0" w:space="0" w:color="auto"/>
                                                                  </w:divBdr>
                                                                </w:div>
                                                              </w:divsChild>
                                                            </w:div>
                                                            <w:div w:id="933391979">
                                                              <w:marLeft w:val="0"/>
                                                              <w:marRight w:val="0"/>
                                                              <w:marTop w:val="210"/>
                                                              <w:marBottom w:val="0"/>
                                                              <w:divBdr>
                                                                <w:top w:val="none" w:sz="0" w:space="0" w:color="auto"/>
                                                                <w:left w:val="none" w:sz="0" w:space="0" w:color="auto"/>
                                                                <w:bottom w:val="none" w:sz="0" w:space="0" w:color="auto"/>
                                                                <w:right w:val="none" w:sz="0" w:space="0" w:color="auto"/>
                                                              </w:divBdr>
                                                              <w:divsChild>
                                                                <w:div w:id="195535865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824028">
                                      <w:marLeft w:val="0"/>
                                      <w:marRight w:val="0"/>
                                      <w:marTop w:val="210"/>
                                      <w:marBottom w:val="210"/>
                                      <w:divBdr>
                                        <w:top w:val="none" w:sz="0" w:space="0" w:color="auto"/>
                                        <w:left w:val="none" w:sz="0" w:space="0" w:color="auto"/>
                                        <w:bottom w:val="none" w:sz="0" w:space="0" w:color="auto"/>
                                        <w:right w:val="none" w:sz="0" w:space="0" w:color="auto"/>
                                      </w:divBdr>
                                      <w:divsChild>
                                        <w:div w:id="1230993348">
                                          <w:marLeft w:val="480"/>
                                          <w:marRight w:val="0"/>
                                          <w:marTop w:val="0"/>
                                          <w:marBottom w:val="240"/>
                                          <w:divBdr>
                                            <w:top w:val="none" w:sz="0" w:space="0" w:color="auto"/>
                                            <w:left w:val="none" w:sz="0" w:space="0" w:color="auto"/>
                                            <w:bottom w:val="none" w:sz="0" w:space="0" w:color="auto"/>
                                            <w:right w:val="none" w:sz="0" w:space="0" w:color="auto"/>
                                          </w:divBdr>
                                          <w:divsChild>
                                            <w:div w:id="902788346">
                                              <w:marLeft w:val="0"/>
                                              <w:marRight w:val="0"/>
                                              <w:marTop w:val="0"/>
                                              <w:marBottom w:val="0"/>
                                              <w:divBdr>
                                                <w:top w:val="none" w:sz="0" w:space="0" w:color="auto"/>
                                                <w:left w:val="none" w:sz="0" w:space="0" w:color="auto"/>
                                                <w:bottom w:val="none" w:sz="0" w:space="0" w:color="auto"/>
                                                <w:right w:val="none" w:sz="0" w:space="0" w:color="auto"/>
                                              </w:divBdr>
                                              <w:divsChild>
                                                <w:div w:id="134687586">
                                                  <w:marLeft w:val="0"/>
                                                  <w:marRight w:val="0"/>
                                                  <w:marTop w:val="210"/>
                                                  <w:marBottom w:val="210"/>
                                                  <w:divBdr>
                                                    <w:top w:val="none" w:sz="0" w:space="0" w:color="auto"/>
                                                    <w:left w:val="none" w:sz="0" w:space="0" w:color="auto"/>
                                                    <w:bottom w:val="none" w:sz="0" w:space="0" w:color="auto"/>
                                                    <w:right w:val="none" w:sz="0" w:space="0" w:color="auto"/>
                                                  </w:divBdr>
                                                  <w:divsChild>
                                                    <w:div w:id="1128014093">
                                                      <w:marLeft w:val="480"/>
                                                      <w:marRight w:val="0"/>
                                                      <w:marTop w:val="0"/>
                                                      <w:marBottom w:val="240"/>
                                                      <w:divBdr>
                                                        <w:top w:val="none" w:sz="0" w:space="0" w:color="auto"/>
                                                        <w:left w:val="none" w:sz="0" w:space="0" w:color="auto"/>
                                                        <w:bottom w:val="none" w:sz="0" w:space="0" w:color="auto"/>
                                                        <w:right w:val="none" w:sz="0" w:space="0" w:color="auto"/>
                                                      </w:divBdr>
                                                    </w:div>
                                                  </w:divsChild>
                                                </w:div>
                                                <w:div w:id="2109500017">
                                                  <w:marLeft w:val="0"/>
                                                  <w:marRight w:val="0"/>
                                                  <w:marTop w:val="210"/>
                                                  <w:marBottom w:val="210"/>
                                                  <w:divBdr>
                                                    <w:top w:val="none" w:sz="0" w:space="0" w:color="auto"/>
                                                    <w:left w:val="none" w:sz="0" w:space="0" w:color="auto"/>
                                                    <w:bottom w:val="none" w:sz="0" w:space="0" w:color="auto"/>
                                                    <w:right w:val="none" w:sz="0" w:space="0" w:color="auto"/>
                                                  </w:divBdr>
                                                  <w:divsChild>
                                                    <w:div w:id="1442605927">
                                                      <w:marLeft w:val="480"/>
                                                      <w:marRight w:val="0"/>
                                                      <w:marTop w:val="0"/>
                                                      <w:marBottom w:val="240"/>
                                                      <w:divBdr>
                                                        <w:top w:val="none" w:sz="0" w:space="0" w:color="auto"/>
                                                        <w:left w:val="none" w:sz="0" w:space="0" w:color="auto"/>
                                                        <w:bottom w:val="none" w:sz="0" w:space="0" w:color="auto"/>
                                                        <w:right w:val="none" w:sz="0" w:space="0" w:color="auto"/>
                                                      </w:divBdr>
                                                    </w:div>
                                                  </w:divsChild>
                                                </w:div>
                                                <w:div w:id="1533302230">
                                                  <w:marLeft w:val="0"/>
                                                  <w:marRight w:val="0"/>
                                                  <w:marTop w:val="210"/>
                                                  <w:marBottom w:val="210"/>
                                                  <w:divBdr>
                                                    <w:top w:val="none" w:sz="0" w:space="0" w:color="auto"/>
                                                    <w:left w:val="none" w:sz="0" w:space="0" w:color="auto"/>
                                                    <w:bottom w:val="none" w:sz="0" w:space="0" w:color="auto"/>
                                                    <w:right w:val="none" w:sz="0" w:space="0" w:color="auto"/>
                                                  </w:divBdr>
                                                  <w:divsChild>
                                                    <w:div w:id="708650946">
                                                      <w:marLeft w:val="480"/>
                                                      <w:marRight w:val="0"/>
                                                      <w:marTop w:val="0"/>
                                                      <w:marBottom w:val="240"/>
                                                      <w:divBdr>
                                                        <w:top w:val="none" w:sz="0" w:space="0" w:color="auto"/>
                                                        <w:left w:val="none" w:sz="0" w:space="0" w:color="auto"/>
                                                        <w:bottom w:val="none" w:sz="0" w:space="0" w:color="auto"/>
                                                        <w:right w:val="none" w:sz="0" w:space="0" w:color="auto"/>
                                                      </w:divBdr>
                                                    </w:div>
                                                  </w:divsChild>
                                                </w:div>
                                                <w:div w:id="168373250">
                                                  <w:marLeft w:val="0"/>
                                                  <w:marRight w:val="0"/>
                                                  <w:marTop w:val="210"/>
                                                  <w:marBottom w:val="210"/>
                                                  <w:divBdr>
                                                    <w:top w:val="none" w:sz="0" w:space="0" w:color="auto"/>
                                                    <w:left w:val="none" w:sz="0" w:space="0" w:color="auto"/>
                                                    <w:bottom w:val="none" w:sz="0" w:space="0" w:color="auto"/>
                                                    <w:right w:val="none" w:sz="0" w:space="0" w:color="auto"/>
                                                  </w:divBdr>
                                                  <w:divsChild>
                                                    <w:div w:id="439374871">
                                                      <w:marLeft w:val="480"/>
                                                      <w:marRight w:val="0"/>
                                                      <w:marTop w:val="0"/>
                                                      <w:marBottom w:val="240"/>
                                                      <w:divBdr>
                                                        <w:top w:val="none" w:sz="0" w:space="0" w:color="auto"/>
                                                        <w:left w:val="none" w:sz="0" w:space="0" w:color="auto"/>
                                                        <w:bottom w:val="none" w:sz="0" w:space="0" w:color="auto"/>
                                                        <w:right w:val="none" w:sz="0" w:space="0" w:color="auto"/>
                                                      </w:divBdr>
                                                    </w:div>
                                                  </w:divsChild>
                                                </w:div>
                                                <w:div w:id="1386829409">
                                                  <w:marLeft w:val="0"/>
                                                  <w:marRight w:val="0"/>
                                                  <w:marTop w:val="210"/>
                                                  <w:marBottom w:val="210"/>
                                                  <w:divBdr>
                                                    <w:top w:val="none" w:sz="0" w:space="0" w:color="auto"/>
                                                    <w:left w:val="none" w:sz="0" w:space="0" w:color="auto"/>
                                                    <w:bottom w:val="none" w:sz="0" w:space="0" w:color="auto"/>
                                                    <w:right w:val="none" w:sz="0" w:space="0" w:color="auto"/>
                                                  </w:divBdr>
                                                  <w:divsChild>
                                                    <w:div w:id="1732070157">
                                                      <w:marLeft w:val="480"/>
                                                      <w:marRight w:val="0"/>
                                                      <w:marTop w:val="0"/>
                                                      <w:marBottom w:val="240"/>
                                                      <w:divBdr>
                                                        <w:top w:val="none" w:sz="0" w:space="0" w:color="auto"/>
                                                        <w:left w:val="none" w:sz="0" w:space="0" w:color="auto"/>
                                                        <w:bottom w:val="none" w:sz="0" w:space="0" w:color="auto"/>
                                                        <w:right w:val="none" w:sz="0" w:space="0" w:color="auto"/>
                                                      </w:divBdr>
                                                    </w:div>
                                                  </w:divsChild>
                                                </w:div>
                                                <w:div w:id="1152793133">
                                                  <w:marLeft w:val="0"/>
                                                  <w:marRight w:val="0"/>
                                                  <w:marTop w:val="210"/>
                                                  <w:marBottom w:val="210"/>
                                                  <w:divBdr>
                                                    <w:top w:val="none" w:sz="0" w:space="0" w:color="auto"/>
                                                    <w:left w:val="none" w:sz="0" w:space="0" w:color="auto"/>
                                                    <w:bottom w:val="none" w:sz="0" w:space="0" w:color="auto"/>
                                                    <w:right w:val="none" w:sz="0" w:space="0" w:color="auto"/>
                                                  </w:divBdr>
                                                  <w:divsChild>
                                                    <w:div w:id="1771973390">
                                                      <w:marLeft w:val="480"/>
                                                      <w:marRight w:val="0"/>
                                                      <w:marTop w:val="0"/>
                                                      <w:marBottom w:val="240"/>
                                                      <w:divBdr>
                                                        <w:top w:val="none" w:sz="0" w:space="0" w:color="auto"/>
                                                        <w:left w:val="none" w:sz="0" w:space="0" w:color="auto"/>
                                                        <w:bottom w:val="none" w:sz="0" w:space="0" w:color="auto"/>
                                                        <w:right w:val="none" w:sz="0" w:space="0" w:color="auto"/>
                                                      </w:divBdr>
                                                    </w:div>
                                                  </w:divsChild>
                                                </w:div>
                                                <w:div w:id="1456605613">
                                                  <w:marLeft w:val="0"/>
                                                  <w:marRight w:val="0"/>
                                                  <w:marTop w:val="210"/>
                                                  <w:marBottom w:val="210"/>
                                                  <w:divBdr>
                                                    <w:top w:val="none" w:sz="0" w:space="0" w:color="auto"/>
                                                    <w:left w:val="none" w:sz="0" w:space="0" w:color="auto"/>
                                                    <w:bottom w:val="none" w:sz="0" w:space="0" w:color="auto"/>
                                                    <w:right w:val="none" w:sz="0" w:space="0" w:color="auto"/>
                                                  </w:divBdr>
                                                  <w:divsChild>
                                                    <w:div w:id="99494517">
                                                      <w:marLeft w:val="480"/>
                                                      <w:marRight w:val="0"/>
                                                      <w:marTop w:val="0"/>
                                                      <w:marBottom w:val="240"/>
                                                      <w:divBdr>
                                                        <w:top w:val="none" w:sz="0" w:space="0" w:color="auto"/>
                                                        <w:left w:val="none" w:sz="0" w:space="0" w:color="auto"/>
                                                        <w:bottom w:val="none" w:sz="0" w:space="0" w:color="auto"/>
                                                        <w:right w:val="none" w:sz="0" w:space="0" w:color="auto"/>
                                                      </w:divBdr>
                                                      <w:divsChild>
                                                        <w:div w:id="313412880">
                                                          <w:marLeft w:val="0"/>
                                                          <w:marRight w:val="0"/>
                                                          <w:marTop w:val="0"/>
                                                          <w:marBottom w:val="0"/>
                                                          <w:divBdr>
                                                            <w:top w:val="none" w:sz="0" w:space="0" w:color="auto"/>
                                                            <w:left w:val="none" w:sz="0" w:space="0" w:color="auto"/>
                                                            <w:bottom w:val="none" w:sz="0" w:space="0" w:color="auto"/>
                                                            <w:right w:val="none" w:sz="0" w:space="0" w:color="auto"/>
                                                          </w:divBdr>
                                                          <w:divsChild>
                                                            <w:div w:id="625425196">
                                                              <w:marLeft w:val="0"/>
                                                              <w:marRight w:val="0"/>
                                                              <w:marTop w:val="0"/>
                                                              <w:marBottom w:val="0"/>
                                                              <w:divBdr>
                                                                <w:top w:val="none" w:sz="0" w:space="0" w:color="auto"/>
                                                                <w:left w:val="none" w:sz="0" w:space="0" w:color="auto"/>
                                                                <w:bottom w:val="none" w:sz="0" w:space="0" w:color="auto"/>
                                                                <w:right w:val="none" w:sz="0" w:space="0" w:color="auto"/>
                                                              </w:divBdr>
                                                              <w:divsChild>
                                                                <w:div w:id="151126104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16410">
                                                  <w:marLeft w:val="0"/>
                                                  <w:marRight w:val="0"/>
                                                  <w:marTop w:val="210"/>
                                                  <w:marBottom w:val="210"/>
                                                  <w:divBdr>
                                                    <w:top w:val="none" w:sz="0" w:space="0" w:color="auto"/>
                                                    <w:left w:val="none" w:sz="0" w:space="0" w:color="auto"/>
                                                    <w:bottom w:val="none" w:sz="0" w:space="0" w:color="auto"/>
                                                    <w:right w:val="none" w:sz="0" w:space="0" w:color="auto"/>
                                                  </w:divBdr>
                                                  <w:divsChild>
                                                    <w:div w:id="1150243438">
                                                      <w:marLeft w:val="480"/>
                                                      <w:marRight w:val="0"/>
                                                      <w:marTop w:val="0"/>
                                                      <w:marBottom w:val="240"/>
                                                      <w:divBdr>
                                                        <w:top w:val="none" w:sz="0" w:space="0" w:color="auto"/>
                                                        <w:left w:val="none" w:sz="0" w:space="0" w:color="auto"/>
                                                        <w:bottom w:val="none" w:sz="0" w:space="0" w:color="auto"/>
                                                        <w:right w:val="none" w:sz="0" w:space="0" w:color="auto"/>
                                                      </w:divBdr>
                                                    </w:div>
                                                  </w:divsChild>
                                                </w:div>
                                                <w:div w:id="1779371023">
                                                  <w:marLeft w:val="0"/>
                                                  <w:marRight w:val="0"/>
                                                  <w:marTop w:val="210"/>
                                                  <w:marBottom w:val="210"/>
                                                  <w:divBdr>
                                                    <w:top w:val="none" w:sz="0" w:space="0" w:color="auto"/>
                                                    <w:left w:val="none" w:sz="0" w:space="0" w:color="auto"/>
                                                    <w:bottom w:val="none" w:sz="0" w:space="0" w:color="auto"/>
                                                    <w:right w:val="none" w:sz="0" w:space="0" w:color="auto"/>
                                                  </w:divBdr>
                                                  <w:divsChild>
                                                    <w:div w:id="2054186224">
                                                      <w:marLeft w:val="480"/>
                                                      <w:marRight w:val="0"/>
                                                      <w:marTop w:val="0"/>
                                                      <w:marBottom w:val="240"/>
                                                      <w:divBdr>
                                                        <w:top w:val="none" w:sz="0" w:space="0" w:color="auto"/>
                                                        <w:left w:val="none" w:sz="0" w:space="0" w:color="auto"/>
                                                        <w:bottom w:val="none" w:sz="0" w:space="0" w:color="auto"/>
                                                        <w:right w:val="none" w:sz="0" w:space="0" w:color="auto"/>
                                                      </w:divBdr>
                                                    </w:div>
                                                  </w:divsChild>
                                                </w:div>
                                                <w:div w:id="1297249939">
                                                  <w:marLeft w:val="0"/>
                                                  <w:marRight w:val="0"/>
                                                  <w:marTop w:val="210"/>
                                                  <w:marBottom w:val="210"/>
                                                  <w:divBdr>
                                                    <w:top w:val="none" w:sz="0" w:space="0" w:color="auto"/>
                                                    <w:left w:val="none" w:sz="0" w:space="0" w:color="auto"/>
                                                    <w:bottom w:val="none" w:sz="0" w:space="0" w:color="auto"/>
                                                    <w:right w:val="none" w:sz="0" w:space="0" w:color="auto"/>
                                                  </w:divBdr>
                                                  <w:divsChild>
                                                    <w:div w:id="1420787589">
                                                      <w:marLeft w:val="480"/>
                                                      <w:marRight w:val="0"/>
                                                      <w:marTop w:val="0"/>
                                                      <w:marBottom w:val="240"/>
                                                      <w:divBdr>
                                                        <w:top w:val="none" w:sz="0" w:space="0" w:color="auto"/>
                                                        <w:left w:val="none" w:sz="0" w:space="0" w:color="auto"/>
                                                        <w:bottom w:val="none" w:sz="0" w:space="0" w:color="auto"/>
                                                        <w:right w:val="none" w:sz="0" w:space="0" w:color="auto"/>
                                                      </w:divBdr>
                                                      <w:divsChild>
                                                        <w:div w:id="1000158040">
                                                          <w:marLeft w:val="0"/>
                                                          <w:marRight w:val="0"/>
                                                          <w:marTop w:val="0"/>
                                                          <w:marBottom w:val="0"/>
                                                          <w:divBdr>
                                                            <w:top w:val="none" w:sz="0" w:space="0" w:color="auto"/>
                                                            <w:left w:val="none" w:sz="0" w:space="0" w:color="auto"/>
                                                            <w:bottom w:val="none" w:sz="0" w:space="0" w:color="auto"/>
                                                            <w:right w:val="none" w:sz="0" w:space="0" w:color="auto"/>
                                                          </w:divBdr>
                                                          <w:divsChild>
                                                            <w:div w:id="1358581389">
                                                              <w:marLeft w:val="0"/>
                                                              <w:marRight w:val="0"/>
                                                              <w:marTop w:val="210"/>
                                                              <w:marBottom w:val="210"/>
                                                              <w:divBdr>
                                                                <w:top w:val="none" w:sz="0" w:space="0" w:color="auto"/>
                                                                <w:left w:val="none" w:sz="0" w:space="0" w:color="auto"/>
                                                                <w:bottom w:val="none" w:sz="0" w:space="0" w:color="auto"/>
                                                                <w:right w:val="none" w:sz="0" w:space="0" w:color="auto"/>
                                                              </w:divBdr>
                                                              <w:divsChild>
                                                                <w:div w:id="882016254">
                                                                  <w:marLeft w:val="480"/>
                                                                  <w:marRight w:val="0"/>
                                                                  <w:marTop w:val="0"/>
                                                                  <w:marBottom w:val="240"/>
                                                                  <w:divBdr>
                                                                    <w:top w:val="none" w:sz="0" w:space="0" w:color="auto"/>
                                                                    <w:left w:val="none" w:sz="0" w:space="0" w:color="auto"/>
                                                                    <w:bottom w:val="none" w:sz="0" w:space="0" w:color="auto"/>
                                                                    <w:right w:val="none" w:sz="0" w:space="0" w:color="auto"/>
                                                                  </w:divBdr>
                                                                </w:div>
                                                              </w:divsChild>
                                                            </w:div>
                                                            <w:div w:id="1958873844">
                                                              <w:marLeft w:val="0"/>
                                                              <w:marRight w:val="0"/>
                                                              <w:marTop w:val="210"/>
                                                              <w:marBottom w:val="210"/>
                                                              <w:divBdr>
                                                                <w:top w:val="none" w:sz="0" w:space="0" w:color="auto"/>
                                                                <w:left w:val="none" w:sz="0" w:space="0" w:color="auto"/>
                                                                <w:bottom w:val="none" w:sz="0" w:space="0" w:color="auto"/>
                                                                <w:right w:val="none" w:sz="0" w:space="0" w:color="auto"/>
                                                              </w:divBdr>
                                                              <w:divsChild>
                                                                <w:div w:id="82728802">
                                                                  <w:marLeft w:val="480"/>
                                                                  <w:marRight w:val="0"/>
                                                                  <w:marTop w:val="0"/>
                                                                  <w:marBottom w:val="240"/>
                                                                  <w:divBdr>
                                                                    <w:top w:val="none" w:sz="0" w:space="0" w:color="auto"/>
                                                                    <w:left w:val="none" w:sz="0" w:space="0" w:color="auto"/>
                                                                    <w:bottom w:val="none" w:sz="0" w:space="0" w:color="auto"/>
                                                                    <w:right w:val="none" w:sz="0" w:space="0" w:color="auto"/>
                                                                  </w:divBdr>
                                                                </w:div>
                                                              </w:divsChild>
                                                            </w:div>
                                                            <w:div w:id="555746182">
                                                              <w:marLeft w:val="0"/>
                                                              <w:marRight w:val="0"/>
                                                              <w:marTop w:val="210"/>
                                                              <w:marBottom w:val="210"/>
                                                              <w:divBdr>
                                                                <w:top w:val="none" w:sz="0" w:space="0" w:color="auto"/>
                                                                <w:left w:val="none" w:sz="0" w:space="0" w:color="auto"/>
                                                                <w:bottom w:val="none" w:sz="0" w:space="0" w:color="auto"/>
                                                                <w:right w:val="none" w:sz="0" w:space="0" w:color="auto"/>
                                                              </w:divBdr>
                                                              <w:divsChild>
                                                                <w:div w:id="969046929">
                                                                  <w:marLeft w:val="480"/>
                                                                  <w:marRight w:val="0"/>
                                                                  <w:marTop w:val="0"/>
                                                                  <w:marBottom w:val="240"/>
                                                                  <w:divBdr>
                                                                    <w:top w:val="none" w:sz="0" w:space="0" w:color="auto"/>
                                                                    <w:left w:val="none" w:sz="0" w:space="0" w:color="auto"/>
                                                                    <w:bottom w:val="none" w:sz="0" w:space="0" w:color="auto"/>
                                                                    <w:right w:val="none" w:sz="0" w:space="0" w:color="auto"/>
                                                                  </w:divBdr>
                                                                </w:div>
                                                              </w:divsChild>
                                                            </w:div>
                                                            <w:div w:id="180319485">
                                                              <w:marLeft w:val="0"/>
                                                              <w:marRight w:val="0"/>
                                                              <w:marTop w:val="210"/>
                                                              <w:marBottom w:val="0"/>
                                                              <w:divBdr>
                                                                <w:top w:val="none" w:sz="0" w:space="0" w:color="auto"/>
                                                                <w:left w:val="none" w:sz="0" w:space="0" w:color="auto"/>
                                                                <w:bottom w:val="none" w:sz="0" w:space="0" w:color="auto"/>
                                                                <w:right w:val="none" w:sz="0" w:space="0" w:color="auto"/>
                                                              </w:divBdr>
                                                              <w:divsChild>
                                                                <w:div w:id="82906207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71411668">
                                                  <w:marLeft w:val="0"/>
                                                  <w:marRight w:val="0"/>
                                                  <w:marTop w:val="210"/>
                                                  <w:marBottom w:val="0"/>
                                                  <w:divBdr>
                                                    <w:top w:val="none" w:sz="0" w:space="0" w:color="auto"/>
                                                    <w:left w:val="none" w:sz="0" w:space="0" w:color="auto"/>
                                                    <w:bottom w:val="none" w:sz="0" w:space="0" w:color="auto"/>
                                                    <w:right w:val="none" w:sz="0" w:space="0" w:color="auto"/>
                                                  </w:divBdr>
                                                  <w:divsChild>
                                                    <w:div w:id="1129783393">
                                                      <w:marLeft w:val="480"/>
                                                      <w:marRight w:val="0"/>
                                                      <w:marTop w:val="0"/>
                                                      <w:marBottom w:val="240"/>
                                                      <w:divBdr>
                                                        <w:top w:val="none" w:sz="0" w:space="0" w:color="auto"/>
                                                        <w:left w:val="none" w:sz="0" w:space="0" w:color="auto"/>
                                                        <w:bottom w:val="none" w:sz="0" w:space="0" w:color="auto"/>
                                                        <w:right w:val="none" w:sz="0" w:space="0" w:color="auto"/>
                                                      </w:divBdr>
                                                      <w:divsChild>
                                                        <w:div w:id="1710952037">
                                                          <w:marLeft w:val="0"/>
                                                          <w:marRight w:val="0"/>
                                                          <w:marTop w:val="0"/>
                                                          <w:marBottom w:val="0"/>
                                                          <w:divBdr>
                                                            <w:top w:val="none" w:sz="0" w:space="0" w:color="auto"/>
                                                            <w:left w:val="none" w:sz="0" w:space="0" w:color="auto"/>
                                                            <w:bottom w:val="none" w:sz="0" w:space="0" w:color="auto"/>
                                                            <w:right w:val="none" w:sz="0" w:space="0" w:color="auto"/>
                                                          </w:divBdr>
                                                          <w:divsChild>
                                                            <w:div w:id="1608153529">
                                                              <w:marLeft w:val="0"/>
                                                              <w:marRight w:val="0"/>
                                                              <w:marTop w:val="0"/>
                                                              <w:marBottom w:val="0"/>
                                                              <w:divBdr>
                                                                <w:top w:val="none" w:sz="0" w:space="0" w:color="auto"/>
                                                                <w:left w:val="none" w:sz="0" w:space="0" w:color="auto"/>
                                                                <w:bottom w:val="none" w:sz="0" w:space="0" w:color="auto"/>
                                                                <w:right w:val="none" w:sz="0" w:space="0" w:color="auto"/>
                                                              </w:divBdr>
                                                              <w:divsChild>
                                                                <w:div w:id="57293640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301456">
                                      <w:marLeft w:val="0"/>
                                      <w:marRight w:val="0"/>
                                      <w:marTop w:val="210"/>
                                      <w:marBottom w:val="210"/>
                                      <w:divBdr>
                                        <w:top w:val="none" w:sz="0" w:space="0" w:color="auto"/>
                                        <w:left w:val="none" w:sz="0" w:space="0" w:color="auto"/>
                                        <w:bottom w:val="none" w:sz="0" w:space="0" w:color="auto"/>
                                        <w:right w:val="none" w:sz="0" w:space="0" w:color="auto"/>
                                      </w:divBdr>
                                      <w:divsChild>
                                        <w:div w:id="885071968">
                                          <w:marLeft w:val="480"/>
                                          <w:marRight w:val="0"/>
                                          <w:marTop w:val="0"/>
                                          <w:marBottom w:val="240"/>
                                          <w:divBdr>
                                            <w:top w:val="none" w:sz="0" w:space="0" w:color="auto"/>
                                            <w:left w:val="none" w:sz="0" w:space="0" w:color="auto"/>
                                            <w:bottom w:val="none" w:sz="0" w:space="0" w:color="auto"/>
                                            <w:right w:val="none" w:sz="0" w:space="0" w:color="auto"/>
                                          </w:divBdr>
                                          <w:divsChild>
                                            <w:div w:id="2115594747">
                                              <w:marLeft w:val="0"/>
                                              <w:marRight w:val="0"/>
                                              <w:marTop w:val="0"/>
                                              <w:marBottom w:val="210"/>
                                              <w:divBdr>
                                                <w:top w:val="none" w:sz="0" w:space="0" w:color="auto"/>
                                                <w:left w:val="none" w:sz="0" w:space="0" w:color="auto"/>
                                                <w:bottom w:val="none" w:sz="0" w:space="0" w:color="auto"/>
                                                <w:right w:val="none" w:sz="0" w:space="0" w:color="auto"/>
                                              </w:divBdr>
                                            </w:div>
                                            <w:div w:id="1174034129">
                                              <w:marLeft w:val="0"/>
                                              <w:marRight w:val="0"/>
                                              <w:marTop w:val="0"/>
                                              <w:marBottom w:val="0"/>
                                              <w:divBdr>
                                                <w:top w:val="none" w:sz="0" w:space="0" w:color="auto"/>
                                                <w:left w:val="none" w:sz="0" w:space="0" w:color="auto"/>
                                                <w:bottom w:val="none" w:sz="0" w:space="0" w:color="auto"/>
                                                <w:right w:val="none" w:sz="0" w:space="0" w:color="auto"/>
                                              </w:divBdr>
                                              <w:divsChild>
                                                <w:div w:id="1758015960">
                                                  <w:marLeft w:val="0"/>
                                                  <w:marRight w:val="0"/>
                                                  <w:marTop w:val="210"/>
                                                  <w:marBottom w:val="210"/>
                                                  <w:divBdr>
                                                    <w:top w:val="none" w:sz="0" w:space="0" w:color="auto"/>
                                                    <w:left w:val="none" w:sz="0" w:space="0" w:color="auto"/>
                                                    <w:bottom w:val="none" w:sz="0" w:space="0" w:color="auto"/>
                                                    <w:right w:val="none" w:sz="0" w:space="0" w:color="auto"/>
                                                  </w:divBdr>
                                                  <w:divsChild>
                                                    <w:div w:id="1421441502">
                                                      <w:marLeft w:val="480"/>
                                                      <w:marRight w:val="0"/>
                                                      <w:marTop w:val="0"/>
                                                      <w:marBottom w:val="240"/>
                                                      <w:divBdr>
                                                        <w:top w:val="none" w:sz="0" w:space="0" w:color="auto"/>
                                                        <w:left w:val="none" w:sz="0" w:space="0" w:color="auto"/>
                                                        <w:bottom w:val="none" w:sz="0" w:space="0" w:color="auto"/>
                                                        <w:right w:val="none" w:sz="0" w:space="0" w:color="auto"/>
                                                      </w:divBdr>
                                                      <w:divsChild>
                                                        <w:div w:id="1530219197">
                                                          <w:marLeft w:val="0"/>
                                                          <w:marRight w:val="0"/>
                                                          <w:marTop w:val="0"/>
                                                          <w:marBottom w:val="0"/>
                                                          <w:divBdr>
                                                            <w:top w:val="none" w:sz="0" w:space="0" w:color="auto"/>
                                                            <w:left w:val="none" w:sz="0" w:space="0" w:color="auto"/>
                                                            <w:bottom w:val="none" w:sz="0" w:space="0" w:color="auto"/>
                                                            <w:right w:val="none" w:sz="0" w:space="0" w:color="auto"/>
                                                          </w:divBdr>
                                                          <w:divsChild>
                                                            <w:div w:id="588005175">
                                                              <w:marLeft w:val="0"/>
                                                              <w:marRight w:val="0"/>
                                                              <w:marTop w:val="210"/>
                                                              <w:marBottom w:val="210"/>
                                                              <w:divBdr>
                                                                <w:top w:val="none" w:sz="0" w:space="0" w:color="auto"/>
                                                                <w:left w:val="none" w:sz="0" w:space="0" w:color="auto"/>
                                                                <w:bottom w:val="none" w:sz="0" w:space="0" w:color="auto"/>
                                                                <w:right w:val="none" w:sz="0" w:space="0" w:color="auto"/>
                                                              </w:divBdr>
                                                              <w:divsChild>
                                                                <w:div w:id="2041318385">
                                                                  <w:marLeft w:val="480"/>
                                                                  <w:marRight w:val="0"/>
                                                                  <w:marTop w:val="0"/>
                                                                  <w:marBottom w:val="240"/>
                                                                  <w:divBdr>
                                                                    <w:top w:val="none" w:sz="0" w:space="0" w:color="auto"/>
                                                                    <w:left w:val="none" w:sz="0" w:space="0" w:color="auto"/>
                                                                    <w:bottom w:val="none" w:sz="0" w:space="0" w:color="auto"/>
                                                                    <w:right w:val="none" w:sz="0" w:space="0" w:color="auto"/>
                                                                  </w:divBdr>
                                                                </w:div>
                                                              </w:divsChild>
                                                            </w:div>
                                                            <w:div w:id="1680539855">
                                                              <w:marLeft w:val="0"/>
                                                              <w:marRight w:val="0"/>
                                                              <w:marTop w:val="210"/>
                                                              <w:marBottom w:val="210"/>
                                                              <w:divBdr>
                                                                <w:top w:val="none" w:sz="0" w:space="0" w:color="auto"/>
                                                                <w:left w:val="none" w:sz="0" w:space="0" w:color="auto"/>
                                                                <w:bottom w:val="none" w:sz="0" w:space="0" w:color="auto"/>
                                                                <w:right w:val="none" w:sz="0" w:space="0" w:color="auto"/>
                                                              </w:divBdr>
                                                              <w:divsChild>
                                                                <w:div w:id="1215847466">
                                                                  <w:marLeft w:val="480"/>
                                                                  <w:marRight w:val="0"/>
                                                                  <w:marTop w:val="0"/>
                                                                  <w:marBottom w:val="240"/>
                                                                  <w:divBdr>
                                                                    <w:top w:val="none" w:sz="0" w:space="0" w:color="auto"/>
                                                                    <w:left w:val="none" w:sz="0" w:space="0" w:color="auto"/>
                                                                    <w:bottom w:val="none" w:sz="0" w:space="0" w:color="auto"/>
                                                                    <w:right w:val="none" w:sz="0" w:space="0" w:color="auto"/>
                                                                  </w:divBdr>
                                                                </w:div>
                                                              </w:divsChild>
                                                            </w:div>
                                                            <w:div w:id="908152466">
                                                              <w:marLeft w:val="0"/>
                                                              <w:marRight w:val="0"/>
                                                              <w:marTop w:val="210"/>
                                                              <w:marBottom w:val="0"/>
                                                              <w:divBdr>
                                                                <w:top w:val="none" w:sz="0" w:space="0" w:color="auto"/>
                                                                <w:left w:val="none" w:sz="0" w:space="0" w:color="auto"/>
                                                                <w:bottom w:val="none" w:sz="0" w:space="0" w:color="auto"/>
                                                                <w:right w:val="none" w:sz="0" w:space="0" w:color="auto"/>
                                                              </w:divBdr>
                                                              <w:divsChild>
                                                                <w:div w:id="16548761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58411060">
                                                  <w:marLeft w:val="0"/>
                                                  <w:marRight w:val="0"/>
                                                  <w:marTop w:val="210"/>
                                                  <w:marBottom w:val="0"/>
                                                  <w:divBdr>
                                                    <w:top w:val="none" w:sz="0" w:space="0" w:color="auto"/>
                                                    <w:left w:val="none" w:sz="0" w:space="0" w:color="auto"/>
                                                    <w:bottom w:val="none" w:sz="0" w:space="0" w:color="auto"/>
                                                    <w:right w:val="none" w:sz="0" w:space="0" w:color="auto"/>
                                                  </w:divBdr>
                                                  <w:divsChild>
                                                    <w:div w:id="119669781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09124721">
                                      <w:marLeft w:val="0"/>
                                      <w:marRight w:val="0"/>
                                      <w:marTop w:val="210"/>
                                      <w:marBottom w:val="210"/>
                                      <w:divBdr>
                                        <w:top w:val="none" w:sz="0" w:space="0" w:color="auto"/>
                                        <w:left w:val="none" w:sz="0" w:space="0" w:color="auto"/>
                                        <w:bottom w:val="none" w:sz="0" w:space="0" w:color="auto"/>
                                        <w:right w:val="none" w:sz="0" w:space="0" w:color="auto"/>
                                      </w:divBdr>
                                      <w:divsChild>
                                        <w:div w:id="360127549">
                                          <w:marLeft w:val="480"/>
                                          <w:marRight w:val="0"/>
                                          <w:marTop w:val="0"/>
                                          <w:marBottom w:val="240"/>
                                          <w:divBdr>
                                            <w:top w:val="none" w:sz="0" w:space="0" w:color="auto"/>
                                            <w:left w:val="none" w:sz="0" w:space="0" w:color="auto"/>
                                            <w:bottom w:val="none" w:sz="0" w:space="0" w:color="auto"/>
                                            <w:right w:val="none" w:sz="0" w:space="0" w:color="auto"/>
                                          </w:divBdr>
                                          <w:divsChild>
                                            <w:div w:id="1895891537">
                                              <w:marLeft w:val="0"/>
                                              <w:marRight w:val="0"/>
                                              <w:marTop w:val="240"/>
                                              <w:marBottom w:val="0"/>
                                              <w:divBdr>
                                                <w:top w:val="none" w:sz="0" w:space="0" w:color="auto"/>
                                                <w:left w:val="none" w:sz="0" w:space="0" w:color="auto"/>
                                                <w:bottom w:val="none" w:sz="0" w:space="0" w:color="auto"/>
                                                <w:right w:val="none" w:sz="0" w:space="0" w:color="auto"/>
                                              </w:divBdr>
                                              <w:divsChild>
                                                <w:div w:id="709916416">
                                                  <w:marLeft w:val="0"/>
                                                  <w:marRight w:val="0"/>
                                                  <w:marTop w:val="0"/>
                                                  <w:marBottom w:val="0"/>
                                                  <w:divBdr>
                                                    <w:top w:val="none" w:sz="0" w:space="0" w:color="auto"/>
                                                    <w:left w:val="none" w:sz="0" w:space="0" w:color="auto"/>
                                                    <w:bottom w:val="none" w:sz="0" w:space="0" w:color="auto"/>
                                                    <w:right w:val="none" w:sz="0" w:space="0" w:color="auto"/>
                                                  </w:divBdr>
                                                </w:div>
                                                <w:div w:id="1643536202">
                                                  <w:marLeft w:val="0"/>
                                                  <w:marRight w:val="0"/>
                                                  <w:marTop w:val="0"/>
                                                  <w:marBottom w:val="0"/>
                                                  <w:divBdr>
                                                    <w:top w:val="none" w:sz="0" w:space="0" w:color="auto"/>
                                                    <w:left w:val="none" w:sz="0" w:space="0" w:color="auto"/>
                                                    <w:bottom w:val="none" w:sz="0" w:space="0" w:color="auto"/>
                                                    <w:right w:val="none" w:sz="0" w:space="0" w:color="auto"/>
                                                  </w:divBdr>
                                                </w:div>
                                                <w:div w:id="1238324333">
                                                  <w:marLeft w:val="0"/>
                                                  <w:marRight w:val="0"/>
                                                  <w:marTop w:val="0"/>
                                                  <w:marBottom w:val="0"/>
                                                  <w:divBdr>
                                                    <w:top w:val="none" w:sz="0" w:space="0" w:color="auto"/>
                                                    <w:left w:val="none" w:sz="0" w:space="0" w:color="auto"/>
                                                    <w:bottom w:val="none" w:sz="0" w:space="0" w:color="auto"/>
                                                    <w:right w:val="none" w:sz="0" w:space="0" w:color="auto"/>
                                                  </w:divBdr>
                                                </w:div>
                                                <w:div w:id="1890336620">
                                                  <w:marLeft w:val="0"/>
                                                  <w:marRight w:val="0"/>
                                                  <w:marTop w:val="0"/>
                                                  <w:marBottom w:val="0"/>
                                                  <w:divBdr>
                                                    <w:top w:val="none" w:sz="0" w:space="0" w:color="auto"/>
                                                    <w:left w:val="none" w:sz="0" w:space="0" w:color="auto"/>
                                                    <w:bottom w:val="none" w:sz="0" w:space="0" w:color="auto"/>
                                                    <w:right w:val="none" w:sz="0" w:space="0" w:color="auto"/>
                                                  </w:divBdr>
                                                </w:div>
                                                <w:div w:id="1072921537">
                                                  <w:marLeft w:val="0"/>
                                                  <w:marRight w:val="0"/>
                                                  <w:marTop w:val="0"/>
                                                  <w:marBottom w:val="0"/>
                                                  <w:divBdr>
                                                    <w:top w:val="none" w:sz="0" w:space="0" w:color="auto"/>
                                                    <w:left w:val="none" w:sz="0" w:space="0" w:color="auto"/>
                                                    <w:bottom w:val="none" w:sz="0" w:space="0" w:color="auto"/>
                                                    <w:right w:val="none" w:sz="0" w:space="0" w:color="auto"/>
                                                  </w:divBdr>
                                                </w:div>
                                                <w:div w:id="1187518802">
                                                  <w:marLeft w:val="0"/>
                                                  <w:marRight w:val="0"/>
                                                  <w:marTop w:val="0"/>
                                                  <w:marBottom w:val="0"/>
                                                  <w:divBdr>
                                                    <w:top w:val="none" w:sz="0" w:space="0" w:color="auto"/>
                                                    <w:left w:val="none" w:sz="0" w:space="0" w:color="auto"/>
                                                    <w:bottom w:val="none" w:sz="0" w:space="0" w:color="auto"/>
                                                    <w:right w:val="none" w:sz="0" w:space="0" w:color="auto"/>
                                                  </w:divBdr>
                                                </w:div>
                                                <w:div w:id="1668678452">
                                                  <w:marLeft w:val="0"/>
                                                  <w:marRight w:val="0"/>
                                                  <w:marTop w:val="0"/>
                                                  <w:marBottom w:val="0"/>
                                                  <w:divBdr>
                                                    <w:top w:val="none" w:sz="0" w:space="0" w:color="auto"/>
                                                    <w:left w:val="none" w:sz="0" w:space="0" w:color="auto"/>
                                                    <w:bottom w:val="none" w:sz="0" w:space="0" w:color="auto"/>
                                                    <w:right w:val="none" w:sz="0" w:space="0" w:color="auto"/>
                                                  </w:divBdr>
                                                </w:div>
                                                <w:div w:id="1602447067">
                                                  <w:marLeft w:val="0"/>
                                                  <w:marRight w:val="0"/>
                                                  <w:marTop w:val="0"/>
                                                  <w:marBottom w:val="0"/>
                                                  <w:divBdr>
                                                    <w:top w:val="none" w:sz="0" w:space="0" w:color="auto"/>
                                                    <w:left w:val="none" w:sz="0" w:space="0" w:color="auto"/>
                                                    <w:bottom w:val="none" w:sz="0" w:space="0" w:color="auto"/>
                                                    <w:right w:val="none" w:sz="0" w:space="0" w:color="auto"/>
                                                  </w:divBdr>
                                                </w:div>
                                                <w:div w:id="309986521">
                                                  <w:marLeft w:val="0"/>
                                                  <w:marRight w:val="0"/>
                                                  <w:marTop w:val="0"/>
                                                  <w:marBottom w:val="0"/>
                                                  <w:divBdr>
                                                    <w:top w:val="none" w:sz="0" w:space="0" w:color="auto"/>
                                                    <w:left w:val="none" w:sz="0" w:space="0" w:color="auto"/>
                                                    <w:bottom w:val="none" w:sz="0" w:space="0" w:color="auto"/>
                                                    <w:right w:val="none" w:sz="0" w:space="0" w:color="auto"/>
                                                  </w:divBdr>
                                                </w:div>
                                                <w:div w:id="1982424229">
                                                  <w:marLeft w:val="0"/>
                                                  <w:marRight w:val="0"/>
                                                  <w:marTop w:val="0"/>
                                                  <w:marBottom w:val="0"/>
                                                  <w:divBdr>
                                                    <w:top w:val="none" w:sz="0" w:space="0" w:color="auto"/>
                                                    <w:left w:val="none" w:sz="0" w:space="0" w:color="auto"/>
                                                    <w:bottom w:val="none" w:sz="0" w:space="0" w:color="auto"/>
                                                    <w:right w:val="none" w:sz="0" w:space="0" w:color="auto"/>
                                                  </w:divBdr>
                                                </w:div>
                                                <w:div w:id="1189878438">
                                                  <w:marLeft w:val="0"/>
                                                  <w:marRight w:val="0"/>
                                                  <w:marTop w:val="0"/>
                                                  <w:marBottom w:val="0"/>
                                                  <w:divBdr>
                                                    <w:top w:val="none" w:sz="0" w:space="0" w:color="auto"/>
                                                    <w:left w:val="none" w:sz="0" w:space="0" w:color="auto"/>
                                                    <w:bottom w:val="none" w:sz="0" w:space="0" w:color="auto"/>
                                                    <w:right w:val="none" w:sz="0" w:space="0" w:color="auto"/>
                                                  </w:divBdr>
                                                </w:div>
                                                <w:div w:id="1643735579">
                                                  <w:marLeft w:val="0"/>
                                                  <w:marRight w:val="0"/>
                                                  <w:marTop w:val="0"/>
                                                  <w:marBottom w:val="0"/>
                                                  <w:divBdr>
                                                    <w:top w:val="none" w:sz="0" w:space="0" w:color="auto"/>
                                                    <w:left w:val="none" w:sz="0" w:space="0" w:color="auto"/>
                                                    <w:bottom w:val="none" w:sz="0" w:space="0" w:color="auto"/>
                                                    <w:right w:val="none" w:sz="0" w:space="0" w:color="auto"/>
                                                  </w:divBdr>
                                                </w:div>
                                                <w:div w:id="661004031">
                                                  <w:marLeft w:val="0"/>
                                                  <w:marRight w:val="0"/>
                                                  <w:marTop w:val="0"/>
                                                  <w:marBottom w:val="0"/>
                                                  <w:divBdr>
                                                    <w:top w:val="none" w:sz="0" w:space="0" w:color="auto"/>
                                                    <w:left w:val="none" w:sz="0" w:space="0" w:color="auto"/>
                                                    <w:bottom w:val="none" w:sz="0" w:space="0" w:color="auto"/>
                                                    <w:right w:val="none" w:sz="0" w:space="0" w:color="auto"/>
                                                  </w:divBdr>
                                                </w:div>
                                                <w:div w:id="882904418">
                                                  <w:marLeft w:val="0"/>
                                                  <w:marRight w:val="0"/>
                                                  <w:marTop w:val="0"/>
                                                  <w:marBottom w:val="0"/>
                                                  <w:divBdr>
                                                    <w:top w:val="none" w:sz="0" w:space="0" w:color="auto"/>
                                                    <w:left w:val="none" w:sz="0" w:space="0" w:color="auto"/>
                                                    <w:bottom w:val="none" w:sz="0" w:space="0" w:color="auto"/>
                                                    <w:right w:val="none" w:sz="0" w:space="0" w:color="auto"/>
                                                  </w:divBdr>
                                                </w:div>
                                                <w:div w:id="1651445096">
                                                  <w:marLeft w:val="0"/>
                                                  <w:marRight w:val="0"/>
                                                  <w:marTop w:val="0"/>
                                                  <w:marBottom w:val="0"/>
                                                  <w:divBdr>
                                                    <w:top w:val="none" w:sz="0" w:space="0" w:color="auto"/>
                                                    <w:left w:val="none" w:sz="0" w:space="0" w:color="auto"/>
                                                    <w:bottom w:val="none" w:sz="0" w:space="0" w:color="auto"/>
                                                    <w:right w:val="none" w:sz="0" w:space="0" w:color="auto"/>
                                                  </w:divBdr>
                                                </w:div>
                                                <w:div w:id="1805194579">
                                                  <w:marLeft w:val="0"/>
                                                  <w:marRight w:val="0"/>
                                                  <w:marTop w:val="0"/>
                                                  <w:marBottom w:val="0"/>
                                                  <w:divBdr>
                                                    <w:top w:val="none" w:sz="0" w:space="0" w:color="auto"/>
                                                    <w:left w:val="none" w:sz="0" w:space="0" w:color="auto"/>
                                                    <w:bottom w:val="none" w:sz="0" w:space="0" w:color="auto"/>
                                                    <w:right w:val="none" w:sz="0" w:space="0" w:color="auto"/>
                                                  </w:divBdr>
                                                </w:div>
                                                <w:div w:id="842817431">
                                                  <w:marLeft w:val="0"/>
                                                  <w:marRight w:val="0"/>
                                                  <w:marTop w:val="0"/>
                                                  <w:marBottom w:val="0"/>
                                                  <w:divBdr>
                                                    <w:top w:val="none" w:sz="0" w:space="0" w:color="auto"/>
                                                    <w:left w:val="none" w:sz="0" w:space="0" w:color="auto"/>
                                                    <w:bottom w:val="none" w:sz="0" w:space="0" w:color="auto"/>
                                                    <w:right w:val="none" w:sz="0" w:space="0" w:color="auto"/>
                                                  </w:divBdr>
                                                </w:div>
                                                <w:div w:id="980039799">
                                                  <w:marLeft w:val="0"/>
                                                  <w:marRight w:val="0"/>
                                                  <w:marTop w:val="0"/>
                                                  <w:marBottom w:val="0"/>
                                                  <w:divBdr>
                                                    <w:top w:val="none" w:sz="0" w:space="0" w:color="auto"/>
                                                    <w:left w:val="none" w:sz="0" w:space="0" w:color="auto"/>
                                                    <w:bottom w:val="none" w:sz="0" w:space="0" w:color="auto"/>
                                                    <w:right w:val="none" w:sz="0" w:space="0" w:color="auto"/>
                                                  </w:divBdr>
                                                </w:div>
                                                <w:div w:id="1159270862">
                                                  <w:marLeft w:val="0"/>
                                                  <w:marRight w:val="0"/>
                                                  <w:marTop w:val="0"/>
                                                  <w:marBottom w:val="0"/>
                                                  <w:divBdr>
                                                    <w:top w:val="none" w:sz="0" w:space="0" w:color="auto"/>
                                                    <w:left w:val="none" w:sz="0" w:space="0" w:color="auto"/>
                                                    <w:bottom w:val="none" w:sz="0" w:space="0" w:color="auto"/>
                                                    <w:right w:val="none" w:sz="0" w:space="0" w:color="auto"/>
                                                  </w:divBdr>
                                                </w:div>
                                                <w:div w:id="368724893">
                                                  <w:marLeft w:val="0"/>
                                                  <w:marRight w:val="0"/>
                                                  <w:marTop w:val="0"/>
                                                  <w:marBottom w:val="0"/>
                                                  <w:divBdr>
                                                    <w:top w:val="none" w:sz="0" w:space="0" w:color="auto"/>
                                                    <w:left w:val="none" w:sz="0" w:space="0" w:color="auto"/>
                                                    <w:bottom w:val="none" w:sz="0" w:space="0" w:color="auto"/>
                                                    <w:right w:val="none" w:sz="0" w:space="0" w:color="auto"/>
                                                  </w:divBdr>
                                                </w:div>
                                                <w:div w:id="1682468483">
                                                  <w:marLeft w:val="0"/>
                                                  <w:marRight w:val="0"/>
                                                  <w:marTop w:val="0"/>
                                                  <w:marBottom w:val="0"/>
                                                  <w:divBdr>
                                                    <w:top w:val="none" w:sz="0" w:space="0" w:color="auto"/>
                                                    <w:left w:val="none" w:sz="0" w:space="0" w:color="auto"/>
                                                    <w:bottom w:val="none" w:sz="0" w:space="0" w:color="auto"/>
                                                    <w:right w:val="none" w:sz="0" w:space="0" w:color="auto"/>
                                                  </w:divBdr>
                                                </w:div>
                                                <w:div w:id="1396857180">
                                                  <w:marLeft w:val="0"/>
                                                  <w:marRight w:val="0"/>
                                                  <w:marTop w:val="0"/>
                                                  <w:marBottom w:val="0"/>
                                                  <w:divBdr>
                                                    <w:top w:val="none" w:sz="0" w:space="0" w:color="auto"/>
                                                    <w:left w:val="none" w:sz="0" w:space="0" w:color="auto"/>
                                                    <w:bottom w:val="none" w:sz="0" w:space="0" w:color="auto"/>
                                                    <w:right w:val="none" w:sz="0" w:space="0" w:color="auto"/>
                                                  </w:divBdr>
                                                </w:div>
                                                <w:div w:id="1281303016">
                                                  <w:marLeft w:val="0"/>
                                                  <w:marRight w:val="0"/>
                                                  <w:marTop w:val="0"/>
                                                  <w:marBottom w:val="0"/>
                                                  <w:divBdr>
                                                    <w:top w:val="none" w:sz="0" w:space="0" w:color="auto"/>
                                                    <w:left w:val="none" w:sz="0" w:space="0" w:color="auto"/>
                                                    <w:bottom w:val="none" w:sz="0" w:space="0" w:color="auto"/>
                                                    <w:right w:val="none" w:sz="0" w:space="0" w:color="auto"/>
                                                  </w:divBdr>
                                                </w:div>
                                                <w:div w:id="1251424476">
                                                  <w:marLeft w:val="0"/>
                                                  <w:marRight w:val="0"/>
                                                  <w:marTop w:val="0"/>
                                                  <w:marBottom w:val="0"/>
                                                  <w:divBdr>
                                                    <w:top w:val="none" w:sz="0" w:space="0" w:color="auto"/>
                                                    <w:left w:val="none" w:sz="0" w:space="0" w:color="auto"/>
                                                    <w:bottom w:val="none" w:sz="0" w:space="0" w:color="auto"/>
                                                    <w:right w:val="none" w:sz="0" w:space="0" w:color="auto"/>
                                                  </w:divBdr>
                                                </w:div>
                                                <w:div w:id="1792016958">
                                                  <w:marLeft w:val="0"/>
                                                  <w:marRight w:val="0"/>
                                                  <w:marTop w:val="0"/>
                                                  <w:marBottom w:val="0"/>
                                                  <w:divBdr>
                                                    <w:top w:val="none" w:sz="0" w:space="0" w:color="auto"/>
                                                    <w:left w:val="none" w:sz="0" w:space="0" w:color="auto"/>
                                                    <w:bottom w:val="none" w:sz="0" w:space="0" w:color="auto"/>
                                                    <w:right w:val="none" w:sz="0" w:space="0" w:color="auto"/>
                                                  </w:divBdr>
                                                </w:div>
                                                <w:div w:id="311522902">
                                                  <w:marLeft w:val="0"/>
                                                  <w:marRight w:val="0"/>
                                                  <w:marTop w:val="0"/>
                                                  <w:marBottom w:val="0"/>
                                                  <w:divBdr>
                                                    <w:top w:val="none" w:sz="0" w:space="0" w:color="auto"/>
                                                    <w:left w:val="none" w:sz="0" w:space="0" w:color="auto"/>
                                                    <w:bottom w:val="none" w:sz="0" w:space="0" w:color="auto"/>
                                                    <w:right w:val="none" w:sz="0" w:space="0" w:color="auto"/>
                                                  </w:divBdr>
                                                </w:div>
                                                <w:div w:id="1973097679">
                                                  <w:marLeft w:val="0"/>
                                                  <w:marRight w:val="0"/>
                                                  <w:marTop w:val="0"/>
                                                  <w:marBottom w:val="0"/>
                                                  <w:divBdr>
                                                    <w:top w:val="none" w:sz="0" w:space="0" w:color="auto"/>
                                                    <w:left w:val="none" w:sz="0" w:space="0" w:color="auto"/>
                                                    <w:bottom w:val="none" w:sz="0" w:space="0" w:color="auto"/>
                                                    <w:right w:val="none" w:sz="0" w:space="0" w:color="auto"/>
                                                  </w:divBdr>
                                                </w:div>
                                                <w:div w:id="1185443324">
                                                  <w:marLeft w:val="0"/>
                                                  <w:marRight w:val="0"/>
                                                  <w:marTop w:val="0"/>
                                                  <w:marBottom w:val="0"/>
                                                  <w:divBdr>
                                                    <w:top w:val="none" w:sz="0" w:space="0" w:color="auto"/>
                                                    <w:left w:val="none" w:sz="0" w:space="0" w:color="auto"/>
                                                    <w:bottom w:val="none" w:sz="0" w:space="0" w:color="auto"/>
                                                    <w:right w:val="none" w:sz="0" w:space="0" w:color="auto"/>
                                                  </w:divBdr>
                                                </w:div>
                                                <w:div w:id="334114722">
                                                  <w:marLeft w:val="0"/>
                                                  <w:marRight w:val="0"/>
                                                  <w:marTop w:val="0"/>
                                                  <w:marBottom w:val="0"/>
                                                  <w:divBdr>
                                                    <w:top w:val="none" w:sz="0" w:space="0" w:color="auto"/>
                                                    <w:left w:val="none" w:sz="0" w:space="0" w:color="auto"/>
                                                    <w:bottom w:val="none" w:sz="0" w:space="0" w:color="auto"/>
                                                    <w:right w:val="none" w:sz="0" w:space="0" w:color="auto"/>
                                                  </w:divBdr>
                                                </w:div>
                                                <w:div w:id="1856722702">
                                                  <w:marLeft w:val="0"/>
                                                  <w:marRight w:val="0"/>
                                                  <w:marTop w:val="0"/>
                                                  <w:marBottom w:val="0"/>
                                                  <w:divBdr>
                                                    <w:top w:val="none" w:sz="0" w:space="0" w:color="auto"/>
                                                    <w:left w:val="none" w:sz="0" w:space="0" w:color="auto"/>
                                                    <w:bottom w:val="none" w:sz="0" w:space="0" w:color="auto"/>
                                                    <w:right w:val="none" w:sz="0" w:space="0" w:color="auto"/>
                                                  </w:divBdr>
                                                </w:div>
                                                <w:div w:id="1309632631">
                                                  <w:marLeft w:val="0"/>
                                                  <w:marRight w:val="0"/>
                                                  <w:marTop w:val="0"/>
                                                  <w:marBottom w:val="0"/>
                                                  <w:divBdr>
                                                    <w:top w:val="none" w:sz="0" w:space="0" w:color="auto"/>
                                                    <w:left w:val="none" w:sz="0" w:space="0" w:color="auto"/>
                                                    <w:bottom w:val="none" w:sz="0" w:space="0" w:color="auto"/>
                                                    <w:right w:val="none" w:sz="0" w:space="0" w:color="auto"/>
                                                  </w:divBdr>
                                                </w:div>
                                              </w:divsChild>
                                            </w:div>
                                            <w:div w:id="16259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88059">
                                      <w:marLeft w:val="0"/>
                                      <w:marRight w:val="0"/>
                                      <w:marTop w:val="210"/>
                                      <w:marBottom w:val="210"/>
                                      <w:divBdr>
                                        <w:top w:val="none" w:sz="0" w:space="0" w:color="auto"/>
                                        <w:left w:val="none" w:sz="0" w:space="0" w:color="auto"/>
                                        <w:bottom w:val="none" w:sz="0" w:space="0" w:color="auto"/>
                                        <w:right w:val="none" w:sz="0" w:space="0" w:color="auto"/>
                                      </w:divBdr>
                                      <w:divsChild>
                                        <w:div w:id="1305281396">
                                          <w:marLeft w:val="480"/>
                                          <w:marRight w:val="0"/>
                                          <w:marTop w:val="0"/>
                                          <w:marBottom w:val="240"/>
                                          <w:divBdr>
                                            <w:top w:val="none" w:sz="0" w:space="0" w:color="auto"/>
                                            <w:left w:val="none" w:sz="0" w:space="0" w:color="auto"/>
                                            <w:bottom w:val="none" w:sz="0" w:space="0" w:color="auto"/>
                                            <w:right w:val="none" w:sz="0" w:space="0" w:color="auto"/>
                                          </w:divBdr>
                                          <w:divsChild>
                                            <w:div w:id="1333683079">
                                              <w:marLeft w:val="0"/>
                                              <w:marRight w:val="0"/>
                                              <w:marTop w:val="0"/>
                                              <w:marBottom w:val="0"/>
                                              <w:divBdr>
                                                <w:top w:val="none" w:sz="0" w:space="0" w:color="auto"/>
                                                <w:left w:val="none" w:sz="0" w:space="0" w:color="auto"/>
                                                <w:bottom w:val="none" w:sz="0" w:space="0" w:color="auto"/>
                                                <w:right w:val="none" w:sz="0" w:space="0" w:color="auto"/>
                                              </w:divBdr>
                                              <w:divsChild>
                                                <w:div w:id="1501191245">
                                                  <w:marLeft w:val="0"/>
                                                  <w:marRight w:val="0"/>
                                                  <w:marTop w:val="210"/>
                                                  <w:marBottom w:val="210"/>
                                                  <w:divBdr>
                                                    <w:top w:val="none" w:sz="0" w:space="0" w:color="auto"/>
                                                    <w:left w:val="none" w:sz="0" w:space="0" w:color="auto"/>
                                                    <w:bottom w:val="none" w:sz="0" w:space="0" w:color="auto"/>
                                                    <w:right w:val="none" w:sz="0" w:space="0" w:color="auto"/>
                                                  </w:divBdr>
                                                  <w:divsChild>
                                                    <w:div w:id="726417842">
                                                      <w:marLeft w:val="480"/>
                                                      <w:marRight w:val="0"/>
                                                      <w:marTop w:val="0"/>
                                                      <w:marBottom w:val="240"/>
                                                      <w:divBdr>
                                                        <w:top w:val="none" w:sz="0" w:space="0" w:color="auto"/>
                                                        <w:left w:val="none" w:sz="0" w:space="0" w:color="auto"/>
                                                        <w:bottom w:val="none" w:sz="0" w:space="0" w:color="auto"/>
                                                        <w:right w:val="none" w:sz="0" w:space="0" w:color="auto"/>
                                                      </w:divBdr>
                                                    </w:div>
                                                  </w:divsChild>
                                                </w:div>
                                                <w:div w:id="1489320034">
                                                  <w:marLeft w:val="0"/>
                                                  <w:marRight w:val="0"/>
                                                  <w:marTop w:val="210"/>
                                                  <w:marBottom w:val="210"/>
                                                  <w:divBdr>
                                                    <w:top w:val="none" w:sz="0" w:space="0" w:color="auto"/>
                                                    <w:left w:val="none" w:sz="0" w:space="0" w:color="auto"/>
                                                    <w:bottom w:val="none" w:sz="0" w:space="0" w:color="auto"/>
                                                    <w:right w:val="none" w:sz="0" w:space="0" w:color="auto"/>
                                                  </w:divBdr>
                                                  <w:divsChild>
                                                    <w:div w:id="788860544">
                                                      <w:marLeft w:val="480"/>
                                                      <w:marRight w:val="0"/>
                                                      <w:marTop w:val="0"/>
                                                      <w:marBottom w:val="240"/>
                                                      <w:divBdr>
                                                        <w:top w:val="none" w:sz="0" w:space="0" w:color="auto"/>
                                                        <w:left w:val="none" w:sz="0" w:space="0" w:color="auto"/>
                                                        <w:bottom w:val="none" w:sz="0" w:space="0" w:color="auto"/>
                                                        <w:right w:val="none" w:sz="0" w:space="0" w:color="auto"/>
                                                      </w:divBdr>
                                                      <w:divsChild>
                                                        <w:div w:id="251865806">
                                                          <w:marLeft w:val="0"/>
                                                          <w:marRight w:val="0"/>
                                                          <w:marTop w:val="0"/>
                                                          <w:marBottom w:val="0"/>
                                                          <w:divBdr>
                                                            <w:top w:val="none" w:sz="0" w:space="0" w:color="auto"/>
                                                            <w:left w:val="none" w:sz="0" w:space="0" w:color="auto"/>
                                                            <w:bottom w:val="none" w:sz="0" w:space="0" w:color="auto"/>
                                                            <w:right w:val="none" w:sz="0" w:space="0" w:color="auto"/>
                                                          </w:divBdr>
                                                          <w:divsChild>
                                                            <w:div w:id="1459298130">
                                                              <w:marLeft w:val="0"/>
                                                              <w:marRight w:val="0"/>
                                                              <w:marTop w:val="0"/>
                                                              <w:marBottom w:val="0"/>
                                                              <w:divBdr>
                                                                <w:top w:val="none" w:sz="0" w:space="0" w:color="auto"/>
                                                                <w:left w:val="none" w:sz="0" w:space="0" w:color="auto"/>
                                                                <w:bottom w:val="none" w:sz="0" w:space="0" w:color="auto"/>
                                                                <w:right w:val="none" w:sz="0" w:space="0" w:color="auto"/>
                                                              </w:divBdr>
                                                              <w:divsChild>
                                                                <w:div w:id="24368949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861334">
                                                  <w:marLeft w:val="0"/>
                                                  <w:marRight w:val="0"/>
                                                  <w:marTop w:val="210"/>
                                                  <w:marBottom w:val="210"/>
                                                  <w:divBdr>
                                                    <w:top w:val="none" w:sz="0" w:space="0" w:color="auto"/>
                                                    <w:left w:val="none" w:sz="0" w:space="0" w:color="auto"/>
                                                    <w:bottom w:val="none" w:sz="0" w:space="0" w:color="auto"/>
                                                    <w:right w:val="none" w:sz="0" w:space="0" w:color="auto"/>
                                                  </w:divBdr>
                                                  <w:divsChild>
                                                    <w:div w:id="267079789">
                                                      <w:marLeft w:val="480"/>
                                                      <w:marRight w:val="0"/>
                                                      <w:marTop w:val="0"/>
                                                      <w:marBottom w:val="240"/>
                                                      <w:divBdr>
                                                        <w:top w:val="none" w:sz="0" w:space="0" w:color="auto"/>
                                                        <w:left w:val="none" w:sz="0" w:space="0" w:color="auto"/>
                                                        <w:bottom w:val="none" w:sz="0" w:space="0" w:color="auto"/>
                                                        <w:right w:val="none" w:sz="0" w:space="0" w:color="auto"/>
                                                      </w:divBdr>
                                                    </w:div>
                                                  </w:divsChild>
                                                </w:div>
                                                <w:div w:id="1897625334">
                                                  <w:marLeft w:val="0"/>
                                                  <w:marRight w:val="0"/>
                                                  <w:marTop w:val="210"/>
                                                  <w:marBottom w:val="210"/>
                                                  <w:divBdr>
                                                    <w:top w:val="none" w:sz="0" w:space="0" w:color="auto"/>
                                                    <w:left w:val="none" w:sz="0" w:space="0" w:color="auto"/>
                                                    <w:bottom w:val="none" w:sz="0" w:space="0" w:color="auto"/>
                                                    <w:right w:val="none" w:sz="0" w:space="0" w:color="auto"/>
                                                  </w:divBdr>
                                                  <w:divsChild>
                                                    <w:div w:id="1775634492">
                                                      <w:marLeft w:val="480"/>
                                                      <w:marRight w:val="0"/>
                                                      <w:marTop w:val="0"/>
                                                      <w:marBottom w:val="240"/>
                                                      <w:divBdr>
                                                        <w:top w:val="none" w:sz="0" w:space="0" w:color="auto"/>
                                                        <w:left w:val="none" w:sz="0" w:space="0" w:color="auto"/>
                                                        <w:bottom w:val="none" w:sz="0" w:space="0" w:color="auto"/>
                                                        <w:right w:val="none" w:sz="0" w:space="0" w:color="auto"/>
                                                      </w:divBdr>
                                                    </w:div>
                                                  </w:divsChild>
                                                </w:div>
                                                <w:div w:id="2074305400">
                                                  <w:marLeft w:val="0"/>
                                                  <w:marRight w:val="0"/>
                                                  <w:marTop w:val="210"/>
                                                  <w:marBottom w:val="210"/>
                                                  <w:divBdr>
                                                    <w:top w:val="none" w:sz="0" w:space="0" w:color="auto"/>
                                                    <w:left w:val="none" w:sz="0" w:space="0" w:color="auto"/>
                                                    <w:bottom w:val="none" w:sz="0" w:space="0" w:color="auto"/>
                                                    <w:right w:val="none" w:sz="0" w:space="0" w:color="auto"/>
                                                  </w:divBdr>
                                                  <w:divsChild>
                                                    <w:div w:id="1517386687">
                                                      <w:marLeft w:val="480"/>
                                                      <w:marRight w:val="0"/>
                                                      <w:marTop w:val="0"/>
                                                      <w:marBottom w:val="240"/>
                                                      <w:divBdr>
                                                        <w:top w:val="none" w:sz="0" w:space="0" w:color="auto"/>
                                                        <w:left w:val="none" w:sz="0" w:space="0" w:color="auto"/>
                                                        <w:bottom w:val="none" w:sz="0" w:space="0" w:color="auto"/>
                                                        <w:right w:val="none" w:sz="0" w:space="0" w:color="auto"/>
                                                      </w:divBdr>
                                                    </w:div>
                                                  </w:divsChild>
                                                </w:div>
                                                <w:div w:id="1403795709">
                                                  <w:marLeft w:val="0"/>
                                                  <w:marRight w:val="0"/>
                                                  <w:marTop w:val="210"/>
                                                  <w:marBottom w:val="0"/>
                                                  <w:divBdr>
                                                    <w:top w:val="none" w:sz="0" w:space="0" w:color="auto"/>
                                                    <w:left w:val="none" w:sz="0" w:space="0" w:color="auto"/>
                                                    <w:bottom w:val="none" w:sz="0" w:space="0" w:color="auto"/>
                                                    <w:right w:val="none" w:sz="0" w:space="0" w:color="auto"/>
                                                  </w:divBdr>
                                                  <w:divsChild>
                                                    <w:div w:id="12432428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60850036">
                                      <w:marLeft w:val="0"/>
                                      <w:marRight w:val="0"/>
                                      <w:marTop w:val="210"/>
                                      <w:marBottom w:val="210"/>
                                      <w:divBdr>
                                        <w:top w:val="none" w:sz="0" w:space="0" w:color="auto"/>
                                        <w:left w:val="none" w:sz="0" w:space="0" w:color="auto"/>
                                        <w:bottom w:val="none" w:sz="0" w:space="0" w:color="auto"/>
                                        <w:right w:val="none" w:sz="0" w:space="0" w:color="auto"/>
                                      </w:divBdr>
                                      <w:divsChild>
                                        <w:div w:id="718210038">
                                          <w:marLeft w:val="480"/>
                                          <w:marRight w:val="0"/>
                                          <w:marTop w:val="0"/>
                                          <w:marBottom w:val="240"/>
                                          <w:divBdr>
                                            <w:top w:val="none" w:sz="0" w:space="0" w:color="auto"/>
                                            <w:left w:val="none" w:sz="0" w:space="0" w:color="auto"/>
                                            <w:bottom w:val="none" w:sz="0" w:space="0" w:color="auto"/>
                                            <w:right w:val="none" w:sz="0" w:space="0" w:color="auto"/>
                                          </w:divBdr>
                                          <w:divsChild>
                                            <w:div w:id="115024379">
                                              <w:marLeft w:val="0"/>
                                              <w:marRight w:val="0"/>
                                              <w:marTop w:val="0"/>
                                              <w:marBottom w:val="0"/>
                                              <w:divBdr>
                                                <w:top w:val="none" w:sz="0" w:space="0" w:color="auto"/>
                                                <w:left w:val="none" w:sz="0" w:space="0" w:color="auto"/>
                                                <w:bottom w:val="none" w:sz="0" w:space="0" w:color="auto"/>
                                                <w:right w:val="none" w:sz="0" w:space="0" w:color="auto"/>
                                              </w:divBdr>
                                              <w:divsChild>
                                                <w:div w:id="1656177337">
                                                  <w:marLeft w:val="0"/>
                                                  <w:marRight w:val="0"/>
                                                  <w:marTop w:val="210"/>
                                                  <w:marBottom w:val="210"/>
                                                  <w:divBdr>
                                                    <w:top w:val="none" w:sz="0" w:space="0" w:color="auto"/>
                                                    <w:left w:val="none" w:sz="0" w:space="0" w:color="auto"/>
                                                    <w:bottom w:val="none" w:sz="0" w:space="0" w:color="auto"/>
                                                    <w:right w:val="none" w:sz="0" w:space="0" w:color="auto"/>
                                                  </w:divBdr>
                                                  <w:divsChild>
                                                    <w:div w:id="1687173146">
                                                      <w:marLeft w:val="480"/>
                                                      <w:marRight w:val="0"/>
                                                      <w:marTop w:val="0"/>
                                                      <w:marBottom w:val="240"/>
                                                      <w:divBdr>
                                                        <w:top w:val="none" w:sz="0" w:space="0" w:color="auto"/>
                                                        <w:left w:val="none" w:sz="0" w:space="0" w:color="auto"/>
                                                        <w:bottom w:val="none" w:sz="0" w:space="0" w:color="auto"/>
                                                        <w:right w:val="none" w:sz="0" w:space="0" w:color="auto"/>
                                                      </w:divBdr>
                                                    </w:div>
                                                  </w:divsChild>
                                                </w:div>
                                                <w:div w:id="1525240883">
                                                  <w:marLeft w:val="0"/>
                                                  <w:marRight w:val="0"/>
                                                  <w:marTop w:val="210"/>
                                                  <w:marBottom w:val="210"/>
                                                  <w:divBdr>
                                                    <w:top w:val="none" w:sz="0" w:space="0" w:color="auto"/>
                                                    <w:left w:val="none" w:sz="0" w:space="0" w:color="auto"/>
                                                    <w:bottom w:val="none" w:sz="0" w:space="0" w:color="auto"/>
                                                    <w:right w:val="none" w:sz="0" w:space="0" w:color="auto"/>
                                                  </w:divBdr>
                                                  <w:divsChild>
                                                    <w:div w:id="1580481392">
                                                      <w:marLeft w:val="480"/>
                                                      <w:marRight w:val="0"/>
                                                      <w:marTop w:val="0"/>
                                                      <w:marBottom w:val="240"/>
                                                      <w:divBdr>
                                                        <w:top w:val="none" w:sz="0" w:space="0" w:color="auto"/>
                                                        <w:left w:val="none" w:sz="0" w:space="0" w:color="auto"/>
                                                        <w:bottom w:val="none" w:sz="0" w:space="0" w:color="auto"/>
                                                        <w:right w:val="none" w:sz="0" w:space="0" w:color="auto"/>
                                                      </w:divBdr>
                                                    </w:div>
                                                  </w:divsChild>
                                                </w:div>
                                                <w:div w:id="1463841544">
                                                  <w:marLeft w:val="0"/>
                                                  <w:marRight w:val="0"/>
                                                  <w:marTop w:val="210"/>
                                                  <w:marBottom w:val="210"/>
                                                  <w:divBdr>
                                                    <w:top w:val="none" w:sz="0" w:space="0" w:color="auto"/>
                                                    <w:left w:val="none" w:sz="0" w:space="0" w:color="auto"/>
                                                    <w:bottom w:val="none" w:sz="0" w:space="0" w:color="auto"/>
                                                    <w:right w:val="none" w:sz="0" w:space="0" w:color="auto"/>
                                                  </w:divBdr>
                                                  <w:divsChild>
                                                    <w:div w:id="1486579805">
                                                      <w:marLeft w:val="480"/>
                                                      <w:marRight w:val="0"/>
                                                      <w:marTop w:val="0"/>
                                                      <w:marBottom w:val="240"/>
                                                      <w:divBdr>
                                                        <w:top w:val="none" w:sz="0" w:space="0" w:color="auto"/>
                                                        <w:left w:val="none" w:sz="0" w:space="0" w:color="auto"/>
                                                        <w:bottom w:val="none" w:sz="0" w:space="0" w:color="auto"/>
                                                        <w:right w:val="none" w:sz="0" w:space="0" w:color="auto"/>
                                                      </w:divBdr>
                                                    </w:div>
                                                  </w:divsChild>
                                                </w:div>
                                                <w:div w:id="245964002">
                                                  <w:marLeft w:val="0"/>
                                                  <w:marRight w:val="0"/>
                                                  <w:marTop w:val="210"/>
                                                  <w:marBottom w:val="210"/>
                                                  <w:divBdr>
                                                    <w:top w:val="none" w:sz="0" w:space="0" w:color="auto"/>
                                                    <w:left w:val="none" w:sz="0" w:space="0" w:color="auto"/>
                                                    <w:bottom w:val="none" w:sz="0" w:space="0" w:color="auto"/>
                                                    <w:right w:val="none" w:sz="0" w:space="0" w:color="auto"/>
                                                  </w:divBdr>
                                                  <w:divsChild>
                                                    <w:div w:id="377777076">
                                                      <w:marLeft w:val="480"/>
                                                      <w:marRight w:val="0"/>
                                                      <w:marTop w:val="0"/>
                                                      <w:marBottom w:val="240"/>
                                                      <w:divBdr>
                                                        <w:top w:val="none" w:sz="0" w:space="0" w:color="auto"/>
                                                        <w:left w:val="none" w:sz="0" w:space="0" w:color="auto"/>
                                                        <w:bottom w:val="none" w:sz="0" w:space="0" w:color="auto"/>
                                                        <w:right w:val="none" w:sz="0" w:space="0" w:color="auto"/>
                                                      </w:divBdr>
                                                    </w:div>
                                                  </w:divsChild>
                                                </w:div>
                                                <w:div w:id="87964609">
                                                  <w:marLeft w:val="0"/>
                                                  <w:marRight w:val="0"/>
                                                  <w:marTop w:val="210"/>
                                                  <w:marBottom w:val="0"/>
                                                  <w:divBdr>
                                                    <w:top w:val="none" w:sz="0" w:space="0" w:color="auto"/>
                                                    <w:left w:val="none" w:sz="0" w:space="0" w:color="auto"/>
                                                    <w:bottom w:val="none" w:sz="0" w:space="0" w:color="auto"/>
                                                    <w:right w:val="none" w:sz="0" w:space="0" w:color="auto"/>
                                                  </w:divBdr>
                                                  <w:divsChild>
                                                    <w:div w:id="72175643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19352581">
                                      <w:marLeft w:val="0"/>
                                      <w:marRight w:val="0"/>
                                      <w:marTop w:val="210"/>
                                      <w:marBottom w:val="210"/>
                                      <w:divBdr>
                                        <w:top w:val="none" w:sz="0" w:space="0" w:color="auto"/>
                                        <w:left w:val="none" w:sz="0" w:space="0" w:color="auto"/>
                                        <w:bottom w:val="none" w:sz="0" w:space="0" w:color="auto"/>
                                        <w:right w:val="none" w:sz="0" w:space="0" w:color="auto"/>
                                      </w:divBdr>
                                      <w:divsChild>
                                        <w:div w:id="1844007833">
                                          <w:marLeft w:val="480"/>
                                          <w:marRight w:val="0"/>
                                          <w:marTop w:val="0"/>
                                          <w:marBottom w:val="240"/>
                                          <w:divBdr>
                                            <w:top w:val="none" w:sz="0" w:space="0" w:color="auto"/>
                                            <w:left w:val="none" w:sz="0" w:space="0" w:color="auto"/>
                                            <w:bottom w:val="none" w:sz="0" w:space="0" w:color="auto"/>
                                            <w:right w:val="none" w:sz="0" w:space="0" w:color="auto"/>
                                          </w:divBdr>
                                          <w:divsChild>
                                            <w:div w:id="170730228">
                                              <w:marLeft w:val="0"/>
                                              <w:marRight w:val="0"/>
                                              <w:marTop w:val="0"/>
                                              <w:marBottom w:val="0"/>
                                              <w:divBdr>
                                                <w:top w:val="none" w:sz="0" w:space="0" w:color="auto"/>
                                                <w:left w:val="none" w:sz="0" w:space="0" w:color="auto"/>
                                                <w:bottom w:val="none" w:sz="0" w:space="0" w:color="auto"/>
                                                <w:right w:val="none" w:sz="0" w:space="0" w:color="auto"/>
                                              </w:divBdr>
                                              <w:divsChild>
                                                <w:div w:id="1252548567">
                                                  <w:marLeft w:val="0"/>
                                                  <w:marRight w:val="0"/>
                                                  <w:marTop w:val="210"/>
                                                  <w:marBottom w:val="210"/>
                                                  <w:divBdr>
                                                    <w:top w:val="none" w:sz="0" w:space="0" w:color="auto"/>
                                                    <w:left w:val="none" w:sz="0" w:space="0" w:color="auto"/>
                                                    <w:bottom w:val="none" w:sz="0" w:space="0" w:color="auto"/>
                                                    <w:right w:val="none" w:sz="0" w:space="0" w:color="auto"/>
                                                  </w:divBdr>
                                                  <w:divsChild>
                                                    <w:div w:id="28337071">
                                                      <w:marLeft w:val="480"/>
                                                      <w:marRight w:val="0"/>
                                                      <w:marTop w:val="0"/>
                                                      <w:marBottom w:val="240"/>
                                                      <w:divBdr>
                                                        <w:top w:val="none" w:sz="0" w:space="0" w:color="auto"/>
                                                        <w:left w:val="none" w:sz="0" w:space="0" w:color="auto"/>
                                                        <w:bottom w:val="none" w:sz="0" w:space="0" w:color="auto"/>
                                                        <w:right w:val="none" w:sz="0" w:space="0" w:color="auto"/>
                                                      </w:divBdr>
                                                    </w:div>
                                                  </w:divsChild>
                                                </w:div>
                                                <w:div w:id="331570782">
                                                  <w:marLeft w:val="0"/>
                                                  <w:marRight w:val="0"/>
                                                  <w:marTop w:val="210"/>
                                                  <w:marBottom w:val="210"/>
                                                  <w:divBdr>
                                                    <w:top w:val="none" w:sz="0" w:space="0" w:color="auto"/>
                                                    <w:left w:val="none" w:sz="0" w:space="0" w:color="auto"/>
                                                    <w:bottom w:val="none" w:sz="0" w:space="0" w:color="auto"/>
                                                    <w:right w:val="none" w:sz="0" w:space="0" w:color="auto"/>
                                                  </w:divBdr>
                                                  <w:divsChild>
                                                    <w:div w:id="1336616956">
                                                      <w:marLeft w:val="480"/>
                                                      <w:marRight w:val="0"/>
                                                      <w:marTop w:val="0"/>
                                                      <w:marBottom w:val="240"/>
                                                      <w:divBdr>
                                                        <w:top w:val="none" w:sz="0" w:space="0" w:color="auto"/>
                                                        <w:left w:val="none" w:sz="0" w:space="0" w:color="auto"/>
                                                        <w:bottom w:val="none" w:sz="0" w:space="0" w:color="auto"/>
                                                        <w:right w:val="none" w:sz="0" w:space="0" w:color="auto"/>
                                                      </w:divBdr>
                                                    </w:div>
                                                  </w:divsChild>
                                                </w:div>
                                                <w:div w:id="880633719">
                                                  <w:marLeft w:val="0"/>
                                                  <w:marRight w:val="0"/>
                                                  <w:marTop w:val="210"/>
                                                  <w:marBottom w:val="210"/>
                                                  <w:divBdr>
                                                    <w:top w:val="none" w:sz="0" w:space="0" w:color="auto"/>
                                                    <w:left w:val="none" w:sz="0" w:space="0" w:color="auto"/>
                                                    <w:bottom w:val="none" w:sz="0" w:space="0" w:color="auto"/>
                                                    <w:right w:val="none" w:sz="0" w:space="0" w:color="auto"/>
                                                  </w:divBdr>
                                                  <w:divsChild>
                                                    <w:div w:id="1528521676">
                                                      <w:marLeft w:val="480"/>
                                                      <w:marRight w:val="0"/>
                                                      <w:marTop w:val="0"/>
                                                      <w:marBottom w:val="240"/>
                                                      <w:divBdr>
                                                        <w:top w:val="none" w:sz="0" w:space="0" w:color="auto"/>
                                                        <w:left w:val="none" w:sz="0" w:space="0" w:color="auto"/>
                                                        <w:bottom w:val="none" w:sz="0" w:space="0" w:color="auto"/>
                                                        <w:right w:val="none" w:sz="0" w:space="0" w:color="auto"/>
                                                      </w:divBdr>
                                                    </w:div>
                                                  </w:divsChild>
                                                </w:div>
                                                <w:div w:id="1827428355">
                                                  <w:marLeft w:val="0"/>
                                                  <w:marRight w:val="0"/>
                                                  <w:marTop w:val="210"/>
                                                  <w:marBottom w:val="0"/>
                                                  <w:divBdr>
                                                    <w:top w:val="none" w:sz="0" w:space="0" w:color="auto"/>
                                                    <w:left w:val="none" w:sz="0" w:space="0" w:color="auto"/>
                                                    <w:bottom w:val="none" w:sz="0" w:space="0" w:color="auto"/>
                                                    <w:right w:val="none" w:sz="0" w:space="0" w:color="auto"/>
                                                  </w:divBdr>
                                                  <w:divsChild>
                                                    <w:div w:id="188706049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22191400">
                                      <w:marLeft w:val="0"/>
                                      <w:marRight w:val="0"/>
                                      <w:marTop w:val="210"/>
                                      <w:marBottom w:val="0"/>
                                      <w:divBdr>
                                        <w:top w:val="none" w:sz="0" w:space="0" w:color="auto"/>
                                        <w:left w:val="none" w:sz="0" w:space="0" w:color="auto"/>
                                        <w:bottom w:val="none" w:sz="0" w:space="0" w:color="auto"/>
                                        <w:right w:val="none" w:sz="0" w:space="0" w:color="auto"/>
                                      </w:divBdr>
                                      <w:divsChild>
                                        <w:div w:id="153768011">
                                          <w:marLeft w:val="480"/>
                                          <w:marRight w:val="0"/>
                                          <w:marTop w:val="0"/>
                                          <w:marBottom w:val="240"/>
                                          <w:divBdr>
                                            <w:top w:val="none" w:sz="0" w:space="0" w:color="auto"/>
                                            <w:left w:val="none" w:sz="0" w:space="0" w:color="auto"/>
                                            <w:bottom w:val="none" w:sz="0" w:space="0" w:color="auto"/>
                                            <w:right w:val="none" w:sz="0" w:space="0" w:color="auto"/>
                                          </w:divBdr>
                                          <w:divsChild>
                                            <w:div w:id="1171531829">
                                              <w:marLeft w:val="0"/>
                                              <w:marRight w:val="0"/>
                                              <w:marTop w:val="0"/>
                                              <w:marBottom w:val="0"/>
                                              <w:divBdr>
                                                <w:top w:val="none" w:sz="0" w:space="0" w:color="auto"/>
                                                <w:left w:val="none" w:sz="0" w:space="0" w:color="auto"/>
                                                <w:bottom w:val="none" w:sz="0" w:space="0" w:color="auto"/>
                                                <w:right w:val="none" w:sz="0" w:space="0" w:color="auto"/>
                                              </w:divBdr>
                                              <w:divsChild>
                                                <w:div w:id="1160075248">
                                                  <w:marLeft w:val="0"/>
                                                  <w:marRight w:val="0"/>
                                                  <w:marTop w:val="210"/>
                                                  <w:marBottom w:val="210"/>
                                                  <w:divBdr>
                                                    <w:top w:val="none" w:sz="0" w:space="0" w:color="auto"/>
                                                    <w:left w:val="none" w:sz="0" w:space="0" w:color="auto"/>
                                                    <w:bottom w:val="none" w:sz="0" w:space="0" w:color="auto"/>
                                                    <w:right w:val="none" w:sz="0" w:space="0" w:color="auto"/>
                                                  </w:divBdr>
                                                  <w:divsChild>
                                                    <w:div w:id="1482380993">
                                                      <w:marLeft w:val="480"/>
                                                      <w:marRight w:val="0"/>
                                                      <w:marTop w:val="0"/>
                                                      <w:marBottom w:val="240"/>
                                                      <w:divBdr>
                                                        <w:top w:val="none" w:sz="0" w:space="0" w:color="auto"/>
                                                        <w:left w:val="none" w:sz="0" w:space="0" w:color="auto"/>
                                                        <w:bottom w:val="none" w:sz="0" w:space="0" w:color="auto"/>
                                                        <w:right w:val="none" w:sz="0" w:space="0" w:color="auto"/>
                                                      </w:divBdr>
                                                    </w:div>
                                                  </w:divsChild>
                                                </w:div>
                                                <w:div w:id="1863011846">
                                                  <w:marLeft w:val="0"/>
                                                  <w:marRight w:val="0"/>
                                                  <w:marTop w:val="210"/>
                                                  <w:marBottom w:val="210"/>
                                                  <w:divBdr>
                                                    <w:top w:val="none" w:sz="0" w:space="0" w:color="auto"/>
                                                    <w:left w:val="none" w:sz="0" w:space="0" w:color="auto"/>
                                                    <w:bottom w:val="none" w:sz="0" w:space="0" w:color="auto"/>
                                                    <w:right w:val="none" w:sz="0" w:space="0" w:color="auto"/>
                                                  </w:divBdr>
                                                  <w:divsChild>
                                                    <w:div w:id="941111092">
                                                      <w:marLeft w:val="480"/>
                                                      <w:marRight w:val="0"/>
                                                      <w:marTop w:val="0"/>
                                                      <w:marBottom w:val="240"/>
                                                      <w:divBdr>
                                                        <w:top w:val="none" w:sz="0" w:space="0" w:color="auto"/>
                                                        <w:left w:val="none" w:sz="0" w:space="0" w:color="auto"/>
                                                        <w:bottom w:val="none" w:sz="0" w:space="0" w:color="auto"/>
                                                        <w:right w:val="none" w:sz="0" w:space="0" w:color="auto"/>
                                                      </w:divBdr>
                                                    </w:div>
                                                  </w:divsChild>
                                                </w:div>
                                                <w:div w:id="100688069">
                                                  <w:marLeft w:val="0"/>
                                                  <w:marRight w:val="0"/>
                                                  <w:marTop w:val="210"/>
                                                  <w:marBottom w:val="210"/>
                                                  <w:divBdr>
                                                    <w:top w:val="none" w:sz="0" w:space="0" w:color="auto"/>
                                                    <w:left w:val="none" w:sz="0" w:space="0" w:color="auto"/>
                                                    <w:bottom w:val="none" w:sz="0" w:space="0" w:color="auto"/>
                                                    <w:right w:val="none" w:sz="0" w:space="0" w:color="auto"/>
                                                  </w:divBdr>
                                                  <w:divsChild>
                                                    <w:div w:id="1275017727">
                                                      <w:marLeft w:val="480"/>
                                                      <w:marRight w:val="0"/>
                                                      <w:marTop w:val="0"/>
                                                      <w:marBottom w:val="240"/>
                                                      <w:divBdr>
                                                        <w:top w:val="none" w:sz="0" w:space="0" w:color="auto"/>
                                                        <w:left w:val="none" w:sz="0" w:space="0" w:color="auto"/>
                                                        <w:bottom w:val="none" w:sz="0" w:space="0" w:color="auto"/>
                                                        <w:right w:val="none" w:sz="0" w:space="0" w:color="auto"/>
                                                      </w:divBdr>
                                                      <w:divsChild>
                                                        <w:div w:id="634141412">
                                                          <w:marLeft w:val="0"/>
                                                          <w:marRight w:val="0"/>
                                                          <w:marTop w:val="0"/>
                                                          <w:marBottom w:val="0"/>
                                                          <w:divBdr>
                                                            <w:top w:val="none" w:sz="0" w:space="0" w:color="auto"/>
                                                            <w:left w:val="none" w:sz="0" w:space="0" w:color="auto"/>
                                                            <w:bottom w:val="none" w:sz="0" w:space="0" w:color="auto"/>
                                                            <w:right w:val="none" w:sz="0" w:space="0" w:color="auto"/>
                                                          </w:divBdr>
                                                          <w:divsChild>
                                                            <w:div w:id="415903501">
                                                              <w:marLeft w:val="0"/>
                                                              <w:marRight w:val="0"/>
                                                              <w:marTop w:val="210"/>
                                                              <w:marBottom w:val="0"/>
                                                              <w:divBdr>
                                                                <w:top w:val="none" w:sz="0" w:space="0" w:color="auto"/>
                                                                <w:left w:val="none" w:sz="0" w:space="0" w:color="auto"/>
                                                                <w:bottom w:val="none" w:sz="0" w:space="0" w:color="auto"/>
                                                                <w:right w:val="none" w:sz="0" w:space="0" w:color="auto"/>
                                                              </w:divBdr>
                                                              <w:divsChild>
                                                                <w:div w:id="15672957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06003332">
                                                  <w:marLeft w:val="0"/>
                                                  <w:marRight w:val="0"/>
                                                  <w:marTop w:val="210"/>
                                                  <w:marBottom w:val="210"/>
                                                  <w:divBdr>
                                                    <w:top w:val="none" w:sz="0" w:space="0" w:color="auto"/>
                                                    <w:left w:val="none" w:sz="0" w:space="0" w:color="auto"/>
                                                    <w:bottom w:val="none" w:sz="0" w:space="0" w:color="auto"/>
                                                    <w:right w:val="none" w:sz="0" w:space="0" w:color="auto"/>
                                                  </w:divBdr>
                                                  <w:divsChild>
                                                    <w:div w:id="2042515009">
                                                      <w:marLeft w:val="480"/>
                                                      <w:marRight w:val="0"/>
                                                      <w:marTop w:val="0"/>
                                                      <w:marBottom w:val="240"/>
                                                      <w:divBdr>
                                                        <w:top w:val="none" w:sz="0" w:space="0" w:color="auto"/>
                                                        <w:left w:val="none" w:sz="0" w:space="0" w:color="auto"/>
                                                        <w:bottom w:val="none" w:sz="0" w:space="0" w:color="auto"/>
                                                        <w:right w:val="none" w:sz="0" w:space="0" w:color="auto"/>
                                                      </w:divBdr>
                                                    </w:div>
                                                  </w:divsChild>
                                                </w:div>
                                                <w:div w:id="2115010227">
                                                  <w:marLeft w:val="0"/>
                                                  <w:marRight w:val="0"/>
                                                  <w:marTop w:val="210"/>
                                                  <w:marBottom w:val="0"/>
                                                  <w:divBdr>
                                                    <w:top w:val="none" w:sz="0" w:space="0" w:color="auto"/>
                                                    <w:left w:val="none" w:sz="0" w:space="0" w:color="auto"/>
                                                    <w:bottom w:val="none" w:sz="0" w:space="0" w:color="auto"/>
                                                    <w:right w:val="none" w:sz="0" w:space="0" w:color="auto"/>
                                                  </w:divBdr>
                                                  <w:divsChild>
                                                    <w:div w:id="214469357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8355872">
                              <w:marLeft w:val="0"/>
                              <w:marRight w:val="0"/>
                              <w:marTop w:val="480"/>
                              <w:marBottom w:val="60"/>
                              <w:divBdr>
                                <w:top w:val="none" w:sz="0" w:space="0" w:color="auto"/>
                                <w:left w:val="none" w:sz="0" w:space="0" w:color="auto"/>
                                <w:bottom w:val="none" w:sz="0" w:space="0" w:color="auto"/>
                                <w:right w:val="none" w:sz="0" w:space="0" w:color="auto"/>
                              </w:divBdr>
                            </w:div>
                            <w:div w:id="1867403424">
                              <w:marLeft w:val="0"/>
                              <w:marRight w:val="0"/>
                              <w:marTop w:val="0"/>
                              <w:marBottom w:val="0"/>
                              <w:divBdr>
                                <w:top w:val="none" w:sz="0" w:space="0" w:color="auto"/>
                                <w:left w:val="none" w:sz="0" w:space="0" w:color="auto"/>
                                <w:bottom w:val="none" w:sz="0" w:space="0" w:color="auto"/>
                                <w:right w:val="none" w:sz="0" w:space="0" w:color="auto"/>
                              </w:divBdr>
                              <w:divsChild>
                                <w:div w:id="1055936683">
                                  <w:marLeft w:val="0"/>
                                  <w:marRight w:val="0"/>
                                  <w:marTop w:val="0"/>
                                  <w:marBottom w:val="210"/>
                                  <w:divBdr>
                                    <w:top w:val="none" w:sz="0" w:space="0" w:color="auto"/>
                                    <w:left w:val="none" w:sz="0" w:space="0" w:color="auto"/>
                                    <w:bottom w:val="none" w:sz="0" w:space="0" w:color="auto"/>
                                    <w:right w:val="none" w:sz="0" w:space="0" w:color="auto"/>
                                  </w:divBdr>
                                </w:div>
                                <w:div w:id="2054041475">
                                  <w:marLeft w:val="0"/>
                                  <w:marRight w:val="0"/>
                                  <w:marTop w:val="0"/>
                                  <w:marBottom w:val="0"/>
                                  <w:divBdr>
                                    <w:top w:val="none" w:sz="0" w:space="0" w:color="auto"/>
                                    <w:left w:val="none" w:sz="0" w:space="0" w:color="auto"/>
                                    <w:bottom w:val="none" w:sz="0" w:space="0" w:color="auto"/>
                                    <w:right w:val="none" w:sz="0" w:space="0" w:color="auto"/>
                                  </w:divBdr>
                                  <w:divsChild>
                                    <w:div w:id="2020230076">
                                      <w:marLeft w:val="0"/>
                                      <w:marRight w:val="0"/>
                                      <w:marTop w:val="210"/>
                                      <w:marBottom w:val="210"/>
                                      <w:divBdr>
                                        <w:top w:val="none" w:sz="0" w:space="0" w:color="auto"/>
                                        <w:left w:val="none" w:sz="0" w:space="0" w:color="auto"/>
                                        <w:bottom w:val="none" w:sz="0" w:space="0" w:color="auto"/>
                                        <w:right w:val="none" w:sz="0" w:space="0" w:color="auto"/>
                                      </w:divBdr>
                                      <w:divsChild>
                                        <w:div w:id="686757312">
                                          <w:marLeft w:val="480"/>
                                          <w:marRight w:val="0"/>
                                          <w:marTop w:val="0"/>
                                          <w:marBottom w:val="240"/>
                                          <w:divBdr>
                                            <w:top w:val="none" w:sz="0" w:space="0" w:color="auto"/>
                                            <w:left w:val="none" w:sz="0" w:space="0" w:color="auto"/>
                                            <w:bottom w:val="none" w:sz="0" w:space="0" w:color="auto"/>
                                            <w:right w:val="none" w:sz="0" w:space="0" w:color="auto"/>
                                          </w:divBdr>
                                          <w:divsChild>
                                            <w:div w:id="526866796">
                                              <w:marLeft w:val="0"/>
                                              <w:marRight w:val="0"/>
                                              <w:marTop w:val="0"/>
                                              <w:marBottom w:val="0"/>
                                              <w:divBdr>
                                                <w:top w:val="none" w:sz="0" w:space="0" w:color="auto"/>
                                                <w:left w:val="none" w:sz="0" w:space="0" w:color="auto"/>
                                                <w:bottom w:val="none" w:sz="0" w:space="0" w:color="auto"/>
                                                <w:right w:val="none" w:sz="0" w:space="0" w:color="auto"/>
                                              </w:divBdr>
                                              <w:divsChild>
                                                <w:div w:id="370613496">
                                                  <w:marLeft w:val="0"/>
                                                  <w:marRight w:val="0"/>
                                                  <w:marTop w:val="210"/>
                                                  <w:marBottom w:val="210"/>
                                                  <w:divBdr>
                                                    <w:top w:val="none" w:sz="0" w:space="0" w:color="auto"/>
                                                    <w:left w:val="none" w:sz="0" w:space="0" w:color="auto"/>
                                                    <w:bottom w:val="none" w:sz="0" w:space="0" w:color="auto"/>
                                                    <w:right w:val="none" w:sz="0" w:space="0" w:color="auto"/>
                                                  </w:divBdr>
                                                  <w:divsChild>
                                                    <w:div w:id="1264339423">
                                                      <w:marLeft w:val="480"/>
                                                      <w:marRight w:val="0"/>
                                                      <w:marTop w:val="0"/>
                                                      <w:marBottom w:val="240"/>
                                                      <w:divBdr>
                                                        <w:top w:val="none" w:sz="0" w:space="0" w:color="auto"/>
                                                        <w:left w:val="none" w:sz="0" w:space="0" w:color="auto"/>
                                                        <w:bottom w:val="none" w:sz="0" w:space="0" w:color="auto"/>
                                                        <w:right w:val="none" w:sz="0" w:space="0" w:color="auto"/>
                                                      </w:divBdr>
                                                    </w:div>
                                                  </w:divsChild>
                                                </w:div>
                                                <w:div w:id="39986115">
                                                  <w:marLeft w:val="0"/>
                                                  <w:marRight w:val="0"/>
                                                  <w:marTop w:val="210"/>
                                                  <w:marBottom w:val="210"/>
                                                  <w:divBdr>
                                                    <w:top w:val="none" w:sz="0" w:space="0" w:color="auto"/>
                                                    <w:left w:val="none" w:sz="0" w:space="0" w:color="auto"/>
                                                    <w:bottom w:val="none" w:sz="0" w:space="0" w:color="auto"/>
                                                    <w:right w:val="none" w:sz="0" w:space="0" w:color="auto"/>
                                                  </w:divBdr>
                                                  <w:divsChild>
                                                    <w:div w:id="1472137093">
                                                      <w:marLeft w:val="480"/>
                                                      <w:marRight w:val="0"/>
                                                      <w:marTop w:val="0"/>
                                                      <w:marBottom w:val="240"/>
                                                      <w:divBdr>
                                                        <w:top w:val="none" w:sz="0" w:space="0" w:color="auto"/>
                                                        <w:left w:val="none" w:sz="0" w:space="0" w:color="auto"/>
                                                        <w:bottom w:val="none" w:sz="0" w:space="0" w:color="auto"/>
                                                        <w:right w:val="none" w:sz="0" w:space="0" w:color="auto"/>
                                                      </w:divBdr>
                                                    </w:div>
                                                  </w:divsChild>
                                                </w:div>
                                                <w:div w:id="1771201542">
                                                  <w:marLeft w:val="0"/>
                                                  <w:marRight w:val="0"/>
                                                  <w:marTop w:val="210"/>
                                                  <w:marBottom w:val="210"/>
                                                  <w:divBdr>
                                                    <w:top w:val="none" w:sz="0" w:space="0" w:color="auto"/>
                                                    <w:left w:val="none" w:sz="0" w:space="0" w:color="auto"/>
                                                    <w:bottom w:val="none" w:sz="0" w:space="0" w:color="auto"/>
                                                    <w:right w:val="none" w:sz="0" w:space="0" w:color="auto"/>
                                                  </w:divBdr>
                                                  <w:divsChild>
                                                    <w:div w:id="308633022">
                                                      <w:marLeft w:val="480"/>
                                                      <w:marRight w:val="0"/>
                                                      <w:marTop w:val="0"/>
                                                      <w:marBottom w:val="240"/>
                                                      <w:divBdr>
                                                        <w:top w:val="none" w:sz="0" w:space="0" w:color="auto"/>
                                                        <w:left w:val="none" w:sz="0" w:space="0" w:color="auto"/>
                                                        <w:bottom w:val="none" w:sz="0" w:space="0" w:color="auto"/>
                                                        <w:right w:val="none" w:sz="0" w:space="0" w:color="auto"/>
                                                      </w:divBdr>
                                                    </w:div>
                                                  </w:divsChild>
                                                </w:div>
                                                <w:div w:id="592863747">
                                                  <w:marLeft w:val="0"/>
                                                  <w:marRight w:val="0"/>
                                                  <w:marTop w:val="210"/>
                                                  <w:marBottom w:val="0"/>
                                                  <w:divBdr>
                                                    <w:top w:val="none" w:sz="0" w:space="0" w:color="auto"/>
                                                    <w:left w:val="none" w:sz="0" w:space="0" w:color="auto"/>
                                                    <w:bottom w:val="none" w:sz="0" w:space="0" w:color="auto"/>
                                                    <w:right w:val="none" w:sz="0" w:space="0" w:color="auto"/>
                                                  </w:divBdr>
                                                  <w:divsChild>
                                                    <w:div w:id="160198951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7836506">
                                      <w:marLeft w:val="0"/>
                                      <w:marRight w:val="0"/>
                                      <w:marTop w:val="210"/>
                                      <w:marBottom w:val="210"/>
                                      <w:divBdr>
                                        <w:top w:val="none" w:sz="0" w:space="0" w:color="auto"/>
                                        <w:left w:val="none" w:sz="0" w:space="0" w:color="auto"/>
                                        <w:bottom w:val="none" w:sz="0" w:space="0" w:color="auto"/>
                                        <w:right w:val="none" w:sz="0" w:space="0" w:color="auto"/>
                                      </w:divBdr>
                                      <w:divsChild>
                                        <w:div w:id="779107339">
                                          <w:marLeft w:val="480"/>
                                          <w:marRight w:val="0"/>
                                          <w:marTop w:val="0"/>
                                          <w:marBottom w:val="240"/>
                                          <w:divBdr>
                                            <w:top w:val="none" w:sz="0" w:space="0" w:color="auto"/>
                                            <w:left w:val="none" w:sz="0" w:space="0" w:color="auto"/>
                                            <w:bottom w:val="none" w:sz="0" w:space="0" w:color="auto"/>
                                            <w:right w:val="none" w:sz="0" w:space="0" w:color="auto"/>
                                          </w:divBdr>
                                          <w:divsChild>
                                            <w:div w:id="39257199">
                                              <w:marLeft w:val="0"/>
                                              <w:marRight w:val="0"/>
                                              <w:marTop w:val="0"/>
                                              <w:marBottom w:val="0"/>
                                              <w:divBdr>
                                                <w:top w:val="none" w:sz="0" w:space="0" w:color="auto"/>
                                                <w:left w:val="none" w:sz="0" w:space="0" w:color="auto"/>
                                                <w:bottom w:val="none" w:sz="0" w:space="0" w:color="auto"/>
                                                <w:right w:val="none" w:sz="0" w:space="0" w:color="auto"/>
                                              </w:divBdr>
                                              <w:divsChild>
                                                <w:div w:id="1532644045">
                                                  <w:marLeft w:val="0"/>
                                                  <w:marRight w:val="0"/>
                                                  <w:marTop w:val="210"/>
                                                  <w:marBottom w:val="210"/>
                                                  <w:divBdr>
                                                    <w:top w:val="none" w:sz="0" w:space="0" w:color="auto"/>
                                                    <w:left w:val="none" w:sz="0" w:space="0" w:color="auto"/>
                                                    <w:bottom w:val="none" w:sz="0" w:space="0" w:color="auto"/>
                                                    <w:right w:val="none" w:sz="0" w:space="0" w:color="auto"/>
                                                  </w:divBdr>
                                                  <w:divsChild>
                                                    <w:div w:id="333535781">
                                                      <w:marLeft w:val="480"/>
                                                      <w:marRight w:val="0"/>
                                                      <w:marTop w:val="0"/>
                                                      <w:marBottom w:val="240"/>
                                                      <w:divBdr>
                                                        <w:top w:val="none" w:sz="0" w:space="0" w:color="auto"/>
                                                        <w:left w:val="none" w:sz="0" w:space="0" w:color="auto"/>
                                                        <w:bottom w:val="none" w:sz="0" w:space="0" w:color="auto"/>
                                                        <w:right w:val="none" w:sz="0" w:space="0" w:color="auto"/>
                                                      </w:divBdr>
                                                    </w:div>
                                                  </w:divsChild>
                                                </w:div>
                                                <w:div w:id="589241671">
                                                  <w:marLeft w:val="0"/>
                                                  <w:marRight w:val="0"/>
                                                  <w:marTop w:val="210"/>
                                                  <w:marBottom w:val="210"/>
                                                  <w:divBdr>
                                                    <w:top w:val="none" w:sz="0" w:space="0" w:color="auto"/>
                                                    <w:left w:val="none" w:sz="0" w:space="0" w:color="auto"/>
                                                    <w:bottom w:val="none" w:sz="0" w:space="0" w:color="auto"/>
                                                    <w:right w:val="none" w:sz="0" w:space="0" w:color="auto"/>
                                                  </w:divBdr>
                                                  <w:divsChild>
                                                    <w:div w:id="1259680445">
                                                      <w:marLeft w:val="480"/>
                                                      <w:marRight w:val="0"/>
                                                      <w:marTop w:val="0"/>
                                                      <w:marBottom w:val="240"/>
                                                      <w:divBdr>
                                                        <w:top w:val="none" w:sz="0" w:space="0" w:color="auto"/>
                                                        <w:left w:val="none" w:sz="0" w:space="0" w:color="auto"/>
                                                        <w:bottom w:val="none" w:sz="0" w:space="0" w:color="auto"/>
                                                        <w:right w:val="none" w:sz="0" w:space="0" w:color="auto"/>
                                                      </w:divBdr>
                                                    </w:div>
                                                  </w:divsChild>
                                                </w:div>
                                                <w:div w:id="1823812792">
                                                  <w:marLeft w:val="0"/>
                                                  <w:marRight w:val="0"/>
                                                  <w:marTop w:val="210"/>
                                                  <w:marBottom w:val="210"/>
                                                  <w:divBdr>
                                                    <w:top w:val="none" w:sz="0" w:space="0" w:color="auto"/>
                                                    <w:left w:val="none" w:sz="0" w:space="0" w:color="auto"/>
                                                    <w:bottom w:val="none" w:sz="0" w:space="0" w:color="auto"/>
                                                    <w:right w:val="none" w:sz="0" w:space="0" w:color="auto"/>
                                                  </w:divBdr>
                                                  <w:divsChild>
                                                    <w:div w:id="1058866159">
                                                      <w:marLeft w:val="480"/>
                                                      <w:marRight w:val="0"/>
                                                      <w:marTop w:val="0"/>
                                                      <w:marBottom w:val="240"/>
                                                      <w:divBdr>
                                                        <w:top w:val="none" w:sz="0" w:space="0" w:color="auto"/>
                                                        <w:left w:val="none" w:sz="0" w:space="0" w:color="auto"/>
                                                        <w:bottom w:val="none" w:sz="0" w:space="0" w:color="auto"/>
                                                        <w:right w:val="none" w:sz="0" w:space="0" w:color="auto"/>
                                                      </w:divBdr>
                                                    </w:div>
                                                  </w:divsChild>
                                                </w:div>
                                                <w:div w:id="1492059137">
                                                  <w:marLeft w:val="0"/>
                                                  <w:marRight w:val="0"/>
                                                  <w:marTop w:val="210"/>
                                                  <w:marBottom w:val="210"/>
                                                  <w:divBdr>
                                                    <w:top w:val="none" w:sz="0" w:space="0" w:color="auto"/>
                                                    <w:left w:val="none" w:sz="0" w:space="0" w:color="auto"/>
                                                    <w:bottom w:val="none" w:sz="0" w:space="0" w:color="auto"/>
                                                    <w:right w:val="none" w:sz="0" w:space="0" w:color="auto"/>
                                                  </w:divBdr>
                                                  <w:divsChild>
                                                    <w:div w:id="838423266">
                                                      <w:marLeft w:val="480"/>
                                                      <w:marRight w:val="0"/>
                                                      <w:marTop w:val="0"/>
                                                      <w:marBottom w:val="240"/>
                                                      <w:divBdr>
                                                        <w:top w:val="none" w:sz="0" w:space="0" w:color="auto"/>
                                                        <w:left w:val="none" w:sz="0" w:space="0" w:color="auto"/>
                                                        <w:bottom w:val="none" w:sz="0" w:space="0" w:color="auto"/>
                                                        <w:right w:val="none" w:sz="0" w:space="0" w:color="auto"/>
                                                      </w:divBdr>
                                                    </w:div>
                                                  </w:divsChild>
                                                </w:div>
                                                <w:div w:id="1333869932">
                                                  <w:marLeft w:val="0"/>
                                                  <w:marRight w:val="0"/>
                                                  <w:marTop w:val="210"/>
                                                  <w:marBottom w:val="210"/>
                                                  <w:divBdr>
                                                    <w:top w:val="none" w:sz="0" w:space="0" w:color="auto"/>
                                                    <w:left w:val="none" w:sz="0" w:space="0" w:color="auto"/>
                                                    <w:bottom w:val="none" w:sz="0" w:space="0" w:color="auto"/>
                                                    <w:right w:val="none" w:sz="0" w:space="0" w:color="auto"/>
                                                  </w:divBdr>
                                                  <w:divsChild>
                                                    <w:div w:id="424764512">
                                                      <w:marLeft w:val="480"/>
                                                      <w:marRight w:val="0"/>
                                                      <w:marTop w:val="0"/>
                                                      <w:marBottom w:val="240"/>
                                                      <w:divBdr>
                                                        <w:top w:val="none" w:sz="0" w:space="0" w:color="auto"/>
                                                        <w:left w:val="none" w:sz="0" w:space="0" w:color="auto"/>
                                                        <w:bottom w:val="none" w:sz="0" w:space="0" w:color="auto"/>
                                                        <w:right w:val="none" w:sz="0" w:space="0" w:color="auto"/>
                                                      </w:divBdr>
                                                    </w:div>
                                                  </w:divsChild>
                                                </w:div>
                                                <w:div w:id="639532454">
                                                  <w:marLeft w:val="0"/>
                                                  <w:marRight w:val="0"/>
                                                  <w:marTop w:val="210"/>
                                                  <w:marBottom w:val="0"/>
                                                  <w:divBdr>
                                                    <w:top w:val="none" w:sz="0" w:space="0" w:color="auto"/>
                                                    <w:left w:val="none" w:sz="0" w:space="0" w:color="auto"/>
                                                    <w:bottom w:val="none" w:sz="0" w:space="0" w:color="auto"/>
                                                    <w:right w:val="none" w:sz="0" w:space="0" w:color="auto"/>
                                                  </w:divBdr>
                                                  <w:divsChild>
                                                    <w:div w:id="211898865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35080967">
                                      <w:marLeft w:val="0"/>
                                      <w:marRight w:val="0"/>
                                      <w:marTop w:val="210"/>
                                      <w:marBottom w:val="210"/>
                                      <w:divBdr>
                                        <w:top w:val="none" w:sz="0" w:space="0" w:color="auto"/>
                                        <w:left w:val="none" w:sz="0" w:space="0" w:color="auto"/>
                                        <w:bottom w:val="none" w:sz="0" w:space="0" w:color="auto"/>
                                        <w:right w:val="none" w:sz="0" w:space="0" w:color="auto"/>
                                      </w:divBdr>
                                      <w:divsChild>
                                        <w:div w:id="1952668888">
                                          <w:marLeft w:val="480"/>
                                          <w:marRight w:val="0"/>
                                          <w:marTop w:val="0"/>
                                          <w:marBottom w:val="240"/>
                                          <w:divBdr>
                                            <w:top w:val="none" w:sz="0" w:space="0" w:color="auto"/>
                                            <w:left w:val="none" w:sz="0" w:space="0" w:color="auto"/>
                                            <w:bottom w:val="none" w:sz="0" w:space="0" w:color="auto"/>
                                            <w:right w:val="none" w:sz="0" w:space="0" w:color="auto"/>
                                          </w:divBdr>
                                          <w:divsChild>
                                            <w:div w:id="276254592">
                                              <w:marLeft w:val="0"/>
                                              <w:marRight w:val="0"/>
                                              <w:marTop w:val="0"/>
                                              <w:marBottom w:val="210"/>
                                              <w:divBdr>
                                                <w:top w:val="none" w:sz="0" w:space="0" w:color="auto"/>
                                                <w:left w:val="none" w:sz="0" w:space="0" w:color="auto"/>
                                                <w:bottom w:val="none" w:sz="0" w:space="0" w:color="auto"/>
                                                <w:right w:val="none" w:sz="0" w:space="0" w:color="auto"/>
                                              </w:divBdr>
                                            </w:div>
                                            <w:div w:id="1233396288">
                                              <w:marLeft w:val="0"/>
                                              <w:marRight w:val="0"/>
                                              <w:marTop w:val="0"/>
                                              <w:marBottom w:val="0"/>
                                              <w:divBdr>
                                                <w:top w:val="none" w:sz="0" w:space="0" w:color="auto"/>
                                                <w:left w:val="none" w:sz="0" w:space="0" w:color="auto"/>
                                                <w:bottom w:val="none" w:sz="0" w:space="0" w:color="auto"/>
                                                <w:right w:val="none" w:sz="0" w:space="0" w:color="auto"/>
                                              </w:divBdr>
                                              <w:divsChild>
                                                <w:div w:id="1552226549">
                                                  <w:marLeft w:val="0"/>
                                                  <w:marRight w:val="0"/>
                                                  <w:marTop w:val="210"/>
                                                  <w:marBottom w:val="210"/>
                                                  <w:divBdr>
                                                    <w:top w:val="none" w:sz="0" w:space="0" w:color="auto"/>
                                                    <w:left w:val="none" w:sz="0" w:space="0" w:color="auto"/>
                                                    <w:bottom w:val="none" w:sz="0" w:space="0" w:color="auto"/>
                                                    <w:right w:val="none" w:sz="0" w:space="0" w:color="auto"/>
                                                  </w:divBdr>
                                                  <w:divsChild>
                                                    <w:div w:id="1004168175">
                                                      <w:marLeft w:val="480"/>
                                                      <w:marRight w:val="0"/>
                                                      <w:marTop w:val="0"/>
                                                      <w:marBottom w:val="240"/>
                                                      <w:divBdr>
                                                        <w:top w:val="none" w:sz="0" w:space="0" w:color="auto"/>
                                                        <w:left w:val="none" w:sz="0" w:space="0" w:color="auto"/>
                                                        <w:bottom w:val="none" w:sz="0" w:space="0" w:color="auto"/>
                                                        <w:right w:val="none" w:sz="0" w:space="0" w:color="auto"/>
                                                      </w:divBdr>
                                                      <w:divsChild>
                                                        <w:div w:id="1822386759">
                                                          <w:marLeft w:val="0"/>
                                                          <w:marRight w:val="0"/>
                                                          <w:marTop w:val="0"/>
                                                          <w:marBottom w:val="0"/>
                                                          <w:divBdr>
                                                            <w:top w:val="none" w:sz="0" w:space="0" w:color="auto"/>
                                                            <w:left w:val="none" w:sz="0" w:space="0" w:color="auto"/>
                                                            <w:bottom w:val="none" w:sz="0" w:space="0" w:color="auto"/>
                                                            <w:right w:val="none" w:sz="0" w:space="0" w:color="auto"/>
                                                          </w:divBdr>
                                                          <w:divsChild>
                                                            <w:div w:id="1101801827">
                                                              <w:marLeft w:val="0"/>
                                                              <w:marRight w:val="0"/>
                                                              <w:marTop w:val="210"/>
                                                              <w:marBottom w:val="210"/>
                                                              <w:divBdr>
                                                                <w:top w:val="none" w:sz="0" w:space="0" w:color="auto"/>
                                                                <w:left w:val="none" w:sz="0" w:space="0" w:color="auto"/>
                                                                <w:bottom w:val="none" w:sz="0" w:space="0" w:color="auto"/>
                                                                <w:right w:val="none" w:sz="0" w:space="0" w:color="auto"/>
                                                              </w:divBdr>
                                                              <w:divsChild>
                                                                <w:div w:id="2047481796">
                                                                  <w:marLeft w:val="480"/>
                                                                  <w:marRight w:val="0"/>
                                                                  <w:marTop w:val="0"/>
                                                                  <w:marBottom w:val="240"/>
                                                                  <w:divBdr>
                                                                    <w:top w:val="none" w:sz="0" w:space="0" w:color="auto"/>
                                                                    <w:left w:val="none" w:sz="0" w:space="0" w:color="auto"/>
                                                                    <w:bottom w:val="none" w:sz="0" w:space="0" w:color="auto"/>
                                                                    <w:right w:val="none" w:sz="0" w:space="0" w:color="auto"/>
                                                                  </w:divBdr>
                                                                </w:div>
                                                              </w:divsChild>
                                                            </w:div>
                                                            <w:div w:id="1823430241">
                                                              <w:marLeft w:val="0"/>
                                                              <w:marRight w:val="0"/>
                                                              <w:marTop w:val="210"/>
                                                              <w:marBottom w:val="210"/>
                                                              <w:divBdr>
                                                                <w:top w:val="none" w:sz="0" w:space="0" w:color="auto"/>
                                                                <w:left w:val="none" w:sz="0" w:space="0" w:color="auto"/>
                                                                <w:bottom w:val="none" w:sz="0" w:space="0" w:color="auto"/>
                                                                <w:right w:val="none" w:sz="0" w:space="0" w:color="auto"/>
                                                              </w:divBdr>
                                                              <w:divsChild>
                                                                <w:div w:id="1185290678">
                                                                  <w:marLeft w:val="480"/>
                                                                  <w:marRight w:val="0"/>
                                                                  <w:marTop w:val="0"/>
                                                                  <w:marBottom w:val="240"/>
                                                                  <w:divBdr>
                                                                    <w:top w:val="none" w:sz="0" w:space="0" w:color="auto"/>
                                                                    <w:left w:val="none" w:sz="0" w:space="0" w:color="auto"/>
                                                                    <w:bottom w:val="none" w:sz="0" w:space="0" w:color="auto"/>
                                                                    <w:right w:val="none" w:sz="0" w:space="0" w:color="auto"/>
                                                                  </w:divBdr>
                                                                </w:div>
                                                              </w:divsChild>
                                                            </w:div>
                                                            <w:div w:id="1890727999">
                                                              <w:marLeft w:val="0"/>
                                                              <w:marRight w:val="0"/>
                                                              <w:marTop w:val="210"/>
                                                              <w:marBottom w:val="0"/>
                                                              <w:divBdr>
                                                                <w:top w:val="none" w:sz="0" w:space="0" w:color="auto"/>
                                                                <w:left w:val="none" w:sz="0" w:space="0" w:color="auto"/>
                                                                <w:bottom w:val="none" w:sz="0" w:space="0" w:color="auto"/>
                                                                <w:right w:val="none" w:sz="0" w:space="0" w:color="auto"/>
                                                              </w:divBdr>
                                                              <w:divsChild>
                                                                <w:div w:id="177197539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42767698">
                                                  <w:marLeft w:val="0"/>
                                                  <w:marRight w:val="0"/>
                                                  <w:marTop w:val="210"/>
                                                  <w:marBottom w:val="0"/>
                                                  <w:divBdr>
                                                    <w:top w:val="none" w:sz="0" w:space="0" w:color="auto"/>
                                                    <w:left w:val="none" w:sz="0" w:space="0" w:color="auto"/>
                                                    <w:bottom w:val="none" w:sz="0" w:space="0" w:color="auto"/>
                                                    <w:right w:val="none" w:sz="0" w:space="0" w:color="auto"/>
                                                  </w:divBdr>
                                                  <w:divsChild>
                                                    <w:div w:id="196604297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54851921">
                                      <w:marLeft w:val="0"/>
                                      <w:marRight w:val="0"/>
                                      <w:marTop w:val="210"/>
                                      <w:marBottom w:val="210"/>
                                      <w:divBdr>
                                        <w:top w:val="none" w:sz="0" w:space="0" w:color="auto"/>
                                        <w:left w:val="none" w:sz="0" w:space="0" w:color="auto"/>
                                        <w:bottom w:val="none" w:sz="0" w:space="0" w:color="auto"/>
                                        <w:right w:val="none" w:sz="0" w:space="0" w:color="auto"/>
                                      </w:divBdr>
                                      <w:divsChild>
                                        <w:div w:id="1617440480">
                                          <w:marLeft w:val="480"/>
                                          <w:marRight w:val="0"/>
                                          <w:marTop w:val="0"/>
                                          <w:marBottom w:val="240"/>
                                          <w:divBdr>
                                            <w:top w:val="none" w:sz="0" w:space="0" w:color="auto"/>
                                            <w:left w:val="none" w:sz="0" w:space="0" w:color="auto"/>
                                            <w:bottom w:val="none" w:sz="0" w:space="0" w:color="auto"/>
                                            <w:right w:val="none" w:sz="0" w:space="0" w:color="auto"/>
                                          </w:divBdr>
                                        </w:div>
                                      </w:divsChild>
                                    </w:div>
                                    <w:div w:id="1799182110">
                                      <w:marLeft w:val="0"/>
                                      <w:marRight w:val="0"/>
                                      <w:marTop w:val="210"/>
                                      <w:marBottom w:val="210"/>
                                      <w:divBdr>
                                        <w:top w:val="none" w:sz="0" w:space="0" w:color="auto"/>
                                        <w:left w:val="none" w:sz="0" w:space="0" w:color="auto"/>
                                        <w:bottom w:val="none" w:sz="0" w:space="0" w:color="auto"/>
                                        <w:right w:val="none" w:sz="0" w:space="0" w:color="auto"/>
                                      </w:divBdr>
                                      <w:divsChild>
                                        <w:div w:id="294261310">
                                          <w:marLeft w:val="480"/>
                                          <w:marRight w:val="0"/>
                                          <w:marTop w:val="0"/>
                                          <w:marBottom w:val="240"/>
                                          <w:divBdr>
                                            <w:top w:val="none" w:sz="0" w:space="0" w:color="auto"/>
                                            <w:left w:val="none" w:sz="0" w:space="0" w:color="auto"/>
                                            <w:bottom w:val="none" w:sz="0" w:space="0" w:color="auto"/>
                                            <w:right w:val="none" w:sz="0" w:space="0" w:color="auto"/>
                                          </w:divBdr>
                                          <w:divsChild>
                                            <w:div w:id="1564218863">
                                              <w:marLeft w:val="0"/>
                                              <w:marRight w:val="0"/>
                                              <w:marTop w:val="0"/>
                                              <w:marBottom w:val="0"/>
                                              <w:divBdr>
                                                <w:top w:val="none" w:sz="0" w:space="0" w:color="auto"/>
                                                <w:left w:val="none" w:sz="0" w:space="0" w:color="auto"/>
                                                <w:bottom w:val="none" w:sz="0" w:space="0" w:color="auto"/>
                                                <w:right w:val="none" w:sz="0" w:space="0" w:color="auto"/>
                                              </w:divBdr>
                                              <w:divsChild>
                                                <w:div w:id="1988971779">
                                                  <w:marLeft w:val="0"/>
                                                  <w:marRight w:val="0"/>
                                                  <w:marTop w:val="210"/>
                                                  <w:marBottom w:val="210"/>
                                                  <w:divBdr>
                                                    <w:top w:val="none" w:sz="0" w:space="0" w:color="auto"/>
                                                    <w:left w:val="none" w:sz="0" w:space="0" w:color="auto"/>
                                                    <w:bottom w:val="none" w:sz="0" w:space="0" w:color="auto"/>
                                                    <w:right w:val="none" w:sz="0" w:space="0" w:color="auto"/>
                                                  </w:divBdr>
                                                  <w:divsChild>
                                                    <w:div w:id="1291549965">
                                                      <w:marLeft w:val="480"/>
                                                      <w:marRight w:val="0"/>
                                                      <w:marTop w:val="0"/>
                                                      <w:marBottom w:val="240"/>
                                                      <w:divBdr>
                                                        <w:top w:val="none" w:sz="0" w:space="0" w:color="auto"/>
                                                        <w:left w:val="none" w:sz="0" w:space="0" w:color="auto"/>
                                                        <w:bottom w:val="none" w:sz="0" w:space="0" w:color="auto"/>
                                                        <w:right w:val="none" w:sz="0" w:space="0" w:color="auto"/>
                                                      </w:divBdr>
                                                    </w:div>
                                                  </w:divsChild>
                                                </w:div>
                                                <w:div w:id="1362827037">
                                                  <w:marLeft w:val="0"/>
                                                  <w:marRight w:val="0"/>
                                                  <w:marTop w:val="210"/>
                                                  <w:marBottom w:val="210"/>
                                                  <w:divBdr>
                                                    <w:top w:val="none" w:sz="0" w:space="0" w:color="auto"/>
                                                    <w:left w:val="none" w:sz="0" w:space="0" w:color="auto"/>
                                                    <w:bottom w:val="none" w:sz="0" w:space="0" w:color="auto"/>
                                                    <w:right w:val="none" w:sz="0" w:space="0" w:color="auto"/>
                                                  </w:divBdr>
                                                  <w:divsChild>
                                                    <w:div w:id="417143812">
                                                      <w:marLeft w:val="480"/>
                                                      <w:marRight w:val="0"/>
                                                      <w:marTop w:val="0"/>
                                                      <w:marBottom w:val="240"/>
                                                      <w:divBdr>
                                                        <w:top w:val="none" w:sz="0" w:space="0" w:color="auto"/>
                                                        <w:left w:val="none" w:sz="0" w:space="0" w:color="auto"/>
                                                        <w:bottom w:val="none" w:sz="0" w:space="0" w:color="auto"/>
                                                        <w:right w:val="none" w:sz="0" w:space="0" w:color="auto"/>
                                                      </w:divBdr>
                                                    </w:div>
                                                  </w:divsChild>
                                                </w:div>
                                                <w:div w:id="503667259">
                                                  <w:marLeft w:val="0"/>
                                                  <w:marRight w:val="0"/>
                                                  <w:marTop w:val="210"/>
                                                  <w:marBottom w:val="210"/>
                                                  <w:divBdr>
                                                    <w:top w:val="none" w:sz="0" w:space="0" w:color="auto"/>
                                                    <w:left w:val="none" w:sz="0" w:space="0" w:color="auto"/>
                                                    <w:bottom w:val="none" w:sz="0" w:space="0" w:color="auto"/>
                                                    <w:right w:val="none" w:sz="0" w:space="0" w:color="auto"/>
                                                  </w:divBdr>
                                                  <w:divsChild>
                                                    <w:div w:id="836923774">
                                                      <w:marLeft w:val="480"/>
                                                      <w:marRight w:val="0"/>
                                                      <w:marTop w:val="0"/>
                                                      <w:marBottom w:val="240"/>
                                                      <w:divBdr>
                                                        <w:top w:val="none" w:sz="0" w:space="0" w:color="auto"/>
                                                        <w:left w:val="none" w:sz="0" w:space="0" w:color="auto"/>
                                                        <w:bottom w:val="none" w:sz="0" w:space="0" w:color="auto"/>
                                                        <w:right w:val="none" w:sz="0" w:space="0" w:color="auto"/>
                                                      </w:divBdr>
                                                    </w:div>
                                                  </w:divsChild>
                                                </w:div>
                                                <w:div w:id="704260114">
                                                  <w:marLeft w:val="0"/>
                                                  <w:marRight w:val="0"/>
                                                  <w:marTop w:val="210"/>
                                                  <w:marBottom w:val="0"/>
                                                  <w:divBdr>
                                                    <w:top w:val="none" w:sz="0" w:space="0" w:color="auto"/>
                                                    <w:left w:val="none" w:sz="0" w:space="0" w:color="auto"/>
                                                    <w:bottom w:val="none" w:sz="0" w:space="0" w:color="auto"/>
                                                    <w:right w:val="none" w:sz="0" w:space="0" w:color="auto"/>
                                                  </w:divBdr>
                                                  <w:divsChild>
                                                    <w:div w:id="66112865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99712753">
                                      <w:marLeft w:val="0"/>
                                      <w:marRight w:val="0"/>
                                      <w:marTop w:val="210"/>
                                      <w:marBottom w:val="210"/>
                                      <w:divBdr>
                                        <w:top w:val="none" w:sz="0" w:space="0" w:color="auto"/>
                                        <w:left w:val="none" w:sz="0" w:space="0" w:color="auto"/>
                                        <w:bottom w:val="none" w:sz="0" w:space="0" w:color="auto"/>
                                        <w:right w:val="none" w:sz="0" w:space="0" w:color="auto"/>
                                      </w:divBdr>
                                      <w:divsChild>
                                        <w:div w:id="1820877591">
                                          <w:marLeft w:val="480"/>
                                          <w:marRight w:val="0"/>
                                          <w:marTop w:val="0"/>
                                          <w:marBottom w:val="240"/>
                                          <w:divBdr>
                                            <w:top w:val="none" w:sz="0" w:space="0" w:color="auto"/>
                                            <w:left w:val="none" w:sz="0" w:space="0" w:color="auto"/>
                                            <w:bottom w:val="none" w:sz="0" w:space="0" w:color="auto"/>
                                            <w:right w:val="none" w:sz="0" w:space="0" w:color="auto"/>
                                          </w:divBdr>
                                          <w:divsChild>
                                            <w:div w:id="1604222891">
                                              <w:marLeft w:val="0"/>
                                              <w:marRight w:val="0"/>
                                              <w:marTop w:val="0"/>
                                              <w:marBottom w:val="0"/>
                                              <w:divBdr>
                                                <w:top w:val="none" w:sz="0" w:space="0" w:color="auto"/>
                                                <w:left w:val="none" w:sz="0" w:space="0" w:color="auto"/>
                                                <w:bottom w:val="none" w:sz="0" w:space="0" w:color="auto"/>
                                                <w:right w:val="none" w:sz="0" w:space="0" w:color="auto"/>
                                              </w:divBdr>
                                              <w:divsChild>
                                                <w:div w:id="1783067144">
                                                  <w:marLeft w:val="0"/>
                                                  <w:marRight w:val="0"/>
                                                  <w:marTop w:val="210"/>
                                                  <w:marBottom w:val="210"/>
                                                  <w:divBdr>
                                                    <w:top w:val="none" w:sz="0" w:space="0" w:color="auto"/>
                                                    <w:left w:val="none" w:sz="0" w:space="0" w:color="auto"/>
                                                    <w:bottom w:val="none" w:sz="0" w:space="0" w:color="auto"/>
                                                    <w:right w:val="none" w:sz="0" w:space="0" w:color="auto"/>
                                                  </w:divBdr>
                                                  <w:divsChild>
                                                    <w:div w:id="909190226">
                                                      <w:marLeft w:val="480"/>
                                                      <w:marRight w:val="0"/>
                                                      <w:marTop w:val="0"/>
                                                      <w:marBottom w:val="240"/>
                                                      <w:divBdr>
                                                        <w:top w:val="none" w:sz="0" w:space="0" w:color="auto"/>
                                                        <w:left w:val="none" w:sz="0" w:space="0" w:color="auto"/>
                                                        <w:bottom w:val="none" w:sz="0" w:space="0" w:color="auto"/>
                                                        <w:right w:val="none" w:sz="0" w:space="0" w:color="auto"/>
                                                      </w:divBdr>
                                                    </w:div>
                                                  </w:divsChild>
                                                </w:div>
                                                <w:div w:id="1205099228">
                                                  <w:marLeft w:val="0"/>
                                                  <w:marRight w:val="0"/>
                                                  <w:marTop w:val="210"/>
                                                  <w:marBottom w:val="0"/>
                                                  <w:divBdr>
                                                    <w:top w:val="none" w:sz="0" w:space="0" w:color="auto"/>
                                                    <w:left w:val="none" w:sz="0" w:space="0" w:color="auto"/>
                                                    <w:bottom w:val="none" w:sz="0" w:space="0" w:color="auto"/>
                                                    <w:right w:val="none" w:sz="0" w:space="0" w:color="auto"/>
                                                  </w:divBdr>
                                                  <w:divsChild>
                                                    <w:div w:id="120286526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14669535">
                                      <w:marLeft w:val="0"/>
                                      <w:marRight w:val="0"/>
                                      <w:marTop w:val="210"/>
                                      <w:marBottom w:val="210"/>
                                      <w:divBdr>
                                        <w:top w:val="none" w:sz="0" w:space="0" w:color="auto"/>
                                        <w:left w:val="none" w:sz="0" w:space="0" w:color="auto"/>
                                        <w:bottom w:val="none" w:sz="0" w:space="0" w:color="auto"/>
                                        <w:right w:val="none" w:sz="0" w:space="0" w:color="auto"/>
                                      </w:divBdr>
                                      <w:divsChild>
                                        <w:div w:id="1004237212">
                                          <w:marLeft w:val="480"/>
                                          <w:marRight w:val="0"/>
                                          <w:marTop w:val="0"/>
                                          <w:marBottom w:val="240"/>
                                          <w:divBdr>
                                            <w:top w:val="none" w:sz="0" w:space="0" w:color="auto"/>
                                            <w:left w:val="none" w:sz="0" w:space="0" w:color="auto"/>
                                            <w:bottom w:val="none" w:sz="0" w:space="0" w:color="auto"/>
                                            <w:right w:val="none" w:sz="0" w:space="0" w:color="auto"/>
                                          </w:divBdr>
                                        </w:div>
                                      </w:divsChild>
                                    </w:div>
                                    <w:div w:id="877085863">
                                      <w:marLeft w:val="0"/>
                                      <w:marRight w:val="0"/>
                                      <w:marTop w:val="210"/>
                                      <w:marBottom w:val="210"/>
                                      <w:divBdr>
                                        <w:top w:val="none" w:sz="0" w:space="0" w:color="auto"/>
                                        <w:left w:val="none" w:sz="0" w:space="0" w:color="auto"/>
                                        <w:bottom w:val="none" w:sz="0" w:space="0" w:color="auto"/>
                                        <w:right w:val="none" w:sz="0" w:space="0" w:color="auto"/>
                                      </w:divBdr>
                                      <w:divsChild>
                                        <w:div w:id="840464617">
                                          <w:marLeft w:val="480"/>
                                          <w:marRight w:val="0"/>
                                          <w:marTop w:val="0"/>
                                          <w:marBottom w:val="240"/>
                                          <w:divBdr>
                                            <w:top w:val="none" w:sz="0" w:space="0" w:color="auto"/>
                                            <w:left w:val="none" w:sz="0" w:space="0" w:color="auto"/>
                                            <w:bottom w:val="none" w:sz="0" w:space="0" w:color="auto"/>
                                            <w:right w:val="none" w:sz="0" w:space="0" w:color="auto"/>
                                          </w:divBdr>
                                          <w:divsChild>
                                            <w:div w:id="1720131374">
                                              <w:marLeft w:val="0"/>
                                              <w:marRight w:val="0"/>
                                              <w:marTop w:val="0"/>
                                              <w:marBottom w:val="0"/>
                                              <w:divBdr>
                                                <w:top w:val="none" w:sz="0" w:space="0" w:color="auto"/>
                                                <w:left w:val="none" w:sz="0" w:space="0" w:color="auto"/>
                                                <w:bottom w:val="none" w:sz="0" w:space="0" w:color="auto"/>
                                                <w:right w:val="none" w:sz="0" w:space="0" w:color="auto"/>
                                              </w:divBdr>
                                              <w:divsChild>
                                                <w:div w:id="124010375">
                                                  <w:marLeft w:val="0"/>
                                                  <w:marRight w:val="0"/>
                                                  <w:marTop w:val="210"/>
                                                  <w:marBottom w:val="210"/>
                                                  <w:divBdr>
                                                    <w:top w:val="none" w:sz="0" w:space="0" w:color="auto"/>
                                                    <w:left w:val="none" w:sz="0" w:space="0" w:color="auto"/>
                                                    <w:bottom w:val="none" w:sz="0" w:space="0" w:color="auto"/>
                                                    <w:right w:val="none" w:sz="0" w:space="0" w:color="auto"/>
                                                  </w:divBdr>
                                                  <w:divsChild>
                                                    <w:div w:id="881553783">
                                                      <w:marLeft w:val="480"/>
                                                      <w:marRight w:val="0"/>
                                                      <w:marTop w:val="0"/>
                                                      <w:marBottom w:val="240"/>
                                                      <w:divBdr>
                                                        <w:top w:val="none" w:sz="0" w:space="0" w:color="auto"/>
                                                        <w:left w:val="none" w:sz="0" w:space="0" w:color="auto"/>
                                                        <w:bottom w:val="none" w:sz="0" w:space="0" w:color="auto"/>
                                                        <w:right w:val="none" w:sz="0" w:space="0" w:color="auto"/>
                                                      </w:divBdr>
                                                    </w:div>
                                                  </w:divsChild>
                                                </w:div>
                                                <w:div w:id="124398988">
                                                  <w:marLeft w:val="0"/>
                                                  <w:marRight w:val="0"/>
                                                  <w:marTop w:val="210"/>
                                                  <w:marBottom w:val="0"/>
                                                  <w:divBdr>
                                                    <w:top w:val="none" w:sz="0" w:space="0" w:color="auto"/>
                                                    <w:left w:val="none" w:sz="0" w:space="0" w:color="auto"/>
                                                    <w:bottom w:val="none" w:sz="0" w:space="0" w:color="auto"/>
                                                    <w:right w:val="none" w:sz="0" w:space="0" w:color="auto"/>
                                                  </w:divBdr>
                                                  <w:divsChild>
                                                    <w:div w:id="99078860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46428711">
                                      <w:marLeft w:val="0"/>
                                      <w:marRight w:val="0"/>
                                      <w:marTop w:val="210"/>
                                      <w:marBottom w:val="0"/>
                                      <w:divBdr>
                                        <w:top w:val="none" w:sz="0" w:space="0" w:color="auto"/>
                                        <w:left w:val="none" w:sz="0" w:space="0" w:color="auto"/>
                                        <w:bottom w:val="none" w:sz="0" w:space="0" w:color="auto"/>
                                        <w:right w:val="none" w:sz="0" w:space="0" w:color="auto"/>
                                      </w:divBdr>
                                      <w:divsChild>
                                        <w:div w:id="159150762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 w:id="1432891038">
                                  <w:marLeft w:val="0"/>
                                  <w:marRight w:val="0"/>
                                  <w:marTop w:val="0"/>
                                  <w:marBottom w:val="0"/>
                                  <w:divBdr>
                                    <w:top w:val="none" w:sz="0" w:space="0" w:color="auto"/>
                                    <w:left w:val="none" w:sz="0" w:space="0" w:color="auto"/>
                                    <w:bottom w:val="none" w:sz="0" w:space="0" w:color="auto"/>
                                    <w:right w:val="none" w:sz="0" w:space="0" w:color="auto"/>
                                  </w:divBdr>
                                  <w:divsChild>
                                    <w:div w:id="830945863">
                                      <w:marLeft w:val="0"/>
                                      <w:marRight w:val="0"/>
                                      <w:marTop w:val="0"/>
                                      <w:marBottom w:val="0"/>
                                      <w:divBdr>
                                        <w:top w:val="none" w:sz="0" w:space="0" w:color="auto"/>
                                        <w:left w:val="none" w:sz="0" w:space="0" w:color="auto"/>
                                        <w:bottom w:val="none" w:sz="0" w:space="0" w:color="auto"/>
                                        <w:right w:val="none" w:sz="0" w:space="0" w:color="auto"/>
                                      </w:divBdr>
                                      <w:divsChild>
                                        <w:div w:id="146526776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132723">
                              <w:marLeft w:val="0"/>
                              <w:marRight w:val="0"/>
                              <w:marTop w:val="480"/>
                              <w:marBottom w:val="60"/>
                              <w:divBdr>
                                <w:top w:val="none" w:sz="0" w:space="0" w:color="auto"/>
                                <w:left w:val="none" w:sz="0" w:space="0" w:color="auto"/>
                                <w:bottom w:val="none" w:sz="0" w:space="0" w:color="auto"/>
                                <w:right w:val="none" w:sz="0" w:space="0" w:color="auto"/>
                              </w:divBdr>
                            </w:div>
                            <w:div w:id="2038003806">
                              <w:marLeft w:val="0"/>
                              <w:marRight w:val="0"/>
                              <w:marTop w:val="0"/>
                              <w:marBottom w:val="0"/>
                              <w:divBdr>
                                <w:top w:val="none" w:sz="0" w:space="0" w:color="auto"/>
                                <w:left w:val="none" w:sz="0" w:space="0" w:color="auto"/>
                                <w:bottom w:val="none" w:sz="0" w:space="0" w:color="auto"/>
                                <w:right w:val="none" w:sz="0" w:space="0" w:color="auto"/>
                              </w:divBdr>
                              <w:divsChild>
                                <w:div w:id="462774339">
                                  <w:marLeft w:val="0"/>
                                  <w:marRight w:val="0"/>
                                  <w:marTop w:val="0"/>
                                  <w:marBottom w:val="210"/>
                                  <w:divBdr>
                                    <w:top w:val="none" w:sz="0" w:space="0" w:color="auto"/>
                                    <w:left w:val="none" w:sz="0" w:space="0" w:color="auto"/>
                                    <w:bottom w:val="none" w:sz="0" w:space="0" w:color="auto"/>
                                    <w:right w:val="none" w:sz="0" w:space="0" w:color="auto"/>
                                  </w:divBdr>
                                </w:div>
                                <w:div w:id="1582714363">
                                  <w:marLeft w:val="0"/>
                                  <w:marRight w:val="0"/>
                                  <w:marTop w:val="0"/>
                                  <w:marBottom w:val="0"/>
                                  <w:divBdr>
                                    <w:top w:val="none" w:sz="0" w:space="0" w:color="auto"/>
                                    <w:left w:val="none" w:sz="0" w:space="0" w:color="auto"/>
                                    <w:bottom w:val="none" w:sz="0" w:space="0" w:color="auto"/>
                                    <w:right w:val="none" w:sz="0" w:space="0" w:color="auto"/>
                                  </w:divBdr>
                                  <w:divsChild>
                                    <w:div w:id="2082871330">
                                      <w:marLeft w:val="0"/>
                                      <w:marRight w:val="0"/>
                                      <w:marTop w:val="210"/>
                                      <w:marBottom w:val="210"/>
                                      <w:divBdr>
                                        <w:top w:val="none" w:sz="0" w:space="0" w:color="auto"/>
                                        <w:left w:val="none" w:sz="0" w:space="0" w:color="auto"/>
                                        <w:bottom w:val="none" w:sz="0" w:space="0" w:color="auto"/>
                                        <w:right w:val="none" w:sz="0" w:space="0" w:color="auto"/>
                                      </w:divBdr>
                                      <w:divsChild>
                                        <w:div w:id="203950064">
                                          <w:marLeft w:val="480"/>
                                          <w:marRight w:val="0"/>
                                          <w:marTop w:val="0"/>
                                          <w:marBottom w:val="240"/>
                                          <w:divBdr>
                                            <w:top w:val="none" w:sz="0" w:space="0" w:color="auto"/>
                                            <w:left w:val="none" w:sz="0" w:space="0" w:color="auto"/>
                                            <w:bottom w:val="none" w:sz="0" w:space="0" w:color="auto"/>
                                            <w:right w:val="none" w:sz="0" w:space="0" w:color="auto"/>
                                          </w:divBdr>
                                          <w:divsChild>
                                            <w:div w:id="333150967">
                                              <w:marLeft w:val="0"/>
                                              <w:marRight w:val="0"/>
                                              <w:marTop w:val="0"/>
                                              <w:marBottom w:val="0"/>
                                              <w:divBdr>
                                                <w:top w:val="none" w:sz="0" w:space="0" w:color="auto"/>
                                                <w:left w:val="none" w:sz="0" w:space="0" w:color="auto"/>
                                                <w:bottom w:val="none" w:sz="0" w:space="0" w:color="auto"/>
                                                <w:right w:val="none" w:sz="0" w:space="0" w:color="auto"/>
                                              </w:divBdr>
                                              <w:divsChild>
                                                <w:div w:id="1766799720">
                                                  <w:marLeft w:val="0"/>
                                                  <w:marRight w:val="0"/>
                                                  <w:marTop w:val="210"/>
                                                  <w:marBottom w:val="210"/>
                                                  <w:divBdr>
                                                    <w:top w:val="none" w:sz="0" w:space="0" w:color="auto"/>
                                                    <w:left w:val="none" w:sz="0" w:space="0" w:color="auto"/>
                                                    <w:bottom w:val="none" w:sz="0" w:space="0" w:color="auto"/>
                                                    <w:right w:val="none" w:sz="0" w:space="0" w:color="auto"/>
                                                  </w:divBdr>
                                                  <w:divsChild>
                                                    <w:div w:id="292100064">
                                                      <w:marLeft w:val="480"/>
                                                      <w:marRight w:val="0"/>
                                                      <w:marTop w:val="0"/>
                                                      <w:marBottom w:val="240"/>
                                                      <w:divBdr>
                                                        <w:top w:val="none" w:sz="0" w:space="0" w:color="auto"/>
                                                        <w:left w:val="none" w:sz="0" w:space="0" w:color="auto"/>
                                                        <w:bottom w:val="none" w:sz="0" w:space="0" w:color="auto"/>
                                                        <w:right w:val="none" w:sz="0" w:space="0" w:color="auto"/>
                                                      </w:divBdr>
                                                    </w:div>
                                                  </w:divsChild>
                                                </w:div>
                                                <w:div w:id="1636059038">
                                                  <w:marLeft w:val="0"/>
                                                  <w:marRight w:val="0"/>
                                                  <w:marTop w:val="210"/>
                                                  <w:marBottom w:val="0"/>
                                                  <w:divBdr>
                                                    <w:top w:val="none" w:sz="0" w:space="0" w:color="auto"/>
                                                    <w:left w:val="none" w:sz="0" w:space="0" w:color="auto"/>
                                                    <w:bottom w:val="none" w:sz="0" w:space="0" w:color="auto"/>
                                                    <w:right w:val="none" w:sz="0" w:space="0" w:color="auto"/>
                                                  </w:divBdr>
                                                  <w:divsChild>
                                                    <w:div w:id="145263191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69067111">
                                      <w:marLeft w:val="0"/>
                                      <w:marRight w:val="0"/>
                                      <w:marTop w:val="210"/>
                                      <w:marBottom w:val="210"/>
                                      <w:divBdr>
                                        <w:top w:val="none" w:sz="0" w:space="0" w:color="auto"/>
                                        <w:left w:val="none" w:sz="0" w:space="0" w:color="auto"/>
                                        <w:bottom w:val="none" w:sz="0" w:space="0" w:color="auto"/>
                                        <w:right w:val="none" w:sz="0" w:space="0" w:color="auto"/>
                                      </w:divBdr>
                                      <w:divsChild>
                                        <w:div w:id="240798350">
                                          <w:marLeft w:val="480"/>
                                          <w:marRight w:val="0"/>
                                          <w:marTop w:val="0"/>
                                          <w:marBottom w:val="240"/>
                                          <w:divBdr>
                                            <w:top w:val="none" w:sz="0" w:space="0" w:color="auto"/>
                                            <w:left w:val="none" w:sz="0" w:space="0" w:color="auto"/>
                                            <w:bottom w:val="none" w:sz="0" w:space="0" w:color="auto"/>
                                            <w:right w:val="none" w:sz="0" w:space="0" w:color="auto"/>
                                          </w:divBdr>
                                          <w:divsChild>
                                            <w:div w:id="759254405">
                                              <w:marLeft w:val="0"/>
                                              <w:marRight w:val="0"/>
                                              <w:marTop w:val="0"/>
                                              <w:marBottom w:val="0"/>
                                              <w:divBdr>
                                                <w:top w:val="none" w:sz="0" w:space="0" w:color="auto"/>
                                                <w:left w:val="none" w:sz="0" w:space="0" w:color="auto"/>
                                                <w:bottom w:val="none" w:sz="0" w:space="0" w:color="auto"/>
                                                <w:right w:val="none" w:sz="0" w:space="0" w:color="auto"/>
                                              </w:divBdr>
                                              <w:divsChild>
                                                <w:div w:id="1796295077">
                                                  <w:marLeft w:val="0"/>
                                                  <w:marRight w:val="0"/>
                                                  <w:marTop w:val="210"/>
                                                  <w:marBottom w:val="210"/>
                                                  <w:divBdr>
                                                    <w:top w:val="none" w:sz="0" w:space="0" w:color="auto"/>
                                                    <w:left w:val="none" w:sz="0" w:space="0" w:color="auto"/>
                                                    <w:bottom w:val="none" w:sz="0" w:space="0" w:color="auto"/>
                                                    <w:right w:val="none" w:sz="0" w:space="0" w:color="auto"/>
                                                  </w:divBdr>
                                                  <w:divsChild>
                                                    <w:div w:id="1349676453">
                                                      <w:marLeft w:val="480"/>
                                                      <w:marRight w:val="0"/>
                                                      <w:marTop w:val="0"/>
                                                      <w:marBottom w:val="240"/>
                                                      <w:divBdr>
                                                        <w:top w:val="none" w:sz="0" w:space="0" w:color="auto"/>
                                                        <w:left w:val="none" w:sz="0" w:space="0" w:color="auto"/>
                                                        <w:bottom w:val="none" w:sz="0" w:space="0" w:color="auto"/>
                                                        <w:right w:val="none" w:sz="0" w:space="0" w:color="auto"/>
                                                      </w:divBdr>
                                                    </w:div>
                                                  </w:divsChild>
                                                </w:div>
                                                <w:div w:id="501621970">
                                                  <w:marLeft w:val="0"/>
                                                  <w:marRight w:val="0"/>
                                                  <w:marTop w:val="210"/>
                                                  <w:marBottom w:val="210"/>
                                                  <w:divBdr>
                                                    <w:top w:val="none" w:sz="0" w:space="0" w:color="auto"/>
                                                    <w:left w:val="none" w:sz="0" w:space="0" w:color="auto"/>
                                                    <w:bottom w:val="none" w:sz="0" w:space="0" w:color="auto"/>
                                                    <w:right w:val="none" w:sz="0" w:space="0" w:color="auto"/>
                                                  </w:divBdr>
                                                  <w:divsChild>
                                                    <w:div w:id="1735277997">
                                                      <w:marLeft w:val="480"/>
                                                      <w:marRight w:val="0"/>
                                                      <w:marTop w:val="0"/>
                                                      <w:marBottom w:val="240"/>
                                                      <w:divBdr>
                                                        <w:top w:val="none" w:sz="0" w:space="0" w:color="auto"/>
                                                        <w:left w:val="none" w:sz="0" w:space="0" w:color="auto"/>
                                                        <w:bottom w:val="none" w:sz="0" w:space="0" w:color="auto"/>
                                                        <w:right w:val="none" w:sz="0" w:space="0" w:color="auto"/>
                                                      </w:divBdr>
                                                    </w:div>
                                                  </w:divsChild>
                                                </w:div>
                                                <w:div w:id="1598060351">
                                                  <w:marLeft w:val="0"/>
                                                  <w:marRight w:val="0"/>
                                                  <w:marTop w:val="210"/>
                                                  <w:marBottom w:val="210"/>
                                                  <w:divBdr>
                                                    <w:top w:val="none" w:sz="0" w:space="0" w:color="auto"/>
                                                    <w:left w:val="none" w:sz="0" w:space="0" w:color="auto"/>
                                                    <w:bottom w:val="none" w:sz="0" w:space="0" w:color="auto"/>
                                                    <w:right w:val="none" w:sz="0" w:space="0" w:color="auto"/>
                                                  </w:divBdr>
                                                  <w:divsChild>
                                                    <w:div w:id="781923117">
                                                      <w:marLeft w:val="480"/>
                                                      <w:marRight w:val="0"/>
                                                      <w:marTop w:val="0"/>
                                                      <w:marBottom w:val="240"/>
                                                      <w:divBdr>
                                                        <w:top w:val="none" w:sz="0" w:space="0" w:color="auto"/>
                                                        <w:left w:val="none" w:sz="0" w:space="0" w:color="auto"/>
                                                        <w:bottom w:val="none" w:sz="0" w:space="0" w:color="auto"/>
                                                        <w:right w:val="none" w:sz="0" w:space="0" w:color="auto"/>
                                                      </w:divBdr>
                                                    </w:div>
                                                  </w:divsChild>
                                                </w:div>
                                                <w:div w:id="490603109">
                                                  <w:marLeft w:val="0"/>
                                                  <w:marRight w:val="0"/>
                                                  <w:marTop w:val="210"/>
                                                  <w:marBottom w:val="210"/>
                                                  <w:divBdr>
                                                    <w:top w:val="none" w:sz="0" w:space="0" w:color="auto"/>
                                                    <w:left w:val="none" w:sz="0" w:space="0" w:color="auto"/>
                                                    <w:bottom w:val="none" w:sz="0" w:space="0" w:color="auto"/>
                                                    <w:right w:val="none" w:sz="0" w:space="0" w:color="auto"/>
                                                  </w:divBdr>
                                                  <w:divsChild>
                                                    <w:div w:id="1407924415">
                                                      <w:marLeft w:val="480"/>
                                                      <w:marRight w:val="0"/>
                                                      <w:marTop w:val="0"/>
                                                      <w:marBottom w:val="240"/>
                                                      <w:divBdr>
                                                        <w:top w:val="none" w:sz="0" w:space="0" w:color="auto"/>
                                                        <w:left w:val="none" w:sz="0" w:space="0" w:color="auto"/>
                                                        <w:bottom w:val="none" w:sz="0" w:space="0" w:color="auto"/>
                                                        <w:right w:val="none" w:sz="0" w:space="0" w:color="auto"/>
                                                      </w:divBdr>
                                                    </w:div>
                                                  </w:divsChild>
                                                </w:div>
                                                <w:div w:id="198058611">
                                                  <w:marLeft w:val="0"/>
                                                  <w:marRight w:val="0"/>
                                                  <w:marTop w:val="210"/>
                                                  <w:marBottom w:val="210"/>
                                                  <w:divBdr>
                                                    <w:top w:val="none" w:sz="0" w:space="0" w:color="auto"/>
                                                    <w:left w:val="none" w:sz="0" w:space="0" w:color="auto"/>
                                                    <w:bottom w:val="none" w:sz="0" w:space="0" w:color="auto"/>
                                                    <w:right w:val="none" w:sz="0" w:space="0" w:color="auto"/>
                                                  </w:divBdr>
                                                  <w:divsChild>
                                                    <w:div w:id="1843548099">
                                                      <w:marLeft w:val="480"/>
                                                      <w:marRight w:val="0"/>
                                                      <w:marTop w:val="0"/>
                                                      <w:marBottom w:val="240"/>
                                                      <w:divBdr>
                                                        <w:top w:val="none" w:sz="0" w:space="0" w:color="auto"/>
                                                        <w:left w:val="none" w:sz="0" w:space="0" w:color="auto"/>
                                                        <w:bottom w:val="none" w:sz="0" w:space="0" w:color="auto"/>
                                                        <w:right w:val="none" w:sz="0" w:space="0" w:color="auto"/>
                                                      </w:divBdr>
                                                    </w:div>
                                                  </w:divsChild>
                                                </w:div>
                                                <w:div w:id="487981956">
                                                  <w:marLeft w:val="0"/>
                                                  <w:marRight w:val="0"/>
                                                  <w:marTop w:val="210"/>
                                                  <w:marBottom w:val="210"/>
                                                  <w:divBdr>
                                                    <w:top w:val="none" w:sz="0" w:space="0" w:color="auto"/>
                                                    <w:left w:val="none" w:sz="0" w:space="0" w:color="auto"/>
                                                    <w:bottom w:val="none" w:sz="0" w:space="0" w:color="auto"/>
                                                    <w:right w:val="none" w:sz="0" w:space="0" w:color="auto"/>
                                                  </w:divBdr>
                                                  <w:divsChild>
                                                    <w:div w:id="1893929859">
                                                      <w:marLeft w:val="480"/>
                                                      <w:marRight w:val="0"/>
                                                      <w:marTop w:val="0"/>
                                                      <w:marBottom w:val="240"/>
                                                      <w:divBdr>
                                                        <w:top w:val="none" w:sz="0" w:space="0" w:color="auto"/>
                                                        <w:left w:val="none" w:sz="0" w:space="0" w:color="auto"/>
                                                        <w:bottom w:val="none" w:sz="0" w:space="0" w:color="auto"/>
                                                        <w:right w:val="none" w:sz="0" w:space="0" w:color="auto"/>
                                                      </w:divBdr>
                                                      <w:divsChild>
                                                        <w:div w:id="185020442">
                                                          <w:marLeft w:val="0"/>
                                                          <w:marRight w:val="0"/>
                                                          <w:marTop w:val="0"/>
                                                          <w:marBottom w:val="0"/>
                                                          <w:divBdr>
                                                            <w:top w:val="none" w:sz="0" w:space="0" w:color="auto"/>
                                                            <w:left w:val="none" w:sz="0" w:space="0" w:color="auto"/>
                                                            <w:bottom w:val="none" w:sz="0" w:space="0" w:color="auto"/>
                                                            <w:right w:val="none" w:sz="0" w:space="0" w:color="auto"/>
                                                          </w:divBdr>
                                                          <w:divsChild>
                                                            <w:div w:id="530457839">
                                                              <w:marLeft w:val="0"/>
                                                              <w:marRight w:val="0"/>
                                                              <w:marTop w:val="210"/>
                                                              <w:marBottom w:val="210"/>
                                                              <w:divBdr>
                                                                <w:top w:val="none" w:sz="0" w:space="0" w:color="auto"/>
                                                                <w:left w:val="none" w:sz="0" w:space="0" w:color="auto"/>
                                                                <w:bottom w:val="none" w:sz="0" w:space="0" w:color="auto"/>
                                                                <w:right w:val="none" w:sz="0" w:space="0" w:color="auto"/>
                                                              </w:divBdr>
                                                              <w:divsChild>
                                                                <w:div w:id="620259760">
                                                                  <w:marLeft w:val="480"/>
                                                                  <w:marRight w:val="0"/>
                                                                  <w:marTop w:val="0"/>
                                                                  <w:marBottom w:val="240"/>
                                                                  <w:divBdr>
                                                                    <w:top w:val="none" w:sz="0" w:space="0" w:color="auto"/>
                                                                    <w:left w:val="none" w:sz="0" w:space="0" w:color="auto"/>
                                                                    <w:bottom w:val="none" w:sz="0" w:space="0" w:color="auto"/>
                                                                    <w:right w:val="none" w:sz="0" w:space="0" w:color="auto"/>
                                                                  </w:divBdr>
                                                                </w:div>
                                                              </w:divsChild>
                                                            </w:div>
                                                            <w:div w:id="1373968199">
                                                              <w:marLeft w:val="0"/>
                                                              <w:marRight w:val="0"/>
                                                              <w:marTop w:val="210"/>
                                                              <w:marBottom w:val="0"/>
                                                              <w:divBdr>
                                                                <w:top w:val="none" w:sz="0" w:space="0" w:color="auto"/>
                                                                <w:left w:val="none" w:sz="0" w:space="0" w:color="auto"/>
                                                                <w:bottom w:val="none" w:sz="0" w:space="0" w:color="auto"/>
                                                                <w:right w:val="none" w:sz="0" w:space="0" w:color="auto"/>
                                                              </w:divBdr>
                                                              <w:divsChild>
                                                                <w:div w:id="1914074619">
                                                                  <w:marLeft w:val="480"/>
                                                                  <w:marRight w:val="0"/>
                                                                  <w:marTop w:val="0"/>
                                                                  <w:marBottom w:val="240"/>
                                                                  <w:divBdr>
                                                                    <w:top w:val="none" w:sz="0" w:space="0" w:color="auto"/>
                                                                    <w:left w:val="none" w:sz="0" w:space="0" w:color="auto"/>
                                                                    <w:bottom w:val="none" w:sz="0" w:space="0" w:color="auto"/>
                                                                    <w:right w:val="none" w:sz="0" w:space="0" w:color="auto"/>
                                                                  </w:divBdr>
                                                                  <w:divsChild>
                                                                    <w:div w:id="2000036085">
                                                                      <w:marLeft w:val="0"/>
                                                                      <w:marRight w:val="0"/>
                                                                      <w:marTop w:val="0"/>
                                                                      <w:marBottom w:val="0"/>
                                                                      <w:divBdr>
                                                                        <w:top w:val="none" w:sz="0" w:space="0" w:color="auto"/>
                                                                        <w:left w:val="none" w:sz="0" w:space="0" w:color="auto"/>
                                                                        <w:bottom w:val="none" w:sz="0" w:space="0" w:color="auto"/>
                                                                        <w:right w:val="none" w:sz="0" w:space="0" w:color="auto"/>
                                                                      </w:divBdr>
                                                                      <w:divsChild>
                                                                        <w:div w:id="1585643683">
                                                                          <w:marLeft w:val="0"/>
                                                                          <w:marRight w:val="0"/>
                                                                          <w:marTop w:val="0"/>
                                                                          <w:marBottom w:val="0"/>
                                                                          <w:divBdr>
                                                                            <w:top w:val="none" w:sz="0" w:space="0" w:color="auto"/>
                                                                            <w:left w:val="none" w:sz="0" w:space="0" w:color="auto"/>
                                                                            <w:bottom w:val="none" w:sz="0" w:space="0" w:color="auto"/>
                                                                            <w:right w:val="none" w:sz="0" w:space="0" w:color="auto"/>
                                                                          </w:divBdr>
                                                                          <w:divsChild>
                                                                            <w:div w:id="11752829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972732">
                                                  <w:marLeft w:val="0"/>
                                                  <w:marRight w:val="0"/>
                                                  <w:marTop w:val="210"/>
                                                  <w:marBottom w:val="210"/>
                                                  <w:divBdr>
                                                    <w:top w:val="none" w:sz="0" w:space="0" w:color="auto"/>
                                                    <w:left w:val="none" w:sz="0" w:space="0" w:color="auto"/>
                                                    <w:bottom w:val="none" w:sz="0" w:space="0" w:color="auto"/>
                                                    <w:right w:val="none" w:sz="0" w:space="0" w:color="auto"/>
                                                  </w:divBdr>
                                                  <w:divsChild>
                                                    <w:div w:id="184906187">
                                                      <w:marLeft w:val="480"/>
                                                      <w:marRight w:val="0"/>
                                                      <w:marTop w:val="0"/>
                                                      <w:marBottom w:val="240"/>
                                                      <w:divBdr>
                                                        <w:top w:val="none" w:sz="0" w:space="0" w:color="auto"/>
                                                        <w:left w:val="none" w:sz="0" w:space="0" w:color="auto"/>
                                                        <w:bottom w:val="none" w:sz="0" w:space="0" w:color="auto"/>
                                                        <w:right w:val="none" w:sz="0" w:space="0" w:color="auto"/>
                                                      </w:divBdr>
                                                      <w:divsChild>
                                                        <w:div w:id="1430275521">
                                                          <w:marLeft w:val="0"/>
                                                          <w:marRight w:val="0"/>
                                                          <w:marTop w:val="0"/>
                                                          <w:marBottom w:val="0"/>
                                                          <w:divBdr>
                                                            <w:top w:val="none" w:sz="0" w:space="0" w:color="auto"/>
                                                            <w:left w:val="none" w:sz="0" w:space="0" w:color="auto"/>
                                                            <w:bottom w:val="none" w:sz="0" w:space="0" w:color="auto"/>
                                                            <w:right w:val="none" w:sz="0" w:space="0" w:color="auto"/>
                                                          </w:divBdr>
                                                          <w:divsChild>
                                                            <w:div w:id="1033843226">
                                                              <w:marLeft w:val="0"/>
                                                              <w:marRight w:val="0"/>
                                                              <w:marTop w:val="210"/>
                                                              <w:marBottom w:val="210"/>
                                                              <w:divBdr>
                                                                <w:top w:val="none" w:sz="0" w:space="0" w:color="auto"/>
                                                                <w:left w:val="none" w:sz="0" w:space="0" w:color="auto"/>
                                                                <w:bottom w:val="none" w:sz="0" w:space="0" w:color="auto"/>
                                                                <w:right w:val="none" w:sz="0" w:space="0" w:color="auto"/>
                                                              </w:divBdr>
                                                              <w:divsChild>
                                                                <w:div w:id="1697348251">
                                                                  <w:marLeft w:val="480"/>
                                                                  <w:marRight w:val="0"/>
                                                                  <w:marTop w:val="0"/>
                                                                  <w:marBottom w:val="240"/>
                                                                  <w:divBdr>
                                                                    <w:top w:val="none" w:sz="0" w:space="0" w:color="auto"/>
                                                                    <w:left w:val="none" w:sz="0" w:space="0" w:color="auto"/>
                                                                    <w:bottom w:val="none" w:sz="0" w:space="0" w:color="auto"/>
                                                                    <w:right w:val="none" w:sz="0" w:space="0" w:color="auto"/>
                                                                  </w:divBdr>
                                                                </w:div>
                                                              </w:divsChild>
                                                            </w:div>
                                                            <w:div w:id="1252274842">
                                                              <w:marLeft w:val="0"/>
                                                              <w:marRight w:val="0"/>
                                                              <w:marTop w:val="210"/>
                                                              <w:marBottom w:val="210"/>
                                                              <w:divBdr>
                                                                <w:top w:val="none" w:sz="0" w:space="0" w:color="auto"/>
                                                                <w:left w:val="none" w:sz="0" w:space="0" w:color="auto"/>
                                                                <w:bottom w:val="none" w:sz="0" w:space="0" w:color="auto"/>
                                                                <w:right w:val="none" w:sz="0" w:space="0" w:color="auto"/>
                                                              </w:divBdr>
                                                              <w:divsChild>
                                                                <w:div w:id="702024783">
                                                                  <w:marLeft w:val="480"/>
                                                                  <w:marRight w:val="0"/>
                                                                  <w:marTop w:val="0"/>
                                                                  <w:marBottom w:val="240"/>
                                                                  <w:divBdr>
                                                                    <w:top w:val="none" w:sz="0" w:space="0" w:color="auto"/>
                                                                    <w:left w:val="none" w:sz="0" w:space="0" w:color="auto"/>
                                                                    <w:bottom w:val="none" w:sz="0" w:space="0" w:color="auto"/>
                                                                    <w:right w:val="none" w:sz="0" w:space="0" w:color="auto"/>
                                                                  </w:divBdr>
                                                                </w:div>
                                                              </w:divsChild>
                                                            </w:div>
                                                            <w:div w:id="332728955">
                                                              <w:marLeft w:val="0"/>
                                                              <w:marRight w:val="0"/>
                                                              <w:marTop w:val="210"/>
                                                              <w:marBottom w:val="210"/>
                                                              <w:divBdr>
                                                                <w:top w:val="none" w:sz="0" w:space="0" w:color="auto"/>
                                                                <w:left w:val="none" w:sz="0" w:space="0" w:color="auto"/>
                                                                <w:bottom w:val="none" w:sz="0" w:space="0" w:color="auto"/>
                                                                <w:right w:val="none" w:sz="0" w:space="0" w:color="auto"/>
                                                              </w:divBdr>
                                                              <w:divsChild>
                                                                <w:div w:id="1397625968">
                                                                  <w:marLeft w:val="480"/>
                                                                  <w:marRight w:val="0"/>
                                                                  <w:marTop w:val="0"/>
                                                                  <w:marBottom w:val="240"/>
                                                                  <w:divBdr>
                                                                    <w:top w:val="none" w:sz="0" w:space="0" w:color="auto"/>
                                                                    <w:left w:val="none" w:sz="0" w:space="0" w:color="auto"/>
                                                                    <w:bottom w:val="none" w:sz="0" w:space="0" w:color="auto"/>
                                                                    <w:right w:val="none" w:sz="0" w:space="0" w:color="auto"/>
                                                                  </w:divBdr>
                                                                </w:div>
                                                              </w:divsChild>
                                                            </w:div>
                                                            <w:div w:id="706955127">
                                                              <w:marLeft w:val="0"/>
                                                              <w:marRight w:val="0"/>
                                                              <w:marTop w:val="210"/>
                                                              <w:marBottom w:val="210"/>
                                                              <w:divBdr>
                                                                <w:top w:val="none" w:sz="0" w:space="0" w:color="auto"/>
                                                                <w:left w:val="none" w:sz="0" w:space="0" w:color="auto"/>
                                                                <w:bottom w:val="none" w:sz="0" w:space="0" w:color="auto"/>
                                                                <w:right w:val="none" w:sz="0" w:space="0" w:color="auto"/>
                                                              </w:divBdr>
                                                              <w:divsChild>
                                                                <w:div w:id="917329710">
                                                                  <w:marLeft w:val="480"/>
                                                                  <w:marRight w:val="0"/>
                                                                  <w:marTop w:val="0"/>
                                                                  <w:marBottom w:val="240"/>
                                                                  <w:divBdr>
                                                                    <w:top w:val="none" w:sz="0" w:space="0" w:color="auto"/>
                                                                    <w:left w:val="none" w:sz="0" w:space="0" w:color="auto"/>
                                                                    <w:bottom w:val="none" w:sz="0" w:space="0" w:color="auto"/>
                                                                    <w:right w:val="none" w:sz="0" w:space="0" w:color="auto"/>
                                                                  </w:divBdr>
                                                                  <w:divsChild>
                                                                    <w:div w:id="756944548">
                                                                      <w:marLeft w:val="0"/>
                                                                      <w:marRight w:val="0"/>
                                                                      <w:marTop w:val="0"/>
                                                                      <w:marBottom w:val="0"/>
                                                                      <w:divBdr>
                                                                        <w:top w:val="none" w:sz="0" w:space="0" w:color="auto"/>
                                                                        <w:left w:val="none" w:sz="0" w:space="0" w:color="auto"/>
                                                                        <w:bottom w:val="none" w:sz="0" w:space="0" w:color="auto"/>
                                                                        <w:right w:val="none" w:sz="0" w:space="0" w:color="auto"/>
                                                                      </w:divBdr>
                                                                      <w:divsChild>
                                                                        <w:div w:id="26763936">
                                                                          <w:marLeft w:val="0"/>
                                                                          <w:marRight w:val="0"/>
                                                                          <w:marTop w:val="0"/>
                                                                          <w:marBottom w:val="0"/>
                                                                          <w:divBdr>
                                                                            <w:top w:val="none" w:sz="0" w:space="0" w:color="auto"/>
                                                                            <w:left w:val="none" w:sz="0" w:space="0" w:color="auto"/>
                                                                            <w:bottom w:val="none" w:sz="0" w:space="0" w:color="auto"/>
                                                                            <w:right w:val="none" w:sz="0" w:space="0" w:color="auto"/>
                                                                          </w:divBdr>
                                                                          <w:divsChild>
                                                                            <w:div w:id="31734899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50676">
                                                              <w:marLeft w:val="0"/>
                                                              <w:marRight w:val="0"/>
                                                              <w:marTop w:val="210"/>
                                                              <w:marBottom w:val="0"/>
                                                              <w:divBdr>
                                                                <w:top w:val="none" w:sz="0" w:space="0" w:color="auto"/>
                                                                <w:left w:val="none" w:sz="0" w:space="0" w:color="auto"/>
                                                                <w:bottom w:val="none" w:sz="0" w:space="0" w:color="auto"/>
                                                                <w:right w:val="none" w:sz="0" w:space="0" w:color="auto"/>
                                                              </w:divBdr>
                                                              <w:divsChild>
                                                                <w:div w:id="75597750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60403112">
                                                  <w:marLeft w:val="0"/>
                                                  <w:marRight w:val="0"/>
                                                  <w:marTop w:val="210"/>
                                                  <w:marBottom w:val="210"/>
                                                  <w:divBdr>
                                                    <w:top w:val="none" w:sz="0" w:space="0" w:color="auto"/>
                                                    <w:left w:val="none" w:sz="0" w:space="0" w:color="auto"/>
                                                    <w:bottom w:val="none" w:sz="0" w:space="0" w:color="auto"/>
                                                    <w:right w:val="none" w:sz="0" w:space="0" w:color="auto"/>
                                                  </w:divBdr>
                                                  <w:divsChild>
                                                    <w:div w:id="451561121">
                                                      <w:marLeft w:val="480"/>
                                                      <w:marRight w:val="0"/>
                                                      <w:marTop w:val="0"/>
                                                      <w:marBottom w:val="240"/>
                                                      <w:divBdr>
                                                        <w:top w:val="none" w:sz="0" w:space="0" w:color="auto"/>
                                                        <w:left w:val="none" w:sz="0" w:space="0" w:color="auto"/>
                                                        <w:bottom w:val="none" w:sz="0" w:space="0" w:color="auto"/>
                                                        <w:right w:val="none" w:sz="0" w:space="0" w:color="auto"/>
                                                      </w:divBdr>
                                                    </w:div>
                                                  </w:divsChild>
                                                </w:div>
                                                <w:div w:id="2089688433">
                                                  <w:marLeft w:val="0"/>
                                                  <w:marRight w:val="0"/>
                                                  <w:marTop w:val="210"/>
                                                  <w:marBottom w:val="210"/>
                                                  <w:divBdr>
                                                    <w:top w:val="none" w:sz="0" w:space="0" w:color="auto"/>
                                                    <w:left w:val="none" w:sz="0" w:space="0" w:color="auto"/>
                                                    <w:bottom w:val="none" w:sz="0" w:space="0" w:color="auto"/>
                                                    <w:right w:val="none" w:sz="0" w:space="0" w:color="auto"/>
                                                  </w:divBdr>
                                                  <w:divsChild>
                                                    <w:div w:id="1044283120">
                                                      <w:marLeft w:val="480"/>
                                                      <w:marRight w:val="0"/>
                                                      <w:marTop w:val="0"/>
                                                      <w:marBottom w:val="240"/>
                                                      <w:divBdr>
                                                        <w:top w:val="none" w:sz="0" w:space="0" w:color="auto"/>
                                                        <w:left w:val="none" w:sz="0" w:space="0" w:color="auto"/>
                                                        <w:bottom w:val="none" w:sz="0" w:space="0" w:color="auto"/>
                                                        <w:right w:val="none" w:sz="0" w:space="0" w:color="auto"/>
                                                      </w:divBdr>
                                                    </w:div>
                                                  </w:divsChild>
                                                </w:div>
                                                <w:div w:id="1319771169">
                                                  <w:marLeft w:val="0"/>
                                                  <w:marRight w:val="0"/>
                                                  <w:marTop w:val="210"/>
                                                  <w:marBottom w:val="0"/>
                                                  <w:divBdr>
                                                    <w:top w:val="none" w:sz="0" w:space="0" w:color="auto"/>
                                                    <w:left w:val="none" w:sz="0" w:space="0" w:color="auto"/>
                                                    <w:bottom w:val="none" w:sz="0" w:space="0" w:color="auto"/>
                                                    <w:right w:val="none" w:sz="0" w:space="0" w:color="auto"/>
                                                  </w:divBdr>
                                                  <w:divsChild>
                                                    <w:div w:id="3358609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19883798">
                                      <w:marLeft w:val="0"/>
                                      <w:marRight w:val="0"/>
                                      <w:marTop w:val="210"/>
                                      <w:marBottom w:val="210"/>
                                      <w:divBdr>
                                        <w:top w:val="none" w:sz="0" w:space="0" w:color="auto"/>
                                        <w:left w:val="none" w:sz="0" w:space="0" w:color="auto"/>
                                        <w:bottom w:val="none" w:sz="0" w:space="0" w:color="auto"/>
                                        <w:right w:val="none" w:sz="0" w:space="0" w:color="auto"/>
                                      </w:divBdr>
                                      <w:divsChild>
                                        <w:div w:id="920262170">
                                          <w:marLeft w:val="480"/>
                                          <w:marRight w:val="0"/>
                                          <w:marTop w:val="0"/>
                                          <w:marBottom w:val="240"/>
                                          <w:divBdr>
                                            <w:top w:val="none" w:sz="0" w:space="0" w:color="auto"/>
                                            <w:left w:val="none" w:sz="0" w:space="0" w:color="auto"/>
                                            <w:bottom w:val="none" w:sz="0" w:space="0" w:color="auto"/>
                                            <w:right w:val="none" w:sz="0" w:space="0" w:color="auto"/>
                                          </w:divBdr>
                                          <w:divsChild>
                                            <w:div w:id="1469586625">
                                              <w:marLeft w:val="0"/>
                                              <w:marRight w:val="0"/>
                                              <w:marTop w:val="0"/>
                                              <w:marBottom w:val="0"/>
                                              <w:divBdr>
                                                <w:top w:val="none" w:sz="0" w:space="0" w:color="auto"/>
                                                <w:left w:val="none" w:sz="0" w:space="0" w:color="auto"/>
                                                <w:bottom w:val="none" w:sz="0" w:space="0" w:color="auto"/>
                                                <w:right w:val="none" w:sz="0" w:space="0" w:color="auto"/>
                                              </w:divBdr>
                                              <w:divsChild>
                                                <w:div w:id="1801991443">
                                                  <w:marLeft w:val="0"/>
                                                  <w:marRight w:val="0"/>
                                                  <w:marTop w:val="210"/>
                                                  <w:marBottom w:val="210"/>
                                                  <w:divBdr>
                                                    <w:top w:val="none" w:sz="0" w:space="0" w:color="auto"/>
                                                    <w:left w:val="none" w:sz="0" w:space="0" w:color="auto"/>
                                                    <w:bottom w:val="none" w:sz="0" w:space="0" w:color="auto"/>
                                                    <w:right w:val="none" w:sz="0" w:space="0" w:color="auto"/>
                                                  </w:divBdr>
                                                  <w:divsChild>
                                                    <w:div w:id="1548713135">
                                                      <w:marLeft w:val="480"/>
                                                      <w:marRight w:val="0"/>
                                                      <w:marTop w:val="0"/>
                                                      <w:marBottom w:val="240"/>
                                                      <w:divBdr>
                                                        <w:top w:val="none" w:sz="0" w:space="0" w:color="auto"/>
                                                        <w:left w:val="none" w:sz="0" w:space="0" w:color="auto"/>
                                                        <w:bottom w:val="none" w:sz="0" w:space="0" w:color="auto"/>
                                                        <w:right w:val="none" w:sz="0" w:space="0" w:color="auto"/>
                                                      </w:divBdr>
                                                    </w:div>
                                                  </w:divsChild>
                                                </w:div>
                                                <w:div w:id="219750670">
                                                  <w:marLeft w:val="0"/>
                                                  <w:marRight w:val="0"/>
                                                  <w:marTop w:val="210"/>
                                                  <w:marBottom w:val="210"/>
                                                  <w:divBdr>
                                                    <w:top w:val="none" w:sz="0" w:space="0" w:color="auto"/>
                                                    <w:left w:val="none" w:sz="0" w:space="0" w:color="auto"/>
                                                    <w:bottom w:val="none" w:sz="0" w:space="0" w:color="auto"/>
                                                    <w:right w:val="none" w:sz="0" w:space="0" w:color="auto"/>
                                                  </w:divBdr>
                                                  <w:divsChild>
                                                    <w:div w:id="769857251">
                                                      <w:marLeft w:val="480"/>
                                                      <w:marRight w:val="0"/>
                                                      <w:marTop w:val="0"/>
                                                      <w:marBottom w:val="240"/>
                                                      <w:divBdr>
                                                        <w:top w:val="none" w:sz="0" w:space="0" w:color="auto"/>
                                                        <w:left w:val="none" w:sz="0" w:space="0" w:color="auto"/>
                                                        <w:bottom w:val="none" w:sz="0" w:space="0" w:color="auto"/>
                                                        <w:right w:val="none" w:sz="0" w:space="0" w:color="auto"/>
                                                      </w:divBdr>
                                                    </w:div>
                                                  </w:divsChild>
                                                </w:div>
                                                <w:div w:id="775906044">
                                                  <w:marLeft w:val="0"/>
                                                  <w:marRight w:val="0"/>
                                                  <w:marTop w:val="210"/>
                                                  <w:marBottom w:val="210"/>
                                                  <w:divBdr>
                                                    <w:top w:val="none" w:sz="0" w:space="0" w:color="auto"/>
                                                    <w:left w:val="none" w:sz="0" w:space="0" w:color="auto"/>
                                                    <w:bottom w:val="none" w:sz="0" w:space="0" w:color="auto"/>
                                                    <w:right w:val="none" w:sz="0" w:space="0" w:color="auto"/>
                                                  </w:divBdr>
                                                  <w:divsChild>
                                                    <w:div w:id="885340529">
                                                      <w:marLeft w:val="480"/>
                                                      <w:marRight w:val="0"/>
                                                      <w:marTop w:val="0"/>
                                                      <w:marBottom w:val="240"/>
                                                      <w:divBdr>
                                                        <w:top w:val="none" w:sz="0" w:space="0" w:color="auto"/>
                                                        <w:left w:val="none" w:sz="0" w:space="0" w:color="auto"/>
                                                        <w:bottom w:val="none" w:sz="0" w:space="0" w:color="auto"/>
                                                        <w:right w:val="none" w:sz="0" w:space="0" w:color="auto"/>
                                                      </w:divBdr>
                                                    </w:div>
                                                  </w:divsChild>
                                                </w:div>
                                                <w:div w:id="1447580364">
                                                  <w:marLeft w:val="0"/>
                                                  <w:marRight w:val="0"/>
                                                  <w:marTop w:val="210"/>
                                                  <w:marBottom w:val="210"/>
                                                  <w:divBdr>
                                                    <w:top w:val="none" w:sz="0" w:space="0" w:color="auto"/>
                                                    <w:left w:val="none" w:sz="0" w:space="0" w:color="auto"/>
                                                    <w:bottom w:val="none" w:sz="0" w:space="0" w:color="auto"/>
                                                    <w:right w:val="none" w:sz="0" w:space="0" w:color="auto"/>
                                                  </w:divBdr>
                                                  <w:divsChild>
                                                    <w:div w:id="2052727512">
                                                      <w:marLeft w:val="480"/>
                                                      <w:marRight w:val="0"/>
                                                      <w:marTop w:val="0"/>
                                                      <w:marBottom w:val="240"/>
                                                      <w:divBdr>
                                                        <w:top w:val="none" w:sz="0" w:space="0" w:color="auto"/>
                                                        <w:left w:val="none" w:sz="0" w:space="0" w:color="auto"/>
                                                        <w:bottom w:val="none" w:sz="0" w:space="0" w:color="auto"/>
                                                        <w:right w:val="none" w:sz="0" w:space="0" w:color="auto"/>
                                                      </w:divBdr>
                                                    </w:div>
                                                  </w:divsChild>
                                                </w:div>
                                                <w:div w:id="1896044866">
                                                  <w:marLeft w:val="0"/>
                                                  <w:marRight w:val="0"/>
                                                  <w:marTop w:val="210"/>
                                                  <w:marBottom w:val="210"/>
                                                  <w:divBdr>
                                                    <w:top w:val="none" w:sz="0" w:space="0" w:color="auto"/>
                                                    <w:left w:val="none" w:sz="0" w:space="0" w:color="auto"/>
                                                    <w:bottom w:val="none" w:sz="0" w:space="0" w:color="auto"/>
                                                    <w:right w:val="none" w:sz="0" w:space="0" w:color="auto"/>
                                                  </w:divBdr>
                                                  <w:divsChild>
                                                    <w:div w:id="1801609706">
                                                      <w:marLeft w:val="480"/>
                                                      <w:marRight w:val="0"/>
                                                      <w:marTop w:val="0"/>
                                                      <w:marBottom w:val="240"/>
                                                      <w:divBdr>
                                                        <w:top w:val="none" w:sz="0" w:space="0" w:color="auto"/>
                                                        <w:left w:val="none" w:sz="0" w:space="0" w:color="auto"/>
                                                        <w:bottom w:val="none" w:sz="0" w:space="0" w:color="auto"/>
                                                        <w:right w:val="none" w:sz="0" w:space="0" w:color="auto"/>
                                                      </w:divBdr>
                                                    </w:div>
                                                  </w:divsChild>
                                                </w:div>
                                                <w:div w:id="1873883704">
                                                  <w:marLeft w:val="0"/>
                                                  <w:marRight w:val="0"/>
                                                  <w:marTop w:val="210"/>
                                                  <w:marBottom w:val="210"/>
                                                  <w:divBdr>
                                                    <w:top w:val="none" w:sz="0" w:space="0" w:color="auto"/>
                                                    <w:left w:val="none" w:sz="0" w:space="0" w:color="auto"/>
                                                    <w:bottom w:val="none" w:sz="0" w:space="0" w:color="auto"/>
                                                    <w:right w:val="none" w:sz="0" w:space="0" w:color="auto"/>
                                                  </w:divBdr>
                                                  <w:divsChild>
                                                    <w:div w:id="1409426090">
                                                      <w:marLeft w:val="480"/>
                                                      <w:marRight w:val="0"/>
                                                      <w:marTop w:val="0"/>
                                                      <w:marBottom w:val="240"/>
                                                      <w:divBdr>
                                                        <w:top w:val="none" w:sz="0" w:space="0" w:color="auto"/>
                                                        <w:left w:val="none" w:sz="0" w:space="0" w:color="auto"/>
                                                        <w:bottom w:val="none" w:sz="0" w:space="0" w:color="auto"/>
                                                        <w:right w:val="none" w:sz="0" w:space="0" w:color="auto"/>
                                                      </w:divBdr>
                                                      <w:divsChild>
                                                        <w:div w:id="475924883">
                                                          <w:marLeft w:val="0"/>
                                                          <w:marRight w:val="0"/>
                                                          <w:marTop w:val="0"/>
                                                          <w:marBottom w:val="0"/>
                                                          <w:divBdr>
                                                            <w:top w:val="none" w:sz="0" w:space="0" w:color="auto"/>
                                                            <w:left w:val="none" w:sz="0" w:space="0" w:color="auto"/>
                                                            <w:bottom w:val="none" w:sz="0" w:space="0" w:color="auto"/>
                                                            <w:right w:val="none" w:sz="0" w:space="0" w:color="auto"/>
                                                          </w:divBdr>
                                                          <w:divsChild>
                                                            <w:div w:id="299072298">
                                                              <w:marLeft w:val="0"/>
                                                              <w:marRight w:val="0"/>
                                                              <w:marTop w:val="0"/>
                                                              <w:marBottom w:val="0"/>
                                                              <w:divBdr>
                                                                <w:top w:val="none" w:sz="0" w:space="0" w:color="auto"/>
                                                                <w:left w:val="none" w:sz="0" w:space="0" w:color="auto"/>
                                                                <w:bottom w:val="none" w:sz="0" w:space="0" w:color="auto"/>
                                                                <w:right w:val="none" w:sz="0" w:space="0" w:color="auto"/>
                                                              </w:divBdr>
                                                              <w:divsChild>
                                                                <w:div w:id="185480224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487159">
                                                  <w:marLeft w:val="0"/>
                                                  <w:marRight w:val="0"/>
                                                  <w:marTop w:val="210"/>
                                                  <w:marBottom w:val="210"/>
                                                  <w:divBdr>
                                                    <w:top w:val="none" w:sz="0" w:space="0" w:color="auto"/>
                                                    <w:left w:val="none" w:sz="0" w:space="0" w:color="auto"/>
                                                    <w:bottom w:val="none" w:sz="0" w:space="0" w:color="auto"/>
                                                    <w:right w:val="none" w:sz="0" w:space="0" w:color="auto"/>
                                                  </w:divBdr>
                                                  <w:divsChild>
                                                    <w:div w:id="938610551">
                                                      <w:marLeft w:val="480"/>
                                                      <w:marRight w:val="0"/>
                                                      <w:marTop w:val="0"/>
                                                      <w:marBottom w:val="240"/>
                                                      <w:divBdr>
                                                        <w:top w:val="none" w:sz="0" w:space="0" w:color="auto"/>
                                                        <w:left w:val="none" w:sz="0" w:space="0" w:color="auto"/>
                                                        <w:bottom w:val="none" w:sz="0" w:space="0" w:color="auto"/>
                                                        <w:right w:val="none" w:sz="0" w:space="0" w:color="auto"/>
                                                      </w:divBdr>
                                                    </w:div>
                                                  </w:divsChild>
                                                </w:div>
                                                <w:div w:id="2106684394">
                                                  <w:marLeft w:val="0"/>
                                                  <w:marRight w:val="0"/>
                                                  <w:marTop w:val="210"/>
                                                  <w:marBottom w:val="210"/>
                                                  <w:divBdr>
                                                    <w:top w:val="none" w:sz="0" w:space="0" w:color="auto"/>
                                                    <w:left w:val="none" w:sz="0" w:space="0" w:color="auto"/>
                                                    <w:bottom w:val="none" w:sz="0" w:space="0" w:color="auto"/>
                                                    <w:right w:val="none" w:sz="0" w:space="0" w:color="auto"/>
                                                  </w:divBdr>
                                                  <w:divsChild>
                                                    <w:div w:id="1402295108">
                                                      <w:marLeft w:val="480"/>
                                                      <w:marRight w:val="0"/>
                                                      <w:marTop w:val="0"/>
                                                      <w:marBottom w:val="240"/>
                                                      <w:divBdr>
                                                        <w:top w:val="none" w:sz="0" w:space="0" w:color="auto"/>
                                                        <w:left w:val="none" w:sz="0" w:space="0" w:color="auto"/>
                                                        <w:bottom w:val="none" w:sz="0" w:space="0" w:color="auto"/>
                                                        <w:right w:val="none" w:sz="0" w:space="0" w:color="auto"/>
                                                      </w:divBdr>
                                                    </w:div>
                                                  </w:divsChild>
                                                </w:div>
                                                <w:div w:id="2144808848">
                                                  <w:marLeft w:val="0"/>
                                                  <w:marRight w:val="0"/>
                                                  <w:marTop w:val="210"/>
                                                  <w:marBottom w:val="210"/>
                                                  <w:divBdr>
                                                    <w:top w:val="none" w:sz="0" w:space="0" w:color="auto"/>
                                                    <w:left w:val="none" w:sz="0" w:space="0" w:color="auto"/>
                                                    <w:bottom w:val="none" w:sz="0" w:space="0" w:color="auto"/>
                                                    <w:right w:val="none" w:sz="0" w:space="0" w:color="auto"/>
                                                  </w:divBdr>
                                                  <w:divsChild>
                                                    <w:div w:id="2036419386">
                                                      <w:marLeft w:val="480"/>
                                                      <w:marRight w:val="0"/>
                                                      <w:marTop w:val="0"/>
                                                      <w:marBottom w:val="240"/>
                                                      <w:divBdr>
                                                        <w:top w:val="none" w:sz="0" w:space="0" w:color="auto"/>
                                                        <w:left w:val="none" w:sz="0" w:space="0" w:color="auto"/>
                                                        <w:bottom w:val="none" w:sz="0" w:space="0" w:color="auto"/>
                                                        <w:right w:val="none" w:sz="0" w:space="0" w:color="auto"/>
                                                      </w:divBdr>
                                                    </w:div>
                                                  </w:divsChild>
                                                </w:div>
                                                <w:div w:id="1467431812">
                                                  <w:marLeft w:val="0"/>
                                                  <w:marRight w:val="0"/>
                                                  <w:marTop w:val="210"/>
                                                  <w:marBottom w:val="210"/>
                                                  <w:divBdr>
                                                    <w:top w:val="none" w:sz="0" w:space="0" w:color="auto"/>
                                                    <w:left w:val="none" w:sz="0" w:space="0" w:color="auto"/>
                                                    <w:bottom w:val="none" w:sz="0" w:space="0" w:color="auto"/>
                                                    <w:right w:val="none" w:sz="0" w:space="0" w:color="auto"/>
                                                  </w:divBdr>
                                                  <w:divsChild>
                                                    <w:div w:id="923294962">
                                                      <w:marLeft w:val="480"/>
                                                      <w:marRight w:val="0"/>
                                                      <w:marTop w:val="0"/>
                                                      <w:marBottom w:val="240"/>
                                                      <w:divBdr>
                                                        <w:top w:val="none" w:sz="0" w:space="0" w:color="auto"/>
                                                        <w:left w:val="none" w:sz="0" w:space="0" w:color="auto"/>
                                                        <w:bottom w:val="none" w:sz="0" w:space="0" w:color="auto"/>
                                                        <w:right w:val="none" w:sz="0" w:space="0" w:color="auto"/>
                                                      </w:divBdr>
                                                    </w:div>
                                                  </w:divsChild>
                                                </w:div>
                                                <w:div w:id="2128501159">
                                                  <w:marLeft w:val="0"/>
                                                  <w:marRight w:val="0"/>
                                                  <w:marTop w:val="210"/>
                                                  <w:marBottom w:val="210"/>
                                                  <w:divBdr>
                                                    <w:top w:val="none" w:sz="0" w:space="0" w:color="auto"/>
                                                    <w:left w:val="none" w:sz="0" w:space="0" w:color="auto"/>
                                                    <w:bottom w:val="none" w:sz="0" w:space="0" w:color="auto"/>
                                                    <w:right w:val="none" w:sz="0" w:space="0" w:color="auto"/>
                                                  </w:divBdr>
                                                  <w:divsChild>
                                                    <w:div w:id="1670326912">
                                                      <w:marLeft w:val="480"/>
                                                      <w:marRight w:val="0"/>
                                                      <w:marTop w:val="0"/>
                                                      <w:marBottom w:val="240"/>
                                                      <w:divBdr>
                                                        <w:top w:val="none" w:sz="0" w:space="0" w:color="auto"/>
                                                        <w:left w:val="none" w:sz="0" w:space="0" w:color="auto"/>
                                                        <w:bottom w:val="none" w:sz="0" w:space="0" w:color="auto"/>
                                                        <w:right w:val="none" w:sz="0" w:space="0" w:color="auto"/>
                                                      </w:divBdr>
                                                      <w:divsChild>
                                                        <w:div w:id="606885279">
                                                          <w:marLeft w:val="0"/>
                                                          <w:marRight w:val="0"/>
                                                          <w:marTop w:val="0"/>
                                                          <w:marBottom w:val="0"/>
                                                          <w:divBdr>
                                                            <w:top w:val="none" w:sz="0" w:space="0" w:color="auto"/>
                                                            <w:left w:val="none" w:sz="0" w:space="0" w:color="auto"/>
                                                            <w:bottom w:val="none" w:sz="0" w:space="0" w:color="auto"/>
                                                            <w:right w:val="none" w:sz="0" w:space="0" w:color="auto"/>
                                                          </w:divBdr>
                                                          <w:divsChild>
                                                            <w:div w:id="1822114186">
                                                              <w:marLeft w:val="0"/>
                                                              <w:marRight w:val="0"/>
                                                              <w:marTop w:val="210"/>
                                                              <w:marBottom w:val="210"/>
                                                              <w:divBdr>
                                                                <w:top w:val="none" w:sz="0" w:space="0" w:color="auto"/>
                                                                <w:left w:val="none" w:sz="0" w:space="0" w:color="auto"/>
                                                                <w:bottom w:val="none" w:sz="0" w:space="0" w:color="auto"/>
                                                                <w:right w:val="none" w:sz="0" w:space="0" w:color="auto"/>
                                                              </w:divBdr>
                                                              <w:divsChild>
                                                                <w:div w:id="1059012602">
                                                                  <w:marLeft w:val="480"/>
                                                                  <w:marRight w:val="0"/>
                                                                  <w:marTop w:val="0"/>
                                                                  <w:marBottom w:val="240"/>
                                                                  <w:divBdr>
                                                                    <w:top w:val="none" w:sz="0" w:space="0" w:color="auto"/>
                                                                    <w:left w:val="none" w:sz="0" w:space="0" w:color="auto"/>
                                                                    <w:bottom w:val="none" w:sz="0" w:space="0" w:color="auto"/>
                                                                    <w:right w:val="none" w:sz="0" w:space="0" w:color="auto"/>
                                                                  </w:divBdr>
                                                                </w:div>
                                                              </w:divsChild>
                                                            </w:div>
                                                            <w:div w:id="1109546299">
                                                              <w:marLeft w:val="0"/>
                                                              <w:marRight w:val="0"/>
                                                              <w:marTop w:val="210"/>
                                                              <w:marBottom w:val="210"/>
                                                              <w:divBdr>
                                                                <w:top w:val="none" w:sz="0" w:space="0" w:color="auto"/>
                                                                <w:left w:val="none" w:sz="0" w:space="0" w:color="auto"/>
                                                                <w:bottom w:val="none" w:sz="0" w:space="0" w:color="auto"/>
                                                                <w:right w:val="none" w:sz="0" w:space="0" w:color="auto"/>
                                                              </w:divBdr>
                                                              <w:divsChild>
                                                                <w:div w:id="1972520139">
                                                                  <w:marLeft w:val="480"/>
                                                                  <w:marRight w:val="0"/>
                                                                  <w:marTop w:val="0"/>
                                                                  <w:marBottom w:val="240"/>
                                                                  <w:divBdr>
                                                                    <w:top w:val="none" w:sz="0" w:space="0" w:color="auto"/>
                                                                    <w:left w:val="none" w:sz="0" w:space="0" w:color="auto"/>
                                                                    <w:bottom w:val="none" w:sz="0" w:space="0" w:color="auto"/>
                                                                    <w:right w:val="none" w:sz="0" w:space="0" w:color="auto"/>
                                                                  </w:divBdr>
                                                                </w:div>
                                                              </w:divsChild>
                                                            </w:div>
                                                            <w:div w:id="554467009">
                                                              <w:marLeft w:val="0"/>
                                                              <w:marRight w:val="0"/>
                                                              <w:marTop w:val="210"/>
                                                              <w:marBottom w:val="210"/>
                                                              <w:divBdr>
                                                                <w:top w:val="none" w:sz="0" w:space="0" w:color="auto"/>
                                                                <w:left w:val="none" w:sz="0" w:space="0" w:color="auto"/>
                                                                <w:bottom w:val="none" w:sz="0" w:space="0" w:color="auto"/>
                                                                <w:right w:val="none" w:sz="0" w:space="0" w:color="auto"/>
                                                              </w:divBdr>
                                                              <w:divsChild>
                                                                <w:div w:id="1659113884">
                                                                  <w:marLeft w:val="480"/>
                                                                  <w:marRight w:val="0"/>
                                                                  <w:marTop w:val="0"/>
                                                                  <w:marBottom w:val="240"/>
                                                                  <w:divBdr>
                                                                    <w:top w:val="none" w:sz="0" w:space="0" w:color="auto"/>
                                                                    <w:left w:val="none" w:sz="0" w:space="0" w:color="auto"/>
                                                                    <w:bottom w:val="none" w:sz="0" w:space="0" w:color="auto"/>
                                                                    <w:right w:val="none" w:sz="0" w:space="0" w:color="auto"/>
                                                                  </w:divBdr>
                                                                </w:div>
                                                              </w:divsChild>
                                                            </w:div>
                                                            <w:div w:id="744761024">
                                                              <w:marLeft w:val="0"/>
                                                              <w:marRight w:val="0"/>
                                                              <w:marTop w:val="210"/>
                                                              <w:marBottom w:val="0"/>
                                                              <w:divBdr>
                                                                <w:top w:val="none" w:sz="0" w:space="0" w:color="auto"/>
                                                                <w:left w:val="none" w:sz="0" w:space="0" w:color="auto"/>
                                                                <w:bottom w:val="none" w:sz="0" w:space="0" w:color="auto"/>
                                                                <w:right w:val="none" w:sz="0" w:space="0" w:color="auto"/>
                                                              </w:divBdr>
                                                              <w:divsChild>
                                                                <w:div w:id="162169280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96415131">
                                                  <w:marLeft w:val="0"/>
                                                  <w:marRight w:val="0"/>
                                                  <w:marTop w:val="210"/>
                                                  <w:marBottom w:val="0"/>
                                                  <w:divBdr>
                                                    <w:top w:val="none" w:sz="0" w:space="0" w:color="auto"/>
                                                    <w:left w:val="none" w:sz="0" w:space="0" w:color="auto"/>
                                                    <w:bottom w:val="none" w:sz="0" w:space="0" w:color="auto"/>
                                                    <w:right w:val="none" w:sz="0" w:space="0" w:color="auto"/>
                                                  </w:divBdr>
                                                  <w:divsChild>
                                                    <w:div w:id="212507326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30373710">
                                      <w:marLeft w:val="0"/>
                                      <w:marRight w:val="0"/>
                                      <w:marTop w:val="210"/>
                                      <w:marBottom w:val="210"/>
                                      <w:divBdr>
                                        <w:top w:val="none" w:sz="0" w:space="0" w:color="auto"/>
                                        <w:left w:val="none" w:sz="0" w:space="0" w:color="auto"/>
                                        <w:bottom w:val="none" w:sz="0" w:space="0" w:color="auto"/>
                                        <w:right w:val="none" w:sz="0" w:space="0" w:color="auto"/>
                                      </w:divBdr>
                                      <w:divsChild>
                                        <w:div w:id="1798912564">
                                          <w:marLeft w:val="480"/>
                                          <w:marRight w:val="0"/>
                                          <w:marTop w:val="0"/>
                                          <w:marBottom w:val="240"/>
                                          <w:divBdr>
                                            <w:top w:val="none" w:sz="0" w:space="0" w:color="auto"/>
                                            <w:left w:val="none" w:sz="0" w:space="0" w:color="auto"/>
                                            <w:bottom w:val="none" w:sz="0" w:space="0" w:color="auto"/>
                                            <w:right w:val="none" w:sz="0" w:space="0" w:color="auto"/>
                                          </w:divBdr>
                                          <w:divsChild>
                                            <w:div w:id="291791043">
                                              <w:marLeft w:val="0"/>
                                              <w:marRight w:val="0"/>
                                              <w:marTop w:val="0"/>
                                              <w:marBottom w:val="210"/>
                                              <w:divBdr>
                                                <w:top w:val="none" w:sz="0" w:space="0" w:color="auto"/>
                                                <w:left w:val="none" w:sz="0" w:space="0" w:color="auto"/>
                                                <w:bottom w:val="none" w:sz="0" w:space="0" w:color="auto"/>
                                                <w:right w:val="none" w:sz="0" w:space="0" w:color="auto"/>
                                              </w:divBdr>
                                            </w:div>
                                            <w:div w:id="288173862">
                                              <w:marLeft w:val="0"/>
                                              <w:marRight w:val="0"/>
                                              <w:marTop w:val="0"/>
                                              <w:marBottom w:val="0"/>
                                              <w:divBdr>
                                                <w:top w:val="none" w:sz="0" w:space="0" w:color="auto"/>
                                                <w:left w:val="none" w:sz="0" w:space="0" w:color="auto"/>
                                                <w:bottom w:val="none" w:sz="0" w:space="0" w:color="auto"/>
                                                <w:right w:val="none" w:sz="0" w:space="0" w:color="auto"/>
                                              </w:divBdr>
                                              <w:divsChild>
                                                <w:div w:id="146212413">
                                                  <w:marLeft w:val="0"/>
                                                  <w:marRight w:val="0"/>
                                                  <w:marTop w:val="210"/>
                                                  <w:marBottom w:val="210"/>
                                                  <w:divBdr>
                                                    <w:top w:val="none" w:sz="0" w:space="0" w:color="auto"/>
                                                    <w:left w:val="none" w:sz="0" w:space="0" w:color="auto"/>
                                                    <w:bottom w:val="none" w:sz="0" w:space="0" w:color="auto"/>
                                                    <w:right w:val="none" w:sz="0" w:space="0" w:color="auto"/>
                                                  </w:divBdr>
                                                  <w:divsChild>
                                                    <w:div w:id="900020662">
                                                      <w:marLeft w:val="480"/>
                                                      <w:marRight w:val="0"/>
                                                      <w:marTop w:val="0"/>
                                                      <w:marBottom w:val="240"/>
                                                      <w:divBdr>
                                                        <w:top w:val="none" w:sz="0" w:space="0" w:color="auto"/>
                                                        <w:left w:val="none" w:sz="0" w:space="0" w:color="auto"/>
                                                        <w:bottom w:val="none" w:sz="0" w:space="0" w:color="auto"/>
                                                        <w:right w:val="none" w:sz="0" w:space="0" w:color="auto"/>
                                                      </w:divBdr>
                                                      <w:divsChild>
                                                        <w:div w:id="566649724">
                                                          <w:marLeft w:val="0"/>
                                                          <w:marRight w:val="0"/>
                                                          <w:marTop w:val="0"/>
                                                          <w:marBottom w:val="0"/>
                                                          <w:divBdr>
                                                            <w:top w:val="none" w:sz="0" w:space="0" w:color="auto"/>
                                                            <w:left w:val="none" w:sz="0" w:space="0" w:color="auto"/>
                                                            <w:bottom w:val="none" w:sz="0" w:space="0" w:color="auto"/>
                                                            <w:right w:val="none" w:sz="0" w:space="0" w:color="auto"/>
                                                          </w:divBdr>
                                                          <w:divsChild>
                                                            <w:div w:id="717781526">
                                                              <w:marLeft w:val="0"/>
                                                              <w:marRight w:val="0"/>
                                                              <w:marTop w:val="210"/>
                                                              <w:marBottom w:val="210"/>
                                                              <w:divBdr>
                                                                <w:top w:val="none" w:sz="0" w:space="0" w:color="auto"/>
                                                                <w:left w:val="none" w:sz="0" w:space="0" w:color="auto"/>
                                                                <w:bottom w:val="none" w:sz="0" w:space="0" w:color="auto"/>
                                                                <w:right w:val="none" w:sz="0" w:space="0" w:color="auto"/>
                                                              </w:divBdr>
                                                              <w:divsChild>
                                                                <w:div w:id="951088908">
                                                                  <w:marLeft w:val="480"/>
                                                                  <w:marRight w:val="0"/>
                                                                  <w:marTop w:val="0"/>
                                                                  <w:marBottom w:val="240"/>
                                                                  <w:divBdr>
                                                                    <w:top w:val="none" w:sz="0" w:space="0" w:color="auto"/>
                                                                    <w:left w:val="none" w:sz="0" w:space="0" w:color="auto"/>
                                                                    <w:bottom w:val="none" w:sz="0" w:space="0" w:color="auto"/>
                                                                    <w:right w:val="none" w:sz="0" w:space="0" w:color="auto"/>
                                                                  </w:divBdr>
                                                                </w:div>
                                                              </w:divsChild>
                                                            </w:div>
                                                            <w:div w:id="1332413669">
                                                              <w:marLeft w:val="0"/>
                                                              <w:marRight w:val="0"/>
                                                              <w:marTop w:val="210"/>
                                                              <w:marBottom w:val="210"/>
                                                              <w:divBdr>
                                                                <w:top w:val="none" w:sz="0" w:space="0" w:color="auto"/>
                                                                <w:left w:val="none" w:sz="0" w:space="0" w:color="auto"/>
                                                                <w:bottom w:val="none" w:sz="0" w:space="0" w:color="auto"/>
                                                                <w:right w:val="none" w:sz="0" w:space="0" w:color="auto"/>
                                                              </w:divBdr>
                                                              <w:divsChild>
                                                                <w:div w:id="1387145418">
                                                                  <w:marLeft w:val="480"/>
                                                                  <w:marRight w:val="0"/>
                                                                  <w:marTop w:val="0"/>
                                                                  <w:marBottom w:val="240"/>
                                                                  <w:divBdr>
                                                                    <w:top w:val="none" w:sz="0" w:space="0" w:color="auto"/>
                                                                    <w:left w:val="none" w:sz="0" w:space="0" w:color="auto"/>
                                                                    <w:bottom w:val="none" w:sz="0" w:space="0" w:color="auto"/>
                                                                    <w:right w:val="none" w:sz="0" w:space="0" w:color="auto"/>
                                                                  </w:divBdr>
                                                                </w:div>
                                                              </w:divsChild>
                                                            </w:div>
                                                            <w:div w:id="51392643">
                                                              <w:marLeft w:val="0"/>
                                                              <w:marRight w:val="0"/>
                                                              <w:marTop w:val="210"/>
                                                              <w:marBottom w:val="0"/>
                                                              <w:divBdr>
                                                                <w:top w:val="none" w:sz="0" w:space="0" w:color="auto"/>
                                                                <w:left w:val="none" w:sz="0" w:space="0" w:color="auto"/>
                                                                <w:bottom w:val="none" w:sz="0" w:space="0" w:color="auto"/>
                                                                <w:right w:val="none" w:sz="0" w:space="0" w:color="auto"/>
                                                              </w:divBdr>
                                                              <w:divsChild>
                                                                <w:div w:id="157825168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83600005">
                                                  <w:marLeft w:val="0"/>
                                                  <w:marRight w:val="0"/>
                                                  <w:marTop w:val="210"/>
                                                  <w:marBottom w:val="0"/>
                                                  <w:divBdr>
                                                    <w:top w:val="none" w:sz="0" w:space="0" w:color="auto"/>
                                                    <w:left w:val="none" w:sz="0" w:space="0" w:color="auto"/>
                                                    <w:bottom w:val="none" w:sz="0" w:space="0" w:color="auto"/>
                                                    <w:right w:val="none" w:sz="0" w:space="0" w:color="auto"/>
                                                  </w:divBdr>
                                                  <w:divsChild>
                                                    <w:div w:id="17801762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68327015">
                                      <w:marLeft w:val="0"/>
                                      <w:marRight w:val="0"/>
                                      <w:marTop w:val="210"/>
                                      <w:marBottom w:val="210"/>
                                      <w:divBdr>
                                        <w:top w:val="none" w:sz="0" w:space="0" w:color="auto"/>
                                        <w:left w:val="none" w:sz="0" w:space="0" w:color="auto"/>
                                        <w:bottom w:val="none" w:sz="0" w:space="0" w:color="auto"/>
                                        <w:right w:val="none" w:sz="0" w:space="0" w:color="auto"/>
                                      </w:divBdr>
                                      <w:divsChild>
                                        <w:div w:id="720398932">
                                          <w:marLeft w:val="480"/>
                                          <w:marRight w:val="0"/>
                                          <w:marTop w:val="0"/>
                                          <w:marBottom w:val="240"/>
                                          <w:divBdr>
                                            <w:top w:val="none" w:sz="0" w:space="0" w:color="auto"/>
                                            <w:left w:val="none" w:sz="0" w:space="0" w:color="auto"/>
                                            <w:bottom w:val="none" w:sz="0" w:space="0" w:color="auto"/>
                                            <w:right w:val="none" w:sz="0" w:space="0" w:color="auto"/>
                                          </w:divBdr>
                                          <w:divsChild>
                                            <w:div w:id="790321316">
                                              <w:marLeft w:val="0"/>
                                              <w:marRight w:val="0"/>
                                              <w:marTop w:val="240"/>
                                              <w:marBottom w:val="0"/>
                                              <w:divBdr>
                                                <w:top w:val="none" w:sz="0" w:space="0" w:color="auto"/>
                                                <w:left w:val="none" w:sz="0" w:space="0" w:color="auto"/>
                                                <w:bottom w:val="none" w:sz="0" w:space="0" w:color="auto"/>
                                                <w:right w:val="none" w:sz="0" w:space="0" w:color="auto"/>
                                              </w:divBdr>
                                              <w:divsChild>
                                                <w:div w:id="805129108">
                                                  <w:marLeft w:val="0"/>
                                                  <w:marRight w:val="0"/>
                                                  <w:marTop w:val="0"/>
                                                  <w:marBottom w:val="0"/>
                                                  <w:divBdr>
                                                    <w:top w:val="none" w:sz="0" w:space="0" w:color="auto"/>
                                                    <w:left w:val="none" w:sz="0" w:space="0" w:color="auto"/>
                                                    <w:bottom w:val="none" w:sz="0" w:space="0" w:color="auto"/>
                                                    <w:right w:val="none" w:sz="0" w:space="0" w:color="auto"/>
                                                  </w:divBdr>
                                                </w:div>
                                                <w:div w:id="4287703">
                                                  <w:marLeft w:val="0"/>
                                                  <w:marRight w:val="0"/>
                                                  <w:marTop w:val="0"/>
                                                  <w:marBottom w:val="0"/>
                                                  <w:divBdr>
                                                    <w:top w:val="none" w:sz="0" w:space="0" w:color="auto"/>
                                                    <w:left w:val="none" w:sz="0" w:space="0" w:color="auto"/>
                                                    <w:bottom w:val="none" w:sz="0" w:space="0" w:color="auto"/>
                                                    <w:right w:val="none" w:sz="0" w:space="0" w:color="auto"/>
                                                  </w:divBdr>
                                                </w:div>
                                                <w:div w:id="403576127">
                                                  <w:marLeft w:val="0"/>
                                                  <w:marRight w:val="0"/>
                                                  <w:marTop w:val="0"/>
                                                  <w:marBottom w:val="0"/>
                                                  <w:divBdr>
                                                    <w:top w:val="none" w:sz="0" w:space="0" w:color="auto"/>
                                                    <w:left w:val="none" w:sz="0" w:space="0" w:color="auto"/>
                                                    <w:bottom w:val="none" w:sz="0" w:space="0" w:color="auto"/>
                                                    <w:right w:val="none" w:sz="0" w:space="0" w:color="auto"/>
                                                  </w:divBdr>
                                                </w:div>
                                                <w:div w:id="594633783">
                                                  <w:marLeft w:val="0"/>
                                                  <w:marRight w:val="0"/>
                                                  <w:marTop w:val="0"/>
                                                  <w:marBottom w:val="0"/>
                                                  <w:divBdr>
                                                    <w:top w:val="none" w:sz="0" w:space="0" w:color="auto"/>
                                                    <w:left w:val="none" w:sz="0" w:space="0" w:color="auto"/>
                                                    <w:bottom w:val="none" w:sz="0" w:space="0" w:color="auto"/>
                                                    <w:right w:val="none" w:sz="0" w:space="0" w:color="auto"/>
                                                  </w:divBdr>
                                                </w:div>
                                                <w:div w:id="628514961">
                                                  <w:marLeft w:val="0"/>
                                                  <w:marRight w:val="0"/>
                                                  <w:marTop w:val="0"/>
                                                  <w:marBottom w:val="0"/>
                                                  <w:divBdr>
                                                    <w:top w:val="none" w:sz="0" w:space="0" w:color="auto"/>
                                                    <w:left w:val="none" w:sz="0" w:space="0" w:color="auto"/>
                                                    <w:bottom w:val="none" w:sz="0" w:space="0" w:color="auto"/>
                                                    <w:right w:val="none" w:sz="0" w:space="0" w:color="auto"/>
                                                  </w:divBdr>
                                                </w:div>
                                                <w:div w:id="1237863232">
                                                  <w:marLeft w:val="0"/>
                                                  <w:marRight w:val="0"/>
                                                  <w:marTop w:val="0"/>
                                                  <w:marBottom w:val="0"/>
                                                  <w:divBdr>
                                                    <w:top w:val="none" w:sz="0" w:space="0" w:color="auto"/>
                                                    <w:left w:val="none" w:sz="0" w:space="0" w:color="auto"/>
                                                    <w:bottom w:val="none" w:sz="0" w:space="0" w:color="auto"/>
                                                    <w:right w:val="none" w:sz="0" w:space="0" w:color="auto"/>
                                                  </w:divBdr>
                                                </w:div>
                                                <w:div w:id="45495579">
                                                  <w:marLeft w:val="0"/>
                                                  <w:marRight w:val="0"/>
                                                  <w:marTop w:val="0"/>
                                                  <w:marBottom w:val="0"/>
                                                  <w:divBdr>
                                                    <w:top w:val="none" w:sz="0" w:space="0" w:color="auto"/>
                                                    <w:left w:val="none" w:sz="0" w:space="0" w:color="auto"/>
                                                    <w:bottom w:val="none" w:sz="0" w:space="0" w:color="auto"/>
                                                    <w:right w:val="none" w:sz="0" w:space="0" w:color="auto"/>
                                                  </w:divBdr>
                                                </w:div>
                                                <w:div w:id="1619994035">
                                                  <w:marLeft w:val="0"/>
                                                  <w:marRight w:val="0"/>
                                                  <w:marTop w:val="0"/>
                                                  <w:marBottom w:val="0"/>
                                                  <w:divBdr>
                                                    <w:top w:val="none" w:sz="0" w:space="0" w:color="auto"/>
                                                    <w:left w:val="none" w:sz="0" w:space="0" w:color="auto"/>
                                                    <w:bottom w:val="none" w:sz="0" w:space="0" w:color="auto"/>
                                                    <w:right w:val="none" w:sz="0" w:space="0" w:color="auto"/>
                                                  </w:divBdr>
                                                </w:div>
                                                <w:div w:id="1422682401">
                                                  <w:marLeft w:val="0"/>
                                                  <w:marRight w:val="0"/>
                                                  <w:marTop w:val="0"/>
                                                  <w:marBottom w:val="0"/>
                                                  <w:divBdr>
                                                    <w:top w:val="none" w:sz="0" w:space="0" w:color="auto"/>
                                                    <w:left w:val="none" w:sz="0" w:space="0" w:color="auto"/>
                                                    <w:bottom w:val="none" w:sz="0" w:space="0" w:color="auto"/>
                                                    <w:right w:val="none" w:sz="0" w:space="0" w:color="auto"/>
                                                  </w:divBdr>
                                                </w:div>
                                                <w:div w:id="1267076267">
                                                  <w:marLeft w:val="0"/>
                                                  <w:marRight w:val="0"/>
                                                  <w:marTop w:val="0"/>
                                                  <w:marBottom w:val="0"/>
                                                  <w:divBdr>
                                                    <w:top w:val="none" w:sz="0" w:space="0" w:color="auto"/>
                                                    <w:left w:val="none" w:sz="0" w:space="0" w:color="auto"/>
                                                    <w:bottom w:val="none" w:sz="0" w:space="0" w:color="auto"/>
                                                    <w:right w:val="none" w:sz="0" w:space="0" w:color="auto"/>
                                                  </w:divBdr>
                                                </w:div>
                                                <w:div w:id="2132361703">
                                                  <w:marLeft w:val="0"/>
                                                  <w:marRight w:val="0"/>
                                                  <w:marTop w:val="0"/>
                                                  <w:marBottom w:val="0"/>
                                                  <w:divBdr>
                                                    <w:top w:val="none" w:sz="0" w:space="0" w:color="auto"/>
                                                    <w:left w:val="none" w:sz="0" w:space="0" w:color="auto"/>
                                                    <w:bottom w:val="none" w:sz="0" w:space="0" w:color="auto"/>
                                                    <w:right w:val="none" w:sz="0" w:space="0" w:color="auto"/>
                                                  </w:divBdr>
                                                </w:div>
                                                <w:div w:id="1492482127">
                                                  <w:marLeft w:val="0"/>
                                                  <w:marRight w:val="0"/>
                                                  <w:marTop w:val="0"/>
                                                  <w:marBottom w:val="0"/>
                                                  <w:divBdr>
                                                    <w:top w:val="none" w:sz="0" w:space="0" w:color="auto"/>
                                                    <w:left w:val="none" w:sz="0" w:space="0" w:color="auto"/>
                                                    <w:bottom w:val="none" w:sz="0" w:space="0" w:color="auto"/>
                                                    <w:right w:val="none" w:sz="0" w:space="0" w:color="auto"/>
                                                  </w:divBdr>
                                                </w:div>
                                                <w:div w:id="257177303">
                                                  <w:marLeft w:val="0"/>
                                                  <w:marRight w:val="0"/>
                                                  <w:marTop w:val="0"/>
                                                  <w:marBottom w:val="0"/>
                                                  <w:divBdr>
                                                    <w:top w:val="none" w:sz="0" w:space="0" w:color="auto"/>
                                                    <w:left w:val="none" w:sz="0" w:space="0" w:color="auto"/>
                                                    <w:bottom w:val="none" w:sz="0" w:space="0" w:color="auto"/>
                                                    <w:right w:val="none" w:sz="0" w:space="0" w:color="auto"/>
                                                  </w:divBdr>
                                                </w:div>
                                                <w:div w:id="1782408791">
                                                  <w:marLeft w:val="0"/>
                                                  <w:marRight w:val="0"/>
                                                  <w:marTop w:val="0"/>
                                                  <w:marBottom w:val="0"/>
                                                  <w:divBdr>
                                                    <w:top w:val="none" w:sz="0" w:space="0" w:color="auto"/>
                                                    <w:left w:val="none" w:sz="0" w:space="0" w:color="auto"/>
                                                    <w:bottom w:val="none" w:sz="0" w:space="0" w:color="auto"/>
                                                    <w:right w:val="none" w:sz="0" w:space="0" w:color="auto"/>
                                                  </w:divBdr>
                                                </w:div>
                                                <w:div w:id="1207063294">
                                                  <w:marLeft w:val="0"/>
                                                  <w:marRight w:val="0"/>
                                                  <w:marTop w:val="0"/>
                                                  <w:marBottom w:val="0"/>
                                                  <w:divBdr>
                                                    <w:top w:val="none" w:sz="0" w:space="0" w:color="auto"/>
                                                    <w:left w:val="none" w:sz="0" w:space="0" w:color="auto"/>
                                                    <w:bottom w:val="none" w:sz="0" w:space="0" w:color="auto"/>
                                                    <w:right w:val="none" w:sz="0" w:space="0" w:color="auto"/>
                                                  </w:divBdr>
                                                </w:div>
                                                <w:div w:id="1786541091">
                                                  <w:marLeft w:val="0"/>
                                                  <w:marRight w:val="0"/>
                                                  <w:marTop w:val="0"/>
                                                  <w:marBottom w:val="0"/>
                                                  <w:divBdr>
                                                    <w:top w:val="none" w:sz="0" w:space="0" w:color="auto"/>
                                                    <w:left w:val="none" w:sz="0" w:space="0" w:color="auto"/>
                                                    <w:bottom w:val="none" w:sz="0" w:space="0" w:color="auto"/>
                                                    <w:right w:val="none" w:sz="0" w:space="0" w:color="auto"/>
                                                  </w:divBdr>
                                                </w:div>
                                                <w:div w:id="383212792">
                                                  <w:marLeft w:val="0"/>
                                                  <w:marRight w:val="0"/>
                                                  <w:marTop w:val="0"/>
                                                  <w:marBottom w:val="0"/>
                                                  <w:divBdr>
                                                    <w:top w:val="none" w:sz="0" w:space="0" w:color="auto"/>
                                                    <w:left w:val="none" w:sz="0" w:space="0" w:color="auto"/>
                                                    <w:bottom w:val="none" w:sz="0" w:space="0" w:color="auto"/>
                                                    <w:right w:val="none" w:sz="0" w:space="0" w:color="auto"/>
                                                  </w:divBdr>
                                                </w:div>
                                                <w:div w:id="852188185">
                                                  <w:marLeft w:val="0"/>
                                                  <w:marRight w:val="0"/>
                                                  <w:marTop w:val="0"/>
                                                  <w:marBottom w:val="0"/>
                                                  <w:divBdr>
                                                    <w:top w:val="none" w:sz="0" w:space="0" w:color="auto"/>
                                                    <w:left w:val="none" w:sz="0" w:space="0" w:color="auto"/>
                                                    <w:bottom w:val="none" w:sz="0" w:space="0" w:color="auto"/>
                                                    <w:right w:val="none" w:sz="0" w:space="0" w:color="auto"/>
                                                  </w:divBdr>
                                                </w:div>
                                                <w:div w:id="1124926753">
                                                  <w:marLeft w:val="0"/>
                                                  <w:marRight w:val="0"/>
                                                  <w:marTop w:val="0"/>
                                                  <w:marBottom w:val="0"/>
                                                  <w:divBdr>
                                                    <w:top w:val="none" w:sz="0" w:space="0" w:color="auto"/>
                                                    <w:left w:val="none" w:sz="0" w:space="0" w:color="auto"/>
                                                    <w:bottom w:val="none" w:sz="0" w:space="0" w:color="auto"/>
                                                    <w:right w:val="none" w:sz="0" w:space="0" w:color="auto"/>
                                                  </w:divBdr>
                                                </w:div>
                                                <w:div w:id="1154564289">
                                                  <w:marLeft w:val="0"/>
                                                  <w:marRight w:val="0"/>
                                                  <w:marTop w:val="0"/>
                                                  <w:marBottom w:val="0"/>
                                                  <w:divBdr>
                                                    <w:top w:val="none" w:sz="0" w:space="0" w:color="auto"/>
                                                    <w:left w:val="none" w:sz="0" w:space="0" w:color="auto"/>
                                                    <w:bottom w:val="none" w:sz="0" w:space="0" w:color="auto"/>
                                                    <w:right w:val="none" w:sz="0" w:space="0" w:color="auto"/>
                                                  </w:divBdr>
                                                </w:div>
                                                <w:div w:id="1232497953">
                                                  <w:marLeft w:val="0"/>
                                                  <w:marRight w:val="0"/>
                                                  <w:marTop w:val="0"/>
                                                  <w:marBottom w:val="0"/>
                                                  <w:divBdr>
                                                    <w:top w:val="none" w:sz="0" w:space="0" w:color="auto"/>
                                                    <w:left w:val="none" w:sz="0" w:space="0" w:color="auto"/>
                                                    <w:bottom w:val="none" w:sz="0" w:space="0" w:color="auto"/>
                                                    <w:right w:val="none" w:sz="0" w:space="0" w:color="auto"/>
                                                  </w:divBdr>
                                                </w:div>
                                                <w:div w:id="794762794">
                                                  <w:marLeft w:val="0"/>
                                                  <w:marRight w:val="0"/>
                                                  <w:marTop w:val="0"/>
                                                  <w:marBottom w:val="0"/>
                                                  <w:divBdr>
                                                    <w:top w:val="none" w:sz="0" w:space="0" w:color="auto"/>
                                                    <w:left w:val="none" w:sz="0" w:space="0" w:color="auto"/>
                                                    <w:bottom w:val="none" w:sz="0" w:space="0" w:color="auto"/>
                                                    <w:right w:val="none" w:sz="0" w:space="0" w:color="auto"/>
                                                  </w:divBdr>
                                                </w:div>
                                                <w:div w:id="967509351">
                                                  <w:marLeft w:val="0"/>
                                                  <w:marRight w:val="0"/>
                                                  <w:marTop w:val="0"/>
                                                  <w:marBottom w:val="0"/>
                                                  <w:divBdr>
                                                    <w:top w:val="none" w:sz="0" w:space="0" w:color="auto"/>
                                                    <w:left w:val="none" w:sz="0" w:space="0" w:color="auto"/>
                                                    <w:bottom w:val="none" w:sz="0" w:space="0" w:color="auto"/>
                                                    <w:right w:val="none" w:sz="0" w:space="0" w:color="auto"/>
                                                  </w:divBdr>
                                                </w:div>
                                                <w:div w:id="1040520882">
                                                  <w:marLeft w:val="0"/>
                                                  <w:marRight w:val="0"/>
                                                  <w:marTop w:val="0"/>
                                                  <w:marBottom w:val="0"/>
                                                  <w:divBdr>
                                                    <w:top w:val="none" w:sz="0" w:space="0" w:color="auto"/>
                                                    <w:left w:val="none" w:sz="0" w:space="0" w:color="auto"/>
                                                    <w:bottom w:val="none" w:sz="0" w:space="0" w:color="auto"/>
                                                    <w:right w:val="none" w:sz="0" w:space="0" w:color="auto"/>
                                                  </w:divBdr>
                                                </w:div>
                                                <w:div w:id="747994992">
                                                  <w:marLeft w:val="0"/>
                                                  <w:marRight w:val="0"/>
                                                  <w:marTop w:val="0"/>
                                                  <w:marBottom w:val="0"/>
                                                  <w:divBdr>
                                                    <w:top w:val="none" w:sz="0" w:space="0" w:color="auto"/>
                                                    <w:left w:val="none" w:sz="0" w:space="0" w:color="auto"/>
                                                    <w:bottom w:val="none" w:sz="0" w:space="0" w:color="auto"/>
                                                    <w:right w:val="none" w:sz="0" w:space="0" w:color="auto"/>
                                                  </w:divBdr>
                                                </w:div>
                                                <w:div w:id="357779164">
                                                  <w:marLeft w:val="0"/>
                                                  <w:marRight w:val="0"/>
                                                  <w:marTop w:val="0"/>
                                                  <w:marBottom w:val="0"/>
                                                  <w:divBdr>
                                                    <w:top w:val="none" w:sz="0" w:space="0" w:color="auto"/>
                                                    <w:left w:val="none" w:sz="0" w:space="0" w:color="auto"/>
                                                    <w:bottom w:val="none" w:sz="0" w:space="0" w:color="auto"/>
                                                    <w:right w:val="none" w:sz="0" w:space="0" w:color="auto"/>
                                                  </w:divBdr>
                                                </w:div>
                                                <w:div w:id="21136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88291">
                                      <w:marLeft w:val="0"/>
                                      <w:marRight w:val="0"/>
                                      <w:marTop w:val="210"/>
                                      <w:marBottom w:val="210"/>
                                      <w:divBdr>
                                        <w:top w:val="none" w:sz="0" w:space="0" w:color="auto"/>
                                        <w:left w:val="none" w:sz="0" w:space="0" w:color="auto"/>
                                        <w:bottom w:val="none" w:sz="0" w:space="0" w:color="auto"/>
                                        <w:right w:val="none" w:sz="0" w:space="0" w:color="auto"/>
                                      </w:divBdr>
                                      <w:divsChild>
                                        <w:div w:id="491527701">
                                          <w:marLeft w:val="480"/>
                                          <w:marRight w:val="0"/>
                                          <w:marTop w:val="0"/>
                                          <w:marBottom w:val="240"/>
                                          <w:divBdr>
                                            <w:top w:val="none" w:sz="0" w:space="0" w:color="auto"/>
                                            <w:left w:val="none" w:sz="0" w:space="0" w:color="auto"/>
                                            <w:bottom w:val="none" w:sz="0" w:space="0" w:color="auto"/>
                                            <w:right w:val="none" w:sz="0" w:space="0" w:color="auto"/>
                                          </w:divBdr>
                                          <w:divsChild>
                                            <w:div w:id="438721490">
                                              <w:marLeft w:val="0"/>
                                              <w:marRight w:val="0"/>
                                              <w:marTop w:val="0"/>
                                              <w:marBottom w:val="0"/>
                                              <w:divBdr>
                                                <w:top w:val="none" w:sz="0" w:space="0" w:color="auto"/>
                                                <w:left w:val="none" w:sz="0" w:space="0" w:color="auto"/>
                                                <w:bottom w:val="none" w:sz="0" w:space="0" w:color="auto"/>
                                                <w:right w:val="none" w:sz="0" w:space="0" w:color="auto"/>
                                              </w:divBdr>
                                              <w:divsChild>
                                                <w:div w:id="222910014">
                                                  <w:marLeft w:val="0"/>
                                                  <w:marRight w:val="0"/>
                                                  <w:marTop w:val="210"/>
                                                  <w:marBottom w:val="210"/>
                                                  <w:divBdr>
                                                    <w:top w:val="none" w:sz="0" w:space="0" w:color="auto"/>
                                                    <w:left w:val="none" w:sz="0" w:space="0" w:color="auto"/>
                                                    <w:bottom w:val="none" w:sz="0" w:space="0" w:color="auto"/>
                                                    <w:right w:val="none" w:sz="0" w:space="0" w:color="auto"/>
                                                  </w:divBdr>
                                                  <w:divsChild>
                                                    <w:div w:id="486944731">
                                                      <w:marLeft w:val="480"/>
                                                      <w:marRight w:val="0"/>
                                                      <w:marTop w:val="0"/>
                                                      <w:marBottom w:val="240"/>
                                                      <w:divBdr>
                                                        <w:top w:val="none" w:sz="0" w:space="0" w:color="auto"/>
                                                        <w:left w:val="none" w:sz="0" w:space="0" w:color="auto"/>
                                                        <w:bottom w:val="none" w:sz="0" w:space="0" w:color="auto"/>
                                                        <w:right w:val="none" w:sz="0" w:space="0" w:color="auto"/>
                                                      </w:divBdr>
                                                    </w:div>
                                                  </w:divsChild>
                                                </w:div>
                                                <w:div w:id="1305818317">
                                                  <w:marLeft w:val="0"/>
                                                  <w:marRight w:val="0"/>
                                                  <w:marTop w:val="210"/>
                                                  <w:marBottom w:val="210"/>
                                                  <w:divBdr>
                                                    <w:top w:val="none" w:sz="0" w:space="0" w:color="auto"/>
                                                    <w:left w:val="none" w:sz="0" w:space="0" w:color="auto"/>
                                                    <w:bottom w:val="none" w:sz="0" w:space="0" w:color="auto"/>
                                                    <w:right w:val="none" w:sz="0" w:space="0" w:color="auto"/>
                                                  </w:divBdr>
                                                  <w:divsChild>
                                                    <w:div w:id="585967791">
                                                      <w:marLeft w:val="480"/>
                                                      <w:marRight w:val="0"/>
                                                      <w:marTop w:val="0"/>
                                                      <w:marBottom w:val="240"/>
                                                      <w:divBdr>
                                                        <w:top w:val="none" w:sz="0" w:space="0" w:color="auto"/>
                                                        <w:left w:val="none" w:sz="0" w:space="0" w:color="auto"/>
                                                        <w:bottom w:val="none" w:sz="0" w:space="0" w:color="auto"/>
                                                        <w:right w:val="none" w:sz="0" w:space="0" w:color="auto"/>
                                                      </w:divBdr>
                                                    </w:div>
                                                  </w:divsChild>
                                                </w:div>
                                                <w:div w:id="72514519">
                                                  <w:marLeft w:val="0"/>
                                                  <w:marRight w:val="0"/>
                                                  <w:marTop w:val="210"/>
                                                  <w:marBottom w:val="210"/>
                                                  <w:divBdr>
                                                    <w:top w:val="none" w:sz="0" w:space="0" w:color="auto"/>
                                                    <w:left w:val="none" w:sz="0" w:space="0" w:color="auto"/>
                                                    <w:bottom w:val="none" w:sz="0" w:space="0" w:color="auto"/>
                                                    <w:right w:val="none" w:sz="0" w:space="0" w:color="auto"/>
                                                  </w:divBdr>
                                                  <w:divsChild>
                                                    <w:div w:id="887033553">
                                                      <w:marLeft w:val="480"/>
                                                      <w:marRight w:val="0"/>
                                                      <w:marTop w:val="0"/>
                                                      <w:marBottom w:val="240"/>
                                                      <w:divBdr>
                                                        <w:top w:val="none" w:sz="0" w:space="0" w:color="auto"/>
                                                        <w:left w:val="none" w:sz="0" w:space="0" w:color="auto"/>
                                                        <w:bottom w:val="none" w:sz="0" w:space="0" w:color="auto"/>
                                                        <w:right w:val="none" w:sz="0" w:space="0" w:color="auto"/>
                                                      </w:divBdr>
                                                    </w:div>
                                                  </w:divsChild>
                                                </w:div>
                                                <w:div w:id="524828320">
                                                  <w:marLeft w:val="0"/>
                                                  <w:marRight w:val="0"/>
                                                  <w:marTop w:val="210"/>
                                                  <w:marBottom w:val="210"/>
                                                  <w:divBdr>
                                                    <w:top w:val="none" w:sz="0" w:space="0" w:color="auto"/>
                                                    <w:left w:val="none" w:sz="0" w:space="0" w:color="auto"/>
                                                    <w:bottom w:val="none" w:sz="0" w:space="0" w:color="auto"/>
                                                    <w:right w:val="none" w:sz="0" w:space="0" w:color="auto"/>
                                                  </w:divBdr>
                                                  <w:divsChild>
                                                    <w:div w:id="146092583">
                                                      <w:marLeft w:val="480"/>
                                                      <w:marRight w:val="0"/>
                                                      <w:marTop w:val="0"/>
                                                      <w:marBottom w:val="240"/>
                                                      <w:divBdr>
                                                        <w:top w:val="none" w:sz="0" w:space="0" w:color="auto"/>
                                                        <w:left w:val="none" w:sz="0" w:space="0" w:color="auto"/>
                                                        <w:bottom w:val="none" w:sz="0" w:space="0" w:color="auto"/>
                                                        <w:right w:val="none" w:sz="0" w:space="0" w:color="auto"/>
                                                      </w:divBdr>
                                                    </w:div>
                                                  </w:divsChild>
                                                </w:div>
                                                <w:div w:id="1558980207">
                                                  <w:marLeft w:val="0"/>
                                                  <w:marRight w:val="0"/>
                                                  <w:marTop w:val="210"/>
                                                  <w:marBottom w:val="210"/>
                                                  <w:divBdr>
                                                    <w:top w:val="none" w:sz="0" w:space="0" w:color="auto"/>
                                                    <w:left w:val="none" w:sz="0" w:space="0" w:color="auto"/>
                                                    <w:bottom w:val="none" w:sz="0" w:space="0" w:color="auto"/>
                                                    <w:right w:val="none" w:sz="0" w:space="0" w:color="auto"/>
                                                  </w:divBdr>
                                                  <w:divsChild>
                                                    <w:div w:id="2009552968">
                                                      <w:marLeft w:val="480"/>
                                                      <w:marRight w:val="0"/>
                                                      <w:marTop w:val="0"/>
                                                      <w:marBottom w:val="240"/>
                                                      <w:divBdr>
                                                        <w:top w:val="none" w:sz="0" w:space="0" w:color="auto"/>
                                                        <w:left w:val="none" w:sz="0" w:space="0" w:color="auto"/>
                                                        <w:bottom w:val="none" w:sz="0" w:space="0" w:color="auto"/>
                                                        <w:right w:val="none" w:sz="0" w:space="0" w:color="auto"/>
                                                      </w:divBdr>
                                                      <w:divsChild>
                                                        <w:div w:id="1076591030">
                                                          <w:marLeft w:val="0"/>
                                                          <w:marRight w:val="0"/>
                                                          <w:marTop w:val="0"/>
                                                          <w:marBottom w:val="0"/>
                                                          <w:divBdr>
                                                            <w:top w:val="none" w:sz="0" w:space="0" w:color="auto"/>
                                                            <w:left w:val="none" w:sz="0" w:space="0" w:color="auto"/>
                                                            <w:bottom w:val="none" w:sz="0" w:space="0" w:color="auto"/>
                                                            <w:right w:val="none" w:sz="0" w:space="0" w:color="auto"/>
                                                          </w:divBdr>
                                                          <w:divsChild>
                                                            <w:div w:id="1893619509">
                                                              <w:marLeft w:val="0"/>
                                                              <w:marRight w:val="0"/>
                                                              <w:marTop w:val="0"/>
                                                              <w:marBottom w:val="0"/>
                                                              <w:divBdr>
                                                                <w:top w:val="none" w:sz="0" w:space="0" w:color="auto"/>
                                                                <w:left w:val="none" w:sz="0" w:space="0" w:color="auto"/>
                                                                <w:bottom w:val="none" w:sz="0" w:space="0" w:color="auto"/>
                                                                <w:right w:val="none" w:sz="0" w:space="0" w:color="auto"/>
                                                              </w:divBdr>
                                                              <w:divsChild>
                                                                <w:div w:id="71573772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877000">
                                                  <w:marLeft w:val="0"/>
                                                  <w:marRight w:val="0"/>
                                                  <w:marTop w:val="210"/>
                                                  <w:marBottom w:val="210"/>
                                                  <w:divBdr>
                                                    <w:top w:val="none" w:sz="0" w:space="0" w:color="auto"/>
                                                    <w:left w:val="none" w:sz="0" w:space="0" w:color="auto"/>
                                                    <w:bottom w:val="none" w:sz="0" w:space="0" w:color="auto"/>
                                                    <w:right w:val="none" w:sz="0" w:space="0" w:color="auto"/>
                                                  </w:divBdr>
                                                  <w:divsChild>
                                                    <w:div w:id="1615868313">
                                                      <w:marLeft w:val="480"/>
                                                      <w:marRight w:val="0"/>
                                                      <w:marTop w:val="0"/>
                                                      <w:marBottom w:val="240"/>
                                                      <w:divBdr>
                                                        <w:top w:val="none" w:sz="0" w:space="0" w:color="auto"/>
                                                        <w:left w:val="none" w:sz="0" w:space="0" w:color="auto"/>
                                                        <w:bottom w:val="none" w:sz="0" w:space="0" w:color="auto"/>
                                                        <w:right w:val="none" w:sz="0" w:space="0" w:color="auto"/>
                                                      </w:divBdr>
                                                      <w:divsChild>
                                                        <w:div w:id="1917203996">
                                                          <w:marLeft w:val="0"/>
                                                          <w:marRight w:val="0"/>
                                                          <w:marTop w:val="0"/>
                                                          <w:marBottom w:val="0"/>
                                                          <w:divBdr>
                                                            <w:top w:val="none" w:sz="0" w:space="0" w:color="auto"/>
                                                            <w:left w:val="none" w:sz="0" w:space="0" w:color="auto"/>
                                                            <w:bottom w:val="none" w:sz="0" w:space="0" w:color="auto"/>
                                                            <w:right w:val="none" w:sz="0" w:space="0" w:color="auto"/>
                                                          </w:divBdr>
                                                          <w:divsChild>
                                                            <w:div w:id="633297826">
                                                              <w:marLeft w:val="0"/>
                                                              <w:marRight w:val="0"/>
                                                              <w:marTop w:val="0"/>
                                                              <w:marBottom w:val="0"/>
                                                              <w:divBdr>
                                                                <w:top w:val="none" w:sz="0" w:space="0" w:color="auto"/>
                                                                <w:left w:val="none" w:sz="0" w:space="0" w:color="auto"/>
                                                                <w:bottom w:val="none" w:sz="0" w:space="0" w:color="auto"/>
                                                                <w:right w:val="none" w:sz="0" w:space="0" w:color="auto"/>
                                                              </w:divBdr>
                                                              <w:divsChild>
                                                                <w:div w:id="211748349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351071">
                                                  <w:marLeft w:val="0"/>
                                                  <w:marRight w:val="0"/>
                                                  <w:marTop w:val="210"/>
                                                  <w:marBottom w:val="210"/>
                                                  <w:divBdr>
                                                    <w:top w:val="none" w:sz="0" w:space="0" w:color="auto"/>
                                                    <w:left w:val="none" w:sz="0" w:space="0" w:color="auto"/>
                                                    <w:bottom w:val="none" w:sz="0" w:space="0" w:color="auto"/>
                                                    <w:right w:val="none" w:sz="0" w:space="0" w:color="auto"/>
                                                  </w:divBdr>
                                                  <w:divsChild>
                                                    <w:div w:id="1909489355">
                                                      <w:marLeft w:val="480"/>
                                                      <w:marRight w:val="0"/>
                                                      <w:marTop w:val="0"/>
                                                      <w:marBottom w:val="240"/>
                                                      <w:divBdr>
                                                        <w:top w:val="none" w:sz="0" w:space="0" w:color="auto"/>
                                                        <w:left w:val="none" w:sz="0" w:space="0" w:color="auto"/>
                                                        <w:bottom w:val="none" w:sz="0" w:space="0" w:color="auto"/>
                                                        <w:right w:val="none" w:sz="0" w:space="0" w:color="auto"/>
                                                      </w:divBdr>
                                                    </w:div>
                                                  </w:divsChild>
                                                </w:div>
                                                <w:div w:id="73599120">
                                                  <w:marLeft w:val="0"/>
                                                  <w:marRight w:val="0"/>
                                                  <w:marTop w:val="210"/>
                                                  <w:marBottom w:val="210"/>
                                                  <w:divBdr>
                                                    <w:top w:val="none" w:sz="0" w:space="0" w:color="auto"/>
                                                    <w:left w:val="none" w:sz="0" w:space="0" w:color="auto"/>
                                                    <w:bottom w:val="none" w:sz="0" w:space="0" w:color="auto"/>
                                                    <w:right w:val="none" w:sz="0" w:space="0" w:color="auto"/>
                                                  </w:divBdr>
                                                  <w:divsChild>
                                                    <w:div w:id="215896366">
                                                      <w:marLeft w:val="480"/>
                                                      <w:marRight w:val="0"/>
                                                      <w:marTop w:val="0"/>
                                                      <w:marBottom w:val="240"/>
                                                      <w:divBdr>
                                                        <w:top w:val="none" w:sz="0" w:space="0" w:color="auto"/>
                                                        <w:left w:val="none" w:sz="0" w:space="0" w:color="auto"/>
                                                        <w:bottom w:val="none" w:sz="0" w:space="0" w:color="auto"/>
                                                        <w:right w:val="none" w:sz="0" w:space="0" w:color="auto"/>
                                                      </w:divBdr>
                                                    </w:div>
                                                  </w:divsChild>
                                                </w:div>
                                                <w:div w:id="1747915240">
                                                  <w:marLeft w:val="0"/>
                                                  <w:marRight w:val="0"/>
                                                  <w:marTop w:val="210"/>
                                                  <w:marBottom w:val="210"/>
                                                  <w:divBdr>
                                                    <w:top w:val="none" w:sz="0" w:space="0" w:color="auto"/>
                                                    <w:left w:val="none" w:sz="0" w:space="0" w:color="auto"/>
                                                    <w:bottom w:val="none" w:sz="0" w:space="0" w:color="auto"/>
                                                    <w:right w:val="none" w:sz="0" w:space="0" w:color="auto"/>
                                                  </w:divBdr>
                                                  <w:divsChild>
                                                    <w:div w:id="834608243">
                                                      <w:marLeft w:val="480"/>
                                                      <w:marRight w:val="0"/>
                                                      <w:marTop w:val="0"/>
                                                      <w:marBottom w:val="240"/>
                                                      <w:divBdr>
                                                        <w:top w:val="none" w:sz="0" w:space="0" w:color="auto"/>
                                                        <w:left w:val="none" w:sz="0" w:space="0" w:color="auto"/>
                                                        <w:bottom w:val="none" w:sz="0" w:space="0" w:color="auto"/>
                                                        <w:right w:val="none" w:sz="0" w:space="0" w:color="auto"/>
                                                      </w:divBdr>
                                                      <w:divsChild>
                                                        <w:div w:id="1579633707">
                                                          <w:marLeft w:val="0"/>
                                                          <w:marRight w:val="0"/>
                                                          <w:marTop w:val="0"/>
                                                          <w:marBottom w:val="0"/>
                                                          <w:divBdr>
                                                            <w:top w:val="none" w:sz="0" w:space="0" w:color="auto"/>
                                                            <w:left w:val="none" w:sz="0" w:space="0" w:color="auto"/>
                                                            <w:bottom w:val="none" w:sz="0" w:space="0" w:color="auto"/>
                                                            <w:right w:val="none" w:sz="0" w:space="0" w:color="auto"/>
                                                          </w:divBdr>
                                                          <w:divsChild>
                                                            <w:div w:id="1609236812">
                                                              <w:marLeft w:val="0"/>
                                                              <w:marRight w:val="0"/>
                                                              <w:marTop w:val="210"/>
                                                              <w:marBottom w:val="210"/>
                                                              <w:divBdr>
                                                                <w:top w:val="none" w:sz="0" w:space="0" w:color="auto"/>
                                                                <w:left w:val="none" w:sz="0" w:space="0" w:color="auto"/>
                                                                <w:bottom w:val="none" w:sz="0" w:space="0" w:color="auto"/>
                                                                <w:right w:val="none" w:sz="0" w:space="0" w:color="auto"/>
                                                              </w:divBdr>
                                                              <w:divsChild>
                                                                <w:div w:id="355887077">
                                                                  <w:marLeft w:val="480"/>
                                                                  <w:marRight w:val="0"/>
                                                                  <w:marTop w:val="0"/>
                                                                  <w:marBottom w:val="240"/>
                                                                  <w:divBdr>
                                                                    <w:top w:val="none" w:sz="0" w:space="0" w:color="auto"/>
                                                                    <w:left w:val="none" w:sz="0" w:space="0" w:color="auto"/>
                                                                    <w:bottom w:val="none" w:sz="0" w:space="0" w:color="auto"/>
                                                                    <w:right w:val="none" w:sz="0" w:space="0" w:color="auto"/>
                                                                  </w:divBdr>
                                                                </w:div>
                                                              </w:divsChild>
                                                            </w:div>
                                                            <w:div w:id="1798645948">
                                                              <w:marLeft w:val="0"/>
                                                              <w:marRight w:val="0"/>
                                                              <w:marTop w:val="210"/>
                                                              <w:marBottom w:val="210"/>
                                                              <w:divBdr>
                                                                <w:top w:val="none" w:sz="0" w:space="0" w:color="auto"/>
                                                                <w:left w:val="none" w:sz="0" w:space="0" w:color="auto"/>
                                                                <w:bottom w:val="none" w:sz="0" w:space="0" w:color="auto"/>
                                                                <w:right w:val="none" w:sz="0" w:space="0" w:color="auto"/>
                                                              </w:divBdr>
                                                              <w:divsChild>
                                                                <w:div w:id="1185943896">
                                                                  <w:marLeft w:val="480"/>
                                                                  <w:marRight w:val="0"/>
                                                                  <w:marTop w:val="0"/>
                                                                  <w:marBottom w:val="240"/>
                                                                  <w:divBdr>
                                                                    <w:top w:val="none" w:sz="0" w:space="0" w:color="auto"/>
                                                                    <w:left w:val="none" w:sz="0" w:space="0" w:color="auto"/>
                                                                    <w:bottom w:val="none" w:sz="0" w:space="0" w:color="auto"/>
                                                                    <w:right w:val="none" w:sz="0" w:space="0" w:color="auto"/>
                                                                  </w:divBdr>
                                                                </w:div>
                                                              </w:divsChild>
                                                            </w:div>
                                                            <w:div w:id="565265076">
                                                              <w:marLeft w:val="0"/>
                                                              <w:marRight w:val="0"/>
                                                              <w:marTop w:val="210"/>
                                                              <w:marBottom w:val="210"/>
                                                              <w:divBdr>
                                                                <w:top w:val="none" w:sz="0" w:space="0" w:color="auto"/>
                                                                <w:left w:val="none" w:sz="0" w:space="0" w:color="auto"/>
                                                                <w:bottom w:val="none" w:sz="0" w:space="0" w:color="auto"/>
                                                                <w:right w:val="none" w:sz="0" w:space="0" w:color="auto"/>
                                                              </w:divBdr>
                                                              <w:divsChild>
                                                                <w:div w:id="1163082583">
                                                                  <w:marLeft w:val="480"/>
                                                                  <w:marRight w:val="0"/>
                                                                  <w:marTop w:val="0"/>
                                                                  <w:marBottom w:val="240"/>
                                                                  <w:divBdr>
                                                                    <w:top w:val="none" w:sz="0" w:space="0" w:color="auto"/>
                                                                    <w:left w:val="none" w:sz="0" w:space="0" w:color="auto"/>
                                                                    <w:bottom w:val="none" w:sz="0" w:space="0" w:color="auto"/>
                                                                    <w:right w:val="none" w:sz="0" w:space="0" w:color="auto"/>
                                                                  </w:divBdr>
                                                                </w:div>
                                                              </w:divsChild>
                                                            </w:div>
                                                            <w:div w:id="242228524">
                                                              <w:marLeft w:val="0"/>
                                                              <w:marRight w:val="0"/>
                                                              <w:marTop w:val="210"/>
                                                              <w:marBottom w:val="210"/>
                                                              <w:divBdr>
                                                                <w:top w:val="none" w:sz="0" w:space="0" w:color="auto"/>
                                                                <w:left w:val="none" w:sz="0" w:space="0" w:color="auto"/>
                                                                <w:bottom w:val="none" w:sz="0" w:space="0" w:color="auto"/>
                                                                <w:right w:val="none" w:sz="0" w:space="0" w:color="auto"/>
                                                              </w:divBdr>
                                                              <w:divsChild>
                                                                <w:div w:id="548759156">
                                                                  <w:marLeft w:val="480"/>
                                                                  <w:marRight w:val="0"/>
                                                                  <w:marTop w:val="0"/>
                                                                  <w:marBottom w:val="240"/>
                                                                  <w:divBdr>
                                                                    <w:top w:val="none" w:sz="0" w:space="0" w:color="auto"/>
                                                                    <w:left w:val="none" w:sz="0" w:space="0" w:color="auto"/>
                                                                    <w:bottom w:val="none" w:sz="0" w:space="0" w:color="auto"/>
                                                                    <w:right w:val="none" w:sz="0" w:space="0" w:color="auto"/>
                                                                  </w:divBdr>
                                                                </w:div>
                                                              </w:divsChild>
                                                            </w:div>
                                                            <w:div w:id="1394742537">
                                                              <w:marLeft w:val="0"/>
                                                              <w:marRight w:val="0"/>
                                                              <w:marTop w:val="210"/>
                                                              <w:marBottom w:val="210"/>
                                                              <w:divBdr>
                                                                <w:top w:val="none" w:sz="0" w:space="0" w:color="auto"/>
                                                                <w:left w:val="none" w:sz="0" w:space="0" w:color="auto"/>
                                                                <w:bottom w:val="none" w:sz="0" w:space="0" w:color="auto"/>
                                                                <w:right w:val="none" w:sz="0" w:space="0" w:color="auto"/>
                                                              </w:divBdr>
                                                              <w:divsChild>
                                                                <w:div w:id="1146583467">
                                                                  <w:marLeft w:val="480"/>
                                                                  <w:marRight w:val="0"/>
                                                                  <w:marTop w:val="0"/>
                                                                  <w:marBottom w:val="240"/>
                                                                  <w:divBdr>
                                                                    <w:top w:val="none" w:sz="0" w:space="0" w:color="auto"/>
                                                                    <w:left w:val="none" w:sz="0" w:space="0" w:color="auto"/>
                                                                    <w:bottom w:val="none" w:sz="0" w:space="0" w:color="auto"/>
                                                                    <w:right w:val="none" w:sz="0" w:space="0" w:color="auto"/>
                                                                  </w:divBdr>
                                                                </w:div>
                                                              </w:divsChild>
                                                            </w:div>
                                                            <w:div w:id="1555701041">
                                                              <w:marLeft w:val="0"/>
                                                              <w:marRight w:val="0"/>
                                                              <w:marTop w:val="210"/>
                                                              <w:marBottom w:val="210"/>
                                                              <w:divBdr>
                                                                <w:top w:val="none" w:sz="0" w:space="0" w:color="auto"/>
                                                                <w:left w:val="none" w:sz="0" w:space="0" w:color="auto"/>
                                                                <w:bottom w:val="none" w:sz="0" w:space="0" w:color="auto"/>
                                                                <w:right w:val="none" w:sz="0" w:space="0" w:color="auto"/>
                                                              </w:divBdr>
                                                              <w:divsChild>
                                                                <w:div w:id="2065711087">
                                                                  <w:marLeft w:val="480"/>
                                                                  <w:marRight w:val="0"/>
                                                                  <w:marTop w:val="0"/>
                                                                  <w:marBottom w:val="240"/>
                                                                  <w:divBdr>
                                                                    <w:top w:val="none" w:sz="0" w:space="0" w:color="auto"/>
                                                                    <w:left w:val="none" w:sz="0" w:space="0" w:color="auto"/>
                                                                    <w:bottom w:val="none" w:sz="0" w:space="0" w:color="auto"/>
                                                                    <w:right w:val="none" w:sz="0" w:space="0" w:color="auto"/>
                                                                  </w:divBdr>
                                                                </w:div>
                                                              </w:divsChild>
                                                            </w:div>
                                                            <w:div w:id="1007097576">
                                                              <w:marLeft w:val="0"/>
                                                              <w:marRight w:val="0"/>
                                                              <w:marTop w:val="210"/>
                                                              <w:marBottom w:val="0"/>
                                                              <w:divBdr>
                                                                <w:top w:val="none" w:sz="0" w:space="0" w:color="auto"/>
                                                                <w:left w:val="none" w:sz="0" w:space="0" w:color="auto"/>
                                                                <w:bottom w:val="none" w:sz="0" w:space="0" w:color="auto"/>
                                                                <w:right w:val="none" w:sz="0" w:space="0" w:color="auto"/>
                                                              </w:divBdr>
                                                              <w:divsChild>
                                                                <w:div w:id="177428361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52755539">
                                                  <w:marLeft w:val="0"/>
                                                  <w:marRight w:val="0"/>
                                                  <w:marTop w:val="210"/>
                                                  <w:marBottom w:val="210"/>
                                                  <w:divBdr>
                                                    <w:top w:val="none" w:sz="0" w:space="0" w:color="auto"/>
                                                    <w:left w:val="none" w:sz="0" w:space="0" w:color="auto"/>
                                                    <w:bottom w:val="none" w:sz="0" w:space="0" w:color="auto"/>
                                                    <w:right w:val="none" w:sz="0" w:space="0" w:color="auto"/>
                                                  </w:divBdr>
                                                  <w:divsChild>
                                                    <w:div w:id="774638518">
                                                      <w:marLeft w:val="480"/>
                                                      <w:marRight w:val="0"/>
                                                      <w:marTop w:val="0"/>
                                                      <w:marBottom w:val="240"/>
                                                      <w:divBdr>
                                                        <w:top w:val="none" w:sz="0" w:space="0" w:color="auto"/>
                                                        <w:left w:val="none" w:sz="0" w:space="0" w:color="auto"/>
                                                        <w:bottom w:val="none" w:sz="0" w:space="0" w:color="auto"/>
                                                        <w:right w:val="none" w:sz="0" w:space="0" w:color="auto"/>
                                                      </w:divBdr>
                                                      <w:divsChild>
                                                        <w:div w:id="1525822942">
                                                          <w:marLeft w:val="0"/>
                                                          <w:marRight w:val="0"/>
                                                          <w:marTop w:val="0"/>
                                                          <w:marBottom w:val="0"/>
                                                          <w:divBdr>
                                                            <w:top w:val="none" w:sz="0" w:space="0" w:color="auto"/>
                                                            <w:left w:val="none" w:sz="0" w:space="0" w:color="auto"/>
                                                            <w:bottom w:val="none" w:sz="0" w:space="0" w:color="auto"/>
                                                            <w:right w:val="none" w:sz="0" w:space="0" w:color="auto"/>
                                                          </w:divBdr>
                                                          <w:divsChild>
                                                            <w:div w:id="650400798">
                                                              <w:marLeft w:val="0"/>
                                                              <w:marRight w:val="0"/>
                                                              <w:marTop w:val="210"/>
                                                              <w:marBottom w:val="210"/>
                                                              <w:divBdr>
                                                                <w:top w:val="none" w:sz="0" w:space="0" w:color="auto"/>
                                                                <w:left w:val="none" w:sz="0" w:space="0" w:color="auto"/>
                                                                <w:bottom w:val="none" w:sz="0" w:space="0" w:color="auto"/>
                                                                <w:right w:val="none" w:sz="0" w:space="0" w:color="auto"/>
                                                              </w:divBdr>
                                                              <w:divsChild>
                                                                <w:div w:id="137458947">
                                                                  <w:marLeft w:val="480"/>
                                                                  <w:marRight w:val="0"/>
                                                                  <w:marTop w:val="0"/>
                                                                  <w:marBottom w:val="240"/>
                                                                  <w:divBdr>
                                                                    <w:top w:val="none" w:sz="0" w:space="0" w:color="auto"/>
                                                                    <w:left w:val="none" w:sz="0" w:space="0" w:color="auto"/>
                                                                    <w:bottom w:val="none" w:sz="0" w:space="0" w:color="auto"/>
                                                                    <w:right w:val="none" w:sz="0" w:space="0" w:color="auto"/>
                                                                  </w:divBdr>
                                                                </w:div>
                                                              </w:divsChild>
                                                            </w:div>
                                                            <w:div w:id="1561206436">
                                                              <w:marLeft w:val="0"/>
                                                              <w:marRight w:val="0"/>
                                                              <w:marTop w:val="210"/>
                                                              <w:marBottom w:val="210"/>
                                                              <w:divBdr>
                                                                <w:top w:val="none" w:sz="0" w:space="0" w:color="auto"/>
                                                                <w:left w:val="none" w:sz="0" w:space="0" w:color="auto"/>
                                                                <w:bottom w:val="none" w:sz="0" w:space="0" w:color="auto"/>
                                                                <w:right w:val="none" w:sz="0" w:space="0" w:color="auto"/>
                                                              </w:divBdr>
                                                              <w:divsChild>
                                                                <w:div w:id="910700570">
                                                                  <w:marLeft w:val="480"/>
                                                                  <w:marRight w:val="0"/>
                                                                  <w:marTop w:val="0"/>
                                                                  <w:marBottom w:val="240"/>
                                                                  <w:divBdr>
                                                                    <w:top w:val="none" w:sz="0" w:space="0" w:color="auto"/>
                                                                    <w:left w:val="none" w:sz="0" w:space="0" w:color="auto"/>
                                                                    <w:bottom w:val="none" w:sz="0" w:space="0" w:color="auto"/>
                                                                    <w:right w:val="none" w:sz="0" w:space="0" w:color="auto"/>
                                                                  </w:divBdr>
                                                                </w:div>
                                                              </w:divsChild>
                                                            </w:div>
                                                            <w:div w:id="753278625">
                                                              <w:marLeft w:val="0"/>
                                                              <w:marRight w:val="0"/>
                                                              <w:marTop w:val="210"/>
                                                              <w:marBottom w:val="210"/>
                                                              <w:divBdr>
                                                                <w:top w:val="none" w:sz="0" w:space="0" w:color="auto"/>
                                                                <w:left w:val="none" w:sz="0" w:space="0" w:color="auto"/>
                                                                <w:bottom w:val="none" w:sz="0" w:space="0" w:color="auto"/>
                                                                <w:right w:val="none" w:sz="0" w:space="0" w:color="auto"/>
                                                              </w:divBdr>
                                                              <w:divsChild>
                                                                <w:div w:id="2016834089">
                                                                  <w:marLeft w:val="480"/>
                                                                  <w:marRight w:val="0"/>
                                                                  <w:marTop w:val="0"/>
                                                                  <w:marBottom w:val="240"/>
                                                                  <w:divBdr>
                                                                    <w:top w:val="none" w:sz="0" w:space="0" w:color="auto"/>
                                                                    <w:left w:val="none" w:sz="0" w:space="0" w:color="auto"/>
                                                                    <w:bottom w:val="none" w:sz="0" w:space="0" w:color="auto"/>
                                                                    <w:right w:val="none" w:sz="0" w:space="0" w:color="auto"/>
                                                                  </w:divBdr>
                                                                </w:div>
                                                              </w:divsChild>
                                                            </w:div>
                                                            <w:div w:id="725883538">
                                                              <w:marLeft w:val="0"/>
                                                              <w:marRight w:val="0"/>
                                                              <w:marTop w:val="210"/>
                                                              <w:marBottom w:val="210"/>
                                                              <w:divBdr>
                                                                <w:top w:val="none" w:sz="0" w:space="0" w:color="auto"/>
                                                                <w:left w:val="none" w:sz="0" w:space="0" w:color="auto"/>
                                                                <w:bottom w:val="none" w:sz="0" w:space="0" w:color="auto"/>
                                                                <w:right w:val="none" w:sz="0" w:space="0" w:color="auto"/>
                                                              </w:divBdr>
                                                              <w:divsChild>
                                                                <w:div w:id="1637225308">
                                                                  <w:marLeft w:val="480"/>
                                                                  <w:marRight w:val="0"/>
                                                                  <w:marTop w:val="0"/>
                                                                  <w:marBottom w:val="240"/>
                                                                  <w:divBdr>
                                                                    <w:top w:val="none" w:sz="0" w:space="0" w:color="auto"/>
                                                                    <w:left w:val="none" w:sz="0" w:space="0" w:color="auto"/>
                                                                    <w:bottom w:val="none" w:sz="0" w:space="0" w:color="auto"/>
                                                                    <w:right w:val="none" w:sz="0" w:space="0" w:color="auto"/>
                                                                  </w:divBdr>
                                                                  <w:divsChild>
                                                                    <w:div w:id="1002584124">
                                                                      <w:marLeft w:val="0"/>
                                                                      <w:marRight w:val="0"/>
                                                                      <w:marTop w:val="0"/>
                                                                      <w:marBottom w:val="0"/>
                                                                      <w:divBdr>
                                                                        <w:top w:val="none" w:sz="0" w:space="0" w:color="auto"/>
                                                                        <w:left w:val="none" w:sz="0" w:space="0" w:color="auto"/>
                                                                        <w:bottom w:val="none" w:sz="0" w:space="0" w:color="auto"/>
                                                                        <w:right w:val="none" w:sz="0" w:space="0" w:color="auto"/>
                                                                      </w:divBdr>
                                                                      <w:divsChild>
                                                                        <w:div w:id="863639156">
                                                                          <w:marLeft w:val="0"/>
                                                                          <w:marRight w:val="0"/>
                                                                          <w:marTop w:val="210"/>
                                                                          <w:marBottom w:val="210"/>
                                                                          <w:divBdr>
                                                                            <w:top w:val="none" w:sz="0" w:space="0" w:color="auto"/>
                                                                            <w:left w:val="none" w:sz="0" w:space="0" w:color="auto"/>
                                                                            <w:bottom w:val="none" w:sz="0" w:space="0" w:color="auto"/>
                                                                            <w:right w:val="none" w:sz="0" w:space="0" w:color="auto"/>
                                                                          </w:divBdr>
                                                                          <w:divsChild>
                                                                            <w:div w:id="105660922">
                                                                              <w:marLeft w:val="480"/>
                                                                              <w:marRight w:val="0"/>
                                                                              <w:marTop w:val="0"/>
                                                                              <w:marBottom w:val="240"/>
                                                                              <w:divBdr>
                                                                                <w:top w:val="none" w:sz="0" w:space="0" w:color="auto"/>
                                                                                <w:left w:val="none" w:sz="0" w:space="0" w:color="auto"/>
                                                                                <w:bottom w:val="none" w:sz="0" w:space="0" w:color="auto"/>
                                                                                <w:right w:val="none" w:sz="0" w:space="0" w:color="auto"/>
                                                                              </w:divBdr>
                                                                            </w:div>
                                                                          </w:divsChild>
                                                                        </w:div>
                                                                        <w:div w:id="367342484">
                                                                          <w:marLeft w:val="0"/>
                                                                          <w:marRight w:val="0"/>
                                                                          <w:marTop w:val="210"/>
                                                                          <w:marBottom w:val="0"/>
                                                                          <w:divBdr>
                                                                            <w:top w:val="none" w:sz="0" w:space="0" w:color="auto"/>
                                                                            <w:left w:val="none" w:sz="0" w:space="0" w:color="auto"/>
                                                                            <w:bottom w:val="none" w:sz="0" w:space="0" w:color="auto"/>
                                                                            <w:right w:val="none" w:sz="0" w:space="0" w:color="auto"/>
                                                                          </w:divBdr>
                                                                          <w:divsChild>
                                                                            <w:div w:id="194198610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54504825">
                                                              <w:marLeft w:val="0"/>
                                                              <w:marRight w:val="0"/>
                                                              <w:marTop w:val="210"/>
                                                              <w:marBottom w:val="0"/>
                                                              <w:divBdr>
                                                                <w:top w:val="none" w:sz="0" w:space="0" w:color="auto"/>
                                                                <w:left w:val="none" w:sz="0" w:space="0" w:color="auto"/>
                                                                <w:bottom w:val="none" w:sz="0" w:space="0" w:color="auto"/>
                                                                <w:right w:val="none" w:sz="0" w:space="0" w:color="auto"/>
                                                              </w:divBdr>
                                                              <w:divsChild>
                                                                <w:div w:id="18746083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28147017">
                                                  <w:marLeft w:val="0"/>
                                                  <w:marRight w:val="0"/>
                                                  <w:marTop w:val="210"/>
                                                  <w:marBottom w:val="210"/>
                                                  <w:divBdr>
                                                    <w:top w:val="none" w:sz="0" w:space="0" w:color="auto"/>
                                                    <w:left w:val="none" w:sz="0" w:space="0" w:color="auto"/>
                                                    <w:bottom w:val="none" w:sz="0" w:space="0" w:color="auto"/>
                                                    <w:right w:val="none" w:sz="0" w:space="0" w:color="auto"/>
                                                  </w:divBdr>
                                                  <w:divsChild>
                                                    <w:div w:id="613630576">
                                                      <w:marLeft w:val="480"/>
                                                      <w:marRight w:val="0"/>
                                                      <w:marTop w:val="0"/>
                                                      <w:marBottom w:val="240"/>
                                                      <w:divBdr>
                                                        <w:top w:val="none" w:sz="0" w:space="0" w:color="auto"/>
                                                        <w:left w:val="none" w:sz="0" w:space="0" w:color="auto"/>
                                                        <w:bottom w:val="none" w:sz="0" w:space="0" w:color="auto"/>
                                                        <w:right w:val="none" w:sz="0" w:space="0" w:color="auto"/>
                                                      </w:divBdr>
                                                      <w:divsChild>
                                                        <w:div w:id="1696076438">
                                                          <w:marLeft w:val="0"/>
                                                          <w:marRight w:val="0"/>
                                                          <w:marTop w:val="0"/>
                                                          <w:marBottom w:val="0"/>
                                                          <w:divBdr>
                                                            <w:top w:val="none" w:sz="0" w:space="0" w:color="auto"/>
                                                            <w:left w:val="none" w:sz="0" w:space="0" w:color="auto"/>
                                                            <w:bottom w:val="none" w:sz="0" w:space="0" w:color="auto"/>
                                                            <w:right w:val="none" w:sz="0" w:space="0" w:color="auto"/>
                                                          </w:divBdr>
                                                          <w:divsChild>
                                                            <w:div w:id="1124079024">
                                                              <w:marLeft w:val="0"/>
                                                              <w:marRight w:val="0"/>
                                                              <w:marTop w:val="210"/>
                                                              <w:marBottom w:val="210"/>
                                                              <w:divBdr>
                                                                <w:top w:val="none" w:sz="0" w:space="0" w:color="auto"/>
                                                                <w:left w:val="none" w:sz="0" w:space="0" w:color="auto"/>
                                                                <w:bottom w:val="none" w:sz="0" w:space="0" w:color="auto"/>
                                                                <w:right w:val="none" w:sz="0" w:space="0" w:color="auto"/>
                                                              </w:divBdr>
                                                              <w:divsChild>
                                                                <w:div w:id="1151170276">
                                                                  <w:marLeft w:val="480"/>
                                                                  <w:marRight w:val="0"/>
                                                                  <w:marTop w:val="0"/>
                                                                  <w:marBottom w:val="240"/>
                                                                  <w:divBdr>
                                                                    <w:top w:val="none" w:sz="0" w:space="0" w:color="auto"/>
                                                                    <w:left w:val="none" w:sz="0" w:space="0" w:color="auto"/>
                                                                    <w:bottom w:val="none" w:sz="0" w:space="0" w:color="auto"/>
                                                                    <w:right w:val="none" w:sz="0" w:space="0" w:color="auto"/>
                                                                  </w:divBdr>
                                                                </w:div>
                                                              </w:divsChild>
                                                            </w:div>
                                                            <w:div w:id="1023750500">
                                                              <w:marLeft w:val="0"/>
                                                              <w:marRight w:val="0"/>
                                                              <w:marTop w:val="210"/>
                                                              <w:marBottom w:val="210"/>
                                                              <w:divBdr>
                                                                <w:top w:val="none" w:sz="0" w:space="0" w:color="auto"/>
                                                                <w:left w:val="none" w:sz="0" w:space="0" w:color="auto"/>
                                                                <w:bottom w:val="none" w:sz="0" w:space="0" w:color="auto"/>
                                                                <w:right w:val="none" w:sz="0" w:space="0" w:color="auto"/>
                                                              </w:divBdr>
                                                              <w:divsChild>
                                                                <w:div w:id="311956426">
                                                                  <w:marLeft w:val="480"/>
                                                                  <w:marRight w:val="0"/>
                                                                  <w:marTop w:val="0"/>
                                                                  <w:marBottom w:val="240"/>
                                                                  <w:divBdr>
                                                                    <w:top w:val="none" w:sz="0" w:space="0" w:color="auto"/>
                                                                    <w:left w:val="none" w:sz="0" w:space="0" w:color="auto"/>
                                                                    <w:bottom w:val="none" w:sz="0" w:space="0" w:color="auto"/>
                                                                    <w:right w:val="none" w:sz="0" w:space="0" w:color="auto"/>
                                                                  </w:divBdr>
                                                                </w:div>
                                                              </w:divsChild>
                                                            </w:div>
                                                            <w:div w:id="53937041">
                                                              <w:marLeft w:val="0"/>
                                                              <w:marRight w:val="0"/>
                                                              <w:marTop w:val="210"/>
                                                              <w:marBottom w:val="210"/>
                                                              <w:divBdr>
                                                                <w:top w:val="none" w:sz="0" w:space="0" w:color="auto"/>
                                                                <w:left w:val="none" w:sz="0" w:space="0" w:color="auto"/>
                                                                <w:bottom w:val="none" w:sz="0" w:space="0" w:color="auto"/>
                                                                <w:right w:val="none" w:sz="0" w:space="0" w:color="auto"/>
                                                              </w:divBdr>
                                                              <w:divsChild>
                                                                <w:div w:id="1486626705">
                                                                  <w:marLeft w:val="480"/>
                                                                  <w:marRight w:val="0"/>
                                                                  <w:marTop w:val="0"/>
                                                                  <w:marBottom w:val="240"/>
                                                                  <w:divBdr>
                                                                    <w:top w:val="none" w:sz="0" w:space="0" w:color="auto"/>
                                                                    <w:left w:val="none" w:sz="0" w:space="0" w:color="auto"/>
                                                                    <w:bottom w:val="none" w:sz="0" w:space="0" w:color="auto"/>
                                                                    <w:right w:val="none" w:sz="0" w:space="0" w:color="auto"/>
                                                                  </w:divBdr>
                                                                </w:div>
                                                              </w:divsChild>
                                                            </w:div>
                                                            <w:div w:id="1483085433">
                                                              <w:marLeft w:val="0"/>
                                                              <w:marRight w:val="0"/>
                                                              <w:marTop w:val="210"/>
                                                              <w:marBottom w:val="210"/>
                                                              <w:divBdr>
                                                                <w:top w:val="none" w:sz="0" w:space="0" w:color="auto"/>
                                                                <w:left w:val="none" w:sz="0" w:space="0" w:color="auto"/>
                                                                <w:bottom w:val="none" w:sz="0" w:space="0" w:color="auto"/>
                                                                <w:right w:val="none" w:sz="0" w:space="0" w:color="auto"/>
                                                              </w:divBdr>
                                                              <w:divsChild>
                                                                <w:div w:id="1769500101">
                                                                  <w:marLeft w:val="480"/>
                                                                  <w:marRight w:val="0"/>
                                                                  <w:marTop w:val="0"/>
                                                                  <w:marBottom w:val="240"/>
                                                                  <w:divBdr>
                                                                    <w:top w:val="none" w:sz="0" w:space="0" w:color="auto"/>
                                                                    <w:left w:val="none" w:sz="0" w:space="0" w:color="auto"/>
                                                                    <w:bottom w:val="none" w:sz="0" w:space="0" w:color="auto"/>
                                                                    <w:right w:val="none" w:sz="0" w:space="0" w:color="auto"/>
                                                                  </w:divBdr>
                                                                </w:div>
                                                              </w:divsChild>
                                                            </w:div>
                                                            <w:div w:id="1151751488">
                                                              <w:marLeft w:val="0"/>
                                                              <w:marRight w:val="0"/>
                                                              <w:marTop w:val="210"/>
                                                              <w:marBottom w:val="210"/>
                                                              <w:divBdr>
                                                                <w:top w:val="none" w:sz="0" w:space="0" w:color="auto"/>
                                                                <w:left w:val="none" w:sz="0" w:space="0" w:color="auto"/>
                                                                <w:bottom w:val="none" w:sz="0" w:space="0" w:color="auto"/>
                                                                <w:right w:val="none" w:sz="0" w:space="0" w:color="auto"/>
                                                              </w:divBdr>
                                                              <w:divsChild>
                                                                <w:div w:id="600065985">
                                                                  <w:marLeft w:val="480"/>
                                                                  <w:marRight w:val="0"/>
                                                                  <w:marTop w:val="0"/>
                                                                  <w:marBottom w:val="240"/>
                                                                  <w:divBdr>
                                                                    <w:top w:val="none" w:sz="0" w:space="0" w:color="auto"/>
                                                                    <w:left w:val="none" w:sz="0" w:space="0" w:color="auto"/>
                                                                    <w:bottom w:val="none" w:sz="0" w:space="0" w:color="auto"/>
                                                                    <w:right w:val="none" w:sz="0" w:space="0" w:color="auto"/>
                                                                  </w:divBdr>
                                                                </w:div>
                                                              </w:divsChild>
                                                            </w:div>
                                                            <w:div w:id="1295522885">
                                                              <w:marLeft w:val="0"/>
                                                              <w:marRight w:val="0"/>
                                                              <w:marTop w:val="210"/>
                                                              <w:marBottom w:val="210"/>
                                                              <w:divBdr>
                                                                <w:top w:val="none" w:sz="0" w:space="0" w:color="auto"/>
                                                                <w:left w:val="none" w:sz="0" w:space="0" w:color="auto"/>
                                                                <w:bottom w:val="none" w:sz="0" w:space="0" w:color="auto"/>
                                                                <w:right w:val="none" w:sz="0" w:space="0" w:color="auto"/>
                                                              </w:divBdr>
                                                              <w:divsChild>
                                                                <w:div w:id="308830734">
                                                                  <w:marLeft w:val="480"/>
                                                                  <w:marRight w:val="0"/>
                                                                  <w:marTop w:val="0"/>
                                                                  <w:marBottom w:val="240"/>
                                                                  <w:divBdr>
                                                                    <w:top w:val="none" w:sz="0" w:space="0" w:color="auto"/>
                                                                    <w:left w:val="none" w:sz="0" w:space="0" w:color="auto"/>
                                                                    <w:bottom w:val="none" w:sz="0" w:space="0" w:color="auto"/>
                                                                    <w:right w:val="none" w:sz="0" w:space="0" w:color="auto"/>
                                                                  </w:divBdr>
                                                                </w:div>
                                                              </w:divsChild>
                                                            </w:div>
                                                            <w:div w:id="608976069">
                                                              <w:marLeft w:val="0"/>
                                                              <w:marRight w:val="0"/>
                                                              <w:marTop w:val="210"/>
                                                              <w:marBottom w:val="0"/>
                                                              <w:divBdr>
                                                                <w:top w:val="none" w:sz="0" w:space="0" w:color="auto"/>
                                                                <w:left w:val="none" w:sz="0" w:space="0" w:color="auto"/>
                                                                <w:bottom w:val="none" w:sz="0" w:space="0" w:color="auto"/>
                                                                <w:right w:val="none" w:sz="0" w:space="0" w:color="auto"/>
                                                              </w:divBdr>
                                                              <w:divsChild>
                                                                <w:div w:id="1153448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90978300">
                                                  <w:marLeft w:val="0"/>
                                                  <w:marRight w:val="0"/>
                                                  <w:marTop w:val="210"/>
                                                  <w:marBottom w:val="0"/>
                                                  <w:divBdr>
                                                    <w:top w:val="none" w:sz="0" w:space="0" w:color="auto"/>
                                                    <w:left w:val="none" w:sz="0" w:space="0" w:color="auto"/>
                                                    <w:bottom w:val="none" w:sz="0" w:space="0" w:color="auto"/>
                                                    <w:right w:val="none" w:sz="0" w:space="0" w:color="auto"/>
                                                  </w:divBdr>
                                                  <w:divsChild>
                                                    <w:div w:id="1566179960">
                                                      <w:marLeft w:val="480"/>
                                                      <w:marRight w:val="0"/>
                                                      <w:marTop w:val="0"/>
                                                      <w:marBottom w:val="240"/>
                                                      <w:divBdr>
                                                        <w:top w:val="none" w:sz="0" w:space="0" w:color="auto"/>
                                                        <w:left w:val="none" w:sz="0" w:space="0" w:color="auto"/>
                                                        <w:bottom w:val="none" w:sz="0" w:space="0" w:color="auto"/>
                                                        <w:right w:val="none" w:sz="0" w:space="0" w:color="auto"/>
                                                      </w:divBdr>
                                                      <w:divsChild>
                                                        <w:div w:id="1925526454">
                                                          <w:marLeft w:val="0"/>
                                                          <w:marRight w:val="0"/>
                                                          <w:marTop w:val="0"/>
                                                          <w:marBottom w:val="0"/>
                                                          <w:divBdr>
                                                            <w:top w:val="none" w:sz="0" w:space="0" w:color="auto"/>
                                                            <w:left w:val="none" w:sz="0" w:space="0" w:color="auto"/>
                                                            <w:bottom w:val="none" w:sz="0" w:space="0" w:color="auto"/>
                                                            <w:right w:val="none" w:sz="0" w:space="0" w:color="auto"/>
                                                          </w:divBdr>
                                                          <w:divsChild>
                                                            <w:div w:id="1174421195">
                                                              <w:marLeft w:val="0"/>
                                                              <w:marRight w:val="0"/>
                                                              <w:marTop w:val="210"/>
                                                              <w:marBottom w:val="210"/>
                                                              <w:divBdr>
                                                                <w:top w:val="none" w:sz="0" w:space="0" w:color="auto"/>
                                                                <w:left w:val="none" w:sz="0" w:space="0" w:color="auto"/>
                                                                <w:bottom w:val="none" w:sz="0" w:space="0" w:color="auto"/>
                                                                <w:right w:val="none" w:sz="0" w:space="0" w:color="auto"/>
                                                              </w:divBdr>
                                                              <w:divsChild>
                                                                <w:div w:id="404958990">
                                                                  <w:marLeft w:val="480"/>
                                                                  <w:marRight w:val="0"/>
                                                                  <w:marTop w:val="0"/>
                                                                  <w:marBottom w:val="240"/>
                                                                  <w:divBdr>
                                                                    <w:top w:val="none" w:sz="0" w:space="0" w:color="auto"/>
                                                                    <w:left w:val="none" w:sz="0" w:space="0" w:color="auto"/>
                                                                    <w:bottom w:val="none" w:sz="0" w:space="0" w:color="auto"/>
                                                                    <w:right w:val="none" w:sz="0" w:space="0" w:color="auto"/>
                                                                  </w:divBdr>
                                                                </w:div>
                                                              </w:divsChild>
                                                            </w:div>
                                                            <w:div w:id="1199858004">
                                                              <w:marLeft w:val="0"/>
                                                              <w:marRight w:val="0"/>
                                                              <w:marTop w:val="210"/>
                                                              <w:marBottom w:val="0"/>
                                                              <w:divBdr>
                                                                <w:top w:val="none" w:sz="0" w:space="0" w:color="auto"/>
                                                                <w:left w:val="none" w:sz="0" w:space="0" w:color="auto"/>
                                                                <w:bottom w:val="none" w:sz="0" w:space="0" w:color="auto"/>
                                                                <w:right w:val="none" w:sz="0" w:space="0" w:color="auto"/>
                                                              </w:divBdr>
                                                              <w:divsChild>
                                                                <w:div w:id="43001009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00170">
                                      <w:marLeft w:val="0"/>
                                      <w:marRight w:val="0"/>
                                      <w:marTop w:val="210"/>
                                      <w:marBottom w:val="0"/>
                                      <w:divBdr>
                                        <w:top w:val="none" w:sz="0" w:space="0" w:color="auto"/>
                                        <w:left w:val="none" w:sz="0" w:space="0" w:color="auto"/>
                                        <w:bottom w:val="none" w:sz="0" w:space="0" w:color="auto"/>
                                        <w:right w:val="none" w:sz="0" w:space="0" w:color="auto"/>
                                      </w:divBdr>
                                      <w:divsChild>
                                        <w:div w:id="521631125">
                                          <w:marLeft w:val="480"/>
                                          <w:marRight w:val="0"/>
                                          <w:marTop w:val="0"/>
                                          <w:marBottom w:val="240"/>
                                          <w:divBdr>
                                            <w:top w:val="none" w:sz="0" w:space="0" w:color="auto"/>
                                            <w:left w:val="none" w:sz="0" w:space="0" w:color="auto"/>
                                            <w:bottom w:val="none" w:sz="0" w:space="0" w:color="auto"/>
                                            <w:right w:val="none" w:sz="0" w:space="0" w:color="auto"/>
                                          </w:divBdr>
                                          <w:divsChild>
                                            <w:div w:id="2113890172">
                                              <w:marLeft w:val="0"/>
                                              <w:marRight w:val="0"/>
                                              <w:marTop w:val="0"/>
                                              <w:marBottom w:val="0"/>
                                              <w:divBdr>
                                                <w:top w:val="none" w:sz="0" w:space="0" w:color="auto"/>
                                                <w:left w:val="none" w:sz="0" w:space="0" w:color="auto"/>
                                                <w:bottom w:val="none" w:sz="0" w:space="0" w:color="auto"/>
                                                <w:right w:val="none" w:sz="0" w:space="0" w:color="auto"/>
                                              </w:divBdr>
                                              <w:divsChild>
                                                <w:div w:id="1742367304">
                                                  <w:marLeft w:val="0"/>
                                                  <w:marRight w:val="0"/>
                                                  <w:marTop w:val="210"/>
                                                  <w:marBottom w:val="210"/>
                                                  <w:divBdr>
                                                    <w:top w:val="none" w:sz="0" w:space="0" w:color="auto"/>
                                                    <w:left w:val="none" w:sz="0" w:space="0" w:color="auto"/>
                                                    <w:bottom w:val="none" w:sz="0" w:space="0" w:color="auto"/>
                                                    <w:right w:val="none" w:sz="0" w:space="0" w:color="auto"/>
                                                  </w:divBdr>
                                                  <w:divsChild>
                                                    <w:div w:id="1632710835">
                                                      <w:marLeft w:val="480"/>
                                                      <w:marRight w:val="0"/>
                                                      <w:marTop w:val="0"/>
                                                      <w:marBottom w:val="240"/>
                                                      <w:divBdr>
                                                        <w:top w:val="none" w:sz="0" w:space="0" w:color="auto"/>
                                                        <w:left w:val="none" w:sz="0" w:space="0" w:color="auto"/>
                                                        <w:bottom w:val="none" w:sz="0" w:space="0" w:color="auto"/>
                                                        <w:right w:val="none" w:sz="0" w:space="0" w:color="auto"/>
                                                      </w:divBdr>
                                                      <w:divsChild>
                                                        <w:div w:id="825098336">
                                                          <w:marLeft w:val="0"/>
                                                          <w:marRight w:val="0"/>
                                                          <w:marTop w:val="0"/>
                                                          <w:marBottom w:val="210"/>
                                                          <w:divBdr>
                                                            <w:top w:val="none" w:sz="0" w:space="0" w:color="auto"/>
                                                            <w:left w:val="none" w:sz="0" w:space="0" w:color="auto"/>
                                                            <w:bottom w:val="none" w:sz="0" w:space="0" w:color="auto"/>
                                                            <w:right w:val="none" w:sz="0" w:space="0" w:color="auto"/>
                                                          </w:divBdr>
                                                        </w:div>
                                                        <w:div w:id="1051884842">
                                                          <w:marLeft w:val="0"/>
                                                          <w:marRight w:val="0"/>
                                                          <w:marTop w:val="0"/>
                                                          <w:marBottom w:val="0"/>
                                                          <w:divBdr>
                                                            <w:top w:val="none" w:sz="0" w:space="0" w:color="auto"/>
                                                            <w:left w:val="none" w:sz="0" w:space="0" w:color="auto"/>
                                                            <w:bottom w:val="none" w:sz="0" w:space="0" w:color="auto"/>
                                                            <w:right w:val="none" w:sz="0" w:space="0" w:color="auto"/>
                                                          </w:divBdr>
                                                          <w:divsChild>
                                                            <w:div w:id="1206257934">
                                                              <w:marLeft w:val="0"/>
                                                              <w:marRight w:val="0"/>
                                                              <w:marTop w:val="210"/>
                                                              <w:marBottom w:val="210"/>
                                                              <w:divBdr>
                                                                <w:top w:val="none" w:sz="0" w:space="0" w:color="auto"/>
                                                                <w:left w:val="none" w:sz="0" w:space="0" w:color="auto"/>
                                                                <w:bottom w:val="none" w:sz="0" w:space="0" w:color="auto"/>
                                                                <w:right w:val="none" w:sz="0" w:space="0" w:color="auto"/>
                                                              </w:divBdr>
                                                              <w:divsChild>
                                                                <w:div w:id="1664315315">
                                                                  <w:marLeft w:val="480"/>
                                                                  <w:marRight w:val="0"/>
                                                                  <w:marTop w:val="0"/>
                                                                  <w:marBottom w:val="240"/>
                                                                  <w:divBdr>
                                                                    <w:top w:val="none" w:sz="0" w:space="0" w:color="auto"/>
                                                                    <w:left w:val="none" w:sz="0" w:space="0" w:color="auto"/>
                                                                    <w:bottom w:val="none" w:sz="0" w:space="0" w:color="auto"/>
                                                                    <w:right w:val="none" w:sz="0" w:space="0" w:color="auto"/>
                                                                  </w:divBdr>
                                                                </w:div>
                                                              </w:divsChild>
                                                            </w:div>
                                                            <w:div w:id="625433896">
                                                              <w:marLeft w:val="0"/>
                                                              <w:marRight w:val="0"/>
                                                              <w:marTop w:val="210"/>
                                                              <w:marBottom w:val="210"/>
                                                              <w:divBdr>
                                                                <w:top w:val="none" w:sz="0" w:space="0" w:color="auto"/>
                                                                <w:left w:val="none" w:sz="0" w:space="0" w:color="auto"/>
                                                                <w:bottom w:val="none" w:sz="0" w:space="0" w:color="auto"/>
                                                                <w:right w:val="none" w:sz="0" w:space="0" w:color="auto"/>
                                                              </w:divBdr>
                                                              <w:divsChild>
                                                                <w:div w:id="1836531374">
                                                                  <w:marLeft w:val="480"/>
                                                                  <w:marRight w:val="0"/>
                                                                  <w:marTop w:val="0"/>
                                                                  <w:marBottom w:val="240"/>
                                                                  <w:divBdr>
                                                                    <w:top w:val="none" w:sz="0" w:space="0" w:color="auto"/>
                                                                    <w:left w:val="none" w:sz="0" w:space="0" w:color="auto"/>
                                                                    <w:bottom w:val="none" w:sz="0" w:space="0" w:color="auto"/>
                                                                    <w:right w:val="none" w:sz="0" w:space="0" w:color="auto"/>
                                                                  </w:divBdr>
                                                                </w:div>
                                                              </w:divsChild>
                                                            </w:div>
                                                            <w:div w:id="1895702637">
                                                              <w:marLeft w:val="0"/>
                                                              <w:marRight w:val="0"/>
                                                              <w:marTop w:val="210"/>
                                                              <w:marBottom w:val="210"/>
                                                              <w:divBdr>
                                                                <w:top w:val="none" w:sz="0" w:space="0" w:color="auto"/>
                                                                <w:left w:val="none" w:sz="0" w:space="0" w:color="auto"/>
                                                                <w:bottom w:val="none" w:sz="0" w:space="0" w:color="auto"/>
                                                                <w:right w:val="none" w:sz="0" w:space="0" w:color="auto"/>
                                                              </w:divBdr>
                                                              <w:divsChild>
                                                                <w:div w:id="1809779802">
                                                                  <w:marLeft w:val="480"/>
                                                                  <w:marRight w:val="0"/>
                                                                  <w:marTop w:val="0"/>
                                                                  <w:marBottom w:val="240"/>
                                                                  <w:divBdr>
                                                                    <w:top w:val="none" w:sz="0" w:space="0" w:color="auto"/>
                                                                    <w:left w:val="none" w:sz="0" w:space="0" w:color="auto"/>
                                                                    <w:bottom w:val="none" w:sz="0" w:space="0" w:color="auto"/>
                                                                    <w:right w:val="none" w:sz="0" w:space="0" w:color="auto"/>
                                                                  </w:divBdr>
                                                                </w:div>
                                                              </w:divsChild>
                                                            </w:div>
                                                            <w:div w:id="318078896">
                                                              <w:marLeft w:val="0"/>
                                                              <w:marRight w:val="0"/>
                                                              <w:marTop w:val="210"/>
                                                              <w:marBottom w:val="0"/>
                                                              <w:divBdr>
                                                                <w:top w:val="none" w:sz="0" w:space="0" w:color="auto"/>
                                                                <w:left w:val="none" w:sz="0" w:space="0" w:color="auto"/>
                                                                <w:bottom w:val="none" w:sz="0" w:space="0" w:color="auto"/>
                                                                <w:right w:val="none" w:sz="0" w:space="0" w:color="auto"/>
                                                              </w:divBdr>
                                                              <w:divsChild>
                                                                <w:div w:id="199598850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36435562">
                                                  <w:marLeft w:val="0"/>
                                                  <w:marRight w:val="0"/>
                                                  <w:marTop w:val="210"/>
                                                  <w:marBottom w:val="0"/>
                                                  <w:divBdr>
                                                    <w:top w:val="none" w:sz="0" w:space="0" w:color="auto"/>
                                                    <w:left w:val="none" w:sz="0" w:space="0" w:color="auto"/>
                                                    <w:bottom w:val="none" w:sz="0" w:space="0" w:color="auto"/>
                                                    <w:right w:val="none" w:sz="0" w:space="0" w:color="auto"/>
                                                  </w:divBdr>
                                                  <w:divsChild>
                                                    <w:div w:id="328561002">
                                                      <w:marLeft w:val="480"/>
                                                      <w:marRight w:val="0"/>
                                                      <w:marTop w:val="0"/>
                                                      <w:marBottom w:val="240"/>
                                                      <w:divBdr>
                                                        <w:top w:val="none" w:sz="0" w:space="0" w:color="auto"/>
                                                        <w:left w:val="none" w:sz="0" w:space="0" w:color="auto"/>
                                                        <w:bottom w:val="none" w:sz="0" w:space="0" w:color="auto"/>
                                                        <w:right w:val="none" w:sz="0" w:space="0" w:color="auto"/>
                                                      </w:divBdr>
                                                      <w:divsChild>
                                                        <w:div w:id="2073652362">
                                                          <w:marLeft w:val="0"/>
                                                          <w:marRight w:val="0"/>
                                                          <w:marTop w:val="0"/>
                                                          <w:marBottom w:val="0"/>
                                                          <w:divBdr>
                                                            <w:top w:val="none" w:sz="0" w:space="0" w:color="auto"/>
                                                            <w:left w:val="none" w:sz="0" w:space="0" w:color="auto"/>
                                                            <w:bottom w:val="none" w:sz="0" w:space="0" w:color="auto"/>
                                                            <w:right w:val="none" w:sz="0" w:space="0" w:color="auto"/>
                                                          </w:divBdr>
                                                          <w:divsChild>
                                                            <w:div w:id="871264601">
                                                              <w:marLeft w:val="0"/>
                                                              <w:marRight w:val="0"/>
                                                              <w:marTop w:val="210"/>
                                                              <w:marBottom w:val="210"/>
                                                              <w:divBdr>
                                                                <w:top w:val="none" w:sz="0" w:space="0" w:color="auto"/>
                                                                <w:left w:val="none" w:sz="0" w:space="0" w:color="auto"/>
                                                                <w:bottom w:val="none" w:sz="0" w:space="0" w:color="auto"/>
                                                                <w:right w:val="none" w:sz="0" w:space="0" w:color="auto"/>
                                                              </w:divBdr>
                                                              <w:divsChild>
                                                                <w:div w:id="1880437278">
                                                                  <w:marLeft w:val="480"/>
                                                                  <w:marRight w:val="0"/>
                                                                  <w:marTop w:val="0"/>
                                                                  <w:marBottom w:val="240"/>
                                                                  <w:divBdr>
                                                                    <w:top w:val="none" w:sz="0" w:space="0" w:color="auto"/>
                                                                    <w:left w:val="none" w:sz="0" w:space="0" w:color="auto"/>
                                                                    <w:bottom w:val="none" w:sz="0" w:space="0" w:color="auto"/>
                                                                    <w:right w:val="none" w:sz="0" w:space="0" w:color="auto"/>
                                                                  </w:divBdr>
                                                                </w:div>
                                                              </w:divsChild>
                                                            </w:div>
                                                            <w:div w:id="664015303">
                                                              <w:marLeft w:val="0"/>
                                                              <w:marRight w:val="0"/>
                                                              <w:marTop w:val="210"/>
                                                              <w:marBottom w:val="210"/>
                                                              <w:divBdr>
                                                                <w:top w:val="none" w:sz="0" w:space="0" w:color="auto"/>
                                                                <w:left w:val="none" w:sz="0" w:space="0" w:color="auto"/>
                                                                <w:bottom w:val="none" w:sz="0" w:space="0" w:color="auto"/>
                                                                <w:right w:val="none" w:sz="0" w:space="0" w:color="auto"/>
                                                              </w:divBdr>
                                                              <w:divsChild>
                                                                <w:div w:id="141701471">
                                                                  <w:marLeft w:val="480"/>
                                                                  <w:marRight w:val="0"/>
                                                                  <w:marTop w:val="0"/>
                                                                  <w:marBottom w:val="240"/>
                                                                  <w:divBdr>
                                                                    <w:top w:val="none" w:sz="0" w:space="0" w:color="auto"/>
                                                                    <w:left w:val="none" w:sz="0" w:space="0" w:color="auto"/>
                                                                    <w:bottom w:val="none" w:sz="0" w:space="0" w:color="auto"/>
                                                                    <w:right w:val="none" w:sz="0" w:space="0" w:color="auto"/>
                                                                  </w:divBdr>
                                                                </w:div>
                                                              </w:divsChild>
                                                            </w:div>
                                                            <w:div w:id="1168399120">
                                                              <w:marLeft w:val="0"/>
                                                              <w:marRight w:val="0"/>
                                                              <w:marTop w:val="210"/>
                                                              <w:marBottom w:val="210"/>
                                                              <w:divBdr>
                                                                <w:top w:val="none" w:sz="0" w:space="0" w:color="auto"/>
                                                                <w:left w:val="none" w:sz="0" w:space="0" w:color="auto"/>
                                                                <w:bottom w:val="none" w:sz="0" w:space="0" w:color="auto"/>
                                                                <w:right w:val="none" w:sz="0" w:space="0" w:color="auto"/>
                                                              </w:divBdr>
                                                              <w:divsChild>
                                                                <w:div w:id="478303543">
                                                                  <w:marLeft w:val="480"/>
                                                                  <w:marRight w:val="0"/>
                                                                  <w:marTop w:val="0"/>
                                                                  <w:marBottom w:val="240"/>
                                                                  <w:divBdr>
                                                                    <w:top w:val="none" w:sz="0" w:space="0" w:color="auto"/>
                                                                    <w:left w:val="none" w:sz="0" w:space="0" w:color="auto"/>
                                                                    <w:bottom w:val="none" w:sz="0" w:space="0" w:color="auto"/>
                                                                    <w:right w:val="none" w:sz="0" w:space="0" w:color="auto"/>
                                                                  </w:divBdr>
                                                                  <w:divsChild>
                                                                    <w:div w:id="574163559">
                                                                      <w:marLeft w:val="0"/>
                                                                      <w:marRight w:val="0"/>
                                                                      <w:marTop w:val="240"/>
                                                                      <w:marBottom w:val="0"/>
                                                                      <w:divBdr>
                                                                        <w:top w:val="none" w:sz="0" w:space="0" w:color="auto"/>
                                                                        <w:left w:val="none" w:sz="0" w:space="0" w:color="auto"/>
                                                                        <w:bottom w:val="none" w:sz="0" w:space="0" w:color="auto"/>
                                                                        <w:right w:val="none" w:sz="0" w:space="0" w:color="auto"/>
                                                                      </w:divBdr>
                                                                      <w:divsChild>
                                                                        <w:div w:id="230583193">
                                                                          <w:marLeft w:val="0"/>
                                                                          <w:marRight w:val="0"/>
                                                                          <w:marTop w:val="0"/>
                                                                          <w:marBottom w:val="0"/>
                                                                          <w:divBdr>
                                                                            <w:top w:val="none" w:sz="0" w:space="0" w:color="auto"/>
                                                                            <w:left w:val="none" w:sz="0" w:space="0" w:color="auto"/>
                                                                            <w:bottom w:val="none" w:sz="0" w:space="0" w:color="auto"/>
                                                                            <w:right w:val="none" w:sz="0" w:space="0" w:color="auto"/>
                                                                          </w:divBdr>
                                                                        </w:div>
                                                                        <w:div w:id="1690644639">
                                                                          <w:marLeft w:val="0"/>
                                                                          <w:marRight w:val="0"/>
                                                                          <w:marTop w:val="0"/>
                                                                          <w:marBottom w:val="0"/>
                                                                          <w:divBdr>
                                                                            <w:top w:val="none" w:sz="0" w:space="0" w:color="auto"/>
                                                                            <w:left w:val="none" w:sz="0" w:space="0" w:color="auto"/>
                                                                            <w:bottom w:val="none" w:sz="0" w:space="0" w:color="auto"/>
                                                                            <w:right w:val="none" w:sz="0" w:space="0" w:color="auto"/>
                                                                          </w:divBdr>
                                                                        </w:div>
                                                                        <w:div w:id="1232081259">
                                                                          <w:marLeft w:val="0"/>
                                                                          <w:marRight w:val="0"/>
                                                                          <w:marTop w:val="0"/>
                                                                          <w:marBottom w:val="0"/>
                                                                          <w:divBdr>
                                                                            <w:top w:val="none" w:sz="0" w:space="0" w:color="auto"/>
                                                                            <w:left w:val="none" w:sz="0" w:space="0" w:color="auto"/>
                                                                            <w:bottom w:val="none" w:sz="0" w:space="0" w:color="auto"/>
                                                                            <w:right w:val="none" w:sz="0" w:space="0" w:color="auto"/>
                                                                          </w:divBdr>
                                                                        </w:div>
                                                                        <w:div w:id="1070617721">
                                                                          <w:marLeft w:val="0"/>
                                                                          <w:marRight w:val="0"/>
                                                                          <w:marTop w:val="0"/>
                                                                          <w:marBottom w:val="0"/>
                                                                          <w:divBdr>
                                                                            <w:top w:val="none" w:sz="0" w:space="0" w:color="auto"/>
                                                                            <w:left w:val="none" w:sz="0" w:space="0" w:color="auto"/>
                                                                            <w:bottom w:val="none" w:sz="0" w:space="0" w:color="auto"/>
                                                                            <w:right w:val="none" w:sz="0" w:space="0" w:color="auto"/>
                                                                          </w:divBdr>
                                                                        </w:div>
                                                                        <w:div w:id="1360279552">
                                                                          <w:marLeft w:val="0"/>
                                                                          <w:marRight w:val="0"/>
                                                                          <w:marTop w:val="0"/>
                                                                          <w:marBottom w:val="0"/>
                                                                          <w:divBdr>
                                                                            <w:top w:val="none" w:sz="0" w:space="0" w:color="auto"/>
                                                                            <w:left w:val="none" w:sz="0" w:space="0" w:color="auto"/>
                                                                            <w:bottom w:val="none" w:sz="0" w:space="0" w:color="auto"/>
                                                                            <w:right w:val="none" w:sz="0" w:space="0" w:color="auto"/>
                                                                          </w:divBdr>
                                                                        </w:div>
                                                                        <w:div w:id="2125035517">
                                                                          <w:marLeft w:val="0"/>
                                                                          <w:marRight w:val="0"/>
                                                                          <w:marTop w:val="0"/>
                                                                          <w:marBottom w:val="0"/>
                                                                          <w:divBdr>
                                                                            <w:top w:val="none" w:sz="0" w:space="0" w:color="auto"/>
                                                                            <w:left w:val="none" w:sz="0" w:space="0" w:color="auto"/>
                                                                            <w:bottom w:val="none" w:sz="0" w:space="0" w:color="auto"/>
                                                                            <w:right w:val="none" w:sz="0" w:space="0" w:color="auto"/>
                                                                          </w:divBdr>
                                                                        </w:div>
                                                                        <w:div w:id="1260261288">
                                                                          <w:marLeft w:val="0"/>
                                                                          <w:marRight w:val="0"/>
                                                                          <w:marTop w:val="0"/>
                                                                          <w:marBottom w:val="0"/>
                                                                          <w:divBdr>
                                                                            <w:top w:val="none" w:sz="0" w:space="0" w:color="auto"/>
                                                                            <w:left w:val="none" w:sz="0" w:space="0" w:color="auto"/>
                                                                            <w:bottom w:val="none" w:sz="0" w:space="0" w:color="auto"/>
                                                                            <w:right w:val="none" w:sz="0" w:space="0" w:color="auto"/>
                                                                          </w:divBdr>
                                                                        </w:div>
                                                                        <w:div w:id="804084336">
                                                                          <w:marLeft w:val="0"/>
                                                                          <w:marRight w:val="0"/>
                                                                          <w:marTop w:val="0"/>
                                                                          <w:marBottom w:val="0"/>
                                                                          <w:divBdr>
                                                                            <w:top w:val="none" w:sz="0" w:space="0" w:color="auto"/>
                                                                            <w:left w:val="none" w:sz="0" w:space="0" w:color="auto"/>
                                                                            <w:bottom w:val="none" w:sz="0" w:space="0" w:color="auto"/>
                                                                            <w:right w:val="none" w:sz="0" w:space="0" w:color="auto"/>
                                                                          </w:divBdr>
                                                                        </w:div>
                                                                        <w:div w:id="601449181">
                                                                          <w:marLeft w:val="0"/>
                                                                          <w:marRight w:val="0"/>
                                                                          <w:marTop w:val="0"/>
                                                                          <w:marBottom w:val="0"/>
                                                                          <w:divBdr>
                                                                            <w:top w:val="none" w:sz="0" w:space="0" w:color="auto"/>
                                                                            <w:left w:val="none" w:sz="0" w:space="0" w:color="auto"/>
                                                                            <w:bottom w:val="none" w:sz="0" w:space="0" w:color="auto"/>
                                                                            <w:right w:val="none" w:sz="0" w:space="0" w:color="auto"/>
                                                                          </w:divBdr>
                                                                        </w:div>
                                                                        <w:div w:id="1818833939">
                                                                          <w:marLeft w:val="0"/>
                                                                          <w:marRight w:val="0"/>
                                                                          <w:marTop w:val="0"/>
                                                                          <w:marBottom w:val="0"/>
                                                                          <w:divBdr>
                                                                            <w:top w:val="none" w:sz="0" w:space="0" w:color="auto"/>
                                                                            <w:left w:val="none" w:sz="0" w:space="0" w:color="auto"/>
                                                                            <w:bottom w:val="none" w:sz="0" w:space="0" w:color="auto"/>
                                                                            <w:right w:val="none" w:sz="0" w:space="0" w:color="auto"/>
                                                                          </w:divBdr>
                                                                        </w:div>
                                                                        <w:div w:id="1214736036">
                                                                          <w:marLeft w:val="0"/>
                                                                          <w:marRight w:val="0"/>
                                                                          <w:marTop w:val="0"/>
                                                                          <w:marBottom w:val="0"/>
                                                                          <w:divBdr>
                                                                            <w:top w:val="none" w:sz="0" w:space="0" w:color="auto"/>
                                                                            <w:left w:val="none" w:sz="0" w:space="0" w:color="auto"/>
                                                                            <w:bottom w:val="none" w:sz="0" w:space="0" w:color="auto"/>
                                                                            <w:right w:val="none" w:sz="0" w:space="0" w:color="auto"/>
                                                                          </w:divBdr>
                                                                        </w:div>
                                                                        <w:div w:id="1469544631">
                                                                          <w:marLeft w:val="0"/>
                                                                          <w:marRight w:val="0"/>
                                                                          <w:marTop w:val="0"/>
                                                                          <w:marBottom w:val="0"/>
                                                                          <w:divBdr>
                                                                            <w:top w:val="none" w:sz="0" w:space="0" w:color="auto"/>
                                                                            <w:left w:val="none" w:sz="0" w:space="0" w:color="auto"/>
                                                                            <w:bottom w:val="none" w:sz="0" w:space="0" w:color="auto"/>
                                                                            <w:right w:val="none" w:sz="0" w:space="0" w:color="auto"/>
                                                                          </w:divBdr>
                                                                        </w:div>
                                                                        <w:div w:id="704066775">
                                                                          <w:marLeft w:val="0"/>
                                                                          <w:marRight w:val="0"/>
                                                                          <w:marTop w:val="0"/>
                                                                          <w:marBottom w:val="0"/>
                                                                          <w:divBdr>
                                                                            <w:top w:val="none" w:sz="0" w:space="0" w:color="auto"/>
                                                                            <w:left w:val="none" w:sz="0" w:space="0" w:color="auto"/>
                                                                            <w:bottom w:val="none" w:sz="0" w:space="0" w:color="auto"/>
                                                                            <w:right w:val="none" w:sz="0" w:space="0" w:color="auto"/>
                                                                          </w:divBdr>
                                                                        </w:div>
                                                                        <w:div w:id="939799742">
                                                                          <w:marLeft w:val="0"/>
                                                                          <w:marRight w:val="0"/>
                                                                          <w:marTop w:val="0"/>
                                                                          <w:marBottom w:val="0"/>
                                                                          <w:divBdr>
                                                                            <w:top w:val="none" w:sz="0" w:space="0" w:color="auto"/>
                                                                            <w:left w:val="none" w:sz="0" w:space="0" w:color="auto"/>
                                                                            <w:bottom w:val="none" w:sz="0" w:space="0" w:color="auto"/>
                                                                            <w:right w:val="none" w:sz="0" w:space="0" w:color="auto"/>
                                                                          </w:divBdr>
                                                                        </w:div>
                                                                        <w:div w:id="1987778055">
                                                                          <w:marLeft w:val="0"/>
                                                                          <w:marRight w:val="0"/>
                                                                          <w:marTop w:val="0"/>
                                                                          <w:marBottom w:val="0"/>
                                                                          <w:divBdr>
                                                                            <w:top w:val="none" w:sz="0" w:space="0" w:color="auto"/>
                                                                            <w:left w:val="none" w:sz="0" w:space="0" w:color="auto"/>
                                                                            <w:bottom w:val="none" w:sz="0" w:space="0" w:color="auto"/>
                                                                            <w:right w:val="none" w:sz="0" w:space="0" w:color="auto"/>
                                                                          </w:divBdr>
                                                                        </w:div>
                                                                        <w:div w:id="219635986">
                                                                          <w:marLeft w:val="0"/>
                                                                          <w:marRight w:val="0"/>
                                                                          <w:marTop w:val="0"/>
                                                                          <w:marBottom w:val="0"/>
                                                                          <w:divBdr>
                                                                            <w:top w:val="none" w:sz="0" w:space="0" w:color="auto"/>
                                                                            <w:left w:val="none" w:sz="0" w:space="0" w:color="auto"/>
                                                                            <w:bottom w:val="none" w:sz="0" w:space="0" w:color="auto"/>
                                                                            <w:right w:val="none" w:sz="0" w:space="0" w:color="auto"/>
                                                                          </w:divBdr>
                                                                        </w:div>
                                                                        <w:div w:id="69499205">
                                                                          <w:marLeft w:val="0"/>
                                                                          <w:marRight w:val="0"/>
                                                                          <w:marTop w:val="0"/>
                                                                          <w:marBottom w:val="0"/>
                                                                          <w:divBdr>
                                                                            <w:top w:val="none" w:sz="0" w:space="0" w:color="auto"/>
                                                                            <w:left w:val="none" w:sz="0" w:space="0" w:color="auto"/>
                                                                            <w:bottom w:val="none" w:sz="0" w:space="0" w:color="auto"/>
                                                                            <w:right w:val="none" w:sz="0" w:space="0" w:color="auto"/>
                                                                          </w:divBdr>
                                                                        </w:div>
                                                                        <w:div w:id="1729910783">
                                                                          <w:marLeft w:val="0"/>
                                                                          <w:marRight w:val="0"/>
                                                                          <w:marTop w:val="0"/>
                                                                          <w:marBottom w:val="0"/>
                                                                          <w:divBdr>
                                                                            <w:top w:val="none" w:sz="0" w:space="0" w:color="auto"/>
                                                                            <w:left w:val="none" w:sz="0" w:space="0" w:color="auto"/>
                                                                            <w:bottom w:val="none" w:sz="0" w:space="0" w:color="auto"/>
                                                                            <w:right w:val="none" w:sz="0" w:space="0" w:color="auto"/>
                                                                          </w:divBdr>
                                                                        </w:div>
                                                                        <w:div w:id="2071541471">
                                                                          <w:marLeft w:val="0"/>
                                                                          <w:marRight w:val="0"/>
                                                                          <w:marTop w:val="0"/>
                                                                          <w:marBottom w:val="0"/>
                                                                          <w:divBdr>
                                                                            <w:top w:val="none" w:sz="0" w:space="0" w:color="auto"/>
                                                                            <w:left w:val="none" w:sz="0" w:space="0" w:color="auto"/>
                                                                            <w:bottom w:val="none" w:sz="0" w:space="0" w:color="auto"/>
                                                                            <w:right w:val="none" w:sz="0" w:space="0" w:color="auto"/>
                                                                          </w:divBdr>
                                                                        </w:div>
                                                                        <w:div w:id="751389193">
                                                                          <w:marLeft w:val="0"/>
                                                                          <w:marRight w:val="0"/>
                                                                          <w:marTop w:val="0"/>
                                                                          <w:marBottom w:val="0"/>
                                                                          <w:divBdr>
                                                                            <w:top w:val="none" w:sz="0" w:space="0" w:color="auto"/>
                                                                            <w:left w:val="none" w:sz="0" w:space="0" w:color="auto"/>
                                                                            <w:bottom w:val="none" w:sz="0" w:space="0" w:color="auto"/>
                                                                            <w:right w:val="none" w:sz="0" w:space="0" w:color="auto"/>
                                                                          </w:divBdr>
                                                                        </w:div>
                                                                        <w:div w:id="1491363467">
                                                                          <w:marLeft w:val="0"/>
                                                                          <w:marRight w:val="0"/>
                                                                          <w:marTop w:val="0"/>
                                                                          <w:marBottom w:val="0"/>
                                                                          <w:divBdr>
                                                                            <w:top w:val="none" w:sz="0" w:space="0" w:color="auto"/>
                                                                            <w:left w:val="none" w:sz="0" w:space="0" w:color="auto"/>
                                                                            <w:bottom w:val="none" w:sz="0" w:space="0" w:color="auto"/>
                                                                            <w:right w:val="none" w:sz="0" w:space="0" w:color="auto"/>
                                                                          </w:divBdr>
                                                                        </w:div>
                                                                        <w:div w:id="170218593">
                                                                          <w:marLeft w:val="0"/>
                                                                          <w:marRight w:val="0"/>
                                                                          <w:marTop w:val="0"/>
                                                                          <w:marBottom w:val="0"/>
                                                                          <w:divBdr>
                                                                            <w:top w:val="none" w:sz="0" w:space="0" w:color="auto"/>
                                                                            <w:left w:val="none" w:sz="0" w:space="0" w:color="auto"/>
                                                                            <w:bottom w:val="none" w:sz="0" w:space="0" w:color="auto"/>
                                                                            <w:right w:val="none" w:sz="0" w:space="0" w:color="auto"/>
                                                                          </w:divBdr>
                                                                        </w:div>
                                                                        <w:div w:id="510680076">
                                                                          <w:marLeft w:val="0"/>
                                                                          <w:marRight w:val="0"/>
                                                                          <w:marTop w:val="0"/>
                                                                          <w:marBottom w:val="0"/>
                                                                          <w:divBdr>
                                                                            <w:top w:val="none" w:sz="0" w:space="0" w:color="auto"/>
                                                                            <w:left w:val="none" w:sz="0" w:space="0" w:color="auto"/>
                                                                            <w:bottom w:val="none" w:sz="0" w:space="0" w:color="auto"/>
                                                                            <w:right w:val="none" w:sz="0" w:space="0" w:color="auto"/>
                                                                          </w:divBdr>
                                                                        </w:div>
                                                                        <w:div w:id="1720667181">
                                                                          <w:marLeft w:val="0"/>
                                                                          <w:marRight w:val="0"/>
                                                                          <w:marTop w:val="0"/>
                                                                          <w:marBottom w:val="0"/>
                                                                          <w:divBdr>
                                                                            <w:top w:val="none" w:sz="0" w:space="0" w:color="auto"/>
                                                                            <w:left w:val="none" w:sz="0" w:space="0" w:color="auto"/>
                                                                            <w:bottom w:val="none" w:sz="0" w:space="0" w:color="auto"/>
                                                                            <w:right w:val="none" w:sz="0" w:space="0" w:color="auto"/>
                                                                          </w:divBdr>
                                                                        </w:div>
                                                                        <w:div w:id="1899701240">
                                                                          <w:marLeft w:val="0"/>
                                                                          <w:marRight w:val="0"/>
                                                                          <w:marTop w:val="0"/>
                                                                          <w:marBottom w:val="0"/>
                                                                          <w:divBdr>
                                                                            <w:top w:val="none" w:sz="0" w:space="0" w:color="auto"/>
                                                                            <w:left w:val="none" w:sz="0" w:space="0" w:color="auto"/>
                                                                            <w:bottom w:val="none" w:sz="0" w:space="0" w:color="auto"/>
                                                                            <w:right w:val="none" w:sz="0" w:space="0" w:color="auto"/>
                                                                          </w:divBdr>
                                                                        </w:div>
                                                                        <w:div w:id="1991664403">
                                                                          <w:marLeft w:val="0"/>
                                                                          <w:marRight w:val="0"/>
                                                                          <w:marTop w:val="0"/>
                                                                          <w:marBottom w:val="0"/>
                                                                          <w:divBdr>
                                                                            <w:top w:val="none" w:sz="0" w:space="0" w:color="auto"/>
                                                                            <w:left w:val="none" w:sz="0" w:space="0" w:color="auto"/>
                                                                            <w:bottom w:val="none" w:sz="0" w:space="0" w:color="auto"/>
                                                                            <w:right w:val="none" w:sz="0" w:space="0" w:color="auto"/>
                                                                          </w:divBdr>
                                                                        </w:div>
                                                                        <w:div w:id="1702241924">
                                                                          <w:marLeft w:val="0"/>
                                                                          <w:marRight w:val="0"/>
                                                                          <w:marTop w:val="0"/>
                                                                          <w:marBottom w:val="0"/>
                                                                          <w:divBdr>
                                                                            <w:top w:val="none" w:sz="0" w:space="0" w:color="auto"/>
                                                                            <w:left w:val="none" w:sz="0" w:space="0" w:color="auto"/>
                                                                            <w:bottom w:val="none" w:sz="0" w:space="0" w:color="auto"/>
                                                                            <w:right w:val="none" w:sz="0" w:space="0" w:color="auto"/>
                                                                          </w:divBdr>
                                                                        </w:div>
                                                                        <w:div w:id="758258552">
                                                                          <w:marLeft w:val="0"/>
                                                                          <w:marRight w:val="0"/>
                                                                          <w:marTop w:val="0"/>
                                                                          <w:marBottom w:val="0"/>
                                                                          <w:divBdr>
                                                                            <w:top w:val="none" w:sz="0" w:space="0" w:color="auto"/>
                                                                            <w:left w:val="none" w:sz="0" w:space="0" w:color="auto"/>
                                                                            <w:bottom w:val="none" w:sz="0" w:space="0" w:color="auto"/>
                                                                            <w:right w:val="none" w:sz="0" w:space="0" w:color="auto"/>
                                                                          </w:divBdr>
                                                                        </w:div>
                                                                        <w:div w:id="1610164299">
                                                                          <w:marLeft w:val="0"/>
                                                                          <w:marRight w:val="0"/>
                                                                          <w:marTop w:val="0"/>
                                                                          <w:marBottom w:val="0"/>
                                                                          <w:divBdr>
                                                                            <w:top w:val="none" w:sz="0" w:space="0" w:color="auto"/>
                                                                            <w:left w:val="none" w:sz="0" w:space="0" w:color="auto"/>
                                                                            <w:bottom w:val="none" w:sz="0" w:space="0" w:color="auto"/>
                                                                            <w:right w:val="none" w:sz="0" w:space="0" w:color="auto"/>
                                                                          </w:divBdr>
                                                                        </w:div>
                                                                        <w:div w:id="1717390163">
                                                                          <w:marLeft w:val="0"/>
                                                                          <w:marRight w:val="0"/>
                                                                          <w:marTop w:val="0"/>
                                                                          <w:marBottom w:val="0"/>
                                                                          <w:divBdr>
                                                                            <w:top w:val="none" w:sz="0" w:space="0" w:color="auto"/>
                                                                            <w:left w:val="none" w:sz="0" w:space="0" w:color="auto"/>
                                                                            <w:bottom w:val="none" w:sz="0" w:space="0" w:color="auto"/>
                                                                            <w:right w:val="none" w:sz="0" w:space="0" w:color="auto"/>
                                                                          </w:divBdr>
                                                                        </w:div>
                                                                        <w:div w:id="1000740504">
                                                                          <w:marLeft w:val="0"/>
                                                                          <w:marRight w:val="0"/>
                                                                          <w:marTop w:val="0"/>
                                                                          <w:marBottom w:val="0"/>
                                                                          <w:divBdr>
                                                                            <w:top w:val="none" w:sz="0" w:space="0" w:color="auto"/>
                                                                            <w:left w:val="none" w:sz="0" w:space="0" w:color="auto"/>
                                                                            <w:bottom w:val="none" w:sz="0" w:space="0" w:color="auto"/>
                                                                            <w:right w:val="none" w:sz="0" w:space="0" w:color="auto"/>
                                                                          </w:divBdr>
                                                                        </w:div>
                                                                        <w:div w:id="1088117944">
                                                                          <w:marLeft w:val="0"/>
                                                                          <w:marRight w:val="0"/>
                                                                          <w:marTop w:val="0"/>
                                                                          <w:marBottom w:val="0"/>
                                                                          <w:divBdr>
                                                                            <w:top w:val="none" w:sz="0" w:space="0" w:color="auto"/>
                                                                            <w:left w:val="none" w:sz="0" w:space="0" w:color="auto"/>
                                                                            <w:bottom w:val="none" w:sz="0" w:space="0" w:color="auto"/>
                                                                            <w:right w:val="none" w:sz="0" w:space="0" w:color="auto"/>
                                                                          </w:divBdr>
                                                                        </w:div>
                                                                        <w:div w:id="532694278">
                                                                          <w:marLeft w:val="0"/>
                                                                          <w:marRight w:val="0"/>
                                                                          <w:marTop w:val="0"/>
                                                                          <w:marBottom w:val="0"/>
                                                                          <w:divBdr>
                                                                            <w:top w:val="none" w:sz="0" w:space="0" w:color="auto"/>
                                                                            <w:left w:val="none" w:sz="0" w:space="0" w:color="auto"/>
                                                                            <w:bottom w:val="none" w:sz="0" w:space="0" w:color="auto"/>
                                                                            <w:right w:val="none" w:sz="0" w:space="0" w:color="auto"/>
                                                                          </w:divBdr>
                                                                        </w:div>
                                                                        <w:div w:id="210044946">
                                                                          <w:marLeft w:val="0"/>
                                                                          <w:marRight w:val="0"/>
                                                                          <w:marTop w:val="0"/>
                                                                          <w:marBottom w:val="0"/>
                                                                          <w:divBdr>
                                                                            <w:top w:val="none" w:sz="0" w:space="0" w:color="auto"/>
                                                                            <w:left w:val="none" w:sz="0" w:space="0" w:color="auto"/>
                                                                            <w:bottom w:val="none" w:sz="0" w:space="0" w:color="auto"/>
                                                                            <w:right w:val="none" w:sz="0" w:space="0" w:color="auto"/>
                                                                          </w:divBdr>
                                                                        </w:div>
                                                                        <w:div w:id="3885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368667">
                                                              <w:marLeft w:val="0"/>
                                                              <w:marRight w:val="0"/>
                                                              <w:marTop w:val="210"/>
                                                              <w:marBottom w:val="210"/>
                                                              <w:divBdr>
                                                                <w:top w:val="none" w:sz="0" w:space="0" w:color="auto"/>
                                                                <w:left w:val="none" w:sz="0" w:space="0" w:color="auto"/>
                                                                <w:bottom w:val="none" w:sz="0" w:space="0" w:color="auto"/>
                                                                <w:right w:val="none" w:sz="0" w:space="0" w:color="auto"/>
                                                              </w:divBdr>
                                                              <w:divsChild>
                                                                <w:div w:id="190537504">
                                                                  <w:marLeft w:val="480"/>
                                                                  <w:marRight w:val="0"/>
                                                                  <w:marTop w:val="0"/>
                                                                  <w:marBottom w:val="240"/>
                                                                  <w:divBdr>
                                                                    <w:top w:val="none" w:sz="0" w:space="0" w:color="auto"/>
                                                                    <w:left w:val="none" w:sz="0" w:space="0" w:color="auto"/>
                                                                    <w:bottom w:val="none" w:sz="0" w:space="0" w:color="auto"/>
                                                                    <w:right w:val="none" w:sz="0" w:space="0" w:color="auto"/>
                                                                  </w:divBdr>
                                                                  <w:divsChild>
                                                                    <w:div w:id="1896694719">
                                                                      <w:marLeft w:val="0"/>
                                                                      <w:marRight w:val="0"/>
                                                                      <w:marTop w:val="0"/>
                                                                      <w:marBottom w:val="0"/>
                                                                      <w:divBdr>
                                                                        <w:top w:val="none" w:sz="0" w:space="0" w:color="auto"/>
                                                                        <w:left w:val="none" w:sz="0" w:space="0" w:color="auto"/>
                                                                        <w:bottom w:val="none" w:sz="0" w:space="0" w:color="auto"/>
                                                                        <w:right w:val="none" w:sz="0" w:space="0" w:color="auto"/>
                                                                      </w:divBdr>
                                                                      <w:divsChild>
                                                                        <w:div w:id="894582879">
                                                                          <w:marLeft w:val="0"/>
                                                                          <w:marRight w:val="0"/>
                                                                          <w:marTop w:val="210"/>
                                                                          <w:marBottom w:val="210"/>
                                                                          <w:divBdr>
                                                                            <w:top w:val="none" w:sz="0" w:space="0" w:color="auto"/>
                                                                            <w:left w:val="none" w:sz="0" w:space="0" w:color="auto"/>
                                                                            <w:bottom w:val="none" w:sz="0" w:space="0" w:color="auto"/>
                                                                            <w:right w:val="none" w:sz="0" w:space="0" w:color="auto"/>
                                                                          </w:divBdr>
                                                                          <w:divsChild>
                                                                            <w:div w:id="649332157">
                                                                              <w:marLeft w:val="480"/>
                                                                              <w:marRight w:val="0"/>
                                                                              <w:marTop w:val="0"/>
                                                                              <w:marBottom w:val="240"/>
                                                                              <w:divBdr>
                                                                                <w:top w:val="none" w:sz="0" w:space="0" w:color="auto"/>
                                                                                <w:left w:val="none" w:sz="0" w:space="0" w:color="auto"/>
                                                                                <w:bottom w:val="none" w:sz="0" w:space="0" w:color="auto"/>
                                                                                <w:right w:val="none" w:sz="0" w:space="0" w:color="auto"/>
                                                                              </w:divBdr>
                                                                            </w:div>
                                                                          </w:divsChild>
                                                                        </w:div>
                                                                        <w:div w:id="1059285400">
                                                                          <w:marLeft w:val="0"/>
                                                                          <w:marRight w:val="0"/>
                                                                          <w:marTop w:val="210"/>
                                                                          <w:marBottom w:val="210"/>
                                                                          <w:divBdr>
                                                                            <w:top w:val="none" w:sz="0" w:space="0" w:color="auto"/>
                                                                            <w:left w:val="none" w:sz="0" w:space="0" w:color="auto"/>
                                                                            <w:bottom w:val="none" w:sz="0" w:space="0" w:color="auto"/>
                                                                            <w:right w:val="none" w:sz="0" w:space="0" w:color="auto"/>
                                                                          </w:divBdr>
                                                                          <w:divsChild>
                                                                            <w:div w:id="1810778756">
                                                                              <w:marLeft w:val="480"/>
                                                                              <w:marRight w:val="0"/>
                                                                              <w:marTop w:val="0"/>
                                                                              <w:marBottom w:val="240"/>
                                                                              <w:divBdr>
                                                                                <w:top w:val="none" w:sz="0" w:space="0" w:color="auto"/>
                                                                                <w:left w:val="none" w:sz="0" w:space="0" w:color="auto"/>
                                                                                <w:bottom w:val="none" w:sz="0" w:space="0" w:color="auto"/>
                                                                                <w:right w:val="none" w:sz="0" w:space="0" w:color="auto"/>
                                                                              </w:divBdr>
                                                                              <w:divsChild>
                                                                                <w:div w:id="1249384993">
                                                                                  <w:marLeft w:val="0"/>
                                                                                  <w:marRight w:val="0"/>
                                                                                  <w:marTop w:val="0"/>
                                                                                  <w:marBottom w:val="0"/>
                                                                                  <w:divBdr>
                                                                                    <w:top w:val="none" w:sz="0" w:space="0" w:color="auto"/>
                                                                                    <w:left w:val="none" w:sz="0" w:space="0" w:color="auto"/>
                                                                                    <w:bottom w:val="none" w:sz="0" w:space="0" w:color="auto"/>
                                                                                    <w:right w:val="none" w:sz="0" w:space="0" w:color="auto"/>
                                                                                  </w:divBdr>
                                                                                  <w:divsChild>
                                                                                    <w:div w:id="613631900">
                                                                                      <w:marLeft w:val="0"/>
                                                                                      <w:marRight w:val="0"/>
                                                                                      <w:marTop w:val="0"/>
                                                                                      <w:marBottom w:val="0"/>
                                                                                      <w:divBdr>
                                                                                        <w:top w:val="none" w:sz="0" w:space="0" w:color="auto"/>
                                                                                        <w:left w:val="none" w:sz="0" w:space="0" w:color="auto"/>
                                                                                        <w:bottom w:val="none" w:sz="0" w:space="0" w:color="auto"/>
                                                                                        <w:right w:val="none" w:sz="0" w:space="0" w:color="auto"/>
                                                                                      </w:divBdr>
                                                                                      <w:divsChild>
                                                                                        <w:div w:id="45121656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063823">
                                                                          <w:marLeft w:val="0"/>
                                                                          <w:marRight w:val="0"/>
                                                                          <w:marTop w:val="210"/>
                                                                          <w:marBottom w:val="210"/>
                                                                          <w:divBdr>
                                                                            <w:top w:val="none" w:sz="0" w:space="0" w:color="auto"/>
                                                                            <w:left w:val="none" w:sz="0" w:space="0" w:color="auto"/>
                                                                            <w:bottom w:val="none" w:sz="0" w:space="0" w:color="auto"/>
                                                                            <w:right w:val="none" w:sz="0" w:space="0" w:color="auto"/>
                                                                          </w:divBdr>
                                                                          <w:divsChild>
                                                                            <w:div w:id="148329445">
                                                                              <w:marLeft w:val="480"/>
                                                                              <w:marRight w:val="0"/>
                                                                              <w:marTop w:val="0"/>
                                                                              <w:marBottom w:val="240"/>
                                                                              <w:divBdr>
                                                                                <w:top w:val="none" w:sz="0" w:space="0" w:color="auto"/>
                                                                                <w:left w:val="none" w:sz="0" w:space="0" w:color="auto"/>
                                                                                <w:bottom w:val="none" w:sz="0" w:space="0" w:color="auto"/>
                                                                                <w:right w:val="none" w:sz="0" w:space="0" w:color="auto"/>
                                                                              </w:divBdr>
                                                                            </w:div>
                                                                          </w:divsChild>
                                                                        </w:div>
                                                                        <w:div w:id="1859007849">
                                                                          <w:marLeft w:val="0"/>
                                                                          <w:marRight w:val="0"/>
                                                                          <w:marTop w:val="210"/>
                                                                          <w:marBottom w:val="210"/>
                                                                          <w:divBdr>
                                                                            <w:top w:val="none" w:sz="0" w:space="0" w:color="auto"/>
                                                                            <w:left w:val="none" w:sz="0" w:space="0" w:color="auto"/>
                                                                            <w:bottom w:val="none" w:sz="0" w:space="0" w:color="auto"/>
                                                                            <w:right w:val="none" w:sz="0" w:space="0" w:color="auto"/>
                                                                          </w:divBdr>
                                                                          <w:divsChild>
                                                                            <w:div w:id="1817378889">
                                                                              <w:marLeft w:val="480"/>
                                                                              <w:marRight w:val="0"/>
                                                                              <w:marTop w:val="0"/>
                                                                              <w:marBottom w:val="240"/>
                                                                              <w:divBdr>
                                                                                <w:top w:val="none" w:sz="0" w:space="0" w:color="auto"/>
                                                                                <w:left w:val="none" w:sz="0" w:space="0" w:color="auto"/>
                                                                                <w:bottom w:val="none" w:sz="0" w:space="0" w:color="auto"/>
                                                                                <w:right w:val="none" w:sz="0" w:space="0" w:color="auto"/>
                                                                              </w:divBdr>
                                                                            </w:div>
                                                                          </w:divsChild>
                                                                        </w:div>
                                                                        <w:div w:id="1644698607">
                                                                          <w:marLeft w:val="0"/>
                                                                          <w:marRight w:val="0"/>
                                                                          <w:marTop w:val="210"/>
                                                                          <w:marBottom w:val="210"/>
                                                                          <w:divBdr>
                                                                            <w:top w:val="none" w:sz="0" w:space="0" w:color="auto"/>
                                                                            <w:left w:val="none" w:sz="0" w:space="0" w:color="auto"/>
                                                                            <w:bottom w:val="none" w:sz="0" w:space="0" w:color="auto"/>
                                                                            <w:right w:val="none" w:sz="0" w:space="0" w:color="auto"/>
                                                                          </w:divBdr>
                                                                          <w:divsChild>
                                                                            <w:div w:id="1910576495">
                                                                              <w:marLeft w:val="480"/>
                                                                              <w:marRight w:val="0"/>
                                                                              <w:marTop w:val="0"/>
                                                                              <w:marBottom w:val="240"/>
                                                                              <w:divBdr>
                                                                                <w:top w:val="none" w:sz="0" w:space="0" w:color="auto"/>
                                                                                <w:left w:val="none" w:sz="0" w:space="0" w:color="auto"/>
                                                                                <w:bottom w:val="none" w:sz="0" w:space="0" w:color="auto"/>
                                                                                <w:right w:val="none" w:sz="0" w:space="0" w:color="auto"/>
                                                                              </w:divBdr>
                                                                              <w:divsChild>
                                                                                <w:div w:id="64107206">
                                                                                  <w:marLeft w:val="0"/>
                                                                                  <w:marRight w:val="0"/>
                                                                                  <w:marTop w:val="0"/>
                                                                                  <w:marBottom w:val="0"/>
                                                                                  <w:divBdr>
                                                                                    <w:top w:val="none" w:sz="0" w:space="0" w:color="auto"/>
                                                                                    <w:left w:val="none" w:sz="0" w:space="0" w:color="auto"/>
                                                                                    <w:bottom w:val="none" w:sz="0" w:space="0" w:color="auto"/>
                                                                                    <w:right w:val="none" w:sz="0" w:space="0" w:color="auto"/>
                                                                                  </w:divBdr>
                                                                                  <w:divsChild>
                                                                                    <w:div w:id="87391433">
                                                                                      <w:marLeft w:val="0"/>
                                                                                      <w:marRight w:val="0"/>
                                                                                      <w:marTop w:val="210"/>
                                                                                      <w:marBottom w:val="210"/>
                                                                                      <w:divBdr>
                                                                                        <w:top w:val="none" w:sz="0" w:space="0" w:color="auto"/>
                                                                                        <w:left w:val="none" w:sz="0" w:space="0" w:color="auto"/>
                                                                                        <w:bottom w:val="none" w:sz="0" w:space="0" w:color="auto"/>
                                                                                        <w:right w:val="none" w:sz="0" w:space="0" w:color="auto"/>
                                                                                      </w:divBdr>
                                                                                      <w:divsChild>
                                                                                        <w:div w:id="222179995">
                                                                                          <w:marLeft w:val="480"/>
                                                                                          <w:marRight w:val="0"/>
                                                                                          <w:marTop w:val="0"/>
                                                                                          <w:marBottom w:val="240"/>
                                                                                          <w:divBdr>
                                                                                            <w:top w:val="none" w:sz="0" w:space="0" w:color="auto"/>
                                                                                            <w:left w:val="none" w:sz="0" w:space="0" w:color="auto"/>
                                                                                            <w:bottom w:val="none" w:sz="0" w:space="0" w:color="auto"/>
                                                                                            <w:right w:val="none" w:sz="0" w:space="0" w:color="auto"/>
                                                                                          </w:divBdr>
                                                                                        </w:div>
                                                                                      </w:divsChild>
                                                                                    </w:div>
                                                                                    <w:div w:id="1608199308">
                                                                                      <w:marLeft w:val="0"/>
                                                                                      <w:marRight w:val="0"/>
                                                                                      <w:marTop w:val="210"/>
                                                                                      <w:marBottom w:val="0"/>
                                                                                      <w:divBdr>
                                                                                        <w:top w:val="none" w:sz="0" w:space="0" w:color="auto"/>
                                                                                        <w:left w:val="none" w:sz="0" w:space="0" w:color="auto"/>
                                                                                        <w:bottom w:val="none" w:sz="0" w:space="0" w:color="auto"/>
                                                                                        <w:right w:val="none" w:sz="0" w:space="0" w:color="auto"/>
                                                                                      </w:divBdr>
                                                                                      <w:divsChild>
                                                                                        <w:div w:id="174282861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45466587">
                                                                          <w:marLeft w:val="0"/>
                                                                          <w:marRight w:val="0"/>
                                                                          <w:marTop w:val="210"/>
                                                                          <w:marBottom w:val="210"/>
                                                                          <w:divBdr>
                                                                            <w:top w:val="none" w:sz="0" w:space="0" w:color="auto"/>
                                                                            <w:left w:val="none" w:sz="0" w:space="0" w:color="auto"/>
                                                                            <w:bottom w:val="none" w:sz="0" w:space="0" w:color="auto"/>
                                                                            <w:right w:val="none" w:sz="0" w:space="0" w:color="auto"/>
                                                                          </w:divBdr>
                                                                          <w:divsChild>
                                                                            <w:div w:id="500436364">
                                                                              <w:marLeft w:val="480"/>
                                                                              <w:marRight w:val="0"/>
                                                                              <w:marTop w:val="0"/>
                                                                              <w:marBottom w:val="240"/>
                                                                              <w:divBdr>
                                                                                <w:top w:val="none" w:sz="0" w:space="0" w:color="auto"/>
                                                                                <w:left w:val="none" w:sz="0" w:space="0" w:color="auto"/>
                                                                                <w:bottom w:val="none" w:sz="0" w:space="0" w:color="auto"/>
                                                                                <w:right w:val="none" w:sz="0" w:space="0" w:color="auto"/>
                                                                              </w:divBdr>
                                                                            </w:div>
                                                                          </w:divsChild>
                                                                        </w:div>
                                                                        <w:div w:id="766734386">
                                                                          <w:marLeft w:val="0"/>
                                                                          <w:marRight w:val="0"/>
                                                                          <w:marTop w:val="210"/>
                                                                          <w:marBottom w:val="210"/>
                                                                          <w:divBdr>
                                                                            <w:top w:val="none" w:sz="0" w:space="0" w:color="auto"/>
                                                                            <w:left w:val="none" w:sz="0" w:space="0" w:color="auto"/>
                                                                            <w:bottom w:val="none" w:sz="0" w:space="0" w:color="auto"/>
                                                                            <w:right w:val="none" w:sz="0" w:space="0" w:color="auto"/>
                                                                          </w:divBdr>
                                                                          <w:divsChild>
                                                                            <w:div w:id="1623152227">
                                                                              <w:marLeft w:val="480"/>
                                                                              <w:marRight w:val="0"/>
                                                                              <w:marTop w:val="0"/>
                                                                              <w:marBottom w:val="240"/>
                                                                              <w:divBdr>
                                                                                <w:top w:val="none" w:sz="0" w:space="0" w:color="auto"/>
                                                                                <w:left w:val="none" w:sz="0" w:space="0" w:color="auto"/>
                                                                                <w:bottom w:val="none" w:sz="0" w:space="0" w:color="auto"/>
                                                                                <w:right w:val="none" w:sz="0" w:space="0" w:color="auto"/>
                                                                              </w:divBdr>
                                                                            </w:div>
                                                                          </w:divsChild>
                                                                        </w:div>
                                                                        <w:div w:id="532152843">
                                                                          <w:marLeft w:val="0"/>
                                                                          <w:marRight w:val="0"/>
                                                                          <w:marTop w:val="210"/>
                                                                          <w:marBottom w:val="0"/>
                                                                          <w:divBdr>
                                                                            <w:top w:val="none" w:sz="0" w:space="0" w:color="auto"/>
                                                                            <w:left w:val="none" w:sz="0" w:space="0" w:color="auto"/>
                                                                            <w:bottom w:val="none" w:sz="0" w:space="0" w:color="auto"/>
                                                                            <w:right w:val="none" w:sz="0" w:space="0" w:color="auto"/>
                                                                          </w:divBdr>
                                                                          <w:divsChild>
                                                                            <w:div w:id="1446190366">
                                                                              <w:marLeft w:val="480"/>
                                                                              <w:marRight w:val="0"/>
                                                                              <w:marTop w:val="0"/>
                                                                              <w:marBottom w:val="240"/>
                                                                              <w:divBdr>
                                                                                <w:top w:val="none" w:sz="0" w:space="0" w:color="auto"/>
                                                                                <w:left w:val="none" w:sz="0" w:space="0" w:color="auto"/>
                                                                                <w:bottom w:val="none" w:sz="0" w:space="0" w:color="auto"/>
                                                                                <w:right w:val="none" w:sz="0" w:space="0" w:color="auto"/>
                                                                              </w:divBdr>
                                                                              <w:divsChild>
                                                                                <w:div w:id="603346295">
                                                                                  <w:marLeft w:val="0"/>
                                                                                  <w:marRight w:val="0"/>
                                                                                  <w:marTop w:val="240"/>
                                                                                  <w:marBottom w:val="0"/>
                                                                                  <w:divBdr>
                                                                                    <w:top w:val="none" w:sz="0" w:space="0" w:color="auto"/>
                                                                                    <w:left w:val="none" w:sz="0" w:space="0" w:color="auto"/>
                                                                                    <w:bottom w:val="none" w:sz="0" w:space="0" w:color="auto"/>
                                                                                    <w:right w:val="none" w:sz="0" w:space="0" w:color="auto"/>
                                                                                  </w:divBdr>
                                                                                  <w:divsChild>
                                                                                    <w:div w:id="1420328153">
                                                                                      <w:marLeft w:val="0"/>
                                                                                      <w:marRight w:val="0"/>
                                                                                      <w:marTop w:val="0"/>
                                                                                      <w:marBottom w:val="0"/>
                                                                                      <w:divBdr>
                                                                                        <w:top w:val="none" w:sz="0" w:space="0" w:color="auto"/>
                                                                                        <w:left w:val="none" w:sz="0" w:space="0" w:color="auto"/>
                                                                                        <w:bottom w:val="none" w:sz="0" w:space="0" w:color="auto"/>
                                                                                        <w:right w:val="none" w:sz="0" w:space="0" w:color="auto"/>
                                                                                      </w:divBdr>
                                                                                    </w:div>
                                                                                    <w:div w:id="1125001141">
                                                                                      <w:marLeft w:val="0"/>
                                                                                      <w:marRight w:val="0"/>
                                                                                      <w:marTop w:val="0"/>
                                                                                      <w:marBottom w:val="0"/>
                                                                                      <w:divBdr>
                                                                                        <w:top w:val="none" w:sz="0" w:space="0" w:color="auto"/>
                                                                                        <w:left w:val="none" w:sz="0" w:space="0" w:color="auto"/>
                                                                                        <w:bottom w:val="none" w:sz="0" w:space="0" w:color="auto"/>
                                                                                        <w:right w:val="none" w:sz="0" w:space="0" w:color="auto"/>
                                                                                      </w:divBdr>
                                                                                    </w:div>
                                                                                    <w:div w:id="1610696097">
                                                                                      <w:marLeft w:val="0"/>
                                                                                      <w:marRight w:val="0"/>
                                                                                      <w:marTop w:val="0"/>
                                                                                      <w:marBottom w:val="0"/>
                                                                                      <w:divBdr>
                                                                                        <w:top w:val="none" w:sz="0" w:space="0" w:color="auto"/>
                                                                                        <w:left w:val="none" w:sz="0" w:space="0" w:color="auto"/>
                                                                                        <w:bottom w:val="none" w:sz="0" w:space="0" w:color="auto"/>
                                                                                        <w:right w:val="none" w:sz="0" w:space="0" w:color="auto"/>
                                                                                      </w:divBdr>
                                                                                    </w:div>
                                                                                    <w:div w:id="1098450543">
                                                                                      <w:marLeft w:val="0"/>
                                                                                      <w:marRight w:val="0"/>
                                                                                      <w:marTop w:val="0"/>
                                                                                      <w:marBottom w:val="0"/>
                                                                                      <w:divBdr>
                                                                                        <w:top w:val="none" w:sz="0" w:space="0" w:color="auto"/>
                                                                                        <w:left w:val="none" w:sz="0" w:space="0" w:color="auto"/>
                                                                                        <w:bottom w:val="none" w:sz="0" w:space="0" w:color="auto"/>
                                                                                        <w:right w:val="none" w:sz="0" w:space="0" w:color="auto"/>
                                                                                      </w:divBdr>
                                                                                    </w:div>
                                                                                    <w:div w:id="1630159629">
                                                                                      <w:marLeft w:val="0"/>
                                                                                      <w:marRight w:val="0"/>
                                                                                      <w:marTop w:val="0"/>
                                                                                      <w:marBottom w:val="0"/>
                                                                                      <w:divBdr>
                                                                                        <w:top w:val="none" w:sz="0" w:space="0" w:color="auto"/>
                                                                                        <w:left w:val="none" w:sz="0" w:space="0" w:color="auto"/>
                                                                                        <w:bottom w:val="none" w:sz="0" w:space="0" w:color="auto"/>
                                                                                        <w:right w:val="none" w:sz="0" w:space="0" w:color="auto"/>
                                                                                      </w:divBdr>
                                                                                    </w:div>
                                                                                    <w:div w:id="1730226850">
                                                                                      <w:marLeft w:val="0"/>
                                                                                      <w:marRight w:val="0"/>
                                                                                      <w:marTop w:val="0"/>
                                                                                      <w:marBottom w:val="0"/>
                                                                                      <w:divBdr>
                                                                                        <w:top w:val="none" w:sz="0" w:space="0" w:color="auto"/>
                                                                                        <w:left w:val="none" w:sz="0" w:space="0" w:color="auto"/>
                                                                                        <w:bottom w:val="none" w:sz="0" w:space="0" w:color="auto"/>
                                                                                        <w:right w:val="none" w:sz="0" w:space="0" w:color="auto"/>
                                                                                      </w:divBdr>
                                                                                    </w:div>
                                                                                    <w:div w:id="239678598">
                                                                                      <w:marLeft w:val="0"/>
                                                                                      <w:marRight w:val="0"/>
                                                                                      <w:marTop w:val="0"/>
                                                                                      <w:marBottom w:val="0"/>
                                                                                      <w:divBdr>
                                                                                        <w:top w:val="none" w:sz="0" w:space="0" w:color="auto"/>
                                                                                        <w:left w:val="none" w:sz="0" w:space="0" w:color="auto"/>
                                                                                        <w:bottom w:val="none" w:sz="0" w:space="0" w:color="auto"/>
                                                                                        <w:right w:val="none" w:sz="0" w:space="0" w:color="auto"/>
                                                                                      </w:divBdr>
                                                                                    </w:div>
                                                                                    <w:div w:id="358821666">
                                                                                      <w:marLeft w:val="0"/>
                                                                                      <w:marRight w:val="0"/>
                                                                                      <w:marTop w:val="0"/>
                                                                                      <w:marBottom w:val="0"/>
                                                                                      <w:divBdr>
                                                                                        <w:top w:val="none" w:sz="0" w:space="0" w:color="auto"/>
                                                                                        <w:left w:val="none" w:sz="0" w:space="0" w:color="auto"/>
                                                                                        <w:bottom w:val="none" w:sz="0" w:space="0" w:color="auto"/>
                                                                                        <w:right w:val="none" w:sz="0" w:space="0" w:color="auto"/>
                                                                                      </w:divBdr>
                                                                                    </w:div>
                                                                                    <w:div w:id="1088382071">
                                                                                      <w:marLeft w:val="0"/>
                                                                                      <w:marRight w:val="0"/>
                                                                                      <w:marTop w:val="0"/>
                                                                                      <w:marBottom w:val="0"/>
                                                                                      <w:divBdr>
                                                                                        <w:top w:val="none" w:sz="0" w:space="0" w:color="auto"/>
                                                                                        <w:left w:val="none" w:sz="0" w:space="0" w:color="auto"/>
                                                                                        <w:bottom w:val="none" w:sz="0" w:space="0" w:color="auto"/>
                                                                                        <w:right w:val="none" w:sz="0" w:space="0" w:color="auto"/>
                                                                                      </w:divBdr>
                                                                                    </w:div>
                                                                                    <w:div w:id="1389719194">
                                                                                      <w:marLeft w:val="0"/>
                                                                                      <w:marRight w:val="0"/>
                                                                                      <w:marTop w:val="0"/>
                                                                                      <w:marBottom w:val="0"/>
                                                                                      <w:divBdr>
                                                                                        <w:top w:val="none" w:sz="0" w:space="0" w:color="auto"/>
                                                                                        <w:left w:val="none" w:sz="0" w:space="0" w:color="auto"/>
                                                                                        <w:bottom w:val="none" w:sz="0" w:space="0" w:color="auto"/>
                                                                                        <w:right w:val="none" w:sz="0" w:space="0" w:color="auto"/>
                                                                                      </w:divBdr>
                                                                                    </w:div>
                                                                                    <w:div w:id="1134131327">
                                                                                      <w:marLeft w:val="0"/>
                                                                                      <w:marRight w:val="0"/>
                                                                                      <w:marTop w:val="0"/>
                                                                                      <w:marBottom w:val="0"/>
                                                                                      <w:divBdr>
                                                                                        <w:top w:val="none" w:sz="0" w:space="0" w:color="auto"/>
                                                                                        <w:left w:val="none" w:sz="0" w:space="0" w:color="auto"/>
                                                                                        <w:bottom w:val="none" w:sz="0" w:space="0" w:color="auto"/>
                                                                                        <w:right w:val="none" w:sz="0" w:space="0" w:color="auto"/>
                                                                                      </w:divBdr>
                                                                                    </w:div>
                                                                                    <w:div w:id="1425760843">
                                                                                      <w:marLeft w:val="0"/>
                                                                                      <w:marRight w:val="0"/>
                                                                                      <w:marTop w:val="0"/>
                                                                                      <w:marBottom w:val="0"/>
                                                                                      <w:divBdr>
                                                                                        <w:top w:val="none" w:sz="0" w:space="0" w:color="auto"/>
                                                                                        <w:left w:val="none" w:sz="0" w:space="0" w:color="auto"/>
                                                                                        <w:bottom w:val="none" w:sz="0" w:space="0" w:color="auto"/>
                                                                                        <w:right w:val="none" w:sz="0" w:space="0" w:color="auto"/>
                                                                                      </w:divBdr>
                                                                                    </w:div>
                                                                                    <w:div w:id="2097094954">
                                                                                      <w:marLeft w:val="0"/>
                                                                                      <w:marRight w:val="0"/>
                                                                                      <w:marTop w:val="0"/>
                                                                                      <w:marBottom w:val="0"/>
                                                                                      <w:divBdr>
                                                                                        <w:top w:val="none" w:sz="0" w:space="0" w:color="auto"/>
                                                                                        <w:left w:val="none" w:sz="0" w:space="0" w:color="auto"/>
                                                                                        <w:bottom w:val="none" w:sz="0" w:space="0" w:color="auto"/>
                                                                                        <w:right w:val="none" w:sz="0" w:space="0" w:color="auto"/>
                                                                                      </w:divBdr>
                                                                                    </w:div>
                                                                                    <w:div w:id="1473595695">
                                                                                      <w:marLeft w:val="0"/>
                                                                                      <w:marRight w:val="0"/>
                                                                                      <w:marTop w:val="0"/>
                                                                                      <w:marBottom w:val="0"/>
                                                                                      <w:divBdr>
                                                                                        <w:top w:val="none" w:sz="0" w:space="0" w:color="auto"/>
                                                                                        <w:left w:val="none" w:sz="0" w:space="0" w:color="auto"/>
                                                                                        <w:bottom w:val="none" w:sz="0" w:space="0" w:color="auto"/>
                                                                                        <w:right w:val="none" w:sz="0" w:space="0" w:color="auto"/>
                                                                                      </w:divBdr>
                                                                                    </w:div>
                                                                                    <w:div w:id="754745096">
                                                                                      <w:marLeft w:val="0"/>
                                                                                      <w:marRight w:val="0"/>
                                                                                      <w:marTop w:val="0"/>
                                                                                      <w:marBottom w:val="0"/>
                                                                                      <w:divBdr>
                                                                                        <w:top w:val="none" w:sz="0" w:space="0" w:color="auto"/>
                                                                                        <w:left w:val="none" w:sz="0" w:space="0" w:color="auto"/>
                                                                                        <w:bottom w:val="none" w:sz="0" w:space="0" w:color="auto"/>
                                                                                        <w:right w:val="none" w:sz="0" w:space="0" w:color="auto"/>
                                                                                      </w:divBdr>
                                                                                    </w:div>
                                                                                    <w:div w:id="4982254">
                                                                                      <w:marLeft w:val="0"/>
                                                                                      <w:marRight w:val="0"/>
                                                                                      <w:marTop w:val="0"/>
                                                                                      <w:marBottom w:val="0"/>
                                                                                      <w:divBdr>
                                                                                        <w:top w:val="none" w:sz="0" w:space="0" w:color="auto"/>
                                                                                        <w:left w:val="none" w:sz="0" w:space="0" w:color="auto"/>
                                                                                        <w:bottom w:val="none" w:sz="0" w:space="0" w:color="auto"/>
                                                                                        <w:right w:val="none" w:sz="0" w:space="0" w:color="auto"/>
                                                                                      </w:divBdr>
                                                                                    </w:div>
                                                                                    <w:div w:id="1915356880">
                                                                                      <w:marLeft w:val="0"/>
                                                                                      <w:marRight w:val="0"/>
                                                                                      <w:marTop w:val="0"/>
                                                                                      <w:marBottom w:val="0"/>
                                                                                      <w:divBdr>
                                                                                        <w:top w:val="none" w:sz="0" w:space="0" w:color="auto"/>
                                                                                        <w:left w:val="none" w:sz="0" w:space="0" w:color="auto"/>
                                                                                        <w:bottom w:val="none" w:sz="0" w:space="0" w:color="auto"/>
                                                                                        <w:right w:val="none" w:sz="0" w:space="0" w:color="auto"/>
                                                                                      </w:divBdr>
                                                                                    </w:div>
                                                                                    <w:div w:id="1620645171">
                                                                                      <w:marLeft w:val="0"/>
                                                                                      <w:marRight w:val="0"/>
                                                                                      <w:marTop w:val="0"/>
                                                                                      <w:marBottom w:val="0"/>
                                                                                      <w:divBdr>
                                                                                        <w:top w:val="none" w:sz="0" w:space="0" w:color="auto"/>
                                                                                        <w:left w:val="none" w:sz="0" w:space="0" w:color="auto"/>
                                                                                        <w:bottom w:val="none" w:sz="0" w:space="0" w:color="auto"/>
                                                                                        <w:right w:val="none" w:sz="0" w:space="0" w:color="auto"/>
                                                                                      </w:divBdr>
                                                                                    </w:div>
                                                                                    <w:div w:id="1206989372">
                                                                                      <w:marLeft w:val="0"/>
                                                                                      <w:marRight w:val="0"/>
                                                                                      <w:marTop w:val="0"/>
                                                                                      <w:marBottom w:val="0"/>
                                                                                      <w:divBdr>
                                                                                        <w:top w:val="none" w:sz="0" w:space="0" w:color="auto"/>
                                                                                        <w:left w:val="none" w:sz="0" w:space="0" w:color="auto"/>
                                                                                        <w:bottom w:val="none" w:sz="0" w:space="0" w:color="auto"/>
                                                                                        <w:right w:val="none" w:sz="0" w:space="0" w:color="auto"/>
                                                                                      </w:divBdr>
                                                                                    </w:div>
                                                                                    <w:div w:id="1036081117">
                                                                                      <w:marLeft w:val="0"/>
                                                                                      <w:marRight w:val="0"/>
                                                                                      <w:marTop w:val="0"/>
                                                                                      <w:marBottom w:val="0"/>
                                                                                      <w:divBdr>
                                                                                        <w:top w:val="none" w:sz="0" w:space="0" w:color="auto"/>
                                                                                        <w:left w:val="none" w:sz="0" w:space="0" w:color="auto"/>
                                                                                        <w:bottom w:val="none" w:sz="0" w:space="0" w:color="auto"/>
                                                                                        <w:right w:val="none" w:sz="0" w:space="0" w:color="auto"/>
                                                                                      </w:divBdr>
                                                                                    </w:div>
                                                                                    <w:div w:id="1269855960">
                                                                                      <w:marLeft w:val="0"/>
                                                                                      <w:marRight w:val="0"/>
                                                                                      <w:marTop w:val="0"/>
                                                                                      <w:marBottom w:val="0"/>
                                                                                      <w:divBdr>
                                                                                        <w:top w:val="none" w:sz="0" w:space="0" w:color="auto"/>
                                                                                        <w:left w:val="none" w:sz="0" w:space="0" w:color="auto"/>
                                                                                        <w:bottom w:val="none" w:sz="0" w:space="0" w:color="auto"/>
                                                                                        <w:right w:val="none" w:sz="0" w:space="0" w:color="auto"/>
                                                                                      </w:divBdr>
                                                                                    </w:div>
                                                                                    <w:div w:id="1615331622">
                                                                                      <w:marLeft w:val="0"/>
                                                                                      <w:marRight w:val="0"/>
                                                                                      <w:marTop w:val="0"/>
                                                                                      <w:marBottom w:val="0"/>
                                                                                      <w:divBdr>
                                                                                        <w:top w:val="none" w:sz="0" w:space="0" w:color="auto"/>
                                                                                        <w:left w:val="none" w:sz="0" w:space="0" w:color="auto"/>
                                                                                        <w:bottom w:val="none" w:sz="0" w:space="0" w:color="auto"/>
                                                                                        <w:right w:val="none" w:sz="0" w:space="0" w:color="auto"/>
                                                                                      </w:divBdr>
                                                                                    </w:div>
                                                                                    <w:div w:id="225265198">
                                                                                      <w:marLeft w:val="0"/>
                                                                                      <w:marRight w:val="0"/>
                                                                                      <w:marTop w:val="0"/>
                                                                                      <w:marBottom w:val="0"/>
                                                                                      <w:divBdr>
                                                                                        <w:top w:val="none" w:sz="0" w:space="0" w:color="auto"/>
                                                                                        <w:left w:val="none" w:sz="0" w:space="0" w:color="auto"/>
                                                                                        <w:bottom w:val="none" w:sz="0" w:space="0" w:color="auto"/>
                                                                                        <w:right w:val="none" w:sz="0" w:space="0" w:color="auto"/>
                                                                                      </w:divBdr>
                                                                                    </w:div>
                                                                                    <w:div w:id="1840265732">
                                                                                      <w:marLeft w:val="0"/>
                                                                                      <w:marRight w:val="0"/>
                                                                                      <w:marTop w:val="0"/>
                                                                                      <w:marBottom w:val="0"/>
                                                                                      <w:divBdr>
                                                                                        <w:top w:val="none" w:sz="0" w:space="0" w:color="auto"/>
                                                                                        <w:left w:val="none" w:sz="0" w:space="0" w:color="auto"/>
                                                                                        <w:bottom w:val="none" w:sz="0" w:space="0" w:color="auto"/>
                                                                                        <w:right w:val="none" w:sz="0" w:space="0" w:color="auto"/>
                                                                                      </w:divBdr>
                                                                                    </w:div>
                                                                                    <w:div w:id="946814438">
                                                                                      <w:marLeft w:val="0"/>
                                                                                      <w:marRight w:val="0"/>
                                                                                      <w:marTop w:val="0"/>
                                                                                      <w:marBottom w:val="0"/>
                                                                                      <w:divBdr>
                                                                                        <w:top w:val="none" w:sz="0" w:space="0" w:color="auto"/>
                                                                                        <w:left w:val="none" w:sz="0" w:space="0" w:color="auto"/>
                                                                                        <w:bottom w:val="none" w:sz="0" w:space="0" w:color="auto"/>
                                                                                        <w:right w:val="none" w:sz="0" w:space="0" w:color="auto"/>
                                                                                      </w:divBdr>
                                                                                    </w:div>
                                                                                    <w:div w:id="1209025482">
                                                                                      <w:marLeft w:val="0"/>
                                                                                      <w:marRight w:val="0"/>
                                                                                      <w:marTop w:val="0"/>
                                                                                      <w:marBottom w:val="0"/>
                                                                                      <w:divBdr>
                                                                                        <w:top w:val="none" w:sz="0" w:space="0" w:color="auto"/>
                                                                                        <w:left w:val="none" w:sz="0" w:space="0" w:color="auto"/>
                                                                                        <w:bottom w:val="none" w:sz="0" w:space="0" w:color="auto"/>
                                                                                        <w:right w:val="none" w:sz="0" w:space="0" w:color="auto"/>
                                                                                      </w:divBdr>
                                                                                    </w:div>
                                                                                    <w:div w:id="1221095997">
                                                                                      <w:marLeft w:val="0"/>
                                                                                      <w:marRight w:val="0"/>
                                                                                      <w:marTop w:val="0"/>
                                                                                      <w:marBottom w:val="0"/>
                                                                                      <w:divBdr>
                                                                                        <w:top w:val="none" w:sz="0" w:space="0" w:color="auto"/>
                                                                                        <w:left w:val="none" w:sz="0" w:space="0" w:color="auto"/>
                                                                                        <w:bottom w:val="none" w:sz="0" w:space="0" w:color="auto"/>
                                                                                        <w:right w:val="none" w:sz="0" w:space="0" w:color="auto"/>
                                                                                      </w:divBdr>
                                                                                    </w:div>
                                                                                    <w:div w:id="700522176">
                                                                                      <w:marLeft w:val="0"/>
                                                                                      <w:marRight w:val="0"/>
                                                                                      <w:marTop w:val="0"/>
                                                                                      <w:marBottom w:val="0"/>
                                                                                      <w:divBdr>
                                                                                        <w:top w:val="none" w:sz="0" w:space="0" w:color="auto"/>
                                                                                        <w:left w:val="none" w:sz="0" w:space="0" w:color="auto"/>
                                                                                        <w:bottom w:val="none" w:sz="0" w:space="0" w:color="auto"/>
                                                                                        <w:right w:val="none" w:sz="0" w:space="0" w:color="auto"/>
                                                                                      </w:divBdr>
                                                                                    </w:div>
                                                                                    <w:div w:id="1299723026">
                                                                                      <w:marLeft w:val="0"/>
                                                                                      <w:marRight w:val="0"/>
                                                                                      <w:marTop w:val="0"/>
                                                                                      <w:marBottom w:val="0"/>
                                                                                      <w:divBdr>
                                                                                        <w:top w:val="none" w:sz="0" w:space="0" w:color="auto"/>
                                                                                        <w:left w:val="none" w:sz="0" w:space="0" w:color="auto"/>
                                                                                        <w:bottom w:val="none" w:sz="0" w:space="0" w:color="auto"/>
                                                                                        <w:right w:val="none" w:sz="0" w:space="0" w:color="auto"/>
                                                                                      </w:divBdr>
                                                                                    </w:div>
                                                                                    <w:div w:id="1174612693">
                                                                                      <w:marLeft w:val="0"/>
                                                                                      <w:marRight w:val="0"/>
                                                                                      <w:marTop w:val="0"/>
                                                                                      <w:marBottom w:val="0"/>
                                                                                      <w:divBdr>
                                                                                        <w:top w:val="none" w:sz="0" w:space="0" w:color="auto"/>
                                                                                        <w:left w:val="none" w:sz="0" w:space="0" w:color="auto"/>
                                                                                        <w:bottom w:val="none" w:sz="0" w:space="0" w:color="auto"/>
                                                                                        <w:right w:val="none" w:sz="0" w:space="0" w:color="auto"/>
                                                                                      </w:divBdr>
                                                                                    </w:div>
                                                                                    <w:div w:id="926621674">
                                                                                      <w:marLeft w:val="0"/>
                                                                                      <w:marRight w:val="0"/>
                                                                                      <w:marTop w:val="0"/>
                                                                                      <w:marBottom w:val="0"/>
                                                                                      <w:divBdr>
                                                                                        <w:top w:val="none" w:sz="0" w:space="0" w:color="auto"/>
                                                                                        <w:left w:val="none" w:sz="0" w:space="0" w:color="auto"/>
                                                                                        <w:bottom w:val="none" w:sz="0" w:space="0" w:color="auto"/>
                                                                                        <w:right w:val="none" w:sz="0" w:space="0" w:color="auto"/>
                                                                                      </w:divBdr>
                                                                                    </w:div>
                                                                                    <w:div w:id="1397582146">
                                                                                      <w:marLeft w:val="0"/>
                                                                                      <w:marRight w:val="0"/>
                                                                                      <w:marTop w:val="0"/>
                                                                                      <w:marBottom w:val="0"/>
                                                                                      <w:divBdr>
                                                                                        <w:top w:val="none" w:sz="0" w:space="0" w:color="auto"/>
                                                                                        <w:left w:val="none" w:sz="0" w:space="0" w:color="auto"/>
                                                                                        <w:bottom w:val="none" w:sz="0" w:space="0" w:color="auto"/>
                                                                                        <w:right w:val="none" w:sz="0" w:space="0" w:color="auto"/>
                                                                                      </w:divBdr>
                                                                                    </w:div>
                                                                                    <w:div w:id="826630742">
                                                                                      <w:marLeft w:val="0"/>
                                                                                      <w:marRight w:val="0"/>
                                                                                      <w:marTop w:val="0"/>
                                                                                      <w:marBottom w:val="0"/>
                                                                                      <w:divBdr>
                                                                                        <w:top w:val="none" w:sz="0" w:space="0" w:color="auto"/>
                                                                                        <w:left w:val="none" w:sz="0" w:space="0" w:color="auto"/>
                                                                                        <w:bottom w:val="none" w:sz="0" w:space="0" w:color="auto"/>
                                                                                        <w:right w:val="none" w:sz="0" w:space="0" w:color="auto"/>
                                                                                      </w:divBdr>
                                                                                    </w:div>
                                                                                    <w:div w:id="265501905">
                                                                                      <w:marLeft w:val="0"/>
                                                                                      <w:marRight w:val="0"/>
                                                                                      <w:marTop w:val="0"/>
                                                                                      <w:marBottom w:val="0"/>
                                                                                      <w:divBdr>
                                                                                        <w:top w:val="none" w:sz="0" w:space="0" w:color="auto"/>
                                                                                        <w:left w:val="none" w:sz="0" w:space="0" w:color="auto"/>
                                                                                        <w:bottom w:val="none" w:sz="0" w:space="0" w:color="auto"/>
                                                                                        <w:right w:val="none" w:sz="0" w:space="0" w:color="auto"/>
                                                                                      </w:divBdr>
                                                                                    </w:div>
                                                                                    <w:div w:id="1258826856">
                                                                                      <w:marLeft w:val="0"/>
                                                                                      <w:marRight w:val="0"/>
                                                                                      <w:marTop w:val="0"/>
                                                                                      <w:marBottom w:val="0"/>
                                                                                      <w:divBdr>
                                                                                        <w:top w:val="none" w:sz="0" w:space="0" w:color="auto"/>
                                                                                        <w:left w:val="none" w:sz="0" w:space="0" w:color="auto"/>
                                                                                        <w:bottom w:val="none" w:sz="0" w:space="0" w:color="auto"/>
                                                                                        <w:right w:val="none" w:sz="0" w:space="0" w:color="auto"/>
                                                                                      </w:divBdr>
                                                                                    </w:div>
                                                                                    <w:div w:id="766659164">
                                                                                      <w:marLeft w:val="0"/>
                                                                                      <w:marRight w:val="0"/>
                                                                                      <w:marTop w:val="0"/>
                                                                                      <w:marBottom w:val="0"/>
                                                                                      <w:divBdr>
                                                                                        <w:top w:val="none" w:sz="0" w:space="0" w:color="auto"/>
                                                                                        <w:left w:val="none" w:sz="0" w:space="0" w:color="auto"/>
                                                                                        <w:bottom w:val="none" w:sz="0" w:space="0" w:color="auto"/>
                                                                                        <w:right w:val="none" w:sz="0" w:space="0" w:color="auto"/>
                                                                                      </w:divBdr>
                                                                                    </w:div>
                                                                                    <w:div w:id="1452092485">
                                                                                      <w:marLeft w:val="0"/>
                                                                                      <w:marRight w:val="0"/>
                                                                                      <w:marTop w:val="0"/>
                                                                                      <w:marBottom w:val="0"/>
                                                                                      <w:divBdr>
                                                                                        <w:top w:val="none" w:sz="0" w:space="0" w:color="auto"/>
                                                                                        <w:left w:val="none" w:sz="0" w:space="0" w:color="auto"/>
                                                                                        <w:bottom w:val="none" w:sz="0" w:space="0" w:color="auto"/>
                                                                                        <w:right w:val="none" w:sz="0" w:space="0" w:color="auto"/>
                                                                                      </w:divBdr>
                                                                                    </w:div>
                                                                                    <w:div w:id="1874269466">
                                                                                      <w:marLeft w:val="0"/>
                                                                                      <w:marRight w:val="0"/>
                                                                                      <w:marTop w:val="0"/>
                                                                                      <w:marBottom w:val="0"/>
                                                                                      <w:divBdr>
                                                                                        <w:top w:val="none" w:sz="0" w:space="0" w:color="auto"/>
                                                                                        <w:left w:val="none" w:sz="0" w:space="0" w:color="auto"/>
                                                                                        <w:bottom w:val="none" w:sz="0" w:space="0" w:color="auto"/>
                                                                                        <w:right w:val="none" w:sz="0" w:space="0" w:color="auto"/>
                                                                                      </w:divBdr>
                                                                                    </w:div>
                                                                                    <w:div w:id="350030608">
                                                                                      <w:marLeft w:val="0"/>
                                                                                      <w:marRight w:val="0"/>
                                                                                      <w:marTop w:val="0"/>
                                                                                      <w:marBottom w:val="0"/>
                                                                                      <w:divBdr>
                                                                                        <w:top w:val="none" w:sz="0" w:space="0" w:color="auto"/>
                                                                                        <w:left w:val="none" w:sz="0" w:space="0" w:color="auto"/>
                                                                                        <w:bottom w:val="none" w:sz="0" w:space="0" w:color="auto"/>
                                                                                        <w:right w:val="none" w:sz="0" w:space="0" w:color="auto"/>
                                                                                      </w:divBdr>
                                                                                    </w:div>
                                                                                    <w:div w:id="1575117693">
                                                                                      <w:marLeft w:val="0"/>
                                                                                      <w:marRight w:val="0"/>
                                                                                      <w:marTop w:val="0"/>
                                                                                      <w:marBottom w:val="0"/>
                                                                                      <w:divBdr>
                                                                                        <w:top w:val="none" w:sz="0" w:space="0" w:color="auto"/>
                                                                                        <w:left w:val="none" w:sz="0" w:space="0" w:color="auto"/>
                                                                                        <w:bottom w:val="none" w:sz="0" w:space="0" w:color="auto"/>
                                                                                        <w:right w:val="none" w:sz="0" w:space="0" w:color="auto"/>
                                                                                      </w:divBdr>
                                                                                    </w:div>
                                                                                    <w:div w:id="1651060873">
                                                                                      <w:marLeft w:val="0"/>
                                                                                      <w:marRight w:val="0"/>
                                                                                      <w:marTop w:val="0"/>
                                                                                      <w:marBottom w:val="0"/>
                                                                                      <w:divBdr>
                                                                                        <w:top w:val="none" w:sz="0" w:space="0" w:color="auto"/>
                                                                                        <w:left w:val="none" w:sz="0" w:space="0" w:color="auto"/>
                                                                                        <w:bottom w:val="none" w:sz="0" w:space="0" w:color="auto"/>
                                                                                        <w:right w:val="none" w:sz="0" w:space="0" w:color="auto"/>
                                                                                      </w:divBdr>
                                                                                    </w:div>
                                                                                    <w:div w:id="315887464">
                                                                                      <w:marLeft w:val="0"/>
                                                                                      <w:marRight w:val="0"/>
                                                                                      <w:marTop w:val="0"/>
                                                                                      <w:marBottom w:val="0"/>
                                                                                      <w:divBdr>
                                                                                        <w:top w:val="none" w:sz="0" w:space="0" w:color="auto"/>
                                                                                        <w:left w:val="none" w:sz="0" w:space="0" w:color="auto"/>
                                                                                        <w:bottom w:val="none" w:sz="0" w:space="0" w:color="auto"/>
                                                                                        <w:right w:val="none" w:sz="0" w:space="0" w:color="auto"/>
                                                                                      </w:divBdr>
                                                                                    </w:div>
                                                                                    <w:div w:id="588854986">
                                                                                      <w:marLeft w:val="0"/>
                                                                                      <w:marRight w:val="0"/>
                                                                                      <w:marTop w:val="0"/>
                                                                                      <w:marBottom w:val="0"/>
                                                                                      <w:divBdr>
                                                                                        <w:top w:val="none" w:sz="0" w:space="0" w:color="auto"/>
                                                                                        <w:left w:val="none" w:sz="0" w:space="0" w:color="auto"/>
                                                                                        <w:bottom w:val="none" w:sz="0" w:space="0" w:color="auto"/>
                                                                                        <w:right w:val="none" w:sz="0" w:space="0" w:color="auto"/>
                                                                                      </w:divBdr>
                                                                                    </w:div>
                                                                                    <w:div w:id="1899631147">
                                                                                      <w:marLeft w:val="0"/>
                                                                                      <w:marRight w:val="0"/>
                                                                                      <w:marTop w:val="0"/>
                                                                                      <w:marBottom w:val="0"/>
                                                                                      <w:divBdr>
                                                                                        <w:top w:val="none" w:sz="0" w:space="0" w:color="auto"/>
                                                                                        <w:left w:val="none" w:sz="0" w:space="0" w:color="auto"/>
                                                                                        <w:bottom w:val="none" w:sz="0" w:space="0" w:color="auto"/>
                                                                                        <w:right w:val="none" w:sz="0" w:space="0" w:color="auto"/>
                                                                                      </w:divBdr>
                                                                                    </w:div>
                                                                                    <w:div w:id="146436896">
                                                                                      <w:marLeft w:val="0"/>
                                                                                      <w:marRight w:val="0"/>
                                                                                      <w:marTop w:val="0"/>
                                                                                      <w:marBottom w:val="0"/>
                                                                                      <w:divBdr>
                                                                                        <w:top w:val="none" w:sz="0" w:space="0" w:color="auto"/>
                                                                                        <w:left w:val="none" w:sz="0" w:space="0" w:color="auto"/>
                                                                                        <w:bottom w:val="none" w:sz="0" w:space="0" w:color="auto"/>
                                                                                        <w:right w:val="none" w:sz="0" w:space="0" w:color="auto"/>
                                                                                      </w:divBdr>
                                                                                    </w:div>
                                                                                    <w:div w:id="878012016">
                                                                                      <w:marLeft w:val="0"/>
                                                                                      <w:marRight w:val="0"/>
                                                                                      <w:marTop w:val="0"/>
                                                                                      <w:marBottom w:val="0"/>
                                                                                      <w:divBdr>
                                                                                        <w:top w:val="none" w:sz="0" w:space="0" w:color="auto"/>
                                                                                        <w:left w:val="none" w:sz="0" w:space="0" w:color="auto"/>
                                                                                        <w:bottom w:val="none" w:sz="0" w:space="0" w:color="auto"/>
                                                                                        <w:right w:val="none" w:sz="0" w:space="0" w:color="auto"/>
                                                                                      </w:divBdr>
                                                                                    </w:div>
                                                                                    <w:div w:id="1814638354">
                                                                                      <w:marLeft w:val="0"/>
                                                                                      <w:marRight w:val="0"/>
                                                                                      <w:marTop w:val="0"/>
                                                                                      <w:marBottom w:val="0"/>
                                                                                      <w:divBdr>
                                                                                        <w:top w:val="none" w:sz="0" w:space="0" w:color="auto"/>
                                                                                        <w:left w:val="none" w:sz="0" w:space="0" w:color="auto"/>
                                                                                        <w:bottom w:val="none" w:sz="0" w:space="0" w:color="auto"/>
                                                                                        <w:right w:val="none" w:sz="0" w:space="0" w:color="auto"/>
                                                                                      </w:divBdr>
                                                                                    </w:div>
                                                                                    <w:div w:id="1240140169">
                                                                                      <w:marLeft w:val="0"/>
                                                                                      <w:marRight w:val="0"/>
                                                                                      <w:marTop w:val="0"/>
                                                                                      <w:marBottom w:val="0"/>
                                                                                      <w:divBdr>
                                                                                        <w:top w:val="none" w:sz="0" w:space="0" w:color="auto"/>
                                                                                        <w:left w:val="none" w:sz="0" w:space="0" w:color="auto"/>
                                                                                        <w:bottom w:val="none" w:sz="0" w:space="0" w:color="auto"/>
                                                                                        <w:right w:val="none" w:sz="0" w:space="0" w:color="auto"/>
                                                                                      </w:divBdr>
                                                                                    </w:div>
                                                                                    <w:div w:id="1764301317">
                                                                                      <w:marLeft w:val="0"/>
                                                                                      <w:marRight w:val="0"/>
                                                                                      <w:marTop w:val="0"/>
                                                                                      <w:marBottom w:val="0"/>
                                                                                      <w:divBdr>
                                                                                        <w:top w:val="none" w:sz="0" w:space="0" w:color="auto"/>
                                                                                        <w:left w:val="none" w:sz="0" w:space="0" w:color="auto"/>
                                                                                        <w:bottom w:val="none" w:sz="0" w:space="0" w:color="auto"/>
                                                                                        <w:right w:val="none" w:sz="0" w:space="0" w:color="auto"/>
                                                                                      </w:divBdr>
                                                                                    </w:div>
                                                                                    <w:div w:id="1262953141">
                                                                                      <w:marLeft w:val="0"/>
                                                                                      <w:marRight w:val="0"/>
                                                                                      <w:marTop w:val="0"/>
                                                                                      <w:marBottom w:val="0"/>
                                                                                      <w:divBdr>
                                                                                        <w:top w:val="none" w:sz="0" w:space="0" w:color="auto"/>
                                                                                        <w:left w:val="none" w:sz="0" w:space="0" w:color="auto"/>
                                                                                        <w:bottom w:val="none" w:sz="0" w:space="0" w:color="auto"/>
                                                                                        <w:right w:val="none" w:sz="0" w:space="0" w:color="auto"/>
                                                                                      </w:divBdr>
                                                                                    </w:div>
                                                                                    <w:div w:id="306861113">
                                                                                      <w:marLeft w:val="0"/>
                                                                                      <w:marRight w:val="0"/>
                                                                                      <w:marTop w:val="0"/>
                                                                                      <w:marBottom w:val="0"/>
                                                                                      <w:divBdr>
                                                                                        <w:top w:val="none" w:sz="0" w:space="0" w:color="auto"/>
                                                                                        <w:left w:val="none" w:sz="0" w:space="0" w:color="auto"/>
                                                                                        <w:bottom w:val="none" w:sz="0" w:space="0" w:color="auto"/>
                                                                                        <w:right w:val="none" w:sz="0" w:space="0" w:color="auto"/>
                                                                                      </w:divBdr>
                                                                                    </w:div>
                                                                                    <w:div w:id="90074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431130">
                                                              <w:marLeft w:val="0"/>
                                                              <w:marRight w:val="0"/>
                                                              <w:marTop w:val="210"/>
                                                              <w:marBottom w:val="210"/>
                                                              <w:divBdr>
                                                                <w:top w:val="none" w:sz="0" w:space="0" w:color="auto"/>
                                                                <w:left w:val="none" w:sz="0" w:space="0" w:color="auto"/>
                                                                <w:bottom w:val="none" w:sz="0" w:space="0" w:color="auto"/>
                                                                <w:right w:val="none" w:sz="0" w:space="0" w:color="auto"/>
                                                              </w:divBdr>
                                                              <w:divsChild>
                                                                <w:div w:id="1916937843">
                                                                  <w:marLeft w:val="480"/>
                                                                  <w:marRight w:val="0"/>
                                                                  <w:marTop w:val="0"/>
                                                                  <w:marBottom w:val="240"/>
                                                                  <w:divBdr>
                                                                    <w:top w:val="none" w:sz="0" w:space="0" w:color="auto"/>
                                                                    <w:left w:val="none" w:sz="0" w:space="0" w:color="auto"/>
                                                                    <w:bottom w:val="none" w:sz="0" w:space="0" w:color="auto"/>
                                                                    <w:right w:val="none" w:sz="0" w:space="0" w:color="auto"/>
                                                                  </w:divBdr>
                                                                  <w:divsChild>
                                                                    <w:div w:id="1423919486">
                                                                      <w:marLeft w:val="0"/>
                                                                      <w:marRight w:val="0"/>
                                                                      <w:marTop w:val="0"/>
                                                                      <w:marBottom w:val="0"/>
                                                                      <w:divBdr>
                                                                        <w:top w:val="none" w:sz="0" w:space="0" w:color="auto"/>
                                                                        <w:left w:val="none" w:sz="0" w:space="0" w:color="auto"/>
                                                                        <w:bottom w:val="none" w:sz="0" w:space="0" w:color="auto"/>
                                                                        <w:right w:val="none" w:sz="0" w:space="0" w:color="auto"/>
                                                                      </w:divBdr>
                                                                      <w:divsChild>
                                                                        <w:div w:id="1097864465">
                                                                          <w:marLeft w:val="0"/>
                                                                          <w:marRight w:val="0"/>
                                                                          <w:marTop w:val="210"/>
                                                                          <w:marBottom w:val="210"/>
                                                                          <w:divBdr>
                                                                            <w:top w:val="none" w:sz="0" w:space="0" w:color="auto"/>
                                                                            <w:left w:val="none" w:sz="0" w:space="0" w:color="auto"/>
                                                                            <w:bottom w:val="none" w:sz="0" w:space="0" w:color="auto"/>
                                                                            <w:right w:val="none" w:sz="0" w:space="0" w:color="auto"/>
                                                                          </w:divBdr>
                                                                          <w:divsChild>
                                                                            <w:div w:id="1577009398">
                                                                              <w:marLeft w:val="480"/>
                                                                              <w:marRight w:val="0"/>
                                                                              <w:marTop w:val="0"/>
                                                                              <w:marBottom w:val="240"/>
                                                                              <w:divBdr>
                                                                                <w:top w:val="none" w:sz="0" w:space="0" w:color="auto"/>
                                                                                <w:left w:val="none" w:sz="0" w:space="0" w:color="auto"/>
                                                                                <w:bottom w:val="none" w:sz="0" w:space="0" w:color="auto"/>
                                                                                <w:right w:val="none" w:sz="0" w:space="0" w:color="auto"/>
                                                                              </w:divBdr>
                                                                            </w:div>
                                                                          </w:divsChild>
                                                                        </w:div>
                                                                        <w:div w:id="865872276">
                                                                          <w:marLeft w:val="0"/>
                                                                          <w:marRight w:val="0"/>
                                                                          <w:marTop w:val="210"/>
                                                                          <w:marBottom w:val="210"/>
                                                                          <w:divBdr>
                                                                            <w:top w:val="none" w:sz="0" w:space="0" w:color="auto"/>
                                                                            <w:left w:val="none" w:sz="0" w:space="0" w:color="auto"/>
                                                                            <w:bottom w:val="none" w:sz="0" w:space="0" w:color="auto"/>
                                                                            <w:right w:val="none" w:sz="0" w:space="0" w:color="auto"/>
                                                                          </w:divBdr>
                                                                          <w:divsChild>
                                                                            <w:div w:id="1292244171">
                                                                              <w:marLeft w:val="480"/>
                                                                              <w:marRight w:val="0"/>
                                                                              <w:marTop w:val="0"/>
                                                                              <w:marBottom w:val="240"/>
                                                                              <w:divBdr>
                                                                                <w:top w:val="none" w:sz="0" w:space="0" w:color="auto"/>
                                                                                <w:left w:val="none" w:sz="0" w:space="0" w:color="auto"/>
                                                                                <w:bottom w:val="none" w:sz="0" w:space="0" w:color="auto"/>
                                                                                <w:right w:val="none" w:sz="0" w:space="0" w:color="auto"/>
                                                                              </w:divBdr>
                                                                            </w:div>
                                                                          </w:divsChild>
                                                                        </w:div>
                                                                        <w:div w:id="1714231602">
                                                                          <w:marLeft w:val="0"/>
                                                                          <w:marRight w:val="0"/>
                                                                          <w:marTop w:val="210"/>
                                                                          <w:marBottom w:val="210"/>
                                                                          <w:divBdr>
                                                                            <w:top w:val="none" w:sz="0" w:space="0" w:color="auto"/>
                                                                            <w:left w:val="none" w:sz="0" w:space="0" w:color="auto"/>
                                                                            <w:bottom w:val="none" w:sz="0" w:space="0" w:color="auto"/>
                                                                            <w:right w:val="none" w:sz="0" w:space="0" w:color="auto"/>
                                                                          </w:divBdr>
                                                                          <w:divsChild>
                                                                            <w:div w:id="1777092856">
                                                                              <w:marLeft w:val="480"/>
                                                                              <w:marRight w:val="0"/>
                                                                              <w:marTop w:val="0"/>
                                                                              <w:marBottom w:val="240"/>
                                                                              <w:divBdr>
                                                                                <w:top w:val="none" w:sz="0" w:space="0" w:color="auto"/>
                                                                                <w:left w:val="none" w:sz="0" w:space="0" w:color="auto"/>
                                                                                <w:bottom w:val="none" w:sz="0" w:space="0" w:color="auto"/>
                                                                                <w:right w:val="none" w:sz="0" w:space="0" w:color="auto"/>
                                                                              </w:divBdr>
                                                                              <w:divsChild>
                                                                                <w:div w:id="52602167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566771099">
                                                                          <w:marLeft w:val="0"/>
                                                                          <w:marRight w:val="0"/>
                                                                          <w:marTop w:val="210"/>
                                                                          <w:marBottom w:val="210"/>
                                                                          <w:divBdr>
                                                                            <w:top w:val="none" w:sz="0" w:space="0" w:color="auto"/>
                                                                            <w:left w:val="none" w:sz="0" w:space="0" w:color="auto"/>
                                                                            <w:bottom w:val="none" w:sz="0" w:space="0" w:color="auto"/>
                                                                            <w:right w:val="none" w:sz="0" w:space="0" w:color="auto"/>
                                                                          </w:divBdr>
                                                                          <w:divsChild>
                                                                            <w:div w:id="404109013">
                                                                              <w:marLeft w:val="480"/>
                                                                              <w:marRight w:val="0"/>
                                                                              <w:marTop w:val="0"/>
                                                                              <w:marBottom w:val="240"/>
                                                                              <w:divBdr>
                                                                                <w:top w:val="none" w:sz="0" w:space="0" w:color="auto"/>
                                                                                <w:left w:val="none" w:sz="0" w:space="0" w:color="auto"/>
                                                                                <w:bottom w:val="none" w:sz="0" w:space="0" w:color="auto"/>
                                                                                <w:right w:val="none" w:sz="0" w:space="0" w:color="auto"/>
                                                                              </w:divBdr>
                                                                            </w:div>
                                                                          </w:divsChild>
                                                                        </w:div>
                                                                        <w:div w:id="142166909">
                                                                          <w:marLeft w:val="0"/>
                                                                          <w:marRight w:val="0"/>
                                                                          <w:marTop w:val="210"/>
                                                                          <w:marBottom w:val="210"/>
                                                                          <w:divBdr>
                                                                            <w:top w:val="none" w:sz="0" w:space="0" w:color="auto"/>
                                                                            <w:left w:val="none" w:sz="0" w:space="0" w:color="auto"/>
                                                                            <w:bottom w:val="none" w:sz="0" w:space="0" w:color="auto"/>
                                                                            <w:right w:val="none" w:sz="0" w:space="0" w:color="auto"/>
                                                                          </w:divBdr>
                                                                          <w:divsChild>
                                                                            <w:div w:id="96483609">
                                                                              <w:marLeft w:val="480"/>
                                                                              <w:marRight w:val="0"/>
                                                                              <w:marTop w:val="0"/>
                                                                              <w:marBottom w:val="240"/>
                                                                              <w:divBdr>
                                                                                <w:top w:val="none" w:sz="0" w:space="0" w:color="auto"/>
                                                                                <w:left w:val="none" w:sz="0" w:space="0" w:color="auto"/>
                                                                                <w:bottom w:val="none" w:sz="0" w:space="0" w:color="auto"/>
                                                                                <w:right w:val="none" w:sz="0" w:space="0" w:color="auto"/>
                                                                              </w:divBdr>
                                                                            </w:div>
                                                                          </w:divsChild>
                                                                        </w:div>
                                                                        <w:div w:id="285628619">
                                                                          <w:marLeft w:val="0"/>
                                                                          <w:marRight w:val="0"/>
                                                                          <w:marTop w:val="210"/>
                                                                          <w:marBottom w:val="210"/>
                                                                          <w:divBdr>
                                                                            <w:top w:val="none" w:sz="0" w:space="0" w:color="auto"/>
                                                                            <w:left w:val="none" w:sz="0" w:space="0" w:color="auto"/>
                                                                            <w:bottom w:val="none" w:sz="0" w:space="0" w:color="auto"/>
                                                                            <w:right w:val="none" w:sz="0" w:space="0" w:color="auto"/>
                                                                          </w:divBdr>
                                                                          <w:divsChild>
                                                                            <w:div w:id="732389563">
                                                                              <w:marLeft w:val="480"/>
                                                                              <w:marRight w:val="0"/>
                                                                              <w:marTop w:val="0"/>
                                                                              <w:marBottom w:val="240"/>
                                                                              <w:divBdr>
                                                                                <w:top w:val="none" w:sz="0" w:space="0" w:color="auto"/>
                                                                                <w:left w:val="none" w:sz="0" w:space="0" w:color="auto"/>
                                                                                <w:bottom w:val="none" w:sz="0" w:space="0" w:color="auto"/>
                                                                                <w:right w:val="none" w:sz="0" w:space="0" w:color="auto"/>
                                                                              </w:divBdr>
                                                                            </w:div>
                                                                          </w:divsChild>
                                                                        </w:div>
                                                                        <w:div w:id="1388917425">
                                                                          <w:marLeft w:val="0"/>
                                                                          <w:marRight w:val="0"/>
                                                                          <w:marTop w:val="210"/>
                                                                          <w:marBottom w:val="210"/>
                                                                          <w:divBdr>
                                                                            <w:top w:val="none" w:sz="0" w:space="0" w:color="auto"/>
                                                                            <w:left w:val="none" w:sz="0" w:space="0" w:color="auto"/>
                                                                            <w:bottom w:val="none" w:sz="0" w:space="0" w:color="auto"/>
                                                                            <w:right w:val="none" w:sz="0" w:space="0" w:color="auto"/>
                                                                          </w:divBdr>
                                                                          <w:divsChild>
                                                                            <w:div w:id="834490155">
                                                                              <w:marLeft w:val="480"/>
                                                                              <w:marRight w:val="0"/>
                                                                              <w:marTop w:val="0"/>
                                                                              <w:marBottom w:val="240"/>
                                                                              <w:divBdr>
                                                                                <w:top w:val="none" w:sz="0" w:space="0" w:color="auto"/>
                                                                                <w:left w:val="none" w:sz="0" w:space="0" w:color="auto"/>
                                                                                <w:bottom w:val="none" w:sz="0" w:space="0" w:color="auto"/>
                                                                                <w:right w:val="none" w:sz="0" w:space="0" w:color="auto"/>
                                                                              </w:divBdr>
                                                                              <w:divsChild>
                                                                                <w:div w:id="1264075095">
                                                                                  <w:marLeft w:val="0"/>
                                                                                  <w:marRight w:val="0"/>
                                                                                  <w:marTop w:val="0"/>
                                                                                  <w:marBottom w:val="0"/>
                                                                                  <w:divBdr>
                                                                                    <w:top w:val="none" w:sz="0" w:space="0" w:color="auto"/>
                                                                                    <w:left w:val="none" w:sz="0" w:space="0" w:color="auto"/>
                                                                                    <w:bottom w:val="none" w:sz="0" w:space="0" w:color="auto"/>
                                                                                    <w:right w:val="none" w:sz="0" w:space="0" w:color="auto"/>
                                                                                  </w:divBdr>
                                                                                  <w:divsChild>
                                                                                    <w:div w:id="1289433597">
                                                                                      <w:marLeft w:val="0"/>
                                                                                      <w:marRight w:val="0"/>
                                                                                      <w:marTop w:val="0"/>
                                                                                      <w:marBottom w:val="0"/>
                                                                                      <w:divBdr>
                                                                                        <w:top w:val="none" w:sz="0" w:space="0" w:color="auto"/>
                                                                                        <w:left w:val="none" w:sz="0" w:space="0" w:color="auto"/>
                                                                                        <w:bottom w:val="none" w:sz="0" w:space="0" w:color="auto"/>
                                                                                        <w:right w:val="none" w:sz="0" w:space="0" w:color="auto"/>
                                                                                      </w:divBdr>
                                                                                      <w:divsChild>
                                                                                        <w:div w:id="6746098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81823">
                                                                          <w:marLeft w:val="0"/>
                                                                          <w:marRight w:val="0"/>
                                                                          <w:marTop w:val="210"/>
                                                                          <w:marBottom w:val="210"/>
                                                                          <w:divBdr>
                                                                            <w:top w:val="none" w:sz="0" w:space="0" w:color="auto"/>
                                                                            <w:left w:val="none" w:sz="0" w:space="0" w:color="auto"/>
                                                                            <w:bottom w:val="none" w:sz="0" w:space="0" w:color="auto"/>
                                                                            <w:right w:val="none" w:sz="0" w:space="0" w:color="auto"/>
                                                                          </w:divBdr>
                                                                          <w:divsChild>
                                                                            <w:div w:id="1486319090">
                                                                              <w:marLeft w:val="480"/>
                                                                              <w:marRight w:val="0"/>
                                                                              <w:marTop w:val="0"/>
                                                                              <w:marBottom w:val="240"/>
                                                                              <w:divBdr>
                                                                                <w:top w:val="none" w:sz="0" w:space="0" w:color="auto"/>
                                                                                <w:left w:val="none" w:sz="0" w:space="0" w:color="auto"/>
                                                                                <w:bottom w:val="none" w:sz="0" w:space="0" w:color="auto"/>
                                                                                <w:right w:val="none" w:sz="0" w:space="0" w:color="auto"/>
                                                                              </w:divBdr>
                                                                            </w:div>
                                                                          </w:divsChild>
                                                                        </w:div>
                                                                        <w:div w:id="185218170">
                                                                          <w:marLeft w:val="0"/>
                                                                          <w:marRight w:val="0"/>
                                                                          <w:marTop w:val="210"/>
                                                                          <w:marBottom w:val="0"/>
                                                                          <w:divBdr>
                                                                            <w:top w:val="none" w:sz="0" w:space="0" w:color="auto"/>
                                                                            <w:left w:val="none" w:sz="0" w:space="0" w:color="auto"/>
                                                                            <w:bottom w:val="none" w:sz="0" w:space="0" w:color="auto"/>
                                                                            <w:right w:val="none" w:sz="0" w:space="0" w:color="auto"/>
                                                                          </w:divBdr>
                                                                          <w:divsChild>
                                                                            <w:div w:id="1437362307">
                                                                              <w:marLeft w:val="480"/>
                                                                              <w:marRight w:val="0"/>
                                                                              <w:marTop w:val="0"/>
                                                                              <w:marBottom w:val="240"/>
                                                                              <w:divBdr>
                                                                                <w:top w:val="none" w:sz="0" w:space="0" w:color="auto"/>
                                                                                <w:left w:val="none" w:sz="0" w:space="0" w:color="auto"/>
                                                                                <w:bottom w:val="none" w:sz="0" w:space="0" w:color="auto"/>
                                                                                <w:right w:val="none" w:sz="0" w:space="0" w:color="auto"/>
                                                                              </w:divBdr>
                                                                              <w:divsChild>
                                                                                <w:div w:id="1354922321">
                                                                                  <w:marLeft w:val="0"/>
                                                                                  <w:marRight w:val="0"/>
                                                                                  <w:marTop w:val="0"/>
                                                                                  <w:marBottom w:val="0"/>
                                                                                  <w:divBdr>
                                                                                    <w:top w:val="none" w:sz="0" w:space="0" w:color="auto"/>
                                                                                    <w:left w:val="none" w:sz="0" w:space="0" w:color="auto"/>
                                                                                    <w:bottom w:val="none" w:sz="0" w:space="0" w:color="auto"/>
                                                                                    <w:right w:val="none" w:sz="0" w:space="0" w:color="auto"/>
                                                                                  </w:divBdr>
                                                                                  <w:divsChild>
                                                                                    <w:div w:id="322396593">
                                                                                      <w:marLeft w:val="0"/>
                                                                                      <w:marRight w:val="0"/>
                                                                                      <w:marTop w:val="210"/>
                                                                                      <w:marBottom w:val="210"/>
                                                                                      <w:divBdr>
                                                                                        <w:top w:val="none" w:sz="0" w:space="0" w:color="auto"/>
                                                                                        <w:left w:val="none" w:sz="0" w:space="0" w:color="auto"/>
                                                                                        <w:bottom w:val="none" w:sz="0" w:space="0" w:color="auto"/>
                                                                                        <w:right w:val="none" w:sz="0" w:space="0" w:color="auto"/>
                                                                                      </w:divBdr>
                                                                                      <w:divsChild>
                                                                                        <w:div w:id="1967422450">
                                                                                          <w:marLeft w:val="480"/>
                                                                                          <w:marRight w:val="0"/>
                                                                                          <w:marTop w:val="0"/>
                                                                                          <w:marBottom w:val="240"/>
                                                                                          <w:divBdr>
                                                                                            <w:top w:val="none" w:sz="0" w:space="0" w:color="auto"/>
                                                                                            <w:left w:val="none" w:sz="0" w:space="0" w:color="auto"/>
                                                                                            <w:bottom w:val="none" w:sz="0" w:space="0" w:color="auto"/>
                                                                                            <w:right w:val="none" w:sz="0" w:space="0" w:color="auto"/>
                                                                                          </w:divBdr>
                                                                                        </w:div>
                                                                                      </w:divsChild>
                                                                                    </w:div>
                                                                                    <w:div w:id="204877568">
                                                                                      <w:marLeft w:val="0"/>
                                                                                      <w:marRight w:val="0"/>
                                                                                      <w:marTop w:val="210"/>
                                                                                      <w:marBottom w:val="210"/>
                                                                                      <w:divBdr>
                                                                                        <w:top w:val="none" w:sz="0" w:space="0" w:color="auto"/>
                                                                                        <w:left w:val="none" w:sz="0" w:space="0" w:color="auto"/>
                                                                                        <w:bottom w:val="none" w:sz="0" w:space="0" w:color="auto"/>
                                                                                        <w:right w:val="none" w:sz="0" w:space="0" w:color="auto"/>
                                                                                      </w:divBdr>
                                                                                      <w:divsChild>
                                                                                        <w:div w:id="1654338367">
                                                                                          <w:marLeft w:val="480"/>
                                                                                          <w:marRight w:val="0"/>
                                                                                          <w:marTop w:val="0"/>
                                                                                          <w:marBottom w:val="240"/>
                                                                                          <w:divBdr>
                                                                                            <w:top w:val="none" w:sz="0" w:space="0" w:color="auto"/>
                                                                                            <w:left w:val="none" w:sz="0" w:space="0" w:color="auto"/>
                                                                                            <w:bottom w:val="none" w:sz="0" w:space="0" w:color="auto"/>
                                                                                            <w:right w:val="none" w:sz="0" w:space="0" w:color="auto"/>
                                                                                          </w:divBdr>
                                                                                        </w:div>
                                                                                      </w:divsChild>
                                                                                    </w:div>
                                                                                    <w:div w:id="97024578">
                                                                                      <w:marLeft w:val="0"/>
                                                                                      <w:marRight w:val="0"/>
                                                                                      <w:marTop w:val="210"/>
                                                                                      <w:marBottom w:val="0"/>
                                                                                      <w:divBdr>
                                                                                        <w:top w:val="none" w:sz="0" w:space="0" w:color="auto"/>
                                                                                        <w:left w:val="none" w:sz="0" w:space="0" w:color="auto"/>
                                                                                        <w:bottom w:val="none" w:sz="0" w:space="0" w:color="auto"/>
                                                                                        <w:right w:val="none" w:sz="0" w:space="0" w:color="auto"/>
                                                                                      </w:divBdr>
                                                                                      <w:divsChild>
                                                                                        <w:div w:id="73859385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4919495">
                                                              <w:marLeft w:val="0"/>
                                                              <w:marRight w:val="0"/>
                                                              <w:marTop w:val="210"/>
                                                              <w:marBottom w:val="210"/>
                                                              <w:divBdr>
                                                                <w:top w:val="none" w:sz="0" w:space="0" w:color="auto"/>
                                                                <w:left w:val="none" w:sz="0" w:space="0" w:color="auto"/>
                                                                <w:bottom w:val="none" w:sz="0" w:space="0" w:color="auto"/>
                                                                <w:right w:val="none" w:sz="0" w:space="0" w:color="auto"/>
                                                              </w:divBdr>
                                                              <w:divsChild>
                                                                <w:div w:id="2033720664">
                                                                  <w:marLeft w:val="480"/>
                                                                  <w:marRight w:val="0"/>
                                                                  <w:marTop w:val="0"/>
                                                                  <w:marBottom w:val="240"/>
                                                                  <w:divBdr>
                                                                    <w:top w:val="none" w:sz="0" w:space="0" w:color="auto"/>
                                                                    <w:left w:val="none" w:sz="0" w:space="0" w:color="auto"/>
                                                                    <w:bottom w:val="none" w:sz="0" w:space="0" w:color="auto"/>
                                                                    <w:right w:val="none" w:sz="0" w:space="0" w:color="auto"/>
                                                                  </w:divBdr>
                                                                </w:div>
                                                              </w:divsChild>
                                                            </w:div>
                                                            <w:div w:id="650405188">
                                                              <w:marLeft w:val="0"/>
                                                              <w:marRight w:val="0"/>
                                                              <w:marTop w:val="210"/>
                                                              <w:marBottom w:val="210"/>
                                                              <w:divBdr>
                                                                <w:top w:val="none" w:sz="0" w:space="0" w:color="auto"/>
                                                                <w:left w:val="none" w:sz="0" w:space="0" w:color="auto"/>
                                                                <w:bottom w:val="none" w:sz="0" w:space="0" w:color="auto"/>
                                                                <w:right w:val="none" w:sz="0" w:space="0" w:color="auto"/>
                                                              </w:divBdr>
                                                              <w:divsChild>
                                                                <w:div w:id="194201366">
                                                                  <w:marLeft w:val="480"/>
                                                                  <w:marRight w:val="0"/>
                                                                  <w:marTop w:val="0"/>
                                                                  <w:marBottom w:val="240"/>
                                                                  <w:divBdr>
                                                                    <w:top w:val="none" w:sz="0" w:space="0" w:color="auto"/>
                                                                    <w:left w:val="none" w:sz="0" w:space="0" w:color="auto"/>
                                                                    <w:bottom w:val="none" w:sz="0" w:space="0" w:color="auto"/>
                                                                    <w:right w:val="none" w:sz="0" w:space="0" w:color="auto"/>
                                                                  </w:divBdr>
                                                                </w:div>
                                                              </w:divsChild>
                                                            </w:div>
                                                            <w:div w:id="864170015">
                                                              <w:marLeft w:val="0"/>
                                                              <w:marRight w:val="0"/>
                                                              <w:marTop w:val="210"/>
                                                              <w:marBottom w:val="210"/>
                                                              <w:divBdr>
                                                                <w:top w:val="none" w:sz="0" w:space="0" w:color="auto"/>
                                                                <w:left w:val="none" w:sz="0" w:space="0" w:color="auto"/>
                                                                <w:bottom w:val="none" w:sz="0" w:space="0" w:color="auto"/>
                                                                <w:right w:val="none" w:sz="0" w:space="0" w:color="auto"/>
                                                              </w:divBdr>
                                                              <w:divsChild>
                                                                <w:div w:id="110325822">
                                                                  <w:marLeft w:val="480"/>
                                                                  <w:marRight w:val="0"/>
                                                                  <w:marTop w:val="0"/>
                                                                  <w:marBottom w:val="240"/>
                                                                  <w:divBdr>
                                                                    <w:top w:val="none" w:sz="0" w:space="0" w:color="auto"/>
                                                                    <w:left w:val="none" w:sz="0" w:space="0" w:color="auto"/>
                                                                    <w:bottom w:val="none" w:sz="0" w:space="0" w:color="auto"/>
                                                                    <w:right w:val="none" w:sz="0" w:space="0" w:color="auto"/>
                                                                  </w:divBdr>
                                                                </w:div>
                                                              </w:divsChild>
                                                            </w:div>
                                                            <w:div w:id="375928245">
                                                              <w:marLeft w:val="0"/>
                                                              <w:marRight w:val="0"/>
                                                              <w:marTop w:val="210"/>
                                                              <w:marBottom w:val="210"/>
                                                              <w:divBdr>
                                                                <w:top w:val="none" w:sz="0" w:space="0" w:color="auto"/>
                                                                <w:left w:val="none" w:sz="0" w:space="0" w:color="auto"/>
                                                                <w:bottom w:val="none" w:sz="0" w:space="0" w:color="auto"/>
                                                                <w:right w:val="none" w:sz="0" w:space="0" w:color="auto"/>
                                                              </w:divBdr>
                                                              <w:divsChild>
                                                                <w:div w:id="786891056">
                                                                  <w:marLeft w:val="480"/>
                                                                  <w:marRight w:val="0"/>
                                                                  <w:marTop w:val="0"/>
                                                                  <w:marBottom w:val="240"/>
                                                                  <w:divBdr>
                                                                    <w:top w:val="none" w:sz="0" w:space="0" w:color="auto"/>
                                                                    <w:left w:val="none" w:sz="0" w:space="0" w:color="auto"/>
                                                                    <w:bottom w:val="none" w:sz="0" w:space="0" w:color="auto"/>
                                                                    <w:right w:val="none" w:sz="0" w:space="0" w:color="auto"/>
                                                                  </w:divBdr>
                                                                </w:div>
                                                              </w:divsChild>
                                                            </w:div>
                                                            <w:div w:id="1934317353">
                                                              <w:marLeft w:val="0"/>
                                                              <w:marRight w:val="0"/>
                                                              <w:marTop w:val="210"/>
                                                              <w:marBottom w:val="210"/>
                                                              <w:divBdr>
                                                                <w:top w:val="none" w:sz="0" w:space="0" w:color="auto"/>
                                                                <w:left w:val="none" w:sz="0" w:space="0" w:color="auto"/>
                                                                <w:bottom w:val="none" w:sz="0" w:space="0" w:color="auto"/>
                                                                <w:right w:val="none" w:sz="0" w:space="0" w:color="auto"/>
                                                              </w:divBdr>
                                                              <w:divsChild>
                                                                <w:div w:id="1713113809">
                                                                  <w:marLeft w:val="480"/>
                                                                  <w:marRight w:val="0"/>
                                                                  <w:marTop w:val="0"/>
                                                                  <w:marBottom w:val="240"/>
                                                                  <w:divBdr>
                                                                    <w:top w:val="none" w:sz="0" w:space="0" w:color="auto"/>
                                                                    <w:left w:val="none" w:sz="0" w:space="0" w:color="auto"/>
                                                                    <w:bottom w:val="none" w:sz="0" w:space="0" w:color="auto"/>
                                                                    <w:right w:val="none" w:sz="0" w:space="0" w:color="auto"/>
                                                                  </w:divBdr>
                                                                  <w:divsChild>
                                                                    <w:div w:id="1867449447">
                                                                      <w:marLeft w:val="0"/>
                                                                      <w:marRight w:val="0"/>
                                                                      <w:marTop w:val="240"/>
                                                                      <w:marBottom w:val="0"/>
                                                                      <w:divBdr>
                                                                        <w:top w:val="none" w:sz="0" w:space="0" w:color="auto"/>
                                                                        <w:left w:val="none" w:sz="0" w:space="0" w:color="auto"/>
                                                                        <w:bottom w:val="none" w:sz="0" w:space="0" w:color="auto"/>
                                                                        <w:right w:val="none" w:sz="0" w:space="0" w:color="auto"/>
                                                                      </w:divBdr>
                                                                      <w:divsChild>
                                                                        <w:div w:id="36273805">
                                                                          <w:marLeft w:val="0"/>
                                                                          <w:marRight w:val="0"/>
                                                                          <w:marTop w:val="0"/>
                                                                          <w:marBottom w:val="0"/>
                                                                          <w:divBdr>
                                                                            <w:top w:val="none" w:sz="0" w:space="0" w:color="auto"/>
                                                                            <w:left w:val="none" w:sz="0" w:space="0" w:color="auto"/>
                                                                            <w:bottom w:val="none" w:sz="0" w:space="0" w:color="auto"/>
                                                                            <w:right w:val="none" w:sz="0" w:space="0" w:color="auto"/>
                                                                          </w:divBdr>
                                                                        </w:div>
                                                                        <w:div w:id="455561813">
                                                                          <w:marLeft w:val="0"/>
                                                                          <w:marRight w:val="0"/>
                                                                          <w:marTop w:val="0"/>
                                                                          <w:marBottom w:val="0"/>
                                                                          <w:divBdr>
                                                                            <w:top w:val="none" w:sz="0" w:space="0" w:color="auto"/>
                                                                            <w:left w:val="none" w:sz="0" w:space="0" w:color="auto"/>
                                                                            <w:bottom w:val="none" w:sz="0" w:space="0" w:color="auto"/>
                                                                            <w:right w:val="none" w:sz="0" w:space="0" w:color="auto"/>
                                                                          </w:divBdr>
                                                                        </w:div>
                                                                        <w:div w:id="642350459">
                                                                          <w:marLeft w:val="0"/>
                                                                          <w:marRight w:val="0"/>
                                                                          <w:marTop w:val="0"/>
                                                                          <w:marBottom w:val="0"/>
                                                                          <w:divBdr>
                                                                            <w:top w:val="none" w:sz="0" w:space="0" w:color="auto"/>
                                                                            <w:left w:val="none" w:sz="0" w:space="0" w:color="auto"/>
                                                                            <w:bottom w:val="none" w:sz="0" w:space="0" w:color="auto"/>
                                                                            <w:right w:val="none" w:sz="0" w:space="0" w:color="auto"/>
                                                                          </w:divBdr>
                                                                        </w:div>
                                                                        <w:div w:id="26763422">
                                                                          <w:marLeft w:val="0"/>
                                                                          <w:marRight w:val="0"/>
                                                                          <w:marTop w:val="0"/>
                                                                          <w:marBottom w:val="0"/>
                                                                          <w:divBdr>
                                                                            <w:top w:val="none" w:sz="0" w:space="0" w:color="auto"/>
                                                                            <w:left w:val="none" w:sz="0" w:space="0" w:color="auto"/>
                                                                            <w:bottom w:val="none" w:sz="0" w:space="0" w:color="auto"/>
                                                                            <w:right w:val="none" w:sz="0" w:space="0" w:color="auto"/>
                                                                          </w:divBdr>
                                                                        </w:div>
                                                                        <w:div w:id="712004562">
                                                                          <w:marLeft w:val="0"/>
                                                                          <w:marRight w:val="0"/>
                                                                          <w:marTop w:val="0"/>
                                                                          <w:marBottom w:val="0"/>
                                                                          <w:divBdr>
                                                                            <w:top w:val="none" w:sz="0" w:space="0" w:color="auto"/>
                                                                            <w:left w:val="none" w:sz="0" w:space="0" w:color="auto"/>
                                                                            <w:bottom w:val="none" w:sz="0" w:space="0" w:color="auto"/>
                                                                            <w:right w:val="none" w:sz="0" w:space="0" w:color="auto"/>
                                                                          </w:divBdr>
                                                                        </w:div>
                                                                        <w:div w:id="1093162941">
                                                                          <w:marLeft w:val="0"/>
                                                                          <w:marRight w:val="0"/>
                                                                          <w:marTop w:val="0"/>
                                                                          <w:marBottom w:val="0"/>
                                                                          <w:divBdr>
                                                                            <w:top w:val="none" w:sz="0" w:space="0" w:color="auto"/>
                                                                            <w:left w:val="none" w:sz="0" w:space="0" w:color="auto"/>
                                                                            <w:bottom w:val="none" w:sz="0" w:space="0" w:color="auto"/>
                                                                            <w:right w:val="none" w:sz="0" w:space="0" w:color="auto"/>
                                                                          </w:divBdr>
                                                                        </w:div>
                                                                        <w:div w:id="473908678">
                                                                          <w:marLeft w:val="0"/>
                                                                          <w:marRight w:val="0"/>
                                                                          <w:marTop w:val="0"/>
                                                                          <w:marBottom w:val="0"/>
                                                                          <w:divBdr>
                                                                            <w:top w:val="none" w:sz="0" w:space="0" w:color="auto"/>
                                                                            <w:left w:val="none" w:sz="0" w:space="0" w:color="auto"/>
                                                                            <w:bottom w:val="none" w:sz="0" w:space="0" w:color="auto"/>
                                                                            <w:right w:val="none" w:sz="0" w:space="0" w:color="auto"/>
                                                                          </w:divBdr>
                                                                        </w:div>
                                                                        <w:div w:id="1661230096">
                                                                          <w:marLeft w:val="0"/>
                                                                          <w:marRight w:val="0"/>
                                                                          <w:marTop w:val="0"/>
                                                                          <w:marBottom w:val="0"/>
                                                                          <w:divBdr>
                                                                            <w:top w:val="none" w:sz="0" w:space="0" w:color="auto"/>
                                                                            <w:left w:val="none" w:sz="0" w:space="0" w:color="auto"/>
                                                                            <w:bottom w:val="none" w:sz="0" w:space="0" w:color="auto"/>
                                                                            <w:right w:val="none" w:sz="0" w:space="0" w:color="auto"/>
                                                                          </w:divBdr>
                                                                        </w:div>
                                                                        <w:div w:id="1981692433">
                                                                          <w:marLeft w:val="0"/>
                                                                          <w:marRight w:val="0"/>
                                                                          <w:marTop w:val="0"/>
                                                                          <w:marBottom w:val="0"/>
                                                                          <w:divBdr>
                                                                            <w:top w:val="none" w:sz="0" w:space="0" w:color="auto"/>
                                                                            <w:left w:val="none" w:sz="0" w:space="0" w:color="auto"/>
                                                                            <w:bottom w:val="none" w:sz="0" w:space="0" w:color="auto"/>
                                                                            <w:right w:val="none" w:sz="0" w:space="0" w:color="auto"/>
                                                                          </w:divBdr>
                                                                        </w:div>
                                                                        <w:div w:id="1124349375">
                                                                          <w:marLeft w:val="0"/>
                                                                          <w:marRight w:val="0"/>
                                                                          <w:marTop w:val="0"/>
                                                                          <w:marBottom w:val="0"/>
                                                                          <w:divBdr>
                                                                            <w:top w:val="none" w:sz="0" w:space="0" w:color="auto"/>
                                                                            <w:left w:val="none" w:sz="0" w:space="0" w:color="auto"/>
                                                                            <w:bottom w:val="none" w:sz="0" w:space="0" w:color="auto"/>
                                                                            <w:right w:val="none" w:sz="0" w:space="0" w:color="auto"/>
                                                                          </w:divBdr>
                                                                        </w:div>
                                                                        <w:div w:id="160317972">
                                                                          <w:marLeft w:val="0"/>
                                                                          <w:marRight w:val="0"/>
                                                                          <w:marTop w:val="0"/>
                                                                          <w:marBottom w:val="0"/>
                                                                          <w:divBdr>
                                                                            <w:top w:val="none" w:sz="0" w:space="0" w:color="auto"/>
                                                                            <w:left w:val="none" w:sz="0" w:space="0" w:color="auto"/>
                                                                            <w:bottom w:val="none" w:sz="0" w:space="0" w:color="auto"/>
                                                                            <w:right w:val="none" w:sz="0" w:space="0" w:color="auto"/>
                                                                          </w:divBdr>
                                                                        </w:div>
                                                                        <w:div w:id="615065710">
                                                                          <w:marLeft w:val="0"/>
                                                                          <w:marRight w:val="0"/>
                                                                          <w:marTop w:val="0"/>
                                                                          <w:marBottom w:val="0"/>
                                                                          <w:divBdr>
                                                                            <w:top w:val="none" w:sz="0" w:space="0" w:color="auto"/>
                                                                            <w:left w:val="none" w:sz="0" w:space="0" w:color="auto"/>
                                                                            <w:bottom w:val="none" w:sz="0" w:space="0" w:color="auto"/>
                                                                            <w:right w:val="none" w:sz="0" w:space="0" w:color="auto"/>
                                                                          </w:divBdr>
                                                                        </w:div>
                                                                        <w:div w:id="417019225">
                                                                          <w:marLeft w:val="0"/>
                                                                          <w:marRight w:val="0"/>
                                                                          <w:marTop w:val="0"/>
                                                                          <w:marBottom w:val="0"/>
                                                                          <w:divBdr>
                                                                            <w:top w:val="none" w:sz="0" w:space="0" w:color="auto"/>
                                                                            <w:left w:val="none" w:sz="0" w:space="0" w:color="auto"/>
                                                                            <w:bottom w:val="none" w:sz="0" w:space="0" w:color="auto"/>
                                                                            <w:right w:val="none" w:sz="0" w:space="0" w:color="auto"/>
                                                                          </w:divBdr>
                                                                        </w:div>
                                                                        <w:div w:id="1024405087">
                                                                          <w:marLeft w:val="0"/>
                                                                          <w:marRight w:val="0"/>
                                                                          <w:marTop w:val="0"/>
                                                                          <w:marBottom w:val="0"/>
                                                                          <w:divBdr>
                                                                            <w:top w:val="none" w:sz="0" w:space="0" w:color="auto"/>
                                                                            <w:left w:val="none" w:sz="0" w:space="0" w:color="auto"/>
                                                                            <w:bottom w:val="none" w:sz="0" w:space="0" w:color="auto"/>
                                                                            <w:right w:val="none" w:sz="0" w:space="0" w:color="auto"/>
                                                                          </w:divBdr>
                                                                        </w:div>
                                                                        <w:div w:id="2078237809">
                                                                          <w:marLeft w:val="0"/>
                                                                          <w:marRight w:val="0"/>
                                                                          <w:marTop w:val="0"/>
                                                                          <w:marBottom w:val="0"/>
                                                                          <w:divBdr>
                                                                            <w:top w:val="none" w:sz="0" w:space="0" w:color="auto"/>
                                                                            <w:left w:val="none" w:sz="0" w:space="0" w:color="auto"/>
                                                                            <w:bottom w:val="none" w:sz="0" w:space="0" w:color="auto"/>
                                                                            <w:right w:val="none" w:sz="0" w:space="0" w:color="auto"/>
                                                                          </w:divBdr>
                                                                        </w:div>
                                                                        <w:div w:id="1748645886">
                                                                          <w:marLeft w:val="0"/>
                                                                          <w:marRight w:val="0"/>
                                                                          <w:marTop w:val="0"/>
                                                                          <w:marBottom w:val="0"/>
                                                                          <w:divBdr>
                                                                            <w:top w:val="none" w:sz="0" w:space="0" w:color="auto"/>
                                                                            <w:left w:val="none" w:sz="0" w:space="0" w:color="auto"/>
                                                                            <w:bottom w:val="none" w:sz="0" w:space="0" w:color="auto"/>
                                                                            <w:right w:val="none" w:sz="0" w:space="0" w:color="auto"/>
                                                                          </w:divBdr>
                                                                        </w:div>
                                                                        <w:div w:id="462232297">
                                                                          <w:marLeft w:val="0"/>
                                                                          <w:marRight w:val="0"/>
                                                                          <w:marTop w:val="0"/>
                                                                          <w:marBottom w:val="0"/>
                                                                          <w:divBdr>
                                                                            <w:top w:val="none" w:sz="0" w:space="0" w:color="auto"/>
                                                                            <w:left w:val="none" w:sz="0" w:space="0" w:color="auto"/>
                                                                            <w:bottom w:val="none" w:sz="0" w:space="0" w:color="auto"/>
                                                                            <w:right w:val="none" w:sz="0" w:space="0" w:color="auto"/>
                                                                          </w:divBdr>
                                                                        </w:div>
                                                                        <w:div w:id="1657029882">
                                                                          <w:marLeft w:val="0"/>
                                                                          <w:marRight w:val="0"/>
                                                                          <w:marTop w:val="0"/>
                                                                          <w:marBottom w:val="0"/>
                                                                          <w:divBdr>
                                                                            <w:top w:val="none" w:sz="0" w:space="0" w:color="auto"/>
                                                                            <w:left w:val="none" w:sz="0" w:space="0" w:color="auto"/>
                                                                            <w:bottom w:val="none" w:sz="0" w:space="0" w:color="auto"/>
                                                                            <w:right w:val="none" w:sz="0" w:space="0" w:color="auto"/>
                                                                          </w:divBdr>
                                                                        </w:div>
                                                                        <w:div w:id="1367606457">
                                                                          <w:marLeft w:val="0"/>
                                                                          <w:marRight w:val="0"/>
                                                                          <w:marTop w:val="0"/>
                                                                          <w:marBottom w:val="0"/>
                                                                          <w:divBdr>
                                                                            <w:top w:val="none" w:sz="0" w:space="0" w:color="auto"/>
                                                                            <w:left w:val="none" w:sz="0" w:space="0" w:color="auto"/>
                                                                            <w:bottom w:val="none" w:sz="0" w:space="0" w:color="auto"/>
                                                                            <w:right w:val="none" w:sz="0" w:space="0" w:color="auto"/>
                                                                          </w:divBdr>
                                                                        </w:div>
                                                                        <w:div w:id="1082876286">
                                                                          <w:marLeft w:val="0"/>
                                                                          <w:marRight w:val="0"/>
                                                                          <w:marTop w:val="0"/>
                                                                          <w:marBottom w:val="0"/>
                                                                          <w:divBdr>
                                                                            <w:top w:val="none" w:sz="0" w:space="0" w:color="auto"/>
                                                                            <w:left w:val="none" w:sz="0" w:space="0" w:color="auto"/>
                                                                            <w:bottom w:val="none" w:sz="0" w:space="0" w:color="auto"/>
                                                                            <w:right w:val="none" w:sz="0" w:space="0" w:color="auto"/>
                                                                          </w:divBdr>
                                                                        </w:div>
                                                                        <w:div w:id="1424761073">
                                                                          <w:marLeft w:val="0"/>
                                                                          <w:marRight w:val="0"/>
                                                                          <w:marTop w:val="0"/>
                                                                          <w:marBottom w:val="0"/>
                                                                          <w:divBdr>
                                                                            <w:top w:val="none" w:sz="0" w:space="0" w:color="auto"/>
                                                                            <w:left w:val="none" w:sz="0" w:space="0" w:color="auto"/>
                                                                            <w:bottom w:val="none" w:sz="0" w:space="0" w:color="auto"/>
                                                                            <w:right w:val="none" w:sz="0" w:space="0" w:color="auto"/>
                                                                          </w:divBdr>
                                                                        </w:div>
                                                                        <w:div w:id="1490714130">
                                                                          <w:marLeft w:val="0"/>
                                                                          <w:marRight w:val="0"/>
                                                                          <w:marTop w:val="0"/>
                                                                          <w:marBottom w:val="0"/>
                                                                          <w:divBdr>
                                                                            <w:top w:val="none" w:sz="0" w:space="0" w:color="auto"/>
                                                                            <w:left w:val="none" w:sz="0" w:space="0" w:color="auto"/>
                                                                            <w:bottom w:val="none" w:sz="0" w:space="0" w:color="auto"/>
                                                                            <w:right w:val="none" w:sz="0" w:space="0" w:color="auto"/>
                                                                          </w:divBdr>
                                                                        </w:div>
                                                                        <w:div w:id="507330785">
                                                                          <w:marLeft w:val="0"/>
                                                                          <w:marRight w:val="0"/>
                                                                          <w:marTop w:val="0"/>
                                                                          <w:marBottom w:val="0"/>
                                                                          <w:divBdr>
                                                                            <w:top w:val="none" w:sz="0" w:space="0" w:color="auto"/>
                                                                            <w:left w:val="none" w:sz="0" w:space="0" w:color="auto"/>
                                                                            <w:bottom w:val="none" w:sz="0" w:space="0" w:color="auto"/>
                                                                            <w:right w:val="none" w:sz="0" w:space="0" w:color="auto"/>
                                                                          </w:divBdr>
                                                                        </w:div>
                                                                        <w:div w:id="350687692">
                                                                          <w:marLeft w:val="0"/>
                                                                          <w:marRight w:val="0"/>
                                                                          <w:marTop w:val="0"/>
                                                                          <w:marBottom w:val="0"/>
                                                                          <w:divBdr>
                                                                            <w:top w:val="none" w:sz="0" w:space="0" w:color="auto"/>
                                                                            <w:left w:val="none" w:sz="0" w:space="0" w:color="auto"/>
                                                                            <w:bottom w:val="none" w:sz="0" w:space="0" w:color="auto"/>
                                                                            <w:right w:val="none" w:sz="0" w:space="0" w:color="auto"/>
                                                                          </w:divBdr>
                                                                        </w:div>
                                                                        <w:div w:id="1375734368">
                                                                          <w:marLeft w:val="0"/>
                                                                          <w:marRight w:val="0"/>
                                                                          <w:marTop w:val="0"/>
                                                                          <w:marBottom w:val="0"/>
                                                                          <w:divBdr>
                                                                            <w:top w:val="none" w:sz="0" w:space="0" w:color="auto"/>
                                                                            <w:left w:val="none" w:sz="0" w:space="0" w:color="auto"/>
                                                                            <w:bottom w:val="none" w:sz="0" w:space="0" w:color="auto"/>
                                                                            <w:right w:val="none" w:sz="0" w:space="0" w:color="auto"/>
                                                                          </w:divBdr>
                                                                        </w:div>
                                                                        <w:div w:id="2144275711">
                                                                          <w:marLeft w:val="0"/>
                                                                          <w:marRight w:val="0"/>
                                                                          <w:marTop w:val="0"/>
                                                                          <w:marBottom w:val="0"/>
                                                                          <w:divBdr>
                                                                            <w:top w:val="none" w:sz="0" w:space="0" w:color="auto"/>
                                                                            <w:left w:val="none" w:sz="0" w:space="0" w:color="auto"/>
                                                                            <w:bottom w:val="none" w:sz="0" w:space="0" w:color="auto"/>
                                                                            <w:right w:val="none" w:sz="0" w:space="0" w:color="auto"/>
                                                                          </w:divBdr>
                                                                        </w:div>
                                                                        <w:div w:id="640035249">
                                                                          <w:marLeft w:val="0"/>
                                                                          <w:marRight w:val="0"/>
                                                                          <w:marTop w:val="0"/>
                                                                          <w:marBottom w:val="0"/>
                                                                          <w:divBdr>
                                                                            <w:top w:val="none" w:sz="0" w:space="0" w:color="auto"/>
                                                                            <w:left w:val="none" w:sz="0" w:space="0" w:color="auto"/>
                                                                            <w:bottom w:val="none" w:sz="0" w:space="0" w:color="auto"/>
                                                                            <w:right w:val="none" w:sz="0" w:space="0" w:color="auto"/>
                                                                          </w:divBdr>
                                                                        </w:div>
                                                                        <w:div w:id="181404604">
                                                                          <w:marLeft w:val="0"/>
                                                                          <w:marRight w:val="0"/>
                                                                          <w:marTop w:val="0"/>
                                                                          <w:marBottom w:val="0"/>
                                                                          <w:divBdr>
                                                                            <w:top w:val="none" w:sz="0" w:space="0" w:color="auto"/>
                                                                            <w:left w:val="none" w:sz="0" w:space="0" w:color="auto"/>
                                                                            <w:bottom w:val="none" w:sz="0" w:space="0" w:color="auto"/>
                                                                            <w:right w:val="none" w:sz="0" w:space="0" w:color="auto"/>
                                                                          </w:divBdr>
                                                                        </w:div>
                                                                        <w:div w:id="975377238">
                                                                          <w:marLeft w:val="0"/>
                                                                          <w:marRight w:val="0"/>
                                                                          <w:marTop w:val="0"/>
                                                                          <w:marBottom w:val="0"/>
                                                                          <w:divBdr>
                                                                            <w:top w:val="none" w:sz="0" w:space="0" w:color="auto"/>
                                                                            <w:left w:val="none" w:sz="0" w:space="0" w:color="auto"/>
                                                                            <w:bottom w:val="none" w:sz="0" w:space="0" w:color="auto"/>
                                                                            <w:right w:val="none" w:sz="0" w:space="0" w:color="auto"/>
                                                                          </w:divBdr>
                                                                        </w:div>
                                                                        <w:div w:id="1254850487">
                                                                          <w:marLeft w:val="0"/>
                                                                          <w:marRight w:val="0"/>
                                                                          <w:marTop w:val="0"/>
                                                                          <w:marBottom w:val="0"/>
                                                                          <w:divBdr>
                                                                            <w:top w:val="none" w:sz="0" w:space="0" w:color="auto"/>
                                                                            <w:left w:val="none" w:sz="0" w:space="0" w:color="auto"/>
                                                                            <w:bottom w:val="none" w:sz="0" w:space="0" w:color="auto"/>
                                                                            <w:right w:val="none" w:sz="0" w:space="0" w:color="auto"/>
                                                                          </w:divBdr>
                                                                        </w:div>
                                                                        <w:div w:id="1346713312">
                                                                          <w:marLeft w:val="0"/>
                                                                          <w:marRight w:val="0"/>
                                                                          <w:marTop w:val="0"/>
                                                                          <w:marBottom w:val="0"/>
                                                                          <w:divBdr>
                                                                            <w:top w:val="none" w:sz="0" w:space="0" w:color="auto"/>
                                                                            <w:left w:val="none" w:sz="0" w:space="0" w:color="auto"/>
                                                                            <w:bottom w:val="none" w:sz="0" w:space="0" w:color="auto"/>
                                                                            <w:right w:val="none" w:sz="0" w:space="0" w:color="auto"/>
                                                                          </w:divBdr>
                                                                        </w:div>
                                                                        <w:div w:id="1505242706">
                                                                          <w:marLeft w:val="0"/>
                                                                          <w:marRight w:val="0"/>
                                                                          <w:marTop w:val="0"/>
                                                                          <w:marBottom w:val="0"/>
                                                                          <w:divBdr>
                                                                            <w:top w:val="none" w:sz="0" w:space="0" w:color="auto"/>
                                                                            <w:left w:val="none" w:sz="0" w:space="0" w:color="auto"/>
                                                                            <w:bottom w:val="none" w:sz="0" w:space="0" w:color="auto"/>
                                                                            <w:right w:val="none" w:sz="0" w:space="0" w:color="auto"/>
                                                                          </w:divBdr>
                                                                        </w:div>
                                                                        <w:div w:id="136536321">
                                                                          <w:marLeft w:val="0"/>
                                                                          <w:marRight w:val="0"/>
                                                                          <w:marTop w:val="0"/>
                                                                          <w:marBottom w:val="0"/>
                                                                          <w:divBdr>
                                                                            <w:top w:val="none" w:sz="0" w:space="0" w:color="auto"/>
                                                                            <w:left w:val="none" w:sz="0" w:space="0" w:color="auto"/>
                                                                            <w:bottom w:val="none" w:sz="0" w:space="0" w:color="auto"/>
                                                                            <w:right w:val="none" w:sz="0" w:space="0" w:color="auto"/>
                                                                          </w:divBdr>
                                                                        </w:div>
                                                                        <w:div w:id="6862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197797">
                                                              <w:marLeft w:val="0"/>
                                                              <w:marRight w:val="0"/>
                                                              <w:marTop w:val="210"/>
                                                              <w:marBottom w:val="210"/>
                                                              <w:divBdr>
                                                                <w:top w:val="none" w:sz="0" w:space="0" w:color="auto"/>
                                                                <w:left w:val="none" w:sz="0" w:space="0" w:color="auto"/>
                                                                <w:bottom w:val="none" w:sz="0" w:space="0" w:color="auto"/>
                                                                <w:right w:val="none" w:sz="0" w:space="0" w:color="auto"/>
                                                              </w:divBdr>
                                                              <w:divsChild>
                                                                <w:div w:id="1673409057">
                                                                  <w:marLeft w:val="480"/>
                                                                  <w:marRight w:val="0"/>
                                                                  <w:marTop w:val="0"/>
                                                                  <w:marBottom w:val="240"/>
                                                                  <w:divBdr>
                                                                    <w:top w:val="none" w:sz="0" w:space="0" w:color="auto"/>
                                                                    <w:left w:val="none" w:sz="0" w:space="0" w:color="auto"/>
                                                                    <w:bottom w:val="none" w:sz="0" w:space="0" w:color="auto"/>
                                                                    <w:right w:val="none" w:sz="0" w:space="0" w:color="auto"/>
                                                                  </w:divBdr>
                                                                  <w:divsChild>
                                                                    <w:div w:id="329022115">
                                                                      <w:marLeft w:val="0"/>
                                                                      <w:marRight w:val="0"/>
                                                                      <w:marTop w:val="0"/>
                                                                      <w:marBottom w:val="0"/>
                                                                      <w:divBdr>
                                                                        <w:top w:val="none" w:sz="0" w:space="0" w:color="auto"/>
                                                                        <w:left w:val="none" w:sz="0" w:space="0" w:color="auto"/>
                                                                        <w:bottom w:val="none" w:sz="0" w:space="0" w:color="auto"/>
                                                                        <w:right w:val="none" w:sz="0" w:space="0" w:color="auto"/>
                                                                      </w:divBdr>
                                                                      <w:divsChild>
                                                                        <w:div w:id="917986366">
                                                                          <w:marLeft w:val="0"/>
                                                                          <w:marRight w:val="0"/>
                                                                          <w:marTop w:val="210"/>
                                                                          <w:marBottom w:val="210"/>
                                                                          <w:divBdr>
                                                                            <w:top w:val="none" w:sz="0" w:space="0" w:color="auto"/>
                                                                            <w:left w:val="none" w:sz="0" w:space="0" w:color="auto"/>
                                                                            <w:bottom w:val="none" w:sz="0" w:space="0" w:color="auto"/>
                                                                            <w:right w:val="none" w:sz="0" w:space="0" w:color="auto"/>
                                                                          </w:divBdr>
                                                                          <w:divsChild>
                                                                            <w:div w:id="574558310">
                                                                              <w:marLeft w:val="480"/>
                                                                              <w:marRight w:val="0"/>
                                                                              <w:marTop w:val="0"/>
                                                                              <w:marBottom w:val="240"/>
                                                                              <w:divBdr>
                                                                                <w:top w:val="none" w:sz="0" w:space="0" w:color="auto"/>
                                                                                <w:left w:val="none" w:sz="0" w:space="0" w:color="auto"/>
                                                                                <w:bottom w:val="none" w:sz="0" w:space="0" w:color="auto"/>
                                                                                <w:right w:val="none" w:sz="0" w:space="0" w:color="auto"/>
                                                                              </w:divBdr>
                                                                              <w:divsChild>
                                                                                <w:div w:id="1352686002">
                                                                                  <w:marLeft w:val="0"/>
                                                                                  <w:marRight w:val="0"/>
                                                                                  <w:marTop w:val="0"/>
                                                                                  <w:marBottom w:val="0"/>
                                                                                  <w:divBdr>
                                                                                    <w:top w:val="none" w:sz="0" w:space="0" w:color="auto"/>
                                                                                    <w:left w:val="none" w:sz="0" w:space="0" w:color="auto"/>
                                                                                    <w:bottom w:val="none" w:sz="0" w:space="0" w:color="auto"/>
                                                                                    <w:right w:val="none" w:sz="0" w:space="0" w:color="auto"/>
                                                                                  </w:divBdr>
                                                                                  <w:divsChild>
                                                                                    <w:div w:id="1496142786">
                                                                                      <w:marLeft w:val="0"/>
                                                                                      <w:marRight w:val="0"/>
                                                                                      <w:marTop w:val="0"/>
                                                                                      <w:marBottom w:val="0"/>
                                                                                      <w:divBdr>
                                                                                        <w:top w:val="none" w:sz="0" w:space="0" w:color="auto"/>
                                                                                        <w:left w:val="none" w:sz="0" w:space="0" w:color="auto"/>
                                                                                        <w:bottom w:val="none" w:sz="0" w:space="0" w:color="auto"/>
                                                                                        <w:right w:val="none" w:sz="0" w:space="0" w:color="auto"/>
                                                                                      </w:divBdr>
                                                                                      <w:divsChild>
                                                                                        <w:div w:id="183359720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81856">
                                                                          <w:marLeft w:val="0"/>
                                                                          <w:marRight w:val="0"/>
                                                                          <w:marTop w:val="210"/>
                                                                          <w:marBottom w:val="210"/>
                                                                          <w:divBdr>
                                                                            <w:top w:val="none" w:sz="0" w:space="0" w:color="auto"/>
                                                                            <w:left w:val="none" w:sz="0" w:space="0" w:color="auto"/>
                                                                            <w:bottom w:val="none" w:sz="0" w:space="0" w:color="auto"/>
                                                                            <w:right w:val="none" w:sz="0" w:space="0" w:color="auto"/>
                                                                          </w:divBdr>
                                                                          <w:divsChild>
                                                                            <w:div w:id="1569028625">
                                                                              <w:marLeft w:val="480"/>
                                                                              <w:marRight w:val="0"/>
                                                                              <w:marTop w:val="0"/>
                                                                              <w:marBottom w:val="240"/>
                                                                              <w:divBdr>
                                                                                <w:top w:val="none" w:sz="0" w:space="0" w:color="auto"/>
                                                                                <w:left w:val="none" w:sz="0" w:space="0" w:color="auto"/>
                                                                                <w:bottom w:val="none" w:sz="0" w:space="0" w:color="auto"/>
                                                                                <w:right w:val="none" w:sz="0" w:space="0" w:color="auto"/>
                                                                              </w:divBdr>
                                                                            </w:div>
                                                                          </w:divsChild>
                                                                        </w:div>
                                                                        <w:div w:id="392775682">
                                                                          <w:marLeft w:val="0"/>
                                                                          <w:marRight w:val="0"/>
                                                                          <w:marTop w:val="210"/>
                                                                          <w:marBottom w:val="210"/>
                                                                          <w:divBdr>
                                                                            <w:top w:val="none" w:sz="0" w:space="0" w:color="auto"/>
                                                                            <w:left w:val="none" w:sz="0" w:space="0" w:color="auto"/>
                                                                            <w:bottom w:val="none" w:sz="0" w:space="0" w:color="auto"/>
                                                                            <w:right w:val="none" w:sz="0" w:space="0" w:color="auto"/>
                                                                          </w:divBdr>
                                                                          <w:divsChild>
                                                                            <w:div w:id="1493331169">
                                                                              <w:marLeft w:val="480"/>
                                                                              <w:marRight w:val="0"/>
                                                                              <w:marTop w:val="0"/>
                                                                              <w:marBottom w:val="240"/>
                                                                              <w:divBdr>
                                                                                <w:top w:val="none" w:sz="0" w:space="0" w:color="auto"/>
                                                                                <w:left w:val="none" w:sz="0" w:space="0" w:color="auto"/>
                                                                                <w:bottom w:val="none" w:sz="0" w:space="0" w:color="auto"/>
                                                                                <w:right w:val="none" w:sz="0" w:space="0" w:color="auto"/>
                                                                              </w:divBdr>
                                                                            </w:div>
                                                                          </w:divsChild>
                                                                        </w:div>
                                                                        <w:div w:id="887912700">
                                                                          <w:marLeft w:val="0"/>
                                                                          <w:marRight w:val="0"/>
                                                                          <w:marTop w:val="210"/>
                                                                          <w:marBottom w:val="210"/>
                                                                          <w:divBdr>
                                                                            <w:top w:val="none" w:sz="0" w:space="0" w:color="auto"/>
                                                                            <w:left w:val="none" w:sz="0" w:space="0" w:color="auto"/>
                                                                            <w:bottom w:val="none" w:sz="0" w:space="0" w:color="auto"/>
                                                                            <w:right w:val="none" w:sz="0" w:space="0" w:color="auto"/>
                                                                          </w:divBdr>
                                                                          <w:divsChild>
                                                                            <w:div w:id="1980331925">
                                                                              <w:marLeft w:val="480"/>
                                                                              <w:marRight w:val="0"/>
                                                                              <w:marTop w:val="0"/>
                                                                              <w:marBottom w:val="240"/>
                                                                              <w:divBdr>
                                                                                <w:top w:val="none" w:sz="0" w:space="0" w:color="auto"/>
                                                                                <w:left w:val="none" w:sz="0" w:space="0" w:color="auto"/>
                                                                                <w:bottom w:val="none" w:sz="0" w:space="0" w:color="auto"/>
                                                                                <w:right w:val="none" w:sz="0" w:space="0" w:color="auto"/>
                                                                              </w:divBdr>
                                                                              <w:divsChild>
                                                                                <w:div w:id="1878541743">
                                                                                  <w:marLeft w:val="0"/>
                                                                                  <w:marRight w:val="0"/>
                                                                                  <w:marTop w:val="0"/>
                                                                                  <w:marBottom w:val="0"/>
                                                                                  <w:divBdr>
                                                                                    <w:top w:val="none" w:sz="0" w:space="0" w:color="auto"/>
                                                                                    <w:left w:val="none" w:sz="0" w:space="0" w:color="auto"/>
                                                                                    <w:bottom w:val="none" w:sz="0" w:space="0" w:color="auto"/>
                                                                                    <w:right w:val="none" w:sz="0" w:space="0" w:color="auto"/>
                                                                                  </w:divBdr>
                                                                                  <w:divsChild>
                                                                                    <w:div w:id="1136412619">
                                                                                      <w:marLeft w:val="0"/>
                                                                                      <w:marRight w:val="0"/>
                                                                                      <w:marTop w:val="210"/>
                                                                                      <w:marBottom w:val="210"/>
                                                                                      <w:divBdr>
                                                                                        <w:top w:val="none" w:sz="0" w:space="0" w:color="auto"/>
                                                                                        <w:left w:val="none" w:sz="0" w:space="0" w:color="auto"/>
                                                                                        <w:bottom w:val="none" w:sz="0" w:space="0" w:color="auto"/>
                                                                                        <w:right w:val="none" w:sz="0" w:space="0" w:color="auto"/>
                                                                                      </w:divBdr>
                                                                                      <w:divsChild>
                                                                                        <w:div w:id="415857574">
                                                                                          <w:marLeft w:val="480"/>
                                                                                          <w:marRight w:val="0"/>
                                                                                          <w:marTop w:val="0"/>
                                                                                          <w:marBottom w:val="240"/>
                                                                                          <w:divBdr>
                                                                                            <w:top w:val="none" w:sz="0" w:space="0" w:color="auto"/>
                                                                                            <w:left w:val="none" w:sz="0" w:space="0" w:color="auto"/>
                                                                                            <w:bottom w:val="none" w:sz="0" w:space="0" w:color="auto"/>
                                                                                            <w:right w:val="none" w:sz="0" w:space="0" w:color="auto"/>
                                                                                          </w:divBdr>
                                                                                        </w:div>
                                                                                      </w:divsChild>
                                                                                    </w:div>
                                                                                    <w:div w:id="1039009665">
                                                                                      <w:marLeft w:val="0"/>
                                                                                      <w:marRight w:val="0"/>
                                                                                      <w:marTop w:val="210"/>
                                                                                      <w:marBottom w:val="0"/>
                                                                                      <w:divBdr>
                                                                                        <w:top w:val="none" w:sz="0" w:space="0" w:color="auto"/>
                                                                                        <w:left w:val="none" w:sz="0" w:space="0" w:color="auto"/>
                                                                                        <w:bottom w:val="none" w:sz="0" w:space="0" w:color="auto"/>
                                                                                        <w:right w:val="none" w:sz="0" w:space="0" w:color="auto"/>
                                                                                      </w:divBdr>
                                                                                      <w:divsChild>
                                                                                        <w:div w:id="158565299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82617947">
                                                                          <w:marLeft w:val="0"/>
                                                                          <w:marRight w:val="0"/>
                                                                          <w:marTop w:val="210"/>
                                                                          <w:marBottom w:val="0"/>
                                                                          <w:divBdr>
                                                                            <w:top w:val="none" w:sz="0" w:space="0" w:color="auto"/>
                                                                            <w:left w:val="none" w:sz="0" w:space="0" w:color="auto"/>
                                                                            <w:bottom w:val="none" w:sz="0" w:space="0" w:color="auto"/>
                                                                            <w:right w:val="none" w:sz="0" w:space="0" w:color="auto"/>
                                                                          </w:divBdr>
                                                                          <w:divsChild>
                                                                            <w:div w:id="1968773479">
                                                                              <w:marLeft w:val="480"/>
                                                                              <w:marRight w:val="0"/>
                                                                              <w:marTop w:val="0"/>
                                                                              <w:marBottom w:val="240"/>
                                                                              <w:divBdr>
                                                                                <w:top w:val="none" w:sz="0" w:space="0" w:color="auto"/>
                                                                                <w:left w:val="none" w:sz="0" w:space="0" w:color="auto"/>
                                                                                <w:bottom w:val="none" w:sz="0" w:space="0" w:color="auto"/>
                                                                                <w:right w:val="none" w:sz="0" w:space="0" w:color="auto"/>
                                                                              </w:divBdr>
                                                                              <w:divsChild>
                                                                                <w:div w:id="413354973">
                                                                                  <w:marLeft w:val="0"/>
                                                                                  <w:marRight w:val="0"/>
                                                                                  <w:marTop w:val="0"/>
                                                                                  <w:marBottom w:val="0"/>
                                                                                  <w:divBdr>
                                                                                    <w:top w:val="none" w:sz="0" w:space="0" w:color="auto"/>
                                                                                    <w:left w:val="none" w:sz="0" w:space="0" w:color="auto"/>
                                                                                    <w:bottom w:val="none" w:sz="0" w:space="0" w:color="auto"/>
                                                                                    <w:right w:val="none" w:sz="0" w:space="0" w:color="auto"/>
                                                                                  </w:divBdr>
                                                                                  <w:divsChild>
                                                                                    <w:div w:id="1420634798">
                                                                                      <w:marLeft w:val="0"/>
                                                                                      <w:marRight w:val="0"/>
                                                                                      <w:marTop w:val="210"/>
                                                                                      <w:marBottom w:val="210"/>
                                                                                      <w:divBdr>
                                                                                        <w:top w:val="none" w:sz="0" w:space="0" w:color="auto"/>
                                                                                        <w:left w:val="none" w:sz="0" w:space="0" w:color="auto"/>
                                                                                        <w:bottom w:val="none" w:sz="0" w:space="0" w:color="auto"/>
                                                                                        <w:right w:val="none" w:sz="0" w:space="0" w:color="auto"/>
                                                                                      </w:divBdr>
                                                                                      <w:divsChild>
                                                                                        <w:div w:id="393969295">
                                                                                          <w:marLeft w:val="480"/>
                                                                                          <w:marRight w:val="0"/>
                                                                                          <w:marTop w:val="0"/>
                                                                                          <w:marBottom w:val="240"/>
                                                                                          <w:divBdr>
                                                                                            <w:top w:val="none" w:sz="0" w:space="0" w:color="auto"/>
                                                                                            <w:left w:val="none" w:sz="0" w:space="0" w:color="auto"/>
                                                                                            <w:bottom w:val="none" w:sz="0" w:space="0" w:color="auto"/>
                                                                                            <w:right w:val="none" w:sz="0" w:space="0" w:color="auto"/>
                                                                                          </w:divBdr>
                                                                                        </w:div>
                                                                                      </w:divsChild>
                                                                                    </w:div>
                                                                                    <w:div w:id="2004501150">
                                                                                      <w:marLeft w:val="0"/>
                                                                                      <w:marRight w:val="0"/>
                                                                                      <w:marTop w:val="210"/>
                                                                                      <w:marBottom w:val="210"/>
                                                                                      <w:divBdr>
                                                                                        <w:top w:val="none" w:sz="0" w:space="0" w:color="auto"/>
                                                                                        <w:left w:val="none" w:sz="0" w:space="0" w:color="auto"/>
                                                                                        <w:bottom w:val="none" w:sz="0" w:space="0" w:color="auto"/>
                                                                                        <w:right w:val="none" w:sz="0" w:space="0" w:color="auto"/>
                                                                                      </w:divBdr>
                                                                                      <w:divsChild>
                                                                                        <w:div w:id="1872065550">
                                                                                          <w:marLeft w:val="480"/>
                                                                                          <w:marRight w:val="0"/>
                                                                                          <w:marTop w:val="0"/>
                                                                                          <w:marBottom w:val="240"/>
                                                                                          <w:divBdr>
                                                                                            <w:top w:val="none" w:sz="0" w:space="0" w:color="auto"/>
                                                                                            <w:left w:val="none" w:sz="0" w:space="0" w:color="auto"/>
                                                                                            <w:bottom w:val="none" w:sz="0" w:space="0" w:color="auto"/>
                                                                                            <w:right w:val="none" w:sz="0" w:space="0" w:color="auto"/>
                                                                                          </w:divBdr>
                                                                                        </w:div>
                                                                                      </w:divsChild>
                                                                                    </w:div>
                                                                                    <w:div w:id="656306108">
                                                                                      <w:marLeft w:val="0"/>
                                                                                      <w:marRight w:val="0"/>
                                                                                      <w:marTop w:val="210"/>
                                                                                      <w:marBottom w:val="210"/>
                                                                                      <w:divBdr>
                                                                                        <w:top w:val="none" w:sz="0" w:space="0" w:color="auto"/>
                                                                                        <w:left w:val="none" w:sz="0" w:space="0" w:color="auto"/>
                                                                                        <w:bottom w:val="none" w:sz="0" w:space="0" w:color="auto"/>
                                                                                        <w:right w:val="none" w:sz="0" w:space="0" w:color="auto"/>
                                                                                      </w:divBdr>
                                                                                      <w:divsChild>
                                                                                        <w:div w:id="1161120878">
                                                                                          <w:marLeft w:val="480"/>
                                                                                          <w:marRight w:val="0"/>
                                                                                          <w:marTop w:val="0"/>
                                                                                          <w:marBottom w:val="240"/>
                                                                                          <w:divBdr>
                                                                                            <w:top w:val="none" w:sz="0" w:space="0" w:color="auto"/>
                                                                                            <w:left w:val="none" w:sz="0" w:space="0" w:color="auto"/>
                                                                                            <w:bottom w:val="none" w:sz="0" w:space="0" w:color="auto"/>
                                                                                            <w:right w:val="none" w:sz="0" w:space="0" w:color="auto"/>
                                                                                          </w:divBdr>
                                                                                        </w:div>
                                                                                      </w:divsChild>
                                                                                    </w:div>
                                                                                    <w:div w:id="360978762">
                                                                                      <w:marLeft w:val="0"/>
                                                                                      <w:marRight w:val="0"/>
                                                                                      <w:marTop w:val="210"/>
                                                                                      <w:marBottom w:val="210"/>
                                                                                      <w:divBdr>
                                                                                        <w:top w:val="none" w:sz="0" w:space="0" w:color="auto"/>
                                                                                        <w:left w:val="none" w:sz="0" w:space="0" w:color="auto"/>
                                                                                        <w:bottom w:val="none" w:sz="0" w:space="0" w:color="auto"/>
                                                                                        <w:right w:val="none" w:sz="0" w:space="0" w:color="auto"/>
                                                                                      </w:divBdr>
                                                                                      <w:divsChild>
                                                                                        <w:div w:id="984899141">
                                                                                          <w:marLeft w:val="480"/>
                                                                                          <w:marRight w:val="0"/>
                                                                                          <w:marTop w:val="0"/>
                                                                                          <w:marBottom w:val="240"/>
                                                                                          <w:divBdr>
                                                                                            <w:top w:val="none" w:sz="0" w:space="0" w:color="auto"/>
                                                                                            <w:left w:val="none" w:sz="0" w:space="0" w:color="auto"/>
                                                                                            <w:bottom w:val="none" w:sz="0" w:space="0" w:color="auto"/>
                                                                                            <w:right w:val="none" w:sz="0" w:space="0" w:color="auto"/>
                                                                                          </w:divBdr>
                                                                                        </w:div>
                                                                                      </w:divsChild>
                                                                                    </w:div>
                                                                                    <w:div w:id="1627084483">
                                                                                      <w:marLeft w:val="0"/>
                                                                                      <w:marRight w:val="0"/>
                                                                                      <w:marTop w:val="210"/>
                                                                                      <w:marBottom w:val="0"/>
                                                                                      <w:divBdr>
                                                                                        <w:top w:val="none" w:sz="0" w:space="0" w:color="auto"/>
                                                                                        <w:left w:val="none" w:sz="0" w:space="0" w:color="auto"/>
                                                                                        <w:bottom w:val="none" w:sz="0" w:space="0" w:color="auto"/>
                                                                                        <w:right w:val="none" w:sz="0" w:space="0" w:color="auto"/>
                                                                                      </w:divBdr>
                                                                                      <w:divsChild>
                                                                                        <w:div w:id="89601392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066567">
                                                              <w:marLeft w:val="0"/>
                                                              <w:marRight w:val="0"/>
                                                              <w:marTop w:val="210"/>
                                                              <w:marBottom w:val="210"/>
                                                              <w:divBdr>
                                                                <w:top w:val="none" w:sz="0" w:space="0" w:color="auto"/>
                                                                <w:left w:val="none" w:sz="0" w:space="0" w:color="auto"/>
                                                                <w:bottom w:val="none" w:sz="0" w:space="0" w:color="auto"/>
                                                                <w:right w:val="none" w:sz="0" w:space="0" w:color="auto"/>
                                                              </w:divBdr>
                                                              <w:divsChild>
                                                                <w:div w:id="225993279">
                                                                  <w:marLeft w:val="480"/>
                                                                  <w:marRight w:val="0"/>
                                                                  <w:marTop w:val="0"/>
                                                                  <w:marBottom w:val="240"/>
                                                                  <w:divBdr>
                                                                    <w:top w:val="none" w:sz="0" w:space="0" w:color="auto"/>
                                                                    <w:left w:val="none" w:sz="0" w:space="0" w:color="auto"/>
                                                                    <w:bottom w:val="none" w:sz="0" w:space="0" w:color="auto"/>
                                                                    <w:right w:val="none" w:sz="0" w:space="0" w:color="auto"/>
                                                                  </w:divBdr>
                                                                  <w:divsChild>
                                                                    <w:div w:id="1811555124">
                                                                      <w:marLeft w:val="0"/>
                                                                      <w:marRight w:val="0"/>
                                                                      <w:marTop w:val="0"/>
                                                                      <w:marBottom w:val="0"/>
                                                                      <w:divBdr>
                                                                        <w:top w:val="none" w:sz="0" w:space="0" w:color="auto"/>
                                                                        <w:left w:val="none" w:sz="0" w:space="0" w:color="auto"/>
                                                                        <w:bottom w:val="none" w:sz="0" w:space="0" w:color="auto"/>
                                                                        <w:right w:val="none" w:sz="0" w:space="0" w:color="auto"/>
                                                                      </w:divBdr>
                                                                      <w:divsChild>
                                                                        <w:div w:id="353191512">
                                                                          <w:marLeft w:val="0"/>
                                                                          <w:marRight w:val="0"/>
                                                                          <w:marTop w:val="210"/>
                                                                          <w:marBottom w:val="210"/>
                                                                          <w:divBdr>
                                                                            <w:top w:val="none" w:sz="0" w:space="0" w:color="auto"/>
                                                                            <w:left w:val="none" w:sz="0" w:space="0" w:color="auto"/>
                                                                            <w:bottom w:val="none" w:sz="0" w:space="0" w:color="auto"/>
                                                                            <w:right w:val="none" w:sz="0" w:space="0" w:color="auto"/>
                                                                          </w:divBdr>
                                                                          <w:divsChild>
                                                                            <w:div w:id="1551191219">
                                                                              <w:marLeft w:val="480"/>
                                                                              <w:marRight w:val="0"/>
                                                                              <w:marTop w:val="0"/>
                                                                              <w:marBottom w:val="240"/>
                                                                              <w:divBdr>
                                                                                <w:top w:val="none" w:sz="0" w:space="0" w:color="auto"/>
                                                                                <w:left w:val="none" w:sz="0" w:space="0" w:color="auto"/>
                                                                                <w:bottom w:val="none" w:sz="0" w:space="0" w:color="auto"/>
                                                                                <w:right w:val="none" w:sz="0" w:space="0" w:color="auto"/>
                                                                              </w:divBdr>
                                                                            </w:div>
                                                                          </w:divsChild>
                                                                        </w:div>
                                                                        <w:div w:id="915936584">
                                                                          <w:marLeft w:val="0"/>
                                                                          <w:marRight w:val="0"/>
                                                                          <w:marTop w:val="210"/>
                                                                          <w:marBottom w:val="210"/>
                                                                          <w:divBdr>
                                                                            <w:top w:val="none" w:sz="0" w:space="0" w:color="auto"/>
                                                                            <w:left w:val="none" w:sz="0" w:space="0" w:color="auto"/>
                                                                            <w:bottom w:val="none" w:sz="0" w:space="0" w:color="auto"/>
                                                                            <w:right w:val="none" w:sz="0" w:space="0" w:color="auto"/>
                                                                          </w:divBdr>
                                                                          <w:divsChild>
                                                                            <w:div w:id="1186090091">
                                                                              <w:marLeft w:val="480"/>
                                                                              <w:marRight w:val="0"/>
                                                                              <w:marTop w:val="0"/>
                                                                              <w:marBottom w:val="240"/>
                                                                              <w:divBdr>
                                                                                <w:top w:val="none" w:sz="0" w:space="0" w:color="auto"/>
                                                                                <w:left w:val="none" w:sz="0" w:space="0" w:color="auto"/>
                                                                                <w:bottom w:val="none" w:sz="0" w:space="0" w:color="auto"/>
                                                                                <w:right w:val="none" w:sz="0" w:space="0" w:color="auto"/>
                                                                              </w:divBdr>
                                                                            </w:div>
                                                                          </w:divsChild>
                                                                        </w:div>
                                                                        <w:div w:id="1989824280">
                                                                          <w:marLeft w:val="0"/>
                                                                          <w:marRight w:val="0"/>
                                                                          <w:marTop w:val="210"/>
                                                                          <w:marBottom w:val="0"/>
                                                                          <w:divBdr>
                                                                            <w:top w:val="none" w:sz="0" w:space="0" w:color="auto"/>
                                                                            <w:left w:val="none" w:sz="0" w:space="0" w:color="auto"/>
                                                                            <w:bottom w:val="none" w:sz="0" w:space="0" w:color="auto"/>
                                                                            <w:right w:val="none" w:sz="0" w:space="0" w:color="auto"/>
                                                                          </w:divBdr>
                                                                          <w:divsChild>
                                                                            <w:div w:id="331764771">
                                                                              <w:marLeft w:val="480"/>
                                                                              <w:marRight w:val="0"/>
                                                                              <w:marTop w:val="0"/>
                                                                              <w:marBottom w:val="240"/>
                                                                              <w:divBdr>
                                                                                <w:top w:val="none" w:sz="0" w:space="0" w:color="auto"/>
                                                                                <w:left w:val="none" w:sz="0" w:space="0" w:color="auto"/>
                                                                                <w:bottom w:val="none" w:sz="0" w:space="0" w:color="auto"/>
                                                                                <w:right w:val="none" w:sz="0" w:space="0" w:color="auto"/>
                                                                              </w:divBdr>
                                                                              <w:divsChild>
                                                                                <w:div w:id="534774818">
                                                                                  <w:marLeft w:val="0"/>
                                                                                  <w:marRight w:val="0"/>
                                                                                  <w:marTop w:val="0"/>
                                                                                  <w:marBottom w:val="0"/>
                                                                                  <w:divBdr>
                                                                                    <w:top w:val="none" w:sz="0" w:space="0" w:color="auto"/>
                                                                                    <w:left w:val="none" w:sz="0" w:space="0" w:color="auto"/>
                                                                                    <w:bottom w:val="none" w:sz="0" w:space="0" w:color="auto"/>
                                                                                    <w:right w:val="none" w:sz="0" w:space="0" w:color="auto"/>
                                                                                  </w:divBdr>
                                                                                  <w:divsChild>
                                                                                    <w:div w:id="74516189">
                                                                                      <w:marLeft w:val="0"/>
                                                                                      <w:marRight w:val="0"/>
                                                                                      <w:marTop w:val="210"/>
                                                                                      <w:marBottom w:val="210"/>
                                                                                      <w:divBdr>
                                                                                        <w:top w:val="none" w:sz="0" w:space="0" w:color="auto"/>
                                                                                        <w:left w:val="none" w:sz="0" w:space="0" w:color="auto"/>
                                                                                        <w:bottom w:val="none" w:sz="0" w:space="0" w:color="auto"/>
                                                                                        <w:right w:val="none" w:sz="0" w:space="0" w:color="auto"/>
                                                                                      </w:divBdr>
                                                                                      <w:divsChild>
                                                                                        <w:div w:id="84421111">
                                                                                          <w:marLeft w:val="480"/>
                                                                                          <w:marRight w:val="0"/>
                                                                                          <w:marTop w:val="0"/>
                                                                                          <w:marBottom w:val="240"/>
                                                                                          <w:divBdr>
                                                                                            <w:top w:val="none" w:sz="0" w:space="0" w:color="auto"/>
                                                                                            <w:left w:val="none" w:sz="0" w:space="0" w:color="auto"/>
                                                                                            <w:bottom w:val="none" w:sz="0" w:space="0" w:color="auto"/>
                                                                                            <w:right w:val="none" w:sz="0" w:space="0" w:color="auto"/>
                                                                                          </w:divBdr>
                                                                                        </w:div>
                                                                                      </w:divsChild>
                                                                                    </w:div>
                                                                                    <w:div w:id="1503739154">
                                                                                      <w:marLeft w:val="0"/>
                                                                                      <w:marRight w:val="0"/>
                                                                                      <w:marTop w:val="210"/>
                                                                                      <w:marBottom w:val="210"/>
                                                                                      <w:divBdr>
                                                                                        <w:top w:val="none" w:sz="0" w:space="0" w:color="auto"/>
                                                                                        <w:left w:val="none" w:sz="0" w:space="0" w:color="auto"/>
                                                                                        <w:bottom w:val="none" w:sz="0" w:space="0" w:color="auto"/>
                                                                                        <w:right w:val="none" w:sz="0" w:space="0" w:color="auto"/>
                                                                                      </w:divBdr>
                                                                                      <w:divsChild>
                                                                                        <w:div w:id="1508711618">
                                                                                          <w:marLeft w:val="480"/>
                                                                                          <w:marRight w:val="0"/>
                                                                                          <w:marTop w:val="0"/>
                                                                                          <w:marBottom w:val="240"/>
                                                                                          <w:divBdr>
                                                                                            <w:top w:val="none" w:sz="0" w:space="0" w:color="auto"/>
                                                                                            <w:left w:val="none" w:sz="0" w:space="0" w:color="auto"/>
                                                                                            <w:bottom w:val="none" w:sz="0" w:space="0" w:color="auto"/>
                                                                                            <w:right w:val="none" w:sz="0" w:space="0" w:color="auto"/>
                                                                                          </w:divBdr>
                                                                                        </w:div>
                                                                                      </w:divsChild>
                                                                                    </w:div>
                                                                                    <w:div w:id="687021716">
                                                                                      <w:marLeft w:val="0"/>
                                                                                      <w:marRight w:val="0"/>
                                                                                      <w:marTop w:val="210"/>
                                                                                      <w:marBottom w:val="0"/>
                                                                                      <w:divBdr>
                                                                                        <w:top w:val="none" w:sz="0" w:space="0" w:color="auto"/>
                                                                                        <w:left w:val="none" w:sz="0" w:space="0" w:color="auto"/>
                                                                                        <w:bottom w:val="none" w:sz="0" w:space="0" w:color="auto"/>
                                                                                        <w:right w:val="none" w:sz="0" w:space="0" w:color="auto"/>
                                                                                      </w:divBdr>
                                                                                      <w:divsChild>
                                                                                        <w:div w:id="7282071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501631">
                                                              <w:marLeft w:val="0"/>
                                                              <w:marRight w:val="0"/>
                                                              <w:marTop w:val="210"/>
                                                              <w:marBottom w:val="210"/>
                                                              <w:divBdr>
                                                                <w:top w:val="none" w:sz="0" w:space="0" w:color="auto"/>
                                                                <w:left w:val="none" w:sz="0" w:space="0" w:color="auto"/>
                                                                <w:bottom w:val="none" w:sz="0" w:space="0" w:color="auto"/>
                                                                <w:right w:val="none" w:sz="0" w:space="0" w:color="auto"/>
                                                              </w:divBdr>
                                                              <w:divsChild>
                                                                <w:div w:id="1915042970">
                                                                  <w:marLeft w:val="480"/>
                                                                  <w:marRight w:val="0"/>
                                                                  <w:marTop w:val="0"/>
                                                                  <w:marBottom w:val="240"/>
                                                                  <w:divBdr>
                                                                    <w:top w:val="none" w:sz="0" w:space="0" w:color="auto"/>
                                                                    <w:left w:val="none" w:sz="0" w:space="0" w:color="auto"/>
                                                                    <w:bottom w:val="none" w:sz="0" w:space="0" w:color="auto"/>
                                                                    <w:right w:val="none" w:sz="0" w:space="0" w:color="auto"/>
                                                                  </w:divBdr>
                                                                  <w:divsChild>
                                                                    <w:div w:id="1958637712">
                                                                      <w:marLeft w:val="0"/>
                                                                      <w:marRight w:val="0"/>
                                                                      <w:marTop w:val="0"/>
                                                                      <w:marBottom w:val="0"/>
                                                                      <w:divBdr>
                                                                        <w:top w:val="none" w:sz="0" w:space="0" w:color="auto"/>
                                                                        <w:left w:val="none" w:sz="0" w:space="0" w:color="auto"/>
                                                                        <w:bottom w:val="none" w:sz="0" w:space="0" w:color="auto"/>
                                                                        <w:right w:val="none" w:sz="0" w:space="0" w:color="auto"/>
                                                                      </w:divBdr>
                                                                      <w:divsChild>
                                                                        <w:div w:id="2133085508">
                                                                          <w:marLeft w:val="0"/>
                                                                          <w:marRight w:val="0"/>
                                                                          <w:marTop w:val="210"/>
                                                                          <w:marBottom w:val="210"/>
                                                                          <w:divBdr>
                                                                            <w:top w:val="none" w:sz="0" w:space="0" w:color="auto"/>
                                                                            <w:left w:val="none" w:sz="0" w:space="0" w:color="auto"/>
                                                                            <w:bottom w:val="none" w:sz="0" w:space="0" w:color="auto"/>
                                                                            <w:right w:val="none" w:sz="0" w:space="0" w:color="auto"/>
                                                                          </w:divBdr>
                                                                          <w:divsChild>
                                                                            <w:div w:id="419447929">
                                                                              <w:marLeft w:val="480"/>
                                                                              <w:marRight w:val="0"/>
                                                                              <w:marTop w:val="0"/>
                                                                              <w:marBottom w:val="240"/>
                                                                              <w:divBdr>
                                                                                <w:top w:val="none" w:sz="0" w:space="0" w:color="auto"/>
                                                                                <w:left w:val="none" w:sz="0" w:space="0" w:color="auto"/>
                                                                                <w:bottom w:val="none" w:sz="0" w:space="0" w:color="auto"/>
                                                                                <w:right w:val="none" w:sz="0" w:space="0" w:color="auto"/>
                                                                              </w:divBdr>
                                                                            </w:div>
                                                                          </w:divsChild>
                                                                        </w:div>
                                                                        <w:div w:id="1700545472">
                                                                          <w:marLeft w:val="0"/>
                                                                          <w:marRight w:val="0"/>
                                                                          <w:marTop w:val="210"/>
                                                                          <w:marBottom w:val="210"/>
                                                                          <w:divBdr>
                                                                            <w:top w:val="none" w:sz="0" w:space="0" w:color="auto"/>
                                                                            <w:left w:val="none" w:sz="0" w:space="0" w:color="auto"/>
                                                                            <w:bottom w:val="none" w:sz="0" w:space="0" w:color="auto"/>
                                                                            <w:right w:val="none" w:sz="0" w:space="0" w:color="auto"/>
                                                                          </w:divBdr>
                                                                          <w:divsChild>
                                                                            <w:div w:id="1535969013">
                                                                              <w:marLeft w:val="480"/>
                                                                              <w:marRight w:val="0"/>
                                                                              <w:marTop w:val="0"/>
                                                                              <w:marBottom w:val="240"/>
                                                                              <w:divBdr>
                                                                                <w:top w:val="none" w:sz="0" w:space="0" w:color="auto"/>
                                                                                <w:left w:val="none" w:sz="0" w:space="0" w:color="auto"/>
                                                                                <w:bottom w:val="none" w:sz="0" w:space="0" w:color="auto"/>
                                                                                <w:right w:val="none" w:sz="0" w:space="0" w:color="auto"/>
                                                                              </w:divBdr>
                                                                              <w:divsChild>
                                                                                <w:div w:id="1035081432">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398594273">
                                                                          <w:marLeft w:val="0"/>
                                                                          <w:marRight w:val="0"/>
                                                                          <w:marTop w:val="210"/>
                                                                          <w:marBottom w:val="210"/>
                                                                          <w:divBdr>
                                                                            <w:top w:val="none" w:sz="0" w:space="0" w:color="auto"/>
                                                                            <w:left w:val="none" w:sz="0" w:space="0" w:color="auto"/>
                                                                            <w:bottom w:val="none" w:sz="0" w:space="0" w:color="auto"/>
                                                                            <w:right w:val="none" w:sz="0" w:space="0" w:color="auto"/>
                                                                          </w:divBdr>
                                                                          <w:divsChild>
                                                                            <w:div w:id="1322080082">
                                                                              <w:marLeft w:val="480"/>
                                                                              <w:marRight w:val="0"/>
                                                                              <w:marTop w:val="0"/>
                                                                              <w:marBottom w:val="240"/>
                                                                              <w:divBdr>
                                                                                <w:top w:val="none" w:sz="0" w:space="0" w:color="auto"/>
                                                                                <w:left w:val="none" w:sz="0" w:space="0" w:color="auto"/>
                                                                                <w:bottom w:val="none" w:sz="0" w:space="0" w:color="auto"/>
                                                                                <w:right w:val="none" w:sz="0" w:space="0" w:color="auto"/>
                                                                              </w:divBdr>
                                                                              <w:divsChild>
                                                                                <w:div w:id="1520780131">
                                                                                  <w:marLeft w:val="0"/>
                                                                                  <w:marRight w:val="0"/>
                                                                                  <w:marTop w:val="240"/>
                                                                                  <w:marBottom w:val="0"/>
                                                                                  <w:divBdr>
                                                                                    <w:top w:val="none" w:sz="0" w:space="0" w:color="auto"/>
                                                                                    <w:left w:val="none" w:sz="0" w:space="0" w:color="auto"/>
                                                                                    <w:bottom w:val="none" w:sz="0" w:space="0" w:color="auto"/>
                                                                                    <w:right w:val="none" w:sz="0" w:space="0" w:color="auto"/>
                                                                                  </w:divBdr>
                                                                                  <w:divsChild>
                                                                                    <w:div w:id="925043332">
                                                                                      <w:marLeft w:val="0"/>
                                                                                      <w:marRight w:val="0"/>
                                                                                      <w:marTop w:val="0"/>
                                                                                      <w:marBottom w:val="0"/>
                                                                                      <w:divBdr>
                                                                                        <w:top w:val="none" w:sz="0" w:space="0" w:color="auto"/>
                                                                                        <w:left w:val="none" w:sz="0" w:space="0" w:color="auto"/>
                                                                                        <w:bottom w:val="none" w:sz="0" w:space="0" w:color="auto"/>
                                                                                        <w:right w:val="none" w:sz="0" w:space="0" w:color="auto"/>
                                                                                      </w:divBdr>
                                                                                    </w:div>
                                                                                    <w:div w:id="1821997558">
                                                                                      <w:marLeft w:val="0"/>
                                                                                      <w:marRight w:val="0"/>
                                                                                      <w:marTop w:val="0"/>
                                                                                      <w:marBottom w:val="0"/>
                                                                                      <w:divBdr>
                                                                                        <w:top w:val="none" w:sz="0" w:space="0" w:color="auto"/>
                                                                                        <w:left w:val="none" w:sz="0" w:space="0" w:color="auto"/>
                                                                                        <w:bottom w:val="none" w:sz="0" w:space="0" w:color="auto"/>
                                                                                        <w:right w:val="none" w:sz="0" w:space="0" w:color="auto"/>
                                                                                      </w:divBdr>
                                                                                    </w:div>
                                                                                    <w:div w:id="159539823">
                                                                                      <w:marLeft w:val="0"/>
                                                                                      <w:marRight w:val="0"/>
                                                                                      <w:marTop w:val="0"/>
                                                                                      <w:marBottom w:val="0"/>
                                                                                      <w:divBdr>
                                                                                        <w:top w:val="none" w:sz="0" w:space="0" w:color="auto"/>
                                                                                        <w:left w:val="none" w:sz="0" w:space="0" w:color="auto"/>
                                                                                        <w:bottom w:val="none" w:sz="0" w:space="0" w:color="auto"/>
                                                                                        <w:right w:val="none" w:sz="0" w:space="0" w:color="auto"/>
                                                                                      </w:divBdr>
                                                                                    </w:div>
                                                                                    <w:div w:id="1889872264">
                                                                                      <w:marLeft w:val="0"/>
                                                                                      <w:marRight w:val="0"/>
                                                                                      <w:marTop w:val="0"/>
                                                                                      <w:marBottom w:val="0"/>
                                                                                      <w:divBdr>
                                                                                        <w:top w:val="none" w:sz="0" w:space="0" w:color="auto"/>
                                                                                        <w:left w:val="none" w:sz="0" w:space="0" w:color="auto"/>
                                                                                        <w:bottom w:val="none" w:sz="0" w:space="0" w:color="auto"/>
                                                                                        <w:right w:val="none" w:sz="0" w:space="0" w:color="auto"/>
                                                                                      </w:divBdr>
                                                                                    </w:div>
                                                                                    <w:div w:id="1397052476">
                                                                                      <w:marLeft w:val="0"/>
                                                                                      <w:marRight w:val="0"/>
                                                                                      <w:marTop w:val="0"/>
                                                                                      <w:marBottom w:val="0"/>
                                                                                      <w:divBdr>
                                                                                        <w:top w:val="none" w:sz="0" w:space="0" w:color="auto"/>
                                                                                        <w:left w:val="none" w:sz="0" w:space="0" w:color="auto"/>
                                                                                        <w:bottom w:val="none" w:sz="0" w:space="0" w:color="auto"/>
                                                                                        <w:right w:val="none" w:sz="0" w:space="0" w:color="auto"/>
                                                                                      </w:divBdr>
                                                                                    </w:div>
                                                                                    <w:div w:id="817381293">
                                                                                      <w:marLeft w:val="0"/>
                                                                                      <w:marRight w:val="0"/>
                                                                                      <w:marTop w:val="0"/>
                                                                                      <w:marBottom w:val="0"/>
                                                                                      <w:divBdr>
                                                                                        <w:top w:val="none" w:sz="0" w:space="0" w:color="auto"/>
                                                                                        <w:left w:val="none" w:sz="0" w:space="0" w:color="auto"/>
                                                                                        <w:bottom w:val="none" w:sz="0" w:space="0" w:color="auto"/>
                                                                                        <w:right w:val="none" w:sz="0" w:space="0" w:color="auto"/>
                                                                                      </w:divBdr>
                                                                                    </w:div>
                                                                                    <w:div w:id="2086104049">
                                                                                      <w:marLeft w:val="0"/>
                                                                                      <w:marRight w:val="0"/>
                                                                                      <w:marTop w:val="0"/>
                                                                                      <w:marBottom w:val="0"/>
                                                                                      <w:divBdr>
                                                                                        <w:top w:val="none" w:sz="0" w:space="0" w:color="auto"/>
                                                                                        <w:left w:val="none" w:sz="0" w:space="0" w:color="auto"/>
                                                                                        <w:bottom w:val="none" w:sz="0" w:space="0" w:color="auto"/>
                                                                                        <w:right w:val="none" w:sz="0" w:space="0" w:color="auto"/>
                                                                                      </w:divBdr>
                                                                                    </w:div>
                                                                                    <w:div w:id="799110137">
                                                                                      <w:marLeft w:val="0"/>
                                                                                      <w:marRight w:val="0"/>
                                                                                      <w:marTop w:val="0"/>
                                                                                      <w:marBottom w:val="0"/>
                                                                                      <w:divBdr>
                                                                                        <w:top w:val="none" w:sz="0" w:space="0" w:color="auto"/>
                                                                                        <w:left w:val="none" w:sz="0" w:space="0" w:color="auto"/>
                                                                                        <w:bottom w:val="none" w:sz="0" w:space="0" w:color="auto"/>
                                                                                        <w:right w:val="none" w:sz="0" w:space="0" w:color="auto"/>
                                                                                      </w:divBdr>
                                                                                    </w:div>
                                                                                    <w:div w:id="1060833382">
                                                                                      <w:marLeft w:val="0"/>
                                                                                      <w:marRight w:val="0"/>
                                                                                      <w:marTop w:val="0"/>
                                                                                      <w:marBottom w:val="0"/>
                                                                                      <w:divBdr>
                                                                                        <w:top w:val="none" w:sz="0" w:space="0" w:color="auto"/>
                                                                                        <w:left w:val="none" w:sz="0" w:space="0" w:color="auto"/>
                                                                                        <w:bottom w:val="none" w:sz="0" w:space="0" w:color="auto"/>
                                                                                        <w:right w:val="none" w:sz="0" w:space="0" w:color="auto"/>
                                                                                      </w:divBdr>
                                                                                    </w:div>
                                                                                    <w:div w:id="1200243209">
                                                                                      <w:marLeft w:val="0"/>
                                                                                      <w:marRight w:val="0"/>
                                                                                      <w:marTop w:val="0"/>
                                                                                      <w:marBottom w:val="0"/>
                                                                                      <w:divBdr>
                                                                                        <w:top w:val="none" w:sz="0" w:space="0" w:color="auto"/>
                                                                                        <w:left w:val="none" w:sz="0" w:space="0" w:color="auto"/>
                                                                                        <w:bottom w:val="none" w:sz="0" w:space="0" w:color="auto"/>
                                                                                        <w:right w:val="none" w:sz="0" w:space="0" w:color="auto"/>
                                                                                      </w:divBdr>
                                                                                    </w:div>
                                                                                    <w:div w:id="1762985698">
                                                                                      <w:marLeft w:val="0"/>
                                                                                      <w:marRight w:val="0"/>
                                                                                      <w:marTop w:val="0"/>
                                                                                      <w:marBottom w:val="0"/>
                                                                                      <w:divBdr>
                                                                                        <w:top w:val="none" w:sz="0" w:space="0" w:color="auto"/>
                                                                                        <w:left w:val="none" w:sz="0" w:space="0" w:color="auto"/>
                                                                                        <w:bottom w:val="none" w:sz="0" w:space="0" w:color="auto"/>
                                                                                        <w:right w:val="none" w:sz="0" w:space="0" w:color="auto"/>
                                                                                      </w:divBdr>
                                                                                    </w:div>
                                                                                    <w:div w:id="47924415">
                                                                                      <w:marLeft w:val="0"/>
                                                                                      <w:marRight w:val="0"/>
                                                                                      <w:marTop w:val="0"/>
                                                                                      <w:marBottom w:val="0"/>
                                                                                      <w:divBdr>
                                                                                        <w:top w:val="none" w:sz="0" w:space="0" w:color="auto"/>
                                                                                        <w:left w:val="none" w:sz="0" w:space="0" w:color="auto"/>
                                                                                        <w:bottom w:val="none" w:sz="0" w:space="0" w:color="auto"/>
                                                                                        <w:right w:val="none" w:sz="0" w:space="0" w:color="auto"/>
                                                                                      </w:divBdr>
                                                                                    </w:div>
                                                                                    <w:div w:id="2065443774">
                                                                                      <w:marLeft w:val="0"/>
                                                                                      <w:marRight w:val="0"/>
                                                                                      <w:marTop w:val="0"/>
                                                                                      <w:marBottom w:val="0"/>
                                                                                      <w:divBdr>
                                                                                        <w:top w:val="none" w:sz="0" w:space="0" w:color="auto"/>
                                                                                        <w:left w:val="none" w:sz="0" w:space="0" w:color="auto"/>
                                                                                        <w:bottom w:val="none" w:sz="0" w:space="0" w:color="auto"/>
                                                                                        <w:right w:val="none" w:sz="0" w:space="0" w:color="auto"/>
                                                                                      </w:divBdr>
                                                                                    </w:div>
                                                                                    <w:div w:id="1056973623">
                                                                                      <w:marLeft w:val="0"/>
                                                                                      <w:marRight w:val="0"/>
                                                                                      <w:marTop w:val="0"/>
                                                                                      <w:marBottom w:val="0"/>
                                                                                      <w:divBdr>
                                                                                        <w:top w:val="none" w:sz="0" w:space="0" w:color="auto"/>
                                                                                        <w:left w:val="none" w:sz="0" w:space="0" w:color="auto"/>
                                                                                        <w:bottom w:val="none" w:sz="0" w:space="0" w:color="auto"/>
                                                                                        <w:right w:val="none" w:sz="0" w:space="0" w:color="auto"/>
                                                                                      </w:divBdr>
                                                                                    </w:div>
                                                                                    <w:div w:id="254246773">
                                                                                      <w:marLeft w:val="0"/>
                                                                                      <w:marRight w:val="0"/>
                                                                                      <w:marTop w:val="0"/>
                                                                                      <w:marBottom w:val="0"/>
                                                                                      <w:divBdr>
                                                                                        <w:top w:val="none" w:sz="0" w:space="0" w:color="auto"/>
                                                                                        <w:left w:val="none" w:sz="0" w:space="0" w:color="auto"/>
                                                                                        <w:bottom w:val="none" w:sz="0" w:space="0" w:color="auto"/>
                                                                                        <w:right w:val="none" w:sz="0" w:space="0" w:color="auto"/>
                                                                                      </w:divBdr>
                                                                                    </w:div>
                                                                                    <w:div w:id="1232808347">
                                                                                      <w:marLeft w:val="0"/>
                                                                                      <w:marRight w:val="0"/>
                                                                                      <w:marTop w:val="0"/>
                                                                                      <w:marBottom w:val="0"/>
                                                                                      <w:divBdr>
                                                                                        <w:top w:val="none" w:sz="0" w:space="0" w:color="auto"/>
                                                                                        <w:left w:val="none" w:sz="0" w:space="0" w:color="auto"/>
                                                                                        <w:bottom w:val="none" w:sz="0" w:space="0" w:color="auto"/>
                                                                                        <w:right w:val="none" w:sz="0" w:space="0" w:color="auto"/>
                                                                                      </w:divBdr>
                                                                                    </w:div>
                                                                                    <w:div w:id="743376297">
                                                                                      <w:marLeft w:val="0"/>
                                                                                      <w:marRight w:val="0"/>
                                                                                      <w:marTop w:val="0"/>
                                                                                      <w:marBottom w:val="0"/>
                                                                                      <w:divBdr>
                                                                                        <w:top w:val="none" w:sz="0" w:space="0" w:color="auto"/>
                                                                                        <w:left w:val="none" w:sz="0" w:space="0" w:color="auto"/>
                                                                                        <w:bottom w:val="none" w:sz="0" w:space="0" w:color="auto"/>
                                                                                        <w:right w:val="none" w:sz="0" w:space="0" w:color="auto"/>
                                                                                      </w:divBdr>
                                                                                    </w:div>
                                                                                    <w:div w:id="464200526">
                                                                                      <w:marLeft w:val="0"/>
                                                                                      <w:marRight w:val="0"/>
                                                                                      <w:marTop w:val="0"/>
                                                                                      <w:marBottom w:val="0"/>
                                                                                      <w:divBdr>
                                                                                        <w:top w:val="none" w:sz="0" w:space="0" w:color="auto"/>
                                                                                        <w:left w:val="none" w:sz="0" w:space="0" w:color="auto"/>
                                                                                        <w:bottom w:val="none" w:sz="0" w:space="0" w:color="auto"/>
                                                                                        <w:right w:val="none" w:sz="0" w:space="0" w:color="auto"/>
                                                                                      </w:divBdr>
                                                                                    </w:div>
                                                                                    <w:div w:id="2025470140">
                                                                                      <w:marLeft w:val="0"/>
                                                                                      <w:marRight w:val="0"/>
                                                                                      <w:marTop w:val="0"/>
                                                                                      <w:marBottom w:val="0"/>
                                                                                      <w:divBdr>
                                                                                        <w:top w:val="none" w:sz="0" w:space="0" w:color="auto"/>
                                                                                        <w:left w:val="none" w:sz="0" w:space="0" w:color="auto"/>
                                                                                        <w:bottom w:val="none" w:sz="0" w:space="0" w:color="auto"/>
                                                                                        <w:right w:val="none" w:sz="0" w:space="0" w:color="auto"/>
                                                                                      </w:divBdr>
                                                                                    </w:div>
                                                                                    <w:div w:id="467673379">
                                                                                      <w:marLeft w:val="0"/>
                                                                                      <w:marRight w:val="0"/>
                                                                                      <w:marTop w:val="0"/>
                                                                                      <w:marBottom w:val="0"/>
                                                                                      <w:divBdr>
                                                                                        <w:top w:val="none" w:sz="0" w:space="0" w:color="auto"/>
                                                                                        <w:left w:val="none" w:sz="0" w:space="0" w:color="auto"/>
                                                                                        <w:bottom w:val="none" w:sz="0" w:space="0" w:color="auto"/>
                                                                                        <w:right w:val="none" w:sz="0" w:space="0" w:color="auto"/>
                                                                                      </w:divBdr>
                                                                                    </w:div>
                                                                                    <w:div w:id="1182822294">
                                                                                      <w:marLeft w:val="0"/>
                                                                                      <w:marRight w:val="0"/>
                                                                                      <w:marTop w:val="0"/>
                                                                                      <w:marBottom w:val="0"/>
                                                                                      <w:divBdr>
                                                                                        <w:top w:val="none" w:sz="0" w:space="0" w:color="auto"/>
                                                                                        <w:left w:val="none" w:sz="0" w:space="0" w:color="auto"/>
                                                                                        <w:bottom w:val="none" w:sz="0" w:space="0" w:color="auto"/>
                                                                                        <w:right w:val="none" w:sz="0" w:space="0" w:color="auto"/>
                                                                                      </w:divBdr>
                                                                                    </w:div>
                                                                                    <w:div w:id="1841582241">
                                                                                      <w:marLeft w:val="0"/>
                                                                                      <w:marRight w:val="0"/>
                                                                                      <w:marTop w:val="0"/>
                                                                                      <w:marBottom w:val="0"/>
                                                                                      <w:divBdr>
                                                                                        <w:top w:val="none" w:sz="0" w:space="0" w:color="auto"/>
                                                                                        <w:left w:val="none" w:sz="0" w:space="0" w:color="auto"/>
                                                                                        <w:bottom w:val="none" w:sz="0" w:space="0" w:color="auto"/>
                                                                                        <w:right w:val="none" w:sz="0" w:space="0" w:color="auto"/>
                                                                                      </w:divBdr>
                                                                                    </w:div>
                                                                                    <w:div w:id="1232619142">
                                                                                      <w:marLeft w:val="0"/>
                                                                                      <w:marRight w:val="0"/>
                                                                                      <w:marTop w:val="0"/>
                                                                                      <w:marBottom w:val="0"/>
                                                                                      <w:divBdr>
                                                                                        <w:top w:val="none" w:sz="0" w:space="0" w:color="auto"/>
                                                                                        <w:left w:val="none" w:sz="0" w:space="0" w:color="auto"/>
                                                                                        <w:bottom w:val="none" w:sz="0" w:space="0" w:color="auto"/>
                                                                                        <w:right w:val="none" w:sz="0" w:space="0" w:color="auto"/>
                                                                                      </w:divBdr>
                                                                                    </w:div>
                                                                                    <w:div w:id="634717627">
                                                                                      <w:marLeft w:val="0"/>
                                                                                      <w:marRight w:val="0"/>
                                                                                      <w:marTop w:val="0"/>
                                                                                      <w:marBottom w:val="0"/>
                                                                                      <w:divBdr>
                                                                                        <w:top w:val="none" w:sz="0" w:space="0" w:color="auto"/>
                                                                                        <w:left w:val="none" w:sz="0" w:space="0" w:color="auto"/>
                                                                                        <w:bottom w:val="none" w:sz="0" w:space="0" w:color="auto"/>
                                                                                        <w:right w:val="none" w:sz="0" w:space="0" w:color="auto"/>
                                                                                      </w:divBdr>
                                                                                    </w:div>
                                                                                    <w:div w:id="1754740084">
                                                                                      <w:marLeft w:val="0"/>
                                                                                      <w:marRight w:val="0"/>
                                                                                      <w:marTop w:val="0"/>
                                                                                      <w:marBottom w:val="0"/>
                                                                                      <w:divBdr>
                                                                                        <w:top w:val="none" w:sz="0" w:space="0" w:color="auto"/>
                                                                                        <w:left w:val="none" w:sz="0" w:space="0" w:color="auto"/>
                                                                                        <w:bottom w:val="none" w:sz="0" w:space="0" w:color="auto"/>
                                                                                        <w:right w:val="none" w:sz="0" w:space="0" w:color="auto"/>
                                                                                      </w:divBdr>
                                                                                    </w:div>
                                                                                    <w:div w:id="819730579">
                                                                                      <w:marLeft w:val="0"/>
                                                                                      <w:marRight w:val="0"/>
                                                                                      <w:marTop w:val="0"/>
                                                                                      <w:marBottom w:val="0"/>
                                                                                      <w:divBdr>
                                                                                        <w:top w:val="none" w:sz="0" w:space="0" w:color="auto"/>
                                                                                        <w:left w:val="none" w:sz="0" w:space="0" w:color="auto"/>
                                                                                        <w:bottom w:val="none" w:sz="0" w:space="0" w:color="auto"/>
                                                                                        <w:right w:val="none" w:sz="0" w:space="0" w:color="auto"/>
                                                                                      </w:divBdr>
                                                                                    </w:div>
                                                                                    <w:div w:id="1171918171">
                                                                                      <w:marLeft w:val="0"/>
                                                                                      <w:marRight w:val="0"/>
                                                                                      <w:marTop w:val="0"/>
                                                                                      <w:marBottom w:val="0"/>
                                                                                      <w:divBdr>
                                                                                        <w:top w:val="none" w:sz="0" w:space="0" w:color="auto"/>
                                                                                        <w:left w:val="none" w:sz="0" w:space="0" w:color="auto"/>
                                                                                        <w:bottom w:val="none" w:sz="0" w:space="0" w:color="auto"/>
                                                                                        <w:right w:val="none" w:sz="0" w:space="0" w:color="auto"/>
                                                                                      </w:divBdr>
                                                                                    </w:div>
                                                                                    <w:div w:id="1887377450">
                                                                                      <w:marLeft w:val="0"/>
                                                                                      <w:marRight w:val="0"/>
                                                                                      <w:marTop w:val="0"/>
                                                                                      <w:marBottom w:val="0"/>
                                                                                      <w:divBdr>
                                                                                        <w:top w:val="none" w:sz="0" w:space="0" w:color="auto"/>
                                                                                        <w:left w:val="none" w:sz="0" w:space="0" w:color="auto"/>
                                                                                        <w:bottom w:val="none" w:sz="0" w:space="0" w:color="auto"/>
                                                                                        <w:right w:val="none" w:sz="0" w:space="0" w:color="auto"/>
                                                                                      </w:divBdr>
                                                                                    </w:div>
                                                                                    <w:div w:id="585459974">
                                                                                      <w:marLeft w:val="0"/>
                                                                                      <w:marRight w:val="0"/>
                                                                                      <w:marTop w:val="0"/>
                                                                                      <w:marBottom w:val="0"/>
                                                                                      <w:divBdr>
                                                                                        <w:top w:val="none" w:sz="0" w:space="0" w:color="auto"/>
                                                                                        <w:left w:val="none" w:sz="0" w:space="0" w:color="auto"/>
                                                                                        <w:bottom w:val="none" w:sz="0" w:space="0" w:color="auto"/>
                                                                                        <w:right w:val="none" w:sz="0" w:space="0" w:color="auto"/>
                                                                                      </w:divBdr>
                                                                                    </w:div>
                                                                                    <w:div w:id="111085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292567">
                                                                          <w:marLeft w:val="0"/>
                                                                          <w:marRight w:val="0"/>
                                                                          <w:marTop w:val="210"/>
                                                                          <w:marBottom w:val="0"/>
                                                                          <w:divBdr>
                                                                            <w:top w:val="none" w:sz="0" w:space="0" w:color="auto"/>
                                                                            <w:left w:val="none" w:sz="0" w:space="0" w:color="auto"/>
                                                                            <w:bottom w:val="none" w:sz="0" w:space="0" w:color="auto"/>
                                                                            <w:right w:val="none" w:sz="0" w:space="0" w:color="auto"/>
                                                                          </w:divBdr>
                                                                          <w:divsChild>
                                                                            <w:div w:id="1354765905">
                                                                              <w:marLeft w:val="480"/>
                                                                              <w:marRight w:val="0"/>
                                                                              <w:marTop w:val="0"/>
                                                                              <w:marBottom w:val="240"/>
                                                                              <w:divBdr>
                                                                                <w:top w:val="none" w:sz="0" w:space="0" w:color="auto"/>
                                                                                <w:left w:val="none" w:sz="0" w:space="0" w:color="auto"/>
                                                                                <w:bottom w:val="none" w:sz="0" w:space="0" w:color="auto"/>
                                                                                <w:right w:val="none" w:sz="0" w:space="0" w:color="auto"/>
                                                                              </w:divBdr>
                                                                              <w:divsChild>
                                                                                <w:div w:id="238905880">
                                                                                  <w:marLeft w:val="0"/>
                                                                                  <w:marRight w:val="0"/>
                                                                                  <w:marTop w:val="0"/>
                                                                                  <w:marBottom w:val="0"/>
                                                                                  <w:divBdr>
                                                                                    <w:top w:val="none" w:sz="0" w:space="0" w:color="auto"/>
                                                                                    <w:left w:val="none" w:sz="0" w:space="0" w:color="auto"/>
                                                                                    <w:bottom w:val="none" w:sz="0" w:space="0" w:color="auto"/>
                                                                                    <w:right w:val="none" w:sz="0" w:space="0" w:color="auto"/>
                                                                                  </w:divBdr>
                                                                                  <w:divsChild>
                                                                                    <w:div w:id="1164012267">
                                                                                      <w:marLeft w:val="0"/>
                                                                                      <w:marRight w:val="0"/>
                                                                                      <w:marTop w:val="210"/>
                                                                                      <w:marBottom w:val="210"/>
                                                                                      <w:divBdr>
                                                                                        <w:top w:val="none" w:sz="0" w:space="0" w:color="auto"/>
                                                                                        <w:left w:val="none" w:sz="0" w:space="0" w:color="auto"/>
                                                                                        <w:bottom w:val="none" w:sz="0" w:space="0" w:color="auto"/>
                                                                                        <w:right w:val="none" w:sz="0" w:space="0" w:color="auto"/>
                                                                                      </w:divBdr>
                                                                                      <w:divsChild>
                                                                                        <w:div w:id="758796772">
                                                                                          <w:marLeft w:val="480"/>
                                                                                          <w:marRight w:val="0"/>
                                                                                          <w:marTop w:val="0"/>
                                                                                          <w:marBottom w:val="240"/>
                                                                                          <w:divBdr>
                                                                                            <w:top w:val="none" w:sz="0" w:space="0" w:color="auto"/>
                                                                                            <w:left w:val="none" w:sz="0" w:space="0" w:color="auto"/>
                                                                                            <w:bottom w:val="none" w:sz="0" w:space="0" w:color="auto"/>
                                                                                            <w:right w:val="none" w:sz="0" w:space="0" w:color="auto"/>
                                                                                          </w:divBdr>
                                                                                          <w:divsChild>
                                                                                            <w:div w:id="80880980">
                                                                                              <w:marLeft w:val="0"/>
                                                                                              <w:marRight w:val="0"/>
                                                                                              <w:marTop w:val="0"/>
                                                                                              <w:marBottom w:val="0"/>
                                                                                              <w:divBdr>
                                                                                                <w:top w:val="none" w:sz="0" w:space="0" w:color="auto"/>
                                                                                                <w:left w:val="none" w:sz="0" w:space="0" w:color="auto"/>
                                                                                                <w:bottom w:val="none" w:sz="0" w:space="0" w:color="auto"/>
                                                                                                <w:right w:val="none" w:sz="0" w:space="0" w:color="auto"/>
                                                                                              </w:divBdr>
                                                                                              <w:divsChild>
                                                                                                <w:div w:id="1790976651">
                                                                                                  <w:marLeft w:val="0"/>
                                                                                                  <w:marRight w:val="0"/>
                                                                                                  <w:marTop w:val="210"/>
                                                                                                  <w:marBottom w:val="210"/>
                                                                                                  <w:divBdr>
                                                                                                    <w:top w:val="none" w:sz="0" w:space="0" w:color="auto"/>
                                                                                                    <w:left w:val="none" w:sz="0" w:space="0" w:color="auto"/>
                                                                                                    <w:bottom w:val="none" w:sz="0" w:space="0" w:color="auto"/>
                                                                                                    <w:right w:val="none" w:sz="0" w:space="0" w:color="auto"/>
                                                                                                  </w:divBdr>
                                                                                                  <w:divsChild>
                                                                                                    <w:div w:id="482505886">
                                                                                                      <w:marLeft w:val="480"/>
                                                                                                      <w:marRight w:val="0"/>
                                                                                                      <w:marTop w:val="0"/>
                                                                                                      <w:marBottom w:val="240"/>
                                                                                                      <w:divBdr>
                                                                                                        <w:top w:val="none" w:sz="0" w:space="0" w:color="auto"/>
                                                                                                        <w:left w:val="none" w:sz="0" w:space="0" w:color="auto"/>
                                                                                                        <w:bottom w:val="none" w:sz="0" w:space="0" w:color="auto"/>
                                                                                                        <w:right w:val="none" w:sz="0" w:space="0" w:color="auto"/>
                                                                                                      </w:divBdr>
                                                                                                    </w:div>
                                                                                                  </w:divsChild>
                                                                                                </w:div>
                                                                                                <w:div w:id="2121367133">
                                                                                                  <w:marLeft w:val="0"/>
                                                                                                  <w:marRight w:val="0"/>
                                                                                                  <w:marTop w:val="210"/>
                                                                                                  <w:marBottom w:val="210"/>
                                                                                                  <w:divBdr>
                                                                                                    <w:top w:val="none" w:sz="0" w:space="0" w:color="auto"/>
                                                                                                    <w:left w:val="none" w:sz="0" w:space="0" w:color="auto"/>
                                                                                                    <w:bottom w:val="none" w:sz="0" w:space="0" w:color="auto"/>
                                                                                                    <w:right w:val="none" w:sz="0" w:space="0" w:color="auto"/>
                                                                                                  </w:divBdr>
                                                                                                  <w:divsChild>
                                                                                                    <w:div w:id="1187526953">
                                                                                                      <w:marLeft w:val="480"/>
                                                                                                      <w:marRight w:val="0"/>
                                                                                                      <w:marTop w:val="0"/>
                                                                                                      <w:marBottom w:val="240"/>
                                                                                                      <w:divBdr>
                                                                                                        <w:top w:val="none" w:sz="0" w:space="0" w:color="auto"/>
                                                                                                        <w:left w:val="none" w:sz="0" w:space="0" w:color="auto"/>
                                                                                                        <w:bottom w:val="none" w:sz="0" w:space="0" w:color="auto"/>
                                                                                                        <w:right w:val="none" w:sz="0" w:space="0" w:color="auto"/>
                                                                                                      </w:divBdr>
                                                                                                    </w:div>
                                                                                                  </w:divsChild>
                                                                                                </w:div>
                                                                                                <w:div w:id="2145387298">
                                                                                                  <w:marLeft w:val="0"/>
                                                                                                  <w:marRight w:val="0"/>
                                                                                                  <w:marTop w:val="210"/>
                                                                                                  <w:marBottom w:val="210"/>
                                                                                                  <w:divBdr>
                                                                                                    <w:top w:val="none" w:sz="0" w:space="0" w:color="auto"/>
                                                                                                    <w:left w:val="none" w:sz="0" w:space="0" w:color="auto"/>
                                                                                                    <w:bottom w:val="none" w:sz="0" w:space="0" w:color="auto"/>
                                                                                                    <w:right w:val="none" w:sz="0" w:space="0" w:color="auto"/>
                                                                                                  </w:divBdr>
                                                                                                  <w:divsChild>
                                                                                                    <w:div w:id="1685522452">
                                                                                                      <w:marLeft w:val="480"/>
                                                                                                      <w:marRight w:val="0"/>
                                                                                                      <w:marTop w:val="0"/>
                                                                                                      <w:marBottom w:val="240"/>
                                                                                                      <w:divBdr>
                                                                                                        <w:top w:val="none" w:sz="0" w:space="0" w:color="auto"/>
                                                                                                        <w:left w:val="none" w:sz="0" w:space="0" w:color="auto"/>
                                                                                                        <w:bottom w:val="none" w:sz="0" w:space="0" w:color="auto"/>
                                                                                                        <w:right w:val="none" w:sz="0" w:space="0" w:color="auto"/>
                                                                                                      </w:divBdr>
                                                                                                    </w:div>
                                                                                                  </w:divsChild>
                                                                                                </w:div>
                                                                                                <w:div w:id="484778340">
                                                                                                  <w:marLeft w:val="0"/>
                                                                                                  <w:marRight w:val="0"/>
                                                                                                  <w:marTop w:val="210"/>
                                                                                                  <w:marBottom w:val="0"/>
                                                                                                  <w:divBdr>
                                                                                                    <w:top w:val="none" w:sz="0" w:space="0" w:color="auto"/>
                                                                                                    <w:left w:val="none" w:sz="0" w:space="0" w:color="auto"/>
                                                                                                    <w:bottom w:val="none" w:sz="0" w:space="0" w:color="auto"/>
                                                                                                    <w:right w:val="none" w:sz="0" w:space="0" w:color="auto"/>
                                                                                                  </w:divBdr>
                                                                                                  <w:divsChild>
                                                                                                    <w:div w:id="102852836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88185823">
                                                                                      <w:marLeft w:val="0"/>
                                                                                      <w:marRight w:val="0"/>
                                                                                      <w:marTop w:val="210"/>
                                                                                      <w:marBottom w:val="210"/>
                                                                                      <w:divBdr>
                                                                                        <w:top w:val="none" w:sz="0" w:space="0" w:color="auto"/>
                                                                                        <w:left w:val="none" w:sz="0" w:space="0" w:color="auto"/>
                                                                                        <w:bottom w:val="none" w:sz="0" w:space="0" w:color="auto"/>
                                                                                        <w:right w:val="none" w:sz="0" w:space="0" w:color="auto"/>
                                                                                      </w:divBdr>
                                                                                      <w:divsChild>
                                                                                        <w:div w:id="1906180100">
                                                                                          <w:marLeft w:val="480"/>
                                                                                          <w:marRight w:val="0"/>
                                                                                          <w:marTop w:val="0"/>
                                                                                          <w:marBottom w:val="240"/>
                                                                                          <w:divBdr>
                                                                                            <w:top w:val="none" w:sz="0" w:space="0" w:color="auto"/>
                                                                                            <w:left w:val="none" w:sz="0" w:space="0" w:color="auto"/>
                                                                                            <w:bottom w:val="none" w:sz="0" w:space="0" w:color="auto"/>
                                                                                            <w:right w:val="none" w:sz="0" w:space="0" w:color="auto"/>
                                                                                          </w:divBdr>
                                                                                        </w:div>
                                                                                      </w:divsChild>
                                                                                    </w:div>
                                                                                    <w:div w:id="1086804685">
                                                                                      <w:marLeft w:val="0"/>
                                                                                      <w:marRight w:val="0"/>
                                                                                      <w:marTop w:val="210"/>
                                                                                      <w:marBottom w:val="210"/>
                                                                                      <w:divBdr>
                                                                                        <w:top w:val="none" w:sz="0" w:space="0" w:color="auto"/>
                                                                                        <w:left w:val="none" w:sz="0" w:space="0" w:color="auto"/>
                                                                                        <w:bottom w:val="none" w:sz="0" w:space="0" w:color="auto"/>
                                                                                        <w:right w:val="none" w:sz="0" w:space="0" w:color="auto"/>
                                                                                      </w:divBdr>
                                                                                      <w:divsChild>
                                                                                        <w:div w:id="325285678">
                                                                                          <w:marLeft w:val="480"/>
                                                                                          <w:marRight w:val="0"/>
                                                                                          <w:marTop w:val="0"/>
                                                                                          <w:marBottom w:val="240"/>
                                                                                          <w:divBdr>
                                                                                            <w:top w:val="none" w:sz="0" w:space="0" w:color="auto"/>
                                                                                            <w:left w:val="none" w:sz="0" w:space="0" w:color="auto"/>
                                                                                            <w:bottom w:val="none" w:sz="0" w:space="0" w:color="auto"/>
                                                                                            <w:right w:val="none" w:sz="0" w:space="0" w:color="auto"/>
                                                                                          </w:divBdr>
                                                                                        </w:div>
                                                                                      </w:divsChild>
                                                                                    </w:div>
                                                                                    <w:div w:id="1971857869">
                                                                                      <w:marLeft w:val="0"/>
                                                                                      <w:marRight w:val="0"/>
                                                                                      <w:marTop w:val="210"/>
                                                                                      <w:marBottom w:val="210"/>
                                                                                      <w:divBdr>
                                                                                        <w:top w:val="none" w:sz="0" w:space="0" w:color="auto"/>
                                                                                        <w:left w:val="none" w:sz="0" w:space="0" w:color="auto"/>
                                                                                        <w:bottom w:val="none" w:sz="0" w:space="0" w:color="auto"/>
                                                                                        <w:right w:val="none" w:sz="0" w:space="0" w:color="auto"/>
                                                                                      </w:divBdr>
                                                                                      <w:divsChild>
                                                                                        <w:div w:id="910432010">
                                                                                          <w:marLeft w:val="480"/>
                                                                                          <w:marRight w:val="0"/>
                                                                                          <w:marTop w:val="0"/>
                                                                                          <w:marBottom w:val="240"/>
                                                                                          <w:divBdr>
                                                                                            <w:top w:val="none" w:sz="0" w:space="0" w:color="auto"/>
                                                                                            <w:left w:val="none" w:sz="0" w:space="0" w:color="auto"/>
                                                                                            <w:bottom w:val="none" w:sz="0" w:space="0" w:color="auto"/>
                                                                                            <w:right w:val="none" w:sz="0" w:space="0" w:color="auto"/>
                                                                                          </w:divBdr>
                                                                                        </w:div>
                                                                                      </w:divsChild>
                                                                                    </w:div>
                                                                                    <w:div w:id="939721931">
                                                                                      <w:marLeft w:val="0"/>
                                                                                      <w:marRight w:val="0"/>
                                                                                      <w:marTop w:val="210"/>
                                                                                      <w:marBottom w:val="210"/>
                                                                                      <w:divBdr>
                                                                                        <w:top w:val="none" w:sz="0" w:space="0" w:color="auto"/>
                                                                                        <w:left w:val="none" w:sz="0" w:space="0" w:color="auto"/>
                                                                                        <w:bottom w:val="none" w:sz="0" w:space="0" w:color="auto"/>
                                                                                        <w:right w:val="none" w:sz="0" w:space="0" w:color="auto"/>
                                                                                      </w:divBdr>
                                                                                      <w:divsChild>
                                                                                        <w:div w:id="662971943">
                                                                                          <w:marLeft w:val="480"/>
                                                                                          <w:marRight w:val="0"/>
                                                                                          <w:marTop w:val="0"/>
                                                                                          <w:marBottom w:val="240"/>
                                                                                          <w:divBdr>
                                                                                            <w:top w:val="none" w:sz="0" w:space="0" w:color="auto"/>
                                                                                            <w:left w:val="none" w:sz="0" w:space="0" w:color="auto"/>
                                                                                            <w:bottom w:val="none" w:sz="0" w:space="0" w:color="auto"/>
                                                                                            <w:right w:val="none" w:sz="0" w:space="0" w:color="auto"/>
                                                                                          </w:divBdr>
                                                                                        </w:div>
                                                                                      </w:divsChild>
                                                                                    </w:div>
                                                                                    <w:div w:id="830410137">
                                                                                      <w:marLeft w:val="0"/>
                                                                                      <w:marRight w:val="0"/>
                                                                                      <w:marTop w:val="210"/>
                                                                                      <w:marBottom w:val="210"/>
                                                                                      <w:divBdr>
                                                                                        <w:top w:val="none" w:sz="0" w:space="0" w:color="auto"/>
                                                                                        <w:left w:val="none" w:sz="0" w:space="0" w:color="auto"/>
                                                                                        <w:bottom w:val="none" w:sz="0" w:space="0" w:color="auto"/>
                                                                                        <w:right w:val="none" w:sz="0" w:space="0" w:color="auto"/>
                                                                                      </w:divBdr>
                                                                                      <w:divsChild>
                                                                                        <w:div w:id="1677075546">
                                                                                          <w:marLeft w:val="480"/>
                                                                                          <w:marRight w:val="0"/>
                                                                                          <w:marTop w:val="0"/>
                                                                                          <w:marBottom w:val="240"/>
                                                                                          <w:divBdr>
                                                                                            <w:top w:val="none" w:sz="0" w:space="0" w:color="auto"/>
                                                                                            <w:left w:val="none" w:sz="0" w:space="0" w:color="auto"/>
                                                                                            <w:bottom w:val="none" w:sz="0" w:space="0" w:color="auto"/>
                                                                                            <w:right w:val="none" w:sz="0" w:space="0" w:color="auto"/>
                                                                                          </w:divBdr>
                                                                                        </w:div>
                                                                                      </w:divsChild>
                                                                                    </w:div>
                                                                                    <w:div w:id="475953224">
                                                                                      <w:marLeft w:val="0"/>
                                                                                      <w:marRight w:val="0"/>
                                                                                      <w:marTop w:val="210"/>
                                                                                      <w:marBottom w:val="210"/>
                                                                                      <w:divBdr>
                                                                                        <w:top w:val="none" w:sz="0" w:space="0" w:color="auto"/>
                                                                                        <w:left w:val="none" w:sz="0" w:space="0" w:color="auto"/>
                                                                                        <w:bottom w:val="none" w:sz="0" w:space="0" w:color="auto"/>
                                                                                        <w:right w:val="none" w:sz="0" w:space="0" w:color="auto"/>
                                                                                      </w:divBdr>
                                                                                      <w:divsChild>
                                                                                        <w:div w:id="537746676">
                                                                                          <w:marLeft w:val="480"/>
                                                                                          <w:marRight w:val="0"/>
                                                                                          <w:marTop w:val="0"/>
                                                                                          <w:marBottom w:val="240"/>
                                                                                          <w:divBdr>
                                                                                            <w:top w:val="none" w:sz="0" w:space="0" w:color="auto"/>
                                                                                            <w:left w:val="none" w:sz="0" w:space="0" w:color="auto"/>
                                                                                            <w:bottom w:val="none" w:sz="0" w:space="0" w:color="auto"/>
                                                                                            <w:right w:val="none" w:sz="0" w:space="0" w:color="auto"/>
                                                                                          </w:divBdr>
                                                                                        </w:div>
                                                                                      </w:divsChild>
                                                                                    </w:div>
                                                                                    <w:div w:id="1159349700">
                                                                                      <w:marLeft w:val="0"/>
                                                                                      <w:marRight w:val="0"/>
                                                                                      <w:marTop w:val="210"/>
                                                                                      <w:marBottom w:val="210"/>
                                                                                      <w:divBdr>
                                                                                        <w:top w:val="none" w:sz="0" w:space="0" w:color="auto"/>
                                                                                        <w:left w:val="none" w:sz="0" w:space="0" w:color="auto"/>
                                                                                        <w:bottom w:val="none" w:sz="0" w:space="0" w:color="auto"/>
                                                                                        <w:right w:val="none" w:sz="0" w:space="0" w:color="auto"/>
                                                                                      </w:divBdr>
                                                                                      <w:divsChild>
                                                                                        <w:div w:id="196428743">
                                                                                          <w:marLeft w:val="480"/>
                                                                                          <w:marRight w:val="0"/>
                                                                                          <w:marTop w:val="0"/>
                                                                                          <w:marBottom w:val="240"/>
                                                                                          <w:divBdr>
                                                                                            <w:top w:val="none" w:sz="0" w:space="0" w:color="auto"/>
                                                                                            <w:left w:val="none" w:sz="0" w:space="0" w:color="auto"/>
                                                                                            <w:bottom w:val="none" w:sz="0" w:space="0" w:color="auto"/>
                                                                                            <w:right w:val="none" w:sz="0" w:space="0" w:color="auto"/>
                                                                                          </w:divBdr>
                                                                                        </w:div>
                                                                                      </w:divsChild>
                                                                                    </w:div>
                                                                                    <w:div w:id="1591698950">
                                                                                      <w:marLeft w:val="0"/>
                                                                                      <w:marRight w:val="0"/>
                                                                                      <w:marTop w:val="210"/>
                                                                                      <w:marBottom w:val="210"/>
                                                                                      <w:divBdr>
                                                                                        <w:top w:val="none" w:sz="0" w:space="0" w:color="auto"/>
                                                                                        <w:left w:val="none" w:sz="0" w:space="0" w:color="auto"/>
                                                                                        <w:bottom w:val="none" w:sz="0" w:space="0" w:color="auto"/>
                                                                                        <w:right w:val="none" w:sz="0" w:space="0" w:color="auto"/>
                                                                                      </w:divBdr>
                                                                                      <w:divsChild>
                                                                                        <w:div w:id="377435856">
                                                                                          <w:marLeft w:val="480"/>
                                                                                          <w:marRight w:val="0"/>
                                                                                          <w:marTop w:val="0"/>
                                                                                          <w:marBottom w:val="240"/>
                                                                                          <w:divBdr>
                                                                                            <w:top w:val="none" w:sz="0" w:space="0" w:color="auto"/>
                                                                                            <w:left w:val="none" w:sz="0" w:space="0" w:color="auto"/>
                                                                                            <w:bottom w:val="none" w:sz="0" w:space="0" w:color="auto"/>
                                                                                            <w:right w:val="none" w:sz="0" w:space="0" w:color="auto"/>
                                                                                          </w:divBdr>
                                                                                        </w:div>
                                                                                      </w:divsChild>
                                                                                    </w:div>
                                                                                    <w:div w:id="1160854088">
                                                                                      <w:marLeft w:val="0"/>
                                                                                      <w:marRight w:val="0"/>
                                                                                      <w:marTop w:val="210"/>
                                                                                      <w:marBottom w:val="210"/>
                                                                                      <w:divBdr>
                                                                                        <w:top w:val="none" w:sz="0" w:space="0" w:color="auto"/>
                                                                                        <w:left w:val="none" w:sz="0" w:space="0" w:color="auto"/>
                                                                                        <w:bottom w:val="none" w:sz="0" w:space="0" w:color="auto"/>
                                                                                        <w:right w:val="none" w:sz="0" w:space="0" w:color="auto"/>
                                                                                      </w:divBdr>
                                                                                      <w:divsChild>
                                                                                        <w:div w:id="637300008">
                                                                                          <w:marLeft w:val="480"/>
                                                                                          <w:marRight w:val="0"/>
                                                                                          <w:marTop w:val="0"/>
                                                                                          <w:marBottom w:val="240"/>
                                                                                          <w:divBdr>
                                                                                            <w:top w:val="none" w:sz="0" w:space="0" w:color="auto"/>
                                                                                            <w:left w:val="none" w:sz="0" w:space="0" w:color="auto"/>
                                                                                            <w:bottom w:val="none" w:sz="0" w:space="0" w:color="auto"/>
                                                                                            <w:right w:val="none" w:sz="0" w:space="0" w:color="auto"/>
                                                                                          </w:divBdr>
                                                                                        </w:div>
                                                                                      </w:divsChild>
                                                                                    </w:div>
                                                                                    <w:div w:id="1507406188">
                                                                                      <w:marLeft w:val="0"/>
                                                                                      <w:marRight w:val="0"/>
                                                                                      <w:marTop w:val="210"/>
                                                                                      <w:marBottom w:val="0"/>
                                                                                      <w:divBdr>
                                                                                        <w:top w:val="none" w:sz="0" w:space="0" w:color="auto"/>
                                                                                        <w:left w:val="none" w:sz="0" w:space="0" w:color="auto"/>
                                                                                        <w:bottom w:val="none" w:sz="0" w:space="0" w:color="auto"/>
                                                                                        <w:right w:val="none" w:sz="0" w:space="0" w:color="auto"/>
                                                                                      </w:divBdr>
                                                                                      <w:divsChild>
                                                                                        <w:div w:id="1311012414">
                                                                                          <w:marLeft w:val="480"/>
                                                                                          <w:marRight w:val="0"/>
                                                                                          <w:marTop w:val="0"/>
                                                                                          <w:marBottom w:val="240"/>
                                                                                          <w:divBdr>
                                                                                            <w:top w:val="none" w:sz="0" w:space="0" w:color="auto"/>
                                                                                            <w:left w:val="none" w:sz="0" w:space="0" w:color="auto"/>
                                                                                            <w:bottom w:val="none" w:sz="0" w:space="0" w:color="auto"/>
                                                                                            <w:right w:val="none" w:sz="0" w:space="0" w:color="auto"/>
                                                                                          </w:divBdr>
                                                                                          <w:divsChild>
                                                                                            <w:div w:id="1646349216">
                                                                                              <w:marLeft w:val="0"/>
                                                                                              <w:marRight w:val="0"/>
                                                                                              <w:marTop w:val="0"/>
                                                                                              <w:marBottom w:val="0"/>
                                                                                              <w:divBdr>
                                                                                                <w:top w:val="none" w:sz="0" w:space="0" w:color="auto"/>
                                                                                                <w:left w:val="none" w:sz="0" w:space="0" w:color="auto"/>
                                                                                                <w:bottom w:val="none" w:sz="0" w:space="0" w:color="auto"/>
                                                                                                <w:right w:val="none" w:sz="0" w:space="0" w:color="auto"/>
                                                                                              </w:divBdr>
                                                                                              <w:divsChild>
                                                                                                <w:div w:id="179203712">
                                                                                                  <w:marLeft w:val="0"/>
                                                                                                  <w:marRight w:val="0"/>
                                                                                                  <w:marTop w:val="210"/>
                                                                                                  <w:marBottom w:val="210"/>
                                                                                                  <w:divBdr>
                                                                                                    <w:top w:val="none" w:sz="0" w:space="0" w:color="auto"/>
                                                                                                    <w:left w:val="none" w:sz="0" w:space="0" w:color="auto"/>
                                                                                                    <w:bottom w:val="none" w:sz="0" w:space="0" w:color="auto"/>
                                                                                                    <w:right w:val="none" w:sz="0" w:space="0" w:color="auto"/>
                                                                                                  </w:divBdr>
                                                                                                  <w:divsChild>
                                                                                                    <w:div w:id="108134737">
                                                                                                      <w:marLeft w:val="480"/>
                                                                                                      <w:marRight w:val="0"/>
                                                                                                      <w:marTop w:val="0"/>
                                                                                                      <w:marBottom w:val="240"/>
                                                                                                      <w:divBdr>
                                                                                                        <w:top w:val="none" w:sz="0" w:space="0" w:color="auto"/>
                                                                                                        <w:left w:val="none" w:sz="0" w:space="0" w:color="auto"/>
                                                                                                        <w:bottom w:val="none" w:sz="0" w:space="0" w:color="auto"/>
                                                                                                        <w:right w:val="none" w:sz="0" w:space="0" w:color="auto"/>
                                                                                                      </w:divBdr>
                                                                                                    </w:div>
                                                                                                  </w:divsChild>
                                                                                                </w:div>
                                                                                                <w:div w:id="1943688454">
                                                                                                  <w:marLeft w:val="0"/>
                                                                                                  <w:marRight w:val="0"/>
                                                                                                  <w:marTop w:val="210"/>
                                                                                                  <w:marBottom w:val="0"/>
                                                                                                  <w:divBdr>
                                                                                                    <w:top w:val="none" w:sz="0" w:space="0" w:color="auto"/>
                                                                                                    <w:left w:val="none" w:sz="0" w:space="0" w:color="auto"/>
                                                                                                    <w:bottom w:val="none" w:sz="0" w:space="0" w:color="auto"/>
                                                                                                    <w:right w:val="none" w:sz="0" w:space="0" w:color="auto"/>
                                                                                                  </w:divBdr>
                                                                                                  <w:divsChild>
                                                                                                    <w:div w:id="132824939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5278814">
                                                              <w:marLeft w:val="0"/>
                                                              <w:marRight w:val="0"/>
                                                              <w:marTop w:val="210"/>
                                                              <w:marBottom w:val="210"/>
                                                              <w:divBdr>
                                                                <w:top w:val="none" w:sz="0" w:space="0" w:color="auto"/>
                                                                <w:left w:val="none" w:sz="0" w:space="0" w:color="auto"/>
                                                                <w:bottom w:val="none" w:sz="0" w:space="0" w:color="auto"/>
                                                                <w:right w:val="none" w:sz="0" w:space="0" w:color="auto"/>
                                                              </w:divBdr>
                                                              <w:divsChild>
                                                                <w:div w:id="2126194815">
                                                                  <w:marLeft w:val="480"/>
                                                                  <w:marRight w:val="0"/>
                                                                  <w:marTop w:val="0"/>
                                                                  <w:marBottom w:val="240"/>
                                                                  <w:divBdr>
                                                                    <w:top w:val="none" w:sz="0" w:space="0" w:color="auto"/>
                                                                    <w:left w:val="none" w:sz="0" w:space="0" w:color="auto"/>
                                                                    <w:bottom w:val="none" w:sz="0" w:space="0" w:color="auto"/>
                                                                    <w:right w:val="none" w:sz="0" w:space="0" w:color="auto"/>
                                                                  </w:divBdr>
                                                                  <w:divsChild>
                                                                    <w:div w:id="394203177">
                                                                      <w:marLeft w:val="0"/>
                                                                      <w:marRight w:val="0"/>
                                                                      <w:marTop w:val="0"/>
                                                                      <w:marBottom w:val="0"/>
                                                                      <w:divBdr>
                                                                        <w:top w:val="none" w:sz="0" w:space="0" w:color="auto"/>
                                                                        <w:left w:val="none" w:sz="0" w:space="0" w:color="auto"/>
                                                                        <w:bottom w:val="none" w:sz="0" w:space="0" w:color="auto"/>
                                                                        <w:right w:val="none" w:sz="0" w:space="0" w:color="auto"/>
                                                                      </w:divBdr>
                                                                      <w:divsChild>
                                                                        <w:div w:id="1500383019">
                                                                          <w:marLeft w:val="0"/>
                                                                          <w:marRight w:val="0"/>
                                                                          <w:marTop w:val="210"/>
                                                                          <w:marBottom w:val="210"/>
                                                                          <w:divBdr>
                                                                            <w:top w:val="none" w:sz="0" w:space="0" w:color="auto"/>
                                                                            <w:left w:val="none" w:sz="0" w:space="0" w:color="auto"/>
                                                                            <w:bottom w:val="none" w:sz="0" w:space="0" w:color="auto"/>
                                                                            <w:right w:val="none" w:sz="0" w:space="0" w:color="auto"/>
                                                                          </w:divBdr>
                                                                          <w:divsChild>
                                                                            <w:div w:id="25184994">
                                                                              <w:marLeft w:val="480"/>
                                                                              <w:marRight w:val="0"/>
                                                                              <w:marTop w:val="0"/>
                                                                              <w:marBottom w:val="240"/>
                                                                              <w:divBdr>
                                                                                <w:top w:val="none" w:sz="0" w:space="0" w:color="auto"/>
                                                                                <w:left w:val="none" w:sz="0" w:space="0" w:color="auto"/>
                                                                                <w:bottom w:val="none" w:sz="0" w:space="0" w:color="auto"/>
                                                                                <w:right w:val="none" w:sz="0" w:space="0" w:color="auto"/>
                                                                              </w:divBdr>
                                                                              <w:divsChild>
                                                                                <w:div w:id="979533032">
                                                                                  <w:marLeft w:val="0"/>
                                                                                  <w:marRight w:val="0"/>
                                                                                  <w:marTop w:val="0"/>
                                                                                  <w:marBottom w:val="0"/>
                                                                                  <w:divBdr>
                                                                                    <w:top w:val="none" w:sz="0" w:space="0" w:color="auto"/>
                                                                                    <w:left w:val="none" w:sz="0" w:space="0" w:color="auto"/>
                                                                                    <w:bottom w:val="none" w:sz="0" w:space="0" w:color="auto"/>
                                                                                    <w:right w:val="none" w:sz="0" w:space="0" w:color="auto"/>
                                                                                  </w:divBdr>
                                                                                  <w:divsChild>
                                                                                    <w:div w:id="495848553">
                                                                                      <w:marLeft w:val="0"/>
                                                                                      <w:marRight w:val="0"/>
                                                                                      <w:marTop w:val="210"/>
                                                                                      <w:marBottom w:val="210"/>
                                                                                      <w:divBdr>
                                                                                        <w:top w:val="none" w:sz="0" w:space="0" w:color="auto"/>
                                                                                        <w:left w:val="none" w:sz="0" w:space="0" w:color="auto"/>
                                                                                        <w:bottom w:val="none" w:sz="0" w:space="0" w:color="auto"/>
                                                                                        <w:right w:val="none" w:sz="0" w:space="0" w:color="auto"/>
                                                                                      </w:divBdr>
                                                                                      <w:divsChild>
                                                                                        <w:div w:id="107628817">
                                                                                          <w:marLeft w:val="480"/>
                                                                                          <w:marRight w:val="0"/>
                                                                                          <w:marTop w:val="0"/>
                                                                                          <w:marBottom w:val="240"/>
                                                                                          <w:divBdr>
                                                                                            <w:top w:val="none" w:sz="0" w:space="0" w:color="auto"/>
                                                                                            <w:left w:val="none" w:sz="0" w:space="0" w:color="auto"/>
                                                                                            <w:bottom w:val="none" w:sz="0" w:space="0" w:color="auto"/>
                                                                                            <w:right w:val="none" w:sz="0" w:space="0" w:color="auto"/>
                                                                                          </w:divBdr>
                                                                                        </w:div>
                                                                                      </w:divsChild>
                                                                                    </w:div>
                                                                                    <w:div w:id="1192570123">
                                                                                      <w:marLeft w:val="0"/>
                                                                                      <w:marRight w:val="0"/>
                                                                                      <w:marTop w:val="210"/>
                                                                                      <w:marBottom w:val="210"/>
                                                                                      <w:divBdr>
                                                                                        <w:top w:val="none" w:sz="0" w:space="0" w:color="auto"/>
                                                                                        <w:left w:val="none" w:sz="0" w:space="0" w:color="auto"/>
                                                                                        <w:bottom w:val="none" w:sz="0" w:space="0" w:color="auto"/>
                                                                                        <w:right w:val="none" w:sz="0" w:space="0" w:color="auto"/>
                                                                                      </w:divBdr>
                                                                                      <w:divsChild>
                                                                                        <w:div w:id="441732850">
                                                                                          <w:marLeft w:val="480"/>
                                                                                          <w:marRight w:val="0"/>
                                                                                          <w:marTop w:val="0"/>
                                                                                          <w:marBottom w:val="240"/>
                                                                                          <w:divBdr>
                                                                                            <w:top w:val="none" w:sz="0" w:space="0" w:color="auto"/>
                                                                                            <w:left w:val="none" w:sz="0" w:space="0" w:color="auto"/>
                                                                                            <w:bottom w:val="none" w:sz="0" w:space="0" w:color="auto"/>
                                                                                            <w:right w:val="none" w:sz="0" w:space="0" w:color="auto"/>
                                                                                          </w:divBdr>
                                                                                        </w:div>
                                                                                      </w:divsChild>
                                                                                    </w:div>
                                                                                    <w:div w:id="667906609">
                                                                                      <w:marLeft w:val="0"/>
                                                                                      <w:marRight w:val="0"/>
                                                                                      <w:marTop w:val="210"/>
                                                                                      <w:marBottom w:val="210"/>
                                                                                      <w:divBdr>
                                                                                        <w:top w:val="none" w:sz="0" w:space="0" w:color="auto"/>
                                                                                        <w:left w:val="none" w:sz="0" w:space="0" w:color="auto"/>
                                                                                        <w:bottom w:val="none" w:sz="0" w:space="0" w:color="auto"/>
                                                                                        <w:right w:val="none" w:sz="0" w:space="0" w:color="auto"/>
                                                                                      </w:divBdr>
                                                                                      <w:divsChild>
                                                                                        <w:div w:id="321541337">
                                                                                          <w:marLeft w:val="480"/>
                                                                                          <w:marRight w:val="0"/>
                                                                                          <w:marTop w:val="0"/>
                                                                                          <w:marBottom w:val="240"/>
                                                                                          <w:divBdr>
                                                                                            <w:top w:val="none" w:sz="0" w:space="0" w:color="auto"/>
                                                                                            <w:left w:val="none" w:sz="0" w:space="0" w:color="auto"/>
                                                                                            <w:bottom w:val="none" w:sz="0" w:space="0" w:color="auto"/>
                                                                                            <w:right w:val="none" w:sz="0" w:space="0" w:color="auto"/>
                                                                                          </w:divBdr>
                                                                                        </w:div>
                                                                                      </w:divsChild>
                                                                                    </w:div>
                                                                                    <w:div w:id="569847736">
                                                                                      <w:marLeft w:val="0"/>
                                                                                      <w:marRight w:val="0"/>
                                                                                      <w:marTop w:val="210"/>
                                                                                      <w:marBottom w:val="210"/>
                                                                                      <w:divBdr>
                                                                                        <w:top w:val="none" w:sz="0" w:space="0" w:color="auto"/>
                                                                                        <w:left w:val="none" w:sz="0" w:space="0" w:color="auto"/>
                                                                                        <w:bottom w:val="none" w:sz="0" w:space="0" w:color="auto"/>
                                                                                        <w:right w:val="none" w:sz="0" w:space="0" w:color="auto"/>
                                                                                      </w:divBdr>
                                                                                      <w:divsChild>
                                                                                        <w:div w:id="1950625175">
                                                                                          <w:marLeft w:val="480"/>
                                                                                          <w:marRight w:val="0"/>
                                                                                          <w:marTop w:val="0"/>
                                                                                          <w:marBottom w:val="240"/>
                                                                                          <w:divBdr>
                                                                                            <w:top w:val="none" w:sz="0" w:space="0" w:color="auto"/>
                                                                                            <w:left w:val="none" w:sz="0" w:space="0" w:color="auto"/>
                                                                                            <w:bottom w:val="none" w:sz="0" w:space="0" w:color="auto"/>
                                                                                            <w:right w:val="none" w:sz="0" w:space="0" w:color="auto"/>
                                                                                          </w:divBdr>
                                                                                        </w:div>
                                                                                      </w:divsChild>
                                                                                    </w:div>
                                                                                    <w:div w:id="174804995">
                                                                                      <w:marLeft w:val="0"/>
                                                                                      <w:marRight w:val="0"/>
                                                                                      <w:marTop w:val="210"/>
                                                                                      <w:marBottom w:val="210"/>
                                                                                      <w:divBdr>
                                                                                        <w:top w:val="none" w:sz="0" w:space="0" w:color="auto"/>
                                                                                        <w:left w:val="none" w:sz="0" w:space="0" w:color="auto"/>
                                                                                        <w:bottom w:val="none" w:sz="0" w:space="0" w:color="auto"/>
                                                                                        <w:right w:val="none" w:sz="0" w:space="0" w:color="auto"/>
                                                                                      </w:divBdr>
                                                                                      <w:divsChild>
                                                                                        <w:div w:id="1226139595">
                                                                                          <w:marLeft w:val="480"/>
                                                                                          <w:marRight w:val="0"/>
                                                                                          <w:marTop w:val="0"/>
                                                                                          <w:marBottom w:val="240"/>
                                                                                          <w:divBdr>
                                                                                            <w:top w:val="none" w:sz="0" w:space="0" w:color="auto"/>
                                                                                            <w:left w:val="none" w:sz="0" w:space="0" w:color="auto"/>
                                                                                            <w:bottom w:val="none" w:sz="0" w:space="0" w:color="auto"/>
                                                                                            <w:right w:val="none" w:sz="0" w:space="0" w:color="auto"/>
                                                                                          </w:divBdr>
                                                                                        </w:div>
                                                                                      </w:divsChild>
                                                                                    </w:div>
                                                                                    <w:div w:id="648897127">
                                                                                      <w:marLeft w:val="0"/>
                                                                                      <w:marRight w:val="0"/>
                                                                                      <w:marTop w:val="210"/>
                                                                                      <w:marBottom w:val="0"/>
                                                                                      <w:divBdr>
                                                                                        <w:top w:val="none" w:sz="0" w:space="0" w:color="auto"/>
                                                                                        <w:left w:val="none" w:sz="0" w:space="0" w:color="auto"/>
                                                                                        <w:bottom w:val="none" w:sz="0" w:space="0" w:color="auto"/>
                                                                                        <w:right w:val="none" w:sz="0" w:space="0" w:color="auto"/>
                                                                                      </w:divBdr>
                                                                                      <w:divsChild>
                                                                                        <w:div w:id="6410794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56670669">
                                                                          <w:marLeft w:val="0"/>
                                                                          <w:marRight w:val="0"/>
                                                                          <w:marTop w:val="210"/>
                                                                          <w:marBottom w:val="210"/>
                                                                          <w:divBdr>
                                                                            <w:top w:val="none" w:sz="0" w:space="0" w:color="auto"/>
                                                                            <w:left w:val="none" w:sz="0" w:space="0" w:color="auto"/>
                                                                            <w:bottom w:val="none" w:sz="0" w:space="0" w:color="auto"/>
                                                                            <w:right w:val="none" w:sz="0" w:space="0" w:color="auto"/>
                                                                          </w:divBdr>
                                                                          <w:divsChild>
                                                                            <w:div w:id="220026503">
                                                                              <w:marLeft w:val="480"/>
                                                                              <w:marRight w:val="0"/>
                                                                              <w:marTop w:val="0"/>
                                                                              <w:marBottom w:val="240"/>
                                                                              <w:divBdr>
                                                                                <w:top w:val="none" w:sz="0" w:space="0" w:color="auto"/>
                                                                                <w:left w:val="none" w:sz="0" w:space="0" w:color="auto"/>
                                                                                <w:bottom w:val="none" w:sz="0" w:space="0" w:color="auto"/>
                                                                                <w:right w:val="none" w:sz="0" w:space="0" w:color="auto"/>
                                                                              </w:divBdr>
                                                                            </w:div>
                                                                          </w:divsChild>
                                                                        </w:div>
                                                                        <w:div w:id="1876113054">
                                                                          <w:marLeft w:val="0"/>
                                                                          <w:marRight w:val="0"/>
                                                                          <w:marTop w:val="210"/>
                                                                          <w:marBottom w:val="210"/>
                                                                          <w:divBdr>
                                                                            <w:top w:val="none" w:sz="0" w:space="0" w:color="auto"/>
                                                                            <w:left w:val="none" w:sz="0" w:space="0" w:color="auto"/>
                                                                            <w:bottom w:val="none" w:sz="0" w:space="0" w:color="auto"/>
                                                                            <w:right w:val="none" w:sz="0" w:space="0" w:color="auto"/>
                                                                          </w:divBdr>
                                                                          <w:divsChild>
                                                                            <w:div w:id="963194746">
                                                                              <w:marLeft w:val="480"/>
                                                                              <w:marRight w:val="0"/>
                                                                              <w:marTop w:val="0"/>
                                                                              <w:marBottom w:val="240"/>
                                                                              <w:divBdr>
                                                                                <w:top w:val="none" w:sz="0" w:space="0" w:color="auto"/>
                                                                                <w:left w:val="none" w:sz="0" w:space="0" w:color="auto"/>
                                                                                <w:bottom w:val="none" w:sz="0" w:space="0" w:color="auto"/>
                                                                                <w:right w:val="none" w:sz="0" w:space="0" w:color="auto"/>
                                                                              </w:divBdr>
                                                                            </w:div>
                                                                          </w:divsChild>
                                                                        </w:div>
                                                                        <w:div w:id="249392086">
                                                                          <w:marLeft w:val="0"/>
                                                                          <w:marRight w:val="0"/>
                                                                          <w:marTop w:val="210"/>
                                                                          <w:marBottom w:val="210"/>
                                                                          <w:divBdr>
                                                                            <w:top w:val="none" w:sz="0" w:space="0" w:color="auto"/>
                                                                            <w:left w:val="none" w:sz="0" w:space="0" w:color="auto"/>
                                                                            <w:bottom w:val="none" w:sz="0" w:space="0" w:color="auto"/>
                                                                            <w:right w:val="none" w:sz="0" w:space="0" w:color="auto"/>
                                                                          </w:divBdr>
                                                                          <w:divsChild>
                                                                            <w:div w:id="1715763479">
                                                                              <w:marLeft w:val="480"/>
                                                                              <w:marRight w:val="0"/>
                                                                              <w:marTop w:val="0"/>
                                                                              <w:marBottom w:val="240"/>
                                                                              <w:divBdr>
                                                                                <w:top w:val="none" w:sz="0" w:space="0" w:color="auto"/>
                                                                                <w:left w:val="none" w:sz="0" w:space="0" w:color="auto"/>
                                                                                <w:bottom w:val="none" w:sz="0" w:space="0" w:color="auto"/>
                                                                                <w:right w:val="none" w:sz="0" w:space="0" w:color="auto"/>
                                                                              </w:divBdr>
                                                                            </w:div>
                                                                          </w:divsChild>
                                                                        </w:div>
                                                                        <w:div w:id="358700310">
                                                                          <w:marLeft w:val="0"/>
                                                                          <w:marRight w:val="0"/>
                                                                          <w:marTop w:val="210"/>
                                                                          <w:marBottom w:val="210"/>
                                                                          <w:divBdr>
                                                                            <w:top w:val="none" w:sz="0" w:space="0" w:color="auto"/>
                                                                            <w:left w:val="none" w:sz="0" w:space="0" w:color="auto"/>
                                                                            <w:bottom w:val="none" w:sz="0" w:space="0" w:color="auto"/>
                                                                            <w:right w:val="none" w:sz="0" w:space="0" w:color="auto"/>
                                                                          </w:divBdr>
                                                                          <w:divsChild>
                                                                            <w:div w:id="121845824">
                                                                              <w:marLeft w:val="480"/>
                                                                              <w:marRight w:val="0"/>
                                                                              <w:marTop w:val="0"/>
                                                                              <w:marBottom w:val="240"/>
                                                                              <w:divBdr>
                                                                                <w:top w:val="none" w:sz="0" w:space="0" w:color="auto"/>
                                                                                <w:left w:val="none" w:sz="0" w:space="0" w:color="auto"/>
                                                                                <w:bottom w:val="none" w:sz="0" w:space="0" w:color="auto"/>
                                                                                <w:right w:val="none" w:sz="0" w:space="0" w:color="auto"/>
                                                                              </w:divBdr>
                                                                            </w:div>
                                                                          </w:divsChild>
                                                                        </w:div>
                                                                        <w:div w:id="1602298590">
                                                                          <w:marLeft w:val="0"/>
                                                                          <w:marRight w:val="0"/>
                                                                          <w:marTop w:val="210"/>
                                                                          <w:marBottom w:val="210"/>
                                                                          <w:divBdr>
                                                                            <w:top w:val="none" w:sz="0" w:space="0" w:color="auto"/>
                                                                            <w:left w:val="none" w:sz="0" w:space="0" w:color="auto"/>
                                                                            <w:bottom w:val="none" w:sz="0" w:space="0" w:color="auto"/>
                                                                            <w:right w:val="none" w:sz="0" w:space="0" w:color="auto"/>
                                                                          </w:divBdr>
                                                                          <w:divsChild>
                                                                            <w:div w:id="1597595203">
                                                                              <w:marLeft w:val="480"/>
                                                                              <w:marRight w:val="0"/>
                                                                              <w:marTop w:val="0"/>
                                                                              <w:marBottom w:val="240"/>
                                                                              <w:divBdr>
                                                                                <w:top w:val="none" w:sz="0" w:space="0" w:color="auto"/>
                                                                                <w:left w:val="none" w:sz="0" w:space="0" w:color="auto"/>
                                                                                <w:bottom w:val="none" w:sz="0" w:space="0" w:color="auto"/>
                                                                                <w:right w:val="none" w:sz="0" w:space="0" w:color="auto"/>
                                                                              </w:divBdr>
                                                                            </w:div>
                                                                          </w:divsChild>
                                                                        </w:div>
                                                                        <w:div w:id="1749186470">
                                                                          <w:marLeft w:val="0"/>
                                                                          <w:marRight w:val="0"/>
                                                                          <w:marTop w:val="210"/>
                                                                          <w:marBottom w:val="210"/>
                                                                          <w:divBdr>
                                                                            <w:top w:val="none" w:sz="0" w:space="0" w:color="auto"/>
                                                                            <w:left w:val="none" w:sz="0" w:space="0" w:color="auto"/>
                                                                            <w:bottom w:val="none" w:sz="0" w:space="0" w:color="auto"/>
                                                                            <w:right w:val="none" w:sz="0" w:space="0" w:color="auto"/>
                                                                          </w:divBdr>
                                                                          <w:divsChild>
                                                                            <w:div w:id="601569236">
                                                                              <w:marLeft w:val="480"/>
                                                                              <w:marRight w:val="0"/>
                                                                              <w:marTop w:val="0"/>
                                                                              <w:marBottom w:val="240"/>
                                                                              <w:divBdr>
                                                                                <w:top w:val="none" w:sz="0" w:space="0" w:color="auto"/>
                                                                                <w:left w:val="none" w:sz="0" w:space="0" w:color="auto"/>
                                                                                <w:bottom w:val="none" w:sz="0" w:space="0" w:color="auto"/>
                                                                                <w:right w:val="none" w:sz="0" w:space="0" w:color="auto"/>
                                                                              </w:divBdr>
                                                                            </w:div>
                                                                          </w:divsChild>
                                                                        </w:div>
                                                                        <w:div w:id="677926726">
                                                                          <w:marLeft w:val="0"/>
                                                                          <w:marRight w:val="0"/>
                                                                          <w:marTop w:val="210"/>
                                                                          <w:marBottom w:val="210"/>
                                                                          <w:divBdr>
                                                                            <w:top w:val="none" w:sz="0" w:space="0" w:color="auto"/>
                                                                            <w:left w:val="none" w:sz="0" w:space="0" w:color="auto"/>
                                                                            <w:bottom w:val="none" w:sz="0" w:space="0" w:color="auto"/>
                                                                            <w:right w:val="none" w:sz="0" w:space="0" w:color="auto"/>
                                                                          </w:divBdr>
                                                                          <w:divsChild>
                                                                            <w:div w:id="1146243478">
                                                                              <w:marLeft w:val="480"/>
                                                                              <w:marRight w:val="0"/>
                                                                              <w:marTop w:val="0"/>
                                                                              <w:marBottom w:val="240"/>
                                                                              <w:divBdr>
                                                                                <w:top w:val="none" w:sz="0" w:space="0" w:color="auto"/>
                                                                                <w:left w:val="none" w:sz="0" w:space="0" w:color="auto"/>
                                                                                <w:bottom w:val="none" w:sz="0" w:space="0" w:color="auto"/>
                                                                                <w:right w:val="none" w:sz="0" w:space="0" w:color="auto"/>
                                                                              </w:divBdr>
                                                                            </w:div>
                                                                          </w:divsChild>
                                                                        </w:div>
                                                                        <w:div w:id="258098234">
                                                                          <w:marLeft w:val="0"/>
                                                                          <w:marRight w:val="0"/>
                                                                          <w:marTop w:val="210"/>
                                                                          <w:marBottom w:val="210"/>
                                                                          <w:divBdr>
                                                                            <w:top w:val="none" w:sz="0" w:space="0" w:color="auto"/>
                                                                            <w:left w:val="none" w:sz="0" w:space="0" w:color="auto"/>
                                                                            <w:bottom w:val="none" w:sz="0" w:space="0" w:color="auto"/>
                                                                            <w:right w:val="none" w:sz="0" w:space="0" w:color="auto"/>
                                                                          </w:divBdr>
                                                                          <w:divsChild>
                                                                            <w:div w:id="742022041">
                                                                              <w:marLeft w:val="480"/>
                                                                              <w:marRight w:val="0"/>
                                                                              <w:marTop w:val="0"/>
                                                                              <w:marBottom w:val="240"/>
                                                                              <w:divBdr>
                                                                                <w:top w:val="none" w:sz="0" w:space="0" w:color="auto"/>
                                                                                <w:left w:val="none" w:sz="0" w:space="0" w:color="auto"/>
                                                                                <w:bottom w:val="none" w:sz="0" w:space="0" w:color="auto"/>
                                                                                <w:right w:val="none" w:sz="0" w:space="0" w:color="auto"/>
                                                                              </w:divBdr>
                                                                            </w:div>
                                                                          </w:divsChild>
                                                                        </w:div>
                                                                        <w:div w:id="11684542">
                                                                          <w:marLeft w:val="0"/>
                                                                          <w:marRight w:val="0"/>
                                                                          <w:marTop w:val="210"/>
                                                                          <w:marBottom w:val="210"/>
                                                                          <w:divBdr>
                                                                            <w:top w:val="none" w:sz="0" w:space="0" w:color="auto"/>
                                                                            <w:left w:val="none" w:sz="0" w:space="0" w:color="auto"/>
                                                                            <w:bottom w:val="none" w:sz="0" w:space="0" w:color="auto"/>
                                                                            <w:right w:val="none" w:sz="0" w:space="0" w:color="auto"/>
                                                                          </w:divBdr>
                                                                          <w:divsChild>
                                                                            <w:div w:id="159194871">
                                                                              <w:marLeft w:val="480"/>
                                                                              <w:marRight w:val="0"/>
                                                                              <w:marTop w:val="0"/>
                                                                              <w:marBottom w:val="240"/>
                                                                              <w:divBdr>
                                                                                <w:top w:val="none" w:sz="0" w:space="0" w:color="auto"/>
                                                                                <w:left w:val="none" w:sz="0" w:space="0" w:color="auto"/>
                                                                                <w:bottom w:val="none" w:sz="0" w:space="0" w:color="auto"/>
                                                                                <w:right w:val="none" w:sz="0" w:space="0" w:color="auto"/>
                                                                              </w:divBdr>
                                                                            </w:div>
                                                                          </w:divsChild>
                                                                        </w:div>
                                                                        <w:div w:id="1892571816">
                                                                          <w:marLeft w:val="0"/>
                                                                          <w:marRight w:val="0"/>
                                                                          <w:marTop w:val="210"/>
                                                                          <w:marBottom w:val="210"/>
                                                                          <w:divBdr>
                                                                            <w:top w:val="none" w:sz="0" w:space="0" w:color="auto"/>
                                                                            <w:left w:val="none" w:sz="0" w:space="0" w:color="auto"/>
                                                                            <w:bottom w:val="none" w:sz="0" w:space="0" w:color="auto"/>
                                                                            <w:right w:val="none" w:sz="0" w:space="0" w:color="auto"/>
                                                                          </w:divBdr>
                                                                          <w:divsChild>
                                                                            <w:div w:id="1976252146">
                                                                              <w:marLeft w:val="480"/>
                                                                              <w:marRight w:val="0"/>
                                                                              <w:marTop w:val="0"/>
                                                                              <w:marBottom w:val="240"/>
                                                                              <w:divBdr>
                                                                                <w:top w:val="none" w:sz="0" w:space="0" w:color="auto"/>
                                                                                <w:left w:val="none" w:sz="0" w:space="0" w:color="auto"/>
                                                                                <w:bottom w:val="none" w:sz="0" w:space="0" w:color="auto"/>
                                                                                <w:right w:val="none" w:sz="0" w:space="0" w:color="auto"/>
                                                                              </w:divBdr>
                                                                            </w:div>
                                                                          </w:divsChild>
                                                                        </w:div>
                                                                        <w:div w:id="1677920164">
                                                                          <w:marLeft w:val="0"/>
                                                                          <w:marRight w:val="0"/>
                                                                          <w:marTop w:val="210"/>
                                                                          <w:marBottom w:val="0"/>
                                                                          <w:divBdr>
                                                                            <w:top w:val="none" w:sz="0" w:space="0" w:color="auto"/>
                                                                            <w:left w:val="none" w:sz="0" w:space="0" w:color="auto"/>
                                                                            <w:bottom w:val="none" w:sz="0" w:space="0" w:color="auto"/>
                                                                            <w:right w:val="none" w:sz="0" w:space="0" w:color="auto"/>
                                                                          </w:divBdr>
                                                                          <w:divsChild>
                                                                            <w:div w:id="18521547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53365432">
                                                              <w:marLeft w:val="0"/>
                                                              <w:marRight w:val="0"/>
                                                              <w:marTop w:val="210"/>
                                                              <w:marBottom w:val="0"/>
                                                              <w:divBdr>
                                                                <w:top w:val="none" w:sz="0" w:space="0" w:color="auto"/>
                                                                <w:left w:val="none" w:sz="0" w:space="0" w:color="auto"/>
                                                                <w:bottom w:val="none" w:sz="0" w:space="0" w:color="auto"/>
                                                                <w:right w:val="none" w:sz="0" w:space="0" w:color="auto"/>
                                                              </w:divBdr>
                                                              <w:divsChild>
                                                                <w:div w:id="636224389">
                                                                  <w:marLeft w:val="480"/>
                                                                  <w:marRight w:val="0"/>
                                                                  <w:marTop w:val="0"/>
                                                                  <w:marBottom w:val="240"/>
                                                                  <w:divBdr>
                                                                    <w:top w:val="none" w:sz="0" w:space="0" w:color="auto"/>
                                                                    <w:left w:val="none" w:sz="0" w:space="0" w:color="auto"/>
                                                                    <w:bottom w:val="none" w:sz="0" w:space="0" w:color="auto"/>
                                                                    <w:right w:val="none" w:sz="0" w:space="0" w:color="auto"/>
                                                                  </w:divBdr>
                                                                  <w:divsChild>
                                                                    <w:div w:id="531264771">
                                                                      <w:marLeft w:val="0"/>
                                                                      <w:marRight w:val="0"/>
                                                                      <w:marTop w:val="0"/>
                                                                      <w:marBottom w:val="210"/>
                                                                      <w:divBdr>
                                                                        <w:top w:val="none" w:sz="0" w:space="0" w:color="auto"/>
                                                                        <w:left w:val="none" w:sz="0" w:space="0" w:color="auto"/>
                                                                        <w:bottom w:val="none" w:sz="0" w:space="0" w:color="auto"/>
                                                                        <w:right w:val="none" w:sz="0" w:space="0" w:color="auto"/>
                                                                      </w:divBdr>
                                                                    </w:div>
                                                                    <w:div w:id="1407193717">
                                                                      <w:marLeft w:val="0"/>
                                                                      <w:marRight w:val="0"/>
                                                                      <w:marTop w:val="0"/>
                                                                      <w:marBottom w:val="0"/>
                                                                      <w:divBdr>
                                                                        <w:top w:val="none" w:sz="0" w:space="0" w:color="auto"/>
                                                                        <w:left w:val="none" w:sz="0" w:space="0" w:color="auto"/>
                                                                        <w:bottom w:val="none" w:sz="0" w:space="0" w:color="auto"/>
                                                                        <w:right w:val="none" w:sz="0" w:space="0" w:color="auto"/>
                                                                      </w:divBdr>
                                                                      <w:divsChild>
                                                                        <w:div w:id="671877526">
                                                                          <w:marLeft w:val="0"/>
                                                                          <w:marRight w:val="0"/>
                                                                          <w:marTop w:val="210"/>
                                                                          <w:marBottom w:val="0"/>
                                                                          <w:divBdr>
                                                                            <w:top w:val="none" w:sz="0" w:space="0" w:color="auto"/>
                                                                            <w:left w:val="none" w:sz="0" w:space="0" w:color="auto"/>
                                                                            <w:bottom w:val="none" w:sz="0" w:space="0" w:color="auto"/>
                                                                            <w:right w:val="none" w:sz="0" w:space="0" w:color="auto"/>
                                                                          </w:divBdr>
                                                                          <w:divsChild>
                                                                            <w:div w:id="1548373395">
                                                                              <w:marLeft w:val="480"/>
                                                                              <w:marRight w:val="0"/>
                                                                              <w:marTop w:val="0"/>
                                                                              <w:marBottom w:val="240"/>
                                                                              <w:divBdr>
                                                                                <w:top w:val="none" w:sz="0" w:space="0" w:color="auto"/>
                                                                                <w:left w:val="none" w:sz="0" w:space="0" w:color="auto"/>
                                                                                <w:bottom w:val="none" w:sz="0" w:space="0" w:color="auto"/>
                                                                                <w:right w:val="none" w:sz="0" w:space="0" w:color="auto"/>
                                                                              </w:divBdr>
                                                                              <w:divsChild>
                                                                                <w:div w:id="601692945">
                                                                                  <w:marLeft w:val="0"/>
                                                                                  <w:marRight w:val="0"/>
                                                                                  <w:marTop w:val="0"/>
                                                                                  <w:marBottom w:val="0"/>
                                                                                  <w:divBdr>
                                                                                    <w:top w:val="none" w:sz="0" w:space="0" w:color="auto"/>
                                                                                    <w:left w:val="none" w:sz="0" w:space="0" w:color="auto"/>
                                                                                    <w:bottom w:val="none" w:sz="0" w:space="0" w:color="auto"/>
                                                                                    <w:right w:val="none" w:sz="0" w:space="0" w:color="auto"/>
                                                                                  </w:divBdr>
                                                                                  <w:divsChild>
                                                                                    <w:div w:id="2102674217">
                                                                                      <w:marLeft w:val="0"/>
                                                                                      <w:marRight w:val="0"/>
                                                                                      <w:marTop w:val="210"/>
                                                                                      <w:marBottom w:val="0"/>
                                                                                      <w:divBdr>
                                                                                        <w:top w:val="none" w:sz="0" w:space="0" w:color="auto"/>
                                                                                        <w:left w:val="none" w:sz="0" w:space="0" w:color="auto"/>
                                                                                        <w:bottom w:val="none" w:sz="0" w:space="0" w:color="auto"/>
                                                                                        <w:right w:val="none" w:sz="0" w:space="0" w:color="auto"/>
                                                                                      </w:divBdr>
                                                                                      <w:divsChild>
                                                                                        <w:div w:id="1970235502">
                                                                                          <w:marLeft w:val="480"/>
                                                                                          <w:marRight w:val="0"/>
                                                                                          <w:marTop w:val="0"/>
                                                                                          <w:marBottom w:val="240"/>
                                                                                          <w:divBdr>
                                                                                            <w:top w:val="none" w:sz="0" w:space="0" w:color="auto"/>
                                                                                            <w:left w:val="none" w:sz="0" w:space="0" w:color="auto"/>
                                                                                            <w:bottom w:val="none" w:sz="0" w:space="0" w:color="auto"/>
                                                                                            <w:right w:val="none" w:sz="0" w:space="0" w:color="auto"/>
                                                                                          </w:divBdr>
                                                                                          <w:divsChild>
                                                                                            <w:div w:id="598291816">
                                                                                              <w:marLeft w:val="0"/>
                                                                                              <w:marRight w:val="0"/>
                                                                                              <w:marTop w:val="0"/>
                                                                                              <w:marBottom w:val="0"/>
                                                                                              <w:divBdr>
                                                                                                <w:top w:val="none" w:sz="0" w:space="0" w:color="auto"/>
                                                                                                <w:left w:val="none" w:sz="0" w:space="0" w:color="auto"/>
                                                                                                <w:bottom w:val="none" w:sz="0" w:space="0" w:color="auto"/>
                                                                                                <w:right w:val="none" w:sz="0" w:space="0" w:color="auto"/>
                                                                                              </w:divBdr>
                                                                                              <w:divsChild>
                                                                                                <w:div w:id="1699039423">
                                                                                                  <w:marLeft w:val="0"/>
                                                                                                  <w:marRight w:val="0"/>
                                                                                                  <w:marTop w:val="210"/>
                                                                                                  <w:marBottom w:val="210"/>
                                                                                                  <w:divBdr>
                                                                                                    <w:top w:val="none" w:sz="0" w:space="0" w:color="auto"/>
                                                                                                    <w:left w:val="none" w:sz="0" w:space="0" w:color="auto"/>
                                                                                                    <w:bottom w:val="none" w:sz="0" w:space="0" w:color="auto"/>
                                                                                                    <w:right w:val="none" w:sz="0" w:space="0" w:color="auto"/>
                                                                                                  </w:divBdr>
                                                                                                  <w:divsChild>
                                                                                                    <w:div w:id="332997397">
                                                                                                      <w:marLeft w:val="480"/>
                                                                                                      <w:marRight w:val="0"/>
                                                                                                      <w:marTop w:val="0"/>
                                                                                                      <w:marBottom w:val="240"/>
                                                                                                      <w:divBdr>
                                                                                                        <w:top w:val="none" w:sz="0" w:space="0" w:color="auto"/>
                                                                                                        <w:left w:val="none" w:sz="0" w:space="0" w:color="auto"/>
                                                                                                        <w:bottom w:val="none" w:sz="0" w:space="0" w:color="auto"/>
                                                                                                        <w:right w:val="none" w:sz="0" w:space="0" w:color="auto"/>
                                                                                                      </w:divBdr>
                                                                                                    </w:div>
                                                                                                  </w:divsChild>
                                                                                                </w:div>
                                                                                                <w:div w:id="1566719085">
                                                                                                  <w:marLeft w:val="0"/>
                                                                                                  <w:marRight w:val="0"/>
                                                                                                  <w:marTop w:val="210"/>
                                                                                                  <w:marBottom w:val="210"/>
                                                                                                  <w:divBdr>
                                                                                                    <w:top w:val="none" w:sz="0" w:space="0" w:color="auto"/>
                                                                                                    <w:left w:val="none" w:sz="0" w:space="0" w:color="auto"/>
                                                                                                    <w:bottom w:val="none" w:sz="0" w:space="0" w:color="auto"/>
                                                                                                    <w:right w:val="none" w:sz="0" w:space="0" w:color="auto"/>
                                                                                                  </w:divBdr>
                                                                                                  <w:divsChild>
                                                                                                    <w:div w:id="1433236871">
                                                                                                      <w:marLeft w:val="480"/>
                                                                                                      <w:marRight w:val="0"/>
                                                                                                      <w:marTop w:val="0"/>
                                                                                                      <w:marBottom w:val="240"/>
                                                                                                      <w:divBdr>
                                                                                                        <w:top w:val="none" w:sz="0" w:space="0" w:color="auto"/>
                                                                                                        <w:left w:val="none" w:sz="0" w:space="0" w:color="auto"/>
                                                                                                        <w:bottom w:val="none" w:sz="0" w:space="0" w:color="auto"/>
                                                                                                        <w:right w:val="none" w:sz="0" w:space="0" w:color="auto"/>
                                                                                                      </w:divBdr>
                                                                                                    </w:div>
                                                                                                  </w:divsChild>
                                                                                                </w:div>
                                                                                                <w:div w:id="1120224315">
                                                                                                  <w:marLeft w:val="0"/>
                                                                                                  <w:marRight w:val="0"/>
                                                                                                  <w:marTop w:val="210"/>
                                                                                                  <w:marBottom w:val="210"/>
                                                                                                  <w:divBdr>
                                                                                                    <w:top w:val="none" w:sz="0" w:space="0" w:color="auto"/>
                                                                                                    <w:left w:val="none" w:sz="0" w:space="0" w:color="auto"/>
                                                                                                    <w:bottom w:val="none" w:sz="0" w:space="0" w:color="auto"/>
                                                                                                    <w:right w:val="none" w:sz="0" w:space="0" w:color="auto"/>
                                                                                                  </w:divBdr>
                                                                                                  <w:divsChild>
                                                                                                    <w:div w:id="728921041">
                                                                                                      <w:marLeft w:val="480"/>
                                                                                                      <w:marRight w:val="0"/>
                                                                                                      <w:marTop w:val="0"/>
                                                                                                      <w:marBottom w:val="240"/>
                                                                                                      <w:divBdr>
                                                                                                        <w:top w:val="none" w:sz="0" w:space="0" w:color="auto"/>
                                                                                                        <w:left w:val="none" w:sz="0" w:space="0" w:color="auto"/>
                                                                                                        <w:bottom w:val="none" w:sz="0" w:space="0" w:color="auto"/>
                                                                                                        <w:right w:val="none" w:sz="0" w:space="0" w:color="auto"/>
                                                                                                      </w:divBdr>
                                                                                                    </w:div>
                                                                                                  </w:divsChild>
                                                                                                </w:div>
                                                                                                <w:div w:id="616646005">
                                                                                                  <w:marLeft w:val="0"/>
                                                                                                  <w:marRight w:val="0"/>
                                                                                                  <w:marTop w:val="210"/>
                                                                                                  <w:marBottom w:val="210"/>
                                                                                                  <w:divBdr>
                                                                                                    <w:top w:val="none" w:sz="0" w:space="0" w:color="auto"/>
                                                                                                    <w:left w:val="none" w:sz="0" w:space="0" w:color="auto"/>
                                                                                                    <w:bottom w:val="none" w:sz="0" w:space="0" w:color="auto"/>
                                                                                                    <w:right w:val="none" w:sz="0" w:space="0" w:color="auto"/>
                                                                                                  </w:divBdr>
                                                                                                  <w:divsChild>
                                                                                                    <w:div w:id="820273333">
                                                                                                      <w:marLeft w:val="480"/>
                                                                                                      <w:marRight w:val="0"/>
                                                                                                      <w:marTop w:val="0"/>
                                                                                                      <w:marBottom w:val="240"/>
                                                                                                      <w:divBdr>
                                                                                                        <w:top w:val="none" w:sz="0" w:space="0" w:color="auto"/>
                                                                                                        <w:left w:val="none" w:sz="0" w:space="0" w:color="auto"/>
                                                                                                        <w:bottom w:val="none" w:sz="0" w:space="0" w:color="auto"/>
                                                                                                        <w:right w:val="none" w:sz="0" w:space="0" w:color="auto"/>
                                                                                                      </w:divBdr>
                                                                                                    </w:div>
                                                                                                  </w:divsChild>
                                                                                                </w:div>
                                                                                                <w:div w:id="1710763156">
                                                                                                  <w:marLeft w:val="0"/>
                                                                                                  <w:marRight w:val="0"/>
                                                                                                  <w:marTop w:val="210"/>
                                                                                                  <w:marBottom w:val="210"/>
                                                                                                  <w:divBdr>
                                                                                                    <w:top w:val="none" w:sz="0" w:space="0" w:color="auto"/>
                                                                                                    <w:left w:val="none" w:sz="0" w:space="0" w:color="auto"/>
                                                                                                    <w:bottom w:val="none" w:sz="0" w:space="0" w:color="auto"/>
                                                                                                    <w:right w:val="none" w:sz="0" w:space="0" w:color="auto"/>
                                                                                                  </w:divBdr>
                                                                                                  <w:divsChild>
                                                                                                    <w:div w:id="865601572">
                                                                                                      <w:marLeft w:val="480"/>
                                                                                                      <w:marRight w:val="0"/>
                                                                                                      <w:marTop w:val="0"/>
                                                                                                      <w:marBottom w:val="240"/>
                                                                                                      <w:divBdr>
                                                                                                        <w:top w:val="none" w:sz="0" w:space="0" w:color="auto"/>
                                                                                                        <w:left w:val="none" w:sz="0" w:space="0" w:color="auto"/>
                                                                                                        <w:bottom w:val="none" w:sz="0" w:space="0" w:color="auto"/>
                                                                                                        <w:right w:val="none" w:sz="0" w:space="0" w:color="auto"/>
                                                                                                      </w:divBdr>
                                                                                                    </w:div>
                                                                                                  </w:divsChild>
                                                                                                </w:div>
                                                                                                <w:div w:id="90392076">
                                                                                                  <w:marLeft w:val="0"/>
                                                                                                  <w:marRight w:val="0"/>
                                                                                                  <w:marTop w:val="210"/>
                                                                                                  <w:marBottom w:val="210"/>
                                                                                                  <w:divBdr>
                                                                                                    <w:top w:val="none" w:sz="0" w:space="0" w:color="auto"/>
                                                                                                    <w:left w:val="none" w:sz="0" w:space="0" w:color="auto"/>
                                                                                                    <w:bottom w:val="none" w:sz="0" w:space="0" w:color="auto"/>
                                                                                                    <w:right w:val="none" w:sz="0" w:space="0" w:color="auto"/>
                                                                                                  </w:divBdr>
                                                                                                  <w:divsChild>
                                                                                                    <w:div w:id="841968441">
                                                                                                      <w:marLeft w:val="480"/>
                                                                                                      <w:marRight w:val="0"/>
                                                                                                      <w:marTop w:val="0"/>
                                                                                                      <w:marBottom w:val="240"/>
                                                                                                      <w:divBdr>
                                                                                                        <w:top w:val="none" w:sz="0" w:space="0" w:color="auto"/>
                                                                                                        <w:left w:val="none" w:sz="0" w:space="0" w:color="auto"/>
                                                                                                        <w:bottom w:val="none" w:sz="0" w:space="0" w:color="auto"/>
                                                                                                        <w:right w:val="none" w:sz="0" w:space="0" w:color="auto"/>
                                                                                                      </w:divBdr>
                                                                                                    </w:div>
                                                                                                  </w:divsChild>
                                                                                                </w:div>
                                                                                                <w:div w:id="575020531">
                                                                                                  <w:marLeft w:val="0"/>
                                                                                                  <w:marRight w:val="0"/>
                                                                                                  <w:marTop w:val="210"/>
                                                                                                  <w:marBottom w:val="210"/>
                                                                                                  <w:divBdr>
                                                                                                    <w:top w:val="none" w:sz="0" w:space="0" w:color="auto"/>
                                                                                                    <w:left w:val="none" w:sz="0" w:space="0" w:color="auto"/>
                                                                                                    <w:bottom w:val="none" w:sz="0" w:space="0" w:color="auto"/>
                                                                                                    <w:right w:val="none" w:sz="0" w:space="0" w:color="auto"/>
                                                                                                  </w:divBdr>
                                                                                                  <w:divsChild>
                                                                                                    <w:div w:id="1382244917">
                                                                                                      <w:marLeft w:val="480"/>
                                                                                                      <w:marRight w:val="0"/>
                                                                                                      <w:marTop w:val="0"/>
                                                                                                      <w:marBottom w:val="240"/>
                                                                                                      <w:divBdr>
                                                                                                        <w:top w:val="none" w:sz="0" w:space="0" w:color="auto"/>
                                                                                                        <w:left w:val="none" w:sz="0" w:space="0" w:color="auto"/>
                                                                                                        <w:bottom w:val="none" w:sz="0" w:space="0" w:color="auto"/>
                                                                                                        <w:right w:val="none" w:sz="0" w:space="0" w:color="auto"/>
                                                                                                      </w:divBdr>
                                                                                                    </w:div>
                                                                                                  </w:divsChild>
                                                                                                </w:div>
                                                                                                <w:div w:id="1858303327">
                                                                                                  <w:marLeft w:val="0"/>
                                                                                                  <w:marRight w:val="0"/>
                                                                                                  <w:marTop w:val="210"/>
                                                                                                  <w:marBottom w:val="210"/>
                                                                                                  <w:divBdr>
                                                                                                    <w:top w:val="none" w:sz="0" w:space="0" w:color="auto"/>
                                                                                                    <w:left w:val="none" w:sz="0" w:space="0" w:color="auto"/>
                                                                                                    <w:bottom w:val="none" w:sz="0" w:space="0" w:color="auto"/>
                                                                                                    <w:right w:val="none" w:sz="0" w:space="0" w:color="auto"/>
                                                                                                  </w:divBdr>
                                                                                                  <w:divsChild>
                                                                                                    <w:div w:id="85537018">
                                                                                                      <w:marLeft w:val="480"/>
                                                                                                      <w:marRight w:val="0"/>
                                                                                                      <w:marTop w:val="0"/>
                                                                                                      <w:marBottom w:val="240"/>
                                                                                                      <w:divBdr>
                                                                                                        <w:top w:val="none" w:sz="0" w:space="0" w:color="auto"/>
                                                                                                        <w:left w:val="none" w:sz="0" w:space="0" w:color="auto"/>
                                                                                                        <w:bottom w:val="none" w:sz="0" w:space="0" w:color="auto"/>
                                                                                                        <w:right w:val="none" w:sz="0" w:space="0" w:color="auto"/>
                                                                                                      </w:divBdr>
                                                                                                    </w:div>
                                                                                                  </w:divsChild>
                                                                                                </w:div>
                                                                                                <w:div w:id="777605199">
                                                                                                  <w:marLeft w:val="0"/>
                                                                                                  <w:marRight w:val="0"/>
                                                                                                  <w:marTop w:val="210"/>
                                                                                                  <w:marBottom w:val="210"/>
                                                                                                  <w:divBdr>
                                                                                                    <w:top w:val="none" w:sz="0" w:space="0" w:color="auto"/>
                                                                                                    <w:left w:val="none" w:sz="0" w:space="0" w:color="auto"/>
                                                                                                    <w:bottom w:val="none" w:sz="0" w:space="0" w:color="auto"/>
                                                                                                    <w:right w:val="none" w:sz="0" w:space="0" w:color="auto"/>
                                                                                                  </w:divBdr>
                                                                                                  <w:divsChild>
                                                                                                    <w:div w:id="1872374074">
                                                                                                      <w:marLeft w:val="480"/>
                                                                                                      <w:marRight w:val="0"/>
                                                                                                      <w:marTop w:val="0"/>
                                                                                                      <w:marBottom w:val="240"/>
                                                                                                      <w:divBdr>
                                                                                                        <w:top w:val="none" w:sz="0" w:space="0" w:color="auto"/>
                                                                                                        <w:left w:val="none" w:sz="0" w:space="0" w:color="auto"/>
                                                                                                        <w:bottom w:val="none" w:sz="0" w:space="0" w:color="auto"/>
                                                                                                        <w:right w:val="none" w:sz="0" w:space="0" w:color="auto"/>
                                                                                                      </w:divBdr>
                                                                                                    </w:div>
                                                                                                  </w:divsChild>
                                                                                                </w:div>
                                                                                                <w:div w:id="744913090">
                                                                                                  <w:marLeft w:val="0"/>
                                                                                                  <w:marRight w:val="0"/>
                                                                                                  <w:marTop w:val="210"/>
                                                                                                  <w:marBottom w:val="210"/>
                                                                                                  <w:divBdr>
                                                                                                    <w:top w:val="none" w:sz="0" w:space="0" w:color="auto"/>
                                                                                                    <w:left w:val="none" w:sz="0" w:space="0" w:color="auto"/>
                                                                                                    <w:bottom w:val="none" w:sz="0" w:space="0" w:color="auto"/>
                                                                                                    <w:right w:val="none" w:sz="0" w:space="0" w:color="auto"/>
                                                                                                  </w:divBdr>
                                                                                                  <w:divsChild>
                                                                                                    <w:div w:id="176236695">
                                                                                                      <w:marLeft w:val="480"/>
                                                                                                      <w:marRight w:val="0"/>
                                                                                                      <w:marTop w:val="0"/>
                                                                                                      <w:marBottom w:val="240"/>
                                                                                                      <w:divBdr>
                                                                                                        <w:top w:val="none" w:sz="0" w:space="0" w:color="auto"/>
                                                                                                        <w:left w:val="none" w:sz="0" w:space="0" w:color="auto"/>
                                                                                                        <w:bottom w:val="none" w:sz="0" w:space="0" w:color="auto"/>
                                                                                                        <w:right w:val="none" w:sz="0" w:space="0" w:color="auto"/>
                                                                                                      </w:divBdr>
                                                                                                    </w:div>
                                                                                                  </w:divsChild>
                                                                                                </w:div>
                                                                                                <w:div w:id="1907569711">
                                                                                                  <w:marLeft w:val="0"/>
                                                                                                  <w:marRight w:val="0"/>
                                                                                                  <w:marTop w:val="210"/>
                                                                                                  <w:marBottom w:val="210"/>
                                                                                                  <w:divBdr>
                                                                                                    <w:top w:val="none" w:sz="0" w:space="0" w:color="auto"/>
                                                                                                    <w:left w:val="none" w:sz="0" w:space="0" w:color="auto"/>
                                                                                                    <w:bottom w:val="none" w:sz="0" w:space="0" w:color="auto"/>
                                                                                                    <w:right w:val="none" w:sz="0" w:space="0" w:color="auto"/>
                                                                                                  </w:divBdr>
                                                                                                  <w:divsChild>
                                                                                                    <w:div w:id="1194460924">
                                                                                                      <w:marLeft w:val="480"/>
                                                                                                      <w:marRight w:val="0"/>
                                                                                                      <w:marTop w:val="0"/>
                                                                                                      <w:marBottom w:val="240"/>
                                                                                                      <w:divBdr>
                                                                                                        <w:top w:val="none" w:sz="0" w:space="0" w:color="auto"/>
                                                                                                        <w:left w:val="none" w:sz="0" w:space="0" w:color="auto"/>
                                                                                                        <w:bottom w:val="none" w:sz="0" w:space="0" w:color="auto"/>
                                                                                                        <w:right w:val="none" w:sz="0" w:space="0" w:color="auto"/>
                                                                                                      </w:divBdr>
                                                                                                    </w:div>
                                                                                                  </w:divsChild>
                                                                                                </w:div>
                                                                                                <w:div w:id="2043436561">
                                                                                                  <w:marLeft w:val="0"/>
                                                                                                  <w:marRight w:val="0"/>
                                                                                                  <w:marTop w:val="210"/>
                                                                                                  <w:marBottom w:val="210"/>
                                                                                                  <w:divBdr>
                                                                                                    <w:top w:val="none" w:sz="0" w:space="0" w:color="auto"/>
                                                                                                    <w:left w:val="none" w:sz="0" w:space="0" w:color="auto"/>
                                                                                                    <w:bottom w:val="none" w:sz="0" w:space="0" w:color="auto"/>
                                                                                                    <w:right w:val="none" w:sz="0" w:space="0" w:color="auto"/>
                                                                                                  </w:divBdr>
                                                                                                  <w:divsChild>
                                                                                                    <w:div w:id="2074308218">
                                                                                                      <w:marLeft w:val="480"/>
                                                                                                      <w:marRight w:val="0"/>
                                                                                                      <w:marTop w:val="0"/>
                                                                                                      <w:marBottom w:val="240"/>
                                                                                                      <w:divBdr>
                                                                                                        <w:top w:val="none" w:sz="0" w:space="0" w:color="auto"/>
                                                                                                        <w:left w:val="none" w:sz="0" w:space="0" w:color="auto"/>
                                                                                                        <w:bottom w:val="none" w:sz="0" w:space="0" w:color="auto"/>
                                                                                                        <w:right w:val="none" w:sz="0" w:space="0" w:color="auto"/>
                                                                                                      </w:divBdr>
                                                                                                    </w:div>
                                                                                                  </w:divsChild>
                                                                                                </w:div>
                                                                                                <w:div w:id="950014345">
                                                                                                  <w:marLeft w:val="0"/>
                                                                                                  <w:marRight w:val="0"/>
                                                                                                  <w:marTop w:val="210"/>
                                                                                                  <w:marBottom w:val="210"/>
                                                                                                  <w:divBdr>
                                                                                                    <w:top w:val="none" w:sz="0" w:space="0" w:color="auto"/>
                                                                                                    <w:left w:val="none" w:sz="0" w:space="0" w:color="auto"/>
                                                                                                    <w:bottom w:val="none" w:sz="0" w:space="0" w:color="auto"/>
                                                                                                    <w:right w:val="none" w:sz="0" w:space="0" w:color="auto"/>
                                                                                                  </w:divBdr>
                                                                                                  <w:divsChild>
                                                                                                    <w:div w:id="1251114855">
                                                                                                      <w:marLeft w:val="480"/>
                                                                                                      <w:marRight w:val="0"/>
                                                                                                      <w:marTop w:val="0"/>
                                                                                                      <w:marBottom w:val="240"/>
                                                                                                      <w:divBdr>
                                                                                                        <w:top w:val="none" w:sz="0" w:space="0" w:color="auto"/>
                                                                                                        <w:left w:val="none" w:sz="0" w:space="0" w:color="auto"/>
                                                                                                        <w:bottom w:val="none" w:sz="0" w:space="0" w:color="auto"/>
                                                                                                        <w:right w:val="none" w:sz="0" w:space="0" w:color="auto"/>
                                                                                                      </w:divBdr>
                                                                                                    </w:div>
                                                                                                  </w:divsChild>
                                                                                                </w:div>
                                                                                                <w:div w:id="173809537">
                                                                                                  <w:marLeft w:val="0"/>
                                                                                                  <w:marRight w:val="0"/>
                                                                                                  <w:marTop w:val="210"/>
                                                                                                  <w:marBottom w:val="0"/>
                                                                                                  <w:divBdr>
                                                                                                    <w:top w:val="none" w:sz="0" w:space="0" w:color="auto"/>
                                                                                                    <w:left w:val="none" w:sz="0" w:space="0" w:color="auto"/>
                                                                                                    <w:bottom w:val="none" w:sz="0" w:space="0" w:color="auto"/>
                                                                                                    <w:right w:val="none" w:sz="0" w:space="0" w:color="auto"/>
                                                                                                  </w:divBdr>
                                                                                                  <w:divsChild>
                                                                                                    <w:div w:id="120055421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1282259">
                                  <w:marLeft w:val="0"/>
                                  <w:marRight w:val="0"/>
                                  <w:marTop w:val="0"/>
                                  <w:marBottom w:val="0"/>
                                  <w:divBdr>
                                    <w:top w:val="none" w:sz="0" w:space="0" w:color="auto"/>
                                    <w:left w:val="none" w:sz="0" w:space="0" w:color="auto"/>
                                    <w:bottom w:val="none" w:sz="0" w:space="0" w:color="auto"/>
                                    <w:right w:val="none" w:sz="0" w:space="0" w:color="auto"/>
                                  </w:divBdr>
                                  <w:divsChild>
                                    <w:div w:id="820191013">
                                      <w:marLeft w:val="0"/>
                                      <w:marRight w:val="0"/>
                                      <w:marTop w:val="0"/>
                                      <w:marBottom w:val="0"/>
                                      <w:divBdr>
                                        <w:top w:val="none" w:sz="0" w:space="0" w:color="auto"/>
                                        <w:left w:val="none" w:sz="0" w:space="0" w:color="auto"/>
                                        <w:bottom w:val="none" w:sz="0" w:space="0" w:color="auto"/>
                                        <w:right w:val="none" w:sz="0" w:space="0" w:color="auto"/>
                                      </w:divBdr>
                                      <w:divsChild>
                                        <w:div w:id="70649043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24138">
                              <w:marLeft w:val="0"/>
                              <w:marRight w:val="0"/>
                              <w:marTop w:val="480"/>
                              <w:marBottom w:val="60"/>
                              <w:divBdr>
                                <w:top w:val="none" w:sz="0" w:space="0" w:color="auto"/>
                                <w:left w:val="none" w:sz="0" w:space="0" w:color="auto"/>
                                <w:bottom w:val="none" w:sz="0" w:space="0" w:color="auto"/>
                                <w:right w:val="none" w:sz="0" w:space="0" w:color="auto"/>
                              </w:divBdr>
                            </w:div>
                            <w:div w:id="1463301502">
                              <w:marLeft w:val="0"/>
                              <w:marRight w:val="0"/>
                              <w:marTop w:val="0"/>
                              <w:marBottom w:val="0"/>
                              <w:divBdr>
                                <w:top w:val="none" w:sz="0" w:space="0" w:color="auto"/>
                                <w:left w:val="none" w:sz="0" w:space="0" w:color="auto"/>
                                <w:bottom w:val="none" w:sz="0" w:space="0" w:color="auto"/>
                                <w:right w:val="none" w:sz="0" w:space="0" w:color="auto"/>
                              </w:divBdr>
                              <w:divsChild>
                                <w:div w:id="1769539790">
                                  <w:marLeft w:val="0"/>
                                  <w:marRight w:val="0"/>
                                  <w:marTop w:val="0"/>
                                  <w:marBottom w:val="210"/>
                                  <w:divBdr>
                                    <w:top w:val="none" w:sz="0" w:space="0" w:color="auto"/>
                                    <w:left w:val="none" w:sz="0" w:space="0" w:color="auto"/>
                                    <w:bottom w:val="none" w:sz="0" w:space="0" w:color="auto"/>
                                    <w:right w:val="none" w:sz="0" w:space="0" w:color="auto"/>
                                  </w:divBdr>
                                </w:div>
                                <w:div w:id="1699433279">
                                  <w:marLeft w:val="0"/>
                                  <w:marRight w:val="0"/>
                                  <w:marTop w:val="0"/>
                                  <w:marBottom w:val="0"/>
                                  <w:divBdr>
                                    <w:top w:val="none" w:sz="0" w:space="0" w:color="auto"/>
                                    <w:left w:val="none" w:sz="0" w:space="0" w:color="auto"/>
                                    <w:bottom w:val="none" w:sz="0" w:space="0" w:color="auto"/>
                                    <w:right w:val="none" w:sz="0" w:space="0" w:color="auto"/>
                                  </w:divBdr>
                                  <w:divsChild>
                                    <w:div w:id="1937514990">
                                      <w:marLeft w:val="0"/>
                                      <w:marRight w:val="0"/>
                                      <w:marTop w:val="210"/>
                                      <w:marBottom w:val="210"/>
                                      <w:divBdr>
                                        <w:top w:val="none" w:sz="0" w:space="0" w:color="auto"/>
                                        <w:left w:val="none" w:sz="0" w:space="0" w:color="auto"/>
                                        <w:bottom w:val="none" w:sz="0" w:space="0" w:color="auto"/>
                                        <w:right w:val="none" w:sz="0" w:space="0" w:color="auto"/>
                                      </w:divBdr>
                                      <w:divsChild>
                                        <w:div w:id="337006961">
                                          <w:marLeft w:val="480"/>
                                          <w:marRight w:val="0"/>
                                          <w:marTop w:val="0"/>
                                          <w:marBottom w:val="240"/>
                                          <w:divBdr>
                                            <w:top w:val="none" w:sz="0" w:space="0" w:color="auto"/>
                                            <w:left w:val="none" w:sz="0" w:space="0" w:color="auto"/>
                                            <w:bottom w:val="none" w:sz="0" w:space="0" w:color="auto"/>
                                            <w:right w:val="none" w:sz="0" w:space="0" w:color="auto"/>
                                          </w:divBdr>
                                          <w:divsChild>
                                            <w:div w:id="1539464970">
                                              <w:marLeft w:val="0"/>
                                              <w:marRight w:val="0"/>
                                              <w:marTop w:val="0"/>
                                              <w:marBottom w:val="0"/>
                                              <w:divBdr>
                                                <w:top w:val="none" w:sz="0" w:space="0" w:color="auto"/>
                                                <w:left w:val="none" w:sz="0" w:space="0" w:color="auto"/>
                                                <w:bottom w:val="none" w:sz="0" w:space="0" w:color="auto"/>
                                                <w:right w:val="none" w:sz="0" w:space="0" w:color="auto"/>
                                              </w:divBdr>
                                              <w:divsChild>
                                                <w:div w:id="1061444267">
                                                  <w:marLeft w:val="0"/>
                                                  <w:marRight w:val="0"/>
                                                  <w:marTop w:val="210"/>
                                                  <w:marBottom w:val="210"/>
                                                  <w:divBdr>
                                                    <w:top w:val="none" w:sz="0" w:space="0" w:color="auto"/>
                                                    <w:left w:val="none" w:sz="0" w:space="0" w:color="auto"/>
                                                    <w:bottom w:val="none" w:sz="0" w:space="0" w:color="auto"/>
                                                    <w:right w:val="none" w:sz="0" w:space="0" w:color="auto"/>
                                                  </w:divBdr>
                                                  <w:divsChild>
                                                    <w:div w:id="1321931258">
                                                      <w:marLeft w:val="480"/>
                                                      <w:marRight w:val="0"/>
                                                      <w:marTop w:val="0"/>
                                                      <w:marBottom w:val="240"/>
                                                      <w:divBdr>
                                                        <w:top w:val="none" w:sz="0" w:space="0" w:color="auto"/>
                                                        <w:left w:val="none" w:sz="0" w:space="0" w:color="auto"/>
                                                        <w:bottom w:val="none" w:sz="0" w:space="0" w:color="auto"/>
                                                        <w:right w:val="none" w:sz="0" w:space="0" w:color="auto"/>
                                                      </w:divBdr>
                                                    </w:div>
                                                  </w:divsChild>
                                                </w:div>
                                                <w:div w:id="41173583">
                                                  <w:marLeft w:val="0"/>
                                                  <w:marRight w:val="0"/>
                                                  <w:marTop w:val="210"/>
                                                  <w:marBottom w:val="0"/>
                                                  <w:divBdr>
                                                    <w:top w:val="none" w:sz="0" w:space="0" w:color="auto"/>
                                                    <w:left w:val="none" w:sz="0" w:space="0" w:color="auto"/>
                                                    <w:bottom w:val="none" w:sz="0" w:space="0" w:color="auto"/>
                                                    <w:right w:val="none" w:sz="0" w:space="0" w:color="auto"/>
                                                  </w:divBdr>
                                                  <w:divsChild>
                                                    <w:div w:id="195162484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1133826">
                                      <w:marLeft w:val="0"/>
                                      <w:marRight w:val="0"/>
                                      <w:marTop w:val="210"/>
                                      <w:marBottom w:val="210"/>
                                      <w:divBdr>
                                        <w:top w:val="none" w:sz="0" w:space="0" w:color="auto"/>
                                        <w:left w:val="none" w:sz="0" w:space="0" w:color="auto"/>
                                        <w:bottom w:val="none" w:sz="0" w:space="0" w:color="auto"/>
                                        <w:right w:val="none" w:sz="0" w:space="0" w:color="auto"/>
                                      </w:divBdr>
                                      <w:divsChild>
                                        <w:div w:id="1328249335">
                                          <w:marLeft w:val="480"/>
                                          <w:marRight w:val="0"/>
                                          <w:marTop w:val="0"/>
                                          <w:marBottom w:val="240"/>
                                          <w:divBdr>
                                            <w:top w:val="none" w:sz="0" w:space="0" w:color="auto"/>
                                            <w:left w:val="none" w:sz="0" w:space="0" w:color="auto"/>
                                            <w:bottom w:val="none" w:sz="0" w:space="0" w:color="auto"/>
                                            <w:right w:val="none" w:sz="0" w:space="0" w:color="auto"/>
                                          </w:divBdr>
                                          <w:divsChild>
                                            <w:div w:id="354160183">
                                              <w:marLeft w:val="0"/>
                                              <w:marRight w:val="0"/>
                                              <w:marTop w:val="0"/>
                                              <w:marBottom w:val="0"/>
                                              <w:divBdr>
                                                <w:top w:val="none" w:sz="0" w:space="0" w:color="auto"/>
                                                <w:left w:val="none" w:sz="0" w:space="0" w:color="auto"/>
                                                <w:bottom w:val="none" w:sz="0" w:space="0" w:color="auto"/>
                                                <w:right w:val="none" w:sz="0" w:space="0" w:color="auto"/>
                                              </w:divBdr>
                                              <w:divsChild>
                                                <w:div w:id="1345590763">
                                                  <w:marLeft w:val="0"/>
                                                  <w:marRight w:val="0"/>
                                                  <w:marTop w:val="210"/>
                                                  <w:marBottom w:val="210"/>
                                                  <w:divBdr>
                                                    <w:top w:val="none" w:sz="0" w:space="0" w:color="auto"/>
                                                    <w:left w:val="none" w:sz="0" w:space="0" w:color="auto"/>
                                                    <w:bottom w:val="none" w:sz="0" w:space="0" w:color="auto"/>
                                                    <w:right w:val="none" w:sz="0" w:space="0" w:color="auto"/>
                                                  </w:divBdr>
                                                  <w:divsChild>
                                                    <w:div w:id="1088499827">
                                                      <w:marLeft w:val="480"/>
                                                      <w:marRight w:val="0"/>
                                                      <w:marTop w:val="0"/>
                                                      <w:marBottom w:val="240"/>
                                                      <w:divBdr>
                                                        <w:top w:val="none" w:sz="0" w:space="0" w:color="auto"/>
                                                        <w:left w:val="none" w:sz="0" w:space="0" w:color="auto"/>
                                                        <w:bottom w:val="none" w:sz="0" w:space="0" w:color="auto"/>
                                                        <w:right w:val="none" w:sz="0" w:space="0" w:color="auto"/>
                                                      </w:divBdr>
                                                    </w:div>
                                                  </w:divsChild>
                                                </w:div>
                                                <w:div w:id="385564431">
                                                  <w:marLeft w:val="0"/>
                                                  <w:marRight w:val="0"/>
                                                  <w:marTop w:val="210"/>
                                                  <w:marBottom w:val="210"/>
                                                  <w:divBdr>
                                                    <w:top w:val="none" w:sz="0" w:space="0" w:color="auto"/>
                                                    <w:left w:val="none" w:sz="0" w:space="0" w:color="auto"/>
                                                    <w:bottom w:val="none" w:sz="0" w:space="0" w:color="auto"/>
                                                    <w:right w:val="none" w:sz="0" w:space="0" w:color="auto"/>
                                                  </w:divBdr>
                                                  <w:divsChild>
                                                    <w:div w:id="1959217194">
                                                      <w:marLeft w:val="480"/>
                                                      <w:marRight w:val="0"/>
                                                      <w:marTop w:val="0"/>
                                                      <w:marBottom w:val="240"/>
                                                      <w:divBdr>
                                                        <w:top w:val="none" w:sz="0" w:space="0" w:color="auto"/>
                                                        <w:left w:val="none" w:sz="0" w:space="0" w:color="auto"/>
                                                        <w:bottom w:val="none" w:sz="0" w:space="0" w:color="auto"/>
                                                        <w:right w:val="none" w:sz="0" w:space="0" w:color="auto"/>
                                                      </w:divBdr>
                                                    </w:div>
                                                  </w:divsChild>
                                                </w:div>
                                                <w:div w:id="1868175897">
                                                  <w:marLeft w:val="0"/>
                                                  <w:marRight w:val="0"/>
                                                  <w:marTop w:val="210"/>
                                                  <w:marBottom w:val="210"/>
                                                  <w:divBdr>
                                                    <w:top w:val="none" w:sz="0" w:space="0" w:color="auto"/>
                                                    <w:left w:val="none" w:sz="0" w:space="0" w:color="auto"/>
                                                    <w:bottom w:val="none" w:sz="0" w:space="0" w:color="auto"/>
                                                    <w:right w:val="none" w:sz="0" w:space="0" w:color="auto"/>
                                                  </w:divBdr>
                                                  <w:divsChild>
                                                    <w:div w:id="1035809204">
                                                      <w:marLeft w:val="480"/>
                                                      <w:marRight w:val="0"/>
                                                      <w:marTop w:val="0"/>
                                                      <w:marBottom w:val="240"/>
                                                      <w:divBdr>
                                                        <w:top w:val="none" w:sz="0" w:space="0" w:color="auto"/>
                                                        <w:left w:val="none" w:sz="0" w:space="0" w:color="auto"/>
                                                        <w:bottom w:val="none" w:sz="0" w:space="0" w:color="auto"/>
                                                        <w:right w:val="none" w:sz="0" w:space="0" w:color="auto"/>
                                                      </w:divBdr>
                                                    </w:div>
                                                  </w:divsChild>
                                                </w:div>
                                                <w:div w:id="1594044604">
                                                  <w:marLeft w:val="0"/>
                                                  <w:marRight w:val="0"/>
                                                  <w:marTop w:val="210"/>
                                                  <w:marBottom w:val="210"/>
                                                  <w:divBdr>
                                                    <w:top w:val="none" w:sz="0" w:space="0" w:color="auto"/>
                                                    <w:left w:val="none" w:sz="0" w:space="0" w:color="auto"/>
                                                    <w:bottom w:val="none" w:sz="0" w:space="0" w:color="auto"/>
                                                    <w:right w:val="none" w:sz="0" w:space="0" w:color="auto"/>
                                                  </w:divBdr>
                                                  <w:divsChild>
                                                    <w:div w:id="770901965">
                                                      <w:marLeft w:val="480"/>
                                                      <w:marRight w:val="0"/>
                                                      <w:marTop w:val="0"/>
                                                      <w:marBottom w:val="240"/>
                                                      <w:divBdr>
                                                        <w:top w:val="none" w:sz="0" w:space="0" w:color="auto"/>
                                                        <w:left w:val="none" w:sz="0" w:space="0" w:color="auto"/>
                                                        <w:bottom w:val="none" w:sz="0" w:space="0" w:color="auto"/>
                                                        <w:right w:val="none" w:sz="0" w:space="0" w:color="auto"/>
                                                      </w:divBdr>
                                                    </w:div>
                                                  </w:divsChild>
                                                </w:div>
                                                <w:div w:id="902256764">
                                                  <w:marLeft w:val="0"/>
                                                  <w:marRight w:val="0"/>
                                                  <w:marTop w:val="210"/>
                                                  <w:marBottom w:val="210"/>
                                                  <w:divBdr>
                                                    <w:top w:val="none" w:sz="0" w:space="0" w:color="auto"/>
                                                    <w:left w:val="none" w:sz="0" w:space="0" w:color="auto"/>
                                                    <w:bottom w:val="none" w:sz="0" w:space="0" w:color="auto"/>
                                                    <w:right w:val="none" w:sz="0" w:space="0" w:color="auto"/>
                                                  </w:divBdr>
                                                  <w:divsChild>
                                                    <w:div w:id="730351696">
                                                      <w:marLeft w:val="480"/>
                                                      <w:marRight w:val="0"/>
                                                      <w:marTop w:val="0"/>
                                                      <w:marBottom w:val="240"/>
                                                      <w:divBdr>
                                                        <w:top w:val="none" w:sz="0" w:space="0" w:color="auto"/>
                                                        <w:left w:val="none" w:sz="0" w:space="0" w:color="auto"/>
                                                        <w:bottom w:val="none" w:sz="0" w:space="0" w:color="auto"/>
                                                        <w:right w:val="none" w:sz="0" w:space="0" w:color="auto"/>
                                                      </w:divBdr>
                                                    </w:div>
                                                  </w:divsChild>
                                                </w:div>
                                                <w:div w:id="2083939381">
                                                  <w:marLeft w:val="0"/>
                                                  <w:marRight w:val="0"/>
                                                  <w:marTop w:val="210"/>
                                                  <w:marBottom w:val="210"/>
                                                  <w:divBdr>
                                                    <w:top w:val="none" w:sz="0" w:space="0" w:color="auto"/>
                                                    <w:left w:val="none" w:sz="0" w:space="0" w:color="auto"/>
                                                    <w:bottom w:val="none" w:sz="0" w:space="0" w:color="auto"/>
                                                    <w:right w:val="none" w:sz="0" w:space="0" w:color="auto"/>
                                                  </w:divBdr>
                                                  <w:divsChild>
                                                    <w:div w:id="962617324">
                                                      <w:marLeft w:val="480"/>
                                                      <w:marRight w:val="0"/>
                                                      <w:marTop w:val="0"/>
                                                      <w:marBottom w:val="240"/>
                                                      <w:divBdr>
                                                        <w:top w:val="none" w:sz="0" w:space="0" w:color="auto"/>
                                                        <w:left w:val="none" w:sz="0" w:space="0" w:color="auto"/>
                                                        <w:bottom w:val="none" w:sz="0" w:space="0" w:color="auto"/>
                                                        <w:right w:val="none" w:sz="0" w:space="0" w:color="auto"/>
                                                      </w:divBdr>
                                                    </w:div>
                                                  </w:divsChild>
                                                </w:div>
                                                <w:div w:id="1636985454">
                                                  <w:marLeft w:val="0"/>
                                                  <w:marRight w:val="0"/>
                                                  <w:marTop w:val="210"/>
                                                  <w:marBottom w:val="210"/>
                                                  <w:divBdr>
                                                    <w:top w:val="none" w:sz="0" w:space="0" w:color="auto"/>
                                                    <w:left w:val="none" w:sz="0" w:space="0" w:color="auto"/>
                                                    <w:bottom w:val="none" w:sz="0" w:space="0" w:color="auto"/>
                                                    <w:right w:val="none" w:sz="0" w:space="0" w:color="auto"/>
                                                  </w:divBdr>
                                                  <w:divsChild>
                                                    <w:div w:id="1641693374">
                                                      <w:marLeft w:val="480"/>
                                                      <w:marRight w:val="0"/>
                                                      <w:marTop w:val="0"/>
                                                      <w:marBottom w:val="240"/>
                                                      <w:divBdr>
                                                        <w:top w:val="none" w:sz="0" w:space="0" w:color="auto"/>
                                                        <w:left w:val="none" w:sz="0" w:space="0" w:color="auto"/>
                                                        <w:bottom w:val="none" w:sz="0" w:space="0" w:color="auto"/>
                                                        <w:right w:val="none" w:sz="0" w:space="0" w:color="auto"/>
                                                      </w:divBdr>
                                                    </w:div>
                                                  </w:divsChild>
                                                </w:div>
                                                <w:div w:id="1852210523">
                                                  <w:marLeft w:val="0"/>
                                                  <w:marRight w:val="0"/>
                                                  <w:marTop w:val="210"/>
                                                  <w:marBottom w:val="210"/>
                                                  <w:divBdr>
                                                    <w:top w:val="none" w:sz="0" w:space="0" w:color="auto"/>
                                                    <w:left w:val="none" w:sz="0" w:space="0" w:color="auto"/>
                                                    <w:bottom w:val="none" w:sz="0" w:space="0" w:color="auto"/>
                                                    <w:right w:val="none" w:sz="0" w:space="0" w:color="auto"/>
                                                  </w:divBdr>
                                                  <w:divsChild>
                                                    <w:div w:id="953243787">
                                                      <w:marLeft w:val="480"/>
                                                      <w:marRight w:val="0"/>
                                                      <w:marTop w:val="0"/>
                                                      <w:marBottom w:val="240"/>
                                                      <w:divBdr>
                                                        <w:top w:val="none" w:sz="0" w:space="0" w:color="auto"/>
                                                        <w:left w:val="none" w:sz="0" w:space="0" w:color="auto"/>
                                                        <w:bottom w:val="none" w:sz="0" w:space="0" w:color="auto"/>
                                                        <w:right w:val="none" w:sz="0" w:space="0" w:color="auto"/>
                                                      </w:divBdr>
                                                    </w:div>
                                                  </w:divsChild>
                                                </w:div>
                                                <w:div w:id="452335117">
                                                  <w:marLeft w:val="0"/>
                                                  <w:marRight w:val="0"/>
                                                  <w:marTop w:val="210"/>
                                                  <w:marBottom w:val="210"/>
                                                  <w:divBdr>
                                                    <w:top w:val="none" w:sz="0" w:space="0" w:color="auto"/>
                                                    <w:left w:val="none" w:sz="0" w:space="0" w:color="auto"/>
                                                    <w:bottom w:val="none" w:sz="0" w:space="0" w:color="auto"/>
                                                    <w:right w:val="none" w:sz="0" w:space="0" w:color="auto"/>
                                                  </w:divBdr>
                                                  <w:divsChild>
                                                    <w:div w:id="1223171532">
                                                      <w:marLeft w:val="480"/>
                                                      <w:marRight w:val="0"/>
                                                      <w:marTop w:val="0"/>
                                                      <w:marBottom w:val="240"/>
                                                      <w:divBdr>
                                                        <w:top w:val="none" w:sz="0" w:space="0" w:color="auto"/>
                                                        <w:left w:val="none" w:sz="0" w:space="0" w:color="auto"/>
                                                        <w:bottom w:val="none" w:sz="0" w:space="0" w:color="auto"/>
                                                        <w:right w:val="none" w:sz="0" w:space="0" w:color="auto"/>
                                                      </w:divBdr>
                                                    </w:div>
                                                  </w:divsChild>
                                                </w:div>
                                                <w:div w:id="1272513789">
                                                  <w:marLeft w:val="0"/>
                                                  <w:marRight w:val="0"/>
                                                  <w:marTop w:val="210"/>
                                                  <w:marBottom w:val="210"/>
                                                  <w:divBdr>
                                                    <w:top w:val="none" w:sz="0" w:space="0" w:color="auto"/>
                                                    <w:left w:val="none" w:sz="0" w:space="0" w:color="auto"/>
                                                    <w:bottom w:val="none" w:sz="0" w:space="0" w:color="auto"/>
                                                    <w:right w:val="none" w:sz="0" w:space="0" w:color="auto"/>
                                                  </w:divBdr>
                                                  <w:divsChild>
                                                    <w:div w:id="120422227">
                                                      <w:marLeft w:val="480"/>
                                                      <w:marRight w:val="0"/>
                                                      <w:marTop w:val="0"/>
                                                      <w:marBottom w:val="240"/>
                                                      <w:divBdr>
                                                        <w:top w:val="none" w:sz="0" w:space="0" w:color="auto"/>
                                                        <w:left w:val="none" w:sz="0" w:space="0" w:color="auto"/>
                                                        <w:bottom w:val="none" w:sz="0" w:space="0" w:color="auto"/>
                                                        <w:right w:val="none" w:sz="0" w:space="0" w:color="auto"/>
                                                      </w:divBdr>
                                                    </w:div>
                                                  </w:divsChild>
                                                </w:div>
                                                <w:div w:id="994797618">
                                                  <w:marLeft w:val="0"/>
                                                  <w:marRight w:val="0"/>
                                                  <w:marTop w:val="210"/>
                                                  <w:marBottom w:val="210"/>
                                                  <w:divBdr>
                                                    <w:top w:val="none" w:sz="0" w:space="0" w:color="auto"/>
                                                    <w:left w:val="none" w:sz="0" w:space="0" w:color="auto"/>
                                                    <w:bottom w:val="none" w:sz="0" w:space="0" w:color="auto"/>
                                                    <w:right w:val="none" w:sz="0" w:space="0" w:color="auto"/>
                                                  </w:divBdr>
                                                  <w:divsChild>
                                                    <w:div w:id="1994329888">
                                                      <w:marLeft w:val="480"/>
                                                      <w:marRight w:val="0"/>
                                                      <w:marTop w:val="0"/>
                                                      <w:marBottom w:val="240"/>
                                                      <w:divBdr>
                                                        <w:top w:val="none" w:sz="0" w:space="0" w:color="auto"/>
                                                        <w:left w:val="none" w:sz="0" w:space="0" w:color="auto"/>
                                                        <w:bottom w:val="none" w:sz="0" w:space="0" w:color="auto"/>
                                                        <w:right w:val="none" w:sz="0" w:space="0" w:color="auto"/>
                                                      </w:divBdr>
                                                    </w:div>
                                                  </w:divsChild>
                                                </w:div>
                                                <w:div w:id="1453473997">
                                                  <w:marLeft w:val="0"/>
                                                  <w:marRight w:val="0"/>
                                                  <w:marTop w:val="210"/>
                                                  <w:marBottom w:val="0"/>
                                                  <w:divBdr>
                                                    <w:top w:val="none" w:sz="0" w:space="0" w:color="auto"/>
                                                    <w:left w:val="none" w:sz="0" w:space="0" w:color="auto"/>
                                                    <w:bottom w:val="none" w:sz="0" w:space="0" w:color="auto"/>
                                                    <w:right w:val="none" w:sz="0" w:space="0" w:color="auto"/>
                                                  </w:divBdr>
                                                  <w:divsChild>
                                                    <w:div w:id="206486634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66364857">
                                      <w:marLeft w:val="0"/>
                                      <w:marRight w:val="0"/>
                                      <w:marTop w:val="210"/>
                                      <w:marBottom w:val="210"/>
                                      <w:divBdr>
                                        <w:top w:val="none" w:sz="0" w:space="0" w:color="auto"/>
                                        <w:left w:val="none" w:sz="0" w:space="0" w:color="auto"/>
                                        <w:bottom w:val="none" w:sz="0" w:space="0" w:color="auto"/>
                                        <w:right w:val="none" w:sz="0" w:space="0" w:color="auto"/>
                                      </w:divBdr>
                                      <w:divsChild>
                                        <w:div w:id="1747460066">
                                          <w:marLeft w:val="480"/>
                                          <w:marRight w:val="0"/>
                                          <w:marTop w:val="0"/>
                                          <w:marBottom w:val="240"/>
                                          <w:divBdr>
                                            <w:top w:val="none" w:sz="0" w:space="0" w:color="auto"/>
                                            <w:left w:val="none" w:sz="0" w:space="0" w:color="auto"/>
                                            <w:bottom w:val="none" w:sz="0" w:space="0" w:color="auto"/>
                                            <w:right w:val="none" w:sz="0" w:space="0" w:color="auto"/>
                                          </w:divBdr>
                                          <w:divsChild>
                                            <w:div w:id="328599355">
                                              <w:marLeft w:val="0"/>
                                              <w:marRight w:val="0"/>
                                              <w:marTop w:val="0"/>
                                              <w:marBottom w:val="0"/>
                                              <w:divBdr>
                                                <w:top w:val="none" w:sz="0" w:space="0" w:color="auto"/>
                                                <w:left w:val="none" w:sz="0" w:space="0" w:color="auto"/>
                                                <w:bottom w:val="none" w:sz="0" w:space="0" w:color="auto"/>
                                                <w:right w:val="none" w:sz="0" w:space="0" w:color="auto"/>
                                              </w:divBdr>
                                              <w:divsChild>
                                                <w:div w:id="785857270">
                                                  <w:marLeft w:val="0"/>
                                                  <w:marRight w:val="0"/>
                                                  <w:marTop w:val="210"/>
                                                  <w:marBottom w:val="210"/>
                                                  <w:divBdr>
                                                    <w:top w:val="none" w:sz="0" w:space="0" w:color="auto"/>
                                                    <w:left w:val="none" w:sz="0" w:space="0" w:color="auto"/>
                                                    <w:bottom w:val="none" w:sz="0" w:space="0" w:color="auto"/>
                                                    <w:right w:val="none" w:sz="0" w:space="0" w:color="auto"/>
                                                  </w:divBdr>
                                                  <w:divsChild>
                                                    <w:div w:id="2004501173">
                                                      <w:marLeft w:val="480"/>
                                                      <w:marRight w:val="0"/>
                                                      <w:marTop w:val="0"/>
                                                      <w:marBottom w:val="240"/>
                                                      <w:divBdr>
                                                        <w:top w:val="none" w:sz="0" w:space="0" w:color="auto"/>
                                                        <w:left w:val="none" w:sz="0" w:space="0" w:color="auto"/>
                                                        <w:bottom w:val="none" w:sz="0" w:space="0" w:color="auto"/>
                                                        <w:right w:val="none" w:sz="0" w:space="0" w:color="auto"/>
                                                      </w:divBdr>
                                                      <w:divsChild>
                                                        <w:div w:id="1888569656">
                                                          <w:marLeft w:val="0"/>
                                                          <w:marRight w:val="0"/>
                                                          <w:marTop w:val="0"/>
                                                          <w:marBottom w:val="0"/>
                                                          <w:divBdr>
                                                            <w:top w:val="none" w:sz="0" w:space="0" w:color="auto"/>
                                                            <w:left w:val="none" w:sz="0" w:space="0" w:color="auto"/>
                                                            <w:bottom w:val="none" w:sz="0" w:space="0" w:color="auto"/>
                                                            <w:right w:val="none" w:sz="0" w:space="0" w:color="auto"/>
                                                          </w:divBdr>
                                                          <w:divsChild>
                                                            <w:div w:id="653918964">
                                                              <w:marLeft w:val="0"/>
                                                              <w:marRight w:val="0"/>
                                                              <w:marTop w:val="210"/>
                                                              <w:marBottom w:val="210"/>
                                                              <w:divBdr>
                                                                <w:top w:val="none" w:sz="0" w:space="0" w:color="auto"/>
                                                                <w:left w:val="none" w:sz="0" w:space="0" w:color="auto"/>
                                                                <w:bottom w:val="none" w:sz="0" w:space="0" w:color="auto"/>
                                                                <w:right w:val="none" w:sz="0" w:space="0" w:color="auto"/>
                                                              </w:divBdr>
                                                              <w:divsChild>
                                                                <w:div w:id="1900091488">
                                                                  <w:marLeft w:val="480"/>
                                                                  <w:marRight w:val="0"/>
                                                                  <w:marTop w:val="0"/>
                                                                  <w:marBottom w:val="240"/>
                                                                  <w:divBdr>
                                                                    <w:top w:val="none" w:sz="0" w:space="0" w:color="auto"/>
                                                                    <w:left w:val="none" w:sz="0" w:space="0" w:color="auto"/>
                                                                    <w:bottom w:val="none" w:sz="0" w:space="0" w:color="auto"/>
                                                                    <w:right w:val="none" w:sz="0" w:space="0" w:color="auto"/>
                                                                  </w:divBdr>
                                                                </w:div>
                                                              </w:divsChild>
                                                            </w:div>
                                                            <w:div w:id="1100416326">
                                                              <w:marLeft w:val="0"/>
                                                              <w:marRight w:val="0"/>
                                                              <w:marTop w:val="210"/>
                                                              <w:marBottom w:val="210"/>
                                                              <w:divBdr>
                                                                <w:top w:val="none" w:sz="0" w:space="0" w:color="auto"/>
                                                                <w:left w:val="none" w:sz="0" w:space="0" w:color="auto"/>
                                                                <w:bottom w:val="none" w:sz="0" w:space="0" w:color="auto"/>
                                                                <w:right w:val="none" w:sz="0" w:space="0" w:color="auto"/>
                                                              </w:divBdr>
                                                              <w:divsChild>
                                                                <w:div w:id="1331907928">
                                                                  <w:marLeft w:val="480"/>
                                                                  <w:marRight w:val="0"/>
                                                                  <w:marTop w:val="0"/>
                                                                  <w:marBottom w:val="240"/>
                                                                  <w:divBdr>
                                                                    <w:top w:val="none" w:sz="0" w:space="0" w:color="auto"/>
                                                                    <w:left w:val="none" w:sz="0" w:space="0" w:color="auto"/>
                                                                    <w:bottom w:val="none" w:sz="0" w:space="0" w:color="auto"/>
                                                                    <w:right w:val="none" w:sz="0" w:space="0" w:color="auto"/>
                                                                  </w:divBdr>
                                                                </w:div>
                                                              </w:divsChild>
                                                            </w:div>
                                                            <w:div w:id="1302075133">
                                                              <w:marLeft w:val="0"/>
                                                              <w:marRight w:val="0"/>
                                                              <w:marTop w:val="210"/>
                                                              <w:marBottom w:val="0"/>
                                                              <w:divBdr>
                                                                <w:top w:val="none" w:sz="0" w:space="0" w:color="auto"/>
                                                                <w:left w:val="none" w:sz="0" w:space="0" w:color="auto"/>
                                                                <w:bottom w:val="none" w:sz="0" w:space="0" w:color="auto"/>
                                                                <w:right w:val="none" w:sz="0" w:space="0" w:color="auto"/>
                                                              </w:divBdr>
                                                              <w:divsChild>
                                                                <w:div w:id="689642917">
                                                                  <w:marLeft w:val="480"/>
                                                                  <w:marRight w:val="0"/>
                                                                  <w:marTop w:val="0"/>
                                                                  <w:marBottom w:val="240"/>
                                                                  <w:divBdr>
                                                                    <w:top w:val="none" w:sz="0" w:space="0" w:color="auto"/>
                                                                    <w:left w:val="none" w:sz="0" w:space="0" w:color="auto"/>
                                                                    <w:bottom w:val="none" w:sz="0" w:space="0" w:color="auto"/>
                                                                    <w:right w:val="none" w:sz="0" w:space="0" w:color="auto"/>
                                                                  </w:divBdr>
                                                                  <w:divsChild>
                                                                    <w:div w:id="1020349696">
                                                                      <w:marLeft w:val="0"/>
                                                                      <w:marRight w:val="0"/>
                                                                      <w:marTop w:val="0"/>
                                                                      <w:marBottom w:val="0"/>
                                                                      <w:divBdr>
                                                                        <w:top w:val="none" w:sz="0" w:space="0" w:color="auto"/>
                                                                        <w:left w:val="none" w:sz="0" w:space="0" w:color="auto"/>
                                                                        <w:bottom w:val="none" w:sz="0" w:space="0" w:color="auto"/>
                                                                        <w:right w:val="none" w:sz="0" w:space="0" w:color="auto"/>
                                                                      </w:divBdr>
                                                                      <w:divsChild>
                                                                        <w:div w:id="865826684">
                                                                          <w:marLeft w:val="0"/>
                                                                          <w:marRight w:val="0"/>
                                                                          <w:marTop w:val="210"/>
                                                                          <w:marBottom w:val="210"/>
                                                                          <w:divBdr>
                                                                            <w:top w:val="none" w:sz="0" w:space="0" w:color="auto"/>
                                                                            <w:left w:val="none" w:sz="0" w:space="0" w:color="auto"/>
                                                                            <w:bottom w:val="none" w:sz="0" w:space="0" w:color="auto"/>
                                                                            <w:right w:val="none" w:sz="0" w:space="0" w:color="auto"/>
                                                                          </w:divBdr>
                                                                          <w:divsChild>
                                                                            <w:div w:id="1326129659">
                                                                              <w:marLeft w:val="480"/>
                                                                              <w:marRight w:val="0"/>
                                                                              <w:marTop w:val="0"/>
                                                                              <w:marBottom w:val="240"/>
                                                                              <w:divBdr>
                                                                                <w:top w:val="none" w:sz="0" w:space="0" w:color="auto"/>
                                                                                <w:left w:val="none" w:sz="0" w:space="0" w:color="auto"/>
                                                                                <w:bottom w:val="none" w:sz="0" w:space="0" w:color="auto"/>
                                                                                <w:right w:val="none" w:sz="0" w:space="0" w:color="auto"/>
                                                                              </w:divBdr>
                                                                            </w:div>
                                                                          </w:divsChild>
                                                                        </w:div>
                                                                        <w:div w:id="732777499">
                                                                          <w:marLeft w:val="0"/>
                                                                          <w:marRight w:val="0"/>
                                                                          <w:marTop w:val="210"/>
                                                                          <w:marBottom w:val="210"/>
                                                                          <w:divBdr>
                                                                            <w:top w:val="none" w:sz="0" w:space="0" w:color="auto"/>
                                                                            <w:left w:val="none" w:sz="0" w:space="0" w:color="auto"/>
                                                                            <w:bottom w:val="none" w:sz="0" w:space="0" w:color="auto"/>
                                                                            <w:right w:val="none" w:sz="0" w:space="0" w:color="auto"/>
                                                                          </w:divBdr>
                                                                          <w:divsChild>
                                                                            <w:div w:id="136804291">
                                                                              <w:marLeft w:val="480"/>
                                                                              <w:marRight w:val="0"/>
                                                                              <w:marTop w:val="0"/>
                                                                              <w:marBottom w:val="240"/>
                                                                              <w:divBdr>
                                                                                <w:top w:val="none" w:sz="0" w:space="0" w:color="auto"/>
                                                                                <w:left w:val="none" w:sz="0" w:space="0" w:color="auto"/>
                                                                                <w:bottom w:val="none" w:sz="0" w:space="0" w:color="auto"/>
                                                                                <w:right w:val="none" w:sz="0" w:space="0" w:color="auto"/>
                                                                              </w:divBdr>
                                                                            </w:div>
                                                                          </w:divsChild>
                                                                        </w:div>
                                                                        <w:div w:id="1410731381">
                                                                          <w:marLeft w:val="0"/>
                                                                          <w:marRight w:val="0"/>
                                                                          <w:marTop w:val="210"/>
                                                                          <w:marBottom w:val="0"/>
                                                                          <w:divBdr>
                                                                            <w:top w:val="none" w:sz="0" w:space="0" w:color="auto"/>
                                                                            <w:left w:val="none" w:sz="0" w:space="0" w:color="auto"/>
                                                                            <w:bottom w:val="none" w:sz="0" w:space="0" w:color="auto"/>
                                                                            <w:right w:val="none" w:sz="0" w:space="0" w:color="auto"/>
                                                                          </w:divBdr>
                                                                          <w:divsChild>
                                                                            <w:div w:id="125358800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897551">
                                                  <w:marLeft w:val="0"/>
                                                  <w:marRight w:val="0"/>
                                                  <w:marTop w:val="210"/>
                                                  <w:marBottom w:val="210"/>
                                                  <w:divBdr>
                                                    <w:top w:val="none" w:sz="0" w:space="0" w:color="auto"/>
                                                    <w:left w:val="none" w:sz="0" w:space="0" w:color="auto"/>
                                                    <w:bottom w:val="none" w:sz="0" w:space="0" w:color="auto"/>
                                                    <w:right w:val="none" w:sz="0" w:space="0" w:color="auto"/>
                                                  </w:divBdr>
                                                  <w:divsChild>
                                                    <w:div w:id="1805851618">
                                                      <w:marLeft w:val="480"/>
                                                      <w:marRight w:val="0"/>
                                                      <w:marTop w:val="0"/>
                                                      <w:marBottom w:val="240"/>
                                                      <w:divBdr>
                                                        <w:top w:val="none" w:sz="0" w:space="0" w:color="auto"/>
                                                        <w:left w:val="none" w:sz="0" w:space="0" w:color="auto"/>
                                                        <w:bottom w:val="none" w:sz="0" w:space="0" w:color="auto"/>
                                                        <w:right w:val="none" w:sz="0" w:space="0" w:color="auto"/>
                                                      </w:divBdr>
                                                      <w:divsChild>
                                                        <w:div w:id="1345403327">
                                                          <w:marLeft w:val="0"/>
                                                          <w:marRight w:val="0"/>
                                                          <w:marTop w:val="0"/>
                                                          <w:marBottom w:val="0"/>
                                                          <w:divBdr>
                                                            <w:top w:val="none" w:sz="0" w:space="0" w:color="auto"/>
                                                            <w:left w:val="none" w:sz="0" w:space="0" w:color="auto"/>
                                                            <w:bottom w:val="none" w:sz="0" w:space="0" w:color="auto"/>
                                                            <w:right w:val="none" w:sz="0" w:space="0" w:color="auto"/>
                                                          </w:divBdr>
                                                          <w:divsChild>
                                                            <w:div w:id="1637761204">
                                                              <w:marLeft w:val="0"/>
                                                              <w:marRight w:val="0"/>
                                                              <w:marTop w:val="210"/>
                                                              <w:marBottom w:val="0"/>
                                                              <w:divBdr>
                                                                <w:top w:val="none" w:sz="0" w:space="0" w:color="auto"/>
                                                                <w:left w:val="none" w:sz="0" w:space="0" w:color="auto"/>
                                                                <w:bottom w:val="none" w:sz="0" w:space="0" w:color="auto"/>
                                                                <w:right w:val="none" w:sz="0" w:space="0" w:color="auto"/>
                                                              </w:divBdr>
                                                              <w:divsChild>
                                                                <w:div w:id="585575439">
                                                                  <w:marLeft w:val="480"/>
                                                                  <w:marRight w:val="0"/>
                                                                  <w:marTop w:val="0"/>
                                                                  <w:marBottom w:val="240"/>
                                                                  <w:divBdr>
                                                                    <w:top w:val="none" w:sz="0" w:space="0" w:color="auto"/>
                                                                    <w:left w:val="none" w:sz="0" w:space="0" w:color="auto"/>
                                                                    <w:bottom w:val="none" w:sz="0" w:space="0" w:color="auto"/>
                                                                    <w:right w:val="none" w:sz="0" w:space="0" w:color="auto"/>
                                                                  </w:divBdr>
                                                                  <w:divsChild>
                                                                    <w:div w:id="1078862851">
                                                                      <w:marLeft w:val="0"/>
                                                                      <w:marRight w:val="0"/>
                                                                      <w:marTop w:val="0"/>
                                                                      <w:marBottom w:val="0"/>
                                                                      <w:divBdr>
                                                                        <w:top w:val="none" w:sz="0" w:space="0" w:color="auto"/>
                                                                        <w:left w:val="none" w:sz="0" w:space="0" w:color="auto"/>
                                                                        <w:bottom w:val="none" w:sz="0" w:space="0" w:color="auto"/>
                                                                        <w:right w:val="none" w:sz="0" w:space="0" w:color="auto"/>
                                                                      </w:divBdr>
                                                                      <w:divsChild>
                                                                        <w:div w:id="1362241616">
                                                                          <w:marLeft w:val="0"/>
                                                                          <w:marRight w:val="0"/>
                                                                          <w:marTop w:val="210"/>
                                                                          <w:marBottom w:val="210"/>
                                                                          <w:divBdr>
                                                                            <w:top w:val="none" w:sz="0" w:space="0" w:color="auto"/>
                                                                            <w:left w:val="none" w:sz="0" w:space="0" w:color="auto"/>
                                                                            <w:bottom w:val="none" w:sz="0" w:space="0" w:color="auto"/>
                                                                            <w:right w:val="none" w:sz="0" w:space="0" w:color="auto"/>
                                                                          </w:divBdr>
                                                                          <w:divsChild>
                                                                            <w:div w:id="1979217113">
                                                                              <w:marLeft w:val="480"/>
                                                                              <w:marRight w:val="0"/>
                                                                              <w:marTop w:val="0"/>
                                                                              <w:marBottom w:val="240"/>
                                                                              <w:divBdr>
                                                                                <w:top w:val="none" w:sz="0" w:space="0" w:color="auto"/>
                                                                                <w:left w:val="none" w:sz="0" w:space="0" w:color="auto"/>
                                                                                <w:bottom w:val="none" w:sz="0" w:space="0" w:color="auto"/>
                                                                                <w:right w:val="none" w:sz="0" w:space="0" w:color="auto"/>
                                                                              </w:divBdr>
                                                                            </w:div>
                                                                          </w:divsChild>
                                                                        </w:div>
                                                                        <w:div w:id="658852641">
                                                                          <w:marLeft w:val="0"/>
                                                                          <w:marRight w:val="0"/>
                                                                          <w:marTop w:val="210"/>
                                                                          <w:marBottom w:val="0"/>
                                                                          <w:divBdr>
                                                                            <w:top w:val="none" w:sz="0" w:space="0" w:color="auto"/>
                                                                            <w:left w:val="none" w:sz="0" w:space="0" w:color="auto"/>
                                                                            <w:bottom w:val="none" w:sz="0" w:space="0" w:color="auto"/>
                                                                            <w:right w:val="none" w:sz="0" w:space="0" w:color="auto"/>
                                                                          </w:divBdr>
                                                                          <w:divsChild>
                                                                            <w:div w:id="46605269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8784246">
                                                  <w:marLeft w:val="0"/>
                                                  <w:marRight w:val="0"/>
                                                  <w:marTop w:val="210"/>
                                                  <w:marBottom w:val="210"/>
                                                  <w:divBdr>
                                                    <w:top w:val="none" w:sz="0" w:space="0" w:color="auto"/>
                                                    <w:left w:val="none" w:sz="0" w:space="0" w:color="auto"/>
                                                    <w:bottom w:val="none" w:sz="0" w:space="0" w:color="auto"/>
                                                    <w:right w:val="none" w:sz="0" w:space="0" w:color="auto"/>
                                                  </w:divBdr>
                                                  <w:divsChild>
                                                    <w:div w:id="355157282">
                                                      <w:marLeft w:val="480"/>
                                                      <w:marRight w:val="0"/>
                                                      <w:marTop w:val="0"/>
                                                      <w:marBottom w:val="240"/>
                                                      <w:divBdr>
                                                        <w:top w:val="none" w:sz="0" w:space="0" w:color="auto"/>
                                                        <w:left w:val="none" w:sz="0" w:space="0" w:color="auto"/>
                                                        <w:bottom w:val="none" w:sz="0" w:space="0" w:color="auto"/>
                                                        <w:right w:val="none" w:sz="0" w:space="0" w:color="auto"/>
                                                      </w:divBdr>
                                                    </w:div>
                                                  </w:divsChild>
                                                </w:div>
                                                <w:div w:id="1242175460">
                                                  <w:marLeft w:val="0"/>
                                                  <w:marRight w:val="0"/>
                                                  <w:marTop w:val="210"/>
                                                  <w:marBottom w:val="0"/>
                                                  <w:divBdr>
                                                    <w:top w:val="none" w:sz="0" w:space="0" w:color="auto"/>
                                                    <w:left w:val="none" w:sz="0" w:space="0" w:color="auto"/>
                                                    <w:bottom w:val="none" w:sz="0" w:space="0" w:color="auto"/>
                                                    <w:right w:val="none" w:sz="0" w:space="0" w:color="auto"/>
                                                  </w:divBdr>
                                                  <w:divsChild>
                                                    <w:div w:id="1480075535">
                                                      <w:marLeft w:val="480"/>
                                                      <w:marRight w:val="0"/>
                                                      <w:marTop w:val="0"/>
                                                      <w:marBottom w:val="240"/>
                                                      <w:divBdr>
                                                        <w:top w:val="none" w:sz="0" w:space="0" w:color="auto"/>
                                                        <w:left w:val="none" w:sz="0" w:space="0" w:color="auto"/>
                                                        <w:bottom w:val="none" w:sz="0" w:space="0" w:color="auto"/>
                                                        <w:right w:val="none" w:sz="0" w:space="0" w:color="auto"/>
                                                      </w:divBdr>
                                                      <w:divsChild>
                                                        <w:div w:id="1121148066">
                                                          <w:marLeft w:val="0"/>
                                                          <w:marRight w:val="0"/>
                                                          <w:marTop w:val="0"/>
                                                          <w:marBottom w:val="0"/>
                                                          <w:divBdr>
                                                            <w:top w:val="none" w:sz="0" w:space="0" w:color="auto"/>
                                                            <w:left w:val="none" w:sz="0" w:space="0" w:color="auto"/>
                                                            <w:bottom w:val="none" w:sz="0" w:space="0" w:color="auto"/>
                                                            <w:right w:val="none" w:sz="0" w:space="0" w:color="auto"/>
                                                          </w:divBdr>
                                                          <w:divsChild>
                                                            <w:div w:id="2033024009">
                                                              <w:marLeft w:val="0"/>
                                                              <w:marRight w:val="0"/>
                                                              <w:marTop w:val="210"/>
                                                              <w:marBottom w:val="210"/>
                                                              <w:divBdr>
                                                                <w:top w:val="none" w:sz="0" w:space="0" w:color="auto"/>
                                                                <w:left w:val="none" w:sz="0" w:space="0" w:color="auto"/>
                                                                <w:bottom w:val="none" w:sz="0" w:space="0" w:color="auto"/>
                                                                <w:right w:val="none" w:sz="0" w:space="0" w:color="auto"/>
                                                              </w:divBdr>
                                                              <w:divsChild>
                                                                <w:div w:id="1049455260">
                                                                  <w:marLeft w:val="480"/>
                                                                  <w:marRight w:val="0"/>
                                                                  <w:marTop w:val="0"/>
                                                                  <w:marBottom w:val="240"/>
                                                                  <w:divBdr>
                                                                    <w:top w:val="none" w:sz="0" w:space="0" w:color="auto"/>
                                                                    <w:left w:val="none" w:sz="0" w:space="0" w:color="auto"/>
                                                                    <w:bottom w:val="none" w:sz="0" w:space="0" w:color="auto"/>
                                                                    <w:right w:val="none" w:sz="0" w:space="0" w:color="auto"/>
                                                                  </w:divBdr>
                                                                </w:div>
                                                              </w:divsChild>
                                                            </w:div>
                                                            <w:div w:id="1446383092">
                                                              <w:marLeft w:val="0"/>
                                                              <w:marRight w:val="0"/>
                                                              <w:marTop w:val="210"/>
                                                              <w:marBottom w:val="210"/>
                                                              <w:divBdr>
                                                                <w:top w:val="none" w:sz="0" w:space="0" w:color="auto"/>
                                                                <w:left w:val="none" w:sz="0" w:space="0" w:color="auto"/>
                                                                <w:bottom w:val="none" w:sz="0" w:space="0" w:color="auto"/>
                                                                <w:right w:val="none" w:sz="0" w:space="0" w:color="auto"/>
                                                              </w:divBdr>
                                                              <w:divsChild>
                                                                <w:div w:id="161891772">
                                                                  <w:marLeft w:val="480"/>
                                                                  <w:marRight w:val="0"/>
                                                                  <w:marTop w:val="0"/>
                                                                  <w:marBottom w:val="240"/>
                                                                  <w:divBdr>
                                                                    <w:top w:val="none" w:sz="0" w:space="0" w:color="auto"/>
                                                                    <w:left w:val="none" w:sz="0" w:space="0" w:color="auto"/>
                                                                    <w:bottom w:val="none" w:sz="0" w:space="0" w:color="auto"/>
                                                                    <w:right w:val="none" w:sz="0" w:space="0" w:color="auto"/>
                                                                  </w:divBdr>
                                                                </w:div>
                                                              </w:divsChild>
                                                            </w:div>
                                                            <w:div w:id="1939630080">
                                                              <w:marLeft w:val="0"/>
                                                              <w:marRight w:val="0"/>
                                                              <w:marTop w:val="210"/>
                                                              <w:marBottom w:val="210"/>
                                                              <w:divBdr>
                                                                <w:top w:val="none" w:sz="0" w:space="0" w:color="auto"/>
                                                                <w:left w:val="none" w:sz="0" w:space="0" w:color="auto"/>
                                                                <w:bottom w:val="none" w:sz="0" w:space="0" w:color="auto"/>
                                                                <w:right w:val="none" w:sz="0" w:space="0" w:color="auto"/>
                                                              </w:divBdr>
                                                              <w:divsChild>
                                                                <w:div w:id="1553931162">
                                                                  <w:marLeft w:val="480"/>
                                                                  <w:marRight w:val="0"/>
                                                                  <w:marTop w:val="0"/>
                                                                  <w:marBottom w:val="240"/>
                                                                  <w:divBdr>
                                                                    <w:top w:val="none" w:sz="0" w:space="0" w:color="auto"/>
                                                                    <w:left w:val="none" w:sz="0" w:space="0" w:color="auto"/>
                                                                    <w:bottom w:val="none" w:sz="0" w:space="0" w:color="auto"/>
                                                                    <w:right w:val="none" w:sz="0" w:space="0" w:color="auto"/>
                                                                  </w:divBdr>
                                                                </w:div>
                                                              </w:divsChild>
                                                            </w:div>
                                                            <w:div w:id="637298289">
                                                              <w:marLeft w:val="0"/>
                                                              <w:marRight w:val="0"/>
                                                              <w:marTop w:val="210"/>
                                                              <w:marBottom w:val="210"/>
                                                              <w:divBdr>
                                                                <w:top w:val="none" w:sz="0" w:space="0" w:color="auto"/>
                                                                <w:left w:val="none" w:sz="0" w:space="0" w:color="auto"/>
                                                                <w:bottom w:val="none" w:sz="0" w:space="0" w:color="auto"/>
                                                                <w:right w:val="none" w:sz="0" w:space="0" w:color="auto"/>
                                                              </w:divBdr>
                                                              <w:divsChild>
                                                                <w:div w:id="1811241194">
                                                                  <w:marLeft w:val="480"/>
                                                                  <w:marRight w:val="0"/>
                                                                  <w:marTop w:val="0"/>
                                                                  <w:marBottom w:val="240"/>
                                                                  <w:divBdr>
                                                                    <w:top w:val="none" w:sz="0" w:space="0" w:color="auto"/>
                                                                    <w:left w:val="none" w:sz="0" w:space="0" w:color="auto"/>
                                                                    <w:bottom w:val="none" w:sz="0" w:space="0" w:color="auto"/>
                                                                    <w:right w:val="none" w:sz="0" w:space="0" w:color="auto"/>
                                                                  </w:divBdr>
                                                                </w:div>
                                                              </w:divsChild>
                                                            </w:div>
                                                            <w:div w:id="1512837068">
                                                              <w:marLeft w:val="0"/>
                                                              <w:marRight w:val="0"/>
                                                              <w:marTop w:val="210"/>
                                                              <w:marBottom w:val="210"/>
                                                              <w:divBdr>
                                                                <w:top w:val="none" w:sz="0" w:space="0" w:color="auto"/>
                                                                <w:left w:val="none" w:sz="0" w:space="0" w:color="auto"/>
                                                                <w:bottom w:val="none" w:sz="0" w:space="0" w:color="auto"/>
                                                                <w:right w:val="none" w:sz="0" w:space="0" w:color="auto"/>
                                                              </w:divBdr>
                                                              <w:divsChild>
                                                                <w:div w:id="835144722">
                                                                  <w:marLeft w:val="480"/>
                                                                  <w:marRight w:val="0"/>
                                                                  <w:marTop w:val="0"/>
                                                                  <w:marBottom w:val="240"/>
                                                                  <w:divBdr>
                                                                    <w:top w:val="none" w:sz="0" w:space="0" w:color="auto"/>
                                                                    <w:left w:val="none" w:sz="0" w:space="0" w:color="auto"/>
                                                                    <w:bottom w:val="none" w:sz="0" w:space="0" w:color="auto"/>
                                                                    <w:right w:val="none" w:sz="0" w:space="0" w:color="auto"/>
                                                                  </w:divBdr>
                                                                </w:div>
                                                              </w:divsChild>
                                                            </w:div>
                                                            <w:div w:id="583606447">
                                                              <w:marLeft w:val="0"/>
                                                              <w:marRight w:val="0"/>
                                                              <w:marTop w:val="210"/>
                                                              <w:marBottom w:val="210"/>
                                                              <w:divBdr>
                                                                <w:top w:val="none" w:sz="0" w:space="0" w:color="auto"/>
                                                                <w:left w:val="none" w:sz="0" w:space="0" w:color="auto"/>
                                                                <w:bottom w:val="none" w:sz="0" w:space="0" w:color="auto"/>
                                                                <w:right w:val="none" w:sz="0" w:space="0" w:color="auto"/>
                                                              </w:divBdr>
                                                              <w:divsChild>
                                                                <w:div w:id="341667185">
                                                                  <w:marLeft w:val="480"/>
                                                                  <w:marRight w:val="0"/>
                                                                  <w:marTop w:val="0"/>
                                                                  <w:marBottom w:val="240"/>
                                                                  <w:divBdr>
                                                                    <w:top w:val="none" w:sz="0" w:space="0" w:color="auto"/>
                                                                    <w:left w:val="none" w:sz="0" w:space="0" w:color="auto"/>
                                                                    <w:bottom w:val="none" w:sz="0" w:space="0" w:color="auto"/>
                                                                    <w:right w:val="none" w:sz="0" w:space="0" w:color="auto"/>
                                                                  </w:divBdr>
                                                                </w:div>
                                                              </w:divsChild>
                                                            </w:div>
                                                            <w:div w:id="1604877884">
                                                              <w:marLeft w:val="0"/>
                                                              <w:marRight w:val="0"/>
                                                              <w:marTop w:val="210"/>
                                                              <w:marBottom w:val="210"/>
                                                              <w:divBdr>
                                                                <w:top w:val="none" w:sz="0" w:space="0" w:color="auto"/>
                                                                <w:left w:val="none" w:sz="0" w:space="0" w:color="auto"/>
                                                                <w:bottom w:val="none" w:sz="0" w:space="0" w:color="auto"/>
                                                                <w:right w:val="none" w:sz="0" w:space="0" w:color="auto"/>
                                                              </w:divBdr>
                                                              <w:divsChild>
                                                                <w:div w:id="1860924363">
                                                                  <w:marLeft w:val="480"/>
                                                                  <w:marRight w:val="0"/>
                                                                  <w:marTop w:val="0"/>
                                                                  <w:marBottom w:val="240"/>
                                                                  <w:divBdr>
                                                                    <w:top w:val="none" w:sz="0" w:space="0" w:color="auto"/>
                                                                    <w:left w:val="none" w:sz="0" w:space="0" w:color="auto"/>
                                                                    <w:bottom w:val="none" w:sz="0" w:space="0" w:color="auto"/>
                                                                    <w:right w:val="none" w:sz="0" w:space="0" w:color="auto"/>
                                                                  </w:divBdr>
                                                                </w:div>
                                                              </w:divsChild>
                                                            </w:div>
                                                            <w:div w:id="835389157">
                                                              <w:marLeft w:val="0"/>
                                                              <w:marRight w:val="0"/>
                                                              <w:marTop w:val="210"/>
                                                              <w:marBottom w:val="210"/>
                                                              <w:divBdr>
                                                                <w:top w:val="none" w:sz="0" w:space="0" w:color="auto"/>
                                                                <w:left w:val="none" w:sz="0" w:space="0" w:color="auto"/>
                                                                <w:bottom w:val="none" w:sz="0" w:space="0" w:color="auto"/>
                                                                <w:right w:val="none" w:sz="0" w:space="0" w:color="auto"/>
                                                              </w:divBdr>
                                                              <w:divsChild>
                                                                <w:div w:id="2113238703">
                                                                  <w:marLeft w:val="480"/>
                                                                  <w:marRight w:val="0"/>
                                                                  <w:marTop w:val="0"/>
                                                                  <w:marBottom w:val="240"/>
                                                                  <w:divBdr>
                                                                    <w:top w:val="none" w:sz="0" w:space="0" w:color="auto"/>
                                                                    <w:left w:val="none" w:sz="0" w:space="0" w:color="auto"/>
                                                                    <w:bottom w:val="none" w:sz="0" w:space="0" w:color="auto"/>
                                                                    <w:right w:val="none" w:sz="0" w:space="0" w:color="auto"/>
                                                                  </w:divBdr>
                                                                </w:div>
                                                              </w:divsChild>
                                                            </w:div>
                                                            <w:div w:id="1069352468">
                                                              <w:marLeft w:val="0"/>
                                                              <w:marRight w:val="0"/>
                                                              <w:marTop w:val="210"/>
                                                              <w:marBottom w:val="210"/>
                                                              <w:divBdr>
                                                                <w:top w:val="none" w:sz="0" w:space="0" w:color="auto"/>
                                                                <w:left w:val="none" w:sz="0" w:space="0" w:color="auto"/>
                                                                <w:bottom w:val="none" w:sz="0" w:space="0" w:color="auto"/>
                                                                <w:right w:val="none" w:sz="0" w:space="0" w:color="auto"/>
                                                              </w:divBdr>
                                                              <w:divsChild>
                                                                <w:div w:id="87122719">
                                                                  <w:marLeft w:val="480"/>
                                                                  <w:marRight w:val="0"/>
                                                                  <w:marTop w:val="0"/>
                                                                  <w:marBottom w:val="240"/>
                                                                  <w:divBdr>
                                                                    <w:top w:val="none" w:sz="0" w:space="0" w:color="auto"/>
                                                                    <w:left w:val="none" w:sz="0" w:space="0" w:color="auto"/>
                                                                    <w:bottom w:val="none" w:sz="0" w:space="0" w:color="auto"/>
                                                                    <w:right w:val="none" w:sz="0" w:space="0" w:color="auto"/>
                                                                  </w:divBdr>
                                                                </w:div>
                                                              </w:divsChild>
                                                            </w:div>
                                                            <w:div w:id="1853449944">
                                                              <w:marLeft w:val="0"/>
                                                              <w:marRight w:val="0"/>
                                                              <w:marTop w:val="210"/>
                                                              <w:marBottom w:val="210"/>
                                                              <w:divBdr>
                                                                <w:top w:val="none" w:sz="0" w:space="0" w:color="auto"/>
                                                                <w:left w:val="none" w:sz="0" w:space="0" w:color="auto"/>
                                                                <w:bottom w:val="none" w:sz="0" w:space="0" w:color="auto"/>
                                                                <w:right w:val="none" w:sz="0" w:space="0" w:color="auto"/>
                                                              </w:divBdr>
                                                              <w:divsChild>
                                                                <w:div w:id="965432245">
                                                                  <w:marLeft w:val="480"/>
                                                                  <w:marRight w:val="0"/>
                                                                  <w:marTop w:val="0"/>
                                                                  <w:marBottom w:val="240"/>
                                                                  <w:divBdr>
                                                                    <w:top w:val="none" w:sz="0" w:space="0" w:color="auto"/>
                                                                    <w:left w:val="none" w:sz="0" w:space="0" w:color="auto"/>
                                                                    <w:bottom w:val="none" w:sz="0" w:space="0" w:color="auto"/>
                                                                    <w:right w:val="none" w:sz="0" w:space="0" w:color="auto"/>
                                                                  </w:divBdr>
                                                                </w:div>
                                                              </w:divsChild>
                                                            </w:div>
                                                            <w:div w:id="757294116">
                                                              <w:marLeft w:val="0"/>
                                                              <w:marRight w:val="0"/>
                                                              <w:marTop w:val="210"/>
                                                              <w:marBottom w:val="210"/>
                                                              <w:divBdr>
                                                                <w:top w:val="none" w:sz="0" w:space="0" w:color="auto"/>
                                                                <w:left w:val="none" w:sz="0" w:space="0" w:color="auto"/>
                                                                <w:bottom w:val="none" w:sz="0" w:space="0" w:color="auto"/>
                                                                <w:right w:val="none" w:sz="0" w:space="0" w:color="auto"/>
                                                              </w:divBdr>
                                                              <w:divsChild>
                                                                <w:div w:id="610665924">
                                                                  <w:marLeft w:val="480"/>
                                                                  <w:marRight w:val="0"/>
                                                                  <w:marTop w:val="0"/>
                                                                  <w:marBottom w:val="240"/>
                                                                  <w:divBdr>
                                                                    <w:top w:val="none" w:sz="0" w:space="0" w:color="auto"/>
                                                                    <w:left w:val="none" w:sz="0" w:space="0" w:color="auto"/>
                                                                    <w:bottom w:val="none" w:sz="0" w:space="0" w:color="auto"/>
                                                                    <w:right w:val="none" w:sz="0" w:space="0" w:color="auto"/>
                                                                  </w:divBdr>
                                                                </w:div>
                                                              </w:divsChild>
                                                            </w:div>
                                                            <w:div w:id="2135295635">
                                                              <w:marLeft w:val="0"/>
                                                              <w:marRight w:val="0"/>
                                                              <w:marTop w:val="210"/>
                                                              <w:marBottom w:val="0"/>
                                                              <w:divBdr>
                                                                <w:top w:val="none" w:sz="0" w:space="0" w:color="auto"/>
                                                                <w:left w:val="none" w:sz="0" w:space="0" w:color="auto"/>
                                                                <w:bottom w:val="none" w:sz="0" w:space="0" w:color="auto"/>
                                                                <w:right w:val="none" w:sz="0" w:space="0" w:color="auto"/>
                                                              </w:divBdr>
                                                              <w:divsChild>
                                                                <w:div w:id="145347337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3077347">
                                      <w:marLeft w:val="0"/>
                                      <w:marRight w:val="0"/>
                                      <w:marTop w:val="210"/>
                                      <w:marBottom w:val="210"/>
                                      <w:divBdr>
                                        <w:top w:val="none" w:sz="0" w:space="0" w:color="auto"/>
                                        <w:left w:val="none" w:sz="0" w:space="0" w:color="auto"/>
                                        <w:bottom w:val="none" w:sz="0" w:space="0" w:color="auto"/>
                                        <w:right w:val="none" w:sz="0" w:space="0" w:color="auto"/>
                                      </w:divBdr>
                                      <w:divsChild>
                                        <w:div w:id="741758713">
                                          <w:marLeft w:val="480"/>
                                          <w:marRight w:val="0"/>
                                          <w:marTop w:val="0"/>
                                          <w:marBottom w:val="240"/>
                                          <w:divBdr>
                                            <w:top w:val="none" w:sz="0" w:space="0" w:color="auto"/>
                                            <w:left w:val="none" w:sz="0" w:space="0" w:color="auto"/>
                                            <w:bottom w:val="none" w:sz="0" w:space="0" w:color="auto"/>
                                            <w:right w:val="none" w:sz="0" w:space="0" w:color="auto"/>
                                          </w:divBdr>
                                          <w:divsChild>
                                            <w:div w:id="2088574465">
                                              <w:marLeft w:val="0"/>
                                              <w:marRight w:val="0"/>
                                              <w:marTop w:val="0"/>
                                              <w:marBottom w:val="0"/>
                                              <w:divBdr>
                                                <w:top w:val="none" w:sz="0" w:space="0" w:color="auto"/>
                                                <w:left w:val="none" w:sz="0" w:space="0" w:color="auto"/>
                                                <w:bottom w:val="none" w:sz="0" w:space="0" w:color="auto"/>
                                                <w:right w:val="none" w:sz="0" w:space="0" w:color="auto"/>
                                              </w:divBdr>
                                              <w:divsChild>
                                                <w:div w:id="1943339910">
                                                  <w:marLeft w:val="0"/>
                                                  <w:marRight w:val="0"/>
                                                  <w:marTop w:val="210"/>
                                                  <w:marBottom w:val="210"/>
                                                  <w:divBdr>
                                                    <w:top w:val="none" w:sz="0" w:space="0" w:color="auto"/>
                                                    <w:left w:val="none" w:sz="0" w:space="0" w:color="auto"/>
                                                    <w:bottom w:val="none" w:sz="0" w:space="0" w:color="auto"/>
                                                    <w:right w:val="none" w:sz="0" w:space="0" w:color="auto"/>
                                                  </w:divBdr>
                                                  <w:divsChild>
                                                    <w:div w:id="1991249917">
                                                      <w:marLeft w:val="480"/>
                                                      <w:marRight w:val="0"/>
                                                      <w:marTop w:val="0"/>
                                                      <w:marBottom w:val="240"/>
                                                      <w:divBdr>
                                                        <w:top w:val="none" w:sz="0" w:space="0" w:color="auto"/>
                                                        <w:left w:val="none" w:sz="0" w:space="0" w:color="auto"/>
                                                        <w:bottom w:val="none" w:sz="0" w:space="0" w:color="auto"/>
                                                        <w:right w:val="none" w:sz="0" w:space="0" w:color="auto"/>
                                                      </w:divBdr>
                                                    </w:div>
                                                  </w:divsChild>
                                                </w:div>
                                                <w:div w:id="12730022">
                                                  <w:marLeft w:val="0"/>
                                                  <w:marRight w:val="0"/>
                                                  <w:marTop w:val="210"/>
                                                  <w:marBottom w:val="210"/>
                                                  <w:divBdr>
                                                    <w:top w:val="none" w:sz="0" w:space="0" w:color="auto"/>
                                                    <w:left w:val="none" w:sz="0" w:space="0" w:color="auto"/>
                                                    <w:bottom w:val="none" w:sz="0" w:space="0" w:color="auto"/>
                                                    <w:right w:val="none" w:sz="0" w:space="0" w:color="auto"/>
                                                  </w:divBdr>
                                                  <w:divsChild>
                                                    <w:div w:id="579292716">
                                                      <w:marLeft w:val="480"/>
                                                      <w:marRight w:val="0"/>
                                                      <w:marTop w:val="0"/>
                                                      <w:marBottom w:val="240"/>
                                                      <w:divBdr>
                                                        <w:top w:val="none" w:sz="0" w:space="0" w:color="auto"/>
                                                        <w:left w:val="none" w:sz="0" w:space="0" w:color="auto"/>
                                                        <w:bottom w:val="none" w:sz="0" w:space="0" w:color="auto"/>
                                                        <w:right w:val="none" w:sz="0" w:space="0" w:color="auto"/>
                                                      </w:divBdr>
                                                    </w:div>
                                                  </w:divsChild>
                                                </w:div>
                                                <w:div w:id="509489363">
                                                  <w:marLeft w:val="0"/>
                                                  <w:marRight w:val="0"/>
                                                  <w:marTop w:val="210"/>
                                                  <w:marBottom w:val="210"/>
                                                  <w:divBdr>
                                                    <w:top w:val="none" w:sz="0" w:space="0" w:color="auto"/>
                                                    <w:left w:val="none" w:sz="0" w:space="0" w:color="auto"/>
                                                    <w:bottom w:val="none" w:sz="0" w:space="0" w:color="auto"/>
                                                    <w:right w:val="none" w:sz="0" w:space="0" w:color="auto"/>
                                                  </w:divBdr>
                                                  <w:divsChild>
                                                    <w:div w:id="7686543">
                                                      <w:marLeft w:val="480"/>
                                                      <w:marRight w:val="0"/>
                                                      <w:marTop w:val="0"/>
                                                      <w:marBottom w:val="240"/>
                                                      <w:divBdr>
                                                        <w:top w:val="none" w:sz="0" w:space="0" w:color="auto"/>
                                                        <w:left w:val="none" w:sz="0" w:space="0" w:color="auto"/>
                                                        <w:bottom w:val="none" w:sz="0" w:space="0" w:color="auto"/>
                                                        <w:right w:val="none" w:sz="0" w:space="0" w:color="auto"/>
                                                      </w:divBdr>
                                                    </w:div>
                                                  </w:divsChild>
                                                </w:div>
                                                <w:div w:id="1017777307">
                                                  <w:marLeft w:val="0"/>
                                                  <w:marRight w:val="0"/>
                                                  <w:marTop w:val="210"/>
                                                  <w:marBottom w:val="210"/>
                                                  <w:divBdr>
                                                    <w:top w:val="none" w:sz="0" w:space="0" w:color="auto"/>
                                                    <w:left w:val="none" w:sz="0" w:space="0" w:color="auto"/>
                                                    <w:bottom w:val="none" w:sz="0" w:space="0" w:color="auto"/>
                                                    <w:right w:val="none" w:sz="0" w:space="0" w:color="auto"/>
                                                  </w:divBdr>
                                                  <w:divsChild>
                                                    <w:div w:id="834347435">
                                                      <w:marLeft w:val="480"/>
                                                      <w:marRight w:val="0"/>
                                                      <w:marTop w:val="0"/>
                                                      <w:marBottom w:val="240"/>
                                                      <w:divBdr>
                                                        <w:top w:val="none" w:sz="0" w:space="0" w:color="auto"/>
                                                        <w:left w:val="none" w:sz="0" w:space="0" w:color="auto"/>
                                                        <w:bottom w:val="none" w:sz="0" w:space="0" w:color="auto"/>
                                                        <w:right w:val="none" w:sz="0" w:space="0" w:color="auto"/>
                                                      </w:divBdr>
                                                    </w:div>
                                                  </w:divsChild>
                                                </w:div>
                                                <w:div w:id="456220345">
                                                  <w:marLeft w:val="0"/>
                                                  <w:marRight w:val="0"/>
                                                  <w:marTop w:val="210"/>
                                                  <w:marBottom w:val="210"/>
                                                  <w:divBdr>
                                                    <w:top w:val="none" w:sz="0" w:space="0" w:color="auto"/>
                                                    <w:left w:val="none" w:sz="0" w:space="0" w:color="auto"/>
                                                    <w:bottom w:val="none" w:sz="0" w:space="0" w:color="auto"/>
                                                    <w:right w:val="none" w:sz="0" w:space="0" w:color="auto"/>
                                                  </w:divBdr>
                                                  <w:divsChild>
                                                    <w:div w:id="344088844">
                                                      <w:marLeft w:val="480"/>
                                                      <w:marRight w:val="0"/>
                                                      <w:marTop w:val="0"/>
                                                      <w:marBottom w:val="240"/>
                                                      <w:divBdr>
                                                        <w:top w:val="none" w:sz="0" w:space="0" w:color="auto"/>
                                                        <w:left w:val="none" w:sz="0" w:space="0" w:color="auto"/>
                                                        <w:bottom w:val="none" w:sz="0" w:space="0" w:color="auto"/>
                                                        <w:right w:val="none" w:sz="0" w:space="0" w:color="auto"/>
                                                      </w:divBdr>
                                                    </w:div>
                                                  </w:divsChild>
                                                </w:div>
                                                <w:div w:id="1749770341">
                                                  <w:marLeft w:val="0"/>
                                                  <w:marRight w:val="0"/>
                                                  <w:marTop w:val="210"/>
                                                  <w:marBottom w:val="210"/>
                                                  <w:divBdr>
                                                    <w:top w:val="none" w:sz="0" w:space="0" w:color="auto"/>
                                                    <w:left w:val="none" w:sz="0" w:space="0" w:color="auto"/>
                                                    <w:bottom w:val="none" w:sz="0" w:space="0" w:color="auto"/>
                                                    <w:right w:val="none" w:sz="0" w:space="0" w:color="auto"/>
                                                  </w:divBdr>
                                                  <w:divsChild>
                                                    <w:div w:id="330253746">
                                                      <w:marLeft w:val="480"/>
                                                      <w:marRight w:val="0"/>
                                                      <w:marTop w:val="0"/>
                                                      <w:marBottom w:val="240"/>
                                                      <w:divBdr>
                                                        <w:top w:val="none" w:sz="0" w:space="0" w:color="auto"/>
                                                        <w:left w:val="none" w:sz="0" w:space="0" w:color="auto"/>
                                                        <w:bottom w:val="none" w:sz="0" w:space="0" w:color="auto"/>
                                                        <w:right w:val="none" w:sz="0" w:space="0" w:color="auto"/>
                                                      </w:divBdr>
                                                    </w:div>
                                                  </w:divsChild>
                                                </w:div>
                                                <w:div w:id="1431314180">
                                                  <w:marLeft w:val="0"/>
                                                  <w:marRight w:val="0"/>
                                                  <w:marTop w:val="210"/>
                                                  <w:marBottom w:val="210"/>
                                                  <w:divBdr>
                                                    <w:top w:val="none" w:sz="0" w:space="0" w:color="auto"/>
                                                    <w:left w:val="none" w:sz="0" w:space="0" w:color="auto"/>
                                                    <w:bottom w:val="none" w:sz="0" w:space="0" w:color="auto"/>
                                                    <w:right w:val="none" w:sz="0" w:space="0" w:color="auto"/>
                                                  </w:divBdr>
                                                  <w:divsChild>
                                                    <w:div w:id="473065898">
                                                      <w:marLeft w:val="480"/>
                                                      <w:marRight w:val="0"/>
                                                      <w:marTop w:val="0"/>
                                                      <w:marBottom w:val="240"/>
                                                      <w:divBdr>
                                                        <w:top w:val="none" w:sz="0" w:space="0" w:color="auto"/>
                                                        <w:left w:val="none" w:sz="0" w:space="0" w:color="auto"/>
                                                        <w:bottom w:val="none" w:sz="0" w:space="0" w:color="auto"/>
                                                        <w:right w:val="none" w:sz="0" w:space="0" w:color="auto"/>
                                                      </w:divBdr>
                                                    </w:div>
                                                  </w:divsChild>
                                                </w:div>
                                                <w:div w:id="1698509444">
                                                  <w:marLeft w:val="0"/>
                                                  <w:marRight w:val="0"/>
                                                  <w:marTop w:val="210"/>
                                                  <w:marBottom w:val="210"/>
                                                  <w:divBdr>
                                                    <w:top w:val="none" w:sz="0" w:space="0" w:color="auto"/>
                                                    <w:left w:val="none" w:sz="0" w:space="0" w:color="auto"/>
                                                    <w:bottom w:val="none" w:sz="0" w:space="0" w:color="auto"/>
                                                    <w:right w:val="none" w:sz="0" w:space="0" w:color="auto"/>
                                                  </w:divBdr>
                                                  <w:divsChild>
                                                    <w:div w:id="1107389607">
                                                      <w:marLeft w:val="480"/>
                                                      <w:marRight w:val="0"/>
                                                      <w:marTop w:val="0"/>
                                                      <w:marBottom w:val="240"/>
                                                      <w:divBdr>
                                                        <w:top w:val="none" w:sz="0" w:space="0" w:color="auto"/>
                                                        <w:left w:val="none" w:sz="0" w:space="0" w:color="auto"/>
                                                        <w:bottom w:val="none" w:sz="0" w:space="0" w:color="auto"/>
                                                        <w:right w:val="none" w:sz="0" w:space="0" w:color="auto"/>
                                                      </w:divBdr>
                                                      <w:divsChild>
                                                        <w:div w:id="1624312881">
                                                          <w:marLeft w:val="0"/>
                                                          <w:marRight w:val="0"/>
                                                          <w:marTop w:val="0"/>
                                                          <w:marBottom w:val="0"/>
                                                          <w:divBdr>
                                                            <w:top w:val="none" w:sz="0" w:space="0" w:color="auto"/>
                                                            <w:left w:val="none" w:sz="0" w:space="0" w:color="auto"/>
                                                            <w:bottom w:val="none" w:sz="0" w:space="0" w:color="auto"/>
                                                            <w:right w:val="none" w:sz="0" w:space="0" w:color="auto"/>
                                                          </w:divBdr>
                                                          <w:divsChild>
                                                            <w:div w:id="191843699">
                                                              <w:marLeft w:val="0"/>
                                                              <w:marRight w:val="0"/>
                                                              <w:marTop w:val="0"/>
                                                              <w:marBottom w:val="0"/>
                                                              <w:divBdr>
                                                                <w:top w:val="none" w:sz="0" w:space="0" w:color="auto"/>
                                                                <w:left w:val="none" w:sz="0" w:space="0" w:color="auto"/>
                                                                <w:bottom w:val="none" w:sz="0" w:space="0" w:color="auto"/>
                                                                <w:right w:val="none" w:sz="0" w:space="0" w:color="auto"/>
                                                              </w:divBdr>
                                                              <w:divsChild>
                                                                <w:div w:id="211721337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088147">
                                                  <w:marLeft w:val="0"/>
                                                  <w:marRight w:val="0"/>
                                                  <w:marTop w:val="210"/>
                                                  <w:marBottom w:val="210"/>
                                                  <w:divBdr>
                                                    <w:top w:val="none" w:sz="0" w:space="0" w:color="auto"/>
                                                    <w:left w:val="none" w:sz="0" w:space="0" w:color="auto"/>
                                                    <w:bottom w:val="none" w:sz="0" w:space="0" w:color="auto"/>
                                                    <w:right w:val="none" w:sz="0" w:space="0" w:color="auto"/>
                                                  </w:divBdr>
                                                  <w:divsChild>
                                                    <w:div w:id="114636829">
                                                      <w:marLeft w:val="480"/>
                                                      <w:marRight w:val="0"/>
                                                      <w:marTop w:val="0"/>
                                                      <w:marBottom w:val="240"/>
                                                      <w:divBdr>
                                                        <w:top w:val="none" w:sz="0" w:space="0" w:color="auto"/>
                                                        <w:left w:val="none" w:sz="0" w:space="0" w:color="auto"/>
                                                        <w:bottom w:val="none" w:sz="0" w:space="0" w:color="auto"/>
                                                        <w:right w:val="none" w:sz="0" w:space="0" w:color="auto"/>
                                                      </w:divBdr>
                                                    </w:div>
                                                  </w:divsChild>
                                                </w:div>
                                                <w:div w:id="1963533520">
                                                  <w:marLeft w:val="0"/>
                                                  <w:marRight w:val="0"/>
                                                  <w:marTop w:val="210"/>
                                                  <w:marBottom w:val="210"/>
                                                  <w:divBdr>
                                                    <w:top w:val="none" w:sz="0" w:space="0" w:color="auto"/>
                                                    <w:left w:val="none" w:sz="0" w:space="0" w:color="auto"/>
                                                    <w:bottom w:val="none" w:sz="0" w:space="0" w:color="auto"/>
                                                    <w:right w:val="none" w:sz="0" w:space="0" w:color="auto"/>
                                                  </w:divBdr>
                                                  <w:divsChild>
                                                    <w:div w:id="123892997">
                                                      <w:marLeft w:val="480"/>
                                                      <w:marRight w:val="0"/>
                                                      <w:marTop w:val="0"/>
                                                      <w:marBottom w:val="240"/>
                                                      <w:divBdr>
                                                        <w:top w:val="none" w:sz="0" w:space="0" w:color="auto"/>
                                                        <w:left w:val="none" w:sz="0" w:space="0" w:color="auto"/>
                                                        <w:bottom w:val="none" w:sz="0" w:space="0" w:color="auto"/>
                                                        <w:right w:val="none" w:sz="0" w:space="0" w:color="auto"/>
                                                      </w:divBdr>
                                                    </w:div>
                                                  </w:divsChild>
                                                </w:div>
                                                <w:div w:id="1433822915">
                                                  <w:marLeft w:val="0"/>
                                                  <w:marRight w:val="0"/>
                                                  <w:marTop w:val="210"/>
                                                  <w:marBottom w:val="210"/>
                                                  <w:divBdr>
                                                    <w:top w:val="none" w:sz="0" w:space="0" w:color="auto"/>
                                                    <w:left w:val="none" w:sz="0" w:space="0" w:color="auto"/>
                                                    <w:bottom w:val="none" w:sz="0" w:space="0" w:color="auto"/>
                                                    <w:right w:val="none" w:sz="0" w:space="0" w:color="auto"/>
                                                  </w:divBdr>
                                                  <w:divsChild>
                                                    <w:div w:id="1529174395">
                                                      <w:marLeft w:val="480"/>
                                                      <w:marRight w:val="0"/>
                                                      <w:marTop w:val="0"/>
                                                      <w:marBottom w:val="240"/>
                                                      <w:divBdr>
                                                        <w:top w:val="none" w:sz="0" w:space="0" w:color="auto"/>
                                                        <w:left w:val="none" w:sz="0" w:space="0" w:color="auto"/>
                                                        <w:bottom w:val="none" w:sz="0" w:space="0" w:color="auto"/>
                                                        <w:right w:val="none" w:sz="0" w:space="0" w:color="auto"/>
                                                      </w:divBdr>
                                                    </w:div>
                                                  </w:divsChild>
                                                </w:div>
                                                <w:div w:id="960963076">
                                                  <w:marLeft w:val="0"/>
                                                  <w:marRight w:val="0"/>
                                                  <w:marTop w:val="210"/>
                                                  <w:marBottom w:val="210"/>
                                                  <w:divBdr>
                                                    <w:top w:val="none" w:sz="0" w:space="0" w:color="auto"/>
                                                    <w:left w:val="none" w:sz="0" w:space="0" w:color="auto"/>
                                                    <w:bottom w:val="none" w:sz="0" w:space="0" w:color="auto"/>
                                                    <w:right w:val="none" w:sz="0" w:space="0" w:color="auto"/>
                                                  </w:divBdr>
                                                  <w:divsChild>
                                                    <w:div w:id="2001958398">
                                                      <w:marLeft w:val="480"/>
                                                      <w:marRight w:val="0"/>
                                                      <w:marTop w:val="0"/>
                                                      <w:marBottom w:val="240"/>
                                                      <w:divBdr>
                                                        <w:top w:val="none" w:sz="0" w:space="0" w:color="auto"/>
                                                        <w:left w:val="none" w:sz="0" w:space="0" w:color="auto"/>
                                                        <w:bottom w:val="none" w:sz="0" w:space="0" w:color="auto"/>
                                                        <w:right w:val="none" w:sz="0" w:space="0" w:color="auto"/>
                                                      </w:divBdr>
                                                      <w:divsChild>
                                                        <w:div w:id="602148985">
                                                          <w:marLeft w:val="0"/>
                                                          <w:marRight w:val="0"/>
                                                          <w:marTop w:val="0"/>
                                                          <w:marBottom w:val="0"/>
                                                          <w:divBdr>
                                                            <w:top w:val="none" w:sz="0" w:space="0" w:color="auto"/>
                                                            <w:left w:val="none" w:sz="0" w:space="0" w:color="auto"/>
                                                            <w:bottom w:val="none" w:sz="0" w:space="0" w:color="auto"/>
                                                            <w:right w:val="none" w:sz="0" w:space="0" w:color="auto"/>
                                                          </w:divBdr>
                                                          <w:divsChild>
                                                            <w:div w:id="1605266961">
                                                              <w:marLeft w:val="0"/>
                                                              <w:marRight w:val="0"/>
                                                              <w:marTop w:val="210"/>
                                                              <w:marBottom w:val="210"/>
                                                              <w:divBdr>
                                                                <w:top w:val="none" w:sz="0" w:space="0" w:color="auto"/>
                                                                <w:left w:val="none" w:sz="0" w:space="0" w:color="auto"/>
                                                                <w:bottom w:val="none" w:sz="0" w:space="0" w:color="auto"/>
                                                                <w:right w:val="none" w:sz="0" w:space="0" w:color="auto"/>
                                                              </w:divBdr>
                                                              <w:divsChild>
                                                                <w:div w:id="2082016976">
                                                                  <w:marLeft w:val="480"/>
                                                                  <w:marRight w:val="0"/>
                                                                  <w:marTop w:val="0"/>
                                                                  <w:marBottom w:val="240"/>
                                                                  <w:divBdr>
                                                                    <w:top w:val="none" w:sz="0" w:space="0" w:color="auto"/>
                                                                    <w:left w:val="none" w:sz="0" w:space="0" w:color="auto"/>
                                                                    <w:bottom w:val="none" w:sz="0" w:space="0" w:color="auto"/>
                                                                    <w:right w:val="none" w:sz="0" w:space="0" w:color="auto"/>
                                                                  </w:divBdr>
                                                                </w:div>
                                                              </w:divsChild>
                                                            </w:div>
                                                            <w:div w:id="71515798">
                                                              <w:marLeft w:val="0"/>
                                                              <w:marRight w:val="0"/>
                                                              <w:marTop w:val="210"/>
                                                              <w:marBottom w:val="210"/>
                                                              <w:divBdr>
                                                                <w:top w:val="none" w:sz="0" w:space="0" w:color="auto"/>
                                                                <w:left w:val="none" w:sz="0" w:space="0" w:color="auto"/>
                                                                <w:bottom w:val="none" w:sz="0" w:space="0" w:color="auto"/>
                                                                <w:right w:val="none" w:sz="0" w:space="0" w:color="auto"/>
                                                              </w:divBdr>
                                                              <w:divsChild>
                                                                <w:div w:id="793331734">
                                                                  <w:marLeft w:val="480"/>
                                                                  <w:marRight w:val="0"/>
                                                                  <w:marTop w:val="0"/>
                                                                  <w:marBottom w:val="240"/>
                                                                  <w:divBdr>
                                                                    <w:top w:val="none" w:sz="0" w:space="0" w:color="auto"/>
                                                                    <w:left w:val="none" w:sz="0" w:space="0" w:color="auto"/>
                                                                    <w:bottom w:val="none" w:sz="0" w:space="0" w:color="auto"/>
                                                                    <w:right w:val="none" w:sz="0" w:space="0" w:color="auto"/>
                                                                  </w:divBdr>
                                                                </w:div>
                                                              </w:divsChild>
                                                            </w:div>
                                                            <w:div w:id="586622087">
                                                              <w:marLeft w:val="0"/>
                                                              <w:marRight w:val="0"/>
                                                              <w:marTop w:val="210"/>
                                                              <w:marBottom w:val="210"/>
                                                              <w:divBdr>
                                                                <w:top w:val="none" w:sz="0" w:space="0" w:color="auto"/>
                                                                <w:left w:val="none" w:sz="0" w:space="0" w:color="auto"/>
                                                                <w:bottom w:val="none" w:sz="0" w:space="0" w:color="auto"/>
                                                                <w:right w:val="none" w:sz="0" w:space="0" w:color="auto"/>
                                                              </w:divBdr>
                                                              <w:divsChild>
                                                                <w:div w:id="501630211">
                                                                  <w:marLeft w:val="480"/>
                                                                  <w:marRight w:val="0"/>
                                                                  <w:marTop w:val="0"/>
                                                                  <w:marBottom w:val="240"/>
                                                                  <w:divBdr>
                                                                    <w:top w:val="none" w:sz="0" w:space="0" w:color="auto"/>
                                                                    <w:left w:val="none" w:sz="0" w:space="0" w:color="auto"/>
                                                                    <w:bottom w:val="none" w:sz="0" w:space="0" w:color="auto"/>
                                                                    <w:right w:val="none" w:sz="0" w:space="0" w:color="auto"/>
                                                                  </w:divBdr>
                                                                </w:div>
                                                              </w:divsChild>
                                                            </w:div>
                                                            <w:div w:id="1640912266">
                                                              <w:marLeft w:val="0"/>
                                                              <w:marRight w:val="0"/>
                                                              <w:marTop w:val="210"/>
                                                              <w:marBottom w:val="0"/>
                                                              <w:divBdr>
                                                                <w:top w:val="none" w:sz="0" w:space="0" w:color="auto"/>
                                                                <w:left w:val="none" w:sz="0" w:space="0" w:color="auto"/>
                                                                <w:bottom w:val="none" w:sz="0" w:space="0" w:color="auto"/>
                                                                <w:right w:val="none" w:sz="0" w:space="0" w:color="auto"/>
                                                              </w:divBdr>
                                                              <w:divsChild>
                                                                <w:div w:id="163205753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50152089">
                                                  <w:marLeft w:val="0"/>
                                                  <w:marRight w:val="0"/>
                                                  <w:marTop w:val="210"/>
                                                  <w:marBottom w:val="210"/>
                                                  <w:divBdr>
                                                    <w:top w:val="none" w:sz="0" w:space="0" w:color="auto"/>
                                                    <w:left w:val="none" w:sz="0" w:space="0" w:color="auto"/>
                                                    <w:bottom w:val="none" w:sz="0" w:space="0" w:color="auto"/>
                                                    <w:right w:val="none" w:sz="0" w:space="0" w:color="auto"/>
                                                  </w:divBdr>
                                                  <w:divsChild>
                                                    <w:div w:id="8652929">
                                                      <w:marLeft w:val="480"/>
                                                      <w:marRight w:val="0"/>
                                                      <w:marTop w:val="0"/>
                                                      <w:marBottom w:val="240"/>
                                                      <w:divBdr>
                                                        <w:top w:val="none" w:sz="0" w:space="0" w:color="auto"/>
                                                        <w:left w:val="none" w:sz="0" w:space="0" w:color="auto"/>
                                                        <w:bottom w:val="none" w:sz="0" w:space="0" w:color="auto"/>
                                                        <w:right w:val="none" w:sz="0" w:space="0" w:color="auto"/>
                                                      </w:divBdr>
                                                    </w:div>
                                                  </w:divsChild>
                                                </w:div>
                                                <w:div w:id="839350187">
                                                  <w:marLeft w:val="0"/>
                                                  <w:marRight w:val="0"/>
                                                  <w:marTop w:val="210"/>
                                                  <w:marBottom w:val="0"/>
                                                  <w:divBdr>
                                                    <w:top w:val="none" w:sz="0" w:space="0" w:color="auto"/>
                                                    <w:left w:val="none" w:sz="0" w:space="0" w:color="auto"/>
                                                    <w:bottom w:val="none" w:sz="0" w:space="0" w:color="auto"/>
                                                    <w:right w:val="none" w:sz="0" w:space="0" w:color="auto"/>
                                                  </w:divBdr>
                                                  <w:divsChild>
                                                    <w:div w:id="123785890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29896923">
                                      <w:marLeft w:val="0"/>
                                      <w:marRight w:val="0"/>
                                      <w:marTop w:val="210"/>
                                      <w:marBottom w:val="210"/>
                                      <w:divBdr>
                                        <w:top w:val="none" w:sz="0" w:space="0" w:color="auto"/>
                                        <w:left w:val="none" w:sz="0" w:space="0" w:color="auto"/>
                                        <w:bottom w:val="none" w:sz="0" w:space="0" w:color="auto"/>
                                        <w:right w:val="none" w:sz="0" w:space="0" w:color="auto"/>
                                      </w:divBdr>
                                      <w:divsChild>
                                        <w:div w:id="1478690999">
                                          <w:marLeft w:val="480"/>
                                          <w:marRight w:val="0"/>
                                          <w:marTop w:val="0"/>
                                          <w:marBottom w:val="240"/>
                                          <w:divBdr>
                                            <w:top w:val="none" w:sz="0" w:space="0" w:color="auto"/>
                                            <w:left w:val="none" w:sz="0" w:space="0" w:color="auto"/>
                                            <w:bottom w:val="none" w:sz="0" w:space="0" w:color="auto"/>
                                            <w:right w:val="none" w:sz="0" w:space="0" w:color="auto"/>
                                          </w:divBdr>
                                          <w:divsChild>
                                            <w:div w:id="1452244111">
                                              <w:marLeft w:val="0"/>
                                              <w:marRight w:val="0"/>
                                              <w:marTop w:val="0"/>
                                              <w:marBottom w:val="210"/>
                                              <w:divBdr>
                                                <w:top w:val="none" w:sz="0" w:space="0" w:color="auto"/>
                                                <w:left w:val="none" w:sz="0" w:space="0" w:color="auto"/>
                                                <w:bottom w:val="none" w:sz="0" w:space="0" w:color="auto"/>
                                                <w:right w:val="none" w:sz="0" w:space="0" w:color="auto"/>
                                              </w:divBdr>
                                            </w:div>
                                            <w:div w:id="1184905330">
                                              <w:marLeft w:val="0"/>
                                              <w:marRight w:val="0"/>
                                              <w:marTop w:val="240"/>
                                              <w:marBottom w:val="0"/>
                                              <w:divBdr>
                                                <w:top w:val="none" w:sz="0" w:space="0" w:color="auto"/>
                                                <w:left w:val="none" w:sz="0" w:space="0" w:color="auto"/>
                                                <w:bottom w:val="none" w:sz="0" w:space="0" w:color="auto"/>
                                                <w:right w:val="none" w:sz="0" w:space="0" w:color="auto"/>
                                              </w:divBdr>
                                              <w:divsChild>
                                                <w:div w:id="819153627">
                                                  <w:marLeft w:val="0"/>
                                                  <w:marRight w:val="0"/>
                                                  <w:marTop w:val="0"/>
                                                  <w:marBottom w:val="0"/>
                                                  <w:divBdr>
                                                    <w:top w:val="none" w:sz="0" w:space="0" w:color="auto"/>
                                                    <w:left w:val="none" w:sz="0" w:space="0" w:color="auto"/>
                                                    <w:bottom w:val="none" w:sz="0" w:space="0" w:color="auto"/>
                                                    <w:right w:val="none" w:sz="0" w:space="0" w:color="auto"/>
                                                  </w:divBdr>
                                                </w:div>
                                                <w:div w:id="1065879180">
                                                  <w:marLeft w:val="0"/>
                                                  <w:marRight w:val="0"/>
                                                  <w:marTop w:val="0"/>
                                                  <w:marBottom w:val="0"/>
                                                  <w:divBdr>
                                                    <w:top w:val="none" w:sz="0" w:space="0" w:color="auto"/>
                                                    <w:left w:val="none" w:sz="0" w:space="0" w:color="auto"/>
                                                    <w:bottom w:val="none" w:sz="0" w:space="0" w:color="auto"/>
                                                    <w:right w:val="none" w:sz="0" w:space="0" w:color="auto"/>
                                                  </w:divBdr>
                                                </w:div>
                                                <w:div w:id="541527076">
                                                  <w:marLeft w:val="0"/>
                                                  <w:marRight w:val="0"/>
                                                  <w:marTop w:val="0"/>
                                                  <w:marBottom w:val="0"/>
                                                  <w:divBdr>
                                                    <w:top w:val="none" w:sz="0" w:space="0" w:color="auto"/>
                                                    <w:left w:val="none" w:sz="0" w:space="0" w:color="auto"/>
                                                    <w:bottom w:val="none" w:sz="0" w:space="0" w:color="auto"/>
                                                    <w:right w:val="none" w:sz="0" w:space="0" w:color="auto"/>
                                                  </w:divBdr>
                                                </w:div>
                                                <w:div w:id="1371342927">
                                                  <w:marLeft w:val="0"/>
                                                  <w:marRight w:val="0"/>
                                                  <w:marTop w:val="0"/>
                                                  <w:marBottom w:val="0"/>
                                                  <w:divBdr>
                                                    <w:top w:val="none" w:sz="0" w:space="0" w:color="auto"/>
                                                    <w:left w:val="none" w:sz="0" w:space="0" w:color="auto"/>
                                                    <w:bottom w:val="none" w:sz="0" w:space="0" w:color="auto"/>
                                                    <w:right w:val="none" w:sz="0" w:space="0" w:color="auto"/>
                                                  </w:divBdr>
                                                </w:div>
                                                <w:div w:id="916211163">
                                                  <w:marLeft w:val="0"/>
                                                  <w:marRight w:val="0"/>
                                                  <w:marTop w:val="0"/>
                                                  <w:marBottom w:val="0"/>
                                                  <w:divBdr>
                                                    <w:top w:val="none" w:sz="0" w:space="0" w:color="auto"/>
                                                    <w:left w:val="none" w:sz="0" w:space="0" w:color="auto"/>
                                                    <w:bottom w:val="none" w:sz="0" w:space="0" w:color="auto"/>
                                                    <w:right w:val="none" w:sz="0" w:space="0" w:color="auto"/>
                                                  </w:divBdr>
                                                </w:div>
                                                <w:div w:id="1982542758">
                                                  <w:marLeft w:val="0"/>
                                                  <w:marRight w:val="0"/>
                                                  <w:marTop w:val="0"/>
                                                  <w:marBottom w:val="0"/>
                                                  <w:divBdr>
                                                    <w:top w:val="none" w:sz="0" w:space="0" w:color="auto"/>
                                                    <w:left w:val="none" w:sz="0" w:space="0" w:color="auto"/>
                                                    <w:bottom w:val="none" w:sz="0" w:space="0" w:color="auto"/>
                                                    <w:right w:val="none" w:sz="0" w:space="0" w:color="auto"/>
                                                  </w:divBdr>
                                                </w:div>
                                                <w:div w:id="184751108">
                                                  <w:marLeft w:val="0"/>
                                                  <w:marRight w:val="0"/>
                                                  <w:marTop w:val="0"/>
                                                  <w:marBottom w:val="0"/>
                                                  <w:divBdr>
                                                    <w:top w:val="none" w:sz="0" w:space="0" w:color="auto"/>
                                                    <w:left w:val="none" w:sz="0" w:space="0" w:color="auto"/>
                                                    <w:bottom w:val="none" w:sz="0" w:space="0" w:color="auto"/>
                                                    <w:right w:val="none" w:sz="0" w:space="0" w:color="auto"/>
                                                  </w:divBdr>
                                                </w:div>
                                                <w:div w:id="2020345921">
                                                  <w:marLeft w:val="0"/>
                                                  <w:marRight w:val="0"/>
                                                  <w:marTop w:val="0"/>
                                                  <w:marBottom w:val="0"/>
                                                  <w:divBdr>
                                                    <w:top w:val="none" w:sz="0" w:space="0" w:color="auto"/>
                                                    <w:left w:val="none" w:sz="0" w:space="0" w:color="auto"/>
                                                    <w:bottom w:val="none" w:sz="0" w:space="0" w:color="auto"/>
                                                    <w:right w:val="none" w:sz="0" w:space="0" w:color="auto"/>
                                                  </w:divBdr>
                                                </w:div>
                                                <w:div w:id="699089075">
                                                  <w:marLeft w:val="0"/>
                                                  <w:marRight w:val="0"/>
                                                  <w:marTop w:val="0"/>
                                                  <w:marBottom w:val="0"/>
                                                  <w:divBdr>
                                                    <w:top w:val="none" w:sz="0" w:space="0" w:color="auto"/>
                                                    <w:left w:val="none" w:sz="0" w:space="0" w:color="auto"/>
                                                    <w:bottom w:val="none" w:sz="0" w:space="0" w:color="auto"/>
                                                    <w:right w:val="none" w:sz="0" w:space="0" w:color="auto"/>
                                                  </w:divBdr>
                                                </w:div>
                                                <w:div w:id="827015503">
                                                  <w:marLeft w:val="0"/>
                                                  <w:marRight w:val="0"/>
                                                  <w:marTop w:val="0"/>
                                                  <w:marBottom w:val="0"/>
                                                  <w:divBdr>
                                                    <w:top w:val="none" w:sz="0" w:space="0" w:color="auto"/>
                                                    <w:left w:val="none" w:sz="0" w:space="0" w:color="auto"/>
                                                    <w:bottom w:val="none" w:sz="0" w:space="0" w:color="auto"/>
                                                    <w:right w:val="none" w:sz="0" w:space="0" w:color="auto"/>
                                                  </w:divBdr>
                                                </w:div>
                                                <w:div w:id="2142918944">
                                                  <w:marLeft w:val="0"/>
                                                  <w:marRight w:val="0"/>
                                                  <w:marTop w:val="0"/>
                                                  <w:marBottom w:val="0"/>
                                                  <w:divBdr>
                                                    <w:top w:val="none" w:sz="0" w:space="0" w:color="auto"/>
                                                    <w:left w:val="none" w:sz="0" w:space="0" w:color="auto"/>
                                                    <w:bottom w:val="none" w:sz="0" w:space="0" w:color="auto"/>
                                                    <w:right w:val="none" w:sz="0" w:space="0" w:color="auto"/>
                                                  </w:divBdr>
                                                </w:div>
                                                <w:div w:id="1396053701">
                                                  <w:marLeft w:val="0"/>
                                                  <w:marRight w:val="0"/>
                                                  <w:marTop w:val="0"/>
                                                  <w:marBottom w:val="0"/>
                                                  <w:divBdr>
                                                    <w:top w:val="none" w:sz="0" w:space="0" w:color="auto"/>
                                                    <w:left w:val="none" w:sz="0" w:space="0" w:color="auto"/>
                                                    <w:bottom w:val="none" w:sz="0" w:space="0" w:color="auto"/>
                                                    <w:right w:val="none" w:sz="0" w:space="0" w:color="auto"/>
                                                  </w:divBdr>
                                                </w:div>
                                                <w:div w:id="347681213">
                                                  <w:marLeft w:val="0"/>
                                                  <w:marRight w:val="0"/>
                                                  <w:marTop w:val="0"/>
                                                  <w:marBottom w:val="0"/>
                                                  <w:divBdr>
                                                    <w:top w:val="none" w:sz="0" w:space="0" w:color="auto"/>
                                                    <w:left w:val="none" w:sz="0" w:space="0" w:color="auto"/>
                                                    <w:bottom w:val="none" w:sz="0" w:space="0" w:color="auto"/>
                                                    <w:right w:val="none" w:sz="0" w:space="0" w:color="auto"/>
                                                  </w:divBdr>
                                                </w:div>
                                                <w:div w:id="1089619675">
                                                  <w:marLeft w:val="0"/>
                                                  <w:marRight w:val="0"/>
                                                  <w:marTop w:val="0"/>
                                                  <w:marBottom w:val="0"/>
                                                  <w:divBdr>
                                                    <w:top w:val="none" w:sz="0" w:space="0" w:color="auto"/>
                                                    <w:left w:val="none" w:sz="0" w:space="0" w:color="auto"/>
                                                    <w:bottom w:val="none" w:sz="0" w:space="0" w:color="auto"/>
                                                    <w:right w:val="none" w:sz="0" w:space="0" w:color="auto"/>
                                                  </w:divBdr>
                                                </w:div>
                                                <w:div w:id="1281767972">
                                                  <w:marLeft w:val="0"/>
                                                  <w:marRight w:val="0"/>
                                                  <w:marTop w:val="0"/>
                                                  <w:marBottom w:val="0"/>
                                                  <w:divBdr>
                                                    <w:top w:val="none" w:sz="0" w:space="0" w:color="auto"/>
                                                    <w:left w:val="none" w:sz="0" w:space="0" w:color="auto"/>
                                                    <w:bottom w:val="none" w:sz="0" w:space="0" w:color="auto"/>
                                                    <w:right w:val="none" w:sz="0" w:space="0" w:color="auto"/>
                                                  </w:divBdr>
                                                </w:div>
                                                <w:div w:id="576208332">
                                                  <w:marLeft w:val="0"/>
                                                  <w:marRight w:val="0"/>
                                                  <w:marTop w:val="0"/>
                                                  <w:marBottom w:val="0"/>
                                                  <w:divBdr>
                                                    <w:top w:val="none" w:sz="0" w:space="0" w:color="auto"/>
                                                    <w:left w:val="none" w:sz="0" w:space="0" w:color="auto"/>
                                                    <w:bottom w:val="none" w:sz="0" w:space="0" w:color="auto"/>
                                                    <w:right w:val="none" w:sz="0" w:space="0" w:color="auto"/>
                                                  </w:divBdr>
                                                </w:div>
                                                <w:div w:id="1375696333">
                                                  <w:marLeft w:val="0"/>
                                                  <w:marRight w:val="0"/>
                                                  <w:marTop w:val="0"/>
                                                  <w:marBottom w:val="0"/>
                                                  <w:divBdr>
                                                    <w:top w:val="none" w:sz="0" w:space="0" w:color="auto"/>
                                                    <w:left w:val="none" w:sz="0" w:space="0" w:color="auto"/>
                                                    <w:bottom w:val="none" w:sz="0" w:space="0" w:color="auto"/>
                                                    <w:right w:val="none" w:sz="0" w:space="0" w:color="auto"/>
                                                  </w:divBdr>
                                                </w:div>
                                                <w:div w:id="1929118729">
                                                  <w:marLeft w:val="0"/>
                                                  <w:marRight w:val="0"/>
                                                  <w:marTop w:val="0"/>
                                                  <w:marBottom w:val="0"/>
                                                  <w:divBdr>
                                                    <w:top w:val="none" w:sz="0" w:space="0" w:color="auto"/>
                                                    <w:left w:val="none" w:sz="0" w:space="0" w:color="auto"/>
                                                    <w:bottom w:val="none" w:sz="0" w:space="0" w:color="auto"/>
                                                    <w:right w:val="none" w:sz="0" w:space="0" w:color="auto"/>
                                                  </w:divBdr>
                                                </w:div>
                                                <w:div w:id="1188718837">
                                                  <w:marLeft w:val="0"/>
                                                  <w:marRight w:val="0"/>
                                                  <w:marTop w:val="0"/>
                                                  <w:marBottom w:val="0"/>
                                                  <w:divBdr>
                                                    <w:top w:val="none" w:sz="0" w:space="0" w:color="auto"/>
                                                    <w:left w:val="none" w:sz="0" w:space="0" w:color="auto"/>
                                                    <w:bottom w:val="none" w:sz="0" w:space="0" w:color="auto"/>
                                                    <w:right w:val="none" w:sz="0" w:space="0" w:color="auto"/>
                                                  </w:divBdr>
                                                </w:div>
                                                <w:div w:id="481627805">
                                                  <w:marLeft w:val="0"/>
                                                  <w:marRight w:val="0"/>
                                                  <w:marTop w:val="0"/>
                                                  <w:marBottom w:val="0"/>
                                                  <w:divBdr>
                                                    <w:top w:val="none" w:sz="0" w:space="0" w:color="auto"/>
                                                    <w:left w:val="none" w:sz="0" w:space="0" w:color="auto"/>
                                                    <w:bottom w:val="none" w:sz="0" w:space="0" w:color="auto"/>
                                                    <w:right w:val="none" w:sz="0" w:space="0" w:color="auto"/>
                                                  </w:divBdr>
                                                </w:div>
                                                <w:div w:id="375350371">
                                                  <w:marLeft w:val="0"/>
                                                  <w:marRight w:val="0"/>
                                                  <w:marTop w:val="0"/>
                                                  <w:marBottom w:val="0"/>
                                                  <w:divBdr>
                                                    <w:top w:val="none" w:sz="0" w:space="0" w:color="auto"/>
                                                    <w:left w:val="none" w:sz="0" w:space="0" w:color="auto"/>
                                                    <w:bottom w:val="none" w:sz="0" w:space="0" w:color="auto"/>
                                                    <w:right w:val="none" w:sz="0" w:space="0" w:color="auto"/>
                                                  </w:divBdr>
                                                </w:div>
                                                <w:div w:id="1165244180">
                                                  <w:marLeft w:val="0"/>
                                                  <w:marRight w:val="0"/>
                                                  <w:marTop w:val="0"/>
                                                  <w:marBottom w:val="0"/>
                                                  <w:divBdr>
                                                    <w:top w:val="none" w:sz="0" w:space="0" w:color="auto"/>
                                                    <w:left w:val="none" w:sz="0" w:space="0" w:color="auto"/>
                                                    <w:bottom w:val="none" w:sz="0" w:space="0" w:color="auto"/>
                                                    <w:right w:val="none" w:sz="0" w:space="0" w:color="auto"/>
                                                  </w:divBdr>
                                                </w:div>
                                                <w:div w:id="493955902">
                                                  <w:marLeft w:val="0"/>
                                                  <w:marRight w:val="0"/>
                                                  <w:marTop w:val="0"/>
                                                  <w:marBottom w:val="0"/>
                                                  <w:divBdr>
                                                    <w:top w:val="none" w:sz="0" w:space="0" w:color="auto"/>
                                                    <w:left w:val="none" w:sz="0" w:space="0" w:color="auto"/>
                                                    <w:bottom w:val="none" w:sz="0" w:space="0" w:color="auto"/>
                                                    <w:right w:val="none" w:sz="0" w:space="0" w:color="auto"/>
                                                  </w:divBdr>
                                                </w:div>
                                                <w:div w:id="48766859">
                                                  <w:marLeft w:val="0"/>
                                                  <w:marRight w:val="0"/>
                                                  <w:marTop w:val="0"/>
                                                  <w:marBottom w:val="0"/>
                                                  <w:divBdr>
                                                    <w:top w:val="none" w:sz="0" w:space="0" w:color="auto"/>
                                                    <w:left w:val="none" w:sz="0" w:space="0" w:color="auto"/>
                                                    <w:bottom w:val="none" w:sz="0" w:space="0" w:color="auto"/>
                                                    <w:right w:val="none" w:sz="0" w:space="0" w:color="auto"/>
                                                  </w:divBdr>
                                                </w:div>
                                                <w:div w:id="579948867">
                                                  <w:marLeft w:val="0"/>
                                                  <w:marRight w:val="0"/>
                                                  <w:marTop w:val="0"/>
                                                  <w:marBottom w:val="0"/>
                                                  <w:divBdr>
                                                    <w:top w:val="none" w:sz="0" w:space="0" w:color="auto"/>
                                                    <w:left w:val="none" w:sz="0" w:space="0" w:color="auto"/>
                                                    <w:bottom w:val="none" w:sz="0" w:space="0" w:color="auto"/>
                                                    <w:right w:val="none" w:sz="0" w:space="0" w:color="auto"/>
                                                  </w:divBdr>
                                                </w:div>
                                                <w:div w:id="463471105">
                                                  <w:marLeft w:val="0"/>
                                                  <w:marRight w:val="0"/>
                                                  <w:marTop w:val="0"/>
                                                  <w:marBottom w:val="0"/>
                                                  <w:divBdr>
                                                    <w:top w:val="none" w:sz="0" w:space="0" w:color="auto"/>
                                                    <w:left w:val="none" w:sz="0" w:space="0" w:color="auto"/>
                                                    <w:bottom w:val="none" w:sz="0" w:space="0" w:color="auto"/>
                                                    <w:right w:val="none" w:sz="0" w:space="0" w:color="auto"/>
                                                  </w:divBdr>
                                                </w:div>
                                                <w:div w:id="2001612924">
                                                  <w:marLeft w:val="0"/>
                                                  <w:marRight w:val="0"/>
                                                  <w:marTop w:val="0"/>
                                                  <w:marBottom w:val="0"/>
                                                  <w:divBdr>
                                                    <w:top w:val="none" w:sz="0" w:space="0" w:color="auto"/>
                                                    <w:left w:val="none" w:sz="0" w:space="0" w:color="auto"/>
                                                    <w:bottom w:val="none" w:sz="0" w:space="0" w:color="auto"/>
                                                    <w:right w:val="none" w:sz="0" w:space="0" w:color="auto"/>
                                                  </w:divBdr>
                                                </w:div>
                                                <w:div w:id="596989418">
                                                  <w:marLeft w:val="0"/>
                                                  <w:marRight w:val="0"/>
                                                  <w:marTop w:val="0"/>
                                                  <w:marBottom w:val="0"/>
                                                  <w:divBdr>
                                                    <w:top w:val="none" w:sz="0" w:space="0" w:color="auto"/>
                                                    <w:left w:val="none" w:sz="0" w:space="0" w:color="auto"/>
                                                    <w:bottom w:val="none" w:sz="0" w:space="0" w:color="auto"/>
                                                    <w:right w:val="none" w:sz="0" w:space="0" w:color="auto"/>
                                                  </w:divBdr>
                                                </w:div>
                                                <w:div w:id="140198985">
                                                  <w:marLeft w:val="0"/>
                                                  <w:marRight w:val="0"/>
                                                  <w:marTop w:val="0"/>
                                                  <w:marBottom w:val="0"/>
                                                  <w:divBdr>
                                                    <w:top w:val="none" w:sz="0" w:space="0" w:color="auto"/>
                                                    <w:left w:val="none" w:sz="0" w:space="0" w:color="auto"/>
                                                    <w:bottom w:val="none" w:sz="0" w:space="0" w:color="auto"/>
                                                    <w:right w:val="none" w:sz="0" w:space="0" w:color="auto"/>
                                                  </w:divBdr>
                                                </w:div>
                                                <w:div w:id="1133140364">
                                                  <w:marLeft w:val="0"/>
                                                  <w:marRight w:val="0"/>
                                                  <w:marTop w:val="0"/>
                                                  <w:marBottom w:val="0"/>
                                                  <w:divBdr>
                                                    <w:top w:val="none" w:sz="0" w:space="0" w:color="auto"/>
                                                    <w:left w:val="none" w:sz="0" w:space="0" w:color="auto"/>
                                                    <w:bottom w:val="none" w:sz="0" w:space="0" w:color="auto"/>
                                                    <w:right w:val="none" w:sz="0" w:space="0" w:color="auto"/>
                                                  </w:divBdr>
                                                </w:div>
                                                <w:div w:id="1742604636">
                                                  <w:marLeft w:val="0"/>
                                                  <w:marRight w:val="0"/>
                                                  <w:marTop w:val="0"/>
                                                  <w:marBottom w:val="0"/>
                                                  <w:divBdr>
                                                    <w:top w:val="none" w:sz="0" w:space="0" w:color="auto"/>
                                                    <w:left w:val="none" w:sz="0" w:space="0" w:color="auto"/>
                                                    <w:bottom w:val="none" w:sz="0" w:space="0" w:color="auto"/>
                                                    <w:right w:val="none" w:sz="0" w:space="0" w:color="auto"/>
                                                  </w:divBdr>
                                                </w:div>
                                                <w:div w:id="434594061">
                                                  <w:marLeft w:val="0"/>
                                                  <w:marRight w:val="0"/>
                                                  <w:marTop w:val="0"/>
                                                  <w:marBottom w:val="0"/>
                                                  <w:divBdr>
                                                    <w:top w:val="none" w:sz="0" w:space="0" w:color="auto"/>
                                                    <w:left w:val="none" w:sz="0" w:space="0" w:color="auto"/>
                                                    <w:bottom w:val="none" w:sz="0" w:space="0" w:color="auto"/>
                                                    <w:right w:val="none" w:sz="0" w:space="0" w:color="auto"/>
                                                  </w:divBdr>
                                                </w:div>
                                                <w:div w:id="1622371173">
                                                  <w:marLeft w:val="0"/>
                                                  <w:marRight w:val="0"/>
                                                  <w:marTop w:val="0"/>
                                                  <w:marBottom w:val="0"/>
                                                  <w:divBdr>
                                                    <w:top w:val="none" w:sz="0" w:space="0" w:color="auto"/>
                                                    <w:left w:val="none" w:sz="0" w:space="0" w:color="auto"/>
                                                    <w:bottom w:val="none" w:sz="0" w:space="0" w:color="auto"/>
                                                    <w:right w:val="none" w:sz="0" w:space="0" w:color="auto"/>
                                                  </w:divBdr>
                                                </w:div>
                                                <w:div w:id="502933457">
                                                  <w:marLeft w:val="0"/>
                                                  <w:marRight w:val="0"/>
                                                  <w:marTop w:val="0"/>
                                                  <w:marBottom w:val="0"/>
                                                  <w:divBdr>
                                                    <w:top w:val="none" w:sz="0" w:space="0" w:color="auto"/>
                                                    <w:left w:val="none" w:sz="0" w:space="0" w:color="auto"/>
                                                    <w:bottom w:val="none" w:sz="0" w:space="0" w:color="auto"/>
                                                    <w:right w:val="none" w:sz="0" w:space="0" w:color="auto"/>
                                                  </w:divBdr>
                                                </w:div>
                                                <w:div w:id="477068075">
                                                  <w:marLeft w:val="0"/>
                                                  <w:marRight w:val="0"/>
                                                  <w:marTop w:val="0"/>
                                                  <w:marBottom w:val="0"/>
                                                  <w:divBdr>
                                                    <w:top w:val="none" w:sz="0" w:space="0" w:color="auto"/>
                                                    <w:left w:val="none" w:sz="0" w:space="0" w:color="auto"/>
                                                    <w:bottom w:val="none" w:sz="0" w:space="0" w:color="auto"/>
                                                    <w:right w:val="none" w:sz="0" w:space="0" w:color="auto"/>
                                                  </w:divBdr>
                                                </w:div>
                                                <w:div w:id="1050424431">
                                                  <w:marLeft w:val="0"/>
                                                  <w:marRight w:val="0"/>
                                                  <w:marTop w:val="0"/>
                                                  <w:marBottom w:val="0"/>
                                                  <w:divBdr>
                                                    <w:top w:val="none" w:sz="0" w:space="0" w:color="auto"/>
                                                    <w:left w:val="none" w:sz="0" w:space="0" w:color="auto"/>
                                                    <w:bottom w:val="none" w:sz="0" w:space="0" w:color="auto"/>
                                                    <w:right w:val="none" w:sz="0" w:space="0" w:color="auto"/>
                                                  </w:divBdr>
                                                </w:div>
                                                <w:div w:id="404109400">
                                                  <w:marLeft w:val="0"/>
                                                  <w:marRight w:val="0"/>
                                                  <w:marTop w:val="0"/>
                                                  <w:marBottom w:val="0"/>
                                                  <w:divBdr>
                                                    <w:top w:val="none" w:sz="0" w:space="0" w:color="auto"/>
                                                    <w:left w:val="none" w:sz="0" w:space="0" w:color="auto"/>
                                                    <w:bottom w:val="none" w:sz="0" w:space="0" w:color="auto"/>
                                                    <w:right w:val="none" w:sz="0" w:space="0" w:color="auto"/>
                                                  </w:divBdr>
                                                </w:div>
                                                <w:div w:id="598099955">
                                                  <w:marLeft w:val="0"/>
                                                  <w:marRight w:val="0"/>
                                                  <w:marTop w:val="0"/>
                                                  <w:marBottom w:val="0"/>
                                                  <w:divBdr>
                                                    <w:top w:val="none" w:sz="0" w:space="0" w:color="auto"/>
                                                    <w:left w:val="none" w:sz="0" w:space="0" w:color="auto"/>
                                                    <w:bottom w:val="none" w:sz="0" w:space="0" w:color="auto"/>
                                                    <w:right w:val="none" w:sz="0" w:space="0" w:color="auto"/>
                                                  </w:divBdr>
                                                </w:div>
                                                <w:div w:id="1110276029">
                                                  <w:marLeft w:val="0"/>
                                                  <w:marRight w:val="0"/>
                                                  <w:marTop w:val="0"/>
                                                  <w:marBottom w:val="0"/>
                                                  <w:divBdr>
                                                    <w:top w:val="none" w:sz="0" w:space="0" w:color="auto"/>
                                                    <w:left w:val="none" w:sz="0" w:space="0" w:color="auto"/>
                                                    <w:bottom w:val="none" w:sz="0" w:space="0" w:color="auto"/>
                                                    <w:right w:val="none" w:sz="0" w:space="0" w:color="auto"/>
                                                  </w:divBdr>
                                                </w:div>
                                                <w:div w:id="1251813051">
                                                  <w:marLeft w:val="0"/>
                                                  <w:marRight w:val="0"/>
                                                  <w:marTop w:val="0"/>
                                                  <w:marBottom w:val="0"/>
                                                  <w:divBdr>
                                                    <w:top w:val="none" w:sz="0" w:space="0" w:color="auto"/>
                                                    <w:left w:val="none" w:sz="0" w:space="0" w:color="auto"/>
                                                    <w:bottom w:val="none" w:sz="0" w:space="0" w:color="auto"/>
                                                    <w:right w:val="none" w:sz="0" w:space="0" w:color="auto"/>
                                                  </w:divBdr>
                                                </w:div>
                                                <w:div w:id="1550413117">
                                                  <w:marLeft w:val="0"/>
                                                  <w:marRight w:val="0"/>
                                                  <w:marTop w:val="0"/>
                                                  <w:marBottom w:val="0"/>
                                                  <w:divBdr>
                                                    <w:top w:val="none" w:sz="0" w:space="0" w:color="auto"/>
                                                    <w:left w:val="none" w:sz="0" w:space="0" w:color="auto"/>
                                                    <w:bottom w:val="none" w:sz="0" w:space="0" w:color="auto"/>
                                                    <w:right w:val="none" w:sz="0" w:space="0" w:color="auto"/>
                                                  </w:divBdr>
                                                </w:div>
                                                <w:div w:id="1450317548">
                                                  <w:marLeft w:val="0"/>
                                                  <w:marRight w:val="0"/>
                                                  <w:marTop w:val="0"/>
                                                  <w:marBottom w:val="0"/>
                                                  <w:divBdr>
                                                    <w:top w:val="none" w:sz="0" w:space="0" w:color="auto"/>
                                                    <w:left w:val="none" w:sz="0" w:space="0" w:color="auto"/>
                                                    <w:bottom w:val="none" w:sz="0" w:space="0" w:color="auto"/>
                                                    <w:right w:val="none" w:sz="0" w:space="0" w:color="auto"/>
                                                  </w:divBdr>
                                                </w:div>
                                                <w:div w:id="1875389322">
                                                  <w:marLeft w:val="0"/>
                                                  <w:marRight w:val="0"/>
                                                  <w:marTop w:val="0"/>
                                                  <w:marBottom w:val="0"/>
                                                  <w:divBdr>
                                                    <w:top w:val="none" w:sz="0" w:space="0" w:color="auto"/>
                                                    <w:left w:val="none" w:sz="0" w:space="0" w:color="auto"/>
                                                    <w:bottom w:val="none" w:sz="0" w:space="0" w:color="auto"/>
                                                    <w:right w:val="none" w:sz="0" w:space="0" w:color="auto"/>
                                                  </w:divBdr>
                                                </w:div>
                                                <w:div w:id="1651783701">
                                                  <w:marLeft w:val="0"/>
                                                  <w:marRight w:val="0"/>
                                                  <w:marTop w:val="0"/>
                                                  <w:marBottom w:val="0"/>
                                                  <w:divBdr>
                                                    <w:top w:val="none" w:sz="0" w:space="0" w:color="auto"/>
                                                    <w:left w:val="none" w:sz="0" w:space="0" w:color="auto"/>
                                                    <w:bottom w:val="none" w:sz="0" w:space="0" w:color="auto"/>
                                                    <w:right w:val="none" w:sz="0" w:space="0" w:color="auto"/>
                                                  </w:divBdr>
                                                </w:div>
                                                <w:div w:id="683169758">
                                                  <w:marLeft w:val="0"/>
                                                  <w:marRight w:val="0"/>
                                                  <w:marTop w:val="0"/>
                                                  <w:marBottom w:val="0"/>
                                                  <w:divBdr>
                                                    <w:top w:val="none" w:sz="0" w:space="0" w:color="auto"/>
                                                    <w:left w:val="none" w:sz="0" w:space="0" w:color="auto"/>
                                                    <w:bottom w:val="none" w:sz="0" w:space="0" w:color="auto"/>
                                                    <w:right w:val="none" w:sz="0" w:space="0" w:color="auto"/>
                                                  </w:divBdr>
                                                </w:div>
                                                <w:div w:id="6032104">
                                                  <w:marLeft w:val="0"/>
                                                  <w:marRight w:val="0"/>
                                                  <w:marTop w:val="0"/>
                                                  <w:marBottom w:val="0"/>
                                                  <w:divBdr>
                                                    <w:top w:val="none" w:sz="0" w:space="0" w:color="auto"/>
                                                    <w:left w:val="none" w:sz="0" w:space="0" w:color="auto"/>
                                                    <w:bottom w:val="none" w:sz="0" w:space="0" w:color="auto"/>
                                                    <w:right w:val="none" w:sz="0" w:space="0" w:color="auto"/>
                                                  </w:divBdr>
                                                </w:div>
                                                <w:div w:id="1955135537">
                                                  <w:marLeft w:val="0"/>
                                                  <w:marRight w:val="0"/>
                                                  <w:marTop w:val="0"/>
                                                  <w:marBottom w:val="0"/>
                                                  <w:divBdr>
                                                    <w:top w:val="none" w:sz="0" w:space="0" w:color="auto"/>
                                                    <w:left w:val="none" w:sz="0" w:space="0" w:color="auto"/>
                                                    <w:bottom w:val="none" w:sz="0" w:space="0" w:color="auto"/>
                                                    <w:right w:val="none" w:sz="0" w:space="0" w:color="auto"/>
                                                  </w:divBdr>
                                                </w:div>
                                                <w:div w:id="1893693988">
                                                  <w:marLeft w:val="0"/>
                                                  <w:marRight w:val="0"/>
                                                  <w:marTop w:val="0"/>
                                                  <w:marBottom w:val="0"/>
                                                  <w:divBdr>
                                                    <w:top w:val="none" w:sz="0" w:space="0" w:color="auto"/>
                                                    <w:left w:val="none" w:sz="0" w:space="0" w:color="auto"/>
                                                    <w:bottom w:val="none" w:sz="0" w:space="0" w:color="auto"/>
                                                    <w:right w:val="none" w:sz="0" w:space="0" w:color="auto"/>
                                                  </w:divBdr>
                                                </w:div>
                                                <w:div w:id="1461262485">
                                                  <w:marLeft w:val="0"/>
                                                  <w:marRight w:val="0"/>
                                                  <w:marTop w:val="0"/>
                                                  <w:marBottom w:val="0"/>
                                                  <w:divBdr>
                                                    <w:top w:val="none" w:sz="0" w:space="0" w:color="auto"/>
                                                    <w:left w:val="none" w:sz="0" w:space="0" w:color="auto"/>
                                                    <w:bottom w:val="none" w:sz="0" w:space="0" w:color="auto"/>
                                                    <w:right w:val="none" w:sz="0" w:space="0" w:color="auto"/>
                                                  </w:divBdr>
                                                </w:div>
                                                <w:div w:id="530067622">
                                                  <w:marLeft w:val="0"/>
                                                  <w:marRight w:val="0"/>
                                                  <w:marTop w:val="0"/>
                                                  <w:marBottom w:val="0"/>
                                                  <w:divBdr>
                                                    <w:top w:val="none" w:sz="0" w:space="0" w:color="auto"/>
                                                    <w:left w:val="none" w:sz="0" w:space="0" w:color="auto"/>
                                                    <w:bottom w:val="none" w:sz="0" w:space="0" w:color="auto"/>
                                                    <w:right w:val="none" w:sz="0" w:space="0" w:color="auto"/>
                                                  </w:divBdr>
                                                </w:div>
                                                <w:div w:id="2031954080">
                                                  <w:marLeft w:val="0"/>
                                                  <w:marRight w:val="0"/>
                                                  <w:marTop w:val="0"/>
                                                  <w:marBottom w:val="0"/>
                                                  <w:divBdr>
                                                    <w:top w:val="none" w:sz="0" w:space="0" w:color="auto"/>
                                                    <w:left w:val="none" w:sz="0" w:space="0" w:color="auto"/>
                                                    <w:bottom w:val="none" w:sz="0" w:space="0" w:color="auto"/>
                                                    <w:right w:val="none" w:sz="0" w:space="0" w:color="auto"/>
                                                  </w:divBdr>
                                                </w:div>
                                                <w:div w:id="425855121">
                                                  <w:marLeft w:val="0"/>
                                                  <w:marRight w:val="0"/>
                                                  <w:marTop w:val="0"/>
                                                  <w:marBottom w:val="0"/>
                                                  <w:divBdr>
                                                    <w:top w:val="none" w:sz="0" w:space="0" w:color="auto"/>
                                                    <w:left w:val="none" w:sz="0" w:space="0" w:color="auto"/>
                                                    <w:bottom w:val="none" w:sz="0" w:space="0" w:color="auto"/>
                                                    <w:right w:val="none" w:sz="0" w:space="0" w:color="auto"/>
                                                  </w:divBdr>
                                                </w:div>
                                                <w:div w:id="690377223">
                                                  <w:marLeft w:val="0"/>
                                                  <w:marRight w:val="0"/>
                                                  <w:marTop w:val="0"/>
                                                  <w:marBottom w:val="0"/>
                                                  <w:divBdr>
                                                    <w:top w:val="none" w:sz="0" w:space="0" w:color="auto"/>
                                                    <w:left w:val="none" w:sz="0" w:space="0" w:color="auto"/>
                                                    <w:bottom w:val="none" w:sz="0" w:space="0" w:color="auto"/>
                                                    <w:right w:val="none" w:sz="0" w:space="0" w:color="auto"/>
                                                  </w:divBdr>
                                                </w:div>
                                                <w:div w:id="2040080147">
                                                  <w:marLeft w:val="0"/>
                                                  <w:marRight w:val="0"/>
                                                  <w:marTop w:val="0"/>
                                                  <w:marBottom w:val="0"/>
                                                  <w:divBdr>
                                                    <w:top w:val="none" w:sz="0" w:space="0" w:color="auto"/>
                                                    <w:left w:val="none" w:sz="0" w:space="0" w:color="auto"/>
                                                    <w:bottom w:val="none" w:sz="0" w:space="0" w:color="auto"/>
                                                    <w:right w:val="none" w:sz="0" w:space="0" w:color="auto"/>
                                                  </w:divBdr>
                                                </w:div>
                                                <w:div w:id="155072810">
                                                  <w:marLeft w:val="0"/>
                                                  <w:marRight w:val="0"/>
                                                  <w:marTop w:val="0"/>
                                                  <w:marBottom w:val="0"/>
                                                  <w:divBdr>
                                                    <w:top w:val="none" w:sz="0" w:space="0" w:color="auto"/>
                                                    <w:left w:val="none" w:sz="0" w:space="0" w:color="auto"/>
                                                    <w:bottom w:val="none" w:sz="0" w:space="0" w:color="auto"/>
                                                    <w:right w:val="none" w:sz="0" w:space="0" w:color="auto"/>
                                                  </w:divBdr>
                                                </w:div>
                                                <w:div w:id="482891243">
                                                  <w:marLeft w:val="0"/>
                                                  <w:marRight w:val="0"/>
                                                  <w:marTop w:val="0"/>
                                                  <w:marBottom w:val="0"/>
                                                  <w:divBdr>
                                                    <w:top w:val="none" w:sz="0" w:space="0" w:color="auto"/>
                                                    <w:left w:val="none" w:sz="0" w:space="0" w:color="auto"/>
                                                    <w:bottom w:val="none" w:sz="0" w:space="0" w:color="auto"/>
                                                    <w:right w:val="none" w:sz="0" w:space="0" w:color="auto"/>
                                                  </w:divBdr>
                                                </w:div>
                                                <w:div w:id="1289581906">
                                                  <w:marLeft w:val="0"/>
                                                  <w:marRight w:val="0"/>
                                                  <w:marTop w:val="0"/>
                                                  <w:marBottom w:val="0"/>
                                                  <w:divBdr>
                                                    <w:top w:val="none" w:sz="0" w:space="0" w:color="auto"/>
                                                    <w:left w:val="none" w:sz="0" w:space="0" w:color="auto"/>
                                                    <w:bottom w:val="none" w:sz="0" w:space="0" w:color="auto"/>
                                                    <w:right w:val="none" w:sz="0" w:space="0" w:color="auto"/>
                                                  </w:divBdr>
                                                </w:div>
                                                <w:div w:id="1879901164">
                                                  <w:marLeft w:val="0"/>
                                                  <w:marRight w:val="0"/>
                                                  <w:marTop w:val="0"/>
                                                  <w:marBottom w:val="0"/>
                                                  <w:divBdr>
                                                    <w:top w:val="none" w:sz="0" w:space="0" w:color="auto"/>
                                                    <w:left w:val="none" w:sz="0" w:space="0" w:color="auto"/>
                                                    <w:bottom w:val="none" w:sz="0" w:space="0" w:color="auto"/>
                                                    <w:right w:val="none" w:sz="0" w:space="0" w:color="auto"/>
                                                  </w:divBdr>
                                                </w:div>
                                                <w:div w:id="236063380">
                                                  <w:marLeft w:val="0"/>
                                                  <w:marRight w:val="0"/>
                                                  <w:marTop w:val="0"/>
                                                  <w:marBottom w:val="0"/>
                                                  <w:divBdr>
                                                    <w:top w:val="none" w:sz="0" w:space="0" w:color="auto"/>
                                                    <w:left w:val="none" w:sz="0" w:space="0" w:color="auto"/>
                                                    <w:bottom w:val="none" w:sz="0" w:space="0" w:color="auto"/>
                                                    <w:right w:val="none" w:sz="0" w:space="0" w:color="auto"/>
                                                  </w:divBdr>
                                                </w:div>
                                                <w:div w:id="1676616119">
                                                  <w:marLeft w:val="0"/>
                                                  <w:marRight w:val="0"/>
                                                  <w:marTop w:val="0"/>
                                                  <w:marBottom w:val="0"/>
                                                  <w:divBdr>
                                                    <w:top w:val="none" w:sz="0" w:space="0" w:color="auto"/>
                                                    <w:left w:val="none" w:sz="0" w:space="0" w:color="auto"/>
                                                    <w:bottom w:val="none" w:sz="0" w:space="0" w:color="auto"/>
                                                    <w:right w:val="none" w:sz="0" w:space="0" w:color="auto"/>
                                                  </w:divBdr>
                                                </w:div>
                                                <w:div w:id="69230893">
                                                  <w:marLeft w:val="0"/>
                                                  <w:marRight w:val="0"/>
                                                  <w:marTop w:val="0"/>
                                                  <w:marBottom w:val="0"/>
                                                  <w:divBdr>
                                                    <w:top w:val="none" w:sz="0" w:space="0" w:color="auto"/>
                                                    <w:left w:val="none" w:sz="0" w:space="0" w:color="auto"/>
                                                    <w:bottom w:val="none" w:sz="0" w:space="0" w:color="auto"/>
                                                    <w:right w:val="none" w:sz="0" w:space="0" w:color="auto"/>
                                                  </w:divBdr>
                                                </w:div>
                                                <w:div w:id="745109325">
                                                  <w:marLeft w:val="0"/>
                                                  <w:marRight w:val="0"/>
                                                  <w:marTop w:val="0"/>
                                                  <w:marBottom w:val="0"/>
                                                  <w:divBdr>
                                                    <w:top w:val="none" w:sz="0" w:space="0" w:color="auto"/>
                                                    <w:left w:val="none" w:sz="0" w:space="0" w:color="auto"/>
                                                    <w:bottom w:val="none" w:sz="0" w:space="0" w:color="auto"/>
                                                    <w:right w:val="none" w:sz="0" w:space="0" w:color="auto"/>
                                                  </w:divBdr>
                                                </w:div>
                                                <w:div w:id="1935821539">
                                                  <w:marLeft w:val="0"/>
                                                  <w:marRight w:val="0"/>
                                                  <w:marTop w:val="0"/>
                                                  <w:marBottom w:val="0"/>
                                                  <w:divBdr>
                                                    <w:top w:val="none" w:sz="0" w:space="0" w:color="auto"/>
                                                    <w:left w:val="none" w:sz="0" w:space="0" w:color="auto"/>
                                                    <w:bottom w:val="none" w:sz="0" w:space="0" w:color="auto"/>
                                                    <w:right w:val="none" w:sz="0" w:space="0" w:color="auto"/>
                                                  </w:divBdr>
                                                </w:div>
                                                <w:div w:id="189729093">
                                                  <w:marLeft w:val="0"/>
                                                  <w:marRight w:val="0"/>
                                                  <w:marTop w:val="0"/>
                                                  <w:marBottom w:val="0"/>
                                                  <w:divBdr>
                                                    <w:top w:val="none" w:sz="0" w:space="0" w:color="auto"/>
                                                    <w:left w:val="none" w:sz="0" w:space="0" w:color="auto"/>
                                                    <w:bottom w:val="none" w:sz="0" w:space="0" w:color="auto"/>
                                                    <w:right w:val="none" w:sz="0" w:space="0" w:color="auto"/>
                                                  </w:divBdr>
                                                </w:div>
                                                <w:div w:id="724838766">
                                                  <w:marLeft w:val="0"/>
                                                  <w:marRight w:val="0"/>
                                                  <w:marTop w:val="0"/>
                                                  <w:marBottom w:val="0"/>
                                                  <w:divBdr>
                                                    <w:top w:val="none" w:sz="0" w:space="0" w:color="auto"/>
                                                    <w:left w:val="none" w:sz="0" w:space="0" w:color="auto"/>
                                                    <w:bottom w:val="none" w:sz="0" w:space="0" w:color="auto"/>
                                                    <w:right w:val="none" w:sz="0" w:space="0" w:color="auto"/>
                                                  </w:divBdr>
                                                </w:div>
                                                <w:div w:id="98450212">
                                                  <w:marLeft w:val="0"/>
                                                  <w:marRight w:val="0"/>
                                                  <w:marTop w:val="0"/>
                                                  <w:marBottom w:val="0"/>
                                                  <w:divBdr>
                                                    <w:top w:val="none" w:sz="0" w:space="0" w:color="auto"/>
                                                    <w:left w:val="none" w:sz="0" w:space="0" w:color="auto"/>
                                                    <w:bottom w:val="none" w:sz="0" w:space="0" w:color="auto"/>
                                                    <w:right w:val="none" w:sz="0" w:space="0" w:color="auto"/>
                                                  </w:divBdr>
                                                </w:div>
                                                <w:div w:id="1997562871">
                                                  <w:marLeft w:val="0"/>
                                                  <w:marRight w:val="0"/>
                                                  <w:marTop w:val="0"/>
                                                  <w:marBottom w:val="0"/>
                                                  <w:divBdr>
                                                    <w:top w:val="none" w:sz="0" w:space="0" w:color="auto"/>
                                                    <w:left w:val="none" w:sz="0" w:space="0" w:color="auto"/>
                                                    <w:bottom w:val="none" w:sz="0" w:space="0" w:color="auto"/>
                                                    <w:right w:val="none" w:sz="0" w:space="0" w:color="auto"/>
                                                  </w:divBdr>
                                                </w:div>
                                                <w:div w:id="244539036">
                                                  <w:marLeft w:val="0"/>
                                                  <w:marRight w:val="0"/>
                                                  <w:marTop w:val="0"/>
                                                  <w:marBottom w:val="0"/>
                                                  <w:divBdr>
                                                    <w:top w:val="none" w:sz="0" w:space="0" w:color="auto"/>
                                                    <w:left w:val="none" w:sz="0" w:space="0" w:color="auto"/>
                                                    <w:bottom w:val="none" w:sz="0" w:space="0" w:color="auto"/>
                                                    <w:right w:val="none" w:sz="0" w:space="0" w:color="auto"/>
                                                  </w:divBdr>
                                                </w:div>
                                                <w:div w:id="795835013">
                                                  <w:marLeft w:val="0"/>
                                                  <w:marRight w:val="0"/>
                                                  <w:marTop w:val="0"/>
                                                  <w:marBottom w:val="0"/>
                                                  <w:divBdr>
                                                    <w:top w:val="none" w:sz="0" w:space="0" w:color="auto"/>
                                                    <w:left w:val="none" w:sz="0" w:space="0" w:color="auto"/>
                                                    <w:bottom w:val="none" w:sz="0" w:space="0" w:color="auto"/>
                                                    <w:right w:val="none" w:sz="0" w:space="0" w:color="auto"/>
                                                  </w:divBdr>
                                                </w:div>
                                                <w:div w:id="1676490328">
                                                  <w:marLeft w:val="0"/>
                                                  <w:marRight w:val="0"/>
                                                  <w:marTop w:val="0"/>
                                                  <w:marBottom w:val="0"/>
                                                  <w:divBdr>
                                                    <w:top w:val="none" w:sz="0" w:space="0" w:color="auto"/>
                                                    <w:left w:val="none" w:sz="0" w:space="0" w:color="auto"/>
                                                    <w:bottom w:val="none" w:sz="0" w:space="0" w:color="auto"/>
                                                    <w:right w:val="none" w:sz="0" w:space="0" w:color="auto"/>
                                                  </w:divBdr>
                                                </w:div>
                                                <w:div w:id="1767648689">
                                                  <w:marLeft w:val="0"/>
                                                  <w:marRight w:val="0"/>
                                                  <w:marTop w:val="0"/>
                                                  <w:marBottom w:val="0"/>
                                                  <w:divBdr>
                                                    <w:top w:val="none" w:sz="0" w:space="0" w:color="auto"/>
                                                    <w:left w:val="none" w:sz="0" w:space="0" w:color="auto"/>
                                                    <w:bottom w:val="none" w:sz="0" w:space="0" w:color="auto"/>
                                                    <w:right w:val="none" w:sz="0" w:space="0" w:color="auto"/>
                                                  </w:divBdr>
                                                </w:div>
                                                <w:div w:id="1696686117">
                                                  <w:marLeft w:val="0"/>
                                                  <w:marRight w:val="0"/>
                                                  <w:marTop w:val="0"/>
                                                  <w:marBottom w:val="0"/>
                                                  <w:divBdr>
                                                    <w:top w:val="none" w:sz="0" w:space="0" w:color="auto"/>
                                                    <w:left w:val="none" w:sz="0" w:space="0" w:color="auto"/>
                                                    <w:bottom w:val="none" w:sz="0" w:space="0" w:color="auto"/>
                                                    <w:right w:val="none" w:sz="0" w:space="0" w:color="auto"/>
                                                  </w:divBdr>
                                                </w:div>
                                                <w:div w:id="2118601357">
                                                  <w:marLeft w:val="0"/>
                                                  <w:marRight w:val="0"/>
                                                  <w:marTop w:val="0"/>
                                                  <w:marBottom w:val="0"/>
                                                  <w:divBdr>
                                                    <w:top w:val="none" w:sz="0" w:space="0" w:color="auto"/>
                                                    <w:left w:val="none" w:sz="0" w:space="0" w:color="auto"/>
                                                    <w:bottom w:val="none" w:sz="0" w:space="0" w:color="auto"/>
                                                    <w:right w:val="none" w:sz="0" w:space="0" w:color="auto"/>
                                                  </w:divBdr>
                                                </w:div>
                                                <w:div w:id="745881529">
                                                  <w:marLeft w:val="0"/>
                                                  <w:marRight w:val="0"/>
                                                  <w:marTop w:val="0"/>
                                                  <w:marBottom w:val="0"/>
                                                  <w:divBdr>
                                                    <w:top w:val="none" w:sz="0" w:space="0" w:color="auto"/>
                                                    <w:left w:val="none" w:sz="0" w:space="0" w:color="auto"/>
                                                    <w:bottom w:val="none" w:sz="0" w:space="0" w:color="auto"/>
                                                    <w:right w:val="none" w:sz="0" w:space="0" w:color="auto"/>
                                                  </w:divBdr>
                                                </w:div>
                                                <w:div w:id="815489232">
                                                  <w:marLeft w:val="0"/>
                                                  <w:marRight w:val="0"/>
                                                  <w:marTop w:val="0"/>
                                                  <w:marBottom w:val="0"/>
                                                  <w:divBdr>
                                                    <w:top w:val="none" w:sz="0" w:space="0" w:color="auto"/>
                                                    <w:left w:val="none" w:sz="0" w:space="0" w:color="auto"/>
                                                    <w:bottom w:val="none" w:sz="0" w:space="0" w:color="auto"/>
                                                    <w:right w:val="none" w:sz="0" w:space="0" w:color="auto"/>
                                                  </w:divBdr>
                                                </w:div>
                                                <w:div w:id="807209609">
                                                  <w:marLeft w:val="0"/>
                                                  <w:marRight w:val="0"/>
                                                  <w:marTop w:val="0"/>
                                                  <w:marBottom w:val="0"/>
                                                  <w:divBdr>
                                                    <w:top w:val="none" w:sz="0" w:space="0" w:color="auto"/>
                                                    <w:left w:val="none" w:sz="0" w:space="0" w:color="auto"/>
                                                    <w:bottom w:val="none" w:sz="0" w:space="0" w:color="auto"/>
                                                    <w:right w:val="none" w:sz="0" w:space="0" w:color="auto"/>
                                                  </w:divBdr>
                                                </w:div>
                                                <w:div w:id="826357670">
                                                  <w:marLeft w:val="0"/>
                                                  <w:marRight w:val="0"/>
                                                  <w:marTop w:val="0"/>
                                                  <w:marBottom w:val="0"/>
                                                  <w:divBdr>
                                                    <w:top w:val="none" w:sz="0" w:space="0" w:color="auto"/>
                                                    <w:left w:val="none" w:sz="0" w:space="0" w:color="auto"/>
                                                    <w:bottom w:val="none" w:sz="0" w:space="0" w:color="auto"/>
                                                    <w:right w:val="none" w:sz="0" w:space="0" w:color="auto"/>
                                                  </w:divBdr>
                                                </w:div>
                                                <w:div w:id="40442207">
                                                  <w:marLeft w:val="0"/>
                                                  <w:marRight w:val="0"/>
                                                  <w:marTop w:val="0"/>
                                                  <w:marBottom w:val="0"/>
                                                  <w:divBdr>
                                                    <w:top w:val="none" w:sz="0" w:space="0" w:color="auto"/>
                                                    <w:left w:val="none" w:sz="0" w:space="0" w:color="auto"/>
                                                    <w:bottom w:val="none" w:sz="0" w:space="0" w:color="auto"/>
                                                    <w:right w:val="none" w:sz="0" w:space="0" w:color="auto"/>
                                                  </w:divBdr>
                                                </w:div>
                                                <w:div w:id="1546869303">
                                                  <w:marLeft w:val="0"/>
                                                  <w:marRight w:val="0"/>
                                                  <w:marTop w:val="0"/>
                                                  <w:marBottom w:val="0"/>
                                                  <w:divBdr>
                                                    <w:top w:val="none" w:sz="0" w:space="0" w:color="auto"/>
                                                    <w:left w:val="none" w:sz="0" w:space="0" w:color="auto"/>
                                                    <w:bottom w:val="none" w:sz="0" w:space="0" w:color="auto"/>
                                                    <w:right w:val="none" w:sz="0" w:space="0" w:color="auto"/>
                                                  </w:divBdr>
                                                </w:div>
                                                <w:div w:id="377432176">
                                                  <w:marLeft w:val="0"/>
                                                  <w:marRight w:val="0"/>
                                                  <w:marTop w:val="0"/>
                                                  <w:marBottom w:val="0"/>
                                                  <w:divBdr>
                                                    <w:top w:val="none" w:sz="0" w:space="0" w:color="auto"/>
                                                    <w:left w:val="none" w:sz="0" w:space="0" w:color="auto"/>
                                                    <w:bottom w:val="none" w:sz="0" w:space="0" w:color="auto"/>
                                                    <w:right w:val="none" w:sz="0" w:space="0" w:color="auto"/>
                                                  </w:divBdr>
                                                </w:div>
                                              </w:divsChild>
                                            </w:div>
                                            <w:div w:id="2000960270">
                                              <w:marLeft w:val="0"/>
                                              <w:marRight w:val="0"/>
                                              <w:marTop w:val="0"/>
                                              <w:marBottom w:val="0"/>
                                              <w:divBdr>
                                                <w:top w:val="none" w:sz="0" w:space="0" w:color="auto"/>
                                                <w:left w:val="none" w:sz="0" w:space="0" w:color="auto"/>
                                                <w:bottom w:val="none" w:sz="0" w:space="0" w:color="auto"/>
                                                <w:right w:val="none" w:sz="0" w:space="0" w:color="auto"/>
                                              </w:divBdr>
                                            </w:div>
                                            <w:div w:id="793598013">
                                              <w:marLeft w:val="0"/>
                                              <w:marRight w:val="0"/>
                                              <w:marTop w:val="0"/>
                                              <w:marBottom w:val="0"/>
                                              <w:divBdr>
                                                <w:top w:val="none" w:sz="0" w:space="0" w:color="auto"/>
                                                <w:left w:val="none" w:sz="0" w:space="0" w:color="auto"/>
                                                <w:bottom w:val="none" w:sz="0" w:space="0" w:color="auto"/>
                                                <w:right w:val="none" w:sz="0" w:space="0" w:color="auto"/>
                                              </w:divBdr>
                                            </w:div>
                                            <w:div w:id="1192691705">
                                              <w:marLeft w:val="0"/>
                                              <w:marRight w:val="0"/>
                                              <w:marTop w:val="0"/>
                                              <w:marBottom w:val="0"/>
                                              <w:divBdr>
                                                <w:top w:val="none" w:sz="0" w:space="0" w:color="auto"/>
                                                <w:left w:val="none" w:sz="0" w:space="0" w:color="auto"/>
                                                <w:bottom w:val="none" w:sz="0" w:space="0" w:color="auto"/>
                                                <w:right w:val="none" w:sz="0" w:space="0" w:color="auto"/>
                                              </w:divBdr>
                                            </w:div>
                                            <w:div w:id="2021543061">
                                              <w:marLeft w:val="0"/>
                                              <w:marRight w:val="0"/>
                                              <w:marTop w:val="0"/>
                                              <w:marBottom w:val="0"/>
                                              <w:divBdr>
                                                <w:top w:val="none" w:sz="0" w:space="0" w:color="auto"/>
                                                <w:left w:val="none" w:sz="0" w:space="0" w:color="auto"/>
                                                <w:bottom w:val="none" w:sz="0" w:space="0" w:color="auto"/>
                                                <w:right w:val="none" w:sz="0" w:space="0" w:color="auto"/>
                                              </w:divBdr>
                                            </w:div>
                                            <w:div w:id="58016596">
                                              <w:marLeft w:val="0"/>
                                              <w:marRight w:val="0"/>
                                              <w:marTop w:val="0"/>
                                              <w:marBottom w:val="0"/>
                                              <w:divBdr>
                                                <w:top w:val="none" w:sz="0" w:space="0" w:color="auto"/>
                                                <w:left w:val="none" w:sz="0" w:space="0" w:color="auto"/>
                                                <w:bottom w:val="none" w:sz="0" w:space="0" w:color="auto"/>
                                                <w:right w:val="none" w:sz="0" w:space="0" w:color="auto"/>
                                              </w:divBdr>
                                            </w:div>
                                            <w:div w:id="472451460">
                                              <w:marLeft w:val="0"/>
                                              <w:marRight w:val="0"/>
                                              <w:marTop w:val="0"/>
                                              <w:marBottom w:val="0"/>
                                              <w:divBdr>
                                                <w:top w:val="none" w:sz="0" w:space="0" w:color="auto"/>
                                                <w:left w:val="none" w:sz="0" w:space="0" w:color="auto"/>
                                                <w:bottom w:val="none" w:sz="0" w:space="0" w:color="auto"/>
                                                <w:right w:val="none" w:sz="0" w:space="0" w:color="auto"/>
                                              </w:divBdr>
                                            </w:div>
                                            <w:div w:id="310788158">
                                              <w:marLeft w:val="0"/>
                                              <w:marRight w:val="0"/>
                                              <w:marTop w:val="0"/>
                                              <w:marBottom w:val="0"/>
                                              <w:divBdr>
                                                <w:top w:val="none" w:sz="0" w:space="0" w:color="auto"/>
                                                <w:left w:val="none" w:sz="0" w:space="0" w:color="auto"/>
                                                <w:bottom w:val="none" w:sz="0" w:space="0" w:color="auto"/>
                                                <w:right w:val="none" w:sz="0" w:space="0" w:color="auto"/>
                                              </w:divBdr>
                                            </w:div>
                                            <w:div w:id="674259788">
                                              <w:marLeft w:val="0"/>
                                              <w:marRight w:val="0"/>
                                              <w:marTop w:val="0"/>
                                              <w:marBottom w:val="0"/>
                                              <w:divBdr>
                                                <w:top w:val="none" w:sz="0" w:space="0" w:color="auto"/>
                                                <w:left w:val="none" w:sz="0" w:space="0" w:color="auto"/>
                                                <w:bottom w:val="none" w:sz="0" w:space="0" w:color="auto"/>
                                                <w:right w:val="none" w:sz="0" w:space="0" w:color="auto"/>
                                              </w:divBdr>
                                            </w:div>
                                            <w:div w:id="151989651">
                                              <w:marLeft w:val="0"/>
                                              <w:marRight w:val="0"/>
                                              <w:marTop w:val="0"/>
                                              <w:marBottom w:val="0"/>
                                              <w:divBdr>
                                                <w:top w:val="none" w:sz="0" w:space="0" w:color="auto"/>
                                                <w:left w:val="none" w:sz="0" w:space="0" w:color="auto"/>
                                                <w:bottom w:val="none" w:sz="0" w:space="0" w:color="auto"/>
                                                <w:right w:val="none" w:sz="0" w:space="0" w:color="auto"/>
                                              </w:divBdr>
                                            </w:div>
                                            <w:div w:id="1869677599">
                                              <w:marLeft w:val="0"/>
                                              <w:marRight w:val="0"/>
                                              <w:marTop w:val="0"/>
                                              <w:marBottom w:val="0"/>
                                              <w:divBdr>
                                                <w:top w:val="none" w:sz="0" w:space="0" w:color="auto"/>
                                                <w:left w:val="none" w:sz="0" w:space="0" w:color="auto"/>
                                                <w:bottom w:val="none" w:sz="0" w:space="0" w:color="auto"/>
                                                <w:right w:val="none" w:sz="0" w:space="0" w:color="auto"/>
                                              </w:divBdr>
                                            </w:div>
                                            <w:div w:id="261766089">
                                              <w:marLeft w:val="0"/>
                                              <w:marRight w:val="0"/>
                                              <w:marTop w:val="0"/>
                                              <w:marBottom w:val="0"/>
                                              <w:divBdr>
                                                <w:top w:val="none" w:sz="0" w:space="0" w:color="auto"/>
                                                <w:left w:val="none" w:sz="0" w:space="0" w:color="auto"/>
                                                <w:bottom w:val="none" w:sz="0" w:space="0" w:color="auto"/>
                                                <w:right w:val="none" w:sz="0" w:space="0" w:color="auto"/>
                                              </w:divBdr>
                                            </w:div>
                                            <w:div w:id="596718008">
                                              <w:marLeft w:val="0"/>
                                              <w:marRight w:val="0"/>
                                              <w:marTop w:val="0"/>
                                              <w:marBottom w:val="0"/>
                                              <w:divBdr>
                                                <w:top w:val="none" w:sz="0" w:space="0" w:color="auto"/>
                                                <w:left w:val="none" w:sz="0" w:space="0" w:color="auto"/>
                                                <w:bottom w:val="none" w:sz="0" w:space="0" w:color="auto"/>
                                                <w:right w:val="none" w:sz="0" w:space="0" w:color="auto"/>
                                              </w:divBdr>
                                            </w:div>
                                            <w:div w:id="2142839107">
                                              <w:marLeft w:val="0"/>
                                              <w:marRight w:val="0"/>
                                              <w:marTop w:val="0"/>
                                              <w:marBottom w:val="0"/>
                                              <w:divBdr>
                                                <w:top w:val="none" w:sz="0" w:space="0" w:color="auto"/>
                                                <w:left w:val="none" w:sz="0" w:space="0" w:color="auto"/>
                                                <w:bottom w:val="none" w:sz="0" w:space="0" w:color="auto"/>
                                                <w:right w:val="none" w:sz="0" w:space="0" w:color="auto"/>
                                              </w:divBdr>
                                            </w:div>
                                            <w:div w:id="186259651">
                                              <w:marLeft w:val="0"/>
                                              <w:marRight w:val="0"/>
                                              <w:marTop w:val="0"/>
                                              <w:marBottom w:val="0"/>
                                              <w:divBdr>
                                                <w:top w:val="none" w:sz="0" w:space="0" w:color="auto"/>
                                                <w:left w:val="none" w:sz="0" w:space="0" w:color="auto"/>
                                                <w:bottom w:val="none" w:sz="0" w:space="0" w:color="auto"/>
                                                <w:right w:val="none" w:sz="0" w:space="0" w:color="auto"/>
                                              </w:divBdr>
                                            </w:div>
                                            <w:div w:id="1935237822">
                                              <w:marLeft w:val="0"/>
                                              <w:marRight w:val="0"/>
                                              <w:marTop w:val="0"/>
                                              <w:marBottom w:val="0"/>
                                              <w:divBdr>
                                                <w:top w:val="none" w:sz="0" w:space="0" w:color="auto"/>
                                                <w:left w:val="none" w:sz="0" w:space="0" w:color="auto"/>
                                                <w:bottom w:val="none" w:sz="0" w:space="0" w:color="auto"/>
                                                <w:right w:val="none" w:sz="0" w:space="0" w:color="auto"/>
                                              </w:divBdr>
                                            </w:div>
                                            <w:div w:id="1021128871">
                                              <w:marLeft w:val="0"/>
                                              <w:marRight w:val="0"/>
                                              <w:marTop w:val="0"/>
                                              <w:marBottom w:val="0"/>
                                              <w:divBdr>
                                                <w:top w:val="none" w:sz="0" w:space="0" w:color="auto"/>
                                                <w:left w:val="none" w:sz="0" w:space="0" w:color="auto"/>
                                                <w:bottom w:val="none" w:sz="0" w:space="0" w:color="auto"/>
                                                <w:right w:val="none" w:sz="0" w:space="0" w:color="auto"/>
                                              </w:divBdr>
                                            </w:div>
                                            <w:div w:id="326712039">
                                              <w:marLeft w:val="0"/>
                                              <w:marRight w:val="0"/>
                                              <w:marTop w:val="0"/>
                                              <w:marBottom w:val="0"/>
                                              <w:divBdr>
                                                <w:top w:val="none" w:sz="0" w:space="0" w:color="auto"/>
                                                <w:left w:val="none" w:sz="0" w:space="0" w:color="auto"/>
                                                <w:bottom w:val="none" w:sz="0" w:space="0" w:color="auto"/>
                                                <w:right w:val="none" w:sz="0" w:space="0" w:color="auto"/>
                                              </w:divBdr>
                                            </w:div>
                                            <w:div w:id="1489979999">
                                              <w:marLeft w:val="0"/>
                                              <w:marRight w:val="0"/>
                                              <w:marTop w:val="0"/>
                                              <w:marBottom w:val="0"/>
                                              <w:divBdr>
                                                <w:top w:val="none" w:sz="0" w:space="0" w:color="auto"/>
                                                <w:left w:val="none" w:sz="0" w:space="0" w:color="auto"/>
                                                <w:bottom w:val="none" w:sz="0" w:space="0" w:color="auto"/>
                                                <w:right w:val="none" w:sz="0" w:space="0" w:color="auto"/>
                                              </w:divBdr>
                                            </w:div>
                                            <w:div w:id="744648772">
                                              <w:marLeft w:val="0"/>
                                              <w:marRight w:val="0"/>
                                              <w:marTop w:val="0"/>
                                              <w:marBottom w:val="0"/>
                                              <w:divBdr>
                                                <w:top w:val="none" w:sz="0" w:space="0" w:color="auto"/>
                                                <w:left w:val="none" w:sz="0" w:space="0" w:color="auto"/>
                                                <w:bottom w:val="none" w:sz="0" w:space="0" w:color="auto"/>
                                                <w:right w:val="none" w:sz="0" w:space="0" w:color="auto"/>
                                              </w:divBdr>
                                            </w:div>
                                            <w:div w:id="249777278">
                                              <w:marLeft w:val="0"/>
                                              <w:marRight w:val="0"/>
                                              <w:marTop w:val="0"/>
                                              <w:marBottom w:val="0"/>
                                              <w:divBdr>
                                                <w:top w:val="none" w:sz="0" w:space="0" w:color="auto"/>
                                                <w:left w:val="none" w:sz="0" w:space="0" w:color="auto"/>
                                                <w:bottom w:val="none" w:sz="0" w:space="0" w:color="auto"/>
                                                <w:right w:val="none" w:sz="0" w:space="0" w:color="auto"/>
                                              </w:divBdr>
                                            </w:div>
                                            <w:div w:id="194077762">
                                              <w:marLeft w:val="0"/>
                                              <w:marRight w:val="0"/>
                                              <w:marTop w:val="0"/>
                                              <w:marBottom w:val="0"/>
                                              <w:divBdr>
                                                <w:top w:val="none" w:sz="0" w:space="0" w:color="auto"/>
                                                <w:left w:val="none" w:sz="0" w:space="0" w:color="auto"/>
                                                <w:bottom w:val="none" w:sz="0" w:space="0" w:color="auto"/>
                                                <w:right w:val="none" w:sz="0" w:space="0" w:color="auto"/>
                                              </w:divBdr>
                                            </w:div>
                                            <w:div w:id="1436171681">
                                              <w:marLeft w:val="0"/>
                                              <w:marRight w:val="0"/>
                                              <w:marTop w:val="0"/>
                                              <w:marBottom w:val="0"/>
                                              <w:divBdr>
                                                <w:top w:val="none" w:sz="0" w:space="0" w:color="auto"/>
                                                <w:left w:val="none" w:sz="0" w:space="0" w:color="auto"/>
                                                <w:bottom w:val="none" w:sz="0" w:space="0" w:color="auto"/>
                                                <w:right w:val="none" w:sz="0" w:space="0" w:color="auto"/>
                                              </w:divBdr>
                                            </w:div>
                                            <w:div w:id="1689215814">
                                              <w:marLeft w:val="0"/>
                                              <w:marRight w:val="0"/>
                                              <w:marTop w:val="0"/>
                                              <w:marBottom w:val="0"/>
                                              <w:divBdr>
                                                <w:top w:val="none" w:sz="0" w:space="0" w:color="auto"/>
                                                <w:left w:val="none" w:sz="0" w:space="0" w:color="auto"/>
                                                <w:bottom w:val="none" w:sz="0" w:space="0" w:color="auto"/>
                                                <w:right w:val="none" w:sz="0" w:space="0" w:color="auto"/>
                                              </w:divBdr>
                                            </w:div>
                                            <w:div w:id="734206240">
                                              <w:marLeft w:val="0"/>
                                              <w:marRight w:val="0"/>
                                              <w:marTop w:val="0"/>
                                              <w:marBottom w:val="0"/>
                                              <w:divBdr>
                                                <w:top w:val="none" w:sz="0" w:space="0" w:color="auto"/>
                                                <w:left w:val="none" w:sz="0" w:space="0" w:color="auto"/>
                                                <w:bottom w:val="none" w:sz="0" w:space="0" w:color="auto"/>
                                                <w:right w:val="none" w:sz="0" w:space="0" w:color="auto"/>
                                              </w:divBdr>
                                            </w:div>
                                            <w:div w:id="2114477905">
                                              <w:marLeft w:val="0"/>
                                              <w:marRight w:val="0"/>
                                              <w:marTop w:val="0"/>
                                              <w:marBottom w:val="0"/>
                                              <w:divBdr>
                                                <w:top w:val="none" w:sz="0" w:space="0" w:color="auto"/>
                                                <w:left w:val="none" w:sz="0" w:space="0" w:color="auto"/>
                                                <w:bottom w:val="none" w:sz="0" w:space="0" w:color="auto"/>
                                                <w:right w:val="none" w:sz="0" w:space="0" w:color="auto"/>
                                              </w:divBdr>
                                            </w:div>
                                            <w:div w:id="1466698407">
                                              <w:marLeft w:val="0"/>
                                              <w:marRight w:val="0"/>
                                              <w:marTop w:val="0"/>
                                              <w:marBottom w:val="0"/>
                                              <w:divBdr>
                                                <w:top w:val="none" w:sz="0" w:space="0" w:color="auto"/>
                                                <w:left w:val="none" w:sz="0" w:space="0" w:color="auto"/>
                                                <w:bottom w:val="none" w:sz="0" w:space="0" w:color="auto"/>
                                                <w:right w:val="none" w:sz="0" w:space="0" w:color="auto"/>
                                              </w:divBdr>
                                            </w:div>
                                            <w:div w:id="1161849725">
                                              <w:marLeft w:val="0"/>
                                              <w:marRight w:val="0"/>
                                              <w:marTop w:val="0"/>
                                              <w:marBottom w:val="0"/>
                                              <w:divBdr>
                                                <w:top w:val="none" w:sz="0" w:space="0" w:color="auto"/>
                                                <w:left w:val="none" w:sz="0" w:space="0" w:color="auto"/>
                                                <w:bottom w:val="none" w:sz="0" w:space="0" w:color="auto"/>
                                                <w:right w:val="none" w:sz="0" w:space="0" w:color="auto"/>
                                              </w:divBdr>
                                            </w:div>
                                            <w:div w:id="1356736485">
                                              <w:marLeft w:val="0"/>
                                              <w:marRight w:val="0"/>
                                              <w:marTop w:val="0"/>
                                              <w:marBottom w:val="0"/>
                                              <w:divBdr>
                                                <w:top w:val="none" w:sz="0" w:space="0" w:color="auto"/>
                                                <w:left w:val="none" w:sz="0" w:space="0" w:color="auto"/>
                                                <w:bottom w:val="none" w:sz="0" w:space="0" w:color="auto"/>
                                                <w:right w:val="none" w:sz="0" w:space="0" w:color="auto"/>
                                              </w:divBdr>
                                            </w:div>
                                            <w:div w:id="230194887">
                                              <w:marLeft w:val="0"/>
                                              <w:marRight w:val="0"/>
                                              <w:marTop w:val="0"/>
                                              <w:marBottom w:val="0"/>
                                              <w:divBdr>
                                                <w:top w:val="none" w:sz="0" w:space="0" w:color="auto"/>
                                                <w:left w:val="none" w:sz="0" w:space="0" w:color="auto"/>
                                                <w:bottom w:val="none" w:sz="0" w:space="0" w:color="auto"/>
                                                <w:right w:val="none" w:sz="0" w:space="0" w:color="auto"/>
                                              </w:divBdr>
                                            </w:div>
                                            <w:div w:id="1434084521">
                                              <w:marLeft w:val="0"/>
                                              <w:marRight w:val="0"/>
                                              <w:marTop w:val="0"/>
                                              <w:marBottom w:val="0"/>
                                              <w:divBdr>
                                                <w:top w:val="none" w:sz="0" w:space="0" w:color="auto"/>
                                                <w:left w:val="none" w:sz="0" w:space="0" w:color="auto"/>
                                                <w:bottom w:val="none" w:sz="0" w:space="0" w:color="auto"/>
                                                <w:right w:val="none" w:sz="0" w:space="0" w:color="auto"/>
                                              </w:divBdr>
                                            </w:div>
                                            <w:div w:id="1461344539">
                                              <w:marLeft w:val="0"/>
                                              <w:marRight w:val="0"/>
                                              <w:marTop w:val="0"/>
                                              <w:marBottom w:val="0"/>
                                              <w:divBdr>
                                                <w:top w:val="none" w:sz="0" w:space="0" w:color="auto"/>
                                                <w:left w:val="none" w:sz="0" w:space="0" w:color="auto"/>
                                                <w:bottom w:val="none" w:sz="0" w:space="0" w:color="auto"/>
                                                <w:right w:val="none" w:sz="0" w:space="0" w:color="auto"/>
                                              </w:divBdr>
                                            </w:div>
                                            <w:div w:id="189758232">
                                              <w:marLeft w:val="0"/>
                                              <w:marRight w:val="0"/>
                                              <w:marTop w:val="0"/>
                                              <w:marBottom w:val="0"/>
                                              <w:divBdr>
                                                <w:top w:val="none" w:sz="0" w:space="0" w:color="auto"/>
                                                <w:left w:val="none" w:sz="0" w:space="0" w:color="auto"/>
                                                <w:bottom w:val="none" w:sz="0" w:space="0" w:color="auto"/>
                                                <w:right w:val="none" w:sz="0" w:space="0" w:color="auto"/>
                                              </w:divBdr>
                                            </w:div>
                                            <w:div w:id="1792821081">
                                              <w:marLeft w:val="0"/>
                                              <w:marRight w:val="0"/>
                                              <w:marTop w:val="0"/>
                                              <w:marBottom w:val="0"/>
                                              <w:divBdr>
                                                <w:top w:val="none" w:sz="0" w:space="0" w:color="auto"/>
                                                <w:left w:val="none" w:sz="0" w:space="0" w:color="auto"/>
                                                <w:bottom w:val="none" w:sz="0" w:space="0" w:color="auto"/>
                                                <w:right w:val="none" w:sz="0" w:space="0" w:color="auto"/>
                                              </w:divBdr>
                                            </w:div>
                                            <w:div w:id="971641469">
                                              <w:marLeft w:val="0"/>
                                              <w:marRight w:val="0"/>
                                              <w:marTop w:val="0"/>
                                              <w:marBottom w:val="0"/>
                                              <w:divBdr>
                                                <w:top w:val="none" w:sz="0" w:space="0" w:color="auto"/>
                                                <w:left w:val="none" w:sz="0" w:space="0" w:color="auto"/>
                                                <w:bottom w:val="none" w:sz="0" w:space="0" w:color="auto"/>
                                                <w:right w:val="none" w:sz="0" w:space="0" w:color="auto"/>
                                              </w:divBdr>
                                            </w:div>
                                            <w:div w:id="1436829797">
                                              <w:marLeft w:val="0"/>
                                              <w:marRight w:val="0"/>
                                              <w:marTop w:val="0"/>
                                              <w:marBottom w:val="0"/>
                                              <w:divBdr>
                                                <w:top w:val="none" w:sz="0" w:space="0" w:color="auto"/>
                                                <w:left w:val="none" w:sz="0" w:space="0" w:color="auto"/>
                                                <w:bottom w:val="none" w:sz="0" w:space="0" w:color="auto"/>
                                                <w:right w:val="none" w:sz="0" w:space="0" w:color="auto"/>
                                              </w:divBdr>
                                            </w:div>
                                            <w:div w:id="1910193624">
                                              <w:marLeft w:val="0"/>
                                              <w:marRight w:val="0"/>
                                              <w:marTop w:val="0"/>
                                              <w:marBottom w:val="0"/>
                                              <w:divBdr>
                                                <w:top w:val="none" w:sz="0" w:space="0" w:color="auto"/>
                                                <w:left w:val="none" w:sz="0" w:space="0" w:color="auto"/>
                                                <w:bottom w:val="none" w:sz="0" w:space="0" w:color="auto"/>
                                                <w:right w:val="none" w:sz="0" w:space="0" w:color="auto"/>
                                              </w:divBdr>
                                            </w:div>
                                            <w:div w:id="728041720">
                                              <w:marLeft w:val="0"/>
                                              <w:marRight w:val="0"/>
                                              <w:marTop w:val="0"/>
                                              <w:marBottom w:val="0"/>
                                              <w:divBdr>
                                                <w:top w:val="none" w:sz="0" w:space="0" w:color="auto"/>
                                                <w:left w:val="none" w:sz="0" w:space="0" w:color="auto"/>
                                                <w:bottom w:val="none" w:sz="0" w:space="0" w:color="auto"/>
                                                <w:right w:val="none" w:sz="0" w:space="0" w:color="auto"/>
                                              </w:divBdr>
                                            </w:div>
                                            <w:div w:id="539706315">
                                              <w:marLeft w:val="0"/>
                                              <w:marRight w:val="0"/>
                                              <w:marTop w:val="0"/>
                                              <w:marBottom w:val="0"/>
                                              <w:divBdr>
                                                <w:top w:val="none" w:sz="0" w:space="0" w:color="auto"/>
                                                <w:left w:val="none" w:sz="0" w:space="0" w:color="auto"/>
                                                <w:bottom w:val="none" w:sz="0" w:space="0" w:color="auto"/>
                                                <w:right w:val="none" w:sz="0" w:space="0" w:color="auto"/>
                                              </w:divBdr>
                                            </w:div>
                                            <w:div w:id="1302731919">
                                              <w:marLeft w:val="0"/>
                                              <w:marRight w:val="0"/>
                                              <w:marTop w:val="0"/>
                                              <w:marBottom w:val="0"/>
                                              <w:divBdr>
                                                <w:top w:val="none" w:sz="0" w:space="0" w:color="auto"/>
                                                <w:left w:val="none" w:sz="0" w:space="0" w:color="auto"/>
                                                <w:bottom w:val="none" w:sz="0" w:space="0" w:color="auto"/>
                                                <w:right w:val="none" w:sz="0" w:space="0" w:color="auto"/>
                                              </w:divBdr>
                                            </w:div>
                                            <w:div w:id="933366271">
                                              <w:marLeft w:val="0"/>
                                              <w:marRight w:val="0"/>
                                              <w:marTop w:val="0"/>
                                              <w:marBottom w:val="0"/>
                                              <w:divBdr>
                                                <w:top w:val="none" w:sz="0" w:space="0" w:color="auto"/>
                                                <w:left w:val="none" w:sz="0" w:space="0" w:color="auto"/>
                                                <w:bottom w:val="none" w:sz="0" w:space="0" w:color="auto"/>
                                                <w:right w:val="none" w:sz="0" w:space="0" w:color="auto"/>
                                              </w:divBdr>
                                            </w:div>
                                            <w:div w:id="389117720">
                                              <w:marLeft w:val="0"/>
                                              <w:marRight w:val="0"/>
                                              <w:marTop w:val="0"/>
                                              <w:marBottom w:val="0"/>
                                              <w:divBdr>
                                                <w:top w:val="none" w:sz="0" w:space="0" w:color="auto"/>
                                                <w:left w:val="none" w:sz="0" w:space="0" w:color="auto"/>
                                                <w:bottom w:val="none" w:sz="0" w:space="0" w:color="auto"/>
                                                <w:right w:val="none" w:sz="0" w:space="0" w:color="auto"/>
                                              </w:divBdr>
                                            </w:div>
                                            <w:div w:id="99571024">
                                              <w:marLeft w:val="0"/>
                                              <w:marRight w:val="0"/>
                                              <w:marTop w:val="0"/>
                                              <w:marBottom w:val="0"/>
                                              <w:divBdr>
                                                <w:top w:val="none" w:sz="0" w:space="0" w:color="auto"/>
                                                <w:left w:val="none" w:sz="0" w:space="0" w:color="auto"/>
                                                <w:bottom w:val="none" w:sz="0" w:space="0" w:color="auto"/>
                                                <w:right w:val="none" w:sz="0" w:space="0" w:color="auto"/>
                                              </w:divBdr>
                                            </w:div>
                                            <w:div w:id="277952557">
                                              <w:marLeft w:val="0"/>
                                              <w:marRight w:val="0"/>
                                              <w:marTop w:val="0"/>
                                              <w:marBottom w:val="0"/>
                                              <w:divBdr>
                                                <w:top w:val="none" w:sz="0" w:space="0" w:color="auto"/>
                                                <w:left w:val="none" w:sz="0" w:space="0" w:color="auto"/>
                                                <w:bottom w:val="none" w:sz="0" w:space="0" w:color="auto"/>
                                                <w:right w:val="none" w:sz="0" w:space="0" w:color="auto"/>
                                              </w:divBdr>
                                            </w:div>
                                            <w:div w:id="1010178933">
                                              <w:marLeft w:val="0"/>
                                              <w:marRight w:val="0"/>
                                              <w:marTop w:val="0"/>
                                              <w:marBottom w:val="0"/>
                                              <w:divBdr>
                                                <w:top w:val="none" w:sz="0" w:space="0" w:color="auto"/>
                                                <w:left w:val="none" w:sz="0" w:space="0" w:color="auto"/>
                                                <w:bottom w:val="none" w:sz="0" w:space="0" w:color="auto"/>
                                                <w:right w:val="none" w:sz="0" w:space="0" w:color="auto"/>
                                              </w:divBdr>
                                            </w:div>
                                            <w:div w:id="1849519528">
                                              <w:marLeft w:val="0"/>
                                              <w:marRight w:val="0"/>
                                              <w:marTop w:val="0"/>
                                              <w:marBottom w:val="0"/>
                                              <w:divBdr>
                                                <w:top w:val="none" w:sz="0" w:space="0" w:color="auto"/>
                                                <w:left w:val="none" w:sz="0" w:space="0" w:color="auto"/>
                                                <w:bottom w:val="none" w:sz="0" w:space="0" w:color="auto"/>
                                                <w:right w:val="none" w:sz="0" w:space="0" w:color="auto"/>
                                              </w:divBdr>
                                            </w:div>
                                            <w:div w:id="1740134764">
                                              <w:marLeft w:val="0"/>
                                              <w:marRight w:val="0"/>
                                              <w:marTop w:val="0"/>
                                              <w:marBottom w:val="0"/>
                                              <w:divBdr>
                                                <w:top w:val="none" w:sz="0" w:space="0" w:color="auto"/>
                                                <w:left w:val="none" w:sz="0" w:space="0" w:color="auto"/>
                                                <w:bottom w:val="none" w:sz="0" w:space="0" w:color="auto"/>
                                                <w:right w:val="none" w:sz="0" w:space="0" w:color="auto"/>
                                              </w:divBdr>
                                            </w:div>
                                            <w:div w:id="360128064">
                                              <w:marLeft w:val="0"/>
                                              <w:marRight w:val="0"/>
                                              <w:marTop w:val="0"/>
                                              <w:marBottom w:val="0"/>
                                              <w:divBdr>
                                                <w:top w:val="none" w:sz="0" w:space="0" w:color="auto"/>
                                                <w:left w:val="none" w:sz="0" w:space="0" w:color="auto"/>
                                                <w:bottom w:val="none" w:sz="0" w:space="0" w:color="auto"/>
                                                <w:right w:val="none" w:sz="0" w:space="0" w:color="auto"/>
                                              </w:divBdr>
                                            </w:div>
                                            <w:div w:id="283269170">
                                              <w:marLeft w:val="0"/>
                                              <w:marRight w:val="0"/>
                                              <w:marTop w:val="0"/>
                                              <w:marBottom w:val="0"/>
                                              <w:divBdr>
                                                <w:top w:val="none" w:sz="0" w:space="0" w:color="auto"/>
                                                <w:left w:val="none" w:sz="0" w:space="0" w:color="auto"/>
                                                <w:bottom w:val="none" w:sz="0" w:space="0" w:color="auto"/>
                                                <w:right w:val="none" w:sz="0" w:space="0" w:color="auto"/>
                                              </w:divBdr>
                                            </w:div>
                                            <w:div w:id="273482317">
                                              <w:marLeft w:val="0"/>
                                              <w:marRight w:val="0"/>
                                              <w:marTop w:val="0"/>
                                              <w:marBottom w:val="0"/>
                                              <w:divBdr>
                                                <w:top w:val="none" w:sz="0" w:space="0" w:color="auto"/>
                                                <w:left w:val="none" w:sz="0" w:space="0" w:color="auto"/>
                                                <w:bottom w:val="none" w:sz="0" w:space="0" w:color="auto"/>
                                                <w:right w:val="none" w:sz="0" w:space="0" w:color="auto"/>
                                              </w:divBdr>
                                            </w:div>
                                            <w:div w:id="965740163">
                                              <w:marLeft w:val="0"/>
                                              <w:marRight w:val="0"/>
                                              <w:marTop w:val="0"/>
                                              <w:marBottom w:val="0"/>
                                              <w:divBdr>
                                                <w:top w:val="none" w:sz="0" w:space="0" w:color="auto"/>
                                                <w:left w:val="none" w:sz="0" w:space="0" w:color="auto"/>
                                                <w:bottom w:val="none" w:sz="0" w:space="0" w:color="auto"/>
                                                <w:right w:val="none" w:sz="0" w:space="0" w:color="auto"/>
                                              </w:divBdr>
                                            </w:div>
                                            <w:div w:id="1304238738">
                                              <w:marLeft w:val="0"/>
                                              <w:marRight w:val="0"/>
                                              <w:marTop w:val="0"/>
                                              <w:marBottom w:val="0"/>
                                              <w:divBdr>
                                                <w:top w:val="none" w:sz="0" w:space="0" w:color="auto"/>
                                                <w:left w:val="none" w:sz="0" w:space="0" w:color="auto"/>
                                                <w:bottom w:val="none" w:sz="0" w:space="0" w:color="auto"/>
                                                <w:right w:val="none" w:sz="0" w:space="0" w:color="auto"/>
                                              </w:divBdr>
                                            </w:div>
                                            <w:div w:id="1955676657">
                                              <w:marLeft w:val="0"/>
                                              <w:marRight w:val="0"/>
                                              <w:marTop w:val="0"/>
                                              <w:marBottom w:val="0"/>
                                              <w:divBdr>
                                                <w:top w:val="none" w:sz="0" w:space="0" w:color="auto"/>
                                                <w:left w:val="none" w:sz="0" w:space="0" w:color="auto"/>
                                                <w:bottom w:val="none" w:sz="0" w:space="0" w:color="auto"/>
                                                <w:right w:val="none" w:sz="0" w:space="0" w:color="auto"/>
                                              </w:divBdr>
                                            </w:div>
                                            <w:div w:id="1219633986">
                                              <w:marLeft w:val="0"/>
                                              <w:marRight w:val="0"/>
                                              <w:marTop w:val="0"/>
                                              <w:marBottom w:val="0"/>
                                              <w:divBdr>
                                                <w:top w:val="none" w:sz="0" w:space="0" w:color="auto"/>
                                                <w:left w:val="none" w:sz="0" w:space="0" w:color="auto"/>
                                                <w:bottom w:val="none" w:sz="0" w:space="0" w:color="auto"/>
                                                <w:right w:val="none" w:sz="0" w:space="0" w:color="auto"/>
                                              </w:divBdr>
                                            </w:div>
                                            <w:div w:id="573323292">
                                              <w:marLeft w:val="0"/>
                                              <w:marRight w:val="0"/>
                                              <w:marTop w:val="0"/>
                                              <w:marBottom w:val="0"/>
                                              <w:divBdr>
                                                <w:top w:val="none" w:sz="0" w:space="0" w:color="auto"/>
                                                <w:left w:val="none" w:sz="0" w:space="0" w:color="auto"/>
                                                <w:bottom w:val="none" w:sz="0" w:space="0" w:color="auto"/>
                                                <w:right w:val="none" w:sz="0" w:space="0" w:color="auto"/>
                                              </w:divBdr>
                                            </w:div>
                                            <w:div w:id="726877090">
                                              <w:marLeft w:val="0"/>
                                              <w:marRight w:val="0"/>
                                              <w:marTop w:val="0"/>
                                              <w:marBottom w:val="0"/>
                                              <w:divBdr>
                                                <w:top w:val="none" w:sz="0" w:space="0" w:color="auto"/>
                                                <w:left w:val="none" w:sz="0" w:space="0" w:color="auto"/>
                                                <w:bottom w:val="none" w:sz="0" w:space="0" w:color="auto"/>
                                                <w:right w:val="none" w:sz="0" w:space="0" w:color="auto"/>
                                              </w:divBdr>
                                            </w:div>
                                            <w:div w:id="1702167915">
                                              <w:marLeft w:val="0"/>
                                              <w:marRight w:val="0"/>
                                              <w:marTop w:val="240"/>
                                              <w:marBottom w:val="0"/>
                                              <w:divBdr>
                                                <w:top w:val="none" w:sz="0" w:space="0" w:color="auto"/>
                                                <w:left w:val="none" w:sz="0" w:space="0" w:color="auto"/>
                                                <w:bottom w:val="none" w:sz="0" w:space="0" w:color="auto"/>
                                                <w:right w:val="none" w:sz="0" w:space="0" w:color="auto"/>
                                              </w:divBdr>
                                              <w:divsChild>
                                                <w:div w:id="445927375">
                                                  <w:marLeft w:val="0"/>
                                                  <w:marRight w:val="0"/>
                                                  <w:marTop w:val="0"/>
                                                  <w:marBottom w:val="0"/>
                                                  <w:divBdr>
                                                    <w:top w:val="none" w:sz="0" w:space="0" w:color="auto"/>
                                                    <w:left w:val="none" w:sz="0" w:space="0" w:color="auto"/>
                                                    <w:bottom w:val="none" w:sz="0" w:space="0" w:color="auto"/>
                                                    <w:right w:val="none" w:sz="0" w:space="0" w:color="auto"/>
                                                  </w:divBdr>
                                                </w:div>
                                                <w:div w:id="1244493258">
                                                  <w:marLeft w:val="0"/>
                                                  <w:marRight w:val="0"/>
                                                  <w:marTop w:val="0"/>
                                                  <w:marBottom w:val="0"/>
                                                  <w:divBdr>
                                                    <w:top w:val="none" w:sz="0" w:space="0" w:color="auto"/>
                                                    <w:left w:val="none" w:sz="0" w:space="0" w:color="auto"/>
                                                    <w:bottom w:val="none" w:sz="0" w:space="0" w:color="auto"/>
                                                    <w:right w:val="none" w:sz="0" w:space="0" w:color="auto"/>
                                                  </w:divBdr>
                                                </w:div>
                                                <w:div w:id="1697653878">
                                                  <w:marLeft w:val="0"/>
                                                  <w:marRight w:val="0"/>
                                                  <w:marTop w:val="0"/>
                                                  <w:marBottom w:val="0"/>
                                                  <w:divBdr>
                                                    <w:top w:val="none" w:sz="0" w:space="0" w:color="auto"/>
                                                    <w:left w:val="none" w:sz="0" w:space="0" w:color="auto"/>
                                                    <w:bottom w:val="none" w:sz="0" w:space="0" w:color="auto"/>
                                                    <w:right w:val="none" w:sz="0" w:space="0" w:color="auto"/>
                                                  </w:divBdr>
                                                </w:div>
                                                <w:div w:id="1288000704">
                                                  <w:marLeft w:val="0"/>
                                                  <w:marRight w:val="0"/>
                                                  <w:marTop w:val="0"/>
                                                  <w:marBottom w:val="0"/>
                                                  <w:divBdr>
                                                    <w:top w:val="none" w:sz="0" w:space="0" w:color="auto"/>
                                                    <w:left w:val="none" w:sz="0" w:space="0" w:color="auto"/>
                                                    <w:bottom w:val="none" w:sz="0" w:space="0" w:color="auto"/>
                                                    <w:right w:val="none" w:sz="0" w:space="0" w:color="auto"/>
                                                  </w:divBdr>
                                                </w:div>
                                                <w:div w:id="1544095977">
                                                  <w:marLeft w:val="0"/>
                                                  <w:marRight w:val="0"/>
                                                  <w:marTop w:val="0"/>
                                                  <w:marBottom w:val="0"/>
                                                  <w:divBdr>
                                                    <w:top w:val="none" w:sz="0" w:space="0" w:color="auto"/>
                                                    <w:left w:val="none" w:sz="0" w:space="0" w:color="auto"/>
                                                    <w:bottom w:val="none" w:sz="0" w:space="0" w:color="auto"/>
                                                    <w:right w:val="none" w:sz="0" w:space="0" w:color="auto"/>
                                                  </w:divBdr>
                                                </w:div>
                                                <w:div w:id="1708526047">
                                                  <w:marLeft w:val="0"/>
                                                  <w:marRight w:val="0"/>
                                                  <w:marTop w:val="0"/>
                                                  <w:marBottom w:val="0"/>
                                                  <w:divBdr>
                                                    <w:top w:val="none" w:sz="0" w:space="0" w:color="auto"/>
                                                    <w:left w:val="none" w:sz="0" w:space="0" w:color="auto"/>
                                                    <w:bottom w:val="none" w:sz="0" w:space="0" w:color="auto"/>
                                                    <w:right w:val="none" w:sz="0" w:space="0" w:color="auto"/>
                                                  </w:divBdr>
                                                </w:div>
                                                <w:div w:id="1231815005">
                                                  <w:marLeft w:val="0"/>
                                                  <w:marRight w:val="0"/>
                                                  <w:marTop w:val="0"/>
                                                  <w:marBottom w:val="0"/>
                                                  <w:divBdr>
                                                    <w:top w:val="none" w:sz="0" w:space="0" w:color="auto"/>
                                                    <w:left w:val="none" w:sz="0" w:space="0" w:color="auto"/>
                                                    <w:bottom w:val="none" w:sz="0" w:space="0" w:color="auto"/>
                                                    <w:right w:val="none" w:sz="0" w:space="0" w:color="auto"/>
                                                  </w:divBdr>
                                                </w:div>
                                                <w:div w:id="1518619829">
                                                  <w:marLeft w:val="0"/>
                                                  <w:marRight w:val="0"/>
                                                  <w:marTop w:val="0"/>
                                                  <w:marBottom w:val="0"/>
                                                  <w:divBdr>
                                                    <w:top w:val="none" w:sz="0" w:space="0" w:color="auto"/>
                                                    <w:left w:val="none" w:sz="0" w:space="0" w:color="auto"/>
                                                    <w:bottom w:val="none" w:sz="0" w:space="0" w:color="auto"/>
                                                    <w:right w:val="none" w:sz="0" w:space="0" w:color="auto"/>
                                                  </w:divBdr>
                                                </w:div>
                                                <w:div w:id="1376351522">
                                                  <w:marLeft w:val="0"/>
                                                  <w:marRight w:val="0"/>
                                                  <w:marTop w:val="0"/>
                                                  <w:marBottom w:val="0"/>
                                                  <w:divBdr>
                                                    <w:top w:val="none" w:sz="0" w:space="0" w:color="auto"/>
                                                    <w:left w:val="none" w:sz="0" w:space="0" w:color="auto"/>
                                                    <w:bottom w:val="none" w:sz="0" w:space="0" w:color="auto"/>
                                                    <w:right w:val="none" w:sz="0" w:space="0" w:color="auto"/>
                                                  </w:divBdr>
                                                </w:div>
                                                <w:div w:id="1096056353">
                                                  <w:marLeft w:val="0"/>
                                                  <w:marRight w:val="0"/>
                                                  <w:marTop w:val="0"/>
                                                  <w:marBottom w:val="0"/>
                                                  <w:divBdr>
                                                    <w:top w:val="none" w:sz="0" w:space="0" w:color="auto"/>
                                                    <w:left w:val="none" w:sz="0" w:space="0" w:color="auto"/>
                                                    <w:bottom w:val="none" w:sz="0" w:space="0" w:color="auto"/>
                                                    <w:right w:val="none" w:sz="0" w:space="0" w:color="auto"/>
                                                  </w:divBdr>
                                                </w:div>
                                                <w:div w:id="1814449286">
                                                  <w:marLeft w:val="0"/>
                                                  <w:marRight w:val="0"/>
                                                  <w:marTop w:val="0"/>
                                                  <w:marBottom w:val="0"/>
                                                  <w:divBdr>
                                                    <w:top w:val="none" w:sz="0" w:space="0" w:color="auto"/>
                                                    <w:left w:val="none" w:sz="0" w:space="0" w:color="auto"/>
                                                    <w:bottom w:val="none" w:sz="0" w:space="0" w:color="auto"/>
                                                    <w:right w:val="none" w:sz="0" w:space="0" w:color="auto"/>
                                                  </w:divBdr>
                                                </w:div>
                                                <w:div w:id="1589801921">
                                                  <w:marLeft w:val="0"/>
                                                  <w:marRight w:val="0"/>
                                                  <w:marTop w:val="0"/>
                                                  <w:marBottom w:val="0"/>
                                                  <w:divBdr>
                                                    <w:top w:val="none" w:sz="0" w:space="0" w:color="auto"/>
                                                    <w:left w:val="none" w:sz="0" w:space="0" w:color="auto"/>
                                                    <w:bottom w:val="none" w:sz="0" w:space="0" w:color="auto"/>
                                                    <w:right w:val="none" w:sz="0" w:space="0" w:color="auto"/>
                                                  </w:divBdr>
                                                </w:div>
                                                <w:div w:id="1851719804">
                                                  <w:marLeft w:val="0"/>
                                                  <w:marRight w:val="0"/>
                                                  <w:marTop w:val="0"/>
                                                  <w:marBottom w:val="0"/>
                                                  <w:divBdr>
                                                    <w:top w:val="none" w:sz="0" w:space="0" w:color="auto"/>
                                                    <w:left w:val="none" w:sz="0" w:space="0" w:color="auto"/>
                                                    <w:bottom w:val="none" w:sz="0" w:space="0" w:color="auto"/>
                                                    <w:right w:val="none" w:sz="0" w:space="0" w:color="auto"/>
                                                  </w:divBdr>
                                                </w:div>
                                                <w:div w:id="318316454">
                                                  <w:marLeft w:val="0"/>
                                                  <w:marRight w:val="0"/>
                                                  <w:marTop w:val="0"/>
                                                  <w:marBottom w:val="0"/>
                                                  <w:divBdr>
                                                    <w:top w:val="none" w:sz="0" w:space="0" w:color="auto"/>
                                                    <w:left w:val="none" w:sz="0" w:space="0" w:color="auto"/>
                                                    <w:bottom w:val="none" w:sz="0" w:space="0" w:color="auto"/>
                                                    <w:right w:val="none" w:sz="0" w:space="0" w:color="auto"/>
                                                  </w:divBdr>
                                                </w:div>
                                                <w:div w:id="71666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739412">
                                      <w:marLeft w:val="0"/>
                                      <w:marRight w:val="0"/>
                                      <w:marTop w:val="210"/>
                                      <w:marBottom w:val="210"/>
                                      <w:divBdr>
                                        <w:top w:val="none" w:sz="0" w:space="0" w:color="auto"/>
                                        <w:left w:val="none" w:sz="0" w:space="0" w:color="auto"/>
                                        <w:bottom w:val="none" w:sz="0" w:space="0" w:color="auto"/>
                                        <w:right w:val="none" w:sz="0" w:space="0" w:color="auto"/>
                                      </w:divBdr>
                                      <w:divsChild>
                                        <w:div w:id="514155709">
                                          <w:marLeft w:val="480"/>
                                          <w:marRight w:val="0"/>
                                          <w:marTop w:val="0"/>
                                          <w:marBottom w:val="240"/>
                                          <w:divBdr>
                                            <w:top w:val="none" w:sz="0" w:space="0" w:color="auto"/>
                                            <w:left w:val="none" w:sz="0" w:space="0" w:color="auto"/>
                                            <w:bottom w:val="none" w:sz="0" w:space="0" w:color="auto"/>
                                            <w:right w:val="none" w:sz="0" w:space="0" w:color="auto"/>
                                          </w:divBdr>
                                          <w:divsChild>
                                            <w:div w:id="1659532637">
                                              <w:marLeft w:val="0"/>
                                              <w:marRight w:val="0"/>
                                              <w:marTop w:val="0"/>
                                              <w:marBottom w:val="0"/>
                                              <w:divBdr>
                                                <w:top w:val="none" w:sz="0" w:space="0" w:color="auto"/>
                                                <w:left w:val="none" w:sz="0" w:space="0" w:color="auto"/>
                                                <w:bottom w:val="none" w:sz="0" w:space="0" w:color="auto"/>
                                                <w:right w:val="none" w:sz="0" w:space="0" w:color="auto"/>
                                              </w:divBdr>
                                              <w:divsChild>
                                                <w:div w:id="136387956">
                                                  <w:marLeft w:val="0"/>
                                                  <w:marRight w:val="0"/>
                                                  <w:marTop w:val="210"/>
                                                  <w:marBottom w:val="210"/>
                                                  <w:divBdr>
                                                    <w:top w:val="none" w:sz="0" w:space="0" w:color="auto"/>
                                                    <w:left w:val="none" w:sz="0" w:space="0" w:color="auto"/>
                                                    <w:bottom w:val="none" w:sz="0" w:space="0" w:color="auto"/>
                                                    <w:right w:val="none" w:sz="0" w:space="0" w:color="auto"/>
                                                  </w:divBdr>
                                                  <w:divsChild>
                                                    <w:div w:id="509103470">
                                                      <w:marLeft w:val="480"/>
                                                      <w:marRight w:val="0"/>
                                                      <w:marTop w:val="0"/>
                                                      <w:marBottom w:val="240"/>
                                                      <w:divBdr>
                                                        <w:top w:val="none" w:sz="0" w:space="0" w:color="auto"/>
                                                        <w:left w:val="none" w:sz="0" w:space="0" w:color="auto"/>
                                                        <w:bottom w:val="none" w:sz="0" w:space="0" w:color="auto"/>
                                                        <w:right w:val="none" w:sz="0" w:space="0" w:color="auto"/>
                                                      </w:divBdr>
                                                    </w:div>
                                                  </w:divsChild>
                                                </w:div>
                                                <w:div w:id="1022705302">
                                                  <w:marLeft w:val="0"/>
                                                  <w:marRight w:val="0"/>
                                                  <w:marTop w:val="210"/>
                                                  <w:marBottom w:val="210"/>
                                                  <w:divBdr>
                                                    <w:top w:val="none" w:sz="0" w:space="0" w:color="auto"/>
                                                    <w:left w:val="none" w:sz="0" w:space="0" w:color="auto"/>
                                                    <w:bottom w:val="none" w:sz="0" w:space="0" w:color="auto"/>
                                                    <w:right w:val="none" w:sz="0" w:space="0" w:color="auto"/>
                                                  </w:divBdr>
                                                  <w:divsChild>
                                                    <w:div w:id="2076321469">
                                                      <w:marLeft w:val="480"/>
                                                      <w:marRight w:val="0"/>
                                                      <w:marTop w:val="0"/>
                                                      <w:marBottom w:val="240"/>
                                                      <w:divBdr>
                                                        <w:top w:val="none" w:sz="0" w:space="0" w:color="auto"/>
                                                        <w:left w:val="none" w:sz="0" w:space="0" w:color="auto"/>
                                                        <w:bottom w:val="none" w:sz="0" w:space="0" w:color="auto"/>
                                                        <w:right w:val="none" w:sz="0" w:space="0" w:color="auto"/>
                                                      </w:divBdr>
                                                    </w:div>
                                                  </w:divsChild>
                                                </w:div>
                                                <w:div w:id="1385523712">
                                                  <w:marLeft w:val="0"/>
                                                  <w:marRight w:val="0"/>
                                                  <w:marTop w:val="210"/>
                                                  <w:marBottom w:val="210"/>
                                                  <w:divBdr>
                                                    <w:top w:val="none" w:sz="0" w:space="0" w:color="auto"/>
                                                    <w:left w:val="none" w:sz="0" w:space="0" w:color="auto"/>
                                                    <w:bottom w:val="none" w:sz="0" w:space="0" w:color="auto"/>
                                                    <w:right w:val="none" w:sz="0" w:space="0" w:color="auto"/>
                                                  </w:divBdr>
                                                  <w:divsChild>
                                                    <w:div w:id="109015550">
                                                      <w:marLeft w:val="480"/>
                                                      <w:marRight w:val="0"/>
                                                      <w:marTop w:val="0"/>
                                                      <w:marBottom w:val="240"/>
                                                      <w:divBdr>
                                                        <w:top w:val="none" w:sz="0" w:space="0" w:color="auto"/>
                                                        <w:left w:val="none" w:sz="0" w:space="0" w:color="auto"/>
                                                        <w:bottom w:val="none" w:sz="0" w:space="0" w:color="auto"/>
                                                        <w:right w:val="none" w:sz="0" w:space="0" w:color="auto"/>
                                                      </w:divBdr>
                                                      <w:divsChild>
                                                        <w:div w:id="202446509">
                                                          <w:marLeft w:val="0"/>
                                                          <w:marRight w:val="0"/>
                                                          <w:marTop w:val="0"/>
                                                          <w:marBottom w:val="0"/>
                                                          <w:divBdr>
                                                            <w:top w:val="none" w:sz="0" w:space="0" w:color="auto"/>
                                                            <w:left w:val="none" w:sz="0" w:space="0" w:color="auto"/>
                                                            <w:bottom w:val="none" w:sz="0" w:space="0" w:color="auto"/>
                                                            <w:right w:val="none" w:sz="0" w:space="0" w:color="auto"/>
                                                          </w:divBdr>
                                                          <w:divsChild>
                                                            <w:div w:id="1467089025">
                                                              <w:marLeft w:val="0"/>
                                                              <w:marRight w:val="0"/>
                                                              <w:marTop w:val="210"/>
                                                              <w:marBottom w:val="210"/>
                                                              <w:divBdr>
                                                                <w:top w:val="none" w:sz="0" w:space="0" w:color="auto"/>
                                                                <w:left w:val="none" w:sz="0" w:space="0" w:color="auto"/>
                                                                <w:bottom w:val="none" w:sz="0" w:space="0" w:color="auto"/>
                                                                <w:right w:val="none" w:sz="0" w:space="0" w:color="auto"/>
                                                              </w:divBdr>
                                                              <w:divsChild>
                                                                <w:div w:id="337734946">
                                                                  <w:marLeft w:val="480"/>
                                                                  <w:marRight w:val="0"/>
                                                                  <w:marTop w:val="0"/>
                                                                  <w:marBottom w:val="240"/>
                                                                  <w:divBdr>
                                                                    <w:top w:val="none" w:sz="0" w:space="0" w:color="auto"/>
                                                                    <w:left w:val="none" w:sz="0" w:space="0" w:color="auto"/>
                                                                    <w:bottom w:val="none" w:sz="0" w:space="0" w:color="auto"/>
                                                                    <w:right w:val="none" w:sz="0" w:space="0" w:color="auto"/>
                                                                  </w:divBdr>
                                                                </w:div>
                                                              </w:divsChild>
                                                            </w:div>
                                                            <w:div w:id="104931057">
                                                              <w:marLeft w:val="0"/>
                                                              <w:marRight w:val="0"/>
                                                              <w:marTop w:val="210"/>
                                                              <w:marBottom w:val="210"/>
                                                              <w:divBdr>
                                                                <w:top w:val="none" w:sz="0" w:space="0" w:color="auto"/>
                                                                <w:left w:val="none" w:sz="0" w:space="0" w:color="auto"/>
                                                                <w:bottom w:val="none" w:sz="0" w:space="0" w:color="auto"/>
                                                                <w:right w:val="none" w:sz="0" w:space="0" w:color="auto"/>
                                                              </w:divBdr>
                                                              <w:divsChild>
                                                                <w:div w:id="1612544589">
                                                                  <w:marLeft w:val="480"/>
                                                                  <w:marRight w:val="0"/>
                                                                  <w:marTop w:val="0"/>
                                                                  <w:marBottom w:val="240"/>
                                                                  <w:divBdr>
                                                                    <w:top w:val="none" w:sz="0" w:space="0" w:color="auto"/>
                                                                    <w:left w:val="none" w:sz="0" w:space="0" w:color="auto"/>
                                                                    <w:bottom w:val="none" w:sz="0" w:space="0" w:color="auto"/>
                                                                    <w:right w:val="none" w:sz="0" w:space="0" w:color="auto"/>
                                                                  </w:divBdr>
                                                                </w:div>
                                                              </w:divsChild>
                                                            </w:div>
                                                            <w:div w:id="1949005257">
                                                              <w:marLeft w:val="0"/>
                                                              <w:marRight w:val="0"/>
                                                              <w:marTop w:val="210"/>
                                                              <w:marBottom w:val="210"/>
                                                              <w:divBdr>
                                                                <w:top w:val="none" w:sz="0" w:space="0" w:color="auto"/>
                                                                <w:left w:val="none" w:sz="0" w:space="0" w:color="auto"/>
                                                                <w:bottom w:val="none" w:sz="0" w:space="0" w:color="auto"/>
                                                                <w:right w:val="none" w:sz="0" w:space="0" w:color="auto"/>
                                                              </w:divBdr>
                                                              <w:divsChild>
                                                                <w:div w:id="104888612">
                                                                  <w:marLeft w:val="480"/>
                                                                  <w:marRight w:val="0"/>
                                                                  <w:marTop w:val="0"/>
                                                                  <w:marBottom w:val="240"/>
                                                                  <w:divBdr>
                                                                    <w:top w:val="none" w:sz="0" w:space="0" w:color="auto"/>
                                                                    <w:left w:val="none" w:sz="0" w:space="0" w:color="auto"/>
                                                                    <w:bottom w:val="none" w:sz="0" w:space="0" w:color="auto"/>
                                                                    <w:right w:val="none" w:sz="0" w:space="0" w:color="auto"/>
                                                                  </w:divBdr>
                                                                </w:div>
                                                              </w:divsChild>
                                                            </w:div>
                                                            <w:div w:id="762141041">
                                                              <w:marLeft w:val="0"/>
                                                              <w:marRight w:val="0"/>
                                                              <w:marTop w:val="210"/>
                                                              <w:marBottom w:val="210"/>
                                                              <w:divBdr>
                                                                <w:top w:val="none" w:sz="0" w:space="0" w:color="auto"/>
                                                                <w:left w:val="none" w:sz="0" w:space="0" w:color="auto"/>
                                                                <w:bottom w:val="none" w:sz="0" w:space="0" w:color="auto"/>
                                                                <w:right w:val="none" w:sz="0" w:space="0" w:color="auto"/>
                                                              </w:divBdr>
                                                              <w:divsChild>
                                                                <w:div w:id="1295526089">
                                                                  <w:marLeft w:val="480"/>
                                                                  <w:marRight w:val="0"/>
                                                                  <w:marTop w:val="0"/>
                                                                  <w:marBottom w:val="240"/>
                                                                  <w:divBdr>
                                                                    <w:top w:val="none" w:sz="0" w:space="0" w:color="auto"/>
                                                                    <w:left w:val="none" w:sz="0" w:space="0" w:color="auto"/>
                                                                    <w:bottom w:val="none" w:sz="0" w:space="0" w:color="auto"/>
                                                                    <w:right w:val="none" w:sz="0" w:space="0" w:color="auto"/>
                                                                  </w:divBdr>
                                                                </w:div>
                                                              </w:divsChild>
                                                            </w:div>
                                                            <w:div w:id="1581911675">
                                                              <w:marLeft w:val="0"/>
                                                              <w:marRight w:val="0"/>
                                                              <w:marTop w:val="210"/>
                                                              <w:marBottom w:val="210"/>
                                                              <w:divBdr>
                                                                <w:top w:val="none" w:sz="0" w:space="0" w:color="auto"/>
                                                                <w:left w:val="none" w:sz="0" w:space="0" w:color="auto"/>
                                                                <w:bottom w:val="none" w:sz="0" w:space="0" w:color="auto"/>
                                                                <w:right w:val="none" w:sz="0" w:space="0" w:color="auto"/>
                                                              </w:divBdr>
                                                              <w:divsChild>
                                                                <w:div w:id="1539270832">
                                                                  <w:marLeft w:val="480"/>
                                                                  <w:marRight w:val="0"/>
                                                                  <w:marTop w:val="0"/>
                                                                  <w:marBottom w:val="240"/>
                                                                  <w:divBdr>
                                                                    <w:top w:val="none" w:sz="0" w:space="0" w:color="auto"/>
                                                                    <w:left w:val="none" w:sz="0" w:space="0" w:color="auto"/>
                                                                    <w:bottom w:val="none" w:sz="0" w:space="0" w:color="auto"/>
                                                                    <w:right w:val="none" w:sz="0" w:space="0" w:color="auto"/>
                                                                  </w:divBdr>
                                                                </w:div>
                                                              </w:divsChild>
                                                            </w:div>
                                                            <w:div w:id="1192449514">
                                                              <w:marLeft w:val="0"/>
                                                              <w:marRight w:val="0"/>
                                                              <w:marTop w:val="210"/>
                                                              <w:marBottom w:val="0"/>
                                                              <w:divBdr>
                                                                <w:top w:val="none" w:sz="0" w:space="0" w:color="auto"/>
                                                                <w:left w:val="none" w:sz="0" w:space="0" w:color="auto"/>
                                                                <w:bottom w:val="none" w:sz="0" w:space="0" w:color="auto"/>
                                                                <w:right w:val="none" w:sz="0" w:space="0" w:color="auto"/>
                                                              </w:divBdr>
                                                              <w:divsChild>
                                                                <w:div w:id="699933527">
                                                                  <w:marLeft w:val="480"/>
                                                                  <w:marRight w:val="0"/>
                                                                  <w:marTop w:val="0"/>
                                                                  <w:marBottom w:val="240"/>
                                                                  <w:divBdr>
                                                                    <w:top w:val="none" w:sz="0" w:space="0" w:color="auto"/>
                                                                    <w:left w:val="none" w:sz="0" w:space="0" w:color="auto"/>
                                                                    <w:bottom w:val="none" w:sz="0" w:space="0" w:color="auto"/>
                                                                    <w:right w:val="none" w:sz="0" w:space="0" w:color="auto"/>
                                                                  </w:divBdr>
                                                                  <w:divsChild>
                                                                    <w:div w:id="1721708682">
                                                                      <w:marLeft w:val="0"/>
                                                                      <w:marRight w:val="0"/>
                                                                      <w:marTop w:val="0"/>
                                                                      <w:marBottom w:val="0"/>
                                                                      <w:divBdr>
                                                                        <w:top w:val="none" w:sz="0" w:space="0" w:color="auto"/>
                                                                        <w:left w:val="none" w:sz="0" w:space="0" w:color="auto"/>
                                                                        <w:bottom w:val="none" w:sz="0" w:space="0" w:color="auto"/>
                                                                        <w:right w:val="none" w:sz="0" w:space="0" w:color="auto"/>
                                                                      </w:divBdr>
                                                                      <w:divsChild>
                                                                        <w:div w:id="1776436238">
                                                                          <w:marLeft w:val="0"/>
                                                                          <w:marRight w:val="0"/>
                                                                          <w:marTop w:val="0"/>
                                                                          <w:marBottom w:val="0"/>
                                                                          <w:divBdr>
                                                                            <w:top w:val="none" w:sz="0" w:space="0" w:color="auto"/>
                                                                            <w:left w:val="none" w:sz="0" w:space="0" w:color="auto"/>
                                                                            <w:bottom w:val="none" w:sz="0" w:space="0" w:color="auto"/>
                                                                            <w:right w:val="none" w:sz="0" w:space="0" w:color="auto"/>
                                                                          </w:divBdr>
                                                                          <w:divsChild>
                                                                            <w:div w:id="40530439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6411316">
                                                  <w:marLeft w:val="0"/>
                                                  <w:marRight w:val="0"/>
                                                  <w:marTop w:val="210"/>
                                                  <w:marBottom w:val="210"/>
                                                  <w:divBdr>
                                                    <w:top w:val="none" w:sz="0" w:space="0" w:color="auto"/>
                                                    <w:left w:val="none" w:sz="0" w:space="0" w:color="auto"/>
                                                    <w:bottom w:val="none" w:sz="0" w:space="0" w:color="auto"/>
                                                    <w:right w:val="none" w:sz="0" w:space="0" w:color="auto"/>
                                                  </w:divBdr>
                                                  <w:divsChild>
                                                    <w:div w:id="906257841">
                                                      <w:marLeft w:val="480"/>
                                                      <w:marRight w:val="0"/>
                                                      <w:marTop w:val="0"/>
                                                      <w:marBottom w:val="240"/>
                                                      <w:divBdr>
                                                        <w:top w:val="none" w:sz="0" w:space="0" w:color="auto"/>
                                                        <w:left w:val="none" w:sz="0" w:space="0" w:color="auto"/>
                                                        <w:bottom w:val="none" w:sz="0" w:space="0" w:color="auto"/>
                                                        <w:right w:val="none" w:sz="0" w:space="0" w:color="auto"/>
                                                      </w:divBdr>
                                                    </w:div>
                                                  </w:divsChild>
                                                </w:div>
                                                <w:div w:id="2035694984">
                                                  <w:marLeft w:val="0"/>
                                                  <w:marRight w:val="0"/>
                                                  <w:marTop w:val="210"/>
                                                  <w:marBottom w:val="210"/>
                                                  <w:divBdr>
                                                    <w:top w:val="none" w:sz="0" w:space="0" w:color="auto"/>
                                                    <w:left w:val="none" w:sz="0" w:space="0" w:color="auto"/>
                                                    <w:bottom w:val="none" w:sz="0" w:space="0" w:color="auto"/>
                                                    <w:right w:val="none" w:sz="0" w:space="0" w:color="auto"/>
                                                  </w:divBdr>
                                                  <w:divsChild>
                                                    <w:div w:id="1837839393">
                                                      <w:marLeft w:val="480"/>
                                                      <w:marRight w:val="0"/>
                                                      <w:marTop w:val="0"/>
                                                      <w:marBottom w:val="240"/>
                                                      <w:divBdr>
                                                        <w:top w:val="none" w:sz="0" w:space="0" w:color="auto"/>
                                                        <w:left w:val="none" w:sz="0" w:space="0" w:color="auto"/>
                                                        <w:bottom w:val="none" w:sz="0" w:space="0" w:color="auto"/>
                                                        <w:right w:val="none" w:sz="0" w:space="0" w:color="auto"/>
                                                      </w:divBdr>
                                                      <w:divsChild>
                                                        <w:div w:id="734473689">
                                                          <w:marLeft w:val="0"/>
                                                          <w:marRight w:val="0"/>
                                                          <w:marTop w:val="0"/>
                                                          <w:marBottom w:val="0"/>
                                                          <w:divBdr>
                                                            <w:top w:val="none" w:sz="0" w:space="0" w:color="auto"/>
                                                            <w:left w:val="none" w:sz="0" w:space="0" w:color="auto"/>
                                                            <w:bottom w:val="none" w:sz="0" w:space="0" w:color="auto"/>
                                                            <w:right w:val="none" w:sz="0" w:space="0" w:color="auto"/>
                                                          </w:divBdr>
                                                          <w:divsChild>
                                                            <w:div w:id="487868676">
                                                              <w:marLeft w:val="0"/>
                                                              <w:marRight w:val="0"/>
                                                              <w:marTop w:val="210"/>
                                                              <w:marBottom w:val="210"/>
                                                              <w:divBdr>
                                                                <w:top w:val="none" w:sz="0" w:space="0" w:color="auto"/>
                                                                <w:left w:val="none" w:sz="0" w:space="0" w:color="auto"/>
                                                                <w:bottom w:val="none" w:sz="0" w:space="0" w:color="auto"/>
                                                                <w:right w:val="none" w:sz="0" w:space="0" w:color="auto"/>
                                                              </w:divBdr>
                                                              <w:divsChild>
                                                                <w:div w:id="970214069">
                                                                  <w:marLeft w:val="480"/>
                                                                  <w:marRight w:val="0"/>
                                                                  <w:marTop w:val="0"/>
                                                                  <w:marBottom w:val="240"/>
                                                                  <w:divBdr>
                                                                    <w:top w:val="none" w:sz="0" w:space="0" w:color="auto"/>
                                                                    <w:left w:val="none" w:sz="0" w:space="0" w:color="auto"/>
                                                                    <w:bottom w:val="none" w:sz="0" w:space="0" w:color="auto"/>
                                                                    <w:right w:val="none" w:sz="0" w:space="0" w:color="auto"/>
                                                                  </w:divBdr>
                                                                </w:div>
                                                              </w:divsChild>
                                                            </w:div>
                                                            <w:div w:id="925924100">
                                                              <w:marLeft w:val="0"/>
                                                              <w:marRight w:val="0"/>
                                                              <w:marTop w:val="210"/>
                                                              <w:marBottom w:val="210"/>
                                                              <w:divBdr>
                                                                <w:top w:val="none" w:sz="0" w:space="0" w:color="auto"/>
                                                                <w:left w:val="none" w:sz="0" w:space="0" w:color="auto"/>
                                                                <w:bottom w:val="none" w:sz="0" w:space="0" w:color="auto"/>
                                                                <w:right w:val="none" w:sz="0" w:space="0" w:color="auto"/>
                                                              </w:divBdr>
                                                              <w:divsChild>
                                                                <w:div w:id="1268536894">
                                                                  <w:marLeft w:val="480"/>
                                                                  <w:marRight w:val="0"/>
                                                                  <w:marTop w:val="0"/>
                                                                  <w:marBottom w:val="240"/>
                                                                  <w:divBdr>
                                                                    <w:top w:val="none" w:sz="0" w:space="0" w:color="auto"/>
                                                                    <w:left w:val="none" w:sz="0" w:space="0" w:color="auto"/>
                                                                    <w:bottom w:val="none" w:sz="0" w:space="0" w:color="auto"/>
                                                                    <w:right w:val="none" w:sz="0" w:space="0" w:color="auto"/>
                                                                  </w:divBdr>
                                                                </w:div>
                                                              </w:divsChild>
                                                            </w:div>
                                                            <w:div w:id="1992828413">
                                                              <w:marLeft w:val="0"/>
                                                              <w:marRight w:val="0"/>
                                                              <w:marTop w:val="210"/>
                                                              <w:marBottom w:val="210"/>
                                                              <w:divBdr>
                                                                <w:top w:val="none" w:sz="0" w:space="0" w:color="auto"/>
                                                                <w:left w:val="none" w:sz="0" w:space="0" w:color="auto"/>
                                                                <w:bottom w:val="none" w:sz="0" w:space="0" w:color="auto"/>
                                                                <w:right w:val="none" w:sz="0" w:space="0" w:color="auto"/>
                                                              </w:divBdr>
                                                              <w:divsChild>
                                                                <w:div w:id="131407817">
                                                                  <w:marLeft w:val="480"/>
                                                                  <w:marRight w:val="0"/>
                                                                  <w:marTop w:val="0"/>
                                                                  <w:marBottom w:val="240"/>
                                                                  <w:divBdr>
                                                                    <w:top w:val="none" w:sz="0" w:space="0" w:color="auto"/>
                                                                    <w:left w:val="none" w:sz="0" w:space="0" w:color="auto"/>
                                                                    <w:bottom w:val="none" w:sz="0" w:space="0" w:color="auto"/>
                                                                    <w:right w:val="none" w:sz="0" w:space="0" w:color="auto"/>
                                                                  </w:divBdr>
                                                                </w:div>
                                                              </w:divsChild>
                                                            </w:div>
                                                            <w:div w:id="2141992250">
                                                              <w:marLeft w:val="0"/>
                                                              <w:marRight w:val="0"/>
                                                              <w:marTop w:val="210"/>
                                                              <w:marBottom w:val="210"/>
                                                              <w:divBdr>
                                                                <w:top w:val="none" w:sz="0" w:space="0" w:color="auto"/>
                                                                <w:left w:val="none" w:sz="0" w:space="0" w:color="auto"/>
                                                                <w:bottom w:val="none" w:sz="0" w:space="0" w:color="auto"/>
                                                                <w:right w:val="none" w:sz="0" w:space="0" w:color="auto"/>
                                                              </w:divBdr>
                                                              <w:divsChild>
                                                                <w:div w:id="2132243150">
                                                                  <w:marLeft w:val="480"/>
                                                                  <w:marRight w:val="0"/>
                                                                  <w:marTop w:val="0"/>
                                                                  <w:marBottom w:val="240"/>
                                                                  <w:divBdr>
                                                                    <w:top w:val="none" w:sz="0" w:space="0" w:color="auto"/>
                                                                    <w:left w:val="none" w:sz="0" w:space="0" w:color="auto"/>
                                                                    <w:bottom w:val="none" w:sz="0" w:space="0" w:color="auto"/>
                                                                    <w:right w:val="none" w:sz="0" w:space="0" w:color="auto"/>
                                                                  </w:divBdr>
                                                                </w:div>
                                                              </w:divsChild>
                                                            </w:div>
                                                            <w:div w:id="40252555">
                                                              <w:marLeft w:val="0"/>
                                                              <w:marRight w:val="0"/>
                                                              <w:marTop w:val="210"/>
                                                              <w:marBottom w:val="210"/>
                                                              <w:divBdr>
                                                                <w:top w:val="none" w:sz="0" w:space="0" w:color="auto"/>
                                                                <w:left w:val="none" w:sz="0" w:space="0" w:color="auto"/>
                                                                <w:bottom w:val="none" w:sz="0" w:space="0" w:color="auto"/>
                                                                <w:right w:val="none" w:sz="0" w:space="0" w:color="auto"/>
                                                              </w:divBdr>
                                                              <w:divsChild>
                                                                <w:div w:id="167252663">
                                                                  <w:marLeft w:val="480"/>
                                                                  <w:marRight w:val="0"/>
                                                                  <w:marTop w:val="0"/>
                                                                  <w:marBottom w:val="240"/>
                                                                  <w:divBdr>
                                                                    <w:top w:val="none" w:sz="0" w:space="0" w:color="auto"/>
                                                                    <w:left w:val="none" w:sz="0" w:space="0" w:color="auto"/>
                                                                    <w:bottom w:val="none" w:sz="0" w:space="0" w:color="auto"/>
                                                                    <w:right w:val="none" w:sz="0" w:space="0" w:color="auto"/>
                                                                  </w:divBdr>
                                                                </w:div>
                                                              </w:divsChild>
                                                            </w:div>
                                                            <w:div w:id="1415783254">
                                                              <w:marLeft w:val="0"/>
                                                              <w:marRight w:val="0"/>
                                                              <w:marTop w:val="210"/>
                                                              <w:marBottom w:val="210"/>
                                                              <w:divBdr>
                                                                <w:top w:val="none" w:sz="0" w:space="0" w:color="auto"/>
                                                                <w:left w:val="none" w:sz="0" w:space="0" w:color="auto"/>
                                                                <w:bottom w:val="none" w:sz="0" w:space="0" w:color="auto"/>
                                                                <w:right w:val="none" w:sz="0" w:space="0" w:color="auto"/>
                                                              </w:divBdr>
                                                              <w:divsChild>
                                                                <w:div w:id="682630465">
                                                                  <w:marLeft w:val="480"/>
                                                                  <w:marRight w:val="0"/>
                                                                  <w:marTop w:val="0"/>
                                                                  <w:marBottom w:val="240"/>
                                                                  <w:divBdr>
                                                                    <w:top w:val="none" w:sz="0" w:space="0" w:color="auto"/>
                                                                    <w:left w:val="none" w:sz="0" w:space="0" w:color="auto"/>
                                                                    <w:bottom w:val="none" w:sz="0" w:space="0" w:color="auto"/>
                                                                    <w:right w:val="none" w:sz="0" w:space="0" w:color="auto"/>
                                                                  </w:divBdr>
                                                                  <w:divsChild>
                                                                    <w:div w:id="730006356">
                                                                      <w:marLeft w:val="0"/>
                                                                      <w:marRight w:val="0"/>
                                                                      <w:marTop w:val="0"/>
                                                                      <w:marBottom w:val="0"/>
                                                                      <w:divBdr>
                                                                        <w:top w:val="none" w:sz="0" w:space="0" w:color="auto"/>
                                                                        <w:left w:val="none" w:sz="0" w:space="0" w:color="auto"/>
                                                                        <w:bottom w:val="none" w:sz="0" w:space="0" w:color="auto"/>
                                                                        <w:right w:val="none" w:sz="0" w:space="0" w:color="auto"/>
                                                                      </w:divBdr>
                                                                      <w:divsChild>
                                                                        <w:div w:id="300695536">
                                                                          <w:marLeft w:val="0"/>
                                                                          <w:marRight w:val="0"/>
                                                                          <w:marTop w:val="210"/>
                                                                          <w:marBottom w:val="210"/>
                                                                          <w:divBdr>
                                                                            <w:top w:val="none" w:sz="0" w:space="0" w:color="auto"/>
                                                                            <w:left w:val="none" w:sz="0" w:space="0" w:color="auto"/>
                                                                            <w:bottom w:val="none" w:sz="0" w:space="0" w:color="auto"/>
                                                                            <w:right w:val="none" w:sz="0" w:space="0" w:color="auto"/>
                                                                          </w:divBdr>
                                                                          <w:divsChild>
                                                                            <w:div w:id="1632789762">
                                                                              <w:marLeft w:val="480"/>
                                                                              <w:marRight w:val="0"/>
                                                                              <w:marTop w:val="0"/>
                                                                              <w:marBottom w:val="240"/>
                                                                              <w:divBdr>
                                                                                <w:top w:val="none" w:sz="0" w:space="0" w:color="auto"/>
                                                                                <w:left w:val="none" w:sz="0" w:space="0" w:color="auto"/>
                                                                                <w:bottom w:val="none" w:sz="0" w:space="0" w:color="auto"/>
                                                                                <w:right w:val="none" w:sz="0" w:space="0" w:color="auto"/>
                                                                              </w:divBdr>
                                                                            </w:div>
                                                                          </w:divsChild>
                                                                        </w:div>
                                                                        <w:div w:id="1337683062">
                                                                          <w:marLeft w:val="0"/>
                                                                          <w:marRight w:val="0"/>
                                                                          <w:marTop w:val="210"/>
                                                                          <w:marBottom w:val="210"/>
                                                                          <w:divBdr>
                                                                            <w:top w:val="none" w:sz="0" w:space="0" w:color="auto"/>
                                                                            <w:left w:val="none" w:sz="0" w:space="0" w:color="auto"/>
                                                                            <w:bottom w:val="none" w:sz="0" w:space="0" w:color="auto"/>
                                                                            <w:right w:val="none" w:sz="0" w:space="0" w:color="auto"/>
                                                                          </w:divBdr>
                                                                          <w:divsChild>
                                                                            <w:div w:id="98139500">
                                                                              <w:marLeft w:val="480"/>
                                                                              <w:marRight w:val="0"/>
                                                                              <w:marTop w:val="0"/>
                                                                              <w:marBottom w:val="240"/>
                                                                              <w:divBdr>
                                                                                <w:top w:val="none" w:sz="0" w:space="0" w:color="auto"/>
                                                                                <w:left w:val="none" w:sz="0" w:space="0" w:color="auto"/>
                                                                                <w:bottom w:val="none" w:sz="0" w:space="0" w:color="auto"/>
                                                                                <w:right w:val="none" w:sz="0" w:space="0" w:color="auto"/>
                                                                              </w:divBdr>
                                                                            </w:div>
                                                                          </w:divsChild>
                                                                        </w:div>
                                                                        <w:div w:id="539710630">
                                                                          <w:marLeft w:val="0"/>
                                                                          <w:marRight w:val="0"/>
                                                                          <w:marTop w:val="210"/>
                                                                          <w:marBottom w:val="210"/>
                                                                          <w:divBdr>
                                                                            <w:top w:val="none" w:sz="0" w:space="0" w:color="auto"/>
                                                                            <w:left w:val="none" w:sz="0" w:space="0" w:color="auto"/>
                                                                            <w:bottom w:val="none" w:sz="0" w:space="0" w:color="auto"/>
                                                                            <w:right w:val="none" w:sz="0" w:space="0" w:color="auto"/>
                                                                          </w:divBdr>
                                                                          <w:divsChild>
                                                                            <w:div w:id="220753268">
                                                                              <w:marLeft w:val="480"/>
                                                                              <w:marRight w:val="0"/>
                                                                              <w:marTop w:val="0"/>
                                                                              <w:marBottom w:val="240"/>
                                                                              <w:divBdr>
                                                                                <w:top w:val="none" w:sz="0" w:space="0" w:color="auto"/>
                                                                                <w:left w:val="none" w:sz="0" w:space="0" w:color="auto"/>
                                                                                <w:bottom w:val="none" w:sz="0" w:space="0" w:color="auto"/>
                                                                                <w:right w:val="none" w:sz="0" w:space="0" w:color="auto"/>
                                                                              </w:divBdr>
                                                                            </w:div>
                                                                          </w:divsChild>
                                                                        </w:div>
                                                                        <w:div w:id="1645156261">
                                                                          <w:marLeft w:val="0"/>
                                                                          <w:marRight w:val="0"/>
                                                                          <w:marTop w:val="210"/>
                                                                          <w:marBottom w:val="0"/>
                                                                          <w:divBdr>
                                                                            <w:top w:val="none" w:sz="0" w:space="0" w:color="auto"/>
                                                                            <w:left w:val="none" w:sz="0" w:space="0" w:color="auto"/>
                                                                            <w:bottom w:val="none" w:sz="0" w:space="0" w:color="auto"/>
                                                                            <w:right w:val="none" w:sz="0" w:space="0" w:color="auto"/>
                                                                          </w:divBdr>
                                                                          <w:divsChild>
                                                                            <w:div w:id="14864270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17476527">
                                                              <w:marLeft w:val="0"/>
                                                              <w:marRight w:val="0"/>
                                                              <w:marTop w:val="210"/>
                                                              <w:marBottom w:val="210"/>
                                                              <w:divBdr>
                                                                <w:top w:val="none" w:sz="0" w:space="0" w:color="auto"/>
                                                                <w:left w:val="none" w:sz="0" w:space="0" w:color="auto"/>
                                                                <w:bottom w:val="none" w:sz="0" w:space="0" w:color="auto"/>
                                                                <w:right w:val="none" w:sz="0" w:space="0" w:color="auto"/>
                                                              </w:divBdr>
                                                              <w:divsChild>
                                                                <w:div w:id="853499851">
                                                                  <w:marLeft w:val="480"/>
                                                                  <w:marRight w:val="0"/>
                                                                  <w:marTop w:val="0"/>
                                                                  <w:marBottom w:val="240"/>
                                                                  <w:divBdr>
                                                                    <w:top w:val="none" w:sz="0" w:space="0" w:color="auto"/>
                                                                    <w:left w:val="none" w:sz="0" w:space="0" w:color="auto"/>
                                                                    <w:bottom w:val="none" w:sz="0" w:space="0" w:color="auto"/>
                                                                    <w:right w:val="none" w:sz="0" w:space="0" w:color="auto"/>
                                                                  </w:divBdr>
                                                                </w:div>
                                                              </w:divsChild>
                                                            </w:div>
                                                            <w:div w:id="1914393985">
                                                              <w:marLeft w:val="0"/>
                                                              <w:marRight w:val="0"/>
                                                              <w:marTop w:val="210"/>
                                                              <w:marBottom w:val="210"/>
                                                              <w:divBdr>
                                                                <w:top w:val="none" w:sz="0" w:space="0" w:color="auto"/>
                                                                <w:left w:val="none" w:sz="0" w:space="0" w:color="auto"/>
                                                                <w:bottom w:val="none" w:sz="0" w:space="0" w:color="auto"/>
                                                                <w:right w:val="none" w:sz="0" w:space="0" w:color="auto"/>
                                                              </w:divBdr>
                                                              <w:divsChild>
                                                                <w:div w:id="2045212266">
                                                                  <w:marLeft w:val="480"/>
                                                                  <w:marRight w:val="0"/>
                                                                  <w:marTop w:val="0"/>
                                                                  <w:marBottom w:val="240"/>
                                                                  <w:divBdr>
                                                                    <w:top w:val="none" w:sz="0" w:space="0" w:color="auto"/>
                                                                    <w:left w:val="none" w:sz="0" w:space="0" w:color="auto"/>
                                                                    <w:bottom w:val="none" w:sz="0" w:space="0" w:color="auto"/>
                                                                    <w:right w:val="none" w:sz="0" w:space="0" w:color="auto"/>
                                                                  </w:divBdr>
                                                                  <w:divsChild>
                                                                    <w:div w:id="888495480">
                                                                      <w:marLeft w:val="0"/>
                                                                      <w:marRight w:val="0"/>
                                                                      <w:marTop w:val="0"/>
                                                                      <w:marBottom w:val="0"/>
                                                                      <w:divBdr>
                                                                        <w:top w:val="none" w:sz="0" w:space="0" w:color="auto"/>
                                                                        <w:left w:val="none" w:sz="0" w:space="0" w:color="auto"/>
                                                                        <w:bottom w:val="none" w:sz="0" w:space="0" w:color="auto"/>
                                                                        <w:right w:val="none" w:sz="0" w:space="0" w:color="auto"/>
                                                                      </w:divBdr>
                                                                      <w:divsChild>
                                                                        <w:div w:id="1764572813">
                                                                          <w:marLeft w:val="0"/>
                                                                          <w:marRight w:val="0"/>
                                                                          <w:marTop w:val="210"/>
                                                                          <w:marBottom w:val="210"/>
                                                                          <w:divBdr>
                                                                            <w:top w:val="none" w:sz="0" w:space="0" w:color="auto"/>
                                                                            <w:left w:val="none" w:sz="0" w:space="0" w:color="auto"/>
                                                                            <w:bottom w:val="none" w:sz="0" w:space="0" w:color="auto"/>
                                                                            <w:right w:val="none" w:sz="0" w:space="0" w:color="auto"/>
                                                                          </w:divBdr>
                                                                          <w:divsChild>
                                                                            <w:div w:id="122816161">
                                                                              <w:marLeft w:val="480"/>
                                                                              <w:marRight w:val="0"/>
                                                                              <w:marTop w:val="0"/>
                                                                              <w:marBottom w:val="240"/>
                                                                              <w:divBdr>
                                                                                <w:top w:val="none" w:sz="0" w:space="0" w:color="auto"/>
                                                                                <w:left w:val="none" w:sz="0" w:space="0" w:color="auto"/>
                                                                                <w:bottom w:val="none" w:sz="0" w:space="0" w:color="auto"/>
                                                                                <w:right w:val="none" w:sz="0" w:space="0" w:color="auto"/>
                                                                              </w:divBdr>
                                                                            </w:div>
                                                                          </w:divsChild>
                                                                        </w:div>
                                                                        <w:div w:id="1015420264">
                                                                          <w:marLeft w:val="0"/>
                                                                          <w:marRight w:val="0"/>
                                                                          <w:marTop w:val="210"/>
                                                                          <w:marBottom w:val="210"/>
                                                                          <w:divBdr>
                                                                            <w:top w:val="none" w:sz="0" w:space="0" w:color="auto"/>
                                                                            <w:left w:val="none" w:sz="0" w:space="0" w:color="auto"/>
                                                                            <w:bottom w:val="none" w:sz="0" w:space="0" w:color="auto"/>
                                                                            <w:right w:val="none" w:sz="0" w:space="0" w:color="auto"/>
                                                                          </w:divBdr>
                                                                          <w:divsChild>
                                                                            <w:div w:id="1349408058">
                                                                              <w:marLeft w:val="480"/>
                                                                              <w:marRight w:val="0"/>
                                                                              <w:marTop w:val="0"/>
                                                                              <w:marBottom w:val="240"/>
                                                                              <w:divBdr>
                                                                                <w:top w:val="none" w:sz="0" w:space="0" w:color="auto"/>
                                                                                <w:left w:val="none" w:sz="0" w:space="0" w:color="auto"/>
                                                                                <w:bottom w:val="none" w:sz="0" w:space="0" w:color="auto"/>
                                                                                <w:right w:val="none" w:sz="0" w:space="0" w:color="auto"/>
                                                                              </w:divBdr>
                                                                            </w:div>
                                                                          </w:divsChild>
                                                                        </w:div>
                                                                        <w:div w:id="890772690">
                                                                          <w:marLeft w:val="0"/>
                                                                          <w:marRight w:val="0"/>
                                                                          <w:marTop w:val="210"/>
                                                                          <w:marBottom w:val="210"/>
                                                                          <w:divBdr>
                                                                            <w:top w:val="none" w:sz="0" w:space="0" w:color="auto"/>
                                                                            <w:left w:val="none" w:sz="0" w:space="0" w:color="auto"/>
                                                                            <w:bottom w:val="none" w:sz="0" w:space="0" w:color="auto"/>
                                                                            <w:right w:val="none" w:sz="0" w:space="0" w:color="auto"/>
                                                                          </w:divBdr>
                                                                          <w:divsChild>
                                                                            <w:div w:id="1040283854">
                                                                              <w:marLeft w:val="480"/>
                                                                              <w:marRight w:val="0"/>
                                                                              <w:marTop w:val="0"/>
                                                                              <w:marBottom w:val="240"/>
                                                                              <w:divBdr>
                                                                                <w:top w:val="none" w:sz="0" w:space="0" w:color="auto"/>
                                                                                <w:left w:val="none" w:sz="0" w:space="0" w:color="auto"/>
                                                                                <w:bottom w:val="none" w:sz="0" w:space="0" w:color="auto"/>
                                                                                <w:right w:val="none" w:sz="0" w:space="0" w:color="auto"/>
                                                                              </w:divBdr>
                                                                            </w:div>
                                                                          </w:divsChild>
                                                                        </w:div>
                                                                        <w:div w:id="96026354">
                                                                          <w:marLeft w:val="0"/>
                                                                          <w:marRight w:val="0"/>
                                                                          <w:marTop w:val="210"/>
                                                                          <w:marBottom w:val="210"/>
                                                                          <w:divBdr>
                                                                            <w:top w:val="none" w:sz="0" w:space="0" w:color="auto"/>
                                                                            <w:left w:val="none" w:sz="0" w:space="0" w:color="auto"/>
                                                                            <w:bottom w:val="none" w:sz="0" w:space="0" w:color="auto"/>
                                                                            <w:right w:val="none" w:sz="0" w:space="0" w:color="auto"/>
                                                                          </w:divBdr>
                                                                          <w:divsChild>
                                                                            <w:div w:id="767118081">
                                                                              <w:marLeft w:val="480"/>
                                                                              <w:marRight w:val="0"/>
                                                                              <w:marTop w:val="0"/>
                                                                              <w:marBottom w:val="240"/>
                                                                              <w:divBdr>
                                                                                <w:top w:val="none" w:sz="0" w:space="0" w:color="auto"/>
                                                                                <w:left w:val="none" w:sz="0" w:space="0" w:color="auto"/>
                                                                                <w:bottom w:val="none" w:sz="0" w:space="0" w:color="auto"/>
                                                                                <w:right w:val="none" w:sz="0" w:space="0" w:color="auto"/>
                                                                              </w:divBdr>
                                                                            </w:div>
                                                                          </w:divsChild>
                                                                        </w:div>
                                                                        <w:div w:id="1220674836">
                                                                          <w:marLeft w:val="0"/>
                                                                          <w:marRight w:val="0"/>
                                                                          <w:marTop w:val="210"/>
                                                                          <w:marBottom w:val="210"/>
                                                                          <w:divBdr>
                                                                            <w:top w:val="none" w:sz="0" w:space="0" w:color="auto"/>
                                                                            <w:left w:val="none" w:sz="0" w:space="0" w:color="auto"/>
                                                                            <w:bottom w:val="none" w:sz="0" w:space="0" w:color="auto"/>
                                                                            <w:right w:val="none" w:sz="0" w:space="0" w:color="auto"/>
                                                                          </w:divBdr>
                                                                          <w:divsChild>
                                                                            <w:div w:id="1825469396">
                                                                              <w:marLeft w:val="480"/>
                                                                              <w:marRight w:val="0"/>
                                                                              <w:marTop w:val="0"/>
                                                                              <w:marBottom w:val="240"/>
                                                                              <w:divBdr>
                                                                                <w:top w:val="none" w:sz="0" w:space="0" w:color="auto"/>
                                                                                <w:left w:val="none" w:sz="0" w:space="0" w:color="auto"/>
                                                                                <w:bottom w:val="none" w:sz="0" w:space="0" w:color="auto"/>
                                                                                <w:right w:val="none" w:sz="0" w:space="0" w:color="auto"/>
                                                                              </w:divBdr>
                                                                            </w:div>
                                                                          </w:divsChild>
                                                                        </w:div>
                                                                        <w:div w:id="1452625290">
                                                                          <w:marLeft w:val="0"/>
                                                                          <w:marRight w:val="0"/>
                                                                          <w:marTop w:val="210"/>
                                                                          <w:marBottom w:val="0"/>
                                                                          <w:divBdr>
                                                                            <w:top w:val="none" w:sz="0" w:space="0" w:color="auto"/>
                                                                            <w:left w:val="none" w:sz="0" w:space="0" w:color="auto"/>
                                                                            <w:bottom w:val="none" w:sz="0" w:space="0" w:color="auto"/>
                                                                            <w:right w:val="none" w:sz="0" w:space="0" w:color="auto"/>
                                                                          </w:divBdr>
                                                                          <w:divsChild>
                                                                            <w:div w:id="1929773835">
                                                                              <w:marLeft w:val="480"/>
                                                                              <w:marRight w:val="0"/>
                                                                              <w:marTop w:val="0"/>
                                                                              <w:marBottom w:val="240"/>
                                                                              <w:divBdr>
                                                                                <w:top w:val="none" w:sz="0" w:space="0" w:color="auto"/>
                                                                                <w:left w:val="none" w:sz="0" w:space="0" w:color="auto"/>
                                                                                <w:bottom w:val="none" w:sz="0" w:space="0" w:color="auto"/>
                                                                                <w:right w:val="none" w:sz="0" w:space="0" w:color="auto"/>
                                                                              </w:divBdr>
                                                                              <w:divsChild>
                                                                                <w:div w:id="1162888547">
                                                                                  <w:marLeft w:val="0"/>
                                                                                  <w:marRight w:val="0"/>
                                                                                  <w:marTop w:val="0"/>
                                                                                  <w:marBottom w:val="0"/>
                                                                                  <w:divBdr>
                                                                                    <w:top w:val="none" w:sz="0" w:space="0" w:color="auto"/>
                                                                                    <w:left w:val="none" w:sz="0" w:space="0" w:color="auto"/>
                                                                                    <w:bottom w:val="none" w:sz="0" w:space="0" w:color="auto"/>
                                                                                    <w:right w:val="none" w:sz="0" w:space="0" w:color="auto"/>
                                                                                  </w:divBdr>
                                                                                  <w:divsChild>
                                                                                    <w:div w:id="1923251275">
                                                                                      <w:marLeft w:val="0"/>
                                                                                      <w:marRight w:val="0"/>
                                                                                      <w:marTop w:val="210"/>
                                                                                      <w:marBottom w:val="210"/>
                                                                                      <w:divBdr>
                                                                                        <w:top w:val="none" w:sz="0" w:space="0" w:color="auto"/>
                                                                                        <w:left w:val="none" w:sz="0" w:space="0" w:color="auto"/>
                                                                                        <w:bottom w:val="none" w:sz="0" w:space="0" w:color="auto"/>
                                                                                        <w:right w:val="none" w:sz="0" w:space="0" w:color="auto"/>
                                                                                      </w:divBdr>
                                                                                      <w:divsChild>
                                                                                        <w:div w:id="1487819461">
                                                                                          <w:marLeft w:val="480"/>
                                                                                          <w:marRight w:val="0"/>
                                                                                          <w:marTop w:val="0"/>
                                                                                          <w:marBottom w:val="240"/>
                                                                                          <w:divBdr>
                                                                                            <w:top w:val="none" w:sz="0" w:space="0" w:color="auto"/>
                                                                                            <w:left w:val="none" w:sz="0" w:space="0" w:color="auto"/>
                                                                                            <w:bottom w:val="none" w:sz="0" w:space="0" w:color="auto"/>
                                                                                            <w:right w:val="none" w:sz="0" w:space="0" w:color="auto"/>
                                                                                          </w:divBdr>
                                                                                        </w:div>
                                                                                      </w:divsChild>
                                                                                    </w:div>
                                                                                    <w:div w:id="768546758">
                                                                                      <w:marLeft w:val="0"/>
                                                                                      <w:marRight w:val="0"/>
                                                                                      <w:marTop w:val="210"/>
                                                                                      <w:marBottom w:val="210"/>
                                                                                      <w:divBdr>
                                                                                        <w:top w:val="none" w:sz="0" w:space="0" w:color="auto"/>
                                                                                        <w:left w:val="none" w:sz="0" w:space="0" w:color="auto"/>
                                                                                        <w:bottom w:val="none" w:sz="0" w:space="0" w:color="auto"/>
                                                                                        <w:right w:val="none" w:sz="0" w:space="0" w:color="auto"/>
                                                                                      </w:divBdr>
                                                                                      <w:divsChild>
                                                                                        <w:div w:id="1887522132">
                                                                                          <w:marLeft w:val="480"/>
                                                                                          <w:marRight w:val="0"/>
                                                                                          <w:marTop w:val="0"/>
                                                                                          <w:marBottom w:val="240"/>
                                                                                          <w:divBdr>
                                                                                            <w:top w:val="none" w:sz="0" w:space="0" w:color="auto"/>
                                                                                            <w:left w:val="none" w:sz="0" w:space="0" w:color="auto"/>
                                                                                            <w:bottom w:val="none" w:sz="0" w:space="0" w:color="auto"/>
                                                                                            <w:right w:val="none" w:sz="0" w:space="0" w:color="auto"/>
                                                                                          </w:divBdr>
                                                                                        </w:div>
                                                                                      </w:divsChild>
                                                                                    </w:div>
                                                                                    <w:div w:id="1071657786">
                                                                                      <w:marLeft w:val="0"/>
                                                                                      <w:marRight w:val="0"/>
                                                                                      <w:marTop w:val="210"/>
                                                                                      <w:marBottom w:val="0"/>
                                                                                      <w:divBdr>
                                                                                        <w:top w:val="none" w:sz="0" w:space="0" w:color="auto"/>
                                                                                        <w:left w:val="none" w:sz="0" w:space="0" w:color="auto"/>
                                                                                        <w:bottom w:val="none" w:sz="0" w:space="0" w:color="auto"/>
                                                                                        <w:right w:val="none" w:sz="0" w:space="0" w:color="auto"/>
                                                                                      </w:divBdr>
                                                                                      <w:divsChild>
                                                                                        <w:div w:id="744648286">
                                                                                          <w:marLeft w:val="480"/>
                                                                                          <w:marRight w:val="0"/>
                                                                                          <w:marTop w:val="0"/>
                                                                                          <w:marBottom w:val="240"/>
                                                                                          <w:divBdr>
                                                                                            <w:top w:val="none" w:sz="0" w:space="0" w:color="auto"/>
                                                                                            <w:left w:val="none" w:sz="0" w:space="0" w:color="auto"/>
                                                                                            <w:bottom w:val="none" w:sz="0" w:space="0" w:color="auto"/>
                                                                                            <w:right w:val="none" w:sz="0" w:space="0" w:color="auto"/>
                                                                                          </w:divBdr>
                                                                                          <w:divsChild>
                                                                                            <w:div w:id="1816945282">
                                                                                              <w:marLeft w:val="0"/>
                                                                                              <w:marRight w:val="0"/>
                                                                                              <w:marTop w:val="0"/>
                                                                                              <w:marBottom w:val="0"/>
                                                                                              <w:divBdr>
                                                                                                <w:top w:val="none" w:sz="0" w:space="0" w:color="auto"/>
                                                                                                <w:left w:val="none" w:sz="0" w:space="0" w:color="auto"/>
                                                                                                <w:bottom w:val="none" w:sz="0" w:space="0" w:color="auto"/>
                                                                                                <w:right w:val="none" w:sz="0" w:space="0" w:color="auto"/>
                                                                                              </w:divBdr>
                                                                                              <w:divsChild>
                                                                                                <w:div w:id="1192766821">
                                                                                                  <w:marLeft w:val="0"/>
                                                                                                  <w:marRight w:val="0"/>
                                                                                                  <w:marTop w:val="210"/>
                                                                                                  <w:marBottom w:val="210"/>
                                                                                                  <w:divBdr>
                                                                                                    <w:top w:val="none" w:sz="0" w:space="0" w:color="auto"/>
                                                                                                    <w:left w:val="none" w:sz="0" w:space="0" w:color="auto"/>
                                                                                                    <w:bottom w:val="none" w:sz="0" w:space="0" w:color="auto"/>
                                                                                                    <w:right w:val="none" w:sz="0" w:space="0" w:color="auto"/>
                                                                                                  </w:divBdr>
                                                                                                  <w:divsChild>
                                                                                                    <w:div w:id="514420652">
                                                                                                      <w:marLeft w:val="480"/>
                                                                                                      <w:marRight w:val="0"/>
                                                                                                      <w:marTop w:val="0"/>
                                                                                                      <w:marBottom w:val="240"/>
                                                                                                      <w:divBdr>
                                                                                                        <w:top w:val="none" w:sz="0" w:space="0" w:color="auto"/>
                                                                                                        <w:left w:val="none" w:sz="0" w:space="0" w:color="auto"/>
                                                                                                        <w:bottom w:val="none" w:sz="0" w:space="0" w:color="auto"/>
                                                                                                        <w:right w:val="none" w:sz="0" w:space="0" w:color="auto"/>
                                                                                                      </w:divBdr>
                                                                                                    </w:div>
                                                                                                  </w:divsChild>
                                                                                                </w:div>
                                                                                                <w:div w:id="1368332302">
                                                                                                  <w:marLeft w:val="0"/>
                                                                                                  <w:marRight w:val="0"/>
                                                                                                  <w:marTop w:val="210"/>
                                                                                                  <w:marBottom w:val="210"/>
                                                                                                  <w:divBdr>
                                                                                                    <w:top w:val="none" w:sz="0" w:space="0" w:color="auto"/>
                                                                                                    <w:left w:val="none" w:sz="0" w:space="0" w:color="auto"/>
                                                                                                    <w:bottom w:val="none" w:sz="0" w:space="0" w:color="auto"/>
                                                                                                    <w:right w:val="none" w:sz="0" w:space="0" w:color="auto"/>
                                                                                                  </w:divBdr>
                                                                                                  <w:divsChild>
                                                                                                    <w:div w:id="421293266">
                                                                                                      <w:marLeft w:val="480"/>
                                                                                                      <w:marRight w:val="0"/>
                                                                                                      <w:marTop w:val="0"/>
                                                                                                      <w:marBottom w:val="240"/>
                                                                                                      <w:divBdr>
                                                                                                        <w:top w:val="none" w:sz="0" w:space="0" w:color="auto"/>
                                                                                                        <w:left w:val="none" w:sz="0" w:space="0" w:color="auto"/>
                                                                                                        <w:bottom w:val="none" w:sz="0" w:space="0" w:color="auto"/>
                                                                                                        <w:right w:val="none" w:sz="0" w:space="0" w:color="auto"/>
                                                                                                      </w:divBdr>
                                                                                                    </w:div>
                                                                                                  </w:divsChild>
                                                                                                </w:div>
                                                                                                <w:div w:id="650906775">
                                                                                                  <w:marLeft w:val="0"/>
                                                                                                  <w:marRight w:val="0"/>
                                                                                                  <w:marTop w:val="210"/>
                                                                                                  <w:marBottom w:val="210"/>
                                                                                                  <w:divBdr>
                                                                                                    <w:top w:val="none" w:sz="0" w:space="0" w:color="auto"/>
                                                                                                    <w:left w:val="none" w:sz="0" w:space="0" w:color="auto"/>
                                                                                                    <w:bottom w:val="none" w:sz="0" w:space="0" w:color="auto"/>
                                                                                                    <w:right w:val="none" w:sz="0" w:space="0" w:color="auto"/>
                                                                                                  </w:divBdr>
                                                                                                  <w:divsChild>
                                                                                                    <w:div w:id="1390108122">
                                                                                                      <w:marLeft w:val="480"/>
                                                                                                      <w:marRight w:val="0"/>
                                                                                                      <w:marTop w:val="0"/>
                                                                                                      <w:marBottom w:val="240"/>
                                                                                                      <w:divBdr>
                                                                                                        <w:top w:val="none" w:sz="0" w:space="0" w:color="auto"/>
                                                                                                        <w:left w:val="none" w:sz="0" w:space="0" w:color="auto"/>
                                                                                                        <w:bottom w:val="none" w:sz="0" w:space="0" w:color="auto"/>
                                                                                                        <w:right w:val="none" w:sz="0" w:space="0" w:color="auto"/>
                                                                                                      </w:divBdr>
                                                                                                    </w:div>
                                                                                                  </w:divsChild>
                                                                                                </w:div>
                                                                                                <w:div w:id="1575315078">
                                                                                                  <w:marLeft w:val="0"/>
                                                                                                  <w:marRight w:val="0"/>
                                                                                                  <w:marTop w:val="210"/>
                                                                                                  <w:marBottom w:val="210"/>
                                                                                                  <w:divBdr>
                                                                                                    <w:top w:val="none" w:sz="0" w:space="0" w:color="auto"/>
                                                                                                    <w:left w:val="none" w:sz="0" w:space="0" w:color="auto"/>
                                                                                                    <w:bottom w:val="none" w:sz="0" w:space="0" w:color="auto"/>
                                                                                                    <w:right w:val="none" w:sz="0" w:space="0" w:color="auto"/>
                                                                                                  </w:divBdr>
                                                                                                  <w:divsChild>
                                                                                                    <w:div w:id="193812762">
                                                                                                      <w:marLeft w:val="480"/>
                                                                                                      <w:marRight w:val="0"/>
                                                                                                      <w:marTop w:val="0"/>
                                                                                                      <w:marBottom w:val="240"/>
                                                                                                      <w:divBdr>
                                                                                                        <w:top w:val="none" w:sz="0" w:space="0" w:color="auto"/>
                                                                                                        <w:left w:val="none" w:sz="0" w:space="0" w:color="auto"/>
                                                                                                        <w:bottom w:val="none" w:sz="0" w:space="0" w:color="auto"/>
                                                                                                        <w:right w:val="none" w:sz="0" w:space="0" w:color="auto"/>
                                                                                                      </w:divBdr>
                                                                                                    </w:div>
                                                                                                  </w:divsChild>
                                                                                                </w:div>
                                                                                                <w:div w:id="1426995586">
                                                                                                  <w:marLeft w:val="0"/>
                                                                                                  <w:marRight w:val="0"/>
                                                                                                  <w:marTop w:val="210"/>
                                                                                                  <w:marBottom w:val="210"/>
                                                                                                  <w:divBdr>
                                                                                                    <w:top w:val="none" w:sz="0" w:space="0" w:color="auto"/>
                                                                                                    <w:left w:val="none" w:sz="0" w:space="0" w:color="auto"/>
                                                                                                    <w:bottom w:val="none" w:sz="0" w:space="0" w:color="auto"/>
                                                                                                    <w:right w:val="none" w:sz="0" w:space="0" w:color="auto"/>
                                                                                                  </w:divBdr>
                                                                                                  <w:divsChild>
                                                                                                    <w:div w:id="958878921">
                                                                                                      <w:marLeft w:val="480"/>
                                                                                                      <w:marRight w:val="0"/>
                                                                                                      <w:marTop w:val="0"/>
                                                                                                      <w:marBottom w:val="240"/>
                                                                                                      <w:divBdr>
                                                                                                        <w:top w:val="none" w:sz="0" w:space="0" w:color="auto"/>
                                                                                                        <w:left w:val="none" w:sz="0" w:space="0" w:color="auto"/>
                                                                                                        <w:bottom w:val="none" w:sz="0" w:space="0" w:color="auto"/>
                                                                                                        <w:right w:val="none" w:sz="0" w:space="0" w:color="auto"/>
                                                                                                      </w:divBdr>
                                                                                                    </w:div>
                                                                                                  </w:divsChild>
                                                                                                </w:div>
                                                                                                <w:div w:id="933826370">
                                                                                                  <w:marLeft w:val="0"/>
                                                                                                  <w:marRight w:val="0"/>
                                                                                                  <w:marTop w:val="210"/>
                                                                                                  <w:marBottom w:val="210"/>
                                                                                                  <w:divBdr>
                                                                                                    <w:top w:val="none" w:sz="0" w:space="0" w:color="auto"/>
                                                                                                    <w:left w:val="none" w:sz="0" w:space="0" w:color="auto"/>
                                                                                                    <w:bottom w:val="none" w:sz="0" w:space="0" w:color="auto"/>
                                                                                                    <w:right w:val="none" w:sz="0" w:space="0" w:color="auto"/>
                                                                                                  </w:divBdr>
                                                                                                  <w:divsChild>
                                                                                                    <w:div w:id="1324116450">
                                                                                                      <w:marLeft w:val="480"/>
                                                                                                      <w:marRight w:val="0"/>
                                                                                                      <w:marTop w:val="0"/>
                                                                                                      <w:marBottom w:val="240"/>
                                                                                                      <w:divBdr>
                                                                                                        <w:top w:val="none" w:sz="0" w:space="0" w:color="auto"/>
                                                                                                        <w:left w:val="none" w:sz="0" w:space="0" w:color="auto"/>
                                                                                                        <w:bottom w:val="none" w:sz="0" w:space="0" w:color="auto"/>
                                                                                                        <w:right w:val="none" w:sz="0" w:space="0" w:color="auto"/>
                                                                                                      </w:divBdr>
                                                                                                    </w:div>
                                                                                                  </w:divsChild>
                                                                                                </w:div>
                                                                                                <w:div w:id="904804371">
                                                                                                  <w:marLeft w:val="0"/>
                                                                                                  <w:marRight w:val="0"/>
                                                                                                  <w:marTop w:val="210"/>
                                                                                                  <w:marBottom w:val="210"/>
                                                                                                  <w:divBdr>
                                                                                                    <w:top w:val="none" w:sz="0" w:space="0" w:color="auto"/>
                                                                                                    <w:left w:val="none" w:sz="0" w:space="0" w:color="auto"/>
                                                                                                    <w:bottom w:val="none" w:sz="0" w:space="0" w:color="auto"/>
                                                                                                    <w:right w:val="none" w:sz="0" w:space="0" w:color="auto"/>
                                                                                                  </w:divBdr>
                                                                                                  <w:divsChild>
                                                                                                    <w:div w:id="1615210870">
                                                                                                      <w:marLeft w:val="480"/>
                                                                                                      <w:marRight w:val="0"/>
                                                                                                      <w:marTop w:val="0"/>
                                                                                                      <w:marBottom w:val="240"/>
                                                                                                      <w:divBdr>
                                                                                                        <w:top w:val="none" w:sz="0" w:space="0" w:color="auto"/>
                                                                                                        <w:left w:val="none" w:sz="0" w:space="0" w:color="auto"/>
                                                                                                        <w:bottom w:val="none" w:sz="0" w:space="0" w:color="auto"/>
                                                                                                        <w:right w:val="none" w:sz="0" w:space="0" w:color="auto"/>
                                                                                                      </w:divBdr>
                                                                                                    </w:div>
                                                                                                  </w:divsChild>
                                                                                                </w:div>
                                                                                                <w:div w:id="99297323">
                                                                                                  <w:marLeft w:val="0"/>
                                                                                                  <w:marRight w:val="0"/>
                                                                                                  <w:marTop w:val="210"/>
                                                                                                  <w:marBottom w:val="210"/>
                                                                                                  <w:divBdr>
                                                                                                    <w:top w:val="none" w:sz="0" w:space="0" w:color="auto"/>
                                                                                                    <w:left w:val="none" w:sz="0" w:space="0" w:color="auto"/>
                                                                                                    <w:bottom w:val="none" w:sz="0" w:space="0" w:color="auto"/>
                                                                                                    <w:right w:val="none" w:sz="0" w:space="0" w:color="auto"/>
                                                                                                  </w:divBdr>
                                                                                                  <w:divsChild>
                                                                                                    <w:div w:id="1336300904">
                                                                                                      <w:marLeft w:val="480"/>
                                                                                                      <w:marRight w:val="0"/>
                                                                                                      <w:marTop w:val="0"/>
                                                                                                      <w:marBottom w:val="240"/>
                                                                                                      <w:divBdr>
                                                                                                        <w:top w:val="none" w:sz="0" w:space="0" w:color="auto"/>
                                                                                                        <w:left w:val="none" w:sz="0" w:space="0" w:color="auto"/>
                                                                                                        <w:bottom w:val="none" w:sz="0" w:space="0" w:color="auto"/>
                                                                                                        <w:right w:val="none" w:sz="0" w:space="0" w:color="auto"/>
                                                                                                      </w:divBdr>
                                                                                                    </w:div>
                                                                                                  </w:divsChild>
                                                                                                </w:div>
                                                                                                <w:div w:id="1967931933">
                                                                                                  <w:marLeft w:val="0"/>
                                                                                                  <w:marRight w:val="0"/>
                                                                                                  <w:marTop w:val="210"/>
                                                                                                  <w:marBottom w:val="0"/>
                                                                                                  <w:divBdr>
                                                                                                    <w:top w:val="none" w:sz="0" w:space="0" w:color="auto"/>
                                                                                                    <w:left w:val="none" w:sz="0" w:space="0" w:color="auto"/>
                                                                                                    <w:bottom w:val="none" w:sz="0" w:space="0" w:color="auto"/>
                                                                                                    <w:right w:val="none" w:sz="0" w:space="0" w:color="auto"/>
                                                                                                  </w:divBdr>
                                                                                                  <w:divsChild>
                                                                                                    <w:div w:id="38542054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7253719">
                                                              <w:marLeft w:val="0"/>
                                                              <w:marRight w:val="0"/>
                                                              <w:marTop w:val="210"/>
                                                              <w:marBottom w:val="0"/>
                                                              <w:divBdr>
                                                                <w:top w:val="none" w:sz="0" w:space="0" w:color="auto"/>
                                                                <w:left w:val="none" w:sz="0" w:space="0" w:color="auto"/>
                                                                <w:bottom w:val="none" w:sz="0" w:space="0" w:color="auto"/>
                                                                <w:right w:val="none" w:sz="0" w:space="0" w:color="auto"/>
                                                              </w:divBdr>
                                                              <w:divsChild>
                                                                <w:div w:id="1756247573">
                                                                  <w:marLeft w:val="480"/>
                                                                  <w:marRight w:val="0"/>
                                                                  <w:marTop w:val="0"/>
                                                                  <w:marBottom w:val="240"/>
                                                                  <w:divBdr>
                                                                    <w:top w:val="none" w:sz="0" w:space="0" w:color="auto"/>
                                                                    <w:left w:val="none" w:sz="0" w:space="0" w:color="auto"/>
                                                                    <w:bottom w:val="none" w:sz="0" w:space="0" w:color="auto"/>
                                                                    <w:right w:val="none" w:sz="0" w:space="0" w:color="auto"/>
                                                                  </w:divBdr>
                                                                  <w:divsChild>
                                                                    <w:div w:id="1626615143">
                                                                      <w:marLeft w:val="0"/>
                                                                      <w:marRight w:val="0"/>
                                                                      <w:marTop w:val="0"/>
                                                                      <w:marBottom w:val="0"/>
                                                                      <w:divBdr>
                                                                        <w:top w:val="none" w:sz="0" w:space="0" w:color="auto"/>
                                                                        <w:left w:val="none" w:sz="0" w:space="0" w:color="auto"/>
                                                                        <w:bottom w:val="none" w:sz="0" w:space="0" w:color="auto"/>
                                                                        <w:right w:val="none" w:sz="0" w:space="0" w:color="auto"/>
                                                                      </w:divBdr>
                                                                      <w:divsChild>
                                                                        <w:div w:id="999624088">
                                                                          <w:marLeft w:val="0"/>
                                                                          <w:marRight w:val="0"/>
                                                                          <w:marTop w:val="210"/>
                                                                          <w:marBottom w:val="210"/>
                                                                          <w:divBdr>
                                                                            <w:top w:val="none" w:sz="0" w:space="0" w:color="auto"/>
                                                                            <w:left w:val="none" w:sz="0" w:space="0" w:color="auto"/>
                                                                            <w:bottom w:val="none" w:sz="0" w:space="0" w:color="auto"/>
                                                                            <w:right w:val="none" w:sz="0" w:space="0" w:color="auto"/>
                                                                          </w:divBdr>
                                                                          <w:divsChild>
                                                                            <w:div w:id="1408842537">
                                                                              <w:marLeft w:val="480"/>
                                                                              <w:marRight w:val="0"/>
                                                                              <w:marTop w:val="0"/>
                                                                              <w:marBottom w:val="240"/>
                                                                              <w:divBdr>
                                                                                <w:top w:val="none" w:sz="0" w:space="0" w:color="auto"/>
                                                                                <w:left w:val="none" w:sz="0" w:space="0" w:color="auto"/>
                                                                                <w:bottom w:val="none" w:sz="0" w:space="0" w:color="auto"/>
                                                                                <w:right w:val="none" w:sz="0" w:space="0" w:color="auto"/>
                                                                              </w:divBdr>
                                                                            </w:div>
                                                                          </w:divsChild>
                                                                        </w:div>
                                                                        <w:div w:id="1321353059">
                                                                          <w:marLeft w:val="0"/>
                                                                          <w:marRight w:val="0"/>
                                                                          <w:marTop w:val="210"/>
                                                                          <w:marBottom w:val="210"/>
                                                                          <w:divBdr>
                                                                            <w:top w:val="none" w:sz="0" w:space="0" w:color="auto"/>
                                                                            <w:left w:val="none" w:sz="0" w:space="0" w:color="auto"/>
                                                                            <w:bottom w:val="none" w:sz="0" w:space="0" w:color="auto"/>
                                                                            <w:right w:val="none" w:sz="0" w:space="0" w:color="auto"/>
                                                                          </w:divBdr>
                                                                          <w:divsChild>
                                                                            <w:div w:id="222523665">
                                                                              <w:marLeft w:val="480"/>
                                                                              <w:marRight w:val="0"/>
                                                                              <w:marTop w:val="0"/>
                                                                              <w:marBottom w:val="240"/>
                                                                              <w:divBdr>
                                                                                <w:top w:val="none" w:sz="0" w:space="0" w:color="auto"/>
                                                                                <w:left w:val="none" w:sz="0" w:space="0" w:color="auto"/>
                                                                                <w:bottom w:val="none" w:sz="0" w:space="0" w:color="auto"/>
                                                                                <w:right w:val="none" w:sz="0" w:space="0" w:color="auto"/>
                                                                              </w:divBdr>
                                                                            </w:div>
                                                                          </w:divsChild>
                                                                        </w:div>
                                                                        <w:div w:id="897974689">
                                                                          <w:marLeft w:val="0"/>
                                                                          <w:marRight w:val="0"/>
                                                                          <w:marTop w:val="210"/>
                                                                          <w:marBottom w:val="210"/>
                                                                          <w:divBdr>
                                                                            <w:top w:val="none" w:sz="0" w:space="0" w:color="auto"/>
                                                                            <w:left w:val="none" w:sz="0" w:space="0" w:color="auto"/>
                                                                            <w:bottom w:val="none" w:sz="0" w:space="0" w:color="auto"/>
                                                                            <w:right w:val="none" w:sz="0" w:space="0" w:color="auto"/>
                                                                          </w:divBdr>
                                                                          <w:divsChild>
                                                                            <w:div w:id="1544555882">
                                                                              <w:marLeft w:val="480"/>
                                                                              <w:marRight w:val="0"/>
                                                                              <w:marTop w:val="0"/>
                                                                              <w:marBottom w:val="240"/>
                                                                              <w:divBdr>
                                                                                <w:top w:val="none" w:sz="0" w:space="0" w:color="auto"/>
                                                                                <w:left w:val="none" w:sz="0" w:space="0" w:color="auto"/>
                                                                                <w:bottom w:val="none" w:sz="0" w:space="0" w:color="auto"/>
                                                                                <w:right w:val="none" w:sz="0" w:space="0" w:color="auto"/>
                                                                              </w:divBdr>
                                                                            </w:div>
                                                                          </w:divsChild>
                                                                        </w:div>
                                                                        <w:div w:id="1016350644">
                                                                          <w:marLeft w:val="0"/>
                                                                          <w:marRight w:val="0"/>
                                                                          <w:marTop w:val="210"/>
                                                                          <w:marBottom w:val="0"/>
                                                                          <w:divBdr>
                                                                            <w:top w:val="none" w:sz="0" w:space="0" w:color="auto"/>
                                                                            <w:left w:val="none" w:sz="0" w:space="0" w:color="auto"/>
                                                                            <w:bottom w:val="none" w:sz="0" w:space="0" w:color="auto"/>
                                                                            <w:right w:val="none" w:sz="0" w:space="0" w:color="auto"/>
                                                                          </w:divBdr>
                                                                          <w:divsChild>
                                                                            <w:div w:id="394147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5781217">
                                                  <w:marLeft w:val="0"/>
                                                  <w:marRight w:val="0"/>
                                                  <w:marTop w:val="210"/>
                                                  <w:marBottom w:val="210"/>
                                                  <w:divBdr>
                                                    <w:top w:val="none" w:sz="0" w:space="0" w:color="auto"/>
                                                    <w:left w:val="none" w:sz="0" w:space="0" w:color="auto"/>
                                                    <w:bottom w:val="none" w:sz="0" w:space="0" w:color="auto"/>
                                                    <w:right w:val="none" w:sz="0" w:space="0" w:color="auto"/>
                                                  </w:divBdr>
                                                  <w:divsChild>
                                                    <w:div w:id="1551040842">
                                                      <w:marLeft w:val="480"/>
                                                      <w:marRight w:val="0"/>
                                                      <w:marTop w:val="0"/>
                                                      <w:marBottom w:val="240"/>
                                                      <w:divBdr>
                                                        <w:top w:val="none" w:sz="0" w:space="0" w:color="auto"/>
                                                        <w:left w:val="none" w:sz="0" w:space="0" w:color="auto"/>
                                                        <w:bottom w:val="none" w:sz="0" w:space="0" w:color="auto"/>
                                                        <w:right w:val="none" w:sz="0" w:space="0" w:color="auto"/>
                                                      </w:divBdr>
                                                      <w:divsChild>
                                                        <w:div w:id="1733428477">
                                                          <w:marLeft w:val="0"/>
                                                          <w:marRight w:val="0"/>
                                                          <w:marTop w:val="0"/>
                                                          <w:marBottom w:val="0"/>
                                                          <w:divBdr>
                                                            <w:top w:val="none" w:sz="0" w:space="0" w:color="auto"/>
                                                            <w:left w:val="none" w:sz="0" w:space="0" w:color="auto"/>
                                                            <w:bottom w:val="none" w:sz="0" w:space="0" w:color="auto"/>
                                                            <w:right w:val="none" w:sz="0" w:space="0" w:color="auto"/>
                                                          </w:divBdr>
                                                          <w:divsChild>
                                                            <w:div w:id="634873624">
                                                              <w:marLeft w:val="0"/>
                                                              <w:marRight w:val="0"/>
                                                              <w:marTop w:val="210"/>
                                                              <w:marBottom w:val="210"/>
                                                              <w:divBdr>
                                                                <w:top w:val="none" w:sz="0" w:space="0" w:color="auto"/>
                                                                <w:left w:val="none" w:sz="0" w:space="0" w:color="auto"/>
                                                                <w:bottom w:val="none" w:sz="0" w:space="0" w:color="auto"/>
                                                                <w:right w:val="none" w:sz="0" w:space="0" w:color="auto"/>
                                                              </w:divBdr>
                                                              <w:divsChild>
                                                                <w:div w:id="473180541">
                                                                  <w:marLeft w:val="480"/>
                                                                  <w:marRight w:val="0"/>
                                                                  <w:marTop w:val="0"/>
                                                                  <w:marBottom w:val="240"/>
                                                                  <w:divBdr>
                                                                    <w:top w:val="none" w:sz="0" w:space="0" w:color="auto"/>
                                                                    <w:left w:val="none" w:sz="0" w:space="0" w:color="auto"/>
                                                                    <w:bottom w:val="none" w:sz="0" w:space="0" w:color="auto"/>
                                                                    <w:right w:val="none" w:sz="0" w:space="0" w:color="auto"/>
                                                                  </w:divBdr>
                                                                </w:div>
                                                              </w:divsChild>
                                                            </w:div>
                                                            <w:div w:id="1802572732">
                                                              <w:marLeft w:val="0"/>
                                                              <w:marRight w:val="0"/>
                                                              <w:marTop w:val="210"/>
                                                              <w:marBottom w:val="210"/>
                                                              <w:divBdr>
                                                                <w:top w:val="none" w:sz="0" w:space="0" w:color="auto"/>
                                                                <w:left w:val="none" w:sz="0" w:space="0" w:color="auto"/>
                                                                <w:bottom w:val="none" w:sz="0" w:space="0" w:color="auto"/>
                                                                <w:right w:val="none" w:sz="0" w:space="0" w:color="auto"/>
                                                              </w:divBdr>
                                                              <w:divsChild>
                                                                <w:div w:id="628895697">
                                                                  <w:marLeft w:val="480"/>
                                                                  <w:marRight w:val="0"/>
                                                                  <w:marTop w:val="0"/>
                                                                  <w:marBottom w:val="240"/>
                                                                  <w:divBdr>
                                                                    <w:top w:val="none" w:sz="0" w:space="0" w:color="auto"/>
                                                                    <w:left w:val="none" w:sz="0" w:space="0" w:color="auto"/>
                                                                    <w:bottom w:val="none" w:sz="0" w:space="0" w:color="auto"/>
                                                                    <w:right w:val="none" w:sz="0" w:space="0" w:color="auto"/>
                                                                  </w:divBdr>
                                                                </w:div>
                                                              </w:divsChild>
                                                            </w:div>
                                                            <w:div w:id="290404136">
                                                              <w:marLeft w:val="0"/>
                                                              <w:marRight w:val="0"/>
                                                              <w:marTop w:val="210"/>
                                                              <w:marBottom w:val="210"/>
                                                              <w:divBdr>
                                                                <w:top w:val="none" w:sz="0" w:space="0" w:color="auto"/>
                                                                <w:left w:val="none" w:sz="0" w:space="0" w:color="auto"/>
                                                                <w:bottom w:val="none" w:sz="0" w:space="0" w:color="auto"/>
                                                                <w:right w:val="none" w:sz="0" w:space="0" w:color="auto"/>
                                                              </w:divBdr>
                                                              <w:divsChild>
                                                                <w:div w:id="457187661">
                                                                  <w:marLeft w:val="480"/>
                                                                  <w:marRight w:val="0"/>
                                                                  <w:marTop w:val="0"/>
                                                                  <w:marBottom w:val="240"/>
                                                                  <w:divBdr>
                                                                    <w:top w:val="none" w:sz="0" w:space="0" w:color="auto"/>
                                                                    <w:left w:val="none" w:sz="0" w:space="0" w:color="auto"/>
                                                                    <w:bottom w:val="none" w:sz="0" w:space="0" w:color="auto"/>
                                                                    <w:right w:val="none" w:sz="0" w:space="0" w:color="auto"/>
                                                                  </w:divBdr>
                                                                </w:div>
                                                              </w:divsChild>
                                                            </w:div>
                                                            <w:div w:id="1059131459">
                                                              <w:marLeft w:val="0"/>
                                                              <w:marRight w:val="0"/>
                                                              <w:marTop w:val="210"/>
                                                              <w:marBottom w:val="0"/>
                                                              <w:divBdr>
                                                                <w:top w:val="none" w:sz="0" w:space="0" w:color="auto"/>
                                                                <w:left w:val="none" w:sz="0" w:space="0" w:color="auto"/>
                                                                <w:bottom w:val="none" w:sz="0" w:space="0" w:color="auto"/>
                                                                <w:right w:val="none" w:sz="0" w:space="0" w:color="auto"/>
                                                              </w:divBdr>
                                                              <w:divsChild>
                                                                <w:div w:id="21581861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91639677">
                                                  <w:marLeft w:val="0"/>
                                                  <w:marRight w:val="0"/>
                                                  <w:marTop w:val="210"/>
                                                  <w:marBottom w:val="210"/>
                                                  <w:divBdr>
                                                    <w:top w:val="none" w:sz="0" w:space="0" w:color="auto"/>
                                                    <w:left w:val="none" w:sz="0" w:space="0" w:color="auto"/>
                                                    <w:bottom w:val="none" w:sz="0" w:space="0" w:color="auto"/>
                                                    <w:right w:val="none" w:sz="0" w:space="0" w:color="auto"/>
                                                  </w:divBdr>
                                                  <w:divsChild>
                                                    <w:div w:id="2065063448">
                                                      <w:marLeft w:val="480"/>
                                                      <w:marRight w:val="0"/>
                                                      <w:marTop w:val="0"/>
                                                      <w:marBottom w:val="240"/>
                                                      <w:divBdr>
                                                        <w:top w:val="none" w:sz="0" w:space="0" w:color="auto"/>
                                                        <w:left w:val="none" w:sz="0" w:space="0" w:color="auto"/>
                                                        <w:bottom w:val="none" w:sz="0" w:space="0" w:color="auto"/>
                                                        <w:right w:val="none" w:sz="0" w:space="0" w:color="auto"/>
                                                      </w:divBdr>
                                                      <w:divsChild>
                                                        <w:div w:id="1224176041">
                                                          <w:marLeft w:val="0"/>
                                                          <w:marRight w:val="0"/>
                                                          <w:marTop w:val="0"/>
                                                          <w:marBottom w:val="0"/>
                                                          <w:divBdr>
                                                            <w:top w:val="none" w:sz="0" w:space="0" w:color="auto"/>
                                                            <w:left w:val="none" w:sz="0" w:space="0" w:color="auto"/>
                                                            <w:bottom w:val="none" w:sz="0" w:space="0" w:color="auto"/>
                                                            <w:right w:val="none" w:sz="0" w:space="0" w:color="auto"/>
                                                          </w:divBdr>
                                                          <w:divsChild>
                                                            <w:div w:id="544754911">
                                                              <w:marLeft w:val="0"/>
                                                              <w:marRight w:val="0"/>
                                                              <w:marTop w:val="210"/>
                                                              <w:marBottom w:val="210"/>
                                                              <w:divBdr>
                                                                <w:top w:val="none" w:sz="0" w:space="0" w:color="auto"/>
                                                                <w:left w:val="none" w:sz="0" w:space="0" w:color="auto"/>
                                                                <w:bottom w:val="none" w:sz="0" w:space="0" w:color="auto"/>
                                                                <w:right w:val="none" w:sz="0" w:space="0" w:color="auto"/>
                                                              </w:divBdr>
                                                              <w:divsChild>
                                                                <w:div w:id="352851693">
                                                                  <w:marLeft w:val="480"/>
                                                                  <w:marRight w:val="0"/>
                                                                  <w:marTop w:val="0"/>
                                                                  <w:marBottom w:val="240"/>
                                                                  <w:divBdr>
                                                                    <w:top w:val="none" w:sz="0" w:space="0" w:color="auto"/>
                                                                    <w:left w:val="none" w:sz="0" w:space="0" w:color="auto"/>
                                                                    <w:bottom w:val="none" w:sz="0" w:space="0" w:color="auto"/>
                                                                    <w:right w:val="none" w:sz="0" w:space="0" w:color="auto"/>
                                                                  </w:divBdr>
                                                                </w:div>
                                                              </w:divsChild>
                                                            </w:div>
                                                            <w:div w:id="1602104814">
                                                              <w:marLeft w:val="0"/>
                                                              <w:marRight w:val="0"/>
                                                              <w:marTop w:val="210"/>
                                                              <w:marBottom w:val="210"/>
                                                              <w:divBdr>
                                                                <w:top w:val="none" w:sz="0" w:space="0" w:color="auto"/>
                                                                <w:left w:val="none" w:sz="0" w:space="0" w:color="auto"/>
                                                                <w:bottom w:val="none" w:sz="0" w:space="0" w:color="auto"/>
                                                                <w:right w:val="none" w:sz="0" w:space="0" w:color="auto"/>
                                                              </w:divBdr>
                                                              <w:divsChild>
                                                                <w:div w:id="341009658">
                                                                  <w:marLeft w:val="480"/>
                                                                  <w:marRight w:val="0"/>
                                                                  <w:marTop w:val="0"/>
                                                                  <w:marBottom w:val="240"/>
                                                                  <w:divBdr>
                                                                    <w:top w:val="none" w:sz="0" w:space="0" w:color="auto"/>
                                                                    <w:left w:val="none" w:sz="0" w:space="0" w:color="auto"/>
                                                                    <w:bottom w:val="none" w:sz="0" w:space="0" w:color="auto"/>
                                                                    <w:right w:val="none" w:sz="0" w:space="0" w:color="auto"/>
                                                                  </w:divBdr>
                                                                </w:div>
                                                              </w:divsChild>
                                                            </w:div>
                                                            <w:div w:id="1043753413">
                                                              <w:marLeft w:val="0"/>
                                                              <w:marRight w:val="0"/>
                                                              <w:marTop w:val="210"/>
                                                              <w:marBottom w:val="210"/>
                                                              <w:divBdr>
                                                                <w:top w:val="none" w:sz="0" w:space="0" w:color="auto"/>
                                                                <w:left w:val="none" w:sz="0" w:space="0" w:color="auto"/>
                                                                <w:bottom w:val="none" w:sz="0" w:space="0" w:color="auto"/>
                                                                <w:right w:val="none" w:sz="0" w:space="0" w:color="auto"/>
                                                              </w:divBdr>
                                                              <w:divsChild>
                                                                <w:div w:id="327757222">
                                                                  <w:marLeft w:val="480"/>
                                                                  <w:marRight w:val="0"/>
                                                                  <w:marTop w:val="0"/>
                                                                  <w:marBottom w:val="240"/>
                                                                  <w:divBdr>
                                                                    <w:top w:val="none" w:sz="0" w:space="0" w:color="auto"/>
                                                                    <w:left w:val="none" w:sz="0" w:space="0" w:color="auto"/>
                                                                    <w:bottom w:val="none" w:sz="0" w:space="0" w:color="auto"/>
                                                                    <w:right w:val="none" w:sz="0" w:space="0" w:color="auto"/>
                                                                  </w:divBdr>
                                                                </w:div>
                                                              </w:divsChild>
                                                            </w:div>
                                                            <w:div w:id="723716559">
                                                              <w:marLeft w:val="0"/>
                                                              <w:marRight w:val="0"/>
                                                              <w:marTop w:val="210"/>
                                                              <w:marBottom w:val="0"/>
                                                              <w:divBdr>
                                                                <w:top w:val="none" w:sz="0" w:space="0" w:color="auto"/>
                                                                <w:left w:val="none" w:sz="0" w:space="0" w:color="auto"/>
                                                                <w:bottom w:val="none" w:sz="0" w:space="0" w:color="auto"/>
                                                                <w:right w:val="none" w:sz="0" w:space="0" w:color="auto"/>
                                                              </w:divBdr>
                                                              <w:divsChild>
                                                                <w:div w:id="129421066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41027160">
                                                  <w:marLeft w:val="0"/>
                                                  <w:marRight w:val="0"/>
                                                  <w:marTop w:val="210"/>
                                                  <w:marBottom w:val="0"/>
                                                  <w:divBdr>
                                                    <w:top w:val="none" w:sz="0" w:space="0" w:color="auto"/>
                                                    <w:left w:val="none" w:sz="0" w:space="0" w:color="auto"/>
                                                    <w:bottom w:val="none" w:sz="0" w:space="0" w:color="auto"/>
                                                    <w:right w:val="none" w:sz="0" w:space="0" w:color="auto"/>
                                                  </w:divBdr>
                                                  <w:divsChild>
                                                    <w:div w:id="521092853">
                                                      <w:marLeft w:val="480"/>
                                                      <w:marRight w:val="0"/>
                                                      <w:marTop w:val="0"/>
                                                      <w:marBottom w:val="240"/>
                                                      <w:divBdr>
                                                        <w:top w:val="none" w:sz="0" w:space="0" w:color="auto"/>
                                                        <w:left w:val="none" w:sz="0" w:space="0" w:color="auto"/>
                                                        <w:bottom w:val="none" w:sz="0" w:space="0" w:color="auto"/>
                                                        <w:right w:val="none" w:sz="0" w:space="0" w:color="auto"/>
                                                      </w:divBdr>
                                                      <w:divsChild>
                                                        <w:div w:id="2134133536">
                                                          <w:marLeft w:val="0"/>
                                                          <w:marRight w:val="0"/>
                                                          <w:marTop w:val="0"/>
                                                          <w:marBottom w:val="0"/>
                                                          <w:divBdr>
                                                            <w:top w:val="none" w:sz="0" w:space="0" w:color="auto"/>
                                                            <w:left w:val="none" w:sz="0" w:space="0" w:color="auto"/>
                                                            <w:bottom w:val="none" w:sz="0" w:space="0" w:color="auto"/>
                                                            <w:right w:val="none" w:sz="0" w:space="0" w:color="auto"/>
                                                          </w:divBdr>
                                                          <w:divsChild>
                                                            <w:div w:id="1795902382">
                                                              <w:marLeft w:val="0"/>
                                                              <w:marRight w:val="0"/>
                                                              <w:marTop w:val="210"/>
                                                              <w:marBottom w:val="210"/>
                                                              <w:divBdr>
                                                                <w:top w:val="none" w:sz="0" w:space="0" w:color="auto"/>
                                                                <w:left w:val="none" w:sz="0" w:space="0" w:color="auto"/>
                                                                <w:bottom w:val="none" w:sz="0" w:space="0" w:color="auto"/>
                                                                <w:right w:val="none" w:sz="0" w:space="0" w:color="auto"/>
                                                              </w:divBdr>
                                                              <w:divsChild>
                                                                <w:div w:id="1415006082">
                                                                  <w:marLeft w:val="480"/>
                                                                  <w:marRight w:val="0"/>
                                                                  <w:marTop w:val="0"/>
                                                                  <w:marBottom w:val="240"/>
                                                                  <w:divBdr>
                                                                    <w:top w:val="none" w:sz="0" w:space="0" w:color="auto"/>
                                                                    <w:left w:val="none" w:sz="0" w:space="0" w:color="auto"/>
                                                                    <w:bottom w:val="none" w:sz="0" w:space="0" w:color="auto"/>
                                                                    <w:right w:val="none" w:sz="0" w:space="0" w:color="auto"/>
                                                                  </w:divBdr>
                                                                </w:div>
                                                              </w:divsChild>
                                                            </w:div>
                                                            <w:div w:id="1558004658">
                                                              <w:marLeft w:val="0"/>
                                                              <w:marRight w:val="0"/>
                                                              <w:marTop w:val="210"/>
                                                              <w:marBottom w:val="210"/>
                                                              <w:divBdr>
                                                                <w:top w:val="none" w:sz="0" w:space="0" w:color="auto"/>
                                                                <w:left w:val="none" w:sz="0" w:space="0" w:color="auto"/>
                                                                <w:bottom w:val="none" w:sz="0" w:space="0" w:color="auto"/>
                                                                <w:right w:val="none" w:sz="0" w:space="0" w:color="auto"/>
                                                              </w:divBdr>
                                                              <w:divsChild>
                                                                <w:div w:id="1615212620">
                                                                  <w:marLeft w:val="480"/>
                                                                  <w:marRight w:val="0"/>
                                                                  <w:marTop w:val="0"/>
                                                                  <w:marBottom w:val="240"/>
                                                                  <w:divBdr>
                                                                    <w:top w:val="none" w:sz="0" w:space="0" w:color="auto"/>
                                                                    <w:left w:val="none" w:sz="0" w:space="0" w:color="auto"/>
                                                                    <w:bottom w:val="none" w:sz="0" w:space="0" w:color="auto"/>
                                                                    <w:right w:val="none" w:sz="0" w:space="0" w:color="auto"/>
                                                                  </w:divBdr>
                                                                </w:div>
                                                              </w:divsChild>
                                                            </w:div>
                                                            <w:div w:id="961768508">
                                                              <w:marLeft w:val="0"/>
                                                              <w:marRight w:val="0"/>
                                                              <w:marTop w:val="210"/>
                                                              <w:marBottom w:val="210"/>
                                                              <w:divBdr>
                                                                <w:top w:val="none" w:sz="0" w:space="0" w:color="auto"/>
                                                                <w:left w:val="none" w:sz="0" w:space="0" w:color="auto"/>
                                                                <w:bottom w:val="none" w:sz="0" w:space="0" w:color="auto"/>
                                                                <w:right w:val="none" w:sz="0" w:space="0" w:color="auto"/>
                                                              </w:divBdr>
                                                              <w:divsChild>
                                                                <w:div w:id="599992971">
                                                                  <w:marLeft w:val="480"/>
                                                                  <w:marRight w:val="0"/>
                                                                  <w:marTop w:val="0"/>
                                                                  <w:marBottom w:val="240"/>
                                                                  <w:divBdr>
                                                                    <w:top w:val="none" w:sz="0" w:space="0" w:color="auto"/>
                                                                    <w:left w:val="none" w:sz="0" w:space="0" w:color="auto"/>
                                                                    <w:bottom w:val="none" w:sz="0" w:space="0" w:color="auto"/>
                                                                    <w:right w:val="none" w:sz="0" w:space="0" w:color="auto"/>
                                                                  </w:divBdr>
                                                                </w:div>
                                                              </w:divsChild>
                                                            </w:div>
                                                            <w:div w:id="822701948">
                                                              <w:marLeft w:val="0"/>
                                                              <w:marRight w:val="0"/>
                                                              <w:marTop w:val="210"/>
                                                              <w:marBottom w:val="0"/>
                                                              <w:divBdr>
                                                                <w:top w:val="none" w:sz="0" w:space="0" w:color="auto"/>
                                                                <w:left w:val="none" w:sz="0" w:space="0" w:color="auto"/>
                                                                <w:bottom w:val="none" w:sz="0" w:space="0" w:color="auto"/>
                                                                <w:right w:val="none" w:sz="0" w:space="0" w:color="auto"/>
                                                              </w:divBdr>
                                                              <w:divsChild>
                                                                <w:div w:id="13753450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925911">
                                      <w:marLeft w:val="0"/>
                                      <w:marRight w:val="0"/>
                                      <w:marTop w:val="210"/>
                                      <w:marBottom w:val="210"/>
                                      <w:divBdr>
                                        <w:top w:val="none" w:sz="0" w:space="0" w:color="auto"/>
                                        <w:left w:val="none" w:sz="0" w:space="0" w:color="auto"/>
                                        <w:bottom w:val="none" w:sz="0" w:space="0" w:color="auto"/>
                                        <w:right w:val="none" w:sz="0" w:space="0" w:color="auto"/>
                                      </w:divBdr>
                                      <w:divsChild>
                                        <w:div w:id="1409574296">
                                          <w:marLeft w:val="480"/>
                                          <w:marRight w:val="0"/>
                                          <w:marTop w:val="0"/>
                                          <w:marBottom w:val="240"/>
                                          <w:divBdr>
                                            <w:top w:val="none" w:sz="0" w:space="0" w:color="auto"/>
                                            <w:left w:val="none" w:sz="0" w:space="0" w:color="auto"/>
                                            <w:bottom w:val="none" w:sz="0" w:space="0" w:color="auto"/>
                                            <w:right w:val="none" w:sz="0" w:space="0" w:color="auto"/>
                                          </w:divBdr>
                                          <w:divsChild>
                                            <w:div w:id="1643266028">
                                              <w:marLeft w:val="0"/>
                                              <w:marRight w:val="0"/>
                                              <w:marTop w:val="0"/>
                                              <w:marBottom w:val="0"/>
                                              <w:divBdr>
                                                <w:top w:val="none" w:sz="0" w:space="0" w:color="auto"/>
                                                <w:left w:val="none" w:sz="0" w:space="0" w:color="auto"/>
                                                <w:bottom w:val="none" w:sz="0" w:space="0" w:color="auto"/>
                                                <w:right w:val="none" w:sz="0" w:space="0" w:color="auto"/>
                                              </w:divBdr>
                                              <w:divsChild>
                                                <w:div w:id="1044716604">
                                                  <w:marLeft w:val="0"/>
                                                  <w:marRight w:val="0"/>
                                                  <w:marTop w:val="210"/>
                                                  <w:marBottom w:val="210"/>
                                                  <w:divBdr>
                                                    <w:top w:val="none" w:sz="0" w:space="0" w:color="auto"/>
                                                    <w:left w:val="none" w:sz="0" w:space="0" w:color="auto"/>
                                                    <w:bottom w:val="none" w:sz="0" w:space="0" w:color="auto"/>
                                                    <w:right w:val="none" w:sz="0" w:space="0" w:color="auto"/>
                                                  </w:divBdr>
                                                  <w:divsChild>
                                                    <w:div w:id="1611930457">
                                                      <w:marLeft w:val="480"/>
                                                      <w:marRight w:val="0"/>
                                                      <w:marTop w:val="0"/>
                                                      <w:marBottom w:val="240"/>
                                                      <w:divBdr>
                                                        <w:top w:val="none" w:sz="0" w:space="0" w:color="auto"/>
                                                        <w:left w:val="none" w:sz="0" w:space="0" w:color="auto"/>
                                                        <w:bottom w:val="none" w:sz="0" w:space="0" w:color="auto"/>
                                                        <w:right w:val="none" w:sz="0" w:space="0" w:color="auto"/>
                                                      </w:divBdr>
                                                    </w:div>
                                                  </w:divsChild>
                                                </w:div>
                                                <w:div w:id="131294234">
                                                  <w:marLeft w:val="0"/>
                                                  <w:marRight w:val="0"/>
                                                  <w:marTop w:val="210"/>
                                                  <w:marBottom w:val="210"/>
                                                  <w:divBdr>
                                                    <w:top w:val="none" w:sz="0" w:space="0" w:color="auto"/>
                                                    <w:left w:val="none" w:sz="0" w:space="0" w:color="auto"/>
                                                    <w:bottom w:val="none" w:sz="0" w:space="0" w:color="auto"/>
                                                    <w:right w:val="none" w:sz="0" w:space="0" w:color="auto"/>
                                                  </w:divBdr>
                                                  <w:divsChild>
                                                    <w:div w:id="914627596">
                                                      <w:marLeft w:val="480"/>
                                                      <w:marRight w:val="0"/>
                                                      <w:marTop w:val="0"/>
                                                      <w:marBottom w:val="240"/>
                                                      <w:divBdr>
                                                        <w:top w:val="none" w:sz="0" w:space="0" w:color="auto"/>
                                                        <w:left w:val="none" w:sz="0" w:space="0" w:color="auto"/>
                                                        <w:bottom w:val="none" w:sz="0" w:space="0" w:color="auto"/>
                                                        <w:right w:val="none" w:sz="0" w:space="0" w:color="auto"/>
                                                      </w:divBdr>
                                                    </w:div>
                                                  </w:divsChild>
                                                </w:div>
                                                <w:div w:id="152186524">
                                                  <w:marLeft w:val="0"/>
                                                  <w:marRight w:val="0"/>
                                                  <w:marTop w:val="210"/>
                                                  <w:marBottom w:val="210"/>
                                                  <w:divBdr>
                                                    <w:top w:val="none" w:sz="0" w:space="0" w:color="auto"/>
                                                    <w:left w:val="none" w:sz="0" w:space="0" w:color="auto"/>
                                                    <w:bottom w:val="none" w:sz="0" w:space="0" w:color="auto"/>
                                                    <w:right w:val="none" w:sz="0" w:space="0" w:color="auto"/>
                                                  </w:divBdr>
                                                  <w:divsChild>
                                                    <w:div w:id="1338650914">
                                                      <w:marLeft w:val="480"/>
                                                      <w:marRight w:val="0"/>
                                                      <w:marTop w:val="0"/>
                                                      <w:marBottom w:val="240"/>
                                                      <w:divBdr>
                                                        <w:top w:val="none" w:sz="0" w:space="0" w:color="auto"/>
                                                        <w:left w:val="none" w:sz="0" w:space="0" w:color="auto"/>
                                                        <w:bottom w:val="none" w:sz="0" w:space="0" w:color="auto"/>
                                                        <w:right w:val="none" w:sz="0" w:space="0" w:color="auto"/>
                                                      </w:divBdr>
                                                    </w:div>
                                                  </w:divsChild>
                                                </w:div>
                                                <w:div w:id="175577200">
                                                  <w:marLeft w:val="0"/>
                                                  <w:marRight w:val="0"/>
                                                  <w:marTop w:val="210"/>
                                                  <w:marBottom w:val="210"/>
                                                  <w:divBdr>
                                                    <w:top w:val="none" w:sz="0" w:space="0" w:color="auto"/>
                                                    <w:left w:val="none" w:sz="0" w:space="0" w:color="auto"/>
                                                    <w:bottom w:val="none" w:sz="0" w:space="0" w:color="auto"/>
                                                    <w:right w:val="none" w:sz="0" w:space="0" w:color="auto"/>
                                                  </w:divBdr>
                                                  <w:divsChild>
                                                    <w:div w:id="990981714">
                                                      <w:marLeft w:val="480"/>
                                                      <w:marRight w:val="0"/>
                                                      <w:marTop w:val="0"/>
                                                      <w:marBottom w:val="240"/>
                                                      <w:divBdr>
                                                        <w:top w:val="none" w:sz="0" w:space="0" w:color="auto"/>
                                                        <w:left w:val="none" w:sz="0" w:space="0" w:color="auto"/>
                                                        <w:bottom w:val="none" w:sz="0" w:space="0" w:color="auto"/>
                                                        <w:right w:val="none" w:sz="0" w:space="0" w:color="auto"/>
                                                      </w:divBdr>
                                                    </w:div>
                                                  </w:divsChild>
                                                </w:div>
                                                <w:div w:id="270402879">
                                                  <w:marLeft w:val="0"/>
                                                  <w:marRight w:val="0"/>
                                                  <w:marTop w:val="210"/>
                                                  <w:marBottom w:val="210"/>
                                                  <w:divBdr>
                                                    <w:top w:val="none" w:sz="0" w:space="0" w:color="auto"/>
                                                    <w:left w:val="none" w:sz="0" w:space="0" w:color="auto"/>
                                                    <w:bottom w:val="none" w:sz="0" w:space="0" w:color="auto"/>
                                                    <w:right w:val="none" w:sz="0" w:space="0" w:color="auto"/>
                                                  </w:divBdr>
                                                  <w:divsChild>
                                                    <w:div w:id="518933049">
                                                      <w:marLeft w:val="480"/>
                                                      <w:marRight w:val="0"/>
                                                      <w:marTop w:val="0"/>
                                                      <w:marBottom w:val="240"/>
                                                      <w:divBdr>
                                                        <w:top w:val="none" w:sz="0" w:space="0" w:color="auto"/>
                                                        <w:left w:val="none" w:sz="0" w:space="0" w:color="auto"/>
                                                        <w:bottom w:val="none" w:sz="0" w:space="0" w:color="auto"/>
                                                        <w:right w:val="none" w:sz="0" w:space="0" w:color="auto"/>
                                                      </w:divBdr>
                                                    </w:div>
                                                  </w:divsChild>
                                                </w:div>
                                                <w:div w:id="2040625089">
                                                  <w:marLeft w:val="0"/>
                                                  <w:marRight w:val="0"/>
                                                  <w:marTop w:val="210"/>
                                                  <w:marBottom w:val="0"/>
                                                  <w:divBdr>
                                                    <w:top w:val="none" w:sz="0" w:space="0" w:color="auto"/>
                                                    <w:left w:val="none" w:sz="0" w:space="0" w:color="auto"/>
                                                    <w:bottom w:val="none" w:sz="0" w:space="0" w:color="auto"/>
                                                    <w:right w:val="none" w:sz="0" w:space="0" w:color="auto"/>
                                                  </w:divBdr>
                                                  <w:divsChild>
                                                    <w:div w:id="176432320">
                                                      <w:marLeft w:val="480"/>
                                                      <w:marRight w:val="0"/>
                                                      <w:marTop w:val="0"/>
                                                      <w:marBottom w:val="240"/>
                                                      <w:divBdr>
                                                        <w:top w:val="none" w:sz="0" w:space="0" w:color="auto"/>
                                                        <w:left w:val="none" w:sz="0" w:space="0" w:color="auto"/>
                                                        <w:bottom w:val="none" w:sz="0" w:space="0" w:color="auto"/>
                                                        <w:right w:val="none" w:sz="0" w:space="0" w:color="auto"/>
                                                      </w:divBdr>
                                                      <w:divsChild>
                                                        <w:div w:id="1130126956">
                                                          <w:marLeft w:val="0"/>
                                                          <w:marRight w:val="0"/>
                                                          <w:marTop w:val="0"/>
                                                          <w:marBottom w:val="0"/>
                                                          <w:divBdr>
                                                            <w:top w:val="none" w:sz="0" w:space="0" w:color="auto"/>
                                                            <w:left w:val="none" w:sz="0" w:space="0" w:color="auto"/>
                                                            <w:bottom w:val="none" w:sz="0" w:space="0" w:color="auto"/>
                                                            <w:right w:val="none" w:sz="0" w:space="0" w:color="auto"/>
                                                          </w:divBdr>
                                                          <w:divsChild>
                                                            <w:div w:id="42678144">
                                                              <w:marLeft w:val="0"/>
                                                              <w:marRight w:val="0"/>
                                                              <w:marTop w:val="0"/>
                                                              <w:marBottom w:val="0"/>
                                                              <w:divBdr>
                                                                <w:top w:val="none" w:sz="0" w:space="0" w:color="auto"/>
                                                                <w:left w:val="none" w:sz="0" w:space="0" w:color="auto"/>
                                                                <w:bottom w:val="none" w:sz="0" w:space="0" w:color="auto"/>
                                                                <w:right w:val="none" w:sz="0" w:space="0" w:color="auto"/>
                                                              </w:divBdr>
                                                              <w:divsChild>
                                                                <w:div w:id="132096091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746790">
                                      <w:marLeft w:val="0"/>
                                      <w:marRight w:val="0"/>
                                      <w:marTop w:val="210"/>
                                      <w:marBottom w:val="210"/>
                                      <w:divBdr>
                                        <w:top w:val="none" w:sz="0" w:space="0" w:color="auto"/>
                                        <w:left w:val="none" w:sz="0" w:space="0" w:color="auto"/>
                                        <w:bottom w:val="none" w:sz="0" w:space="0" w:color="auto"/>
                                        <w:right w:val="none" w:sz="0" w:space="0" w:color="auto"/>
                                      </w:divBdr>
                                      <w:divsChild>
                                        <w:div w:id="1368289574">
                                          <w:marLeft w:val="480"/>
                                          <w:marRight w:val="0"/>
                                          <w:marTop w:val="0"/>
                                          <w:marBottom w:val="240"/>
                                          <w:divBdr>
                                            <w:top w:val="none" w:sz="0" w:space="0" w:color="auto"/>
                                            <w:left w:val="none" w:sz="0" w:space="0" w:color="auto"/>
                                            <w:bottom w:val="none" w:sz="0" w:space="0" w:color="auto"/>
                                            <w:right w:val="none" w:sz="0" w:space="0" w:color="auto"/>
                                          </w:divBdr>
                                          <w:divsChild>
                                            <w:div w:id="1136725028">
                                              <w:marLeft w:val="0"/>
                                              <w:marRight w:val="0"/>
                                              <w:marTop w:val="0"/>
                                              <w:marBottom w:val="0"/>
                                              <w:divBdr>
                                                <w:top w:val="none" w:sz="0" w:space="0" w:color="auto"/>
                                                <w:left w:val="none" w:sz="0" w:space="0" w:color="auto"/>
                                                <w:bottom w:val="none" w:sz="0" w:space="0" w:color="auto"/>
                                                <w:right w:val="none" w:sz="0" w:space="0" w:color="auto"/>
                                              </w:divBdr>
                                              <w:divsChild>
                                                <w:div w:id="456414614">
                                                  <w:marLeft w:val="0"/>
                                                  <w:marRight w:val="0"/>
                                                  <w:marTop w:val="210"/>
                                                  <w:marBottom w:val="210"/>
                                                  <w:divBdr>
                                                    <w:top w:val="none" w:sz="0" w:space="0" w:color="auto"/>
                                                    <w:left w:val="none" w:sz="0" w:space="0" w:color="auto"/>
                                                    <w:bottom w:val="none" w:sz="0" w:space="0" w:color="auto"/>
                                                    <w:right w:val="none" w:sz="0" w:space="0" w:color="auto"/>
                                                  </w:divBdr>
                                                  <w:divsChild>
                                                    <w:div w:id="1893031473">
                                                      <w:marLeft w:val="480"/>
                                                      <w:marRight w:val="0"/>
                                                      <w:marTop w:val="0"/>
                                                      <w:marBottom w:val="240"/>
                                                      <w:divBdr>
                                                        <w:top w:val="none" w:sz="0" w:space="0" w:color="auto"/>
                                                        <w:left w:val="none" w:sz="0" w:space="0" w:color="auto"/>
                                                        <w:bottom w:val="none" w:sz="0" w:space="0" w:color="auto"/>
                                                        <w:right w:val="none" w:sz="0" w:space="0" w:color="auto"/>
                                                      </w:divBdr>
                                                    </w:div>
                                                  </w:divsChild>
                                                </w:div>
                                                <w:div w:id="1289505379">
                                                  <w:marLeft w:val="0"/>
                                                  <w:marRight w:val="0"/>
                                                  <w:marTop w:val="210"/>
                                                  <w:marBottom w:val="210"/>
                                                  <w:divBdr>
                                                    <w:top w:val="none" w:sz="0" w:space="0" w:color="auto"/>
                                                    <w:left w:val="none" w:sz="0" w:space="0" w:color="auto"/>
                                                    <w:bottom w:val="none" w:sz="0" w:space="0" w:color="auto"/>
                                                    <w:right w:val="none" w:sz="0" w:space="0" w:color="auto"/>
                                                  </w:divBdr>
                                                  <w:divsChild>
                                                    <w:div w:id="1889025267">
                                                      <w:marLeft w:val="480"/>
                                                      <w:marRight w:val="0"/>
                                                      <w:marTop w:val="0"/>
                                                      <w:marBottom w:val="240"/>
                                                      <w:divBdr>
                                                        <w:top w:val="none" w:sz="0" w:space="0" w:color="auto"/>
                                                        <w:left w:val="none" w:sz="0" w:space="0" w:color="auto"/>
                                                        <w:bottom w:val="none" w:sz="0" w:space="0" w:color="auto"/>
                                                        <w:right w:val="none" w:sz="0" w:space="0" w:color="auto"/>
                                                      </w:divBdr>
                                                    </w:div>
                                                  </w:divsChild>
                                                </w:div>
                                                <w:div w:id="1020352089">
                                                  <w:marLeft w:val="0"/>
                                                  <w:marRight w:val="0"/>
                                                  <w:marTop w:val="210"/>
                                                  <w:marBottom w:val="210"/>
                                                  <w:divBdr>
                                                    <w:top w:val="none" w:sz="0" w:space="0" w:color="auto"/>
                                                    <w:left w:val="none" w:sz="0" w:space="0" w:color="auto"/>
                                                    <w:bottom w:val="none" w:sz="0" w:space="0" w:color="auto"/>
                                                    <w:right w:val="none" w:sz="0" w:space="0" w:color="auto"/>
                                                  </w:divBdr>
                                                  <w:divsChild>
                                                    <w:div w:id="1340042399">
                                                      <w:marLeft w:val="480"/>
                                                      <w:marRight w:val="0"/>
                                                      <w:marTop w:val="0"/>
                                                      <w:marBottom w:val="240"/>
                                                      <w:divBdr>
                                                        <w:top w:val="none" w:sz="0" w:space="0" w:color="auto"/>
                                                        <w:left w:val="none" w:sz="0" w:space="0" w:color="auto"/>
                                                        <w:bottom w:val="none" w:sz="0" w:space="0" w:color="auto"/>
                                                        <w:right w:val="none" w:sz="0" w:space="0" w:color="auto"/>
                                                      </w:divBdr>
                                                    </w:div>
                                                  </w:divsChild>
                                                </w:div>
                                                <w:div w:id="392043974">
                                                  <w:marLeft w:val="0"/>
                                                  <w:marRight w:val="0"/>
                                                  <w:marTop w:val="210"/>
                                                  <w:marBottom w:val="210"/>
                                                  <w:divBdr>
                                                    <w:top w:val="none" w:sz="0" w:space="0" w:color="auto"/>
                                                    <w:left w:val="none" w:sz="0" w:space="0" w:color="auto"/>
                                                    <w:bottom w:val="none" w:sz="0" w:space="0" w:color="auto"/>
                                                    <w:right w:val="none" w:sz="0" w:space="0" w:color="auto"/>
                                                  </w:divBdr>
                                                  <w:divsChild>
                                                    <w:div w:id="588580688">
                                                      <w:marLeft w:val="480"/>
                                                      <w:marRight w:val="0"/>
                                                      <w:marTop w:val="0"/>
                                                      <w:marBottom w:val="240"/>
                                                      <w:divBdr>
                                                        <w:top w:val="none" w:sz="0" w:space="0" w:color="auto"/>
                                                        <w:left w:val="none" w:sz="0" w:space="0" w:color="auto"/>
                                                        <w:bottom w:val="none" w:sz="0" w:space="0" w:color="auto"/>
                                                        <w:right w:val="none" w:sz="0" w:space="0" w:color="auto"/>
                                                      </w:divBdr>
                                                    </w:div>
                                                  </w:divsChild>
                                                </w:div>
                                                <w:div w:id="1990354940">
                                                  <w:marLeft w:val="0"/>
                                                  <w:marRight w:val="0"/>
                                                  <w:marTop w:val="210"/>
                                                  <w:marBottom w:val="210"/>
                                                  <w:divBdr>
                                                    <w:top w:val="none" w:sz="0" w:space="0" w:color="auto"/>
                                                    <w:left w:val="none" w:sz="0" w:space="0" w:color="auto"/>
                                                    <w:bottom w:val="none" w:sz="0" w:space="0" w:color="auto"/>
                                                    <w:right w:val="none" w:sz="0" w:space="0" w:color="auto"/>
                                                  </w:divBdr>
                                                  <w:divsChild>
                                                    <w:div w:id="868881079">
                                                      <w:marLeft w:val="480"/>
                                                      <w:marRight w:val="0"/>
                                                      <w:marTop w:val="0"/>
                                                      <w:marBottom w:val="240"/>
                                                      <w:divBdr>
                                                        <w:top w:val="none" w:sz="0" w:space="0" w:color="auto"/>
                                                        <w:left w:val="none" w:sz="0" w:space="0" w:color="auto"/>
                                                        <w:bottom w:val="none" w:sz="0" w:space="0" w:color="auto"/>
                                                        <w:right w:val="none" w:sz="0" w:space="0" w:color="auto"/>
                                                      </w:divBdr>
                                                    </w:div>
                                                  </w:divsChild>
                                                </w:div>
                                                <w:div w:id="482239844">
                                                  <w:marLeft w:val="0"/>
                                                  <w:marRight w:val="0"/>
                                                  <w:marTop w:val="210"/>
                                                  <w:marBottom w:val="210"/>
                                                  <w:divBdr>
                                                    <w:top w:val="none" w:sz="0" w:space="0" w:color="auto"/>
                                                    <w:left w:val="none" w:sz="0" w:space="0" w:color="auto"/>
                                                    <w:bottom w:val="none" w:sz="0" w:space="0" w:color="auto"/>
                                                    <w:right w:val="none" w:sz="0" w:space="0" w:color="auto"/>
                                                  </w:divBdr>
                                                  <w:divsChild>
                                                    <w:div w:id="1956594940">
                                                      <w:marLeft w:val="480"/>
                                                      <w:marRight w:val="0"/>
                                                      <w:marTop w:val="0"/>
                                                      <w:marBottom w:val="240"/>
                                                      <w:divBdr>
                                                        <w:top w:val="none" w:sz="0" w:space="0" w:color="auto"/>
                                                        <w:left w:val="none" w:sz="0" w:space="0" w:color="auto"/>
                                                        <w:bottom w:val="none" w:sz="0" w:space="0" w:color="auto"/>
                                                        <w:right w:val="none" w:sz="0" w:space="0" w:color="auto"/>
                                                      </w:divBdr>
                                                      <w:divsChild>
                                                        <w:div w:id="2135325460">
                                                          <w:marLeft w:val="0"/>
                                                          <w:marRight w:val="0"/>
                                                          <w:marTop w:val="240"/>
                                                          <w:marBottom w:val="0"/>
                                                          <w:divBdr>
                                                            <w:top w:val="none" w:sz="0" w:space="0" w:color="auto"/>
                                                            <w:left w:val="none" w:sz="0" w:space="0" w:color="auto"/>
                                                            <w:bottom w:val="none" w:sz="0" w:space="0" w:color="auto"/>
                                                            <w:right w:val="none" w:sz="0" w:space="0" w:color="auto"/>
                                                          </w:divBdr>
                                                          <w:divsChild>
                                                            <w:div w:id="1162819387">
                                                              <w:marLeft w:val="0"/>
                                                              <w:marRight w:val="0"/>
                                                              <w:marTop w:val="0"/>
                                                              <w:marBottom w:val="0"/>
                                                              <w:divBdr>
                                                                <w:top w:val="none" w:sz="0" w:space="0" w:color="auto"/>
                                                                <w:left w:val="none" w:sz="0" w:space="0" w:color="auto"/>
                                                                <w:bottom w:val="none" w:sz="0" w:space="0" w:color="auto"/>
                                                                <w:right w:val="none" w:sz="0" w:space="0" w:color="auto"/>
                                                              </w:divBdr>
                                                            </w:div>
                                                            <w:div w:id="1768961466">
                                                              <w:marLeft w:val="0"/>
                                                              <w:marRight w:val="0"/>
                                                              <w:marTop w:val="0"/>
                                                              <w:marBottom w:val="0"/>
                                                              <w:divBdr>
                                                                <w:top w:val="none" w:sz="0" w:space="0" w:color="auto"/>
                                                                <w:left w:val="none" w:sz="0" w:space="0" w:color="auto"/>
                                                                <w:bottom w:val="none" w:sz="0" w:space="0" w:color="auto"/>
                                                                <w:right w:val="none" w:sz="0" w:space="0" w:color="auto"/>
                                                              </w:divBdr>
                                                            </w:div>
                                                            <w:div w:id="980890188">
                                                              <w:marLeft w:val="0"/>
                                                              <w:marRight w:val="0"/>
                                                              <w:marTop w:val="0"/>
                                                              <w:marBottom w:val="0"/>
                                                              <w:divBdr>
                                                                <w:top w:val="none" w:sz="0" w:space="0" w:color="auto"/>
                                                                <w:left w:val="none" w:sz="0" w:space="0" w:color="auto"/>
                                                                <w:bottom w:val="none" w:sz="0" w:space="0" w:color="auto"/>
                                                                <w:right w:val="none" w:sz="0" w:space="0" w:color="auto"/>
                                                              </w:divBdr>
                                                            </w:div>
                                                            <w:div w:id="905604579">
                                                              <w:marLeft w:val="0"/>
                                                              <w:marRight w:val="0"/>
                                                              <w:marTop w:val="0"/>
                                                              <w:marBottom w:val="0"/>
                                                              <w:divBdr>
                                                                <w:top w:val="none" w:sz="0" w:space="0" w:color="auto"/>
                                                                <w:left w:val="none" w:sz="0" w:space="0" w:color="auto"/>
                                                                <w:bottom w:val="none" w:sz="0" w:space="0" w:color="auto"/>
                                                                <w:right w:val="none" w:sz="0" w:space="0" w:color="auto"/>
                                                              </w:divBdr>
                                                            </w:div>
                                                            <w:div w:id="1095781492">
                                                              <w:marLeft w:val="0"/>
                                                              <w:marRight w:val="0"/>
                                                              <w:marTop w:val="0"/>
                                                              <w:marBottom w:val="0"/>
                                                              <w:divBdr>
                                                                <w:top w:val="none" w:sz="0" w:space="0" w:color="auto"/>
                                                                <w:left w:val="none" w:sz="0" w:space="0" w:color="auto"/>
                                                                <w:bottom w:val="none" w:sz="0" w:space="0" w:color="auto"/>
                                                                <w:right w:val="none" w:sz="0" w:space="0" w:color="auto"/>
                                                              </w:divBdr>
                                                            </w:div>
                                                            <w:div w:id="500894694">
                                                              <w:marLeft w:val="0"/>
                                                              <w:marRight w:val="0"/>
                                                              <w:marTop w:val="0"/>
                                                              <w:marBottom w:val="0"/>
                                                              <w:divBdr>
                                                                <w:top w:val="none" w:sz="0" w:space="0" w:color="auto"/>
                                                                <w:left w:val="none" w:sz="0" w:space="0" w:color="auto"/>
                                                                <w:bottom w:val="none" w:sz="0" w:space="0" w:color="auto"/>
                                                                <w:right w:val="none" w:sz="0" w:space="0" w:color="auto"/>
                                                              </w:divBdr>
                                                            </w:div>
                                                            <w:div w:id="2054503802">
                                                              <w:marLeft w:val="0"/>
                                                              <w:marRight w:val="0"/>
                                                              <w:marTop w:val="0"/>
                                                              <w:marBottom w:val="0"/>
                                                              <w:divBdr>
                                                                <w:top w:val="none" w:sz="0" w:space="0" w:color="auto"/>
                                                                <w:left w:val="none" w:sz="0" w:space="0" w:color="auto"/>
                                                                <w:bottom w:val="none" w:sz="0" w:space="0" w:color="auto"/>
                                                                <w:right w:val="none" w:sz="0" w:space="0" w:color="auto"/>
                                                              </w:divBdr>
                                                            </w:div>
                                                            <w:div w:id="207694332">
                                                              <w:marLeft w:val="0"/>
                                                              <w:marRight w:val="0"/>
                                                              <w:marTop w:val="0"/>
                                                              <w:marBottom w:val="0"/>
                                                              <w:divBdr>
                                                                <w:top w:val="none" w:sz="0" w:space="0" w:color="auto"/>
                                                                <w:left w:val="none" w:sz="0" w:space="0" w:color="auto"/>
                                                                <w:bottom w:val="none" w:sz="0" w:space="0" w:color="auto"/>
                                                                <w:right w:val="none" w:sz="0" w:space="0" w:color="auto"/>
                                                              </w:divBdr>
                                                            </w:div>
                                                            <w:div w:id="1317420596">
                                                              <w:marLeft w:val="0"/>
                                                              <w:marRight w:val="0"/>
                                                              <w:marTop w:val="0"/>
                                                              <w:marBottom w:val="0"/>
                                                              <w:divBdr>
                                                                <w:top w:val="none" w:sz="0" w:space="0" w:color="auto"/>
                                                                <w:left w:val="none" w:sz="0" w:space="0" w:color="auto"/>
                                                                <w:bottom w:val="none" w:sz="0" w:space="0" w:color="auto"/>
                                                                <w:right w:val="none" w:sz="0" w:space="0" w:color="auto"/>
                                                              </w:divBdr>
                                                            </w:div>
                                                            <w:div w:id="1948082353">
                                                              <w:marLeft w:val="0"/>
                                                              <w:marRight w:val="0"/>
                                                              <w:marTop w:val="0"/>
                                                              <w:marBottom w:val="0"/>
                                                              <w:divBdr>
                                                                <w:top w:val="none" w:sz="0" w:space="0" w:color="auto"/>
                                                                <w:left w:val="none" w:sz="0" w:space="0" w:color="auto"/>
                                                                <w:bottom w:val="none" w:sz="0" w:space="0" w:color="auto"/>
                                                                <w:right w:val="none" w:sz="0" w:space="0" w:color="auto"/>
                                                              </w:divBdr>
                                                            </w:div>
                                                            <w:div w:id="49427059">
                                                              <w:marLeft w:val="0"/>
                                                              <w:marRight w:val="0"/>
                                                              <w:marTop w:val="0"/>
                                                              <w:marBottom w:val="0"/>
                                                              <w:divBdr>
                                                                <w:top w:val="none" w:sz="0" w:space="0" w:color="auto"/>
                                                                <w:left w:val="none" w:sz="0" w:space="0" w:color="auto"/>
                                                                <w:bottom w:val="none" w:sz="0" w:space="0" w:color="auto"/>
                                                                <w:right w:val="none" w:sz="0" w:space="0" w:color="auto"/>
                                                              </w:divBdr>
                                                            </w:div>
                                                            <w:div w:id="181358955">
                                                              <w:marLeft w:val="0"/>
                                                              <w:marRight w:val="0"/>
                                                              <w:marTop w:val="0"/>
                                                              <w:marBottom w:val="0"/>
                                                              <w:divBdr>
                                                                <w:top w:val="none" w:sz="0" w:space="0" w:color="auto"/>
                                                                <w:left w:val="none" w:sz="0" w:space="0" w:color="auto"/>
                                                                <w:bottom w:val="none" w:sz="0" w:space="0" w:color="auto"/>
                                                                <w:right w:val="none" w:sz="0" w:space="0" w:color="auto"/>
                                                              </w:divBdr>
                                                            </w:div>
                                                            <w:div w:id="188839789">
                                                              <w:marLeft w:val="0"/>
                                                              <w:marRight w:val="0"/>
                                                              <w:marTop w:val="0"/>
                                                              <w:marBottom w:val="0"/>
                                                              <w:divBdr>
                                                                <w:top w:val="none" w:sz="0" w:space="0" w:color="auto"/>
                                                                <w:left w:val="none" w:sz="0" w:space="0" w:color="auto"/>
                                                                <w:bottom w:val="none" w:sz="0" w:space="0" w:color="auto"/>
                                                                <w:right w:val="none" w:sz="0" w:space="0" w:color="auto"/>
                                                              </w:divBdr>
                                                            </w:div>
                                                          </w:divsChild>
                                                        </w:div>
                                                        <w:div w:id="947355103">
                                                          <w:marLeft w:val="0"/>
                                                          <w:marRight w:val="0"/>
                                                          <w:marTop w:val="0"/>
                                                          <w:marBottom w:val="0"/>
                                                          <w:divBdr>
                                                            <w:top w:val="none" w:sz="0" w:space="0" w:color="auto"/>
                                                            <w:left w:val="none" w:sz="0" w:space="0" w:color="auto"/>
                                                            <w:bottom w:val="none" w:sz="0" w:space="0" w:color="auto"/>
                                                            <w:right w:val="none" w:sz="0" w:space="0" w:color="auto"/>
                                                          </w:divBdr>
                                                          <w:divsChild>
                                                            <w:div w:id="1868828609">
                                                              <w:marLeft w:val="0"/>
                                                              <w:marRight w:val="0"/>
                                                              <w:marTop w:val="210"/>
                                                              <w:marBottom w:val="210"/>
                                                              <w:divBdr>
                                                                <w:top w:val="none" w:sz="0" w:space="0" w:color="auto"/>
                                                                <w:left w:val="none" w:sz="0" w:space="0" w:color="auto"/>
                                                                <w:bottom w:val="none" w:sz="0" w:space="0" w:color="auto"/>
                                                                <w:right w:val="none" w:sz="0" w:space="0" w:color="auto"/>
                                                              </w:divBdr>
                                                              <w:divsChild>
                                                                <w:div w:id="1233273737">
                                                                  <w:marLeft w:val="480"/>
                                                                  <w:marRight w:val="0"/>
                                                                  <w:marTop w:val="0"/>
                                                                  <w:marBottom w:val="240"/>
                                                                  <w:divBdr>
                                                                    <w:top w:val="none" w:sz="0" w:space="0" w:color="auto"/>
                                                                    <w:left w:val="none" w:sz="0" w:space="0" w:color="auto"/>
                                                                    <w:bottom w:val="none" w:sz="0" w:space="0" w:color="auto"/>
                                                                    <w:right w:val="none" w:sz="0" w:space="0" w:color="auto"/>
                                                                  </w:divBdr>
                                                                </w:div>
                                                              </w:divsChild>
                                                            </w:div>
                                                            <w:div w:id="1191455619">
                                                              <w:marLeft w:val="0"/>
                                                              <w:marRight w:val="0"/>
                                                              <w:marTop w:val="210"/>
                                                              <w:marBottom w:val="210"/>
                                                              <w:divBdr>
                                                                <w:top w:val="none" w:sz="0" w:space="0" w:color="auto"/>
                                                                <w:left w:val="none" w:sz="0" w:space="0" w:color="auto"/>
                                                                <w:bottom w:val="none" w:sz="0" w:space="0" w:color="auto"/>
                                                                <w:right w:val="none" w:sz="0" w:space="0" w:color="auto"/>
                                                              </w:divBdr>
                                                              <w:divsChild>
                                                                <w:div w:id="2026244422">
                                                                  <w:marLeft w:val="480"/>
                                                                  <w:marRight w:val="0"/>
                                                                  <w:marTop w:val="0"/>
                                                                  <w:marBottom w:val="240"/>
                                                                  <w:divBdr>
                                                                    <w:top w:val="none" w:sz="0" w:space="0" w:color="auto"/>
                                                                    <w:left w:val="none" w:sz="0" w:space="0" w:color="auto"/>
                                                                    <w:bottom w:val="none" w:sz="0" w:space="0" w:color="auto"/>
                                                                    <w:right w:val="none" w:sz="0" w:space="0" w:color="auto"/>
                                                                  </w:divBdr>
                                                                </w:div>
                                                              </w:divsChild>
                                                            </w:div>
                                                            <w:div w:id="1504202899">
                                                              <w:marLeft w:val="0"/>
                                                              <w:marRight w:val="0"/>
                                                              <w:marTop w:val="210"/>
                                                              <w:marBottom w:val="0"/>
                                                              <w:divBdr>
                                                                <w:top w:val="none" w:sz="0" w:space="0" w:color="auto"/>
                                                                <w:left w:val="none" w:sz="0" w:space="0" w:color="auto"/>
                                                                <w:bottom w:val="none" w:sz="0" w:space="0" w:color="auto"/>
                                                                <w:right w:val="none" w:sz="0" w:space="0" w:color="auto"/>
                                                              </w:divBdr>
                                                              <w:divsChild>
                                                                <w:div w:id="1805346829">
                                                                  <w:marLeft w:val="480"/>
                                                                  <w:marRight w:val="0"/>
                                                                  <w:marTop w:val="0"/>
                                                                  <w:marBottom w:val="240"/>
                                                                  <w:divBdr>
                                                                    <w:top w:val="none" w:sz="0" w:space="0" w:color="auto"/>
                                                                    <w:left w:val="none" w:sz="0" w:space="0" w:color="auto"/>
                                                                    <w:bottom w:val="none" w:sz="0" w:space="0" w:color="auto"/>
                                                                    <w:right w:val="none" w:sz="0" w:space="0" w:color="auto"/>
                                                                  </w:divBdr>
                                                                  <w:divsChild>
                                                                    <w:div w:id="890075304">
                                                                      <w:marLeft w:val="0"/>
                                                                      <w:marRight w:val="0"/>
                                                                      <w:marTop w:val="0"/>
                                                                      <w:marBottom w:val="0"/>
                                                                      <w:divBdr>
                                                                        <w:top w:val="none" w:sz="0" w:space="0" w:color="auto"/>
                                                                        <w:left w:val="none" w:sz="0" w:space="0" w:color="auto"/>
                                                                        <w:bottom w:val="none" w:sz="0" w:space="0" w:color="auto"/>
                                                                        <w:right w:val="none" w:sz="0" w:space="0" w:color="auto"/>
                                                                      </w:divBdr>
                                                                      <w:divsChild>
                                                                        <w:div w:id="1639261801">
                                                                          <w:marLeft w:val="0"/>
                                                                          <w:marRight w:val="0"/>
                                                                          <w:marTop w:val="210"/>
                                                                          <w:marBottom w:val="210"/>
                                                                          <w:divBdr>
                                                                            <w:top w:val="none" w:sz="0" w:space="0" w:color="auto"/>
                                                                            <w:left w:val="none" w:sz="0" w:space="0" w:color="auto"/>
                                                                            <w:bottom w:val="none" w:sz="0" w:space="0" w:color="auto"/>
                                                                            <w:right w:val="none" w:sz="0" w:space="0" w:color="auto"/>
                                                                          </w:divBdr>
                                                                          <w:divsChild>
                                                                            <w:div w:id="1429277706">
                                                                              <w:marLeft w:val="480"/>
                                                                              <w:marRight w:val="0"/>
                                                                              <w:marTop w:val="0"/>
                                                                              <w:marBottom w:val="240"/>
                                                                              <w:divBdr>
                                                                                <w:top w:val="none" w:sz="0" w:space="0" w:color="auto"/>
                                                                                <w:left w:val="none" w:sz="0" w:space="0" w:color="auto"/>
                                                                                <w:bottom w:val="none" w:sz="0" w:space="0" w:color="auto"/>
                                                                                <w:right w:val="none" w:sz="0" w:space="0" w:color="auto"/>
                                                                              </w:divBdr>
                                                                            </w:div>
                                                                          </w:divsChild>
                                                                        </w:div>
                                                                        <w:div w:id="1245534419">
                                                                          <w:marLeft w:val="0"/>
                                                                          <w:marRight w:val="0"/>
                                                                          <w:marTop w:val="210"/>
                                                                          <w:marBottom w:val="0"/>
                                                                          <w:divBdr>
                                                                            <w:top w:val="none" w:sz="0" w:space="0" w:color="auto"/>
                                                                            <w:left w:val="none" w:sz="0" w:space="0" w:color="auto"/>
                                                                            <w:bottom w:val="none" w:sz="0" w:space="0" w:color="auto"/>
                                                                            <w:right w:val="none" w:sz="0" w:space="0" w:color="auto"/>
                                                                          </w:divBdr>
                                                                          <w:divsChild>
                                                                            <w:div w:id="37362216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761287">
                                                  <w:marLeft w:val="0"/>
                                                  <w:marRight w:val="0"/>
                                                  <w:marTop w:val="210"/>
                                                  <w:marBottom w:val="210"/>
                                                  <w:divBdr>
                                                    <w:top w:val="none" w:sz="0" w:space="0" w:color="auto"/>
                                                    <w:left w:val="none" w:sz="0" w:space="0" w:color="auto"/>
                                                    <w:bottom w:val="none" w:sz="0" w:space="0" w:color="auto"/>
                                                    <w:right w:val="none" w:sz="0" w:space="0" w:color="auto"/>
                                                  </w:divBdr>
                                                  <w:divsChild>
                                                    <w:div w:id="1551571012">
                                                      <w:marLeft w:val="480"/>
                                                      <w:marRight w:val="0"/>
                                                      <w:marTop w:val="0"/>
                                                      <w:marBottom w:val="240"/>
                                                      <w:divBdr>
                                                        <w:top w:val="none" w:sz="0" w:space="0" w:color="auto"/>
                                                        <w:left w:val="none" w:sz="0" w:space="0" w:color="auto"/>
                                                        <w:bottom w:val="none" w:sz="0" w:space="0" w:color="auto"/>
                                                        <w:right w:val="none" w:sz="0" w:space="0" w:color="auto"/>
                                                      </w:divBdr>
                                                    </w:div>
                                                  </w:divsChild>
                                                </w:div>
                                                <w:div w:id="1323393058">
                                                  <w:marLeft w:val="0"/>
                                                  <w:marRight w:val="0"/>
                                                  <w:marTop w:val="210"/>
                                                  <w:marBottom w:val="210"/>
                                                  <w:divBdr>
                                                    <w:top w:val="none" w:sz="0" w:space="0" w:color="auto"/>
                                                    <w:left w:val="none" w:sz="0" w:space="0" w:color="auto"/>
                                                    <w:bottom w:val="none" w:sz="0" w:space="0" w:color="auto"/>
                                                    <w:right w:val="none" w:sz="0" w:space="0" w:color="auto"/>
                                                  </w:divBdr>
                                                  <w:divsChild>
                                                    <w:div w:id="1762801176">
                                                      <w:marLeft w:val="480"/>
                                                      <w:marRight w:val="0"/>
                                                      <w:marTop w:val="0"/>
                                                      <w:marBottom w:val="240"/>
                                                      <w:divBdr>
                                                        <w:top w:val="none" w:sz="0" w:space="0" w:color="auto"/>
                                                        <w:left w:val="none" w:sz="0" w:space="0" w:color="auto"/>
                                                        <w:bottom w:val="none" w:sz="0" w:space="0" w:color="auto"/>
                                                        <w:right w:val="none" w:sz="0" w:space="0" w:color="auto"/>
                                                      </w:divBdr>
                                                    </w:div>
                                                  </w:divsChild>
                                                </w:div>
                                                <w:div w:id="42875815">
                                                  <w:marLeft w:val="0"/>
                                                  <w:marRight w:val="0"/>
                                                  <w:marTop w:val="210"/>
                                                  <w:marBottom w:val="210"/>
                                                  <w:divBdr>
                                                    <w:top w:val="none" w:sz="0" w:space="0" w:color="auto"/>
                                                    <w:left w:val="none" w:sz="0" w:space="0" w:color="auto"/>
                                                    <w:bottom w:val="none" w:sz="0" w:space="0" w:color="auto"/>
                                                    <w:right w:val="none" w:sz="0" w:space="0" w:color="auto"/>
                                                  </w:divBdr>
                                                  <w:divsChild>
                                                    <w:div w:id="395904527">
                                                      <w:marLeft w:val="480"/>
                                                      <w:marRight w:val="0"/>
                                                      <w:marTop w:val="0"/>
                                                      <w:marBottom w:val="240"/>
                                                      <w:divBdr>
                                                        <w:top w:val="none" w:sz="0" w:space="0" w:color="auto"/>
                                                        <w:left w:val="none" w:sz="0" w:space="0" w:color="auto"/>
                                                        <w:bottom w:val="none" w:sz="0" w:space="0" w:color="auto"/>
                                                        <w:right w:val="none" w:sz="0" w:space="0" w:color="auto"/>
                                                      </w:divBdr>
                                                    </w:div>
                                                  </w:divsChild>
                                                </w:div>
                                                <w:div w:id="1155216946">
                                                  <w:marLeft w:val="0"/>
                                                  <w:marRight w:val="0"/>
                                                  <w:marTop w:val="210"/>
                                                  <w:marBottom w:val="0"/>
                                                  <w:divBdr>
                                                    <w:top w:val="none" w:sz="0" w:space="0" w:color="auto"/>
                                                    <w:left w:val="none" w:sz="0" w:space="0" w:color="auto"/>
                                                    <w:bottom w:val="none" w:sz="0" w:space="0" w:color="auto"/>
                                                    <w:right w:val="none" w:sz="0" w:space="0" w:color="auto"/>
                                                  </w:divBdr>
                                                  <w:divsChild>
                                                    <w:div w:id="55870643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60397494">
                                      <w:marLeft w:val="0"/>
                                      <w:marRight w:val="0"/>
                                      <w:marTop w:val="210"/>
                                      <w:marBottom w:val="210"/>
                                      <w:divBdr>
                                        <w:top w:val="none" w:sz="0" w:space="0" w:color="auto"/>
                                        <w:left w:val="none" w:sz="0" w:space="0" w:color="auto"/>
                                        <w:bottom w:val="none" w:sz="0" w:space="0" w:color="auto"/>
                                        <w:right w:val="none" w:sz="0" w:space="0" w:color="auto"/>
                                      </w:divBdr>
                                      <w:divsChild>
                                        <w:div w:id="3437643">
                                          <w:marLeft w:val="480"/>
                                          <w:marRight w:val="0"/>
                                          <w:marTop w:val="0"/>
                                          <w:marBottom w:val="240"/>
                                          <w:divBdr>
                                            <w:top w:val="none" w:sz="0" w:space="0" w:color="auto"/>
                                            <w:left w:val="none" w:sz="0" w:space="0" w:color="auto"/>
                                            <w:bottom w:val="none" w:sz="0" w:space="0" w:color="auto"/>
                                            <w:right w:val="none" w:sz="0" w:space="0" w:color="auto"/>
                                          </w:divBdr>
                                          <w:divsChild>
                                            <w:div w:id="511993489">
                                              <w:marLeft w:val="0"/>
                                              <w:marRight w:val="0"/>
                                              <w:marTop w:val="0"/>
                                              <w:marBottom w:val="0"/>
                                              <w:divBdr>
                                                <w:top w:val="none" w:sz="0" w:space="0" w:color="auto"/>
                                                <w:left w:val="none" w:sz="0" w:space="0" w:color="auto"/>
                                                <w:bottom w:val="none" w:sz="0" w:space="0" w:color="auto"/>
                                                <w:right w:val="none" w:sz="0" w:space="0" w:color="auto"/>
                                              </w:divBdr>
                                              <w:divsChild>
                                                <w:div w:id="1611544670">
                                                  <w:marLeft w:val="0"/>
                                                  <w:marRight w:val="0"/>
                                                  <w:marTop w:val="210"/>
                                                  <w:marBottom w:val="210"/>
                                                  <w:divBdr>
                                                    <w:top w:val="none" w:sz="0" w:space="0" w:color="auto"/>
                                                    <w:left w:val="none" w:sz="0" w:space="0" w:color="auto"/>
                                                    <w:bottom w:val="none" w:sz="0" w:space="0" w:color="auto"/>
                                                    <w:right w:val="none" w:sz="0" w:space="0" w:color="auto"/>
                                                  </w:divBdr>
                                                  <w:divsChild>
                                                    <w:div w:id="827939055">
                                                      <w:marLeft w:val="480"/>
                                                      <w:marRight w:val="0"/>
                                                      <w:marTop w:val="0"/>
                                                      <w:marBottom w:val="240"/>
                                                      <w:divBdr>
                                                        <w:top w:val="none" w:sz="0" w:space="0" w:color="auto"/>
                                                        <w:left w:val="none" w:sz="0" w:space="0" w:color="auto"/>
                                                        <w:bottom w:val="none" w:sz="0" w:space="0" w:color="auto"/>
                                                        <w:right w:val="none" w:sz="0" w:space="0" w:color="auto"/>
                                                      </w:divBdr>
                                                      <w:divsChild>
                                                        <w:div w:id="92095444">
                                                          <w:marLeft w:val="0"/>
                                                          <w:marRight w:val="0"/>
                                                          <w:marTop w:val="0"/>
                                                          <w:marBottom w:val="0"/>
                                                          <w:divBdr>
                                                            <w:top w:val="none" w:sz="0" w:space="0" w:color="auto"/>
                                                            <w:left w:val="none" w:sz="0" w:space="0" w:color="auto"/>
                                                            <w:bottom w:val="none" w:sz="0" w:space="0" w:color="auto"/>
                                                            <w:right w:val="none" w:sz="0" w:space="0" w:color="auto"/>
                                                          </w:divBdr>
                                                          <w:divsChild>
                                                            <w:div w:id="2134980157">
                                                              <w:marLeft w:val="0"/>
                                                              <w:marRight w:val="0"/>
                                                              <w:marTop w:val="210"/>
                                                              <w:marBottom w:val="210"/>
                                                              <w:divBdr>
                                                                <w:top w:val="none" w:sz="0" w:space="0" w:color="auto"/>
                                                                <w:left w:val="none" w:sz="0" w:space="0" w:color="auto"/>
                                                                <w:bottom w:val="none" w:sz="0" w:space="0" w:color="auto"/>
                                                                <w:right w:val="none" w:sz="0" w:space="0" w:color="auto"/>
                                                              </w:divBdr>
                                                              <w:divsChild>
                                                                <w:div w:id="1137265419">
                                                                  <w:marLeft w:val="480"/>
                                                                  <w:marRight w:val="0"/>
                                                                  <w:marTop w:val="0"/>
                                                                  <w:marBottom w:val="240"/>
                                                                  <w:divBdr>
                                                                    <w:top w:val="none" w:sz="0" w:space="0" w:color="auto"/>
                                                                    <w:left w:val="none" w:sz="0" w:space="0" w:color="auto"/>
                                                                    <w:bottom w:val="none" w:sz="0" w:space="0" w:color="auto"/>
                                                                    <w:right w:val="none" w:sz="0" w:space="0" w:color="auto"/>
                                                                  </w:divBdr>
                                                                  <w:divsChild>
                                                                    <w:div w:id="1000157052">
                                                                      <w:marLeft w:val="0"/>
                                                                      <w:marRight w:val="0"/>
                                                                      <w:marTop w:val="0"/>
                                                                      <w:marBottom w:val="0"/>
                                                                      <w:divBdr>
                                                                        <w:top w:val="none" w:sz="0" w:space="0" w:color="auto"/>
                                                                        <w:left w:val="none" w:sz="0" w:space="0" w:color="auto"/>
                                                                        <w:bottom w:val="none" w:sz="0" w:space="0" w:color="auto"/>
                                                                        <w:right w:val="none" w:sz="0" w:space="0" w:color="auto"/>
                                                                      </w:divBdr>
                                                                      <w:divsChild>
                                                                        <w:div w:id="679891451">
                                                                          <w:marLeft w:val="0"/>
                                                                          <w:marRight w:val="0"/>
                                                                          <w:marTop w:val="0"/>
                                                                          <w:marBottom w:val="0"/>
                                                                          <w:divBdr>
                                                                            <w:top w:val="none" w:sz="0" w:space="0" w:color="auto"/>
                                                                            <w:left w:val="none" w:sz="0" w:space="0" w:color="auto"/>
                                                                            <w:bottom w:val="none" w:sz="0" w:space="0" w:color="auto"/>
                                                                            <w:right w:val="none" w:sz="0" w:space="0" w:color="auto"/>
                                                                          </w:divBdr>
                                                                          <w:divsChild>
                                                                            <w:div w:id="174398294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957111">
                                                              <w:marLeft w:val="0"/>
                                                              <w:marRight w:val="0"/>
                                                              <w:marTop w:val="210"/>
                                                              <w:marBottom w:val="210"/>
                                                              <w:divBdr>
                                                                <w:top w:val="none" w:sz="0" w:space="0" w:color="auto"/>
                                                                <w:left w:val="none" w:sz="0" w:space="0" w:color="auto"/>
                                                                <w:bottom w:val="none" w:sz="0" w:space="0" w:color="auto"/>
                                                                <w:right w:val="none" w:sz="0" w:space="0" w:color="auto"/>
                                                              </w:divBdr>
                                                              <w:divsChild>
                                                                <w:div w:id="1470240603">
                                                                  <w:marLeft w:val="480"/>
                                                                  <w:marRight w:val="0"/>
                                                                  <w:marTop w:val="0"/>
                                                                  <w:marBottom w:val="240"/>
                                                                  <w:divBdr>
                                                                    <w:top w:val="none" w:sz="0" w:space="0" w:color="auto"/>
                                                                    <w:left w:val="none" w:sz="0" w:space="0" w:color="auto"/>
                                                                    <w:bottom w:val="none" w:sz="0" w:space="0" w:color="auto"/>
                                                                    <w:right w:val="none" w:sz="0" w:space="0" w:color="auto"/>
                                                                  </w:divBdr>
                                                                </w:div>
                                                              </w:divsChild>
                                                            </w:div>
                                                            <w:div w:id="1247958196">
                                                              <w:marLeft w:val="0"/>
                                                              <w:marRight w:val="0"/>
                                                              <w:marTop w:val="210"/>
                                                              <w:marBottom w:val="210"/>
                                                              <w:divBdr>
                                                                <w:top w:val="none" w:sz="0" w:space="0" w:color="auto"/>
                                                                <w:left w:val="none" w:sz="0" w:space="0" w:color="auto"/>
                                                                <w:bottom w:val="none" w:sz="0" w:space="0" w:color="auto"/>
                                                                <w:right w:val="none" w:sz="0" w:space="0" w:color="auto"/>
                                                              </w:divBdr>
                                                              <w:divsChild>
                                                                <w:div w:id="89398306">
                                                                  <w:marLeft w:val="480"/>
                                                                  <w:marRight w:val="0"/>
                                                                  <w:marTop w:val="0"/>
                                                                  <w:marBottom w:val="240"/>
                                                                  <w:divBdr>
                                                                    <w:top w:val="none" w:sz="0" w:space="0" w:color="auto"/>
                                                                    <w:left w:val="none" w:sz="0" w:space="0" w:color="auto"/>
                                                                    <w:bottom w:val="none" w:sz="0" w:space="0" w:color="auto"/>
                                                                    <w:right w:val="none" w:sz="0" w:space="0" w:color="auto"/>
                                                                  </w:divBdr>
                                                                </w:div>
                                                              </w:divsChild>
                                                            </w:div>
                                                            <w:div w:id="558443888">
                                                              <w:marLeft w:val="0"/>
                                                              <w:marRight w:val="0"/>
                                                              <w:marTop w:val="210"/>
                                                              <w:marBottom w:val="210"/>
                                                              <w:divBdr>
                                                                <w:top w:val="none" w:sz="0" w:space="0" w:color="auto"/>
                                                                <w:left w:val="none" w:sz="0" w:space="0" w:color="auto"/>
                                                                <w:bottom w:val="none" w:sz="0" w:space="0" w:color="auto"/>
                                                                <w:right w:val="none" w:sz="0" w:space="0" w:color="auto"/>
                                                              </w:divBdr>
                                                              <w:divsChild>
                                                                <w:div w:id="823008749">
                                                                  <w:marLeft w:val="480"/>
                                                                  <w:marRight w:val="0"/>
                                                                  <w:marTop w:val="0"/>
                                                                  <w:marBottom w:val="240"/>
                                                                  <w:divBdr>
                                                                    <w:top w:val="none" w:sz="0" w:space="0" w:color="auto"/>
                                                                    <w:left w:val="none" w:sz="0" w:space="0" w:color="auto"/>
                                                                    <w:bottom w:val="none" w:sz="0" w:space="0" w:color="auto"/>
                                                                    <w:right w:val="none" w:sz="0" w:space="0" w:color="auto"/>
                                                                  </w:divBdr>
                                                                </w:div>
                                                              </w:divsChild>
                                                            </w:div>
                                                            <w:div w:id="1570195199">
                                                              <w:marLeft w:val="0"/>
                                                              <w:marRight w:val="0"/>
                                                              <w:marTop w:val="210"/>
                                                              <w:marBottom w:val="210"/>
                                                              <w:divBdr>
                                                                <w:top w:val="none" w:sz="0" w:space="0" w:color="auto"/>
                                                                <w:left w:val="none" w:sz="0" w:space="0" w:color="auto"/>
                                                                <w:bottom w:val="none" w:sz="0" w:space="0" w:color="auto"/>
                                                                <w:right w:val="none" w:sz="0" w:space="0" w:color="auto"/>
                                                              </w:divBdr>
                                                              <w:divsChild>
                                                                <w:div w:id="1197884610">
                                                                  <w:marLeft w:val="480"/>
                                                                  <w:marRight w:val="0"/>
                                                                  <w:marTop w:val="0"/>
                                                                  <w:marBottom w:val="240"/>
                                                                  <w:divBdr>
                                                                    <w:top w:val="none" w:sz="0" w:space="0" w:color="auto"/>
                                                                    <w:left w:val="none" w:sz="0" w:space="0" w:color="auto"/>
                                                                    <w:bottom w:val="none" w:sz="0" w:space="0" w:color="auto"/>
                                                                    <w:right w:val="none" w:sz="0" w:space="0" w:color="auto"/>
                                                                  </w:divBdr>
                                                                </w:div>
                                                              </w:divsChild>
                                                            </w:div>
                                                            <w:div w:id="1971545303">
                                                              <w:marLeft w:val="0"/>
                                                              <w:marRight w:val="0"/>
                                                              <w:marTop w:val="210"/>
                                                              <w:marBottom w:val="210"/>
                                                              <w:divBdr>
                                                                <w:top w:val="none" w:sz="0" w:space="0" w:color="auto"/>
                                                                <w:left w:val="none" w:sz="0" w:space="0" w:color="auto"/>
                                                                <w:bottom w:val="none" w:sz="0" w:space="0" w:color="auto"/>
                                                                <w:right w:val="none" w:sz="0" w:space="0" w:color="auto"/>
                                                              </w:divBdr>
                                                              <w:divsChild>
                                                                <w:div w:id="870726723">
                                                                  <w:marLeft w:val="480"/>
                                                                  <w:marRight w:val="0"/>
                                                                  <w:marTop w:val="0"/>
                                                                  <w:marBottom w:val="240"/>
                                                                  <w:divBdr>
                                                                    <w:top w:val="none" w:sz="0" w:space="0" w:color="auto"/>
                                                                    <w:left w:val="none" w:sz="0" w:space="0" w:color="auto"/>
                                                                    <w:bottom w:val="none" w:sz="0" w:space="0" w:color="auto"/>
                                                                    <w:right w:val="none" w:sz="0" w:space="0" w:color="auto"/>
                                                                  </w:divBdr>
                                                                </w:div>
                                                              </w:divsChild>
                                                            </w:div>
                                                            <w:div w:id="1705708846">
                                                              <w:marLeft w:val="0"/>
                                                              <w:marRight w:val="0"/>
                                                              <w:marTop w:val="210"/>
                                                              <w:marBottom w:val="210"/>
                                                              <w:divBdr>
                                                                <w:top w:val="none" w:sz="0" w:space="0" w:color="auto"/>
                                                                <w:left w:val="none" w:sz="0" w:space="0" w:color="auto"/>
                                                                <w:bottom w:val="none" w:sz="0" w:space="0" w:color="auto"/>
                                                                <w:right w:val="none" w:sz="0" w:space="0" w:color="auto"/>
                                                              </w:divBdr>
                                                              <w:divsChild>
                                                                <w:div w:id="1090741044">
                                                                  <w:marLeft w:val="480"/>
                                                                  <w:marRight w:val="0"/>
                                                                  <w:marTop w:val="0"/>
                                                                  <w:marBottom w:val="240"/>
                                                                  <w:divBdr>
                                                                    <w:top w:val="none" w:sz="0" w:space="0" w:color="auto"/>
                                                                    <w:left w:val="none" w:sz="0" w:space="0" w:color="auto"/>
                                                                    <w:bottom w:val="none" w:sz="0" w:space="0" w:color="auto"/>
                                                                    <w:right w:val="none" w:sz="0" w:space="0" w:color="auto"/>
                                                                  </w:divBdr>
                                                                </w:div>
                                                              </w:divsChild>
                                                            </w:div>
                                                            <w:div w:id="153185638">
                                                              <w:marLeft w:val="0"/>
                                                              <w:marRight w:val="0"/>
                                                              <w:marTop w:val="210"/>
                                                              <w:marBottom w:val="0"/>
                                                              <w:divBdr>
                                                                <w:top w:val="none" w:sz="0" w:space="0" w:color="auto"/>
                                                                <w:left w:val="none" w:sz="0" w:space="0" w:color="auto"/>
                                                                <w:bottom w:val="none" w:sz="0" w:space="0" w:color="auto"/>
                                                                <w:right w:val="none" w:sz="0" w:space="0" w:color="auto"/>
                                                              </w:divBdr>
                                                              <w:divsChild>
                                                                <w:div w:id="63329219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16148164">
                                                  <w:marLeft w:val="0"/>
                                                  <w:marRight w:val="0"/>
                                                  <w:marTop w:val="210"/>
                                                  <w:marBottom w:val="210"/>
                                                  <w:divBdr>
                                                    <w:top w:val="none" w:sz="0" w:space="0" w:color="auto"/>
                                                    <w:left w:val="none" w:sz="0" w:space="0" w:color="auto"/>
                                                    <w:bottom w:val="none" w:sz="0" w:space="0" w:color="auto"/>
                                                    <w:right w:val="none" w:sz="0" w:space="0" w:color="auto"/>
                                                  </w:divBdr>
                                                  <w:divsChild>
                                                    <w:div w:id="399642339">
                                                      <w:marLeft w:val="480"/>
                                                      <w:marRight w:val="0"/>
                                                      <w:marTop w:val="0"/>
                                                      <w:marBottom w:val="240"/>
                                                      <w:divBdr>
                                                        <w:top w:val="none" w:sz="0" w:space="0" w:color="auto"/>
                                                        <w:left w:val="none" w:sz="0" w:space="0" w:color="auto"/>
                                                        <w:bottom w:val="none" w:sz="0" w:space="0" w:color="auto"/>
                                                        <w:right w:val="none" w:sz="0" w:space="0" w:color="auto"/>
                                                      </w:divBdr>
                                                    </w:div>
                                                  </w:divsChild>
                                                </w:div>
                                                <w:div w:id="1700928728">
                                                  <w:marLeft w:val="0"/>
                                                  <w:marRight w:val="0"/>
                                                  <w:marTop w:val="210"/>
                                                  <w:marBottom w:val="0"/>
                                                  <w:divBdr>
                                                    <w:top w:val="none" w:sz="0" w:space="0" w:color="auto"/>
                                                    <w:left w:val="none" w:sz="0" w:space="0" w:color="auto"/>
                                                    <w:bottom w:val="none" w:sz="0" w:space="0" w:color="auto"/>
                                                    <w:right w:val="none" w:sz="0" w:space="0" w:color="auto"/>
                                                  </w:divBdr>
                                                  <w:divsChild>
                                                    <w:div w:id="183475453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07619891">
                                      <w:marLeft w:val="0"/>
                                      <w:marRight w:val="0"/>
                                      <w:marTop w:val="210"/>
                                      <w:marBottom w:val="0"/>
                                      <w:divBdr>
                                        <w:top w:val="none" w:sz="0" w:space="0" w:color="auto"/>
                                        <w:left w:val="none" w:sz="0" w:space="0" w:color="auto"/>
                                        <w:bottom w:val="none" w:sz="0" w:space="0" w:color="auto"/>
                                        <w:right w:val="none" w:sz="0" w:space="0" w:color="auto"/>
                                      </w:divBdr>
                                      <w:divsChild>
                                        <w:div w:id="1285769596">
                                          <w:marLeft w:val="480"/>
                                          <w:marRight w:val="0"/>
                                          <w:marTop w:val="0"/>
                                          <w:marBottom w:val="240"/>
                                          <w:divBdr>
                                            <w:top w:val="none" w:sz="0" w:space="0" w:color="auto"/>
                                            <w:left w:val="none" w:sz="0" w:space="0" w:color="auto"/>
                                            <w:bottom w:val="none" w:sz="0" w:space="0" w:color="auto"/>
                                            <w:right w:val="none" w:sz="0" w:space="0" w:color="auto"/>
                                          </w:divBdr>
                                          <w:divsChild>
                                            <w:div w:id="1125394357">
                                              <w:marLeft w:val="0"/>
                                              <w:marRight w:val="0"/>
                                              <w:marTop w:val="0"/>
                                              <w:marBottom w:val="0"/>
                                              <w:divBdr>
                                                <w:top w:val="none" w:sz="0" w:space="0" w:color="auto"/>
                                                <w:left w:val="none" w:sz="0" w:space="0" w:color="auto"/>
                                                <w:bottom w:val="none" w:sz="0" w:space="0" w:color="auto"/>
                                                <w:right w:val="none" w:sz="0" w:space="0" w:color="auto"/>
                                              </w:divBdr>
                                              <w:divsChild>
                                                <w:div w:id="461460480">
                                                  <w:marLeft w:val="0"/>
                                                  <w:marRight w:val="0"/>
                                                  <w:marTop w:val="210"/>
                                                  <w:marBottom w:val="210"/>
                                                  <w:divBdr>
                                                    <w:top w:val="none" w:sz="0" w:space="0" w:color="auto"/>
                                                    <w:left w:val="none" w:sz="0" w:space="0" w:color="auto"/>
                                                    <w:bottom w:val="none" w:sz="0" w:space="0" w:color="auto"/>
                                                    <w:right w:val="none" w:sz="0" w:space="0" w:color="auto"/>
                                                  </w:divBdr>
                                                  <w:divsChild>
                                                    <w:div w:id="2110612965">
                                                      <w:marLeft w:val="480"/>
                                                      <w:marRight w:val="0"/>
                                                      <w:marTop w:val="0"/>
                                                      <w:marBottom w:val="240"/>
                                                      <w:divBdr>
                                                        <w:top w:val="none" w:sz="0" w:space="0" w:color="auto"/>
                                                        <w:left w:val="none" w:sz="0" w:space="0" w:color="auto"/>
                                                        <w:bottom w:val="none" w:sz="0" w:space="0" w:color="auto"/>
                                                        <w:right w:val="none" w:sz="0" w:space="0" w:color="auto"/>
                                                      </w:divBdr>
                                                    </w:div>
                                                  </w:divsChild>
                                                </w:div>
                                                <w:div w:id="105470172">
                                                  <w:marLeft w:val="0"/>
                                                  <w:marRight w:val="0"/>
                                                  <w:marTop w:val="210"/>
                                                  <w:marBottom w:val="210"/>
                                                  <w:divBdr>
                                                    <w:top w:val="none" w:sz="0" w:space="0" w:color="auto"/>
                                                    <w:left w:val="none" w:sz="0" w:space="0" w:color="auto"/>
                                                    <w:bottom w:val="none" w:sz="0" w:space="0" w:color="auto"/>
                                                    <w:right w:val="none" w:sz="0" w:space="0" w:color="auto"/>
                                                  </w:divBdr>
                                                  <w:divsChild>
                                                    <w:div w:id="348530894">
                                                      <w:marLeft w:val="480"/>
                                                      <w:marRight w:val="0"/>
                                                      <w:marTop w:val="0"/>
                                                      <w:marBottom w:val="240"/>
                                                      <w:divBdr>
                                                        <w:top w:val="none" w:sz="0" w:space="0" w:color="auto"/>
                                                        <w:left w:val="none" w:sz="0" w:space="0" w:color="auto"/>
                                                        <w:bottom w:val="none" w:sz="0" w:space="0" w:color="auto"/>
                                                        <w:right w:val="none" w:sz="0" w:space="0" w:color="auto"/>
                                                      </w:divBdr>
                                                    </w:div>
                                                  </w:divsChild>
                                                </w:div>
                                                <w:div w:id="7803227">
                                                  <w:marLeft w:val="0"/>
                                                  <w:marRight w:val="0"/>
                                                  <w:marTop w:val="210"/>
                                                  <w:marBottom w:val="210"/>
                                                  <w:divBdr>
                                                    <w:top w:val="none" w:sz="0" w:space="0" w:color="auto"/>
                                                    <w:left w:val="none" w:sz="0" w:space="0" w:color="auto"/>
                                                    <w:bottom w:val="none" w:sz="0" w:space="0" w:color="auto"/>
                                                    <w:right w:val="none" w:sz="0" w:space="0" w:color="auto"/>
                                                  </w:divBdr>
                                                  <w:divsChild>
                                                    <w:div w:id="334891529">
                                                      <w:marLeft w:val="480"/>
                                                      <w:marRight w:val="0"/>
                                                      <w:marTop w:val="0"/>
                                                      <w:marBottom w:val="240"/>
                                                      <w:divBdr>
                                                        <w:top w:val="none" w:sz="0" w:space="0" w:color="auto"/>
                                                        <w:left w:val="none" w:sz="0" w:space="0" w:color="auto"/>
                                                        <w:bottom w:val="none" w:sz="0" w:space="0" w:color="auto"/>
                                                        <w:right w:val="none" w:sz="0" w:space="0" w:color="auto"/>
                                                      </w:divBdr>
                                                    </w:div>
                                                  </w:divsChild>
                                                </w:div>
                                                <w:div w:id="508522225">
                                                  <w:marLeft w:val="0"/>
                                                  <w:marRight w:val="0"/>
                                                  <w:marTop w:val="210"/>
                                                  <w:marBottom w:val="210"/>
                                                  <w:divBdr>
                                                    <w:top w:val="none" w:sz="0" w:space="0" w:color="auto"/>
                                                    <w:left w:val="none" w:sz="0" w:space="0" w:color="auto"/>
                                                    <w:bottom w:val="none" w:sz="0" w:space="0" w:color="auto"/>
                                                    <w:right w:val="none" w:sz="0" w:space="0" w:color="auto"/>
                                                  </w:divBdr>
                                                  <w:divsChild>
                                                    <w:div w:id="1841115537">
                                                      <w:marLeft w:val="480"/>
                                                      <w:marRight w:val="0"/>
                                                      <w:marTop w:val="0"/>
                                                      <w:marBottom w:val="240"/>
                                                      <w:divBdr>
                                                        <w:top w:val="none" w:sz="0" w:space="0" w:color="auto"/>
                                                        <w:left w:val="none" w:sz="0" w:space="0" w:color="auto"/>
                                                        <w:bottom w:val="none" w:sz="0" w:space="0" w:color="auto"/>
                                                        <w:right w:val="none" w:sz="0" w:space="0" w:color="auto"/>
                                                      </w:divBdr>
                                                    </w:div>
                                                  </w:divsChild>
                                                </w:div>
                                                <w:div w:id="13893684">
                                                  <w:marLeft w:val="0"/>
                                                  <w:marRight w:val="0"/>
                                                  <w:marTop w:val="210"/>
                                                  <w:marBottom w:val="0"/>
                                                  <w:divBdr>
                                                    <w:top w:val="none" w:sz="0" w:space="0" w:color="auto"/>
                                                    <w:left w:val="none" w:sz="0" w:space="0" w:color="auto"/>
                                                    <w:bottom w:val="none" w:sz="0" w:space="0" w:color="auto"/>
                                                    <w:right w:val="none" w:sz="0" w:space="0" w:color="auto"/>
                                                  </w:divBdr>
                                                  <w:divsChild>
                                                    <w:div w:id="121307645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125011">
                              <w:marLeft w:val="0"/>
                              <w:marRight w:val="0"/>
                              <w:marTop w:val="480"/>
                              <w:marBottom w:val="60"/>
                              <w:divBdr>
                                <w:top w:val="none" w:sz="0" w:space="0" w:color="auto"/>
                                <w:left w:val="none" w:sz="0" w:space="0" w:color="auto"/>
                                <w:bottom w:val="none" w:sz="0" w:space="0" w:color="auto"/>
                                <w:right w:val="none" w:sz="0" w:space="0" w:color="auto"/>
                              </w:divBdr>
                            </w:div>
                            <w:div w:id="446779829">
                              <w:marLeft w:val="0"/>
                              <w:marRight w:val="0"/>
                              <w:marTop w:val="0"/>
                              <w:marBottom w:val="0"/>
                              <w:divBdr>
                                <w:top w:val="none" w:sz="0" w:space="0" w:color="auto"/>
                                <w:left w:val="none" w:sz="0" w:space="0" w:color="auto"/>
                                <w:bottom w:val="none" w:sz="0" w:space="0" w:color="auto"/>
                                <w:right w:val="none" w:sz="0" w:space="0" w:color="auto"/>
                              </w:divBdr>
                              <w:divsChild>
                                <w:div w:id="2104572647">
                                  <w:marLeft w:val="0"/>
                                  <w:marRight w:val="0"/>
                                  <w:marTop w:val="0"/>
                                  <w:marBottom w:val="210"/>
                                  <w:divBdr>
                                    <w:top w:val="none" w:sz="0" w:space="0" w:color="auto"/>
                                    <w:left w:val="none" w:sz="0" w:space="0" w:color="auto"/>
                                    <w:bottom w:val="none" w:sz="0" w:space="0" w:color="auto"/>
                                    <w:right w:val="none" w:sz="0" w:space="0" w:color="auto"/>
                                  </w:divBdr>
                                </w:div>
                                <w:div w:id="903566870">
                                  <w:marLeft w:val="0"/>
                                  <w:marRight w:val="0"/>
                                  <w:marTop w:val="0"/>
                                  <w:marBottom w:val="0"/>
                                  <w:divBdr>
                                    <w:top w:val="none" w:sz="0" w:space="0" w:color="auto"/>
                                    <w:left w:val="none" w:sz="0" w:space="0" w:color="auto"/>
                                    <w:bottom w:val="none" w:sz="0" w:space="0" w:color="auto"/>
                                    <w:right w:val="none" w:sz="0" w:space="0" w:color="auto"/>
                                  </w:divBdr>
                                  <w:divsChild>
                                    <w:div w:id="687298692">
                                      <w:marLeft w:val="0"/>
                                      <w:marRight w:val="0"/>
                                      <w:marTop w:val="210"/>
                                      <w:marBottom w:val="210"/>
                                      <w:divBdr>
                                        <w:top w:val="none" w:sz="0" w:space="0" w:color="auto"/>
                                        <w:left w:val="none" w:sz="0" w:space="0" w:color="auto"/>
                                        <w:bottom w:val="none" w:sz="0" w:space="0" w:color="auto"/>
                                        <w:right w:val="none" w:sz="0" w:space="0" w:color="auto"/>
                                      </w:divBdr>
                                      <w:divsChild>
                                        <w:div w:id="182133917">
                                          <w:marLeft w:val="480"/>
                                          <w:marRight w:val="0"/>
                                          <w:marTop w:val="0"/>
                                          <w:marBottom w:val="240"/>
                                          <w:divBdr>
                                            <w:top w:val="none" w:sz="0" w:space="0" w:color="auto"/>
                                            <w:left w:val="none" w:sz="0" w:space="0" w:color="auto"/>
                                            <w:bottom w:val="none" w:sz="0" w:space="0" w:color="auto"/>
                                            <w:right w:val="none" w:sz="0" w:space="0" w:color="auto"/>
                                          </w:divBdr>
                                          <w:divsChild>
                                            <w:div w:id="2009095408">
                                              <w:marLeft w:val="0"/>
                                              <w:marRight w:val="0"/>
                                              <w:marTop w:val="0"/>
                                              <w:marBottom w:val="0"/>
                                              <w:divBdr>
                                                <w:top w:val="none" w:sz="0" w:space="0" w:color="auto"/>
                                                <w:left w:val="none" w:sz="0" w:space="0" w:color="auto"/>
                                                <w:bottom w:val="none" w:sz="0" w:space="0" w:color="auto"/>
                                                <w:right w:val="none" w:sz="0" w:space="0" w:color="auto"/>
                                              </w:divBdr>
                                              <w:divsChild>
                                                <w:div w:id="1420784674">
                                                  <w:marLeft w:val="0"/>
                                                  <w:marRight w:val="0"/>
                                                  <w:marTop w:val="210"/>
                                                  <w:marBottom w:val="210"/>
                                                  <w:divBdr>
                                                    <w:top w:val="none" w:sz="0" w:space="0" w:color="auto"/>
                                                    <w:left w:val="none" w:sz="0" w:space="0" w:color="auto"/>
                                                    <w:bottom w:val="none" w:sz="0" w:space="0" w:color="auto"/>
                                                    <w:right w:val="none" w:sz="0" w:space="0" w:color="auto"/>
                                                  </w:divBdr>
                                                  <w:divsChild>
                                                    <w:div w:id="1135759461">
                                                      <w:marLeft w:val="480"/>
                                                      <w:marRight w:val="0"/>
                                                      <w:marTop w:val="0"/>
                                                      <w:marBottom w:val="240"/>
                                                      <w:divBdr>
                                                        <w:top w:val="none" w:sz="0" w:space="0" w:color="auto"/>
                                                        <w:left w:val="none" w:sz="0" w:space="0" w:color="auto"/>
                                                        <w:bottom w:val="none" w:sz="0" w:space="0" w:color="auto"/>
                                                        <w:right w:val="none" w:sz="0" w:space="0" w:color="auto"/>
                                                      </w:divBdr>
                                                    </w:div>
                                                  </w:divsChild>
                                                </w:div>
                                                <w:div w:id="1782650101">
                                                  <w:marLeft w:val="0"/>
                                                  <w:marRight w:val="0"/>
                                                  <w:marTop w:val="210"/>
                                                  <w:marBottom w:val="0"/>
                                                  <w:divBdr>
                                                    <w:top w:val="none" w:sz="0" w:space="0" w:color="auto"/>
                                                    <w:left w:val="none" w:sz="0" w:space="0" w:color="auto"/>
                                                    <w:bottom w:val="none" w:sz="0" w:space="0" w:color="auto"/>
                                                    <w:right w:val="none" w:sz="0" w:space="0" w:color="auto"/>
                                                  </w:divBdr>
                                                  <w:divsChild>
                                                    <w:div w:id="14866299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2729931">
                                      <w:marLeft w:val="0"/>
                                      <w:marRight w:val="0"/>
                                      <w:marTop w:val="210"/>
                                      <w:marBottom w:val="210"/>
                                      <w:divBdr>
                                        <w:top w:val="none" w:sz="0" w:space="0" w:color="auto"/>
                                        <w:left w:val="none" w:sz="0" w:space="0" w:color="auto"/>
                                        <w:bottom w:val="none" w:sz="0" w:space="0" w:color="auto"/>
                                        <w:right w:val="none" w:sz="0" w:space="0" w:color="auto"/>
                                      </w:divBdr>
                                      <w:divsChild>
                                        <w:div w:id="1554584180">
                                          <w:marLeft w:val="480"/>
                                          <w:marRight w:val="0"/>
                                          <w:marTop w:val="0"/>
                                          <w:marBottom w:val="240"/>
                                          <w:divBdr>
                                            <w:top w:val="none" w:sz="0" w:space="0" w:color="auto"/>
                                            <w:left w:val="none" w:sz="0" w:space="0" w:color="auto"/>
                                            <w:bottom w:val="none" w:sz="0" w:space="0" w:color="auto"/>
                                            <w:right w:val="none" w:sz="0" w:space="0" w:color="auto"/>
                                          </w:divBdr>
                                          <w:divsChild>
                                            <w:div w:id="1635519201">
                                              <w:marLeft w:val="0"/>
                                              <w:marRight w:val="0"/>
                                              <w:marTop w:val="0"/>
                                              <w:marBottom w:val="0"/>
                                              <w:divBdr>
                                                <w:top w:val="none" w:sz="0" w:space="0" w:color="auto"/>
                                                <w:left w:val="none" w:sz="0" w:space="0" w:color="auto"/>
                                                <w:bottom w:val="none" w:sz="0" w:space="0" w:color="auto"/>
                                                <w:right w:val="none" w:sz="0" w:space="0" w:color="auto"/>
                                              </w:divBdr>
                                              <w:divsChild>
                                                <w:div w:id="1145003696">
                                                  <w:marLeft w:val="0"/>
                                                  <w:marRight w:val="0"/>
                                                  <w:marTop w:val="210"/>
                                                  <w:marBottom w:val="210"/>
                                                  <w:divBdr>
                                                    <w:top w:val="none" w:sz="0" w:space="0" w:color="auto"/>
                                                    <w:left w:val="none" w:sz="0" w:space="0" w:color="auto"/>
                                                    <w:bottom w:val="none" w:sz="0" w:space="0" w:color="auto"/>
                                                    <w:right w:val="none" w:sz="0" w:space="0" w:color="auto"/>
                                                  </w:divBdr>
                                                  <w:divsChild>
                                                    <w:div w:id="1361738726">
                                                      <w:marLeft w:val="480"/>
                                                      <w:marRight w:val="0"/>
                                                      <w:marTop w:val="0"/>
                                                      <w:marBottom w:val="240"/>
                                                      <w:divBdr>
                                                        <w:top w:val="none" w:sz="0" w:space="0" w:color="auto"/>
                                                        <w:left w:val="none" w:sz="0" w:space="0" w:color="auto"/>
                                                        <w:bottom w:val="none" w:sz="0" w:space="0" w:color="auto"/>
                                                        <w:right w:val="none" w:sz="0" w:space="0" w:color="auto"/>
                                                      </w:divBdr>
                                                    </w:div>
                                                  </w:divsChild>
                                                </w:div>
                                                <w:div w:id="193537749">
                                                  <w:marLeft w:val="0"/>
                                                  <w:marRight w:val="0"/>
                                                  <w:marTop w:val="210"/>
                                                  <w:marBottom w:val="210"/>
                                                  <w:divBdr>
                                                    <w:top w:val="none" w:sz="0" w:space="0" w:color="auto"/>
                                                    <w:left w:val="none" w:sz="0" w:space="0" w:color="auto"/>
                                                    <w:bottom w:val="none" w:sz="0" w:space="0" w:color="auto"/>
                                                    <w:right w:val="none" w:sz="0" w:space="0" w:color="auto"/>
                                                  </w:divBdr>
                                                  <w:divsChild>
                                                    <w:div w:id="1008292003">
                                                      <w:marLeft w:val="480"/>
                                                      <w:marRight w:val="0"/>
                                                      <w:marTop w:val="0"/>
                                                      <w:marBottom w:val="240"/>
                                                      <w:divBdr>
                                                        <w:top w:val="none" w:sz="0" w:space="0" w:color="auto"/>
                                                        <w:left w:val="none" w:sz="0" w:space="0" w:color="auto"/>
                                                        <w:bottom w:val="none" w:sz="0" w:space="0" w:color="auto"/>
                                                        <w:right w:val="none" w:sz="0" w:space="0" w:color="auto"/>
                                                      </w:divBdr>
                                                    </w:div>
                                                  </w:divsChild>
                                                </w:div>
                                                <w:div w:id="2040470322">
                                                  <w:marLeft w:val="0"/>
                                                  <w:marRight w:val="0"/>
                                                  <w:marTop w:val="210"/>
                                                  <w:marBottom w:val="210"/>
                                                  <w:divBdr>
                                                    <w:top w:val="none" w:sz="0" w:space="0" w:color="auto"/>
                                                    <w:left w:val="none" w:sz="0" w:space="0" w:color="auto"/>
                                                    <w:bottom w:val="none" w:sz="0" w:space="0" w:color="auto"/>
                                                    <w:right w:val="none" w:sz="0" w:space="0" w:color="auto"/>
                                                  </w:divBdr>
                                                  <w:divsChild>
                                                    <w:div w:id="1114714856">
                                                      <w:marLeft w:val="480"/>
                                                      <w:marRight w:val="0"/>
                                                      <w:marTop w:val="0"/>
                                                      <w:marBottom w:val="240"/>
                                                      <w:divBdr>
                                                        <w:top w:val="none" w:sz="0" w:space="0" w:color="auto"/>
                                                        <w:left w:val="none" w:sz="0" w:space="0" w:color="auto"/>
                                                        <w:bottom w:val="none" w:sz="0" w:space="0" w:color="auto"/>
                                                        <w:right w:val="none" w:sz="0" w:space="0" w:color="auto"/>
                                                      </w:divBdr>
                                                    </w:div>
                                                  </w:divsChild>
                                                </w:div>
                                                <w:div w:id="1713844391">
                                                  <w:marLeft w:val="0"/>
                                                  <w:marRight w:val="0"/>
                                                  <w:marTop w:val="210"/>
                                                  <w:marBottom w:val="210"/>
                                                  <w:divBdr>
                                                    <w:top w:val="none" w:sz="0" w:space="0" w:color="auto"/>
                                                    <w:left w:val="none" w:sz="0" w:space="0" w:color="auto"/>
                                                    <w:bottom w:val="none" w:sz="0" w:space="0" w:color="auto"/>
                                                    <w:right w:val="none" w:sz="0" w:space="0" w:color="auto"/>
                                                  </w:divBdr>
                                                  <w:divsChild>
                                                    <w:div w:id="1554855399">
                                                      <w:marLeft w:val="480"/>
                                                      <w:marRight w:val="0"/>
                                                      <w:marTop w:val="0"/>
                                                      <w:marBottom w:val="240"/>
                                                      <w:divBdr>
                                                        <w:top w:val="none" w:sz="0" w:space="0" w:color="auto"/>
                                                        <w:left w:val="none" w:sz="0" w:space="0" w:color="auto"/>
                                                        <w:bottom w:val="none" w:sz="0" w:space="0" w:color="auto"/>
                                                        <w:right w:val="none" w:sz="0" w:space="0" w:color="auto"/>
                                                      </w:divBdr>
                                                    </w:div>
                                                  </w:divsChild>
                                                </w:div>
                                                <w:div w:id="1665276775">
                                                  <w:marLeft w:val="0"/>
                                                  <w:marRight w:val="0"/>
                                                  <w:marTop w:val="210"/>
                                                  <w:marBottom w:val="210"/>
                                                  <w:divBdr>
                                                    <w:top w:val="none" w:sz="0" w:space="0" w:color="auto"/>
                                                    <w:left w:val="none" w:sz="0" w:space="0" w:color="auto"/>
                                                    <w:bottom w:val="none" w:sz="0" w:space="0" w:color="auto"/>
                                                    <w:right w:val="none" w:sz="0" w:space="0" w:color="auto"/>
                                                  </w:divBdr>
                                                  <w:divsChild>
                                                    <w:div w:id="2092698073">
                                                      <w:marLeft w:val="480"/>
                                                      <w:marRight w:val="0"/>
                                                      <w:marTop w:val="0"/>
                                                      <w:marBottom w:val="240"/>
                                                      <w:divBdr>
                                                        <w:top w:val="none" w:sz="0" w:space="0" w:color="auto"/>
                                                        <w:left w:val="none" w:sz="0" w:space="0" w:color="auto"/>
                                                        <w:bottom w:val="none" w:sz="0" w:space="0" w:color="auto"/>
                                                        <w:right w:val="none" w:sz="0" w:space="0" w:color="auto"/>
                                                      </w:divBdr>
                                                    </w:div>
                                                  </w:divsChild>
                                                </w:div>
                                                <w:div w:id="1913461259">
                                                  <w:marLeft w:val="0"/>
                                                  <w:marRight w:val="0"/>
                                                  <w:marTop w:val="210"/>
                                                  <w:marBottom w:val="210"/>
                                                  <w:divBdr>
                                                    <w:top w:val="none" w:sz="0" w:space="0" w:color="auto"/>
                                                    <w:left w:val="none" w:sz="0" w:space="0" w:color="auto"/>
                                                    <w:bottom w:val="none" w:sz="0" w:space="0" w:color="auto"/>
                                                    <w:right w:val="none" w:sz="0" w:space="0" w:color="auto"/>
                                                  </w:divBdr>
                                                  <w:divsChild>
                                                    <w:div w:id="1144085370">
                                                      <w:marLeft w:val="480"/>
                                                      <w:marRight w:val="0"/>
                                                      <w:marTop w:val="0"/>
                                                      <w:marBottom w:val="240"/>
                                                      <w:divBdr>
                                                        <w:top w:val="none" w:sz="0" w:space="0" w:color="auto"/>
                                                        <w:left w:val="none" w:sz="0" w:space="0" w:color="auto"/>
                                                        <w:bottom w:val="none" w:sz="0" w:space="0" w:color="auto"/>
                                                        <w:right w:val="none" w:sz="0" w:space="0" w:color="auto"/>
                                                      </w:divBdr>
                                                    </w:div>
                                                  </w:divsChild>
                                                </w:div>
                                                <w:div w:id="744110766">
                                                  <w:marLeft w:val="0"/>
                                                  <w:marRight w:val="0"/>
                                                  <w:marTop w:val="210"/>
                                                  <w:marBottom w:val="210"/>
                                                  <w:divBdr>
                                                    <w:top w:val="none" w:sz="0" w:space="0" w:color="auto"/>
                                                    <w:left w:val="none" w:sz="0" w:space="0" w:color="auto"/>
                                                    <w:bottom w:val="none" w:sz="0" w:space="0" w:color="auto"/>
                                                    <w:right w:val="none" w:sz="0" w:space="0" w:color="auto"/>
                                                  </w:divBdr>
                                                  <w:divsChild>
                                                    <w:div w:id="600723026">
                                                      <w:marLeft w:val="480"/>
                                                      <w:marRight w:val="0"/>
                                                      <w:marTop w:val="0"/>
                                                      <w:marBottom w:val="240"/>
                                                      <w:divBdr>
                                                        <w:top w:val="none" w:sz="0" w:space="0" w:color="auto"/>
                                                        <w:left w:val="none" w:sz="0" w:space="0" w:color="auto"/>
                                                        <w:bottom w:val="none" w:sz="0" w:space="0" w:color="auto"/>
                                                        <w:right w:val="none" w:sz="0" w:space="0" w:color="auto"/>
                                                      </w:divBdr>
                                                    </w:div>
                                                  </w:divsChild>
                                                </w:div>
                                                <w:div w:id="714743225">
                                                  <w:marLeft w:val="0"/>
                                                  <w:marRight w:val="0"/>
                                                  <w:marTop w:val="210"/>
                                                  <w:marBottom w:val="0"/>
                                                  <w:divBdr>
                                                    <w:top w:val="none" w:sz="0" w:space="0" w:color="auto"/>
                                                    <w:left w:val="none" w:sz="0" w:space="0" w:color="auto"/>
                                                    <w:bottom w:val="none" w:sz="0" w:space="0" w:color="auto"/>
                                                    <w:right w:val="none" w:sz="0" w:space="0" w:color="auto"/>
                                                  </w:divBdr>
                                                  <w:divsChild>
                                                    <w:div w:id="1983147901">
                                                      <w:marLeft w:val="480"/>
                                                      <w:marRight w:val="0"/>
                                                      <w:marTop w:val="0"/>
                                                      <w:marBottom w:val="240"/>
                                                      <w:divBdr>
                                                        <w:top w:val="none" w:sz="0" w:space="0" w:color="auto"/>
                                                        <w:left w:val="none" w:sz="0" w:space="0" w:color="auto"/>
                                                        <w:bottom w:val="none" w:sz="0" w:space="0" w:color="auto"/>
                                                        <w:right w:val="none" w:sz="0" w:space="0" w:color="auto"/>
                                                      </w:divBdr>
                                                      <w:divsChild>
                                                        <w:div w:id="1100182069">
                                                          <w:marLeft w:val="0"/>
                                                          <w:marRight w:val="0"/>
                                                          <w:marTop w:val="0"/>
                                                          <w:marBottom w:val="0"/>
                                                          <w:divBdr>
                                                            <w:top w:val="none" w:sz="0" w:space="0" w:color="auto"/>
                                                            <w:left w:val="none" w:sz="0" w:space="0" w:color="auto"/>
                                                            <w:bottom w:val="none" w:sz="0" w:space="0" w:color="auto"/>
                                                            <w:right w:val="none" w:sz="0" w:space="0" w:color="auto"/>
                                                          </w:divBdr>
                                                          <w:divsChild>
                                                            <w:div w:id="1231385785">
                                                              <w:marLeft w:val="0"/>
                                                              <w:marRight w:val="0"/>
                                                              <w:marTop w:val="210"/>
                                                              <w:marBottom w:val="210"/>
                                                              <w:divBdr>
                                                                <w:top w:val="none" w:sz="0" w:space="0" w:color="auto"/>
                                                                <w:left w:val="none" w:sz="0" w:space="0" w:color="auto"/>
                                                                <w:bottom w:val="none" w:sz="0" w:space="0" w:color="auto"/>
                                                                <w:right w:val="none" w:sz="0" w:space="0" w:color="auto"/>
                                                              </w:divBdr>
                                                              <w:divsChild>
                                                                <w:div w:id="967318368">
                                                                  <w:marLeft w:val="480"/>
                                                                  <w:marRight w:val="0"/>
                                                                  <w:marTop w:val="0"/>
                                                                  <w:marBottom w:val="240"/>
                                                                  <w:divBdr>
                                                                    <w:top w:val="none" w:sz="0" w:space="0" w:color="auto"/>
                                                                    <w:left w:val="none" w:sz="0" w:space="0" w:color="auto"/>
                                                                    <w:bottom w:val="none" w:sz="0" w:space="0" w:color="auto"/>
                                                                    <w:right w:val="none" w:sz="0" w:space="0" w:color="auto"/>
                                                                  </w:divBdr>
                                                                </w:div>
                                                              </w:divsChild>
                                                            </w:div>
                                                            <w:div w:id="256409006">
                                                              <w:marLeft w:val="0"/>
                                                              <w:marRight w:val="0"/>
                                                              <w:marTop w:val="210"/>
                                                              <w:marBottom w:val="210"/>
                                                              <w:divBdr>
                                                                <w:top w:val="none" w:sz="0" w:space="0" w:color="auto"/>
                                                                <w:left w:val="none" w:sz="0" w:space="0" w:color="auto"/>
                                                                <w:bottom w:val="none" w:sz="0" w:space="0" w:color="auto"/>
                                                                <w:right w:val="none" w:sz="0" w:space="0" w:color="auto"/>
                                                              </w:divBdr>
                                                              <w:divsChild>
                                                                <w:div w:id="136529929">
                                                                  <w:marLeft w:val="480"/>
                                                                  <w:marRight w:val="0"/>
                                                                  <w:marTop w:val="0"/>
                                                                  <w:marBottom w:val="240"/>
                                                                  <w:divBdr>
                                                                    <w:top w:val="none" w:sz="0" w:space="0" w:color="auto"/>
                                                                    <w:left w:val="none" w:sz="0" w:space="0" w:color="auto"/>
                                                                    <w:bottom w:val="none" w:sz="0" w:space="0" w:color="auto"/>
                                                                    <w:right w:val="none" w:sz="0" w:space="0" w:color="auto"/>
                                                                  </w:divBdr>
                                                                </w:div>
                                                              </w:divsChild>
                                                            </w:div>
                                                            <w:div w:id="1309482181">
                                                              <w:marLeft w:val="0"/>
                                                              <w:marRight w:val="0"/>
                                                              <w:marTop w:val="210"/>
                                                              <w:marBottom w:val="210"/>
                                                              <w:divBdr>
                                                                <w:top w:val="none" w:sz="0" w:space="0" w:color="auto"/>
                                                                <w:left w:val="none" w:sz="0" w:space="0" w:color="auto"/>
                                                                <w:bottom w:val="none" w:sz="0" w:space="0" w:color="auto"/>
                                                                <w:right w:val="none" w:sz="0" w:space="0" w:color="auto"/>
                                                              </w:divBdr>
                                                              <w:divsChild>
                                                                <w:div w:id="985015511">
                                                                  <w:marLeft w:val="480"/>
                                                                  <w:marRight w:val="0"/>
                                                                  <w:marTop w:val="0"/>
                                                                  <w:marBottom w:val="240"/>
                                                                  <w:divBdr>
                                                                    <w:top w:val="none" w:sz="0" w:space="0" w:color="auto"/>
                                                                    <w:left w:val="none" w:sz="0" w:space="0" w:color="auto"/>
                                                                    <w:bottom w:val="none" w:sz="0" w:space="0" w:color="auto"/>
                                                                    <w:right w:val="none" w:sz="0" w:space="0" w:color="auto"/>
                                                                  </w:divBdr>
                                                                </w:div>
                                                              </w:divsChild>
                                                            </w:div>
                                                            <w:div w:id="219949712">
                                                              <w:marLeft w:val="0"/>
                                                              <w:marRight w:val="0"/>
                                                              <w:marTop w:val="210"/>
                                                              <w:marBottom w:val="210"/>
                                                              <w:divBdr>
                                                                <w:top w:val="none" w:sz="0" w:space="0" w:color="auto"/>
                                                                <w:left w:val="none" w:sz="0" w:space="0" w:color="auto"/>
                                                                <w:bottom w:val="none" w:sz="0" w:space="0" w:color="auto"/>
                                                                <w:right w:val="none" w:sz="0" w:space="0" w:color="auto"/>
                                                              </w:divBdr>
                                                              <w:divsChild>
                                                                <w:div w:id="59448926">
                                                                  <w:marLeft w:val="480"/>
                                                                  <w:marRight w:val="0"/>
                                                                  <w:marTop w:val="0"/>
                                                                  <w:marBottom w:val="240"/>
                                                                  <w:divBdr>
                                                                    <w:top w:val="none" w:sz="0" w:space="0" w:color="auto"/>
                                                                    <w:left w:val="none" w:sz="0" w:space="0" w:color="auto"/>
                                                                    <w:bottom w:val="none" w:sz="0" w:space="0" w:color="auto"/>
                                                                    <w:right w:val="none" w:sz="0" w:space="0" w:color="auto"/>
                                                                  </w:divBdr>
                                                                  <w:divsChild>
                                                                    <w:div w:id="1607879829">
                                                                      <w:marLeft w:val="0"/>
                                                                      <w:marRight w:val="0"/>
                                                                      <w:marTop w:val="0"/>
                                                                      <w:marBottom w:val="0"/>
                                                                      <w:divBdr>
                                                                        <w:top w:val="none" w:sz="0" w:space="0" w:color="auto"/>
                                                                        <w:left w:val="none" w:sz="0" w:space="0" w:color="auto"/>
                                                                        <w:bottom w:val="none" w:sz="0" w:space="0" w:color="auto"/>
                                                                        <w:right w:val="none" w:sz="0" w:space="0" w:color="auto"/>
                                                                      </w:divBdr>
                                                                      <w:divsChild>
                                                                        <w:div w:id="873809871">
                                                                          <w:marLeft w:val="0"/>
                                                                          <w:marRight w:val="0"/>
                                                                          <w:marTop w:val="0"/>
                                                                          <w:marBottom w:val="0"/>
                                                                          <w:divBdr>
                                                                            <w:top w:val="none" w:sz="0" w:space="0" w:color="auto"/>
                                                                            <w:left w:val="none" w:sz="0" w:space="0" w:color="auto"/>
                                                                            <w:bottom w:val="none" w:sz="0" w:space="0" w:color="auto"/>
                                                                            <w:right w:val="none" w:sz="0" w:space="0" w:color="auto"/>
                                                                          </w:divBdr>
                                                                          <w:divsChild>
                                                                            <w:div w:id="137897440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664612">
                                                              <w:marLeft w:val="0"/>
                                                              <w:marRight w:val="0"/>
                                                              <w:marTop w:val="210"/>
                                                              <w:marBottom w:val="0"/>
                                                              <w:divBdr>
                                                                <w:top w:val="none" w:sz="0" w:space="0" w:color="auto"/>
                                                                <w:left w:val="none" w:sz="0" w:space="0" w:color="auto"/>
                                                                <w:bottom w:val="none" w:sz="0" w:space="0" w:color="auto"/>
                                                                <w:right w:val="none" w:sz="0" w:space="0" w:color="auto"/>
                                                              </w:divBdr>
                                                              <w:divsChild>
                                                                <w:div w:id="180454420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128656">
                                      <w:marLeft w:val="0"/>
                                      <w:marRight w:val="0"/>
                                      <w:marTop w:val="210"/>
                                      <w:marBottom w:val="210"/>
                                      <w:divBdr>
                                        <w:top w:val="none" w:sz="0" w:space="0" w:color="auto"/>
                                        <w:left w:val="none" w:sz="0" w:space="0" w:color="auto"/>
                                        <w:bottom w:val="none" w:sz="0" w:space="0" w:color="auto"/>
                                        <w:right w:val="none" w:sz="0" w:space="0" w:color="auto"/>
                                      </w:divBdr>
                                      <w:divsChild>
                                        <w:div w:id="55397841">
                                          <w:marLeft w:val="480"/>
                                          <w:marRight w:val="0"/>
                                          <w:marTop w:val="0"/>
                                          <w:marBottom w:val="240"/>
                                          <w:divBdr>
                                            <w:top w:val="none" w:sz="0" w:space="0" w:color="auto"/>
                                            <w:left w:val="none" w:sz="0" w:space="0" w:color="auto"/>
                                            <w:bottom w:val="none" w:sz="0" w:space="0" w:color="auto"/>
                                            <w:right w:val="none" w:sz="0" w:space="0" w:color="auto"/>
                                          </w:divBdr>
                                          <w:divsChild>
                                            <w:div w:id="873924648">
                                              <w:marLeft w:val="0"/>
                                              <w:marRight w:val="0"/>
                                              <w:marTop w:val="0"/>
                                              <w:marBottom w:val="0"/>
                                              <w:divBdr>
                                                <w:top w:val="none" w:sz="0" w:space="0" w:color="auto"/>
                                                <w:left w:val="none" w:sz="0" w:space="0" w:color="auto"/>
                                                <w:bottom w:val="none" w:sz="0" w:space="0" w:color="auto"/>
                                                <w:right w:val="none" w:sz="0" w:space="0" w:color="auto"/>
                                              </w:divBdr>
                                              <w:divsChild>
                                                <w:div w:id="1516261002">
                                                  <w:marLeft w:val="0"/>
                                                  <w:marRight w:val="0"/>
                                                  <w:marTop w:val="210"/>
                                                  <w:marBottom w:val="210"/>
                                                  <w:divBdr>
                                                    <w:top w:val="none" w:sz="0" w:space="0" w:color="auto"/>
                                                    <w:left w:val="none" w:sz="0" w:space="0" w:color="auto"/>
                                                    <w:bottom w:val="none" w:sz="0" w:space="0" w:color="auto"/>
                                                    <w:right w:val="none" w:sz="0" w:space="0" w:color="auto"/>
                                                  </w:divBdr>
                                                  <w:divsChild>
                                                    <w:div w:id="717584648">
                                                      <w:marLeft w:val="480"/>
                                                      <w:marRight w:val="0"/>
                                                      <w:marTop w:val="0"/>
                                                      <w:marBottom w:val="240"/>
                                                      <w:divBdr>
                                                        <w:top w:val="none" w:sz="0" w:space="0" w:color="auto"/>
                                                        <w:left w:val="none" w:sz="0" w:space="0" w:color="auto"/>
                                                        <w:bottom w:val="none" w:sz="0" w:space="0" w:color="auto"/>
                                                        <w:right w:val="none" w:sz="0" w:space="0" w:color="auto"/>
                                                      </w:divBdr>
                                                    </w:div>
                                                  </w:divsChild>
                                                </w:div>
                                                <w:div w:id="191962509">
                                                  <w:marLeft w:val="0"/>
                                                  <w:marRight w:val="0"/>
                                                  <w:marTop w:val="210"/>
                                                  <w:marBottom w:val="210"/>
                                                  <w:divBdr>
                                                    <w:top w:val="none" w:sz="0" w:space="0" w:color="auto"/>
                                                    <w:left w:val="none" w:sz="0" w:space="0" w:color="auto"/>
                                                    <w:bottom w:val="none" w:sz="0" w:space="0" w:color="auto"/>
                                                    <w:right w:val="none" w:sz="0" w:space="0" w:color="auto"/>
                                                  </w:divBdr>
                                                  <w:divsChild>
                                                    <w:div w:id="857307091">
                                                      <w:marLeft w:val="480"/>
                                                      <w:marRight w:val="0"/>
                                                      <w:marTop w:val="0"/>
                                                      <w:marBottom w:val="240"/>
                                                      <w:divBdr>
                                                        <w:top w:val="none" w:sz="0" w:space="0" w:color="auto"/>
                                                        <w:left w:val="none" w:sz="0" w:space="0" w:color="auto"/>
                                                        <w:bottom w:val="none" w:sz="0" w:space="0" w:color="auto"/>
                                                        <w:right w:val="none" w:sz="0" w:space="0" w:color="auto"/>
                                                      </w:divBdr>
                                                    </w:div>
                                                  </w:divsChild>
                                                </w:div>
                                                <w:div w:id="820463354">
                                                  <w:marLeft w:val="0"/>
                                                  <w:marRight w:val="0"/>
                                                  <w:marTop w:val="210"/>
                                                  <w:marBottom w:val="210"/>
                                                  <w:divBdr>
                                                    <w:top w:val="none" w:sz="0" w:space="0" w:color="auto"/>
                                                    <w:left w:val="none" w:sz="0" w:space="0" w:color="auto"/>
                                                    <w:bottom w:val="none" w:sz="0" w:space="0" w:color="auto"/>
                                                    <w:right w:val="none" w:sz="0" w:space="0" w:color="auto"/>
                                                  </w:divBdr>
                                                  <w:divsChild>
                                                    <w:div w:id="872036294">
                                                      <w:marLeft w:val="480"/>
                                                      <w:marRight w:val="0"/>
                                                      <w:marTop w:val="0"/>
                                                      <w:marBottom w:val="240"/>
                                                      <w:divBdr>
                                                        <w:top w:val="none" w:sz="0" w:space="0" w:color="auto"/>
                                                        <w:left w:val="none" w:sz="0" w:space="0" w:color="auto"/>
                                                        <w:bottom w:val="none" w:sz="0" w:space="0" w:color="auto"/>
                                                        <w:right w:val="none" w:sz="0" w:space="0" w:color="auto"/>
                                                      </w:divBdr>
                                                    </w:div>
                                                  </w:divsChild>
                                                </w:div>
                                                <w:div w:id="1652057063">
                                                  <w:marLeft w:val="0"/>
                                                  <w:marRight w:val="0"/>
                                                  <w:marTop w:val="210"/>
                                                  <w:marBottom w:val="210"/>
                                                  <w:divBdr>
                                                    <w:top w:val="none" w:sz="0" w:space="0" w:color="auto"/>
                                                    <w:left w:val="none" w:sz="0" w:space="0" w:color="auto"/>
                                                    <w:bottom w:val="none" w:sz="0" w:space="0" w:color="auto"/>
                                                    <w:right w:val="none" w:sz="0" w:space="0" w:color="auto"/>
                                                  </w:divBdr>
                                                  <w:divsChild>
                                                    <w:div w:id="1945307112">
                                                      <w:marLeft w:val="480"/>
                                                      <w:marRight w:val="0"/>
                                                      <w:marTop w:val="0"/>
                                                      <w:marBottom w:val="240"/>
                                                      <w:divBdr>
                                                        <w:top w:val="none" w:sz="0" w:space="0" w:color="auto"/>
                                                        <w:left w:val="none" w:sz="0" w:space="0" w:color="auto"/>
                                                        <w:bottom w:val="none" w:sz="0" w:space="0" w:color="auto"/>
                                                        <w:right w:val="none" w:sz="0" w:space="0" w:color="auto"/>
                                                      </w:divBdr>
                                                    </w:div>
                                                  </w:divsChild>
                                                </w:div>
                                                <w:div w:id="1238828625">
                                                  <w:marLeft w:val="0"/>
                                                  <w:marRight w:val="0"/>
                                                  <w:marTop w:val="210"/>
                                                  <w:marBottom w:val="210"/>
                                                  <w:divBdr>
                                                    <w:top w:val="none" w:sz="0" w:space="0" w:color="auto"/>
                                                    <w:left w:val="none" w:sz="0" w:space="0" w:color="auto"/>
                                                    <w:bottom w:val="none" w:sz="0" w:space="0" w:color="auto"/>
                                                    <w:right w:val="none" w:sz="0" w:space="0" w:color="auto"/>
                                                  </w:divBdr>
                                                  <w:divsChild>
                                                    <w:div w:id="1117061562">
                                                      <w:marLeft w:val="480"/>
                                                      <w:marRight w:val="0"/>
                                                      <w:marTop w:val="0"/>
                                                      <w:marBottom w:val="240"/>
                                                      <w:divBdr>
                                                        <w:top w:val="none" w:sz="0" w:space="0" w:color="auto"/>
                                                        <w:left w:val="none" w:sz="0" w:space="0" w:color="auto"/>
                                                        <w:bottom w:val="none" w:sz="0" w:space="0" w:color="auto"/>
                                                        <w:right w:val="none" w:sz="0" w:space="0" w:color="auto"/>
                                                      </w:divBdr>
                                                    </w:div>
                                                  </w:divsChild>
                                                </w:div>
                                                <w:div w:id="981082708">
                                                  <w:marLeft w:val="0"/>
                                                  <w:marRight w:val="0"/>
                                                  <w:marTop w:val="210"/>
                                                  <w:marBottom w:val="210"/>
                                                  <w:divBdr>
                                                    <w:top w:val="none" w:sz="0" w:space="0" w:color="auto"/>
                                                    <w:left w:val="none" w:sz="0" w:space="0" w:color="auto"/>
                                                    <w:bottom w:val="none" w:sz="0" w:space="0" w:color="auto"/>
                                                    <w:right w:val="none" w:sz="0" w:space="0" w:color="auto"/>
                                                  </w:divBdr>
                                                  <w:divsChild>
                                                    <w:div w:id="1239171121">
                                                      <w:marLeft w:val="480"/>
                                                      <w:marRight w:val="0"/>
                                                      <w:marTop w:val="0"/>
                                                      <w:marBottom w:val="240"/>
                                                      <w:divBdr>
                                                        <w:top w:val="none" w:sz="0" w:space="0" w:color="auto"/>
                                                        <w:left w:val="none" w:sz="0" w:space="0" w:color="auto"/>
                                                        <w:bottom w:val="none" w:sz="0" w:space="0" w:color="auto"/>
                                                        <w:right w:val="none" w:sz="0" w:space="0" w:color="auto"/>
                                                      </w:divBdr>
                                                    </w:div>
                                                  </w:divsChild>
                                                </w:div>
                                                <w:div w:id="2126147800">
                                                  <w:marLeft w:val="0"/>
                                                  <w:marRight w:val="0"/>
                                                  <w:marTop w:val="210"/>
                                                  <w:marBottom w:val="210"/>
                                                  <w:divBdr>
                                                    <w:top w:val="none" w:sz="0" w:space="0" w:color="auto"/>
                                                    <w:left w:val="none" w:sz="0" w:space="0" w:color="auto"/>
                                                    <w:bottom w:val="none" w:sz="0" w:space="0" w:color="auto"/>
                                                    <w:right w:val="none" w:sz="0" w:space="0" w:color="auto"/>
                                                  </w:divBdr>
                                                  <w:divsChild>
                                                    <w:div w:id="2107339257">
                                                      <w:marLeft w:val="480"/>
                                                      <w:marRight w:val="0"/>
                                                      <w:marTop w:val="0"/>
                                                      <w:marBottom w:val="240"/>
                                                      <w:divBdr>
                                                        <w:top w:val="none" w:sz="0" w:space="0" w:color="auto"/>
                                                        <w:left w:val="none" w:sz="0" w:space="0" w:color="auto"/>
                                                        <w:bottom w:val="none" w:sz="0" w:space="0" w:color="auto"/>
                                                        <w:right w:val="none" w:sz="0" w:space="0" w:color="auto"/>
                                                      </w:divBdr>
                                                      <w:divsChild>
                                                        <w:div w:id="865102051">
                                                          <w:marLeft w:val="0"/>
                                                          <w:marRight w:val="0"/>
                                                          <w:marTop w:val="0"/>
                                                          <w:marBottom w:val="0"/>
                                                          <w:divBdr>
                                                            <w:top w:val="none" w:sz="0" w:space="0" w:color="auto"/>
                                                            <w:left w:val="none" w:sz="0" w:space="0" w:color="auto"/>
                                                            <w:bottom w:val="none" w:sz="0" w:space="0" w:color="auto"/>
                                                            <w:right w:val="none" w:sz="0" w:space="0" w:color="auto"/>
                                                          </w:divBdr>
                                                          <w:divsChild>
                                                            <w:div w:id="1140264075">
                                                              <w:marLeft w:val="0"/>
                                                              <w:marRight w:val="0"/>
                                                              <w:marTop w:val="0"/>
                                                              <w:marBottom w:val="0"/>
                                                              <w:divBdr>
                                                                <w:top w:val="none" w:sz="0" w:space="0" w:color="auto"/>
                                                                <w:left w:val="none" w:sz="0" w:space="0" w:color="auto"/>
                                                                <w:bottom w:val="none" w:sz="0" w:space="0" w:color="auto"/>
                                                                <w:right w:val="none" w:sz="0" w:space="0" w:color="auto"/>
                                                              </w:divBdr>
                                                              <w:divsChild>
                                                                <w:div w:id="7972271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998786">
                                                  <w:marLeft w:val="0"/>
                                                  <w:marRight w:val="0"/>
                                                  <w:marTop w:val="210"/>
                                                  <w:marBottom w:val="210"/>
                                                  <w:divBdr>
                                                    <w:top w:val="none" w:sz="0" w:space="0" w:color="auto"/>
                                                    <w:left w:val="none" w:sz="0" w:space="0" w:color="auto"/>
                                                    <w:bottom w:val="none" w:sz="0" w:space="0" w:color="auto"/>
                                                    <w:right w:val="none" w:sz="0" w:space="0" w:color="auto"/>
                                                  </w:divBdr>
                                                  <w:divsChild>
                                                    <w:div w:id="1120681161">
                                                      <w:marLeft w:val="480"/>
                                                      <w:marRight w:val="0"/>
                                                      <w:marTop w:val="0"/>
                                                      <w:marBottom w:val="240"/>
                                                      <w:divBdr>
                                                        <w:top w:val="none" w:sz="0" w:space="0" w:color="auto"/>
                                                        <w:left w:val="none" w:sz="0" w:space="0" w:color="auto"/>
                                                        <w:bottom w:val="none" w:sz="0" w:space="0" w:color="auto"/>
                                                        <w:right w:val="none" w:sz="0" w:space="0" w:color="auto"/>
                                                      </w:divBdr>
                                                    </w:div>
                                                  </w:divsChild>
                                                </w:div>
                                                <w:div w:id="2067293707">
                                                  <w:marLeft w:val="0"/>
                                                  <w:marRight w:val="0"/>
                                                  <w:marTop w:val="210"/>
                                                  <w:marBottom w:val="210"/>
                                                  <w:divBdr>
                                                    <w:top w:val="none" w:sz="0" w:space="0" w:color="auto"/>
                                                    <w:left w:val="none" w:sz="0" w:space="0" w:color="auto"/>
                                                    <w:bottom w:val="none" w:sz="0" w:space="0" w:color="auto"/>
                                                    <w:right w:val="none" w:sz="0" w:space="0" w:color="auto"/>
                                                  </w:divBdr>
                                                  <w:divsChild>
                                                    <w:div w:id="1101683274">
                                                      <w:marLeft w:val="480"/>
                                                      <w:marRight w:val="0"/>
                                                      <w:marTop w:val="0"/>
                                                      <w:marBottom w:val="240"/>
                                                      <w:divBdr>
                                                        <w:top w:val="none" w:sz="0" w:space="0" w:color="auto"/>
                                                        <w:left w:val="none" w:sz="0" w:space="0" w:color="auto"/>
                                                        <w:bottom w:val="none" w:sz="0" w:space="0" w:color="auto"/>
                                                        <w:right w:val="none" w:sz="0" w:space="0" w:color="auto"/>
                                                      </w:divBdr>
                                                    </w:div>
                                                  </w:divsChild>
                                                </w:div>
                                                <w:div w:id="1773352458">
                                                  <w:marLeft w:val="0"/>
                                                  <w:marRight w:val="0"/>
                                                  <w:marTop w:val="210"/>
                                                  <w:marBottom w:val="210"/>
                                                  <w:divBdr>
                                                    <w:top w:val="none" w:sz="0" w:space="0" w:color="auto"/>
                                                    <w:left w:val="none" w:sz="0" w:space="0" w:color="auto"/>
                                                    <w:bottom w:val="none" w:sz="0" w:space="0" w:color="auto"/>
                                                    <w:right w:val="none" w:sz="0" w:space="0" w:color="auto"/>
                                                  </w:divBdr>
                                                  <w:divsChild>
                                                    <w:div w:id="1294677836">
                                                      <w:marLeft w:val="480"/>
                                                      <w:marRight w:val="0"/>
                                                      <w:marTop w:val="0"/>
                                                      <w:marBottom w:val="240"/>
                                                      <w:divBdr>
                                                        <w:top w:val="none" w:sz="0" w:space="0" w:color="auto"/>
                                                        <w:left w:val="none" w:sz="0" w:space="0" w:color="auto"/>
                                                        <w:bottom w:val="none" w:sz="0" w:space="0" w:color="auto"/>
                                                        <w:right w:val="none" w:sz="0" w:space="0" w:color="auto"/>
                                                      </w:divBdr>
                                                    </w:div>
                                                  </w:divsChild>
                                                </w:div>
                                                <w:div w:id="8871967">
                                                  <w:marLeft w:val="0"/>
                                                  <w:marRight w:val="0"/>
                                                  <w:marTop w:val="210"/>
                                                  <w:marBottom w:val="0"/>
                                                  <w:divBdr>
                                                    <w:top w:val="none" w:sz="0" w:space="0" w:color="auto"/>
                                                    <w:left w:val="none" w:sz="0" w:space="0" w:color="auto"/>
                                                    <w:bottom w:val="none" w:sz="0" w:space="0" w:color="auto"/>
                                                    <w:right w:val="none" w:sz="0" w:space="0" w:color="auto"/>
                                                  </w:divBdr>
                                                  <w:divsChild>
                                                    <w:div w:id="1334576742">
                                                      <w:marLeft w:val="480"/>
                                                      <w:marRight w:val="0"/>
                                                      <w:marTop w:val="0"/>
                                                      <w:marBottom w:val="240"/>
                                                      <w:divBdr>
                                                        <w:top w:val="none" w:sz="0" w:space="0" w:color="auto"/>
                                                        <w:left w:val="none" w:sz="0" w:space="0" w:color="auto"/>
                                                        <w:bottom w:val="none" w:sz="0" w:space="0" w:color="auto"/>
                                                        <w:right w:val="none" w:sz="0" w:space="0" w:color="auto"/>
                                                      </w:divBdr>
                                                      <w:divsChild>
                                                        <w:div w:id="1069302170">
                                                          <w:marLeft w:val="0"/>
                                                          <w:marRight w:val="0"/>
                                                          <w:marTop w:val="0"/>
                                                          <w:marBottom w:val="0"/>
                                                          <w:divBdr>
                                                            <w:top w:val="none" w:sz="0" w:space="0" w:color="auto"/>
                                                            <w:left w:val="none" w:sz="0" w:space="0" w:color="auto"/>
                                                            <w:bottom w:val="none" w:sz="0" w:space="0" w:color="auto"/>
                                                            <w:right w:val="none" w:sz="0" w:space="0" w:color="auto"/>
                                                          </w:divBdr>
                                                          <w:divsChild>
                                                            <w:div w:id="1430587937">
                                                              <w:marLeft w:val="0"/>
                                                              <w:marRight w:val="0"/>
                                                              <w:marTop w:val="210"/>
                                                              <w:marBottom w:val="210"/>
                                                              <w:divBdr>
                                                                <w:top w:val="none" w:sz="0" w:space="0" w:color="auto"/>
                                                                <w:left w:val="none" w:sz="0" w:space="0" w:color="auto"/>
                                                                <w:bottom w:val="none" w:sz="0" w:space="0" w:color="auto"/>
                                                                <w:right w:val="none" w:sz="0" w:space="0" w:color="auto"/>
                                                              </w:divBdr>
                                                              <w:divsChild>
                                                                <w:div w:id="1084032873">
                                                                  <w:marLeft w:val="480"/>
                                                                  <w:marRight w:val="0"/>
                                                                  <w:marTop w:val="0"/>
                                                                  <w:marBottom w:val="240"/>
                                                                  <w:divBdr>
                                                                    <w:top w:val="none" w:sz="0" w:space="0" w:color="auto"/>
                                                                    <w:left w:val="none" w:sz="0" w:space="0" w:color="auto"/>
                                                                    <w:bottom w:val="none" w:sz="0" w:space="0" w:color="auto"/>
                                                                    <w:right w:val="none" w:sz="0" w:space="0" w:color="auto"/>
                                                                  </w:divBdr>
                                                                </w:div>
                                                              </w:divsChild>
                                                            </w:div>
                                                            <w:div w:id="1284190167">
                                                              <w:marLeft w:val="0"/>
                                                              <w:marRight w:val="0"/>
                                                              <w:marTop w:val="210"/>
                                                              <w:marBottom w:val="210"/>
                                                              <w:divBdr>
                                                                <w:top w:val="none" w:sz="0" w:space="0" w:color="auto"/>
                                                                <w:left w:val="none" w:sz="0" w:space="0" w:color="auto"/>
                                                                <w:bottom w:val="none" w:sz="0" w:space="0" w:color="auto"/>
                                                                <w:right w:val="none" w:sz="0" w:space="0" w:color="auto"/>
                                                              </w:divBdr>
                                                              <w:divsChild>
                                                                <w:div w:id="600186053">
                                                                  <w:marLeft w:val="480"/>
                                                                  <w:marRight w:val="0"/>
                                                                  <w:marTop w:val="0"/>
                                                                  <w:marBottom w:val="240"/>
                                                                  <w:divBdr>
                                                                    <w:top w:val="none" w:sz="0" w:space="0" w:color="auto"/>
                                                                    <w:left w:val="none" w:sz="0" w:space="0" w:color="auto"/>
                                                                    <w:bottom w:val="none" w:sz="0" w:space="0" w:color="auto"/>
                                                                    <w:right w:val="none" w:sz="0" w:space="0" w:color="auto"/>
                                                                  </w:divBdr>
                                                                </w:div>
                                                              </w:divsChild>
                                                            </w:div>
                                                            <w:div w:id="393165347">
                                                              <w:marLeft w:val="0"/>
                                                              <w:marRight w:val="0"/>
                                                              <w:marTop w:val="210"/>
                                                              <w:marBottom w:val="210"/>
                                                              <w:divBdr>
                                                                <w:top w:val="none" w:sz="0" w:space="0" w:color="auto"/>
                                                                <w:left w:val="none" w:sz="0" w:space="0" w:color="auto"/>
                                                                <w:bottom w:val="none" w:sz="0" w:space="0" w:color="auto"/>
                                                                <w:right w:val="none" w:sz="0" w:space="0" w:color="auto"/>
                                                              </w:divBdr>
                                                              <w:divsChild>
                                                                <w:div w:id="1407461826">
                                                                  <w:marLeft w:val="480"/>
                                                                  <w:marRight w:val="0"/>
                                                                  <w:marTop w:val="0"/>
                                                                  <w:marBottom w:val="240"/>
                                                                  <w:divBdr>
                                                                    <w:top w:val="none" w:sz="0" w:space="0" w:color="auto"/>
                                                                    <w:left w:val="none" w:sz="0" w:space="0" w:color="auto"/>
                                                                    <w:bottom w:val="none" w:sz="0" w:space="0" w:color="auto"/>
                                                                    <w:right w:val="none" w:sz="0" w:space="0" w:color="auto"/>
                                                                  </w:divBdr>
                                                                </w:div>
                                                              </w:divsChild>
                                                            </w:div>
                                                            <w:div w:id="1257447351">
                                                              <w:marLeft w:val="0"/>
                                                              <w:marRight w:val="0"/>
                                                              <w:marTop w:val="210"/>
                                                              <w:marBottom w:val="0"/>
                                                              <w:divBdr>
                                                                <w:top w:val="none" w:sz="0" w:space="0" w:color="auto"/>
                                                                <w:left w:val="none" w:sz="0" w:space="0" w:color="auto"/>
                                                                <w:bottom w:val="none" w:sz="0" w:space="0" w:color="auto"/>
                                                                <w:right w:val="none" w:sz="0" w:space="0" w:color="auto"/>
                                                              </w:divBdr>
                                                              <w:divsChild>
                                                                <w:div w:id="148219488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853493">
                                      <w:marLeft w:val="0"/>
                                      <w:marRight w:val="0"/>
                                      <w:marTop w:val="210"/>
                                      <w:marBottom w:val="210"/>
                                      <w:divBdr>
                                        <w:top w:val="none" w:sz="0" w:space="0" w:color="auto"/>
                                        <w:left w:val="none" w:sz="0" w:space="0" w:color="auto"/>
                                        <w:bottom w:val="none" w:sz="0" w:space="0" w:color="auto"/>
                                        <w:right w:val="none" w:sz="0" w:space="0" w:color="auto"/>
                                      </w:divBdr>
                                      <w:divsChild>
                                        <w:div w:id="1666738166">
                                          <w:marLeft w:val="480"/>
                                          <w:marRight w:val="0"/>
                                          <w:marTop w:val="0"/>
                                          <w:marBottom w:val="240"/>
                                          <w:divBdr>
                                            <w:top w:val="none" w:sz="0" w:space="0" w:color="auto"/>
                                            <w:left w:val="none" w:sz="0" w:space="0" w:color="auto"/>
                                            <w:bottom w:val="none" w:sz="0" w:space="0" w:color="auto"/>
                                            <w:right w:val="none" w:sz="0" w:space="0" w:color="auto"/>
                                          </w:divBdr>
                                          <w:divsChild>
                                            <w:div w:id="20396443">
                                              <w:marLeft w:val="0"/>
                                              <w:marRight w:val="0"/>
                                              <w:marTop w:val="0"/>
                                              <w:marBottom w:val="210"/>
                                              <w:divBdr>
                                                <w:top w:val="none" w:sz="0" w:space="0" w:color="auto"/>
                                                <w:left w:val="none" w:sz="0" w:space="0" w:color="auto"/>
                                                <w:bottom w:val="none" w:sz="0" w:space="0" w:color="auto"/>
                                                <w:right w:val="none" w:sz="0" w:space="0" w:color="auto"/>
                                              </w:divBdr>
                                            </w:div>
                                            <w:div w:id="622150148">
                                              <w:marLeft w:val="0"/>
                                              <w:marRight w:val="0"/>
                                              <w:marTop w:val="0"/>
                                              <w:marBottom w:val="0"/>
                                              <w:divBdr>
                                                <w:top w:val="none" w:sz="0" w:space="0" w:color="auto"/>
                                                <w:left w:val="none" w:sz="0" w:space="0" w:color="auto"/>
                                                <w:bottom w:val="none" w:sz="0" w:space="0" w:color="auto"/>
                                                <w:right w:val="none" w:sz="0" w:space="0" w:color="auto"/>
                                              </w:divBdr>
                                              <w:divsChild>
                                                <w:div w:id="1288316464">
                                                  <w:marLeft w:val="0"/>
                                                  <w:marRight w:val="0"/>
                                                  <w:marTop w:val="210"/>
                                                  <w:marBottom w:val="210"/>
                                                  <w:divBdr>
                                                    <w:top w:val="none" w:sz="0" w:space="0" w:color="auto"/>
                                                    <w:left w:val="none" w:sz="0" w:space="0" w:color="auto"/>
                                                    <w:bottom w:val="none" w:sz="0" w:space="0" w:color="auto"/>
                                                    <w:right w:val="none" w:sz="0" w:space="0" w:color="auto"/>
                                                  </w:divBdr>
                                                  <w:divsChild>
                                                    <w:div w:id="886843083">
                                                      <w:marLeft w:val="480"/>
                                                      <w:marRight w:val="0"/>
                                                      <w:marTop w:val="0"/>
                                                      <w:marBottom w:val="240"/>
                                                      <w:divBdr>
                                                        <w:top w:val="none" w:sz="0" w:space="0" w:color="auto"/>
                                                        <w:left w:val="none" w:sz="0" w:space="0" w:color="auto"/>
                                                        <w:bottom w:val="none" w:sz="0" w:space="0" w:color="auto"/>
                                                        <w:right w:val="none" w:sz="0" w:space="0" w:color="auto"/>
                                                      </w:divBdr>
                                                      <w:divsChild>
                                                        <w:div w:id="617296831">
                                                          <w:marLeft w:val="0"/>
                                                          <w:marRight w:val="0"/>
                                                          <w:marTop w:val="0"/>
                                                          <w:marBottom w:val="0"/>
                                                          <w:divBdr>
                                                            <w:top w:val="none" w:sz="0" w:space="0" w:color="auto"/>
                                                            <w:left w:val="none" w:sz="0" w:space="0" w:color="auto"/>
                                                            <w:bottom w:val="none" w:sz="0" w:space="0" w:color="auto"/>
                                                            <w:right w:val="none" w:sz="0" w:space="0" w:color="auto"/>
                                                          </w:divBdr>
                                                          <w:divsChild>
                                                            <w:div w:id="378239860">
                                                              <w:marLeft w:val="0"/>
                                                              <w:marRight w:val="0"/>
                                                              <w:marTop w:val="210"/>
                                                              <w:marBottom w:val="210"/>
                                                              <w:divBdr>
                                                                <w:top w:val="none" w:sz="0" w:space="0" w:color="auto"/>
                                                                <w:left w:val="none" w:sz="0" w:space="0" w:color="auto"/>
                                                                <w:bottom w:val="none" w:sz="0" w:space="0" w:color="auto"/>
                                                                <w:right w:val="none" w:sz="0" w:space="0" w:color="auto"/>
                                                              </w:divBdr>
                                                              <w:divsChild>
                                                                <w:div w:id="313416911">
                                                                  <w:marLeft w:val="480"/>
                                                                  <w:marRight w:val="0"/>
                                                                  <w:marTop w:val="0"/>
                                                                  <w:marBottom w:val="240"/>
                                                                  <w:divBdr>
                                                                    <w:top w:val="none" w:sz="0" w:space="0" w:color="auto"/>
                                                                    <w:left w:val="none" w:sz="0" w:space="0" w:color="auto"/>
                                                                    <w:bottom w:val="none" w:sz="0" w:space="0" w:color="auto"/>
                                                                    <w:right w:val="none" w:sz="0" w:space="0" w:color="auto"/>
                                                                  </w:divBdr>
                                                                </w:div>
                                                              </w:divsChild>
                                                            </w:div>
                                                            <w:div w:id="283997472">
                                                              <w:marLeft w:val="0"/>
                                                              <w:marRight w:val="0"/>
                                                              <w:marTop w:val="210"/>
                                                              <w:marBottom w:val="210"/>
                                                              <w:divBdr>
                                                                <w:top w:val="none" w:sz="0" w:space="0" w:color="auto"/>
                                                                <w:left w:val="none" w:sz="0" w:space="0" w:color="auto"/>
                                                                <w:bottom w:val="none" w:sz="0" w:space="0" w:color="auto"/>
                                                                <w:right w:val="none" w:sz="0" w:space="0" w:color="auto"/>
                                                              </w:divBdr>
                                                              <w:divsChild>
                                                                <w:div w:id="1217279861">
                                                                  <w:marLeft w:val="480"/>
                                                                  <w:marRight w:val="0"/>
                                                                  <w:marTop w:val="0"/>
                                                                  <w:marBottom w:val="240"/>
                                                                  <w:divBdr>
                                                                    <w:top w:val="none" w:sz="0" w:space="0" w:color="auto"/>
                                                                    <w:left w:val="none" w:sz="0" w:space="0" w:color="auto"/>
                                                                    <w:bottom w:val="none" w:sz="0" w:space="0" w:color="auto"/>
                                                                    <w:right w:val="none" w:sz="0" w:space="0" w:color="auto"/>
                                                                  </w:divBdr>
                                                                </w:div>
                                                              </w:divsChild>
                                                            </w:div>
                                                            <w:div w:id="1768430194">
                                                              <w:marLeft w:val="0"/>
                                                              <w:marRight w:val="0"/>
                                                              <w:marTop w:val="210"/>
                                                              <w:marBottom w:val="0"/>
                                                              <w:divBdr>
                                                                <w:top w:val="none" w:sz="0" w:space="0" w:color="auto"/>
                                                                <w:left w:val="none" w:sz="0" w:space="0" w:color="auto"/>
                                                                <w:bottom w:val="none" w:sz="0" w:space="0" w:color="auto"/>
                                                                <w:right w:val="none" w:sz="0" w:space="0" w:color="auto"/>
                                                              </w:divBdr>
                                                              <w:divsChild>
                                                                <w:div w:id="171785538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29793281">
                                                  <w:marLeft w:val="0"/>
                                                  <w:marRight w:val="0"/>
                                                  <w:marTop w:val="210"/>
                                                  <w:marBottom w:val="0"/>
                                                  <w:divBdr>
                                                    <w:top w:val="none" w:sz="0" w:space="0" w:color="auto"/>
                                                    <w:left w:val="none" w:sz="0" w:space="0" w:color="auto"/>
                                                    <w:bottom w:val="none" w:sz="0" w:space="0" w:color="auto"/>
                                                    <w:right w:val="none" w:sz="0" w:space="0" w:color="auto"/>
                                                  </w:divBdr>
                                                  <w:divsChild>
                                                    <w:div w:id="5806661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 w:id="280771310">
                                              <w:marLeft w:val="0"/>
                                              <w:marRight w:val="0"/>
                                              <w:marTop w:val="0"/>
                                              <w:marBottom w:val="0"/>
                                              <w:divBdr>
                                                <w:top w:val="none" w:sz="0" w:space="0" w:color="auto"/>
                                                <w:left w:val="none" w:sz="0" w:space="0" w:color="auto"/>
                                                <w:bottom w:val="none" w:sz="0" w:space="0" w:color="auto"/>
                                                <w:right w:val="none" w:sz="0" w:space="0" w:color="auto"/>
                                              </w:divBdr>
                                              <w:divsChild>
                                                <w:div w:id="286278191">
                                                  <w:marLeft w:val="0"/>
                                                  <w:marRight w:val="0"/>
                                                  <w:marTop w:val="0"/>
                                                  <w:marBottom w:val="0"/>
                                                  <w:divBdr>
                                                    <w:top w:val="none" w:sz="0" w:space="0" w:color="auto"/>
                                                    <w:left w:val="none" w:sz="0" w:space="0" w:color="auto"/>
                                                    <w:bottom w:val="none" w:sz="0" w:space="0" w:color="auto"/>
                                                    <w:right w:val="none" w:sz="0" w:space="0" w:color="auto"/>
                                                  </w:divBdr>
                                                  <w:divsChild>
                                                    <w:div w:id="101037108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067619">
                                      <w:marLeft w:val="0"/>
                                      <w:marRight w:val="0"/>
                                      <w:marTop w:val="210"/>
                                      <w:marBottom w:val="210"/>
                                      <w:divBdr>
                                        <w:top w:val="none" w:sz="0" w:space="0" w:color="auto"/>
                                        <w:left w:val="none" w:sz="0" w:space="0" w:color="auto"/>
                                        <w:bottom w:val="none" w:sz="0" w:space="0" w:color="auto"/>
                                        <w:right w:val="none" w:sz="0" w:space="0" w:color="auto"/>
                                      </w:divBdr>
                                      <w:divsChild>
                                        <w:div w:id="833833643">
                                          <w:marLeft w:val="480"/>
                                          <w:marRight w:val="0"/>
                                          <w:marTop w:val="0"/>
                                          <w:marBottom w:val="240"/>
                                          <w:divBdr>
                                            <w:top w:val="none" w:sz="0" w:space="0" w:color="auto"/>
                                            <w:left w:val="none" w:sz="0" w:space="0" w:color="auto"/>
                                            <w:bottom w:val="none" w:sz="0" w:space="0" w:color="auto"/>
                                            <w:right w:val="none" w:sz="0" w:space="0" w:color="auto"/>
                                          </w:divBdr>
                                          <w:divsChild>
                                            <w:div w:id="1646272936">
                                              <w:marLeft w:val="0"/>
                                              <w:marRight w:val="0"/>
                                              <w:marTop w:val="240"/>
                                              <w:marBottom w:val="0"/>
                                              <w:divBdr>
                                                <w:top w:val="none" w:sz="0" w:space="0" w:color="auto"/>
                                                <w:left w:val="none" w:sz="0" w:space="0" w:color="auto"/>
                                                <w:bottom w:val="none" w:sz="0" w:space="0" w:color="auto"/>
                                                <w:right w:val="none" w:sz="0" w:space="0" w:color="auto"/>
                                              </w:divBdr>
                                              <w:divsChild>
                                                <w:div w:id="1343047187">
                                                  <w:marLeft w:val="0"/>
                                                  <w:marRight w:val="0"/>
                                                  <w:marTop w:val="0"/>
                                                  <w:marBottom w:val="0"/>
                                                  <w:divBdr>
                                                    <w:top w:val="none" w:sz="0" w:space="0" w:color="auto"/>
                                                    <w:left w:val="none" w:sz="0" w:space="0" w:color="auto"/>
                                                    <w:bottom w:val="none" w:sz="0" w:space="0" w:color="auto"/>
                                                    <w:right w:val="none" w:sz="0" w:space="0" w:color="auto"/>
                                                  </w:divBdr>
                                                </w:div>
                                                <w:div w:id="1704356905">
                                                  <w:marLeft w:val="0"/>
                                                  <w:marRight w:val="0"/>
                                                  <w:marTop w:val="0"/>
                                                  <w:marBottom w:val="0"/>
                                                  <w:divBdr>
                                                    <w:top w:val="none" w:sz="0" w:space="0" w:color="auto"/>
                                                    <w:left w:val="none" w:sz="0" w:space="0" w:color="auto"/>
                                                    <w:bottom w:val="none" w:sz="0" w:space="0" w:color="auto"/>
                                                    <w:right w:val="none" w:sz="0" w:space="0" w:color="auto"/>
                                                  </w:divBdr>
                                                </w:div>
                                                <w:div w:id="250359153">
                                                  <w:marLeft w:val="0"/>
                                                  <w:marRight w:val="0"/>
                                                  <w:marTop w:val="0"/>
                                                  <w:marBottom w:val="0"/>
                                                  <w:divBdr>
                                                    <w:top w:val="none" w:sz="0" w:space="0" w:color="auto"/>
                                                    <w:left w:val="none" w:sz="0" w:space="0" w:color="auto"/>
                                                    <w:bottom w:val="none" w:sz="0" w:space="0" w:color="auto"/>
                                                    <w:right w:val="none" w:sz="0" w:space="0" w:color="auto"/>
                                                  </w:divBdr>
                                                </w:div>
                                                <w:div w:id="1565217213">
                                                  <w:marLeft w:val="0"/>
                                                  <w:marRight w:val="0"/>
                                                  <w:marTop w:val="0"/>
                                                  <w:marBottom w:val="0"/>
                                                  <w:divBdr>
                                                    <w:top w:val="none" w:sz="0" w:space="0" w:color="auto"/>
                                                    <w:left w:val="none" w:sz="0" w:space="0" w:color="auto"/>
                                                    <w:bottom w:val="none" w:sz="0" w:space="0" w:color="auto"/>
                                                    <w:right w:val="none" w:sz="0" w:space="0" w:color="auto"/>
                                                  </w:divBdr>
                                                </w:div>
                                                <w:div w:id="1916623011">
                                                  <w:marLeft w:val="0"/>
                                                  <w:marRight w:val="0"/>
                                                  <w:marTop w:val="0"/>
                                                  <w:marBottom w:val="0"/>
                                                  <w:divBdr>
                                                    <w:top w:val="none" w:sz="0" w:space="0" w:color="auto"/>
                                                    <w:left w:val="none" w:sz="0" w:space="0" w:color="auto"/>
                                                    <w:bottom w:val="none" w:sz="0" w:space="0" w:color="auto"/>
                                                    <w:right w:val="none" w:sz="0" w:space="0" w:color="auto"/>
                                                  </w:divBdr>
                                                </w:div>
                                                <w:div w:id="123083759">
                                                  <w:marLeft w:val="0"/>
                                                  <w:marRight w:val="0"/>
                                                  <w:marTop w:val="0"/>
                                                  <w:marBottom w:val="0"/>
                                                  <w:divBdr>
                                                    <w:top w:val="none" w:sz="0" w:space="0" w:color="auto"/>
                                                    <w:left w:val="none" w:sz="0" w:space="0" w:color="auto"/>
                                                    <w:bottom w:val="none" w:sz="0" w:space="0" w:color="auto"/>
                                                    <w:right w:val="none" w:sz="0" w:space="0" w:color="auto"/>
                                                  </w:divBdr>
                                                </w:div>
                                                <w:div w:id="809253234">
                                                  <w:marLeft w:val="0"/>
                                                  <w:marRight w:val="0"/>
                                                  <w:marTop w:val="0"/>
                                                  <w:marBottom w:val="0"/>
                                                  <w:divBdr>
                                                    <w:top w:val="none" w:sz="0" w:space="0" w:color="auto"/>
                                                    <w:left w:val="none" w:sz="0" w:space="0" w:color="auto"/>
                                                    <w:bottom w:val="none" w:sz="0" w:space="0" w:color="auto"/>
                                                    <w:right w:val="none" w:sz="0" w:space="0" w:color="auto"/>
                                                  </w:divBdr>
                                                </w:div>
                                                <w:div w:id="1565603660">
                                                  <w:marLeft w:val="0"/>
                                                  <w:marRight w:val="0"/>
                                                  <w:marTop w:val="0"/>
                                                  <w:marBottom w:val="0"/>
                                                  <w:divBdr>
                                                    <w:top w:val="none" w:sz="0" w:space="0" w:color="auto"/>
                                                    <w:left w:val="none" w:sz="0" w:space="0" w:color="auto"/>
                                                    <w:bottom w:val="none" w:sz="0" w:space="0" w:color="auto"/>
                                                    <w:right w:val="none" w:sz="0" w:space="0" w:color="auto"/>
                                                  </w:divBdr>
                                                </w:div>
                                                <w:div w:id="143085249">
                                                  <w:marLeft w:val="0"/>
                                                  <w:marRight w:val="0"/>
                                                  <w:marTop w:val="0"/>
                                                  <w:marBottom w:val="0"/>
                                                  <w:divBdr>
                                                    <w:top w:val="none" w:sz="0" w:space="0" w:color="auto"/>
                                                    <w:left w:val="none" w:sz="0" w:space="0" w:color="auto"/>
                                                    <w:bottom w:val="none" w:sz="0" w:space="0" w:color="auto"/>
                                                    <w:right w:val="none" w:sz="0" w:space="0" w:color="auto"/>
                                                  </w:divBdr>
                                                </w:div>
                                                <w:div w:id="1546986710">
                                                  <w:marLeft w:val="0"/>
                                                  <w:marRight w:val="0"/>
                                                  <w:marTop w:val="0"/>
                                                  <w:marBottom w:val="0"/>
                                                  <w:divBdr>
                                                    <w:top w:val="none" w:sz="0" w:space="0" w:color="auto"/>
                                                    <w:left w:val="none" w:sz="0" w:space="0" w:color="auto"/>
                                                    <w:bottom w:val="none" w:sz="0" w:space="0" w:color="auto"/>
                                                    <w:right w:val="none" w:sz="0" w:space="0" w:color="auto"/>
                                                  </w:divBdr>
                                                </w:div>
                                                <w:div w:id="751241143">
                                                  <w:marLeft w:val="0"/>
                                                  <w:marRight w:val="0"/>
                                                  <w:marTop w:val="0"/>
                                                  <w:marBottom w:val="0"/>
                                                  <w:divBdr>
                                                    <w:top w:val="none" w:sz="0" w:space="0" w:color="auto"/>
                                                    <w:left w:val="none" w:sz="0" w:space="0" w:color="auto"/>
                                                    <w:bottom w:val="none" w:sz="0" w:space="0" w:color="auto"/>
                                                    <w:right w:val="none" w:sz="0" w:space="0" w:color="auto"/>
                                                  </w:divBdr>
                                                </w:div>
                                                <w:div w:id="308631126">
                                                  <w:marLeft w:val="0"/>
                                                  <w:marRight w:val="0"/>
                                                  <w:marTop w:val="0"/>
                                                  <w:marBottom w:val="0"/>
                                                  <w:divBdr>
                                                    <w:top w:val="none" w:sz="0" w:space="0" w:color="auto"/>
                                                    <w:left w:val="none" w:sz="0" w:space="0" w:color="auto"/>
                                                    <w:bottom w:val="none" w:sz="0" w:space="0" w:color="auto"/>
                                                    <w:right w:val="none" w:sz="0" w:space="0" w:color="auto"/>
                                                  </w:divBdr>
                                                </w:div>
                                                <w:div w:id="925379977">
                                                  <w:marLeft w:val="0"/>
                                                  <w:marRight w:val="0"/>
                                                  <w:marTop w:val="0"/>
                                                  <w:marBottom w:val="0"/>
                                                  <w:divBdr>
                                                    <w:top w:val="none" w:sz="0" w:space="0" w:color="auto"/>
                                                    <w:left w:val="none" w:sz="0" w:space="0" w:color="auto"/>
                                                    <w:bottom w:val="none" w:sz="0" w:space="0" w:color="auto"/>
                                                    <w:right w:val="none" w:sz="0" w:space="0" w:color="auto"/>
                                                  </w:divBdr>
                                                </w:div>
                                                <w:div w:id="1706707768">
                                                  <w:marLeft w:val="0"/>
                                                  <w:marRight w:val="0"/>
                                                  <w:marTop w:val="0"/>
                                                  <w:marBottom w:val="0"/>
                                                  <w:divBdr>
                                                    <w:top w:val="none" w:sz="0" w:space="0" w:color="auto"/>
                                                    <w:left w:val="none" w:sz="0" w:space="0" w:color="auto"/>
                                                    <w:bottom w:val="none" w:sz="0" w:space="0" w:color="auto"/>
                                                    <w:right w:val="none" w:sz="0" w:space="0" w:color="auto"/>
                                                  </w:divBdr>
                                                </w:div>
                                                <w:div w:id="1317566041">
                                                  <w:marLeft w:val="0"/>
                                                  <w:marRight w:val="0"/>
                                                  <w:marTop w:val="0"/>
                                                  <w:marBottom w:val="0"/>
                                                  <w:divBdr>
                                                    <w:top w:val="none" w:sz="0" w:space="0" w:color="auto"/>
                                                    <w:left w:val="none" w:sz="0" w:space="0" w:color="auto"/>
                                                    <w:bottom w:val="none" w:sz="0" w:space="0" w:color="auto"/>
                                                    <w:right w:val="none" w:sz="0" w:space="0" w:color="auto"/>
                                                  </w:divBdr>
                                                </w:div>
                                                <w:div w:id="1757437584">
                                                  <w:marLeft w:val="0"/>
                                                  <w:marRight w:val="0"/>
                                                  <w:marTop w:val="0"/>
                                                  <w:marBottom w:val="0"/>
                                                  <w:divBdr>
                                                    <w:top w:val="none" w:sz="0" w:space="0" w:color="auto"/>
                                                    <w:left w:val="none" w:sz="0" w:space="0" w:color="auto"/>
                                                    <w:bottom w:val="none" w:sz="0" w:space="0" w:color="auto"/>
                                                    <w:right w:val="none" w:sz="0" w:space="0" w:color="auto"/>
                                                  </w:divBdr>
                                                </w:div>
                                                <w:div w:id="1484085486">
                                                  <w:marLeft w:val="0"/>
                                                  <w:marRight w:val="0"/>
                                                  <w:marTop w:val="0"/>
                                                  <w:marBottom w:val="0"/>
                                                  <w:divBdr>
                                                    <w:top w:val="none" w:sz="0" w:space="0" w:color="auto"/>
                                                    <w:left w:val="none" w:sz="0" w:space="0" w:color="auto"/>
                                                    <w:bottom w:val="none" w:sz="0" w:space="0" w:color="auto"/>
                                                    <w:right w:val="none" w:sz="0" w:space="0" w:color="auto"/>
                                                  </w:divBdr>
                                                </w:div>
                                                <w:div w:id="1346201950">
                                                  <w:marLeft w:val="0"/>
                                                  <w:marRight w:val="0"/>
                                                  <w:marTop w:val="0"/>
                                                  <w:marBottom w:val="0"/>
                                                  <w:divBdr>
                                                    <w:top w:val="none" w:sz="0" w:space="0" w:color="auto"/>
                                                    <w:left w:val="none" w:sz="0" w:space="0" w:color="auto"/>
                                                    <w:bottom w:val="none" w:sz="0" w:space="0" w:color="auto"/>
                                                    <w:right w:val="none" w:sz="0" w:space="0" w:color="auto"/>
                                                  </w:divBdr>
                                                </w:div>
                                                <w:div w:id="1696806882">
                                                  <w:marLeft w:val="0"/>
                                                  <w:marRight w:val="0"/>
                                                  <w:marTop w:val="0"/>
                                                  <w:marBottom w:val="0"/>
                                                  <w:divBdr>
                                                    <w:top w:val="none" w:sz="0" w:space="0" w:color="auto"/>
                                                    <w:left w:val="none" w:sz="0" w:space="0" w:color="auto"/>
                                                    <w:bottom w:val="none" w:sz="0" w:space="0" w:color="auto"/>
                                                    <w:right w:val="none" w:sz="0" w:space="0" w:color="auto"/>
                                                  </w:divBdr>
                                                </w:div>
                                                <w:div w:id="1628124849">
                                                  <w:marLeft w:val="0"/>
                                                  <w:marRight w:val="0"/>
                                                  <w:marTop w:val="0"/>
                                                  <w:marBottom w:val="0"/>
                                                  <w:divBdr>
                                                    <w:top w:val="none" w:sz="0" w:space="0" w:color="auto"/>
                                                    <w:left w:val="none" w:sz="0" w:space="0" w:color="auto"/>
                                                    <w:bottom w:val="none" w:sz="0" w:space="0" w:color="auto"/>
                                                    <w:right w:val="none" w:sz="0" w:space="0" w:color="auto"/>
                                                  </w:divBdr>
                                                </w:div>
                                                <w:div w:id="746536446">
                                                  <w:marLeft w:val="0"/>
                                                  <w:marRight w:val="0"/>
                                                  <w:marTop w:val="0"/>
                                                  <w:marBottom w:val="0"/>
                                                  <w:divBdr>
                                                    <w:top w:val="none" w:sz="0" w:space="0" w:color="auto"/>
                                                    <w:left w:val="none" w:sz="0" w:space="0" w:color="auto"/>
                                                    <w:bottom w:val="none" w:sz="0" w:space="0" w:color="auto"/>
                                                    <w:right w:val="none" w:sz="0" w:space="0" w:color="auto"/>
                                                  </w:divBdr>
                                                </w:div>
                                                <w:div w:id="1563590539">
                                                  <w:marLeft w:val="0"/>
                                                  <w:marRight w:val="0"/>
                                                  <w:marTop w:val="0"/>
                                                  <w:marBottom w:val="0"/>
                                                  <w:divBdr>
                                                    <w:top w:val="none" w:sz="0" w:space="0" w:color="auto"/>
                                                    <w:left w:val="none" w:sz="0" w:space="0" w:color="auto"/>
                                                    <w:bottom w:val="none" w:sz="0" w:space="0" w:color="auto"/>
                                                    <w:right w:val="none" w:sz="0" w:space="0" w:color="auto"/>
                                                  </w:divBdr>
                                                </w:div>
                                                <w:div w:id="911544815">
                                                  <w:marLeft w:val="0"/>
                                                  <w:marRight w:val="0"/>
                                                  <w:marTop w:val="0"/>
                                                  <w:marBottom w:val="0"/>
                                                  <w:divBdr>
                                                    <w:top w:val="none" w:sz="0" w:space="0" w:color="auto"/>
                                                    <w:left w:val="none" w:sz="0" w:space="0" w:color="auto"/>
                                                    <w:bottom w:val="none" w:sz="0" w:space="0" w:color="auto"/>
                                                    <w:right w:val="none" w:sz="0" w:space="0" w:color="auto"/>
                                                  </w:divBdr>
                                                </w:div>
                                                <w:div w:id="182746672">
                                                  <w:marLeft w:val="0"/>
                                                  <w:marRight w:val="0"/>
                                                  <w:marTop w:val="0"/>
                                                  <w:marBottom w:val="0"/>
                                                  <w:divBdr>
                                                    <w:top w:val="none" w:sz="0" w:space="0" w:color="auto"/>
                                                    <w:left w:val="none" w:sz="0" w:space="0" w:color="auto"/>
                                                    <w:bottom w:val="none" w:sz="0" w:space="0" w:color="auto"/>
                                                    <w:right w:val="none" w:sz="0" w:space="0" w:color="auto"/>
                                                  </w:divBdr>
                                                </w:div>
                                                <w:div w:id="501551034">
                                                  <w:marLeft w:val="0"/>
                                                  <w:marRight w:val="0"/>
                                                  <w:marTop w:val="0"/>
                                                  <w:marBottom w:val="0"/>
                                                  <w:divBdr>
                                                    <w:top w:val="none" w:sz="0" w:space="0" w:color="auto"/>
                                                    <w:left w:val="none" w:sz="0" w:space="0" w:color="auto"/>
                                                    <w:bottom w:val="none" w:sz="0" w:space="0" w:color="auto"/>
                                                    <w:right w:val="none" w:sz="0" w:space="0" w:color="auto"/>
                                                  </w:divBdr>
                                                </w:div>
                                                <w:div w:id="1768305039">
                                                  <w:marLeft w:val="0"/>
                                                  <w:marRight w:val="0"/>
                                                  <w:marTop w:val="0"/>
                                                  <w:marBottom w:val="0"/>
                                                  <w:divBdr>
                                                    <w:top w:val="none" w:sz="0" w:space="0" w:color="auto"/>
                                                    <w:left w:val="none" w:sz="0" w:space="0" w:color="auto"/>
                                                    <w:bottom w:val="none" w:sz="0" w:space="0" w:color="auto"/>
                                                    <w:right w:val="none" w:sz="0" w:space="0" w:color="auto"/>
                                                  </w:divBdr>
                                                </w:div>
                                                <w:div w:id="1261835713">
                                                  <w:marLeft w:val="0"/>
                                                  <w:marRight w:val="0"/>
                                                  <w:marTop w:val="0"/>
                                                  <w:marBottom w:val="0"/>
                                                  <w:divBdr>
                                                    <w:top w:val="none" w:sz="0" w:space="0" w:color="auto"/>
                                                    <w:left w:val="none" w:sz="0" w:space="0" w:color="auto"/>
                                                    <w:bottom w:val="none" w:sz="0" w:space="0" w:color="auto"/>
                                                    <w:right w:val="none" w:sz="0" w:space="0" w:color="auto"/>
                                                  </w:divBdr>
                                                </w:div>
                                                <w:div w:id="714621280">
                                                  <w:marLeft w:val="0"/>
                                                  <w:marRight w:val="0"/>
                                                  <w:marTop w:val="0"/>
                                                  <w:marBottom w:val="0"/>
                                                  <w:divBdr>
                                                    <w:top w:val="none" w:sz="0" w:space="0" w:color="auto"/>
                                                    <w:left w:val="none" w:sz="0" w:space="0" w:color="auto"/>
                                                    <w:bottom w:val="none" w:sz="0" w:space="0" w:color="auto"/>
                                                    <w:right w:val="none" w:sz="0" w:space="0" w:color="auto"/>
                                                  </w:divBdr>
                                                </w:div>
                                                <w:div w:id="682971212">
                                                  <w:marLeft w:val="0"/>
                                                  <w:marRight w:val="0"/>
                                                  <w:marTop w:val="0"/>
                                                  <w:marBottom w:val="0"/>
                                                  <w:divBdr>
                                                    <w:top w:val="none" w:sz="0" w:space="0" w:color="auto"/>
                                                    <w:left w:val="none" w:sz="0" w:space="0" w:color="auto"/>
                                                    <w:bottom w:val="none" w:sz="0" w:space="0" w:color="auto"/>
                                                    <w:right w:val="none" w:sz="0" w:space="0" w:color="auto"/>
                                                  </w:divBdr>
                                                </w:div>
                                                <w:div w:id="29059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647367">
                                      <w:marLeft w:val="0"/>
                                      <w:marRight w:val="0"/>
                                      <w:marTop w:val="210"/>
                                      <w:marBottom w:val="210"/>
                                      <w:divBdr>
                                        <w:top w:val="none" w:sz="0" w:space="0" w:color="auto"/>
                                        <w:left w:val="none" w:sz="0" w:space="0" w:color="auto"/>
                                        <w:bottom w:val="none" w:sz="0" w:space="0" w:color="auto"/>
                                        <w:right w:val="none" w:sz="0" w:space="0" w:color="auto"/>
                                      </w:divBdr>
                                      <w:divsChild>
                                        <w:div w:id="1645231675">
                                          <w:marLeft w:val="480"/>
                                          <w:marRight w:val="0"/>
                                          <w:marTop w:val="0"/>
                                          <w:marBottom w:val="240"/>
                                          <w:divBdr>
                                            <w:top w:val="none" w:sz="0" w:space="0" w:color="auto"/>
                                            <w:left w:val="none" w:sz="0" w:space="0" w:color="auto"/>
                                            <w:bottom w:val="none" w:sz="0" w:space="0" w:color="auto"/>
                                            <w:right w:val="none" w:sz="0" w:space="0" w:color="auto"/>
                                          </w:divBdr>
                                          <w:divsChild>
                                            <w:div w:id="558784104">
                                              <w:marLeft w:val="0"/>
                                              <w:marRight w:val="0"/>
                                              <w:marTop w:val="0"/>
                                              <w:marBottom w:val="0"/>
                                              <w:divBdr>
                                                <w:top w:val="none" w:sz="0" w:space="0" w:color="auto"/>
                                                <w:left w:val="none" w:sz="0" w:space="0" w:color="auto"/>
                                                <w:bottom w:val="none" w:sz="0" w:space="0" w:color="auto"/>
                                                <w:right w:val="none" w:sz="0" w:space="0" w:color="auto"/>
                                              </w:divBdr>
                                              <w:divsChild>
                                                <w:div w:id="628971952">
                                                  <w:marLeft w:val="0"/>
                                                  <w:marRight w:val="0"/>
                                                  <w:marTop w:val="210"/>
                                                  <w:marBottom w:val="210"/>
                                                  <w:divBdr>
                                                    <w:top w:val="none" w:sz="0" w:space="0" w:color="auto"/>
                                                    <w:left w:val="none" w:sz="0" w:space="0" w:color="auto"/>
                                                    <w:bottom w:val="none" w:sz="0" w:space="0" w:color="auto"/>
                                                    <w:right w:val="none" w:sz="0" w:space="0" w:color="auto"/>
                                                  </w:divBdr>
                                                  <w:divsChild>
                                                    <w:div w:id="910770225">
                                                      <w:marLeft w:val="480"/>
                                                      <w:marRight w:val="0"/>
                                                      <w:marTop w:val="0"/>
                                                      <w:marBottom w:val="240"/>
                                                      <w:divBdr>
                                                        <w:top w:val="none" w:sz="0" w:space="0" w:color="auto"/>
                                                        <w:left w:val="none" w:sz="0" w:space="0" w:color="auto"/>
                                                        <w:bottom w:val="none" w:sz="0" w:space="0" w:color="auto"/>
                                                        <w:right w:val="none" w:sz="0" w:space="0" w:color="auto"/>
                                                      </w:divBdr>
                                                    </w:div>
                                                  </w:divsChild>
                                                </w:div>
                                                <w:div w:id="906645091">
                                                  <w:marLeft w:val="0"/>
                                                  <w:marRight w:val="0"/>
                                                  <w:marTop w:val="210"/>
                                                  <w:marBottom w:val="210"/>
                                                  <w:divBdr>
                                                    <w:top w:val="none" w:sz="0" w:space="0" w:color="auto"/>
                                                    <w:left w:val="none" w:sz="0" w:space="0" w:color="auto"/>
                                                    <w:bottom w:val="none" w:sz="0" w:space="0" w:color="auto"/>
                                                    <w:right w:val="none" w:sz="0" w:space="0" w:color="auto"/>
                                                  </w:divBdr>
                                                  <w:divsChild>
                                                    <w:div w:id="1694456906">
                                                      <w:marLeft w:val="480"/>
                                                      <w:marRight w:val="0"/>
                                                      <w:marTop w:val="0"/>
                                                      <w:marBottom w:val="240"/>
                                                      <w:divBdr>
                                                        <w:top w:val="none" w:sz="0" w:space="0" w:color="auto"/>
                                                        <w:left w:val="none" w:sz="0" w:space="0" w:color="auto"/>
                                                        <w:bottom w:val="none" w:sz="0" w:space="0" w:color="auto"/>
                                                        <w:right w:val="none" w:sz="0" w:space="0" w:color="auto"/>
                                                      </w:divBdr>
                                                    </w:div>
                                                  </w:divsChild>
                                                </w:div>
                                                <w:div w:id="410087346">
                                                  <w:marLeft w:val="0"/>
                                                  <w:marRight w:val="0"/>
                                                  <w:marTop w:val="210"/>
                                                  <w:marBottom w:val="210"/>
                                                  <w:divBdr>
                                                    <w:top w:val="none" w:sz="0" w:space="0" w:color="auto"/>
                                                    <w:left w:val="none" w:sz="0" w:space="0" w:color="auto"/>
                                                    <w:bottom w:val="none" w:sz="0" w:space="0" w:color="auto"/>
                                                    <w:right w:val="none" w:sz="0" w:space="0" w:color="auto"/>
                                                  </w:divBdr>
                                                  <w:divsChild>
                                                    <w:div w:id="1284270805">
                                                      <w:marLeft w:val="480"/>
                                                      <w:marRight w:val="0"/>
                                                      <w:marTop w:val="0"/>
                                                      <w:marBottom w:val="240"/>
                                                      <w:divBdr>
                                                        <w:top w:val="none" w:sz="0" w:space="0" w:color="auto"/>
                                                        <w:left w:val="none" w:sz="0" w:space="0" w:color="auto"/>
                                                        <w:bottom w:val="none" w:sz="0" w:space="0" w:color="auto"/>
                                                        <w:right w:val="none" w:sz="0" w:space="0" w:color="auto"/>
                                                      </w:divBdr>
                                                    </w:div>
                                                  </w:divsChild>
                                                </w:div>
                                                <w:div w:id="152527549">
                                                  <w:marLeft w:val="0"/>
                                                  <w:marRight w:val="0"/>
                                                  <w:marTop w:val="210"/>
                                                  <w:marBottom w:val="210"/>
                                                  <w:divBdr>
                                                    <w:top w:val="none" w:sz="0" w:space="0" w:color="auto"/>
                                                    <w:left w:val="none" w:sz="0" w:space="0" w:color="auto"/>
                                                    <w:bottom w:val="none" w:sz="0" w:space="0" w:color="auto"/>
                                                    <w:right w:val="none" w:sz="0" w:space="0" w:color="auto"/>
                                                  </w:divBdr>
                                                  <w:divsChild>
                                                    <w:div w:id="983780968">
                                                      <w:marLeft w:val="480"/>
                                                      <w:marRight w:val="0"/>
                                                      <w:marTop w:val="0"/>
                                                      <w:marBottom w:val="240"/>
                                                      <w:divBdr>
                                                        <w:top w:val="none" w:sz="0" w:space="0" w:color="auto"/>
                                                        <w:left w:val="none" w:sz="0" w:space="0" w:color="auto"/>
                                                        <w:bottom w:val="none" w:sz="0" w:space="0" w:color="auto"/>
                                                        <w:right w:val="none" w:sz="0" w:space="0" w:color="auto"/>
                                                      </w:divBdr>
                                                    </w:div>
                                                  </w:divsChild>
                                                </w:div>
                                                <w:div w:id="1786970744">
                                                  <w:marLeft w:val="0"/>
                                                  <w:marRight w:val="0"/>
                                                  <w:marTop w:val="210"/>
                                                  <w:marBottom w:val="210"/>
                                                  <w:divBdr>
                                                    <w:top w:val="none" w:sz="0" w:space="0" w:color="auto"/>
                                                    <w:left w:val="none" w:sz="0" w:space="0" w:color="auto"/>
                                                    <w:bottom w:val="none" w:sz="0" w:space="0" w:color="auto"/>
                                                    <w:right w:val="none" w:sz="0" w:space="0" w:color="auto"/>
                                                  </w:divBdr>
                                                  <w:divsChild>
                                                    <w:div w:id="1335381507">
                                                      <w:marLeft w:val="480"/>
                                                      <w:marRight w:val="0"/>
                                                      <w:marTop w:val="0"/>
                                                      <w:marBottom w:val="240"/>
                                                      <w:divBdr>
                                                        <w:top w:val="none" w:sz="0" w:space="0" w:color="auto"/>
                                                        <w:left w:val="none" w:sz="0" w:space="0" w:color="auto"/>
                                                        <w:bottom w:val="none" w:sz="0" w:space="0" w:color="auto"/>
                                                        <w:right w:val="none" w:sz="0" w:space="0" w:color="auto"/>
                                                      </w:divBdr>
                                                      <w:divsChild>
                                                        <w:div w:id="462119351">
                                                          <w:marLeft w:val="0"/>
                                                          <w:marRight w:val="0"/>
                                                          <w:marTop w:val="0"/>
                                                          <w:marBottom w:val="0"/>
                                                          <w:divBdr>
                                                            <w:top w:val="none" w:sz="0" w:space="0" w:color="auto"/>
                                                            <w:left w:val="none" w:sz="0" w:space="0" w:color="auto"/>
                                                            <w:bottom w:val="none" w:sz="0" w:space="0" w:color="auto"/>
                                                            <w:right w:val="none" w:sz="0" w:space="0" w:color="auto"/>
                                                          </w:divBdr>
                                                          <w:divsChild>
                                                            <w:div w:id="1655185544">
                                                              <w:marLeft w:val="0"/>
                                                              <w:marRight w:val="0"/>
                                                              <w:marTop w:val="0"/>
                                                              <w:marBottom w:val="0"/>
                                                              <w:divBdr>
                                                                <w:top w:val="none" w:sz="0" w:space="0" w:color="auto"/>
                                                                <w:left w:val="none" w:sz="0" w:space="0" w:color="auto"/>
                                                                <w:bottom w:val="none" w:sz="0" w:space="0" w:color="auto"/>
                                                                <w:right w:val="none" w:sz="0" w:space="0" w:color="auto"/>
                                                              </w:divBdr>
                                                              <w:divsChild>
                                                                <w:div w:id="3724649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386897">
                                                  <w:marLeft w:val="0"/>
                                                  <w:marRight w:val="0"/>
                                                  <w:marTop w:val="210"/>
                                                  <w:marBottom w:val="210"/>
                                                  <w:divBdr>
                                                    <w:top w:val="none" w:sz="0" w:space="0" w:color="auto"/>
                                                    <w:left w:val="none" w:sz="0" w:space="0" w:color="auto"/>
                                                    <w:bottom w:val="none" w:sz="0" w:space="0" w:color="auto"/>
                                                    <w:right w:val="none" w:sz="0" w:space="0" w:color="auto"/>
                                                  </w:divBdr>
                                                  <w:divsChild>
                                                    <w:div w:id="926883050">
                                                      <w:marLeft w:val="480"/>
                                                      <w:marRight w:val="0"/>
                                                      <w:marTop w:val="0"/>
                                                      <w:marBottom w:val="240"/>
                                                      <w:divBdr>
                                                        <w:top w:val="none" w:sz="0" w:space="0" w:color="auto"/>
                                                        <w:left w:val="none" w:sz="0" w:space="0" w:color="auto"/>
                                                        <w:bottom w:val="none" w:sz="0" w:space="0" w:color="auto"/>
                                                        <w:right w:val="none" w:sz="0" w:space="0" w:color="auto"/>
                                                      </w:divBdr>
                                                    </w:div>
                                                  </w:divsChild>
                                                </w:div>
                                                <w:div w:id="1253471440">
                                                  <w:marLeft w:val="0"/>
                                                  <w:marRight w:val="0"/>
                                                  <w:marTop w:val="210"/>
                                                  <w:marBottom w:val="210"/>
                                                  <w:divBdr>
                                                    <w:top w:val="none" w:sz="0" w:space="0" w:color="auto"/>
                                                    <w:left w:val="none" w:sz="0" w:space="0" w:color="auto"/>
                                                    <w:bottom w:val="none" w:sz="0" w:space="0" w:color="auto"/>
                                                    <w:right w:val="none" w:sz="0" w:space="0" w:color="auto"/>
                                                  </w:divBdr>
                                                  <w:divsChild>
                                                    <w:div w:id="1821383647">
                                                      <w:marLeft w:val="480"/>
                                                      <w:marRight w:val="0"/>
                                                      <w:marTop w:val="0"/>
                                                      <w:marBottom w:val="240"/>
                                                      <w:divBdr>
                                                        <w:top w:val="none" w:sz="0" w:space="0" w:color="auto"/>
                                                        <w:left w:val="none" w:sz="0" w:space="0" w:color="auto"/>
                                                        <w:bottom w:val="none" w:sz="0" w:space="0" w:color="auto"/>
                                                        <w:right w:val="none" w:sz="0" w:space="0" w:color="auto"/>
                                                      </w:divBdr>
                                                      <w:divsChild>
                                                        <w:div w:id="1611662316">
                                                          <w:marLeft w:val="0"/>
                                                          <w:marRight w:val="0"/>
                                                          <w:marTop w:val="0"/>
                                                          <w:marBottom w:val="0"/>
                                                          <w:divBdr>
                                                            <w:top w:val="none" w:sz="0" w:space="0" w:color="auto"/>
                                                            <w:left w:val="none" w:sz="0" w:space="0" w:color="auto"/>
                                                            <w:bottom w:val="none" w:sz="0" w:space="0" w:color="auto"/>
                                                            <w:right w:val="none" w:sz="0" w:space="0" w:color="auto"/>
                                                          </w:divBdr>
                                                          <w:divsChild>
                                                            <w:div w:id="1151362931">
                                                              <w:marLeft w:val="0"/>
                                                              <w:marRight w:val="0"/>
                                                              <w:marTop w:val="0"/>
                                                              <w:marBottom w:val="0"/>
                                                              <w:divBdr>
                                                                <w:top w:val="none" w:sz="0" w:space="0" w:color="auto"/>
                                                                <w:left w:val="none" w:sz="0" w:space="0" w:color="auto"/>
                                                                <w:bottom w:val="none" w:sz="0" w:space="0" w:color="auto"/>
                                                                <w:right w:val="none" w:sz="0" w:space="0" w:color="auto"/>
                                                              </w:divBdr>
                                                              <w:divsChild>
                                                                <w:div w:id="204232189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392457">
                                                  <w:marLeft w:val="0"/>
                                                  <w:marRight w:val="0"/>
                                                  <w:marTop w:val="210"/>
                                                  <w:marBottom w:val="0"/>
                                                  <w:divBdr>
                                                    <w:top w:val="none" w:sz="0" w:space="0" w:color="auto"/>
                                                    <w:left w:val="none" w:sz="0" w:space="0" w:color="auto"/>
                                                    <w:bottom w:val="none" w:sz="0" w:space="0" w:color="auto"/>
                                                    <w:right w:val="none" w:sz="0" w:space="0" w:color="auto"/>
                                                  </w:divBdr>
                                                  <w:divsChild>
                                                    <w:div w:id="13468773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28478450">
                                      <w:marLeft w:val="0"/>
                                      <w:marRight w:val="0"/>
                                      <w:marTop w:val="210"/>
                                      <w:marBottom w:val="210"/>
                                      <w:divBdr>
                                        <w:top w:val="none" w:sz="0" w:space="0" w:color="auto"/>
                                        <w:left w:val="none" w:sz="0" w:space="0" w:color="auto"/>
                                        <w:bottom w:val="none" w:sz="0" w:space="0" w:color="auto"/>
                                        <w:right w:val="none" w:sz="0" w:space="0" w:color="auto"/>
                                      </w:divBdr>
                                      <w:divsChild>
                                        <w:div w:id="1161850083">
                                          <w:marLeft w:val="480"/>
                                          <w:marRight w:val="0"/>
                                          <w:marTop w:val="0"/>
                                          <w:marBottom w:val="240"/>
                                          <w:divBdr>
                                            <w:top w:val="none" w:sz="0" w:space="0" w:color="auto"/>
                                            <w:left w:val="none" w:sz="0" w:space="0" w:color="auto"/>
                                            <w:bottom w:val="none" w:sz="0" w:space="0" w:color="auto"/>
                                            <w:right w:val="none" w:sz="0" w:space="0" w:color="auto"/>
                                          </w:divBdr>
                                          <w:divsChild>
                                            <w:div w:id="869029469">
                                              <w:marLeft w:val="0"/>
                                              <w:marRight w:val="0"/>
                                              <w:marTop w:val="0"/>
                                              <w:marBottom w:val="0"/>
                                              <w:divBdr>
                                                <w:top w:val="none" w:sz="0" w:space="0" w:color="auto"/>
                                                <w:left w:val="none" w:sz="0" w:space="0" w:color="auto"/>
                                                <w:bottom w:val="none" w:sz="0" w:space="0" w:color="auto"/>
                                                <w:right w:val="none" w:sz="0" w:space="0" w:color="auto"/>
                                              </w:divBdr>
                                              <w:divsChild>
                                                <w:div w:id="1129127434">
                                                  <w:marLeft w:val="0"/>
                                                  <w:marRight w:val="0"/>
                                                  <w:marTop w:val="210"/>
                                                  <w:marBottom w:val="210"/>
                                                  <w:divBdr>
                                                    <w:top w:val="none" w:sz="0" w:space="0" w:color="auto"/>
                                                    <w:left w:val="none" w:sz="0" w:space="0" w:color="auto"/>
                                                    <w:bottom w:val="none" w:sz="0" w:space="0" w:color="auto"/>
                                                    <w:right w:val="none" w:sz="0" w:space="0" w:color="auto"/>
                                                  </w:divBdr>
                                                  <w:divsChild>
                                                    <w:div w:id="853962668">
                                                      <w:marLeft w:val="480"/>
                                                      <w:marRight w:val="0"/>
                                                      <w:marTop w:val="0"/>
                                                      <w:marBottom w:val="240"/>
                                                      <w:divBdr>
                                                        <w:top w:val="none" w:sz="0" w:space="0" w:color="auto"/>
                                                        <w:left w:val="none" w:sz="0" w:space="0" w:color="auto"/>
                                                        <w:bottom w:val="none" w:sz="0" w:space="0" w:color="auto"/>
                                                        <w:right w:val="none" w:sz="0" w:space="0" w:color="auto"/>
                                                      </w:divBdr>
                                                    </w:div>
                                                  </w:divsChild>
                                                </w:div>
                                                <w:div w:id="1683631258">
                                                  <w:marLeft w:val="0"/>
                                                  <w:marRight w:val="0"/>
                                                  <w:marTop w:val="210"/>
                                                  <w:marBottom w:val="0"/>
                                                  <w:divBdr>
                                                    <w:top w:val="none" w:sz="0" w:space="0" w:color="auto"/>
                                                    <w:left w:val="none" w:sz="0" w:space="0" w:color="auto"/>
                                                    <w:bottom w:val="none" w:sz="0" w:space="0" w:color="auto"/>
                                                    <w:right w:val="none" w:sz="0" w:space="0" w:color="auto"/>
                                                  </w:divBdr>
                                                  <w:divsChild>
                                                    <w:div w:id="204336016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50050245">
                                      <w:marLeft w:val="0"/>
                                      <w:marRight w:val="0"/>
                                      <w:marTop w:val="210"/>
                                      <w:marBottom w:val="210"/>
                                      <w:divBdr>
                                        <w:top w:val="none" w:sz="0" w:space="0" w:color="auto"/>
                                        <w:left w:val="none" w:sz="0" w:space="0" w:color="auto"/>
                                        <w:bottom w:val="none" w:sz="0" w:space="0" w:color="auto"/>
                                        <w:right w:val="none" w:sz="0" w:space="0" w:color="auto"/>
                                      </w:divBdr>
                                      <w:divsChild>
                                        <w:div w:id="797913015">
                                          <w:marLeft w:val="480"/>
                                          <w:marRight w:val="0"/>
                                          <w:marTop w:val="0"/>
                                          <w:marBottom w:val="240"/>
                                          <w:divBdr>
                                            <w:top w:val="none" w:sz="0" w:space="0" w:color="auto"/>
                                            <w:left w:val="none" w:sz="0" w:space="0" w:color="auto"/>
                                            <w:bottom w:val="none" w:sz="0" w:space="0" w:color="auto"/>
                                            <w:right w:val="none" w:sz="0" w:space="0" w:color="auto"/>
                                          </w:divBdr>
                                          <w:divsChild>
                                            <w:div w:id="966551590">
                                              <w:marLeft w:val="0"/>
                                              <w:marRight w:val="0"/>
                                              <w:marTop w:val="0"/>
                                              <w:marBottom w:val="0"/>
                                              <w:divBdr>
                                                <w:top w:val="none" w:sz="0" w:space="0" w:color="auto"/>
                                                <w:left w:val="none" w:sz="0" w:space="0" w:color="auto"/>
                                                <w:bottom w:val="none" w:sz="0" w:space="0" w:color="auto"/>
                                                <w:right w:val="none" w:sz="0" w:space="0" w:color="auto"/>
                                              </w:divBdr>
                                              <w:divsChild>
                                                <w:div w:id="83766933">
                                                  <w:marLeft w:val="0"/>
                                                  <w:marRight w:val="0"/>
                                                  <w:marTop w:val="210"/>
                                                  <w:marBottom w:val="210"/>
                                                  <w:divBdr>
                                                    <w:top w:val="none" w:sz="0" w:space="0" w:color="auto"/>
                                                    <w:left w:val="none" w:sz="0" w:space="0" w:color="auto"/>
                                                    <w:bottom w:val="none" w:sz="0" w:space="0" w:color="auto"/>
                                                    <w:right w:val="none" w:sz="0" w:space="0" w:color="auto"/>
                                                  </w:divBdr>
                                                  <w:divsChild>
                                                    <w:div w:id="626811574">
                                                      <w:marLeft w:val="480"/>
                                                      <w:marRight w:val="0"/>
                                                      <w:marTop w:val="0"/>
                                                      <w:marBottom w:val="240"/>
                                                      <w:divBdr>
                                                        <w:top w:val="none" w:sz="0" w:space="0" w:color="auto"/>
                                                        <w:left w:val="none" w:sz="0" w:space="0" w:color="auto"/>
                                                        <w:bottom w:val="none" w:sz="0" w:space="0" w:color="auto"/>
                                                        <w:right w:val="none" w:sz="0" w:space="0" w:color="auto"/>
                                                      </w:divBdr>
                                                    </w:div>
                                                  </w:divsChild>
                                                </w:div>
                                                <w:div w:id="1590770583">
                                                  <w:marLeft w:val="0"/>
                                                  <w:marRight w:val="0"/>
                                                  <w:marTop w:val="210"/>
                                                  <w:marBottom w:val="210"/>
                                                  <w:divBdr>
                                                    <w:top w:val="none" w:sz="0" w:space="0" w:color="auto"/>
                                                    <w:left w:val="none" w:sz="0" w:space="0" w:color="auto"/>
                                                    <w:bottom w:val="none" w:sz="0" w:space="0" w:color="auto"/>
                                                    <w:right w:val="none" w:sz="0" w:space="0" w:color="auto"/>
                                                  </w:divBdr>
                                                  <w:divsChild>
                                                    <w:div w:id="493880242">
                                                      <w:marLeft w:val="480"/>
                                                      <w:marRight w:val="0"/>
                                                      <w:marTop w:val="0"/>
                                                      <w:marBottom w:val="240"/>
                                                      <w:divBdr>
                                                        <w:top w:val="none" w:sz="0" w:space="0" w:color="auto"/>
                                                        <w:left w:val="none" w:sz="0" w:space="0" w:color="auto"/>
                                                        <w:bottom w:val="none" w:sz="0" w:space="0" w:color="auto"/>
                                                        <w:right w:val="none" w:sz="0" w:space="0" w:color="auto"/>
                                                      </w:divBdr>
                                                    </w:div>
                                                  </w:divsChild>
                                                </w:div>
                                                <w:div w:id="735934618">
                                                  <w:marLeft w:val="0"/>
                                                  <w:marRight w:val="0"/>
                                                  <w:marTop w:val="210"/>
                                                  <w:marBottom w:val="210"/>
                                                  <w:divBdr>
                                                    <w:top w:val="none" w:sz="0" w:space="0" w:color="auto"/>
                                                    <w:left w:val="none" w:sz="0" w:space="0" w:color="auto"/>
                                                    <w:bottom w:val="none" w:sz="0" w:space="0" w:color="auto"/>
                                                    <w:right w:val="none" w:sz="0" w:space="0" w:color="auto"/>
                                                  </w:divBdr>
                                                  <w:divsChild>
                                                    <w:div w:id="822624975">
                                                      <w:marLeft w:val="480"/>
                                                      <w:marRight w:val="0"/>
                                                      <w:marTop w:val="0"/>
                                                      <w:marBottom w:val="240"/>
                                                      <w:divBdr>
                                                        <w:top w:val="none" w:sz="0" w:space="0" w:color="auto"/>
                                                        <w:left w:val="none" w:sz="0" w:space="0" w:color="auto"/>
                                                        <w:bottom w:val="none" w:sz="0" w:space="0" w:color="auto"/>
                                                        <w:right w:val="none" w:sz="0" w:space="0" w:color="auto"/>
                                                      </w:divBdr>
                                                    </w:div>
                                                  </w:divsChild>
                                                </w:div>
                                                <w:div w:id="542402612">
                                                  <w:marLeft w:val="0"/>
                                                  <w:marRight w:val="0"/>
                                                  <w:marTop w:val="210"/>
                                                  <w:marBottom w:val="0"/>
                                                  <w:divBdr>
                                                    <w:top w:val="none" w:sz="0" w:space="0" w:color="auto"/>
                                                    <w:left w:val="none" w:sz="0" w:space="0" w:color="auto"/>
                                                    <w:bottom w:val="none" w:sz="0" w:space="0" w:color="auto"/>
                                                    <w:right w:val="none" w:sz="0" w:space="0" w:color="auto"/>
                                                  </w:divBdr>
                                                  <w:divsChild>
                                                    <w:div w:id="144739038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74609837">
                                      <w:marLeft w:val="0"/>
                                      <w:marRight w:val="0"/>
                                      <w:marTop w:val="210"/>
                                      <w:marBottom w:val="0"/>
                                      <w:divBdr>
                                        <w:top w:val="none" w:sz="0" w:space="0" w:color="auto"/>
                                        <w:left w:val="none" w:sz="0" w:space="0" w:color="auto"/>
                                        <w:bottom w:val="none" w:sz="0" w:space="0" w:color="auto"/>
                                        <w:right w:val="none" w:sz="0" w:space="0" w:color="auto"/>
                                      </w:divBdr>
                                      <w:divsChild>
                                        <w:div w:id="1365788789">
                                          <w:marLeft w:val="480"/>
                                          <w:marRight w:val="0"/>
                                          <w:marTop w:val="0"/>
                                          <w:marBottom w:val="240"/>
                                          <w:divBdr>
                                            <w:top w:val="none" w:sz="0" w:space="0" w:color="auto"/>
                                            <w:left w:val="none" w:sz="0" w:space="0" w:color="auto"/>
                                            <w:bottom w:val="none" w:sz="0" w:space="0" w:color="auto"/>
                                            <w:right w:val="none" w:sz="0" w:space="0" w:color="auto"/>
                                          </w:divBdr>
                                          <w:divsChild>
                                            <w:div w:id="1815951483">
                                              <w:marLeft w:val="0"/>
                                              <w:marRight w:val="0"/>
                                              <w:marTop w:val="0"/>
                                              <w:marBottom w:val="0"/>
                                              <w:divBdr>
                                                <w:top w:val="none" w:sz="0" w:space="0" w:color="auto"/>
                                                <w:left w:val="none" w:sz="0" w:space="0" w:color="auto"/>
                                                <w:bottom w:val="none" w:sz="0" w:space="0" w:color="auto"/>
                                                <w:right w:val="none" w:sz="0" w:space="0" w:color="auto"/>
                                              </w:divBdr>
                                              <w:divsChild>
                                                <w:div w:id="538247337">
                                                  <w:marLeft w:val="0"/>
                                                  <w:marRight w:val="0"/>
                                                  <w:marTop w:val="210"/>
                                                  <w:marBottom w:val="210"/>
                                                  <w:divBdr>
                                                    <w:top w:val="none" w:sz="0" w:space="0" w:color="auto"/>
                                                    <w:left w:val="none" w:sz="0" w:space="0" w:color="auto"/>
                                                    <w:bottom w:val="none" w:sz="0" w:space="0" w:color="auto"/>
                                                    <w:right w:val="none" w:sz="0" w:space="0" w:color="auto"/>
                                                  </w:divBdr>
                                                  <w:divsChild>
                                                    <w:div w:id="449905298">
                                                      <w:marLeft w:val="480"/>
                                                      <w:marRight w:val="0"/>
                                                      <w:marTop w:val="0"/>
                                                      <w:marBottom w:val="240"/>
                                                      <w:divBdr>
                                                        <w:top w:val="none" w:sz="0" w:space="0" w:color="auto"/>
                                                        <w:left w:val="none" w:sz="0" w:space="0" w:color="auto"/>
                                                        <w:bottom w:val="none" w:sz="0" w:space="0" w:color="auto"/>
                                                        <w:right w:val="none" w:sz="0" w:space="0" w:color="auto"/>
                                                      </w:divBdr>
                                                    </w:div>
                                                  </w:divsChild>
                                                </w:div>
                                                <w:div w:id="84345229">
                                                  <w:marLeft w:val="0"/>
                                                  <w:marRight w:val="0"/>
                                                  <w:marTop w:val="210"/>
                                                  <w:marBottom w:val="210"/>
                                                  <w:divBdr>
                                                    <w:top w:val="none" w:sz="0" w:space="0" w:color="auto"/>
                                                    <w:left w:val="none" w:sz="0" w:space="0" w:color="auto"/>
                                                    <w:bottom w:val="none" w:sz="0" w:space="0" w:color="auto"/>
                                                    <w:right w:val="none" w:sz="0" w:space="0" w:color="auto"/>
                                                  </w:divBdr>
                                                  <w:divsChild>
                                                    <w:div w:id="1567642336">
                                                      <w:marLeft w:val="480"/>
                                                      <w:marRight w:val="0"/>
                                                      <w:marTop w:val="0"/>
                                                      <w:marBottom w:val="240"/>
                                                      <w:divBdr>
                                                        <w:top w:val="none" w:sz="0" w:space="0" w:color="auto"/>
                                                        <w:left w:val="none" w:sz="0" w:space="0" w:color="auto"/>
                                                        <w:bottom w:val="none" w:sz="0" w:space="0" w:color="auto"/>
                                                        <w:right w:val="none" w:sz="0" w:space="0" w:color="auto"/>
                                                      </w:divBdr>
                                                    </w:div>
                                                  </w:divsChild>
                                                </w:div>
                                                <w:div w:id="984312599">
                                                  <w:marLeft w:val="0"/>
                                                  <w:marRight w:val="0"/>
                                                  <w:marTop w:val="210"/>
                                                  <w:marBottom w:val="0"/>
                                                  <w:divBdr>
                                                    <w:top w:val="none" w:sz="0" w:space="0" w:color="auto"/>
                                                    <w:left w:val="none" w:sz="0" w:space="0" w:color="auto"/>
                                                    <w:bottom w:val="none" w:sz="0" w:space="0" w:color="auto"/>
                                                    <w:right w:val="none" w:sz="0" w:space="0" w:color="auto"/>
                                                  </w:divBdr>
                                                  <w:divsChild>
                                                    <w:div w:id="14366980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696588">
                              <w:marLeft w:val="0"/>
                              <w:marRight w:val="0"/>
                              <w:marTop w:val="480"/>
                              <w:marBottom w:val="60"/>
                              <w:divBdr>
                                <w:top w:val="none" w:sz="0" w:space="0" w:color="auto"/>
                                <w:left w:val="none" w:sz="0" w:space="0" w:color="auto"/>
                                <w:bottom w:val="none" w:sz="0" w:space="0" w:color="auto"/>
                                <w:right w:val="none" w:sz="0" w:space="0" w:color="auto"/>
                              </w:divBdr>
                            </w:div>
                            <w:div w:id="1891989605">
                              <w:marLeft w:val="0"/>
                              <w:marRight w:val="0"/>
                              <w:marTop w:val="0"/>
                              <w:marBottom w:val="0"/>
                              <w:divBdr>
                                <w:top w:val="none" w:sz="0" w:space="0" w:color="auto"/>
                                <w:left w:val="none" w:sz="0" w:space="0" w:color="auto"/>
                                <w:bottom w:val="none" w:sz="0" w:space="0" w:color="auto"/>
                                <w:right w:val="none" w:sz="0" w:space="0" w:color="auto"/>
                              </w:divBdr>
                              <w:divsChild>
                                <w:div w:id="573974589">
                                  <w:marLeft w:val="0"/>
                                  <w:marRight w:val="0"/>
                                  <w:marTop w:val="0"/>
                                  <w:marBottom w:val="210"/>
                                  <w:divBdr>
                                    <w:top w:val="none" w:sz="0" w:space="0" w:color="auto"/>
                                    <w:left w:val="none" w:sz="0" w:space="0" w:color="auto"/>
                                    <w:bottom w:val="none" w:sz="0" w:space="0" w:color="auto"/>
                                    <w:right w:val="none" w:sz="0" w:space="0" w:color="auto"/>
                                  </w:divBdr>
                                </w:div>
                                <w:div w:id="984774764">
                                  <w:marLeft w:val="0"/>
                                  <w:marRight w:val="0"/>
                                  <w:marTop w:val="0"/>
                                  <w:marBottom w:val="0"/>
                                  <w:divBdr>
                                    <w:top w:val="none" w:sz="0" w:space="0" w:color="auto"/>
                                    <w:left w:val="none" w:sz="0" w:space="0" w:color="auto"/>
                                    <w:bottom w:val="none" w:sz="0" w:space="0" w:color="auto"/>
                                    <w:right w:val="none" w:sz="0" w:space="0" w:color="auto"/>
                                  </w:divBdr>
                                  <w:divsChild>
                                    <w:div w:id="1500581830">
                                      <w:marLeft w:val="0"/>
                                      <w:marRight w:val="0"/>
                                      <w:marTop w:val="210"/>
                                      <w:marBottom w:val="210"/>
                                      <w:divBdr>
                                        <w:top w:val="none" w:sz="0" w:space="0" w:color="auto"/>
                                        <w:left w:val="none" w:sz="0" w:space="0" w:color="auto"/>
                                        <w:bottom w:val="none" w:sz="0" w:space="0" w:color="auto"/>
                                        <w:right w:val="none" w:sz="0" w:space="0" w:color="auto"/>
                                      </w:divBdr>
                                      <w:divsChild>
                                        <w:div w:id="1712656164">
                                          <w:marLeft w:val="480"/>
                                          <w:marRight w:val="0"/>
                                          <w:marTop w:val="0"/>
                                          <w:marBottom w:val="240"/>
                                          <w:divBdr>
                                            <w:top w:val="none" w:sz="0" w:space="0" w:color="auto"/>
                                            <w:left w:val="none" w:sz="0" w:space="0" w:color="auto"/>
                                            <w:bottom w:val="none" w:sz="0" w:space="0" w:color="auto"/>
                                            <w:right w:val="none" w:sz="0" w:space="0" w:color="auto"/>
                                          </w:divBdr>
                                          <w:divsChild>
                                            <w:div w:id="394207387">
                                              <w:marLeft w:val="0"/>
                                              <w:marRight w:val="0"/>
                                              <w:marTop w:val="0"/>
                                              <w:marBottom w:val="0"/>
                                              <w:divBdr>
                                                <w:top w:val="none" w:sz="0" w:space="0" w:color="auto"/>
                                                <w:left w:val="none" w:sz="0" w:space="0" w:color="auto"/>
                                                <w:bottom w:val="none" w:sz="0" w:space="0" w:color="auto"/>
                                                <w:right w:val="none" w:sz="0" w:space="0" w:color="auto"/>
                                              </w:divBdr>
                                              <w:divsChild>
                                                <w:div w:id="231279817">
                                                  <w:marLeft w:val="0"/>
                                                  <w:marRight w:val="0"/>
                                                  <w:marTop w:val="210"/>
                                                  <w:marBottom w:val="210"/>
                                                  <w:divBdr>
                                                    <w:top w:val="none" w:sz="0" w:space="0" w:color="auto"/>
                                                    <w:left w:val="none" w:sz="0" w:space="0" w:color="auto"/>
                                                    <w:bottom w:val="none" w:sz="0" w:space="0" w:color="auto"/>
                                                    <w:right w:val="none" w:sz="0" w:space="0" w:color="auto"/>
                                                  </w:divBdr>
                                                  <w:divsChild>
                                                    <w:div w:id="1328480657">
                                                      <w:marLeft w:val="480"/>
                                                      <w:marRight w:val="0"/>
                                                      <w:marTop w:val="0"/>
                                                      <w:marBottom w:val="240"/>
                                                      <w:divBdr>
                                                        <w:top w:val="none" w:sz="0" w:space="0" w:color="auto"/>
                                                        <w:left w:val="none" w:sz="0" w:space="0" w:color="auto"/>
                                                        <w:bottom w:val="none" w:sz="0" w:space="0" w:color="auto"/>
                                                        <w:right w:val="none" w:sz="0" w:space="0" w:color="auto"/>
                                                      </w:divBdr>
                                                    </w:div>
                                                  </w:divsChild>
                                                </w:div>
                                                <w:div w:id="264576622">
                                                  <w:marLeft w:val="0"/>
                                                  <w:marRight w:val="0"/>
                                                  <w:marTop w:val="210"/>
                                                  <w:marBottom w:val="210"/>
                                                  <w:divBdr>
                                                    <w:top w:val="none" w:sz="0" w:space="0" w:color="auto"/>
                                                    <w:left w:val="none" w:sz="0" w:space="0" w:color="auto"/>
                                                    <w:bottom w:val="none" w:sz="0" w:space="0" w:color="auto"/>
                                                    <w:right w:val="none" w:sz="0" w:space="0" w:color="auto"/>
                                                  </w:divBdr>
                                                  <w:divsChild>
                                                    <w:div w:id="333998328">
                                                      <w:marLeft w:val="480"/>
                                                      <w:marRight w:val="0"/>
                                                      <w:marTop w:val="0"/>
                                                      <w:marBottom w:val="240"/>
                                                      <w:divBdr>
                                                        <w:top w:val="none" w:sz="0" w:space="0" w:color="auto"/>
                                                        <w:left w:val="none" w:sz="0" w:space="0" w:color="auto"/>
                                                        <w:bottom w:val="none" w:sz="0" w:space="0" w:color="auto"/>
                                                        <w:right w:val="none" w:sz="0" w:space="0" w:color="auto"/>
                                                      </w:divBdr>
                                                    </w:div>
                                                  </w:divsChild>
                                                </w:div>
                                                <w:div w:id="641539491">
                                                  <w:marLeft w:val="0"/>
                                                  <w:marRight w:val="0"/>
                                                  <w:marTop w:val="210"/>
                                                  <w:marBottom w:val="0"/>
                                                  <w:divBdr>
                                                    <w:top w:val="none" w:sz="0" w:space="0" w:color="auto"/>
                                                    <w:left w:val="none" w:sz="0" w:space="0" w:color="auto"/>
                                                    <w:bottom w:val="none" w:sz="0" w:space="0" w:color="auto"/>
                                                    <w:right w:val="none" w:sz="0" w:space="0" w:color="auto"/>
                                                  </w:divBdr>
                                                  <w:divsChild>
                                                    <w:div w:id="165984263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7121390">
                                      <w:marLeft w:val="0"/>
                                      <w:marRight w:val="0"/>
                                      <w:marTop w:val="210"/>
                                      <w:marBottom w:val="210"/>
                                      <w:divBdr>
                                        <w:top w:val="none" w:sz="0" w:space="0" w:color="auto"/>
                                        <w:left w:val="none" w:sz="0" w:space="0" w:color="auto"/>
                                        <w:bottom w:val="none" w:sz="0" w:space="0" w:color="auto"/>
                                        <w:right w:val="none" w:sz="0" w:space="0" w:color="auto"/>
                                      </w:divBdr>
                                      <w:divsChild>
                                        <w:div w:id="110708561">
                                          <w:marLeft w:val="480"/>
                                          <w:marRight w:val="0"/>
                                          <w:marTop w:val="0"/>
                                          <w:marBottom w:val="240"/>
                                          <w:divBdr>
                                            <w:top w:val="none" w:sz="0" w:space="0" w:color="auto"/>
                                            <w:left w:val="none" w:sz="0" w:space="0" w:color="auto"/>
                                            <w:bottom w:val="none" w:sz="0" w:space="0" w:color="auto"/>
                                            <w:right w:val="none" w:sz="0" w:space="0" w:color="auto"/>
                                          </w:divBdr>
                                          <w:divsChild>
                                            <w:div w:id="723019793">
                                              <w:marLeft w:val="0"/>
                                              <w:marRight w:val="0"/>
                                              <w:marTop w:val="0"/>
                                              <w:marBottom w:val="0"/>
                                              <w:divBdr>
                                                <w:top w:val="none" w:sz="0" w:space="0" w:color="auto"/>
                                                <w:left w:val="none" w:sz="0" w:space="0" w:color="auto"/>
                                                <w:bottom w:val="none" w:sz="0" w:space="0" w:color="auto"/>
                                                <w:right w:val="none" w:sz="0" w:space="0" w:color="auto"/>
                                              </w:divBdr>
                                              <w:divsChild>
                                                <w:div w:id="1285498725">
                                                  <w:marLeft w:val="0"/>
                                                  <w:marRight w:val="0"/>
                                                  <w:marTop w:val="210"/>
                                                  <w:marBottom w:val="210"/>
                                                  <w:divBdr>
                                                    <w:top w:val="none" w:sz="0" w:space="0" w:color="auto"/>
                                                    <w:left w:val="none" w:sz="0" w:space="0" w:color="auto"/>
                                                    <w:bottom w:val="none" w:sz="0" w:space="0" w:color="auto"/>
                                                    <w:right w:val="none" w:sz="0" w:space="0" w:color="auto"/>
                                                  </w:divBdr>
                                                  <w:divsChild>
                                                    <w:div w:id="385222225">
                                                      <w:marLeft w:val="480"/>
                                                      <w:marRight w:val="0"/>
                                                      <w:marTop w:val="0"/>
                                                      <w:marBottom w:val="240"/>
                                                      <w:divBdr>
                                                        <w:top w:val="none" w:sz="0" w:space="0" w:color="auto"/>
                                                        <w:left w:val="none" w:sz="0" w:space="0" w:color="auto"/>
                                                        <w:bottom w:val="none" w:sz="0" w:space="0" w:color="auto"/>
                                                        <w:right w:val="none" w:sz="0" w:space="0" w:color="auto"/>
                                                      </w:divBdr>
                                                      <w:divsChild>
                                                        <w:div w:id="287859025">
                                                          <w:marLeft w:val="0"/>
                                                          <w:marRight w:val="0"/>
                                                          <w:marTop w:val="0"/>
                                                          <w:marBottom w:val="0"/>
                                                          <w:divBdr>
                                                            <w:top w:val="none" w:sz="0" w:space="0" w:color="auto"/>
                                                            <w:left w:val="none" w:sz="0" w:space="0" w:color="auto"/>
                                                            <w:bottom w:val="none" w:sz="0" w:space="0" w:color="auto"/>
                                                            <w:right w:val="none" w:sz="0" w:space="0" w:color="auto"/>
                                                          </w:divBdr>
                                                          <w:divsChild>
                                                            <w:div w:id="697974640">
                                                              <w:marLeft w:val="0"/>
                                                              <w:marRight w:val="0"/>
                                                              <w:marTop w:val="210"/>
                                                              <w:marBottom w:val="210"/>
                                                              <w:divBdr>
                                                                <w:top w:val="none" w:sz="0" w:space="0" w:color="auto"/>
                                                                <w:left w:val="none" w:sz="0" w:space="0" w:color="auto"/>
                                                                <w:bottom w:val="none" w:sz="0" w:space="0" w:color="auto"/>
                                                                <w:right w:val="none" w:sz="0" w:space="0" w:color="auto"/>
                                                              </w:divBdr>
                                                              <w:divsChild>
                                                                <w:div w:id="694891111">
                                                                  <w:marLeft w:val="480"/>
                                                                  <w:marRight w:val="0"/>
                                                                  <w:marTop w:val="0"/>
                                                                  <w:marBottom w:val="240"/>
                                                                  <w:divBdr>
                                                                    <w:top w:val="none" w:sz="0" w:space="0" w:color="auto"/>
                                                                    <w:left w:val="none" w:sz="0" w:space="0" w:color="auto"/>
                                                                    <w:bottom w:val="none" w:sz="0" w:space="0" w:color="auto"/>
                                                                    <w:right w:val="none" w:sz="0" w:space="0" w:color="auto"/>
                                                                  </w:divBdr>
                                                                </w:div>
                                                              </w:divsChild>
                                                            </w:div>
                                                            <w:div w:id="1243947839">
                                                              <w:marLeft w:val="0"/>
                                                              <w:marRight w:val="0"/>
                                                              <w:marTop w:val="210"/>
                                                              <w:marBottom w:val="210"/>
                                                              <w:divBdr>
                                                                <w:top w:val="none" w:sz="0" w:space="0" w:color="auto"/>
                                                                <w:left w:val="none" w:sz="0" w:space="0" w:color="auto"/>
                                                                <w:bottom w:val="none" w:sz="0" w:space="0" w:color="auto"/>
                                                                <w:right w:val="none" w:sz="0" w:space="0" w:color="auto"/>
                                                              </w:divBdr>
                                                              <w:divsChild>
                                                                <w:div w:id="1107850313">
                                                                  <w:marLeft w:val="480"/>
                                                                  <w:marRight w:val="0"/>
                                                                  <w:marTop w:val="0"/>
                                                                  <w:marBottom w:val="240"/>
                                                                  <w:divBdr>
                                                                    <w:top w:val="none" w:sz="0" w:space="0" w:color="auto"/>
                                                                    <w:left w:val="none" w:sz="0" w:space="0" w:color="auto"/>
                                                                    <w:bottom w:val="none" w:sz="0" w:space="0" w:color="auto"/>
                                                                    <w:right w:val="none" w:sz="0" w:space="0" w:color="auto"/>
                                                                  </w:divBdr>
                                                                </w:div>
                                                              </w:divsChild>
                                                            </w:div>
                                                            <w:div w:id="208612592">
                                                              <w:marLeft w:val="0"/>
                                                              <w:marRight w:val="0"/>
                                                              <w:marTop w:val="210"/>
                                                              <w:marBottom w:val="0"/>
                                                              <w:divBdr>
                                                                <w:top w:val="none" w:sz="0" w:space="0" w:color="auto"/>
                                                                <w:left w:val="none" w:sz="0" w:space="0" w:color="auto"/>
                                                                <w:bottom w:val="none" w:sz="0" w:space="0" w:color="auto"/>
                                                                <w:right w:val="none" w:sz="0" w:space="0" w:color="auto"/>
                                                              </w:divBdr>
                                                              <w:divsChild>
                                                                <w:div w:id="77767692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69582892">
                                                  <w:marLeft w:val="0"/>
                                                  <w:marRight w:val="0"/>
                                                  <w:marTop w:val="210"/>
                                                  <w:marBottom w:val="210"/>
                                                  <w:divBdr>
                                                    <w:top w:val="none" w:sz="0" w:space="0" w:color="auto"/>
                                                    <w:left w:val="none" w:sz="0" w:space="0" w:color="auto"/>
                                                    <w:bottom w:val="none" w:sz="0" w:space="0" w:color="auto"/>
                                                    <w:right w:val="none" w:sz="0" w:space="0" w:color="auto"/>
                                                  </w:divBdr>
                                                  <w:divsChild>
                                                    <w:div w:id="1721048544">
                                                      <w:marLeft w:val="480"/>
                                                      <w:marRight w:val="0"/>
                                                      <w:marTop w:val="0"/>
                                                      <w:marBottom w:val="240"/>
                                                      <w:divBdr>
                                                        <w:top w:val="none" w:sz="0" w:space="0" w:color="auto"/>
                                                        <w:left w:val="none" w:sz="0" w:space="0" w:color="auto"/>
                                                        <w:bottom w:val="none" w:sz="0" w:space="0" w:color="auto"/>
                                                        <w:right w:val="none" w:sz="0" w:space="0" w:color="auto"/>
                                                      </w:divBdr>
                                                    </w:div>
                                                  </w:divsChild>
                                                </w:div>
                                                <w:div w:id="846552489">
                                                  <w:marLeft w:val="0"/>
                                                  <w:marRight w:val="0"/>
                                                  <w:marTop w:val="210"/>
                                                  <w:marBottom w:val="210"/>
                                                  <w:divBdr>
                                                    <w:top w:val="none" w:sz="0" w:space="0" w:color="auto"/>
                                                    <w:left w:val="none" w:sz="0" w:space="0" w:color="auto"/>
                                                    <w:bottom w:val="none" w:sz="0" w:space="0" w:color="auto"/>
                                                    <w:right w:val="none" w:sz="0" w:space="0" w:color="auto"/>
                                                  </w:divBdr>
                                                  <w:divsChild>
                                                    <w:div w:id="473453842">
                                                      <w:marLeft w:val="480"/>
                                                      <w:marRight w:val="0"/>
                                                      <w:marTop w:val="0"/>
                                                      <w:marBottom w:val="240"/>
                                                      <w:divBdr>
                                                        <w:top w:val="none" w:sz="0" w:space="0" w:color="auto"/>
                                                        <w:left w:val="none" w:sz="0" w:space="0" w:color="auto"/>
                                                        <w:bottom w:val="none" w:sz="0" w:space="0" w:color="auto"/>
                                                        <w:right w:val="none" w:sz="0" w:space="0" w:color="auto"/>
                                                      </w:divBdr>
                                                      <w:divsChild>
                                                        <w:div w:id="1718819696">
                                                          <w:marLeft w:val="0"/>
                                                          <w:marRight w:val="0"/>
                                                          <w:marTop w:val="0"/>
                                                          <w:marBottom w:val="0"/>
                                                          <w:divBdr>
                                                            <w:top w:val="none" w:sz="0" w:space="0" w:color="auto"/>
                                                            <w:left w:val="none" w:sz="0" w:space="0" w:color="auto"/>
                                                            <w:bottom w:val="none" w:sz="0" w:space="0" w:color="auto"/>
                                                            <w:right w:val="none" w:sz="0" w:space="0" w:color="auto"/>
                                                          </w:divBdr>
                                                          <w:divsChild>
                                                            <w:div w:id="617298826">
                                                              <w:marLeft w:val="0"/>
                                                              <w:marRight w:val="0"/>
                                                              <w:marTop w:val="210"/>
                                                              <w:marBottom w:val="210"/>
                                                              <w:divBdr>
                                                                <w:top w:val="none" w:sz="0" w:space="0" w:color="auto"/>
                                                                <w:left w:val="none" w:sz="0" w:space="0" w:color="auto"/>
                                                                <w:bottom w:val="none" w:sz="0" w:space="0" w:color="auto"/>
                                                                <w:right w:val="none" w:sz="0" w:space="0" w:color="auto"/>
                                                              </w:divBdr>
                                                              <w:divsChild>
                                                                <w:div w:id="271785483">
                                                                  <w:marLeft w:val="480"/>
                                                                  <w:marRight w:val="0"/>
                                                                  <w:marTop w:val="0"/>
                                                                  <w:marBottom w:val="240"/>
                                                                  <w:divBdr>
                                                                    <w:top w:val="none" w:sz="0" w:space="0" w:color="auto"/>
                                                                    <w:left w:val="none" w:sz="0" w:space="0" w:color="auto"/>
                                                                    <w:bottom w:val="none" w:sz="0" w:space="0" w:color="auto"/>
                                                                    <w:right w:val="none" w:sz="0" w:space="0" w:color="auto"/>
                                                                  </w:divBdr>
                                                                </w:div>
                                                              </w:divsChild>
                                                            </w:div>
                                                            <w:div w:id="1479299855">
                                                              <w:marLeft w:val="0"/>
                                                              <w:marRight w:val="0"/>
                                                              <w:marTop w:val="210"/>
                                                              <w:marBottom w:val="210"/>
                                                              <w:divBdr>
                                                                <w:top w:val="none" w:sz="0" w:space="0" w:color="auto"/>
                                                                <w:left w:val="none" w:sz="0" w:space="0" w:color="auto"/>
                                                                <w:bottom w:val="none" w:sz="0" w:space="0" w:color="auto"/>
                                                                <w:right w:val="none" w:sz="0" w:space="0" w:color="auto"/>
                                                              </w:divBdr>
                                                              <w:divsChild>
                                                                <w:div w:id="1048147041">
                                                                  <w:marLeft w:val="480"/>
                                                                  <w:marRight w:val="0"/>
                                                                  <w:marTop w:val="0"/>
                                                                  <w:marBottom w:val="240"/>
                                                                  <w:divBdr>
                                                                    <w:top w:val="none" w:sz="0" w:space="0" w:color="auto"/>
                                                                    <w:left w:val="none" w:sz="0" w:space="0" w:color="auto"/>
                                                                    <w:bottom w:val="none" w:sz="0" w:space="0" w:color="auto"/>
                                                                    <w:right w:val="none" w:sz="0" w:space="0" w:color="auto"/>
                                                                  </w:divBdr>
                                                                </w:div>
                                                              </w:divsChild>
                                                            </w:div>
                                                            <w:div w:id="436609176">
                                                              <w:marLeft w:val="0"/>
                                                              <w:marRight w:val="0"/>
                                                              <w:marTop w:val="210"/>
                                                              <w:marBottom w:val="210"/>
                                                              <w:divBdr>
                                                                <w:top w:val="none" w:sz="0" w:space="0" w:color="auto"/>
                                                                <w:left w:val="none" w:sz="0" w:space="0" w:color="auto"/>
                                                                <w:bottom w:val="none" w:sz="0" w:space="0" w:color="auto"/>
                                                                <w:right w:val="none" w:sz="0" w:space="0" w:color="auto"/>
                                                              </w:divBdr>
                                                              <w:divsChild>
                                                                <w:div w:id="373193677">
                                                                  <w:marLeft w:val="480"/>
                                                                  <w:marRight w:val="0"/>
                                                                  <w:marTop w:val="0"/>
                                                                  <w:marBottom w:val="240"/>
                                                                  <w:divBdr>
                                                                    <w:top w:val="none" w:sz="0" w:space="0" w:color="auto"/>
                                                                    <w:left w:val="none" w:sz="0" w:space="0" w:color="auto"/>
                                                                    <w:bottom w:val="none" w:sz="0" w:space="0" w:color="auto"/>
                                                                    <w:right w:val="none" w:sz="0" w:space="0" w:color="auto"/>
                                                                  </w:divBdr>
                                                                </w:div>
                                                              </w:divsChild>
                                                            </w:div>
                                                            <w:div w:id="1964119750">
                                                              <w:marLeft w:val="0"/>
                                                              <w:marRight w:val="0"/>
                                                              <w:marTop w:val="210"/>
                                                              <w:marBottom w:val="210"/>
                                                              <w:divBdr>
                                                                <w:top w:val="none" w:sz="0" w:space="0" w:color="auto"/>
                                                                <w:left w:val="none" w:sz="0" w:space="0" w:color="auto"/>
                                                                <w:bottom w:val="none" w:sz="0" w:space="0" w:color="auto"/>
                                                                <w:right w:val="none" w:sz="0" w:space="0" w:color="auto"/>
                                                              </w:divBdr>
                                                              <w:divsChild>
                                                                <w:div w:id="2094819021">
                                                                  <w:marLeft w:val="480"/>
                                                                  <w:marRight w:val="0"/>
                                                                  <w:marTop w:val="0"/>
                                                                  <w:marBottom w:val="240"/>
                                                                  <w:divBdr>
                                                                    <w:top w:val="none" w:sz="0" w:space="0" w:color="auto"/>
                                                                    <w:left w:val="none" w:sz="0" w:space="0" w:color="auto"/>
                                                                    <w:bottom w:val="none" w:sz="0" w:space="0" w:color="auto"/>
                                                                    <w:right w:val="none" w:sz="0" w:space="0" w:color="auto"/>
                                                                  </w:divBdr>
                                                                </w:div>
                                                              </w:divsChild>
                                                            </w:div>
                                                            <w:div w:id="803546097">
                                                              <w:marLeft w:val="0"/>
                                                              <w:marRight w:val="0"/>
                                                              <w:marTop w:val="210"/>
                                                              <w:marBottom w:val="0"/>
                                                              <w:divBdr>
                                                                <w:top w:val="none" w:sz="0" w:space="0" w:color="auto"/>
                                                                <w:left w:val="none" w:sz="0" w:space="0" w:color="auto"/>
                                                                <w:bottom w:val="none" w:sz="0" w:space="0" w:color="auto"/>
                                                                <w:right w:val="none" w:sz="0" w:space="0" w:color="auto"/>
                                                              </w:divBdr>
                                                              <w:divsChild>
                                                                <w:div w:id="2135559403">
                                                                  <w:marLeft w:val="480"/>
                                                                  <w:marRight w:val="0"/>
                                                                  <w:marTop w:val="0"/>
                                                                  <w:marBottom w:val="240"/>
                                                                  <w:divBdr>
                                                                    <w:top w:val="none" w:sz="0" w:space="0" w:color="auto"/>
                                                                    <w:left w:val="none" w:sz="0" w:space="0" w:color="auto"/>
                                                                    <w:bottom w:val="none" w:sz="0" w:space="0" w:color="auto"/>
                                                                    <w:right w:val="none" w:sz="0" w:space="0" w:color="auto"/>
                                                                  </w:divBdr>
                                                                  <w:divsChild>
                                                                    <w:div w:id="1628966643">
                                                                      <w:marLeft w:val="0"/>
                                                                      <w:marRight w:val="0"/>
                                                                      <w:marTop w:val="0"/>
                                                                      <w:marBottom w:val="0"/>
                                                                      <w:divBdr>
                                                                        <w:top w:val="none" w:sz="0" w:space="0" w:color="auto"/>
                                                                        <w:left w:val="none" w:sz="0" w:space="0" w:color="auto"/>
                                                                        <w:bottom w:val="none" w:sz="0" w:space="0" w:color="auto"/>
                                                                        <w:right w:val="none" w:sz="0" w:space="0" w:color="auto"/>
                                                                      </w:divBdr>
                                                                      <w:divsChild>
                                                                        <w:div w:id="343047338">
                                                                          <w:marLeft w:val="0"/>
                                                                          <w:marRight w:val="0"/>
                                                                          <w:marTop w:val="210"/>
                                                                          <w:marBottom w:val="210"/>
                                                                          <w:divBdr>
                                                                            <w:top w:val="none" w:sz="0" w:space="0" w:color="auto"/>
                                                                            <w:left w:val="none" w:sz="0" w:space="0" w:color="auto"/>
                                                                            <w:bottom w:val="none" w:sz="0" w:space="0" w:color="auto"/>
                                                                            <w:right w:val="none" w:sz="0" w:space="0" w:color="auto"/>
                                                                          </w:divBdr>
                                                                          <w:divsChild>
                                                                            <w:div w:id="986519184">
                                                                              <w:marLeft w:val="480"/>
                                                                              <w:marRight w:val="0"/>
                                                                              <w:marTop w:val="0"/>
                                                                              <w:marBottom w:val="240"/>
                                                                              <w:divBdr>
                                                                                <w:top w:val="none" w:sz="0" w:space="0" w:color="auto"/>
                                                                                <w:left w:val="none" w:sz="0" w:space="0" w:color="auto"/>
                                                                                <w:bottom w:val="none" w:sz="0" w:space="0" w:color="auto"/>
                                                                                <w:right w:val="none" w:sz="0" w:space="0" w:color="auto"/>
                                                                              </w:divBdr>
                                                                            </w:div>
                                                                          </w:divsChild>
                                                                        </w:div>
                                                                        <w:div w:id="2095322902">
                                                                          <w:marLeft w:val="0"/>
                                                                          <w:marRight w:val="0"/>
                                                                          <w:marTop w:val="210"/>
                                                                          <w:marBottom w:val="210"/>
                                                                          <w:divBdr>
                                                                            <w:top w:val="none" w:sz="0" w:space="0" w:color="auto"/>
                                                                            <w:left w:val="none" w:sz="0" w:space="0" w:color="auto"/>
                                                                            <w:bottom w:val="none" w:sz="0" w:space="0" w:color="auto"/>
                                                                            <w:right w:val="none" w:sz="0" w:space="0" w:color="auto"/>
                                                                          </w:divBdr>
                                                                          <w:divsChild>
                                                                            <w:div w:id="626397845">
                                                                              <w:marLeft w:val="480"/>
                                                                              <w:marRight w:val="0"/>
                                                                              <w:marTop w:val="0"/>
                                                                              <w:marBottom w:val="240"/>
                                                                              <w:divBdr>
                                                                                <w:top w:val="none" w:sz="0" w:space="0" w:color="auto"/>
                                                                                <w:left w:val="none" w:sz="0" w:space="0" w:color="auto"/>
                                                                                <w:bottom w:val="none" w:sz="0" w:space="0" w:color="auto"/>
                                                                                <w:right w:val="none" w:sz="0" w:space="0" w:color="auto"/>
                                                                              </w:divBdr>
                                                                            </w:div>
                                                                          </w:divsChild>
                                                                        </w:div>
                                                                        <w:div w:id="693504750">
                                                                          <w:marLeft w:val="0"/>
                                                                          <w:marRight w:val="0"/>
                                                                          <w:marTop w:val="210"/>
                                                                          <w:marBottom w:val="210"/>
                                                                          <w:divBdr>
                                                                            <w:top w:val="none" w:sz="0" w:space="0" w:color="auto"/>
                                                                            <w:left w:val="none" w:sz="0" w:space="0" w:color="auto"/>
                                                                            <w:bottom w:val="none" w:sz="0" w:space="0" w:color="auto"/>
                                                                            <w:right w:val="none" w:sz="0" w:space="0" w:color="auto"/>
                                                                          </w:divBdr>
                                                                          <w:divsChild>
                                                                            <w:div w:id="740295891">
                                                                              <w:marLeft w:val="480"/>
                                                                              <w:marRight w:val="0"/>
                                                                              <w:marTop w:val="0"/>
                                                                              <w:marBottom w:val="240"/>
                                                                              <w:divBdr>
                                                                                <w:top w:val="none" w:sz="0" w:space="0" w:color="auto"/>
                                                                                <w:left w:val="none" w:sz="0" w:space="0" w:color="auto"/>
                                                                                <w:bottom w:val="none" w:sz="0" w:space="0" w:color="auto"/>
                                                                                <w:right w:val="none" w:sz="0" w:space="0" w:color="auto"/>
                                                                              </w:divBdr>
                                                                            </w:div>
                                                                          </w:divsChild>
                                                                        </w:div>
                                                                        <w:div w:id="1991322246">
                                                                          <w:marLeft w:val="0"/>
                                                                          <w:marRight w:val="0"/>
                                                                          <w:marTop w:val="210"/>
                                                                          <w:marBottom w:val="0"/>
                                                                          <w:divBdr>
                                                                            <w:top w:val="none" w:sz="0" w:space="0" w:color="auto"/>
                                                                            <w:left w:val="none" w:sz="0" w:space="0" w:color="auto"/>
                                                                            <w:bottom w:val="none" w:sz="0" w:space="0" w:color="auto"/>
                                                                            <w:right w:val="none" w:sz="0" w:space="0" w:color="auto"/>
                                                                          </w:divBdr>
                                                                          <w:divsChild>
                                                                            <w:div w:id="140988813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5316962">
                                                  <w:marLeft w:val="0"/>
                                                  <w:marRight w:val="0"/>
                                                  <w:marTop w:val="210"/>
                                                  <w:marBottom w:val="210"/>
                                                  <w:divBdr>
                                                    <w:top w:val="none" w:sz="0" w:space="0" w:color="auto"/>
                                                    <w:left w:val="none" w:sz="0" w:space="0" w:color="auto"/>
                                                    <w:bottom w:val="none" w:sz="0" w:space="0" w:color="auto"/>
                                                    <w:right w:val="none" w:sz="0" w:space="0" w:color="auto"/>
                                                  </w:divBdr>
                                                  <w:divsChild>
                                                    <w:div w:id="867718791">
                                                      <w:marLeft w:val="480"/>
                                                      <w:marRight w:val="0"/>
                                                      <w:marTop w:val="0"/>
                                                      <w:marBottom w:val="240"/>
                                                      <w:divBdr>
                                                        <w:top w:val="none" w:sz="0" w:space="0" w:color="auto"/>
                                                        <w:left w:val="none" w:sz="0" w:space="0" w:color="auto"/>
                                                        <w:bottom w:val="none" w:sz="0" w:space="0" w:color="auto"/>
                                                        <w:right w:val="none" w:sz="0" w:space="0" w:color="auto"/>
                                                      </w:divBdr>
                                                    </w:div>
                                                  </w:divsChild>
                                                </w:div>
                                                <w:div w:id="1475442911">
                                                  <w:marLeft w:val="0"/>
                                                  <w:marRight w:val="0"/>
                                                  <w:marTop w:val="210"/>
                                                  <w:marBottom w:val="0"/>
                                                  <w:divBdr>
                                                    <w:top w:val="none" w:sz="0" w:space="0" w:color="auto"/>
                                                    <w:left w:val="none" w:sz="0" w:space="0" w:color="auto"/>
                                                    <w:bottom w:val="none" w:sz="0" w:space="0" w:color="auto"/>
                                                    <w:right w:val="none" w:sz="0" w:space="0" w:color="auto"/>
                                                  </w:divBdr>
                                                  <w:divsChild>
                                                    <w:div w:id="575821979">
                                                      <w:marLeft w:val="480"/>
                                                      <w:marRight w:val="0"/>
                                                      <w:marTop w:val="0"/>
                                                      <w:marBottom w:val="240"/>
                                                      <w:divBdr>
                                                        <w:top w:val="none" w:sz="0" w:space="0" w:color="auto"/>
                                                        <w:left w:val="none" w:sz="0" w:space="0" w:color="auto"/>
                                                        <w:bottom w:val="none" w:sz="0" w:space="0" w:color="auto"/>
                                                        <w:right w:val="none" w:sz="0" w:space="0" w:color="auto"/>
                                                      </w:divBdr>
                                                      <w:divsChild>
                                                        <w:div w:id="1072436082">
                                                          <w:marLeft w:val="0"/>
                                                          <w:marRight w:val="0"/>
                                                          <w:marTop w:val="0"/>
                                                          <w:marBottom w:val="210"/>
                                                          <w:divBdr>
                                                            <w:top w:val="none" w:sz="0" w:space="0" w:color="auto"/>
                                                            <w:left w:val="none" w:sz="0" w:space="0" w:color="auto"/>
                                                            <w:bottom w:val="none" w:sz="0" w:space="0" w:color="auto"/>
                                                            <w:right w:val="none" w:sz="0" w:space="0" w:color="auto"/>
                                                          </w:divBdr>
                                                        </w:div>
                                                        <w:div w:id="954825494">
                                                          <w:marLeft w:val="0"/>
                                                          <w:marRight w:val="0"/>
                                                          <w:marTop w:val="0"/>
                                                          <w:marBottom w:val="0"/>
                                                          <w:divBdr>
                                                            <w:top w:val="none" w:sz="0" w:space="0" w:color="auto"/>
                                                            <w:left w:val="none" w:sz="0" w:space="0" w:color="auto"/>
                                                            <w:bottom w:val="none" w:sz="0" w:space="0" w:color="auto"/>
                                                            <w:right w:val="none" w:sz="0" w:space="0" w:color="auto"/>
                                                          </w:divBdr>
                                                          <w:divsChild>
                                                            <w:div w:id="537425895">
                                                              <w:marLeft w:val="0"/>
                                                              <w:marRight w:val="0"/>
                                                              <w:marTop w:val="210"/>
                                                              <w:marBottom w:val="210"/>
                                                              <w:divBdr>
                                                                <w:top w:val="none" w:sz="0" w:space="0" w:color="auto"/>
                                                                <w:left w:val="none" w:sz="0" w:space="0" w:color="auto"/>
                                                                <w:bottom w:val="none" w:sz="0" w:space="0" w:color="auto"/>
                                                                <w:right w:val="none" w:sz="0" w:space="0" w:color="auto"/>
                                                              </w:divBdr>
                                                              <w:divsChild>
                                                                <w:div w:id="638803859">
                                                                  <w:marLeft w:val="480"/>
                                                                  <w:marRight w:val="0"/>
                                                                  <w:marTop w:val="0"/>
                                                                  <w:marBottom w:val="240"/>
                                                                  <w:divBdr>
                                                                    <w:top w:val="none" w:sz="0" w:space="0" w:color="auto"/>
                                                                    <w:left w:val="none" w:sz="0" w:space="0" w:color="auto"/>
                                                                    <w:bottom w:val="none" w:sz="0" w:space="0" w:color="auto"/>
                                                                    <w:right w:val="none" w:sz="0" w:space="0" w:color="auto"/>
                                                                  </w:divBdr>
                                                                  <w:divsChild>
                                                                    <w:div w:id="957493800">
                                                                      <w:marLeft w:val="0"/>
                                                                      <w:marRight w:val="0"/>
                                                                      <w:marTop w:val="240"/>
                                                                      <w:marBottom w:val="0"/>
                                                                      <w:divBdr>
                                                                        <w:top w:val="none" w:sz="0" w:space="0" w:color="auto"/>
                                                                        <w:left w:val="none" w:sz="0" w:space="0" w:color="auto"/>
                                                                        <w:bottom w:val="none" w:sz="0" w:space="0" w:color="auto"/>
                                                                        <w:right w:val="none" w:sz="0" w:space="0" w:color="auto"/>
                                                                      </w:divBdr>
                                                                      <w:divsChild>
                                                                        <w:div w:id="392775333">
                                                                          <w:marLeft w:val="0"/>
                                                                          <w:marRight w:val="0"/>
                                                                          <w:marTop w:val="0"/>
                                                                          <w:marBottom w:val="0"/>
                                                                          <w:divBdr>
                                                                            <w:top w:val="none" w:sz="0" w:space="0" w:color="auto"/>
                                                                            <w:left w:val="none" w:sz="0" w:space="0" w:color="auto"/>
                                                                            <w:bottom w:val="none" w:sz="0" w:space="0" w:color="auto"/>
                                                                            <w:right w:val="none" w:sz="0" w:space="0" w:color="auto"/>
                                                                          </w:divBdr>
                                                                        </w:div>
                                                                        <w:div w:id="870846413">
                                                                          <w:marLeft w:val="0"/>
                                                                          <w:marRight w:val="0"/>
                                                                          <w:marTop w:val="0"/>
                                                                          <w:marBottom w:val="0"/>
                                                                          <w:divBdr>
                                                                            <w:top w:val="none" w:sz="0" w:space="0" w:color="auto"/>
                                                                            <w:left w:val="none" w:sz="0" w:space="0" w:color="auto"/>
                                                                            <w:bottom w:val="none" w:sz="0" w:space="0" w:color="auto"/>
                                                                            <w:right w:val="none" w:sz="0" w:space="0" w:color="auto"/>
                                                                          </w:divBdr>
                                                                        </w:div>
                                                                        <w:div w:id="1209537880">
                                                                          <w:marLeft w:val="0"/>
                                                                          <w:marRight w:val="0"/>
                                                                          <w:marTop w:val="0"/>
                                                                          <w:marBottom w:val="0"/>
                                                                          <w:divBdr>
                                                                            <w:top w:val="none" w:sz="0" w:space="0" w:color="auto"/>
                                                                            <w:left w:val="none" w:sz="0" w:space="0" w:color="auto"/>
                                                                            <w:bottom w:val="none" w:sz="0" w:space="0" w:color="auto"/>
                                                                            <w:right w:val="none" w:sz="0" w:space="0" w:color="auto"/>
                                                                          </w:divBdr>
                                                                        </w:div>
                                                                        <w:div w:id="1440563768">
                                                                          <w:marLeft w:val="0"/>
                                                                          <w:marRight w:val="0"/>
                                                                          <w:marTop w:val="0"/>
                                                                          <w:marBottom w:val="0"/>
                                                                          <w:divBdr>
                                                                            <w:top w:val="none" w:sz="0" w:space="0" w:color="auto"/>
                                                                            <w:left w:val="none" w:sz="0" w:space="0" w:color="auto"/>
                                                                            <w:bottom w:val="none" w:sz="0" w:space="0" w:color="auto"/>
                                                                            <w:right w:val="none" w:sz="0" w:space="0" w:color="auto"/>
                                                                          </w:divBdr>
                                                                        </w:div>
                                                                        <w:div w:id="1820343161">
                                                                          <w:marLeft w:val="0"/>
                                                                          <w:marRight w:val="0"/>
                                                                          <w:marTop w:val="0"/>
                                                                          <w:marBottom w:val="0"/>
                                                                          <w:divBdr>
                                                                            <w:top w:val="none" w:sz="0" w:space="0" w:color="auto"/>
                                                                            <w:left w:val="none" w:sz="0" w:space="0" w:color="auto"/>
                                                                            <w:bottom w:val="none" w:sz="0" w:space="0" w:color="auto"/>
                                                                            <w:right w:val="none" w:sz="0" w:space="0" w:color="auto"/>
                                                                          </w:divBdr>
                                                                        </w:div>
                                                                        <w:div w:id="1026247625">
                                                                          <w:marLeft w:val="0"/>
                                                                          <w:marRight w:val="0"/>
                                                                          <w:marTop w:val="0"/>
                                                                          <w:marBottom w:val="0"/>
                                                                          <w:divBdr>
                                                                            <w:top w:val="none" w:sz="0" w:space="0" w:color="auto"/>
                                                                            <w:left w:val="none" w:sz="0" w:space="0" w:color="auto"/>
                                                                            <w:bottom w:val="none" w:sz="0" w:space="0" w:color="auto"/>
                                                                            <w:right w:val="none" w:sz="0" w:space="0" w:color="auto"/>
                                                                          </w:divBdr>
                                                                        </w:div>
                                                                        <w:div w:id="1915698612">
                                                                          <w:marLeft w:val="0"/>
                                                                          <w:marRight w:val="0"/>
                                                                          <w:marTop w:val="0"/>
                                                                          <w:marBottom w:val="0"/>
                                                                          <w:divBdr>
                                                                            <w:top w:val="none" w:sz="0" w:space="0" w:color="auto"/>
                                                                            <w:left w:val="none" w:sz="0" w:space="0" w:color="auto"/>
                                                                            <w:bottom w:val="none" w:sz="0" w:space="0" w:color="auto"/>
                                                                            <w:right w:val="none" w:sz="0" w:space="0" w:color="auto"/>
                                                                          </w:divBdr>
                                                                        </w:div>
                                                                        <w:div w:id="864755115">
                                                                          <w:marLeft w:val="0"/>
                                                                          <w:marRight w:val="0"/>
                                                                          <w:marTop w:val="0"/>
                                                                          <w:marBottom w:val="0"/>
                                                                          <w:divBdr>
                                                                            <w:top w:val="none" w:sz="0" w:space="0" w:color="auto"/>
                                                                            <w:left w:val="none" w:sz="0" w:space="0" w:color="auto"/>
                                                                            <w:bottom w:val="none" w:sz="0" w:space="0" w:color="auto"/>
                                                                            <w:right w:val="none" w:sz="0" w:space="0" w:color="auto"/>
                                                                          </w:divBdr>
                                                                        </w:div>
                                                                        <w:div w:id="837966480">
                                                                          <w:marLeft w:val="0"/>
                                                                          <w:marRight w:val="0"/>
                                                                          <w:marTop w:val="0"/>
                                                                          <w:marBottom w:val="0"/>
                                                                          <w:divBdr>
                                                                            <w:top w:val="none" w:sz="0" w:space="0" w:color="auto"/>
                                                                            <w:left w:val="none" w:sz="0" w:space="0" w:color="auto"/>
                                                                            <w:bottom w:val="none" w:sz="0" w:space="0" w:color="auto"/>
                                                                            <w:right w:val="none" w:sz="0" w:space="0" w:color="auto"/>
                                                                          </w:divBdr>
                                                                        </w:div>
                                                                        <w:div w:id="1479374815">
                                                                          <w:marLeft w:val="0"/>
                                                                          <w:marRight w:val="0"/>
                                                                          <w:marTop w:val="0"/>
                                                                          <w:marBottom w:val="0"/>
                                                                          <w:divBdr>
                                                                            <w:top w:val="none" w:sz="0" w:space="0" w:color="auto"/>
                                                                            <w:left w:val="none" w:sz="0" w:space="0" w:color="auto"/>
                                                                            <w:bottom w:val="none" w:sz="0" w:space="0" w:color="auto"/>
                                                                            <w:right w:val="none" w:sz="0" w:space="0" w:color="auto"/>
                                                                          </w:divBdr>
                                                                        </w:div>
                                                                        <w:div w:id="1685470534">
                                                                          <w:marLeft w:val="0"/>
                                                                          <w:marRight w:val="0"/>
                                                                          <w:marTop w:val="0"/>
                                                                          <w:marBottom w:val="0"/>
                                                                          <w:divBdr>
                                                                            <w:top w:val="none" w:sz="0" w:space="0" w:color="auto"/>
                                                                            <w:left w:val="none" w:sz="0" w:space="0" w:color="auto"/>
                                                                            <w:bottom w:val="none" w:sz="0" w:space="0" w:color="auto"/>
                                                                            <w:right w:val="none" w:sz="0" w:space="0" w:color="auto"/>
                                                                          </w:divBdr>
                                                                        </w:div>
                                                                        <w:div w:id="765806718">
                                                                          <w:marLeft w:val="0"/>
                                                                          <w:marRight w:val="0"/>
                                                                          <w:marTop w:val="0"/>
                                                                          <w:marBottom w:val="0"/>
                                                                          <w:divBdr>
                                                                            <w:top w:val="none" w:sz="0" w:space="0" w:color="auto"/>
                                                                            <w:left w:val="none" w:sz="0" w:space="0" w:color="auto"/>
                                                                            <w:bottom w:val="none" w:sz="0" w:space="0" w:color="auto"/>
                                                                            <w:right w:val="none" w:sz="0" w:space="0" w:color="auto"/>
                                                                          </w:divBdr>
                                                                        </w:div>
                                                                        <w:div w:id="875048532">
                                                                          <w:marLeft w:val="0"/>
                                                                          <w:marRight w:val="0"/>
                                                                          <w:marTop w:val="0"/>
                                                                          <w:marBottom w:val="0"/>
                                                                          <w:divBdr>
                                                                            <w:top w:val="none" w:sz="0" w:space="0" w:color="auto"/>
                                                                            <w:left w:val="none" w:sz="0" w:space="0" w:color="auto"/>
                                                                            <w:bottom w:val="none" w:sz="0" w:space="0" w:color="auto"/>
                                                                            <w:right w:val="none" w:sz="0" w:space="0" w:color="auto"/>
                                                                          </w:divBdr>
                                                                        </w:div>
                                                                        <w:div w:id="1745951524">
                                                                          <w:marLeft w:val="0"/>
                                                                          <w:marRight w:val="0"/>
                                                                          <w:marTop w:val="0"/>
                                                                          <w:marBottom w:val="0"/>
                                                                          <w:divBdr>
                                                                            <w:top w:val="none" w:sz="0" w:space="0" w:color="auto"/>
                                                                            <w:left w:val="none" w:sz="0" w:space="0" w:color="auto"/>
                                                                            <w:bottom w:val="none" w:sz="0" w:space="0" w:color="auto"/>
                                                                            <w:right w:val="none" w:sz="0" w:space="0" w:color="auto"/>
                                                                          </w:divBdr>
                                                                        </w:div>
                                                                        <w:div w:id="1060322574">
                                                                          <w:marLeft w:val="0"/>
                                                                          <w:marRight w:val="0"/>
                                                                          <w:marTop w:val="0"/>
                                                                          <w:marBottom w:val="0"/>
                                                                          <w:divBdr>
                                                                            <w:top w:val="none" w:sz="0" w:space="0" w:color="auto"/>
                                                                            <w:left w:val="none" w:sz="0" w:space="0" w:color="auto"/>
                                                                            <w:bottom w:val="none" w:sz="0" w:space="0" w:color="auto"/>
                                                                            <w:right w:val="none" w:sz="0" w:space="0" w:color="auto"/>
                                                                          </w:divBdr>
                                                                        </w:div>
                                                                        <w:div w:id="1340889171">
                                                                          <w:marLeft w:val="0"/>
                                                                          <w:marRight w:val="0"/>
                                                                          <w:marTop w:val="0"/>
                                                                          <w:marBottom w:val="0"/>
                                                                          <w:divBdr>
                                                                            <w:top w:val="none" w:sz="0" w:space="0" w:color="auto"/>
                                                                            <w:left w:val="none" w:sz="0" w:space="0" w:color="auto"/>
                                                                            <w:bottom w:val="none" w:sz="0" w:space="0" w:color="auto"/>
                                                                            <w:right w:val="none" w:sz="0" w:space="0" w:color="auto"/>
                                                                          </w:divBdr>
                                                                        </w:div>
                                                                        <w:div w:id="70584993">
                                                                          <w:marLeft w:val="0"/>
                                                                          <w:marRight w:val="0"/>
                                                                          <w:marTop w:val="0"/>
                                                                          <w:marBottom w:val="0"/>
                                                                          <w:divBdr>
                                                                            <w:top w:val="none" w:sz="0" w:space="0" w:color="auto"/>
                                                                            <w:left w:val="none" w:sz="0" w:space="0" w:color="auto"/>
                                                                            <w:bottom w:val="none" w:sz="0" w:space="0" w:color="auto"/>
                                                                            <w:right w:val="none" w:sz="0" w:space="0" w:color="auto"/>
                                                                          </w:divBdr>
                                                                        </w:div>
                                                                        <w:div w:id="1371422204">
                                                                          <w:marLeft w:val="0"/>
                                                                          <w:marRight w:val="0"/>
                                                                          <w:marTop w:val="0"/>
                                                                          <w:marBottom w:val="0"/>
                                                                          <w:divBdr>
                                                                            <w:top w:val="none" w:sz="0" w:space="0" w:color="auto"/>
                                                                            <w:left w:val="none" w:sz="0" w:space="0" w:color="auto"/>
                                                                            <w:bottom w:val="none" w:sz="0" w:space="0" w:color="auto"/>
                                                                            <w:right w:val="none" w:sz="0" w:space="0" w:color="auto"/>
                                                                          </w:divBdr>
                                                                        </w:div>
                                                                        <w:div w:id="290480421">
                                                                          <w:marLeft w:val="0"/>
                                                                          <w:marRight w:val="0"/>
                                                                          <w:marTop w:val="0"/>
                                                                          <w:marBottom w:val="0"/>
                                                                          <w:divBdr>
                                                                            <w:top w:val="none" w:sz="0" w:space="0" w:color="auto"/>
                                                                            <w:left w:val="none" w:sz="0" w:space="0" w:color="auto"/>
                                                                            <w:bottom w:val="none" w:sz="0" w:space="0" w:color="auto"/>
                                                                            <w:right w:val="none" w:sz="0" w:space="0" w:color="auto"/>
                                                                          </w:divBdr>
                                                                        </w:div>
                                                                        <w:div w:id="1943495285">
                                                                          <w:marLeft w:val="0"/>
                                                                          <w:marRight w:val="0"/>
                                                                          <w:marTop w:val="0"/>
                                                                          <w:marBottom w:val="0"/>
                                                                          <w:divBdr>
                                                                            <w:top w:val="none" w:sz="0" w:space="0" w:color="auto"/>
                                                                            <w:left w:val="none" w:sz="0" w:space="0" w:color="auto"/>
                                                                            <w:bottom w:val="none" w:sz="0" w:space="0" w:color="auto"/>
                                                                            <w:right w:val="none" w:sz="0" w:space="0" w:color="auto"/>
                                                                          </w:divBdr>
                                                                        </w:div>
                                                                        <w:div w:id="1318800853">
                                                                          <w:marLeft w:val="0"/>
                                                                          <w:marRight w:val="0"/>
                                                                          <w:marTop w:val="0"/>
                                                                          <w:marBottom w:val="0"/>
                                                                          <w:divBdr>
                                                                            <w:top w:val="none" w:sz="0" w:space="0" w:color="auto"/>
                                                                            <w:left w:val="none" w:sz="0" w:space="0" w:color="auto"/>
                                                                            <w:bottom w:val="none" w:sz="0" w:space="0" w:color="auto"/>
                                                                            <w:right w:val="none" w:sz="0" w:space="0" w:color="auto"/>
                                                                          </w:divBdr>
                                                                        </w:div>
                                                                        <w:div w:id="49884166">
                                                                          <w:marLeft w:val="0"/>
                                                                          <w:marRight w:val="0"/>
                                                                          <w:marTop w:val="0"/>
                                                                          <w:marBottom w:val="0"/>
                                                                          <w:divBdr>
                                                                            <w:top w:val="none" w:sz="0" w:space="0" w:color="auto"/>
                                                                            <w:left w:val="none" w:sz="0" w:space="0" w:color="auto"/>
                                                                            <w:bottom w:val="none" w:sz="0" w:space="0" w:color="auto"/>
                                                                            <w:right w:val="none" w:sz="0" w:space="0" w:color="auto"/>
                                                                          </w:divBdr>
                                                                        </w:div>
                                                                        <w:div w:id="1838382564">
                                                                          <w:marLeft w:val="0"/>
                                                                          <w:marRight w:val="0"/>
                                                                          <w:marTop w:val="0"/>
                                                                          <w:marBottom w:val="0"/>
                                                                          <w:divBdr>
                                                                            <w:top w:val="none" w:sz="0" w:space="0" w:color="auto"/>
                                                                            <w:left w:val="none" w:sz="0" w:space="0" w:color="auto"/>
                                                                            <w:bottom w:val="none" w:sz="0" w:space="0" w:color="auto"/>
                                                                            <w:right w:val="none" w:sz="0" w:space="0" w:color="auto"/>
                                                                          </w:divBdr>
                                                                        </w:div>
                                                                        <w:div w:id="788353823">
                                                                          <w:marLeft w:val="0"/>
                                                                          <w:marRight w:val="0"/>
                                                                          <w:marTop w:val="0"/>
                                                                          <w:marBottom w:val="0"/>
                                                                          <w:divBdr>
                                                                            <w:top w:val="none" w:sz="0" w:space="0" w:color="auto"/>
                                                                            <w:left w:val="none" w:sz="0" w:space="0" w:color="auto"/>
                                                                            <w:bottom w:val="none" w:sz="0" w:space="0" w:color="auto"/>
                                                                            <w:right w:val="none" w:sz="0" w:space="0" w:color="auto"/>
                                                                          </w:divBdr>
                                                                        </w:div>
                                                                        <w:div w:id="2021734938">
                                                                          <w:marLeft w:val="0"/>
                                                                          <w:marRight w:val="0"/>
                                                                          <w:marTop w:val="0"/>
                                                                          <w:marBottom w:val="0"/>
                                                                          <w:divBdr>
                                                                            <w:top w:val="none" w:sz="0" w:space="0" w:color="auto"/>
                                                                            <w:left w:val="none" w:sz="0" w:space="0" w:color="auto"/>
                                                                            <w:bottom w:val="none" w:sz="0" w:space="0" w:color="auto"/>
                                                                            <w:right w:val="none" w:sz="0" w:space="0" w:color="auto"/>
                                                                          </w:divBdr>
                                                                        </w:div>
                                                                        <w:div w:id="68693611">
                                                                          <w:marLeft w:val="0"/>
                                                                          <w:marRight w:val="0"/>
                                                                          <w:marTop w:val="0"/>
                                                                          <w:marBottom w:val="0"/>
                                                                          <w:divBdr>
                                                                            <w:top w:val="none" w:sz="0" w:space="0" w:color="auto"/>
                                                                            <w:left w:val="none" w:sz="0" w:space="0" w:color="auto"/>
                                                                            <w:bottom w:val="none" w:sz="0" w:space="0" w:color="auto"/>
                                                                            <w:right w:val="none" w:sz="0" w:space="0" w:color="auto"/>
                                                                          </w:divBdr>
                                                                        </w:div>
                                                                        <w:div w:id="1546216760">
                                                                          <w:marLeft w:val="0"/>
                                                                          <w:marRight w:val="0"/>
                                                                          <w:marTop w:val="0"/>
                                                                          <w:marBottom w:val="0"/>
                                                                          <w:divBdr>
                                                                            <w:top w:val="none" w:sz="0" w:space="0" w:color="auto"/>
                                                                            <w:left w:val="none" w:sz="0" w:space="0" w:color="auto"/>
                                                                            <w:bottom w:val="none" w:sz="0" w:space="0" w:color="auto"/>
                                                                            <w:right w:val="none" w:sz="0" w:space="0" w:color="auto"/>
                                                                          </w:divBdr>
                                                                        </w:div>
                                                                        <w:div w:id="677271578">
                                                                          <w:marLeft w:val="0"/>
                                                                          <w:marRight w:val="0"/>
                                                                          <w:marTop w:val="0"/>
                                                                          <w:marBottom w:val="0"/>
                                                                          <w:divBdr>
                                                                            <w:top w:val="none" w:sz="0" w:space="0" w:color="auto"/>
                                                                            <w:left w:val="none" w:sz="0" w:space="0" w:color="auto"/>
                                                                            <w:bottom w:val="none" w:sz="0" w:space="0" w:color="auto"/>
                                                                            <w:right w:val="none" w:sz="0" w:space="0" w:color="auto"/>
                                                                          </w:divBdr>
                                                                        </w:div>
                                                                        <w:div w:id="287854925">
                                                                          <w:marLeft w:val="0"/>
                                                                          <w:marRight w:val="0"/>
                                                                          <w:marTop w:val="0"/>
                                                                          <w:marBottom w:val="0"/>
                                                                          <w:divBdr>
                                                                            <w:top w:val="none" w:sz="0" w:space="0" w:color="auto"/>
                                                                            <w:left w:val="none" w:sz="0" w:space="0" w:color="auto"/>
                                                                            <w:bottom w:val="none" w:sz="0" w:space="0" w:color="auto"/>
                                                                            <w:right w:val="none" w:sz="0" w:space="0" w:color="auto"/>
                                                                          </w:divBdr>
                                                                        </w:div>
                                                                        <w:div w:id="413169106">
                                                                          <w:marLeft w:val="0"/>
                                                                          <w:marRight w:val="0"/>
                                                                          <w:marTop w:val="0"/>
                                                                          <w:marBottom w:val="0"/>
                                                                          <w:divBdr>
                                                                            <w:top w:val="none" w:sz="0" w:space="0" w:color="auto"/>
                                                                            <w:left w:val="none" w:sz="0" w:space="0" w:color="auto"/>
                                                                            <w:bottom w:val="none" w:sz="0" w:space="0" w:color="auto"/>
                                                                            <w:right w:val="none" w:sz="0" w:space="0" w:color="auto"/>
                                                                          </w:divBdr>
                                                                        </w:div>
                                                                        <w:div w:id="889610338">
                                                                          <w:marLeft w:val="0"/>
                                                                          <w:marRight w:val="0"/>
                                                                          <w:marTop w:val="0"/>
                                                                          <w:marBottom w:val="0"/>
                                                                          <w:divBdr>
                                                                            <w:top w:val="none" w:sz="0" w:space="0" w:color="auto"/>
                                                                            <w:left w:val="none" w:sz="0" w:space="0" w:color="auto"/>
                                                                            <w:bottom w:val="none" w:sz="0" w:space="0" w:color="auto"/>
                                                                            <w:right w:val="none" w:sz="0" w:space="0" w:color="auto"/>
                                                                          </w:divBdr>
                                                                        </w:div>
                                                                        <w:div w:id="1104109148">
                                                                          <w:marLeft w:val="0"/>
                                                                          <w:marRight w:val="0"/>
                                                                          <w:marTop w:val="0"/>
                                                                          <w:marBottom w:val="0"/>
                                                                          <w:divBdr>
                                                                            <w:top w:val="none" w:sz="0" w:space="0" w:color="auto"/>
                                                                            <w:left w:val="none" w:sz="0" w:space="0" w:color="auto"/>
                                                                            <w:bottom w:val="none" w:sz="0" w:space="0" w:color="auto"/>
                                                                            <w:right w:val="none" w:sz="0" w:space="0" w:color="auto"/>
                                                                          </w:divBdr>
                                                                        </w:div>
                                                                        <w:div w:id="367488906">
                                                                          <w:marLeft w:val="0"/>
                                                                          <w:marRight w:val="0"/>
                                                                          <w:marTop w:val="0"/>
                                                                          <w:marBottom w:val="0"/>
                                                                          <w:divBdr>
                                                                            <w:top w:val="none" w:sz="0" w:space="0" w:color="auto"/>
                                                                            <w:left w:val="none" w:sz="0" w:space="0" w:color="auto"/>
                                                                            <w:bottom w:val="none" w:sz="0" w:space="0" w:color="auto"/>
                                                                            <w:right w:val="none" w:sz="0" w:space="0" w:color="auto"/>
                                                                          </w:divBdr>
                                                                        </w:div>
                                                                        <w:div w:id="476143600">
                                                                          <w:marLeft w:val="0"/>
                                                                          <w:marRight w:val="0"/>
                                                                          <w:marTop w:val="0"/>
                                                                          <w:marBottom w:val="0"/>
                                                                          <w:divBdr>
                                                                            <w:top w:val="none" w:sz="0" w:space="0" w:color="auto"/>
                                                                            <w:left w:val="none" w:sz="0" w:space="0" w:color="auto"/>
                                                                            <w:bottom w:val="none" w:sz="0" w:space="0" w:color="auto"/>
                                                                            <w:right w:val="none" w:sz="0" w:space="0" w:color="auto"/>
                                                                          </w:divBdr>
                                                                        </w:div>
                                                                        <w:div w:id="346060796">
                                                                          <w:marLeft w:val="0"/>
                                                                          <w:marRight w:val="0"/>
                                                                          <w:marTop w:val="0"/>
                                                                          <w:marBottom w:val="0"/>
                                                                          <w:divBdr>
                                                                            <w:top w:val="none" w:sz="0" w:space="0" w:color="auto"/>
                                                                            <w:left w:val="none" w:sz="0" w:space="0" w:color="auto"/>
                                                                            <w:bottom w:val="none" w:sz="0" w:space="0" w:color="auto"/>
                                                                            <w:right w:val="none" w:sz="0" w:space="0" w:color="auto"/>
                                                                          </w:divBdr>
                                                                        </w:div>
                                                                        <w:div w:id="643773310">
                                                                          <w:marLeft w:val="0"/>
                                                                          <w:marRight w:val="0"/>
                                                                          <w:marTop w:val="0"/>
                                                                          <w:marBottom w:val="0"/>
                                                                          <w:divBdr>
                                                                            <w:top w:val="none" w:sz="0" w:space="0" w:color="auto"/>
                                                                            <w:left w:val="none" w:sz="0" w:space="0" w:color="auto"/>
                                                                            <w:bottom w:val="none" w:sz="0" w:space="0" w:color="auto"/>
                                                                            <w:right w:val="none" w:sz="0" w:space="0" w:color="auto"/>
                                                                          </w:divBdr>
                                                                        </w:div>
                                                                        <w:div w:id="2119182682">
                                                                          <w:marLeft w:val="0"/>
                                                                          <w:marRight w:val="0"/>
                                                                          <w:marTop w:val="0"/>
                                                                          <w:marBottom w:val="0"/>
                                                                          <w:divBdr>
                                                                            <w:top w:val="none" w:sz="0" w:space="0" w:color="auto"/>
                                                                            <w:left w:val="none" w:sz="0" w:space="0" w:color="auto"/>
                                                                            <w:bottom w:val="none" w:sz="0" w:space="0" w:color="auto"/>
                                                                            <w:right w:val="none" w:sz="0" w:space="0" w:color="auto"/>
                                                                          </w:divBdr>
                                                                        </w:div>
                                                                        <w:div w:id="94832757">
                                                                          <w:marLeft w:val="0"/>
                                                                          <w:marRight w:val="0"/>
                                                                          <w:marTop w:val="0"/>
                                                                          <w:marBottom w:val="0"/>
                                                                          <w:divBdr>
                                                                            <w:top w:val="none" w:sz="0" w:space="0" w:color="auto"/>
                                                                            <w:left w:val="none" w:sz="0" w:space="0" w:color="auto"/>
                                                                            <w:bottom w:val="none" w:sz="0" w:space="0" w:color="auto"/>
                                                                            <w:right w:val="none" w:sz="0" w:space="0" w:color="auto"/>
                                                                          </w:divBdr>
                                                                        </w:div>
                                                                        <w:div w:id="2093886404">
                                                                          <w:marLeft w:val="0"/>
                                                                          <w:marRight w:val="0"/>
                                                                          <w:marTop w:val="0"/>
                                                                          <w:marBottom w:val="0"/>
                                                                          <w:divBdr>
                                                                            <w:top w:val="none" w:sz="0" w:space="0" w:color="auto"/>
                                                                            <w:left w:val="none" w:sz="0" w:space="0" w:color="auto"/>
                                                                            <w:bottom w:val="none" w:sz="0" w:space="0" w:color="auto"/>
                                                                            <w:right w:val="none" w:sz="0" w:space="0" w:color="auto"/>
                                                                          </w:divBdr>
                                                                        </w:div>
                                                                        <w:div w:id="595481231">
                                                                          <w:marLeft w:val="0"/>
                                                                          <w:marRight w:val="0"/>
                                                                          <w:marTop w:val="0"/>
                                                                          <w:marBottom w:val="0"/>
                                                                          <w:divBdr>
                                                                            <w:top w:val="none" w:sz="0" w:space="0" w:color="auto"/>
                                                                            <w:left w:val="none" w:sz="0" w:space="0" w:color="auto"/>
                                                                            <w:bottom w:val="none" w:sz="0" w:space="0" w:color="auto"/>
                                                                            <w:right w:val="none" w:sz="0" w:space="0" w:color="auto"/>
                                                                          </w:divBdr>
                                                                        </w:div>
                                                                        <w:div w:id="1325814365">
                                                                          <w:marLeft w:val="0"/>
                                                                          <w:marRight w:val="0"/>
                                                                          <w:marTop w:val="0"/>
                                                                          <w:marBottom w:val="0"/>
                                                                          <w:divBdr>
                                                                            <w:top w:val="none" w:sz="0" w:space="0" w:color="auto"/>
                                                                            <w:left w:val="none" w:sz="0" w:space="0" w:color="auto"/>
                                                                            <w:bottom w:val="none" w:sz="0" w:space="0" w:color="auto"/>
                                                                            <w:right w:val="none" w:sz="0" w:space="0" w:color="auto"/>
                                                                          </w:divBdr>
                                                                        </w:div>
                                                                      </w:divsChild>
                                                                    </w:div>
                                                                    <w:div w:id="971059751">
                                                                      <w:marLeft w:val="0"/>
                                                                      <w:marRight w:val="0"/>
                                                                      <w:marTop w:val="0"/>
                                                                      <w:marBottom w:val="0"/>
                                                                      <w:divBdr>
                                                                        <w:top w:val="none" w:sz="0" w:space="0" w:color="auto"/>
                                                                        <w:left w:val="none" w:sz="0" w:space="0" w:color="auto"/>
                                                                        <w:bottom w:val="none" w:sz="0" w:space="0" w:color="auto"/>
                                                                        <w:right w:val="none" w:sz="0" w:space="0" w:color="auto"/>
                                                                      </w:divBdr>
                                                                    </w:div>
                                                                    <w:div w:id="621619362">
                                                                      <w:marLeft w:val="0"/>
                                                                      <w:marRight w:val="0"/>
                                                                      <w:marTop w:val="0"/>
                                                                      <w:marBottom w:val="0"/>
                                                                      <w:divBdr>
                                                                        <w:top w:val="none" w:sz="0" w:space="0" w:color="auto"/>
                                                                        <w:left w:val="none" w:sz="0" w:space="0" w:color="auto"/>
                                                                        <w:bottom w:val="none" w:sz="0" w:space="0" w:color="auto"/>
                                                                        <w:right w:val="none" w:sz="0" w:space="0" w:color="auto"/>
                                                                      </w:divBdr>
                                                                    </w:div>
                                                                    <w:div w:id="1766412832">
                                                                      <w:marLeft w:val="0"/>
                                                                      <w:marRight w:val="0"/>
                                                                      <w:marTop w:val="0"/>
                                                                      <w:marBottom w:val="0"/>
                                                                      <w:divBdr>
                                                                        <w:top w:val="none" w:sz="0" w:space="0" w:color="auto"/>
                                                                        <w:left w:val="none" w:sz="0" w:space="0" w:color="auto"/>
                                                                        <w:bottom w:val="none" w:sz="0" w:space="0" w:color="auto"/>
                                                                        <w:right w:val="none" w:sz="0" w:space="0" w:color="auto"/>
                                                                      </w:divBdr>
                                                                    </w:div>
                                                                    <w:div w:id="1096830270">
                                                                      <w:marLeft w:val="0"/>
                                                                      <w:marRight w:val="0"/>
                                                                      <w:marTop w:val="0"/>
                                                                      <w:marBottom w:val="0"/>
                                                                      <w:divBdr>
                                                                        <w:top w:val="none" w:sz="0" w:space="0" w:color="auto"/>
                                                                        <w:left w:val="none" w:sz="0" w:space="0" w:color="auto"/>
                                                                        <w:bottom w:val="none" w:sz="0" w:space="0" w:color="auto"/>
                                                                        <w:right w:val="none" w:sz="0" w:space="0" w:color="auto"/>
                                                                      </w:divBdr>
                                                                    </w:div>
                                                                    <w:div w:id="16472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801275">
                                                              <w:marLeft w:val="0"/>
                                                              <w:marRight w:val="0"/>
                                                              <w:marTop w:val="210"/>
                                                              <w:marBottom w:val="210"/>
                                                              <w:divBdr>
                                                                <w:top w:val="none" w:sz="0" w:space="0" w:color="auto"/>
                                                                <w:left w:val="none" w:sz="0" w:space="0" w:color="auto"/>
                                                                <w:bottom w:val="none" w:sz="0" w:space="0" w:color="auto"/>
                                                                <w:right w:val="none" w:sz="0" w:space="0" w:color="auto"/>
                                                              </w:divBdr>
                                                              <w:divsChild>
                                                                <w:div w:id="1970434261">
                                                                  <w:marLeft w:val="480"/>
                                                                  <w:marRight w:val="0"/>
                                                                  <w:marTop w:val="0"/>
                                                                  <w:marBottom w:val="240"/>
                                                                  <w:divBdr>
                                                                    <w:top w:val="none" w:sz="0" w:space="0" w:color="auto"/>
                                                                    <w:left w:val="none" w:sz="0" w:space="0" w:color="auto"/>
                                                                    <w:bottom w:val="none" w:sz="0" w:space="0" w:color="auto"/>
                                                                    <w:right w:val="none" w:sz="0" w:space="0" w:color="auto"/>
                                                                  </w:divBdr>
                                                                  <w:divsChild>
                                                                    <w:div w:id="1958486308">
                                                                      <w:marLeft w:val="0"/>
                                                                      <w:marRight w:val="0"/>
                                                                      <w:marTop w:val="0"/>
                                                                      <w:marBottom w:val="0"/>
                                                                      <w:divBdr>
                                                                        <w:top w:val="none" w:sz="0" w:space="0" w:color="auto"/>
                                                                        <w:left w:val="none" w:sz="0" w:space="0" w:color="auto"/>
                                                                        <w:bottom w:val="none" w:sz="0" w:space="0" w:color="auto"/>
                                                                        <w:right w:val="none" w:sz="0" w:space="0" w:color="auto"/>
                                                                      </w:divBdr>
                                                                      <w:divsChild>
                                                                        <w:div w:id="1323044939">
                                                                          <w:marLeft w:val="0"/>
                                                                          <w:marRight w:val="0"/>
                                                                          <w:marTop w:val="210"/>
                                                                          <w:marBottom w:val="210"/>
                                                                          <w:divBdr>
                                                                            <w:top w:val="none" w:sz="0" w:space="0" w:color="auto"/>
                                                                            <w:left w:val="none" w:sz="0" w:space="0" w:color="auto"/>
                                                                            <w:bottom w:val="none" w:sz="0" w:space="0" w:color="auto"/>
                                                                            <w:right w:val="none" w:sz="0" w:space="0" w:color="auto"/>
                                                                          </w:divBdr>
                                                                          <w:divsChild>
                                                                            <w:div w:id="1898319998">
                                                                              <w:marLeft w:val="480"/>
                                                                              <w:marRight w:val="0"/>
                                                                              <w:marTop w:val="0"/>
                                                                              <w:marBottom w:val="240"/>
                                                                              <w:divBdr>
                                                                                <w:top w:val="none" w:sz="0" w:space="0" w:color="auto"/>
                                                                                <w:left w:val="none" w:sz="0" w:space="0" w:color="auto"/>
                                                                                <w:bottom w:val="none" w:sz="0" w:space="0" w:color="auto"/>
                                                                                <w:right w:val="none" w:sz="0" w:space="0" w:color="auto"/>
                                                                              </w:divBdr>
                                                                              <w:divsChild>
                                                                                <w:div w:id="291332549">
                                                                                  <w:marLeft w:val="0"/>
                                                                                  <w:marRight w:val="0"/>
                                                                                  <w:marTop w:val="0"/>
                                                                                  <w:marBottom w:val="0"/>
                                                                                  <w:divBdr>
                                                                                    <w:top w:val="none" w:sz="0" w:space="0" w:color="auto"/>
                                                                                    <w:left w:val="none" w:sz="0" w:space="0" w:color="auto"/>
                                                                                    <w:bottom w:val="none" w:sz="0" w:space="0" w:color="auto"/>
                                                                                    <w:right w:val="none" w:sz="0" w:space="0" w:color="auto"/>
                                                                                  </w:divBdr>
                                                                                  <w:divsChild>
                                                                                    <w:div w:id="1518155823">
                                                                                      <w:marLeft w:val="0"/>
                                                                                      <w:marRight w:val="0"/>
                                                                                      <w:marTop w:val="210"/>
                                                                                      <w:marBottom w:val="210"/>
                                                                                      <w:divBdr>
                                                                                        <w:top w:val="none" w:sz="0" w:space="0" w:color="auto"/>
                                                                                        <w:left w:val="none" w:sz="0" w:space="0" w:color="auto"/>
                                                                                        <w:bottom w:val="none" w:sz="0" w:space="0" w:color="auto"/>
                                                                                        <w:right w:val="none" w:sz="0" w:space="0" w:color="auto"/>
                                                                                      </w:divBdr>
                                                                                      <w:divsChild>
                                                                                        <w:div w:id="182284632">
                                                                                          <w:marLeft w:val="480"/>
                                                                                          <w:marRight w:val="0"/>
                                                                                          <w:marTop w:val="0"/>
                                                                                          <w:marBottom w:val="240"/>
                                                                                          <w:divBdr>
                                                                                            <w:top w:val="none" w:sz="0" w:space="0" w:color="auto"/>
                                                                                            <w:left w:val="none" w:sz="0" w:space="0" w:color="auto"/>
                                                                                            <w:bottom w:val="none" w:sz="0" w:space="0" w:color="auto"/>
                                                                                            <w:right w:val="none" w:sz="0" w:space="0" w:color="auto"/>
                                                                                          </w:divBdr>
                                                                                        </w:div>
                                                                                      </w:divsChild>
                                                                                    </w:div>
                                                                                    <w:div w:id="1383020183">
                                                                                      <w:marLeft w:val="0"/>
                                                                                      <w:marRight w:val="0"/>
                                                                                      <w:marTop w:val="210"/>
                                                                                      <w:marBottom w:val="210"/>
                                                                                      <w:divBdr>
                                                                                        <w:top w:val="none" w:sz="0" w:space="0" w:color="auto"/>
                                                                                        <w:left w:val="none" w:sz="0" w:space="0" w:color="auto"/>
                                                                                        <w:bottom w:val="none" w:sz="0" w:space="0" w:color="auto"/>
                                                                                        <w:right w:val="none" w:sz="0" w:space="0" w:color="auto"/>
                                                                                      </w:divBdr>
                                                                                      <w:divsChild>
                                                                                        <w:div w:id="137378615">
                                                                                          <w:marLeft w:val="480"/>
                                                                                          <w:marRight w:val="0"/>
                                                                                          <w:marTop w:val="0"/>
                                                                                          <w:marBottom w:val="240"/>
                                                                                          <w:divBdr>
                                                                                            <w:top w:val="none" w:sz="0" w:space="0" w:color="auto"/>
                                                                                            <w:left w:val="none" w:sz="0" w:space="0" w:color="auto"/>
                                                                                            <w:bottom w:val="none" w:sz="0" w:space="0" w:color="auto"/>
                                                                                            <w:right w:val="none" w:sz="0" w:space="0" w:color="auto"/>
                                                                                          </w:divBdr>
                                                                                        </w:div>
                                                                                      </w:divsChild>
                                                                                    </w:div>
                                                                                    <w:div w:id="296885757">
                                                                                      <w:marLeft w:val="0"/>
                                                                                      <w:marRight w:val="0"/>
                                                                                      <w:marTop w:val="210"/>
                                                                                      <w:marBottom w:val="0"/>
                                                                                      <w:divBdr>
                                                                                        <w:top w:val="none" w:sz="0" w:space="0" w:color="auto"/>
                                                                                        <w:left w:val="none" w:sz="0" w:space="0" w:color="auto"/>
                                                                                        <w:bottom w:val="none" w:sz="0" w:space="0" w:color="auto"/>
                                                                                        <w:right w:val="none" w:sz="0" w:space="0" w:color="auto"/>
                                                                                      </w:divBdr>
                                                                                      <w:divsChild>
                                                                                        <w:div w:id="153284227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59784306">
                                                                          <w:marLeft w:val="0"/>
                                                                          <w:marRight w:val="0"/>
                                                                          <w:marTop w:val="210"/>
                                                                          <w:marBottom w:val="0"/>
                                                                          <w:divBdr>
                                                                            <w:top w:val="none" w:sz="0" w:space="0" w:color="auto"/>
                                                                            <w:left w:val="none" w:sz="0" w:space="0" w:color="auto"/>
                                                                            <w:bottom w:val="none" w:sz="0" w:space="0" w:color="auto"/>
                                                                            <w:right w:val="none" w:sz="0" w:space="0" w:color="auto"/>
                                                                          </w:divBdr>
                                                                          <w:divsChild>
                                                                            <w:div w:id="74056264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06770467">
                                                              <w:marLeft w:val="0"/>
                                                              <w:marRight w:val="0"/>
                                                              <w:marTop w:val="210"/>
                                                              <w:marBottom w:val="0"/>
                                                              <w:divBdr>
                                                                <w:top w:val="none" w:sz="0" w:space="0" w:color="auto"/>
                                                                <w:left w:val="none" w:sz="0" w:space="0" w:color="auto"/>
                                                                <w:bottom w:val="none" w:sz="0" w:space="0" w:color="auto"/>
                                                                <w:right w:val="none" w:sz="0" w:space="0" w:color="auto"/>
                                                              </w:divBdr>
                                                              <w:divsChild>
                                                                <w:div w:id="1008023077">
                                                                  <w:marLeft w:val="480"/>
                                                                  <w:marRight w:val="0"/>
                                                                  <w:marTop w:val="0"/>
                                                                  <w:marBottom w:val="240"/>
                                                                  <w:divBdr>
                                                                    <w:top w:val="none" w:sz="0" w:space="0" w:color="auto"/>
                                                                    <w:left w:val="none" w:sz="0" w:space="0" w:color="auto"/>
                                                                    <w:bottom w:val="none" w:sz="0" w:space="0" w:color="auto"/>
                                                                    <w:right w:val="none" w:sz="0" w:space="0" w:color="auto"/>
                                                                  </w:divBdr>
                                                                  <w:divsChild>
                                                                    <w:div w:id="1553035760">
                                                                      <w:marLeft w:val="0"/>
                                                                      <w:marRight w:val="0"/>
                                                                      <w:marTop w:val="0"/>
                                                                      <w:marBottom w:val="0"/>
                                                                      <w:divBdr>
                                                                        <w:top w:val="none" w:sz="0" w:space="0" w:color="auto"/>
                                                                        <w:left w:val="none" w:sz="0" w:space="0" w:color="auto"/>
                                                                        <w:bottom w:val="none" w:sz="0" w:space="0" w:color="auto"/>
                                                                        <w:right w:val="none" w:sz="0" w:space="0" w:color="auto"/>
                                                                      </w:divBdr>
                                                                      <w:divsChild>
                                                                        <w:div w:id="1626808944">
                                                                          <w:marLeft w:val="0"/>
                                                                          <w:marRight w:val="0"/>
                                                                          <w:marTop w:val="210"/>
                                                                          <w:marBottom w:val="210"/>
                                                                          <w:divBdr>
                                                                            <w:top w:val="none" w:sz="0" w:space="0" w:color="auto"/>
                                                                            <w:left w:val="none" w:sz="0" w:space="0" w:color="auto"/>
                                                                            <w:bottom w:val="none" w:sz="0" w:space="0" w:color="auto"/>
                                                                            <w:right w:val="none" w:sz="0" w:space="0" w:color="auto"/>
                                                                          </w:divBdr>
                                                                          <w:divsChild>
                                                                            <w:div w:id="1010445604">
                                                                              <w:marLeft w:val="480"/>
                                                                              <w:marRight w:val="0"/>
                                                                              <w:marTop w:val="0"/>
                                                                              <w:marBottom w:val="240"/>
                                                                              <w:divBdr>
                                                                                <w:top w:val="none" w:sz="0" w:space="0" w:color="auto"/>
                                                                                <w:left w:val="none" w:sz="0" w:space="0" w:color="auto"/>
                                                                                <w:bottom w:val="none" w:sz="0" w:space="0" w:color="auto"/>
                                                                                <w:right w:val="none" w:sz="0" w:space="0" w:color="auto"/>
                                                                              </w:divBdr>
                                                                            </w:div>
                                                                          </w:divsChild>
                                                                        </w:div>
                                                                        <w:div w:id="285431807">
                                                                          <w:marLeft w:val="0"/>
                                                                          <w:marRight w:val="0"/>
                                                                          <w:marTop w:val="210"/>
                                                                          <w:marBottom w:val="210"/>
                                                                          <w:divBdr>
                                                                            <w:top w:val="none" w:sz="0" w:space="0" w:color="auto"/>
                                                                            <w:left w:val="none" w:sz="0" w:space="0" w:color="auto"/>
                                                                            <w:bottom w:val="none" w:sz="0" w:space="0" w:color="auto"/>
                                                                            <w:right w:val="none" w:sz="0" w:space="0" w:color="auto"/>
                                                                          </w:divBdr>
                                                                          <w:divsChild>
                                                                            <w:div w:id="737897326">
                                                                              <w:marLeft w:val="480"/>
                                                                              <w:marRight w:val="0"/>
                                                                              <w:marTop w:val="0"/>
                                                                              <w:marBottom w:val="240"/>
                                                                              <w:divBdr>
                                                                                <w:top w:val="none" w:sz="0" w:space="0" w:color="auto"/>
                                                                                <w:left w:val="none" w:sz="0" w:space="0" w:color="auto"/>
                                                                                <w:bottom w:val="none" w:sz="0" w:space="0" w:color="auto"/>
                                                                                <w:right w:val="none" w:sz="0" w:space="0" w:color="auto"/>
                                                                              </w:divBdr>
                                                                            </w:div>
                                                                          </w:divsChild>
                                                                        </w:div>
                                                                        <w:div w:id="292831159">
                                                                          <w:marLeft w:val="0"/>
                                                                          <w:marRight w:val="0"/>
                                                                          <w:marTop w:val="210"/>
                                                                          <w:marBottom w:val="0"/>
                                                                          <w:divBdr>
                                                                            <w:top w:val="none" w:sz="0" w:space="0" w:color="auto"/>
                                                                            <w:left w:val="none" w:sz="0" w:space="0" w:color="auto"/>
                                                                            <w:bottom w:val="none" w:sz="0" w:space="0" w:color="auto"/>
                                                                            <w:right w:val="none" w:sz="0" w:space="0" w:color="auto"/>
                                                                          </w:divBdr>
                                                                          <w:divsChild>
                                                                            <w:div w:id="293604797">
                                                                              <w:marLeft w:val="480"/>
                                                                              <w:marRight w:val="0"/>
                                                                              <w:marTop w:val="0"/>
                                                                              <w:marBottom w:val="240"/>
                                                                              <w:divBdr>
                                                                                <w:top w:val="none" w:sz="0" w:space="0" w:color="auto"/>
                                                                                <w:left w:val="none" w:sz="0" w:space="0" w:color="auto"/>
                                                                                <w:bottom w:val="none" w:sz="0" w:space="0" w:color="auto"/>
                                                                                <w:right w:val="none" w:sz="0" w:space="0" w:color="auto"/>
                                                                              </w:divBdr>
                                                                              <w:divsChild>
                                                                                <w:div w:id="711422591">
                                                                                  <w:marLeft w:val="0"/>
                                                                                  <w:marRight w:val="0"/>
                                                                                  <w:marTop w:val="0"/>
                                                                                  <w:marBottom w:val="0"/>
                                                                                  <w:divBdr>
                                                                                    <w:top w:val="none" w:sz="0" w:space="0" w:color="auto"/>
                                                                                    <w:left w:val="none" w:sz="0" w:space="0" w:color="auto"/>
                                                                                    <w:bottom w:val="none" w:sz="0" w:space="0" w:color="auto"/>
                                                                                    <w:right w:val="none" w:sz="0" w:space="0" w:color="auto"/>
                                                                                  </w:divBdr>
                                                                                  <w:divsChild>
                                                                                    <w:div w:id="838346222">
                                                                                      <w:marLeft w:val="0"/>
                                                                                      <w:marRight w:val="0"/>
                                                                                      <w:marTop w:val="0"/>
                                                                                      <w:marBottom w:val="0"/>
                                                                                      <w:divBdr>
                                                                                        <w:top w:val="none" w:sz="0" w:space="0" w:color="auto"/>
                                                                                        <w:left w:val="none" w:sz="0" w:space="0" w:color="auto"/>
                                                                                        <w:bottom w:val="none" w:sz="0" w:space="0" w:color="auto"/>
                                                                                        <w:right w:val="none" w:sz="0" w:space="0" w:color="auto"/>
                                                                                      </w:divBdr>
                                                                                      <w:divsChild>
                                                                                        <w:div w:id="685752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1567720">
                                      <w:marLeft w:val="0"/>
                                      <w:marRight w:val="0"/>
                                      <w:marTop w:val="210"/>
                                      <w:marBottom w:val="210"/>
                                      <w:divBdr>
                                        <w:top w:val="none" w:sz="0" w:space="0" w:color="auto"/>
                                        <w:left w:val="none" w:sz="0" w:space="0" w:color="auto"/>
                                        <w:bottom w:val="none" w:sz="0" w:space="0" w:color="auto"/>
                                        <w:right w:val="none" w:sz="0" w:space="0" w:color="auto"/>
                                      </w:divBdr>
                                      <w:divsChild>
                                        <w:div w:id="410276379">
                                          <w:marLeft w:val="480"/>
                                          <w:marRight w:val="0"/>
                                          <w:marTop w:val="0"/>
                                          <w:marBottom w:val="240"/>
                                          <w:divBdr>
                                            <w:top w:val="none" w:sz="0" w:space="0" w:color="auto"/>
                                            <w:left w:val="none" w:sz="0" w:space="0" w:color="auto"/>
                                            <w:bottom w:val="none" w:sz="0" w:space="0" w:color="auto"/>
                                            <w:right w:val="none" w:sz="0" w:space="0" w:color="auto"/>
                                          </w:divBdr>
                                          <w:divsChild>
                                            <w:div w:id="1078988471">
                                              <w:marLeft w:val="0"/>
                                              <w:marRight w:val="0"/>
                                              <w:marTop w:val="0"/>
                                              <w:marBottom w:val="0"/>
                                              <w:divBdr>
                                                <w:top w:val="none" w:sz="0" w:space="0" w:color="auto"/>
                                                <w:left w:val="none" w:sz="0" w:space="0" w:color="auto"/>
                                                <w:bottom w:val="none" w:sz="0" w:space="0" w:color="auto"/>
                                                <w:right w:val="none" w:sz="0" w:space="0" w:color="auto"/>
                                              </w:divBdr>
                                              <w:divsChild>
                                                <w:div w:id="638653393">
                                                  <w:marLeft w:val="0"/>
                                                  <w:marRight w:val="0"/>
                                                  <w:marTop w:val="210"/>
                                                  <w:marBottom w:val="210"/>
                                                  <w:divBdr>
                                                    <w:top w:val="none" w:sz="0" w:space="0" w:color="auto"/>
                                                    <w:left w:val="none" w:sz="0" w:space="0" w:color="auto"/>
                                                    <w:bottom w:val="none" w:sz="0" w:space="0" w:color="auto"/>
                                                    <w:right w:val="none" w:sz="0" w:space="0" w:color="auto"/>
                                                  </w:divBdr>
                                                  <w:divsChild>
                                                    <w:div w:id="1096634124">
                                                      <w:marLeft w:val="480"/>
                                                      <w:marRight w:val="0"/>
                                                      <w:marTop w:val="0"/>
                                                      <w:marBottom w:val="240"/>
                                                      <w:divBdr>
                                                        <w:top w:val="none" w:sz="0" w:space="0" w:color="auto"/>
                                                        <w:left w:val="none" w:sz="0" w:space="0" w:color="auto"/>
                                                        <w:bottom w:val="none" w:sz="0" w:space="0" w:color="auto"/>
                                                        <w:right w:val="none" w:sz="0" w:space="0" w:color="auto"/>
                                                      </w:divBdr>
                                                    </w:div>
                                                  </w:divsChild>
                                                </w:div>
                                                <w:div w:id="992681937">
                                                  <w:marLeft w:val="0"/>
                                                  <w:marRight w:val="0"/>
                                                  <w:marTop w:val="210"/>
                                                  <w:marBottom w:val="210"/>
                                                  <w:divBdr>
                                                    <w:top w:val="none" w:sz="0" w:space="0" w:color="auto"/>
                                                    <w:left w:val="none" w:sz="0" w:space="0" w:color="auto"/>
                                                    <w:bottom w:val="none" w:sz="0" w:space="0" w:color="auto"/>
                                                    <w:right w:val="none" w:sz="0" w:space="0" w:color="auto"/>
                                                  </w:divBdr>
                                                  <w:divsChild>
                                                    <w:div w:id="1242562855">
                                                      <w:marLeft w:val="480"/>
                                                      <w:marRight w:val="0"/>
                                                      <w:marTop w:val="0"/>
                                                      <w:marBottom w:val="240"/>
                                                      <w:divBdr>
                                                        <w:top w:val="none" w:sz="0" w:space="0" w:color="auto"/>
                                                        <w:left w:val="none" w:sz="0" w:space="0" w:color="auto"/>
                                                        <w:bottom w:val="none" w:sz="0" w:space="0" w:color="auto"/>
                                                        <w:right w:val="none" w:sz="0" w:space="0" w:color="auto"/>
                                                      </w:divBdr>
                                                    </w:div>
                                                  </w:divsChild>
                                                </w:div>
                                                <w:div w:id="90708513">
                                                  <w:marLeft w:val="0"/>
                                                  <w:marRight w:val="0"/>
                                                  <w:marTop w:val="210"/>
                                                  <w:marBottom w:val="210"/>
                                                  <w:divBdr>
                                                    <w:top w:val="none" w:sz="0" w:space="0" w:color="auto"/>
                                                    <w:left w:val="none" w:sz="0" w:space="0" w:color="auto"/>
                                                    <w:bottom w:val="none" w:sz="0" w:space="0" w:color="auto"/>
                                                    <w:right w:val="none" w:sz="0" w:space="0" w:color="auto"/>
                                                  </w:divBdr>
                                                  <w:divsChild>
                                                    <w:div w:id="644316429">
                                                      <w:marLeft w:val="480"/>
                                                      <w:marRight w:val="0"/>
                                                      <w:marTop w:val="0"/>
                                                      <w:marBottom w:val="240"/>
                                                      <w:divBdr>
                                                        <w:top w:val="none" w:sz="0" w:space="0" w:color="auto"/>
                                                        <w:left w:val="none" w:sz="0" w:space="0" w:color="auto"/>
                                                        <w:bottom w:val="none" w:sz="0" w:space="0" w:color="auto"/>
                                                        <w:right w:val="none" w:sz="0" w:space="0" w:color="auto"/>
                                                      </w:divBdr>
                                                    </w:div>
                                                  </w:divsChild>
                                                </w:div>
                                                <w:div w:id="1724939893">
                                                  <w:marLeft w:val="0"/>
                                                  <w:marRight w:val="0"/>
                                                  <w:marTop w:val="210"/>
                                                  <w:marBottom w:val="210"/>
                                                  <w:divBdr>
                                                    <w:top w:val="none" w:sz="0" w:space="0" w:color="auto"/>
                                                    <w:left w:val="none" w:sz="0" w:space="0" w:color="auto"/>
                                                    <w:bottom w:val="none" w:sz="0" w:space="0" w:color="auto"/>
                                                    <w:right w:val="none" w:sz="0" w:space="0" w:color="auto"/>
                                                  </w:divBdr>
                                                  <w:divsChild>
                                                    <w:div w:id="1932815954">
                                                      <w:marLeft w:val="480"/>
                                                      <w:marRight w:val="0"/>
                                                      <w:marTop w:val="0"/>
                                                      <w:marBottom w:val="240"/>
                                                      <w:divBdr>
                                                        <w:top w:val="none" w:sz="0" w:space="0" w:color="auto"/>
                                                        <w:left w:val="none" w:sz="0" w:space="0" w:color="auto"/>
                                                        <w:bottom w:val="none" w:sz="0" w:space="0" w:color="auto"/>
                                                        <w:right w:val="none" w:sz="0" w:space="0" w:color="auto"/>
                                                      </w:divBdr>
                                                    </w:div>
                                                  </w:divsChild>
                                                </w:div>
                                                <w:div w:id="1961569592">
                                                  <w:marLeft w:val="0"/>
                                                  <w:marRight w:val="0"/>
                                                  <w:marTop w:val="210"/>
                                                  <w:marBottom w:val="210"/>
                                                  <w:divBdr>
                                                    <w:top w:val="none" w:sz="0" w:space="0" w:color="auto"/>
                                                    <w:left w:val="none" w:sz="0" w:space="0" w:color="auto"/>
                                                    <w:bottom w:val="none" w:sz="0" w:space="0" w:color="auto"/>
                                                    <w:right w:val="none" w:sz="0" w:space="0" w:color="auto"/>
                                                  </w:divBdr>
                                                  <w:divsChild>
                                                    <w:div w:id="1806198430">
                                                      <w:marLeft w:val="480"/>
                                                      <w:marRight w:val="0"/>
                                                      <w:marTop w:val="0"/>
                                                      <w:marBottom w:val="240"/>
                                                      <w:divBdr>
                                                        <w:top w:val="none" w:sz="0" w:space="0" w:color="auto"/>
                                                        <w:left w:val="none" w:sz="0" w:space="0" w:color="auto"/>
                                                        <w:bottom w:val="none" w:sz="0" w:space="0" w:color="auto"/>
                                                        <w:right w:val="none" w:sz="0" w:space="0" w:color="auto"/>
                                                      </w:divBdr>
                                                    </w:div>
                                                  </w:divsChild>
                                                </w:div>
                                                <w:div w:id="784663607">
                                                  <w:marLeft w:val="0"/>
                                                  <w:marRight w:val="0"/>
                                                  <w:marTop w:val="210"/>
                                                  <w:marBottom w:val="210"/>
                                                  <w:divBdr>
                                                    <w:top w:val="none" w:sz="0" w:space="0" w:color="auto"/>
                                                    <w:left w:val="none" w:sz="0" w:space="0" w:color="auto"/>
                                                    <w:bottom w:val="none" w:sz="0" w:space="0" w:color="auto"/>
                                                    <w:right w:val="none" w:sz="0" w:space="0" w:color="auto"/>
                                                  </w:divBdr>
                                                  <w:divsChild>
                                                    <w:div w:id="1086611998">
                                                      <w:marLeft w:val="480"/>
                                                      <w:marRight w:val="0"/>
                                                      <w:marTop w:val="0"/>
                                                      <w:marBottom w:val="240"/>
                                                      <w:divBdr>
                                                        <w:top w:val="none" w:sz="0" w:space="0" w:color="auto"/>
                                                        <w:left w:val="none" w:sz="0" w:space="0" w:color="auto"/>
                                                        <w:bottom w:val="none" w:sz="0" w:space="0" w:color="auto"/>
                                                        <w:right w:val="none" w:sz="0" w:space="0" w:color="auto"/>
                                                      </w:divBdr>
                                                    </w:div>
                                                  </w:divsChild>
                                                </w:div>
                                                <w:div w:id="490296996">
                                                  <w:marLeft w:val="0"/>
                                                  <w:marRight w:val="0"/>
                                                  <w:marTop w:val="210"/>
                                                  <w:marBottom w:val="210"/>
                                                  <w:divBdr>
                                                    <w:top w:val="none" w:sz="0" w:space="0" w:color="auto"/>
                                                    <w:left w:val="none" w:sz="0" w:space="0" w:color="auto"/>
                                                    <w:bottom w:val="none" w:sz="0" w:space="0" w:color="auto"/>
                                                    <w:right w:val="none" w:sz="0" w:space="0" w:color="auto"/>
                                                  </w:divBdr>
                                                  <w:divsChild>
                                                    <w:div w:id="958489154">
                                                      <w:marLeft w:val="480"/>
                                                      <w:marRight w:val="0"/>
                                                      <w:marTop w:val="0"/>
                                                      <w:marBottom w:val="240"/>
                                                      <w:divBdr>
                                                        <w:top w:val="none" w:sz="0" w:space="0" w:color="auto"/>
                                                        <w:left w:val="none" w:sz="0" w:space="0" w:color="auto"/>
                                                        <w:bottom w:val="none" w:sz="0" w:space="0" w:color="auto"/>
                                                        <w:right w:val="none" w:sz="0" w:space="0" w:color="auto"/>
                                                      </w:divBdr>
                                                    </w:div>
                                                  </w:divsChild>
                                                </w:div>
                                                <w:div w:id="776296010">
                                                  <w:marLeft w:val="0"/>
                                                  <w:marRight w:val="0"/>
                                                  <w:marTop w:val="210"/>
                                                  <w:marBottom w:val="210"/>
                                                  <w:divBdr>
                                                    <w:top w:val="none" w:sz="0" w:space="0" w:color="auto"/>
                                                    <w:left w:val="none" w:sz="0" w:space="0" w:color="auto"/>
                                                    <w:bottom w:val="none" w:sz="0" w:space="0" w:color="auto"/>
                                                    <w:right w:val="none" w:sz="0" w:space="0" w:color="auto"/>
                                                  </w:divBdr>
                                                  <w:divsChild>
                                                    <w:div w:id="1725635240">
                                                      <w:marLeft w:val="480"/>
                                                      <w:marRight w:val="0"/>
                                                      <w:marTop w:val="0"/>
                                                      <w:marBottom w:val="240"/>
                                                      <w:divBdr>
                                                        <w:top w:val="none" w:sz="0" w:space="0" w:color="auto"/>
                                                        <w:left w:val="none" w:sz="0" w:space="0" w:color="auto"/>
                                                        <w:bottom w:val="none" w:sz="0" w:space="0" w:color="auto"/>
                                                        <w:right w:val="none" w:sz="0" w:space="0" w:color="auto"/>
                                                      </w:divBdr>
                                                    </w:div>
                                                  </w:divsChild>
                                                </w:div>
                                                <w:div w:id="54664788">
                                                  <w:marLeft w:val="0"/>
                                                  <w:marRight w:val="0"/>
                                                  <w:marTop w:val="210"/>
                                                  <w:marBottom w:val="210"/>
                                                  <w:divBdr>
                                                    <w:top w:val="none" w:sz="0" w:space="0" w:color="auto"/>
                                                    <w:left w:val="none" w:sz="0" w:space="0" w:color="auto"/>
                                                    <w:bottom w:val="none" w:sz="0" w:space="0" w:color="auto"/>
                                                    <w:right w:val="none" w:sz="0" w:space="0" w:color="auto"/>
                                                  </w:divBdr>
                                                  <w:divsChild>
                                                    <w:div w:id="432552417">
                                                      <w:marLeft w:val="480"/>
                                                      <w:marRight w:val="0"/>
                                                      <w:marTop w:val="0"/>
                                                      <w:marBottom w:val="240"/>
                                                      <w:divBdr>
                                                        <w:top w:val="none" w:sz="0" w:space="0" w:color="auto"/>
                                                        <w:left w:val="none" w:sz="0" w:space="0" w:color="auto"/>
                                                        <w:bottom w:val="none" w:sz="0" w:space="0" w:color="auto"/>
                                                        <w:right w:val="none" w:sz="0" w:space="0" w:color="auto"/>
                                                      </w:divBdr>
                                                      <w:divsChild>
                                                        <w:div w:id="1972591263">
                                                          <w:marLeft w:val="0"/>
                                                          <w:marRight w:val="0"/>
                                                          <w:marTop w:val="0"/>
                                                          <w:marBottom w:val="0"/>
                                                          <w:divBdr>
                                                            <w:top w:val="none" w:sz="0" w:space="0" w:color="auto"/>
                                                            <w:left w:val="none" w:sz="0" w:space="0" w:color="auto"/>
                                                            <w:bottom w:val="none" w:sz="0" w:space="0" w:color="auto"/>
                                                            <w:right w:val="none" w:sz="0" w:space="0" w:color="auto"/>
                                                          </w:divBdr>
                                                          <w:divsChild>
                                                            <w:div w:id="423259053">
                                                              <w:marLeft w:val="0"/>
                                                              <w:marRight w:val="0"/>
                                                              <w:marTop w:val="0"/>
                                                              <w:marBottom w:val="0"/>
                                                              <w:divBdr>
                                                                <w:top w:val="none" w:sz="0" w:space="0" w:color="auto"/>
                                                                <w:left w:val="none" w:sz="0" w:space="0" w:color="auto"/>
                                                                <w:bottom w:val="none" w:sz="0" w:space="0" w:color="auto"/>
                                                                <w:right w:val="none" w:sz="0" w:space="0" w:color="auto"/>
                                                              </w:divBdr>
                                                              <w:divsChild>
                                                                <w:div w:id="200358646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343772">
                                                  <w:marLeft w:val="0"/>
                                                  <w:marRight w:val="0"/>
                                                  <w:marTop w:val="210"/>
                                                  <w:marBottom w:val="210"/>
                                                  <w:divBdr>
                                                    <w:top w:val="none" w:sz="0" w:space="0" w:color="auto"/>
                                                    <w:left w:val="none" w:sz="0" w:space="0" w:color="auto"/>
                                                    <w:bottom w:val="none" w:sz="0" w:space="0" w:color="auto"/>
                                                    <w:right w:val="none" w:sz="0" w:space="0" w:color="auto"/>
                                                  </w:divBdr>
                                                  <w:divsChild>
                                                    <w:div w:id="5405105">
                                                      <w:marLeft w:val="480"/>
                                                      <w:marRight w:val="0"/>
                                                      <w:marTop w:val="0"/>
                                                      <w:marBottom w:val="240"/>
                                                      <w:divBdr>
                                                        <w:top w:val="none" w:sz="0" w:space="0" w:color="auto"/>
                                                        <w:left w:val="none" w:sz="0" w:space="0" w:color="auto"/>
                                                        <w:bottom w:val="none" w:sz="0" w:space="0" w:color="auto"/>
                                                        <w:right w:val="none" w:sz="0" w:space="0" w:color="auto"/>
                                                      </w:divBdr>
                                                    </w:div>
                                                  </w:divsChild>
                                                </w:div>
                                                <w:div w:id="1228878936">
                                                  <w:marLeft w:val="0"/>
                                                  <w:marRight w:val="0"/>
                                                  <w:marTop w:val="210"/>
                                                  <w:marBottom w:val="210"/>
                                                  <w:divBdr>
                                                    <w:top w:val="none" w:sz="0" w:space="0" w:color="auto"/>
                                                    <w:left w:val="none" w:sz="0" w:space="0" w:color="auto"/>
                                                    <w:bottom w:val="none" w:sz="0" w:space="0" w:color="auto"/>
                                                    <w:right w:val="none" w:sz="0" w:space="0" w:color="auto"/>
                                                  </w:divBdr>
                                                  <w:divsChild>
                                                    <w:div w:id="1648170718">
                                                      <w:marLeft w:val="480"/>
                                                      <w:marRight w:val="0"/>
                                                      <w:marTop w:val="0"/>
                                                      <w:marBottom w:val="240"/>
                                                      <w:divBdr>
                                                        <w:top w:val="none" w:sz="0" w:space="0" w:color="auto"/>
                                                        <w:left w:val="none" w:sz="0" w:space="0" w:color="auto"/>
                                                        <w:bottom w:val="none" w:sz="0" w:space="0" w:color="auto"/>
                                                        <w:right w:val="none" w:sz="0" w:space="0" w:color="auto"/>
                                                      </w:divBdr>
                                                    </w:div>
                                                  </w:divsChild>
                                                </w:div>
                                                <w:div w:id="212079339">
                                                  <w:marLeft w:val="0"/>
                                                  <w:marRight w:val="0"/>
                                                  <w:marTop w:val="210"/>
                                                  <w:marBottom w:val="210"/>
                                                  <w:divBdr>
                                                    <w:top w:val="none" w:sz="0" w:space="0" w:color="auto"/>
                                                    <w:left w:val="none" w:sz="0" w:space="0" w:color="auto"/>
                                                    <w:bottom w:val="none" w:sz="0" w:space="0" w:color="auto"/>
                                                    <w:right w:val="none" w:sz="0" w:space="0" w:color="auto"/>
                                                  </w:divBdr>
                                                  <w:divsChild>
                                                    <w:div w:id="439029051">
                                                      <w:marLeft w:val="480"/>
                                                      <w:marRight w:val="0"/>
                                                      <w:marTop w:val="0"/>
                                                      <w:marBottom w:val="240"/>
                                                      <w:divBdr>
                                                        <w:top w:val="none" w:sz="0" w:space="0" w:color="auto"/>
                                                        <w:left w:val="none" w:sz="0" w:space="0" w:color="auto"/>
                                                        <w:bottom w:val="none" w:sz="0" w:space="0" w:color="auto"/>
                                                        <w:right w:val="none" w:sz="0" w:space="0" w:color="auto"/>
                                                      </w:divBdr>
                                                    </w:div>
                                                  </w:divsChild>
                                                </w:div>
                                                <w:div w:id="724109453">
                                                  <w:marLeft w:val="0"/>
                                                  <w:marRight w:val="0"/>
                                                  <w:marTop w:val="210"/>
                                                  <w:marBottom w:val="210"/>
                                                  <w:divBdr>
                                                    <w:top w:val="none" w:sz="0" w:space="0" w:color="auto"/>
                                                    <w:left w:val="none" w:sz="0" w:space="0" w:color="auto"/>
                                                    <w:bottom w:val="none" w:sz="0" w:space="0" w:color="auto"/>
                                                    <w:right w:val="none" w:sz="0" w:space="0" w:color="auto"/>
                                                  </w:divBdr>
                                                  <w:divsChild>
                                                    <w:div w:id="1115518355">
                                                      <w:marLeft w:val="480"/>
                                                      <w:marRight w:val="0"/>
                                                      <w:marTop w:val="0"/>
                                                      <w:marBottom w:val="240"/>
                                                      <w:divBdr>
                                                        <w:top w:val="none" w:sz="0" w:space="0" w:color="auto"/>
                                                        <w:left w:val="none" w:sz="0" w:space="0" w:color="auto"/>
                                                        <w:bottom w:val="none" w:sz="0" w:space="0" w:color="auto"/>
                                                        <w:right w:val="none" w:sz="0" w:space="0" w:color="auto"/>
                                                      </w:divBdr>
                                                    </w:div>
                                                  </w:divsChild>
                                                </w:div>
                                                <w:div w:id="1611934825">
                                                  <w:marLeft w:val="0"/>
                                                  <w:marRight w:val="0"/>
                                                  <w:marTop w:val="210"/>
                                                  <w:marBottom w:val="0"/>
                                                  <w:divBdr>
                                                    <w:top w:val="none" w:sz="0" w:space="0" w:color="auto"/>
                                                    <w:left w:val="none" w:sz="0" w:space="0" w:color="auto"/>
                                                    <w:bottom w:val="none" w:sz="0" w:space="0" w:color="auto"/>
                                                    <w:right w:val="none" w:sz="0" w:space="0" w:color="auto"/>
                                                  </w:divBdr>
                                                  <w:divsChild>
                                                    <w:div w:id="2127652733">
                                                      <w:marLeft w:val="480"/>
                                                      <w:marRight w:val="0"/>
                                                      <w:marTop w:val="0"/>
                                                      <w:marBottom w:val="240"/>
                                                      <w:divBdr>
                                                        <w:top w:val="none" w:sz="0" w:space="0" w:color="auto"/>
                                                        <w:left w:val="none" w:sz="0" w:space="0" w:color="auto"/>
                                                        <w:bottom w:val="none" w:sz="0" w:space="0" w:color="auto"/>
                                                        <w:right w:val="none" w:sz="0" w:space="0" w:color="auto"/>
                                                      </w:divBdr>
                                                      <w:divsChild>
                                                        <w:div w:id="1871650608">
                                                          <w:marLeft w:val="0"/>
                                                          <w:marRight w:val="0"/>
                                                          <w:marTop w:val="0"/>
                                                          <w:marBottom w:val="0"/>
                                                          <w:divBdr>
                                                            <w:top w:val="none" w:sz="0" w:space="0" w:color="auto"/>
                                                            <w:left w:val="none" w:sz="0" w:space="0" w:color="auto"/>
                                                            <w:bottom w:val="none" w:sz="0" w:space="0" w:color="auto"/>
                                                            <w:right w:val="none" w:sz="0" w:space="0" w:color="auto"/>
                                                          </w:divBdr>
                                                          <w:divsChild>
                                                            <w:div w:id="626474412">
                                                              <w:marLeft w:val="0"/>
                                                              <w:marRight w:val="0"/>
                                                              <w:marTop w:val="210"/>
                                                              <w:marBottom w:val="210"/>
                                                              <w:divBdr>
                                                                <w:top w:val="none" w:sz="0" w:space="0" w:color="auto"/>
                                                                <w:left w:val="none" w:sz="0" w:space="0" w:color="auto"/>
                                                                <w:bottom w:val="none" w:sz="0" w:space="0" w:color="auto"/>
                                                                <w:right w:val="none" w:sz="0" w:space="0" w:color="auto"/>
                                                              </w:divBdr>
                                                              <w:divsChild>
                                                                <w:div w:id="272521613">
                                                                  <w:marLeft w:val="480"/>
                                                                  <w:marRight w:val="0"/>
                                                                  <w:marTop w:val="0"/>
                                                                  <w:marBottom w:val="240"/>
                                                                  <w:divBdr>
                                                                    <w:top w:val="none" w:sz="0" w:space="0" w:color="auto"/>
                                                                    <w:left w:val="none" w:sz="0" w:space="0" w:color="auto"/>
                                                                    <w:bottom w:val="none" w:sz="0" w:space="0" w:color="auto"/>
                                                                    <w:right w:val="none" w:sz="0" w:space="0" w:color="auto"/>
                                                                  </w:divBdr>
                                                                </w:div>
                                                              </w:divsChild>
                                                            </w:div>
                                                            <w:div w:id="209075728">
                                                              <w:marLeft w:val="0"/>
                                                              <w:marRight w:val="0"/>
                                                              <w:marTop w:val="210"/>
                                                              <w:marBottom w:val="210"/>
                                                              <w:divBdr>
                                                                <w:top w:val="none" w:sz="0" w:space="0" w:color="auto"/>
                                                                <w:left w:val="none" w:sz="0" w:space="0" w:color="auto"/>
                                                                <w:bottom w:val="none" w:sz="0" w:space="0" w:color="auto"/>
                                                                <w:right w:val="none" w:sz="0" w:space="0" w:color="auto"/>
                                                              </w:divBdr>
                                                              <w:divsChild>
                                                                <w:div w:id="15619772">
                                                                  <w:marLeft w:val="480"/>
                                                                  <w:marRight w:val="0"/>
                                                                  <w:marTop w:val="0"/>
                                                                  <w:marBottom w:val="240"/>
                                                                  <w:divBdr>
                                                                    <w:top w:val="none" w:sz="0" w:space="0" w:color="auto"/>
                                                                    <w:left w:val="none" w:sz="0" w:space="0" w:color="auto"/>
                                                                    <w:bottom w:val="none" w:sz="0" w:space="0" w:color="auto"/>
                                                                    <w:right w:val="none" w:sz="0" w:space="0" w:color="auto"/>
                                                                  </w:divBdr>
                                                                </w:div>
                                                              </w:divsChild>
                                                            </w:div>
                                                            <w:div w:id="902905459">
                                                              <w:marLeft w:val="0"/>
                                                              <w:marRight w:val="0"/>
                                                              <w:marTop w:val="210"/>
                                                              <w:marBottom w:val="210"/>
                                                              <w:divBdr>
                                                                <w:top w:val="none" w:sz="0" w:space="0" w:color="auto"/>
                                                                <w:left w:val="none" w:sz="0" w:space="0" w:color="auto"/>
                                                                <w:bottom w:val="none" w:sz="0" w:space="0" w:color="auto"/>
                                                                <w:right w:val="none" w:sz="0" w:space="0" w:color="auto"/>
                                                              </w:divBdr>
                                                              <w:divsChild>
                                                                <w:div w:id="378282868">
                                                                  <w:marLeft w:val="480"/>
                                                                  <w:marRight w:val="0"/>
                                                                  <w:marTop w:val="0"/>
                                                                  <w:marBottom w:val="240"/>
                                                                  <w:divBdr>
                                                                    <w:top w:val="none" w:sz="0" w:space="0" w:color="auto"/>
                                                                    <w:left w:val="none" w:sz="0" w:space="0" w:color="auto"/>
                                                                    <w:bottom w:val="none" w:sz="0" w:space="0" w:color="auto"/>
                                                                    <w:right w:val="none" w:sz="0" w:space="0" w:color="auto"/>
                                                                  </w:divBdr>
                                                                </w:div>
                                                              </w:divsChild>
                                                            </w:div>
                                                            <w:div w:id="1925456809">
                                                              <w:marLeft w:val="0"/>
                                                              <w:marRight w:val="0"/>
                                                              <w:marTop w:val="210"/>
                                                              <w:marBottom w:val="210"/>
                                                              <w:divBdr>
                                                                <w:top w:val="none" w:sz="0" w:space="0" w:color="auto"/>
                                                                <w:left w:val="none" w:sz="0" w:space="0" w:color="auto"/>
                                                                <w:bottom w:val="none" w:sz="0" w:space="0" w:color="auto"/>
                                                                <w:right w:val="none" w:sz="0" w:space="0" w:color="auto"/>
                                                              </w:divBdr>
                                                              <w:divsChild>
                                                                <w:div w:id="1304891950">
                                                                  <w:marLeft w:val="480"/>
                                                                  <w:marRight w:val="0"/>
                                                                  <w:marTop w:val="0"/>
                                                                  <w:marBottom w:val="240"/>
                                                                  <w:divBdr>
                                                                    <w:top w:val="none" w:sz="0" w:space="0" w:color="auto"/>
                                                                    <w:left w:val="none" w:sz="0" w:space="0" w:color="auto"/>
                                                                    <w:bottom w:val="none" w:sz="0" w:space="0" w:color="auto"/>
                                                                    <w:right w:val="none" w:sz="0" w:space="0" w:color="auto"/>
                                                                  </w:divBdr>
                                                                </w:div>
                                                              </w:divsChild>
                                                            </w:div>
                                                            <w:div w:id="1877810121">
                                                              <w:marLeft w:val="0"/>
                                                              <w:marRight w:val="0"/>
                                                              <w:marTop w:val="210"/>
                                                              <w:marBottom w:val="0"/>
                                                              <w:divBdr>
                                                                <w:top w:val="none" w:sz="0" w:space="0" w:color="auto"/>
                                                                <w:left w:val="none" w:sz="0" w:space="0" w:color="auto"/>
                                                                <w:bottom w:val="none" w:sz="0" w:space="0" w:color="auto"/>
                                                                <w:right w:val="none" w:sz="0" w:space="0" w:color="auto"/>
                                                              </w:divBdr>
                                                              <w:divsChild>
                                                                <w:div w:id="59252033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859045">
                                      <w:marLeft w:val="0"/>
                                      <w:marRight w:val="0"/>
                                      <w:marTop w:val="210"/>
                                      <w:marBottom w:val="210"/>
                                      <w:divBdr>
                                        <w:top w:val="none" w:sz="0" w:space="0" w:color="auto"/>
                                        <w:left w:val="none" w:sz="0" w:space="0" w:color="auto"/>
                                        <w:bottom w:val="none" w:sz="0" w:space="0" w:color="auto"/>
                                        <w:right w:val="none" w:sz="0" w:space="0" w:color="auto"/>
                                      </w:divBdr>
                                      <w:divsChild>
                                        <w:div w:id="1481847785">
                                          <w:marLeft w:val="480"/>
                                          <w:marRight w:val="0"/>
                                          <w:marTop w:val="0"/>
                                          <w:marBottom w:val="240"/>
                                          <w:divBdr>
                                            <w:top w:val="none" w:sz="0" w:space="0" w:color="auto"/>
                                            <w:left w:val="none" w:sz="0" w:space="0" w:color="auto"/>
                                            <w:bottom w:val="none" w:sz="0" w:space="0" w:color="auto"/>
                                            <w:right w:val="none" w:sz="0" w:space="0" w:color="auto"/>
                                          </w:divBdr>
                                          <w:divsChild>
                                            <w:div w:id="1294556333">
                                              <w:marLeft w:val="0"/>
                                              <w:marRight w:val="0"/>
                                              <w:marTop w:val="0"/>
                                              <w:marBottom w:val="210"/>
                                              <w:divBdr>
                                                <w:top w:val="none" w:sz="0" w:space="0" w:color="auto"/>
                                                <w:left w:val="none" w:sz="0" w:space="0" w:color="auto"/>
                                                <w:bottom w:val="none" w:sz="0" w:space="0" w:color="auto"/>
                                                <w:right w:val="none" w:sz="0" w:space="0" w:color="auto"/>
                                              </w:divBdr>
                                            </w:div>
                                            <w:div w:id="1935892712">
                                              <w:marLeft w:val="0"/>
                                              <w:marRight w:val="0"/>
                                              <w:marTop w:val="0"/>
                                              <w:marBottom w:val="0"/>
                                              <w:divBdr>
                                                <w:top w:val="none" w:sz="0" w:space="0" w:color="auto"/>
                                                <w:left w:val="none" w:sz="0" w:space="0" w:color="auto"/>
                                                <w:bottom w:val="none" w:sz="0" w:space="0" w:color="auto"/>
                                                <w:right w:val="none" w:sz="0" w:space="0" w:color="auto"/>
                                              </w:divBdr>
                                              <w:divsChild>
                                                <w:div w:id="2089576478">
                                                  <w:marLeft w:val="0"/>
                                                  <w:marRight w:val="0"/>
                                                  <w:marTop w:val="210"/>
                                                  <w:marBottom w:val="210"/>
                                                  <w:divBdr>
                                                    <w:top w:val="none" w:sz="0" w:space="0" w:color="auto"/>
                                                    <w:left w:val="none" w:sz="0" w:space="0" w:color="auto"/>
                                                    <w:bottom w:val="none" w:sz="0" w:space="0" w:color="auto"/>
                                                    <w:right w:val="none" w:sz="0" w:space="0" w:color="auto"/>
                                                  </w:divBdr>
                                                  <w:divsChild>
                                                    <w:div w:id="176041080">
                                                      <w:marLeft w:val="480"/>
                                                      <w:marRight w:val="0"/>
                                                      <w:marTop w:val="0"/>
                                                      <w:marBottom w:val="240"/>
                                                      <w:divBdr>
                                                        <w:top w:val="none" w:sz="0" w:space="0" w:color="auto"/>
                                                        <w:left w:val="none" w:sz="0" w:space="0" w:color="auto"/>
                                                        <w:bottom w:val="none" w:sz="0" w:space="0" w:color="auto"/>
                                                        <w:right w:val="none" w:sz="0" w:space="0" w:color="auto"/>
                                                      </w:divBdr>
                                                      <w:divsChild>
                                                        <w:div w:id="104808923">
                                                          <w:marLeft w:val="0"/>
                                                          <w:marRight w:val="0"/>
                                                          <w:marTop w:val="0"/>
                                                          <w:marBottom w:val="0"/>
                                                          <w:divBdr>
                                                            <w:top w:val="none" w:sz="0" w:space="0" w:color="auto"/>
                                                            <w:left w:val="none" w:sz="0" w:space="0" w:color="auto"/>
                                                            <w:bottom w:val="none" w:sz="0" w:space="0" w:color="auto"/>
                                                            <w:right w:val="none" w:sz="0" w:space="0" w:color="auto"/>
                                                          </w:divBdr>
                                                          <w:divsChild>
                                                            <w:div w:id="1295524951">
                                                              <w:marLeft w:val="0"/>
                                                              <w:marRight w:val="0"/>
                                                              <w:marTop w:val="210"/>
                                                              <w:marBottom w:val="210"/>
                                                              <w:divBdr>
                                                                <w:top w:val="none" w:sz="0" w:space="0" w:color="auto"/>
                                                                <w:left w:val="none" w:sz="0" w:space="0" w:color="auto"/>
                                                                <w:bottom w:val="none" w:sz="0" w:space="0" w:color="auto"/>
                                                                <w:right w:val="none" w:sz="0" w:space="0" w:color="auto"/>
                                                              </w:divBdr>
                                                              <w:divsChild>
                                                                <w:div w:id="1953122631">
                                                                  <w:marLeft w:val="480"/>
                                                                  <w:marRight w:val="0"/>
                                                                  <w:marTop w:val="0"/>
                                                                  <w:marBottom w:val="240"/>
                                                                  <w:divBdr>
                                                                    <w:top w:val="none" w:sz="0" w:space="0" w:color="auto"/>
                                                                    <w:left w:val="none" w:sz="0" w:space="0" w:color="auto"/>
                                                                    <w:bottom w:val="none" w:sz="0" w:space="0" w:color="auto"/>
                                                                    <w:right w:val="none" w:sz="0" w:space="0" w:color="auto"/>
                                                                  </w:divBdr>
                                                                </w:div>
                                                              </w:divsChild>
                                                            </w:div>
                                                            <w:div w:id="1560241552">
                                                              <w:marLeft w:val="0"/>
                                                              <w:marRight w:val="0"/>
                                                              <w:marTop w:val="210"/>
                                                              <w:marBottom w:val="210"/>
                                                              <w:divBdr>
                                                                <w:top w:val="none" w:sz="0" w:space="0" w:color="auto"/>
                                                                <w:left w:val="none" w:sz="0" w:space="0" w:color="auto"/>
                                                                <w:bottom w:val="none" w:sz="0" w:space="0" w:color="auto"/>
                                                                <w:right w:val="none" w:sz="0" w:space="0" w:color="auto"/>
                                                              </w:divBdr>
                                                              <w:divsChild>
                                                                <w:div w:id="1109398789">
                                                                  <w:marLeft w:val="480"/>
                                                                  <w:marRight w:val="0"/>
                                                                  <w:marTop w:val="0"/>
                                                                  <w:marBottom w:val="240"/>
                                                                  <w:divBdr>
                                                                    <w:top w:val="none" w:sz="0" w:space="0" w:color="auto"/>
                                                                    <w:left w:val="none" w:sz="0" w:space="0" w:color="auto"/>
                                                                    <w:bottom w:val="none" w:sz="0" w:space="0" w:color="auto"/>
                                                                    <w:right w:val="none" w:sz="0" w:space="0" w:color="auto"/>
                                                                  </w:divBdr>
                                                                </w:div>
                                                              </w:divsChild>
                                                            </w:div>
                                                            <w:div w:id="1416709505">
                                                              <w:marLeft w:val="0"/>
                                                              <w:marRight w:val="0"/>
                                                              <w:marTop w:val="210"/>
                                                              <w:marBottom w:val="0"/>
                                                              <w:divBdr>
                                                                <w:top w:val="none" w:sz="0" w:space="0" w:color="auto"/>
                                                                <w:left w:val="none" w:sz="0" w:space="0" w:color="auto"/>
                                                                <w:bottom w:val="none" w:sz="0" w:space="0" w:color="auto"/>
                                                                <w:right w:val="none" w:sz="0" w:space="0" w:color="auto"/>
                                                              </w:divBdr>
                                                              <w:divsChild>
                                                                <w:div w:id="152647877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0813367">
                                                  <w:marLeft w:val="0"/>
                                                  <w:marRight w:val="0"/>
                                                  <w:marTop w:val="210"/>
                                                  <w:marBottom w:val="0"/>
                                                  <w:divBdr>
                                                    <w:top w:val="none" w:sz="0" w:space="0" w:color="auto"/>
                                                    <w:left w:val="none" w:sz="0" w:space="0" w:color="auto"/>
                                                    <w:bottom w:val="none" w:sz="0" w:space="0" w:color="auto"/>
                                                    <w:right w:val="none" w:sz="0" w:space="0" w:color="auto"/>
                                                  </w:divBdr>
                                                  <w:divsChild>
                                                    <w:div w:id="206779418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52253318">
                                      <w:marLeft w:val="0"/>
                                      <w:marRight w:val="0"/>
                                      <w:marTop w:val="210"/>
                                      <w:marBottom w:val="210"/>
                                      <w:divBdr>
                                        <w:top w:val="none" w:sz="0" w:space="0" w:color="auto"/>
                                        <w:left w:val="none" w:sz="0" w:space="0" w:color="auto"/>
                                        <w:bottom w:val="none" w:sz="0" w:space="0" w:color="auto"/>
                                        <w:right w:val="none" w:sz="0" w:space="0" w:color="auto"/>
                                      </w:divBdr>
                                      <w:divsChild>
                                        <w:div w:id="1590583644">
                                          <w:marLeft w:val="480"/>
                                          <w:marRight w:val="0"/>
                                          <w:marTop w:val="0"/>
                                          <w:marBottom w:val="240"/>
                                          <w:divBdr>
                                            <w:top w:val="none" w:sz="0" w:space="0" w:color="auto"/>
                                            <w:left w:val="none" w:sz="0" w:space="0" w:color="auto"/>
                                            <w:bottom w:val="none" w:sz="0" w:space="0" w:color="auto"/>
                                            <w:right w:val="none" w:sz="0" w:space="0" w:color="auto"/>
                                          </w:divBdr>
                                          <w:divsChild>
                                            <w:div w:id="310596066">
                                              <w:marLeft w:val="0"/>
                                              <w:marRight w:val="0"/>
                                              <w:marTop w:val="240"/>
                                              <w:marBottom w:val="0"/>
                                              <w:divBdr>
                                                <w:top w:val="none" w:sz="0" w:space="0" w:color="auto"/>
                                                <w:left w:val="none" w:sz="0" w:space="0" w:color="auto"/>
                                                <w:bottom w:val="none" w:sz="0" w:space="0" w:color="auto"/>
                                                <w:right w:val="none" w:sz="0" w:space="0" w:color="auto"/>
                                              </w:divBdr>
                                              <w:divsChild>
                                                <w:div w:id="2054691581">
                                                  <w:marLeft w:val="0"/>
                                                  <w:marRight w:val="0"/>
                                                  <w:marTop w:val="0"/>
                                                  <w:marBottom w:val="0"/>
                                                  <w:divBdr>
                                                    <w:top w:val="none" w:sz="0" w:space="0" w:color="auto"/>
                                                    <w:left w:val="none" w:sz="0" w:space="0" w:color="auto"/>
                                                    <w:bottom w:val="none" w:sz="0" w:space="0" w:color="auto"/>
                                                    <w:right w:val="none" w:sz="0" w:space="0" w:color="auto"/>
                                                  </w:divBdr>
                                                </w:div>
                                                <w:div w:id="1757676892">
                                                  <w:marLeft w:val="0"/>
                                                  <w:marRight w:val="0"/>
                                                  <w:marTop w:val="0"/>
                                                  <w:marBottom w:val="0"/>
                                                  <w:divBdr>
                                                    <w:top w:val="none" w:sz="0" w:space="0" w:color="auto"/>
                                                    <w:left w:val="none" w:sz="0" w:space="0" w:color="auto"/>
                                                    <w:bottom w:val="none" w:sz="0" w:space="0" w:color="auto"/>
                                                    <w:right w:val="none" w:sz="0" w:space="0" w:color="auto"/>
                                                  </w:divBdr>
                                                </w:div>
                                                <w:div w:id="807474237">
                                                  <w:marLeft w:val="0"/>
                                                  <w:marRight w:val="0"/>
                                                  <w:marTop w:val="0"/>
                                                  <w:marBottom w:val="0"/>
                                                  <w:divBdr>
                                                    <w:top w:val="none" w:sz="0" w:space="0" w:color="auto"/>
                                                    <w:left w:val="none" w:sz="0" w:space="0" w:color="auto"/>
                                                    <w:bottom w:val="none" w:sz="0" w:space="0" w:color="auto"/>
                                                    <w:right w:val="none" w:sz="0" w:space="0" w:color="auto"/>
                                                  </w:divBdr>
                                                </w:div>
                                                <w:div w:id="1867133667">
                                                  <w:marLeft w:val="0"/>
                                                  <w:marRight w:val="0"/>
                                                  <w:marTop w:val="0"/>
                                                  <w:marBottom w:val="0"/>
                                                  <w:divBdr>
                                                    <w:top w:val="none" w:sz="0" w:space="0" w:color="auto"/>
                                                    <w:left w:val="none" w:sz="0" w:space="0" w:color="auto"/>
                                                    <w:bottom w:val="none" w:sz="0" w:space="0" w:color="auto"/>
                                                    <w:right w:val="none" w:sz="0" w:space="0" w:color="auto"/>
                                                  </w:divBdr>
                                                </w:div>
                                                <w:div w:id="989790647">
                                                  <w:marLeft w:val="0"/>
                                                  <w:marRight w:val="0"/>
                                                  <w:marTop w:val="0"/>
                                                  <w:marBottom w:val="0"/>
                                                  <w:divBdr>
                                                    <w:top w:val="none" w:sz="0" w:space="0" w:color="auto"/>
                                                    <w:left w:val="none" w:sz="0" w:space="0" w:color="auto"/>
                                                    <w:bottom w:val="none" w:sz="0" w:space="0" w:color="auto"/>
                                                    <w:right w:val="none" w:sz="0" w:space="0" w:color="auto"/>
                                                  </w:divBdr>
                                                </w:div>
                                                <w:div w:id="1549218413">
                                                  <w:marLeft w:val="0"/>
                                                  <w:marRight w:val="0"/>
                                                  <w:marTop w:val="0"/>
                                                  <w:marBottom w:val="0"/>
                                                  <w:divBdr>
                                                    <w:top w:val="none" w:sz="0" w:space="0" w:color="auto"/>
                                                    <w:left w:val="none" w:sz="0" w:space="0" w:color="auto"/>
                                                    <w:bottom w:val="none" w:sz="0" w:space="0" w:color="auto"/>
                                                    <w:right w:val="none" w:sz="0" w:space="0" w:color="auto"/>
                                                  </w:divBdr>
                                                </w:div>
                                                <w:div w:id="611665706">
                                                  <w:marLeft w:val="0"/>
                                                  <w:marRight w:val="0"/>
                                                  <w:marTop w:val="0"/>
                                                  <w:marBottom w:val="0"/>
                                                  <w:divBdr>
                                                    <w:top w:val="none" w:sz="0" w:space="0" w:color="auto"/>
                                                    <w:left w:val="none" w:sz="0" w:space="0" w:color="auto"/>
                                                    <w:bottom w:val="none" w:sz="0" w:space="0" w:color="auto"/>
                                                    <w:right w:val="none" w:sz="0" w:space="0" w:color="auto"/>
                                                  </w:divBdr>
                                                </w:div>
                                                <w:div w:id="866717574">
                                                  <w:marLeft w:val="0"/>
                                                  <w:marRight w:val="0"/>
                                                  <w:marTop w:val="0"/>
                                                  <w:marBottom w:val="0"/>
                                                  <w:divBdr>
                                                    <w:top w:val="none" w:sz="0" w:space="0" w:color="auto"/>
                                                    <w:left w:val="none" w:sz="0" w:space="0" w:color="auto"/>
                                                    <w:bottom w:val="none" w:sz="0" w:space="0" w:color="auto"/>
                                                    <w:right w:val="none" w:sz="0" w:space="0" w:color="auto"/>
                                                  </w:divBdr>
                                                </w:div>
                                                <w:div w:id="109975001">
                                                  <w:marLeft w:val="0"/>
                                                  <w:marRight w:val="0"/>
                                                  <w:marTop w:val="0"/>
                                                  <w:marBottom w:val="0"/>
                                                  <w:divBdr>
                                                    <w:top w:val="none" w:sz="0" w:space="0" w:color="auto"/>
                                                    <w:left w:val="none" w:sz="0" w:space="0" w:color="auto"/>
                                                    <w:bottom w:val="none" w:sz="0" w:space="0" w:color="auto"/>
                                                    <w:right w:val="none" w:sz="0" w:space="0" w:color="auto"/>
                                                  </w:divBdr>
                                                </w:div>
                                                <w:div w:id="836069631">
                                                  <w:marLeft w:val="0"/>
                                                  <w:marRight w:val="0"/>
                                                  <w:marTop w:val="0"/>
                                                  <w:marBottom w:val="0"/>
                                                  <w:divBdr>
                                                    <w:top w:val="none" w:sz="0" w:space="0" w:color="auto"/>
                                                    <w:left w:val="none" w:sz="0" w:space="0" w:color="auto"/>
                                                    <w:bottom w:val="none" w:sz="0" w:space="0" w:color="auto"/>
                                                    <w:right w:val="none" w:sz="0" w:space="0" w:color="auto"/>
                                                  </w:divBdr>
                                                </w:div>
                                                <w:div w:id="609582029">
                                                  <w:marLeft w:val="0"/>
                                                  <w:marRight w:val="0"/>
                                                  <w:marTop w:val="0"/>
                                                  <w:marBottom w:val="0"/>
                                                  <w:divBdr>
                                                    <w:top w:val="none" w:sz="0" w:space="0" w:color="auto"/>
                                                    <w:left w:val="none" w:sz="0" w:space="0" w:color="auto"/>
                                                    <w:bottom w:val="none" w:sz="0" w:space="0" w:color="auto"/>
                                                    <w:right w:val="none" w:sz="0" w:space="0" w:color="auto"/>
                                                  </w:divBdr>
                                                </w:div>
                                                <w:div w:id="484130151">
                                                  <w:marLeft w:val="0"/>
                                                  <w:marRight w:val="0"/>
                                                  <w:marTop w:val="0"/>
                                                  <w:marBottom w:val="0"/>
                                                  <w:divBdr>
                                                    <w:top w:val="none" w:sz="0" w:space="0" w:color="auto"/>
                                                    <w:left w:val="none" w:sz="0" w:space="0" w:color="auto"/>
                                                    <w:bottom w:val="none" w:sz="0" w:space="0" w:color="auto"/>
                                                    <w:right w:val="none" w:sz="0" w:space="0" w:color="auto"/>
                                                  </w:divBdr>
                                                </w:div>
                                                <w:div w:id="797914242">
                                                  <w:marLeft w:val="0"/>
                                                  <w:marRight w:val="0"/>
                                                  <w:marTop w:val="0"/>
                                                  <w:marBottom w:val="0"/>
                                                  <w:divBdr>
                                                    <w:top w:val="none" w:sz="0" w:space="0" w:color="auto"/>
                                                    <w:left w:val="none" w:sz="0" w:space="0" w:color="auto"/>
                                                    <w:bottom w:val="none" w:sz="0" w:space="0" w:color="auto"/>
                                                    <w:right w:val="none" w:sz="0" w:space="0" w:color="auto"/>
                                                  </w:divBdr>
                                                </w:div>
                                                <w:div w:id="1959069297">
                                                  <w:marLeft w:val="0"/>
                                                  <w:marRight w:val="0"/>
                                                  <w:marTop w:val="0"/>
                                                  <w:marBottom w:val="0"/>
                                                  <w:divBdr>
                                                    <w:top w:val="none" w:sz="0" w:space="0" w:color="auto"/>
                                                    <w:left w:val="none" w:sz="0" w:space="0" w:color="auto"/>
                                                    <w:bottom w:val="none" w:sz="0" w:space="0" w:color="auto"/>
                                                    <w:right w:val="none" w:sz="0" w:space="0" w:color="auto"/>
                                                  </w:divBdr>
                                                </w:div>
                                                <w:div w:id="735129400">
                                                  <w:marLeft w:val="0"/>
                                                  <w:marRight w:val="0"/>
                                                  <w:marTop w:val="0"/>
                                                  <w:marBottom w:val="0"/>
                                                  <w:divBdr>
                                                    <w:top w:val="none" w:sz="0" w:space="0" w:color="auto"/>
                                                    <w:left w:val="none" w:sz="0" w:space="0" w:color="auto"/>
                                                    <w:bottom w:val="none" w:sz="0" w:space="0" w:color="auto"/>
                                                    <w:right w:val="none" w:sz="0" w:space="0" w:color="auto"/>
                                                  </w:divBdr>
                                                </w:div>
                                                <w:div w:id="490412790">
                                                  <w:marLeft w:val="0"/>
                                                  <w:marRight w:val="0"/>
                                                  <w:marTop w:val="0"/>
                                                  <w:marBottom w:val="0"/>
                                                  <w:divBdr>
                                                    <w:top w:val="none" w:sz="0" w:space="0" w:color="auto"/>
                                                    <w:left w:val="none" w:sz="0" w:space="0" w:color="auto"/>
                                                    <w:bottom w:val="none" w:sz="0" w:space="0" w:color="auto"/>
                                                    <w:right w:val="none" w:sz="0" w:space="0" w:color="auto"/>
                                                  </w:divBdr>
                                                </w:div>
                                                <w:div w:id="1808349673">
                                                  <w:marLeft w:val="0"/>
                                                  <w:marRight w:val="0"/>
                                                  <w:marTop w:val="0"/>
                                                  <w:marBottom w:val="0"/>
                                                  <w:divBdr>
                                                    <w:top w:val="none" w:sz="0" w:space="0" w:color="auto"/>
                                                    <w:left w:val="none" w:sz="0" w:space="0" w:color="auto"/>
                                                    <w:bottom w:val="none" w:sz="0" w:space="0" w:color="auto"/>
                                                    <w:right w:val="none" w:sz="0" w:space="0" w:color="auto"/>
                                                  </w:divBdr>
                                                </w:div>
                                                <w:div w:id="686759392">
                                                  <w:marLeft w:val="0"/>
                                                  <w:marRight w:val="0"/>
                                                  <w:marTop w:val="0"/>
                                                  <w:marBottom w:val="0"/>
                                                  <w:divBdr>
                                                    <w:top w:val="none" w:sz="0" w:space="0" w:color="auto"/>
                                                    <w:left w:val="none" w:sz="0" w:space="0" w:color="auto"/>
                                                    <w:bottom w:val="none" w:sz="0" w:space="0" w:color="auto"/>
                                                    <w:right w:val="none" w:sz="0" w:space="0" w:color="auto"/>
                                                  </w:divBdr>
                                                </w:div>
                                                <w:div w:id="783036439">
                                                  <w:marLeft w:val="0"/>
                                                  <w:marRight w:val="0"/>
                                                  <w:marTop w:val="0"/>
                                                  <w:marBottom w:val="0"/>
                                                  <w:divBdr>
                                                    <w:top w:val="none" w:sz="0" w:space="0" w:color="auto"/>
                                                    <w:left w:val="none" w:sz="0" w:space="0" w:color="auto"/>
                                                    <w:bottom w:val="none" w:sz="0" w:space="0" w:color="auto"/>
                                                    <w:right w:val="none" w:sz="0" w:space="0" w:color="auto"/>
                                                  </w:divBdr>
                                                </w:div>
                                                <w:div w:id="1784763840">
                                                  <w:marLeft w:val="0"/>
                                                  <w:marRight w:val="0"/>
                                                  <w:marTop w:val="0"/>
                                                  <w:marBottom w:val="0"/>
                                                  <w:divBdr>
                                                    <w:top w:val="none" w:sz="0" w:space="0" w:color="auto"/>
                                                    <w:left w:val="none" w:sz="0" w:space="0" w:color="auto"/>
                                                    <w:bottom w:val="none" w:sz="0" w:space="0" w:color="auto"/>
                                                    <w:right w:val="none" w:sz="0" w:space="0" w:color="auto"/>
                                                  </w:divBdr>
                                                </w:div>
                                                <w:div w:id="1297417654">
                                                  <w:marLeft w:val="0"/>
                                                  <w:marRight w:val="0"/>
                                                  <w:marTop w:val="0"/>
                                                  <w:marBottom w:val="0"/>
                                                  <w:divBdr>
                                                    <w:top w:val="none" w:sz="0" w:space="0" w:color="auto"/>
                                                    <w:left w:val="none" w:sz="0" w:space="0" w:color="auto"/>
                                                    <w:bottom w:val="none" w:sz="0" w:space="0" w:color="auto"/>
                                                    <w:right w:val="none" w:sz="0" w:space="0" w:color="auto"/>
                                                  </w:divBdr>
                                                </w:div>
                                                <w:div w:id="423383733">
                                                  <w:marLeft w:val="0"/>
                                                  <w:marRight w:val="0"/>
                                                  <w:marTop w:val="0"/>
                                                  <w:marBottom w:val="0"/>
                                                  <w:divBdr>
                                                    <w:top w:val="none" w:sz="0" w:space="0" w:color="auto"/>
                                                    <w:left w:val="none" w:sz="0" w:space="0" w:color="auto"/>
                                                    <w:bottom w:val="none" w:sz="0" w:space="0" w:color="auto"/>
                                                    <w:right w:val="none" w:sz="0" w:space="0" w:color="auto"/>
                                                  </w:divBdr>
                                                </w:div>
                                                <w:div w:id="69430153">
                                                  <w:marLeft w:val="0"/>
                                                  <w:marRight w:val="0"/>
                                                  <w:marTop w:val="0"/>
                                                  <w:marBottom w:val="0"/>
                                                  <w:divBdr>
                                                    <w:top w:val="none" w:sz="0" w:space="0" w:color="auto"/>
                                                    <w:left w:val="none" w:sz="0" w:space="0" w:color="auto"/>
                                                    <w:bottom w:val="none" w:sz="0" w:space="0" w:color="auto"/>
                                                    <w:right w:val="none" w:sz="0" w:space="0" w:color="auto"/>
                                                  </w:divBdr>
                                                </w:div>
                                                <w:div w:id="139082736">
                                                  <w:marLeft w:val="0"/>
                                                  <w:marRight w:val="0"/>
                                                  <w:marTop w:val="0"/>
                                                  <w:marBottom w:val="0"/>
                                                  <w:divBdr>
                                                    <w:top w:val="none" w:sz="0" w:space="0" w:color="auto"/>
                                                    <w:left w:val="none" w:sz="0" w:space="0" w:color="auto"/>
                                                    <w:bottom w:val="none" w:sz="0" w:space="0" w:color="auto"/>
                                                    <w:right w:val="none" w:sz="0" w:space="0" w:color="auto"/>
                                                  </w:divBdr>
                                                </w:div>
                                                <w:div w:id="236399826">
                                                  <w:marLeft w:val="0"/>
                                                  <w:marRight w:val="0"/>
                                                  <w:marTop w:val="0"/>
                                                  <w:marBottom w:val="0"/>
                                                  <w:divBdr>
                                                    <w:top w:val="none" w:sz="0" w:space="0" w:color="auto"/>
                                                    <w:left w:val="none" w:sz="0" w:space="0" w:color="auto"/>
                                                    <w:bottom w:val="none" w:sz="0" w:space="0" w:color="auto"/>
                                                    <w:right w:val="none" w:sz="0" w:space="0" w:color="auto"/>
                                                  </w:divBdr>
                                                </w:div>
                                                <w:div w:id="443840360">
                                                  <w:marLeft w:val="0"/>
                                                  <w:marRight w:val="0"/>
                                                  <w:marTop w:val="0"/>
                                                  <w:marBottom w:val="0"/>
                                                  <w:divBdr>
                                                    <w:top w:val="none" w:sz="0" w:space="0" w:color="auto"/>
                                                    <w:left w:val="none" w:sz="0" w:space="0" w:color="auto"/>
                                                    <w:bottom w:val="none" w:sz="0" w:space="0" w:color="auto"/>
                                                    <w:right w:val="none" w:sz="0" w:space="0" w:color="auto"/>
                                                  </w:divBdr>
                                                </w:div>
                                                <w:div w:id="1913076348">
                                                  <w:marLeft w:val="0"/>
                                                  <w:marRight w:val="0"/>
                                                  <w:marTop w:val="0"/>
                                                  <w:marBottom w:val="0"/>
                                                  <w:divBdr>
                                                    <w:top w:val="none" w:sz="0" w:space="0" w:color="auto"/>
                                                    <w:left w:val="none" w:sz="0" w:space="0" w:color="auto"/>
                                                    <w:bottom w:val="none" w:sz="0" w:space="0" w:color="auto"/>
                                                    <w:right w:val="none" w:sz="0" w:space="0" w:color="auto"/>
                                                  </w:divBdr>
                                                </w:div>
                                                <w:div w:id="767966975">
                                                  <w:marLeft w:val="0"/>
                                                  <w:marRight w:val="0"/>
                                                  <w:marTop w:val="0"/>
                                                  <w:marBottom w:val="0"/>
                                                  <w:divBdr>
                                                    <w:top w:val="none" w:sz="0" w:space="0" w:color="auto"/>
                                                    <w:left w:val="none" w:sz="0" w:space="0" w:color="auto"/>
                                                    <w:bottom w:val="none" w:sz="0" w:space="0" w:color="auto"/>
                                                    <w:right w:val="none" w:sz="0" w:space="0" w:color="auto"/>
                                                  </w:divBdr>
                                                </w:div>
                                                <w:div w:id="1516844981">
                                                  <w:marLeft w:val="0"/>
                                                  <w:marRight w:val="0"/>
                                                  <w:marTop w:val="0"/>
                                                  <w:marBottom w:val="0"/>
                                                  <w:divBdr>
                                                    <w:top w:val="none" w:sz="0" w:space="0" w:color="auto"/>
                                                    <w:left w:val="none" w:sz="0" w:space="0" w:color="auto"/>
                                                    <w:bottom w:val="none" w:sz="0" w:space="0" w:color="auto"/>
                                                    <w:right w:val="none" w:sz="0" w:space="0" w:color="auto"/>
                                                  </w:divBdr>
                                                </w:div>
                                                <w:div w:id="742795083">
                                                  <w:marLeft w:val="0"/>
                                                  <w:marRight w:val="0"/>
                                                  <w:marTop w:val="0"/>
                                                  <w:marBottom w:val="0"/>
                                                  <w:divBdr>
                                                    <w:top w:val="none" w:sz="0" w:space="0" w:color="auto"/>
                                                    <w:left w:val="none" w:sz="0" w:space="0" w:color="auto"/>
                                                    <w:bottom w:val="none" w:sz="0" w:space="0" w:color="auto"/>
                                                    <w:right w:val="none" w:sz="0" w:space="0" w:color="auto"/>
                                                  </w:divBdr>
                                                </w:div>
                                              </w:divsChild>
                                            </w:div>
                                            <w:div w:id="2079010863">
                                              <w:marLeft w:val="0"/>
                                              <w:marRight w:val="0"/>
                                              <w:marTop w:val="0"/>
                                              <w:marBottom w:val="0"/>
                                              <w:divBdr>
                                                <w:top w:val="none" w:sz="0" w:space="0" w:color="auto"/>
                                                <w:left w:val="none" w:sz="0" w:space="0" w:color="auto"/>
                                                <w:bottom w:val="none" w:sz="0" w:space="0" w:color="auto"/>
                                                <w:right w:val="none" w:sz="0" w:space="0" w:color="auto"/>
                                              </w:divBdr>
                                            </w:div>
                                            <w:div w:id="299191549">
                                              <w:marLeft w:val="0"/>
                                              <w:marRight w:val="0"/>
                                              <w:marTop w:val="0"/>
                                              <w:marBottom w:val="0"/>
                                              <w:divBdr>
                                                <w:top w:val="none" w:sz="0" w:space="0" w:color="auto"/>
                                                <w:left w:val="none" w:sz="0" w:space="0" w:color="auto"/>
                                                <w:bottom w:val="none" w:sz="0" w:space="0" w:color="auto"/>
                                                <w:right w:val="none" w:sz="0" w:space="0" w:color="auto"/>
                                              </w:divBdr>
                                            </w:div>
                                            <w:div w:id="92735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18936">
                                      <w:marLeft w:val="0"/>
                                      <w:marRight w:val="0"/>
                                      <w:marTop w:val="210"/>
                                      <w:marBottom w:val="210"/>
                                      <w:divBdr>
                                        <w:top w:val="none" w:sz="0" w:space="0" w:color="auto"/>
                                        <w:left w:val="none" w:sz="0" w:space="0" w:color="auto"/>
                                        <w:bottom w:val="none" w:sz="0" w:space="0" w:color="auto"/>
                                        <w:right w:val="none" w:sz="0" w:space="0" w:color="auto"/>
                                      </w:divBdr>
                                      <w:divsChild>
                                        <w:div w:id="904922882">
                                          <w:marLeft w:val="480"/>
                                          <w:marRight w:val="0"/>
                                          <w:marTop w:val="0"/>
                                          <w:marBottom w:val="240"/>
                                          <w:divBdr>
                                            <w:top w:val="none" w:sz="0" w:space="0" w:color="auto"/>
                                            <w:left w:val="none" w:sz="0" w:space="0" w:color="auto"/>
                                            <w:bottom w:val="none" w:sz="0" w:space="0" w:color="auto"/>
                                            <w:right w:val="none" w:sz="0" w:space="0" w:color="auto"/>
                                          </w:divBdr>
                                          <w:divsChild>
                                            <w:div w:id="388114656">
                                              <w:marLeft w:val="0"/>
                                              <w:marRight w:val="0"/>
                                              <w:marTop w:val="0"/>
                                              <w:marBottom w:val="0"/>
                                              <w:divBdr>
                                                <w:top w:val="none" w:sz="0" w:space="0" w:color="auto"/>
                                                <w:left w:val="none" w:sz="0" w:space="0" w:color="auto"/>
                                                <w:bottom w:val="none" w:sz="0" w:space="0" w:color="auto"/>
                                                <w:right w:val="none" w:sz="0" w:space="0" w:color="auto"/>
                                              </w:divBdr>
                                              <w:divsChild>
                                                <w:div w:id="41250171">
                                                  <w:marLeft w:val="0"/>
                                                  <w:marRight w:val="0"/>
                                                  <w:marTop w:val="210"/>
                                                  <w:marBottom w:val="210"/>
                                                  <w:divBdr>
                                                    <w:top w:val="none" w:sz="0" w:space="0" w:color="auto"/>
                                                    <w:left w:val="none" w:sz="0" w:space="0" w:color="auto"/>
                                                    <w:bottom w:val="none" w:sz="0" w:space="0" w:color="auto"/>
                                                    <w:right w:val="none" w:sz="0" w:space="0" w:color="auto"/>
                                                  </w:divBdr>
                                                  <w:divsChild>
                                                    <w:div w:id="773281318">
                                                      <w:marLeft w:val="480"/>
                                                      <w:marRight w:val="0"/>
                                                      <w:marTop w:val="0"/>
                                                      <w:marBottom w:val="240"/>
                                                      <w:divBdr>
                                                        <w:top w:val="none" w:sz="0" w:space="0" w:color="auto"/>
                                                        <w:left w:val="none" w:sz="0" w:space="0" w:color="auto"/>
                                                        <w:bottom w:val="none" w:sz="0" w:space="0" w:color="auto"/>
                                                        <w:right w:val="none" w:sz="0" w:space="0" w:color="auto"/>
                                                      </w:divBdr>
                                                    </w:div>
                                                  </w:divsChild>
                                                </w:div>
                                                <w:div w:id="151258597">
                                                  <w:marLeft w:val="0"/>
                                                  <w:marRight w:val="0"/>
                                                  <w:marTop w:val="210"/>
                                                  <w:marBottom w:val="210"/>
                                                  <w:divBdr>
                                                    <w:top w:val="none" w:sz="0" w:space="0" w:color="auto"/>
                                                    <w:left w:val="none" w:sz="0" w:space="0" w:color="auto"/>
                                                    <w:bottom w:val="none" w:sz="0" w:space="0" w:color="auto"/>
                                                    <w:right w:val="none" w:sz="0" w:space="0" w:color="auto"/>
                                                  </w:divBdr>
                                                  <w:divsChild>
                                                    <w:div w:id="686522093">
                                                      <w:marLeft w:val="480"/>
                                                      <w:marRight w:val="0"/>
                                                      <w:marTop w:val="0"/>
                                                      <w:marBottom w:val="240"/>
                                                      <w:divBdr>
                                                        <w:top w:val="none" w:sz="0" w:space="0" w:color="auto"/>
                                                        <w:left w:val="none" w:sz="0" w:space="0" w:color="auto"/>
                                                        <w:bottom w:val="none" w:sz="0" w:space="0" w:color="auto"/>
                                                        <w:right w:val="none" w:sz="0" w:space="0" w:color="auto"/>
                                                      </w:divBdr>
                                                    </w:div>
                                                  </w:divsChild>
                                                </w:div>
                                                <w:div w:id="742029308">
                                                  <w:marLeft w:val="0"/>
                                                  <w:marRight w:val="0"/>
                                                  <w:marTop w:val="210"/>
                                                  <w:marBottom w:val="210"/>
                                                  <w:divBdr>
                                                    <w:top w:val="none" w:sz="0" w:space="0" w:color="auto"/>
                                                    <w:left w:val="none" w:sz="0" w:space="0" w:color="auto"/>
                                                    <w:bottom w:val="none" w:sz="0" w:space="0" w:color="auto"/>
                                                    <w:right w:val="none" w:sz="0" w:space="0" w:color="auto"/>
                                                  </w:divBdr>
                                                  <w:divsChild>
                                                    <w:div w:id="1670210768">
                                                      <w:marLeft w:val="480"/>
                                                      <w:marRight w:val="0"/>
                                                      <w:marTop w:val="0"/>
                                                      <w:marBottom w:val="240"/>
                                                      <w:divBdr>
                                                        <w:top w:val="none" w:sz="0" w:space="0" w:color="auto"/>
                                                        <w:left w:val="none" w:sz="0" w:space="0" w:color="auto"/>
                                                        <w:bottom w:val="none" w:sz="0" w:space="0" w:color="auto"/>
                                                        <w:right w:val="none" w:sz="0" w:space="0" w:color="auto"/>
                                                      </w:divBdr>
                                                      <w:divsChild>
                                                        <w:div w:id="581373495">
                                                          <w:marLeft w:val="0"/>
                                                          <w:marRight w:val="0"/>
                                                          <w:marTop w:val="0"/>
                                                          <w:marBottom w:val="0"/>
                                                          <w:divBdr>
                                                            <w:top w:val="none" w:sz="0" w:space="0" w:color="auto"/>
                                                            <w:left w:val="none" w:sz="0" w:space="0" w:color="auto"/>
                                                            <w:bottom w:val="none" w:sz="0" w:space="0" w:color="auto"/>
                                                            <w:right w:val="none" w:sz="0" w:space="0" w:color="auto"/>
                                                          </w:divBdr>
                                                          <w:divsChild>
                                                            <w:div w:id="771558435">
                                                              <w:marLeft w:val="0"/>
                                                              <w:marRight w:val="0"/>
                                                              <w:marTop w:val="0"/>
                                                              <w:marBottom w:val="0"/>
                                                              <w:divBdr>
                                                                <w:top w:val="none" w:sz="0" w:space="0" w:color="auto"/>
                                                                <w:left w:val="none" w:sz="0" w:space="0" w:color="auto"/>
                                                                <w:bottom w:val="none" w:sz="0" w:space="0" w:color="auto"/>
                                                                <w:right w:val="none" w:sz="0" w:space="0" w:color="auto"/>
                                                              </w:divBdr>
                                                              <w:divsChild>
                                                                <w:div w:id="60368442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471584">
                                                  <w:marLeft w:val="0"/>
                                                  <w:marRight w:val="0"/>
                                                  <w:marTop w:val="210"/>
                                                  <w:marBottom w:val="210"/>
                                                  <w:divBdr>
                                                    <w:top w:val="none" w:sz="0" w:space="0" w:color="auto"/>
                                                    <w:left w:val="none" w:sz="0" w:space="0" w:color="auto"/>
                                                    <w:bottom w:val="none" w:sz="0" w:space="0" w:color="auto"/>
                                                    <w:right w:val="none" w:sz="0" w:space="0" w:color="auto"/>
                                                  </w:divBdr>
                                                  <w:divsChild>
                                                    <w:div w:id="475495314">
                                                      <w:marLeft w:val="480"/>
                                                      <w:marRight w:val="0"/>
                                                      <w:marTop w:val="0"/>
                                                      <w:marBottom w:val="240"/>
                                                      <w:divBdr>
                                                        <w:top w:val="none" w:sz="0" w:space="0" w:color="auto"/>
                                                        <w:left w:val="none" w:sz="0" w:space="0" w:color="auto"/>
                                                        <w:bottom w:val="none" w:sz="0" w:space="0" w:color="auto"/>
                                                        <w:right w:val="none" w:sz="0" w:space="0" w:color="auto"/>
                                                      </w:divBdr>
                                                    </w:div>
                                                  </w:divsChild>
                                                </w:div>
                                                <w:div w:id="1236665901">
                                                  <w:marLeft w:val="0"/>
                                                  <w:marRight w:val="0"/>
                                                  <w:marTop w:val="210"/>
                                                  <w:marBottom w:val="210"/>
                                                  <w:divBdr>
                                                    <w:top w:val="none" w:sz="0" w:space="0" w:color="auto"/>
                                                    <w:left w:val="none" w:sz="0" w:space="0" w:color="auto"/>
                                                    <w:bottom w:val="none" w:sz="0" w:space="0" w:color="auto"/>
                                                    <w:right w:val="none" w:sz="0" w:space="0" w:color="auto"/>
                                                  </w:divBdr>
                                                  <w:divsChild>
                                                    <w:div w:id="519856180">
                                                      <w:marLeft w:val="480"/>
                                                      <w:marRight w:val="0"/>
                                                      <w:marTop w:val="0"/>
                                                      <w:marBottom w:val="240"/>
                                                      <w:divBdr>
                                                        <w:top w:val="none" w:sz="0" w:space="0" w:color="auto"/>
                                                        <w:left w:val="none" w:sz="0" w:space="0" w:color="auto"/>
                                                        <w:bottom w:val="none" w:sz="0" w:space="0" w:color="auto"/>
                                                        <w:right w:val="none" w:sz="0" w:space="0" w:color="auto"/>
                                                      </w:divBdr>
                                                    </w:div>
                                                  </w:divsChild>
                                                </w:div>
                                                <w:div w:id="13310105">
                                                  <w:marLeft w:val="0"/>
                                                  <w:marRight w:val="0"/>
                                                  <w:marTop w:val="210"/>
                                                  <w:marBottom w:val="210"/>
                                                  <w:divBdr>
                                                    <w:top w:val="none" w:sz="0" w:space="0" w:color="auto"/>
                                                    <w:left w:val="none" w:sz="0" w:space="0" w:color="auto"/>
                                                    <w:bottom w:val="none" w:sz="0" w:space="0" w:color="auto"/>
                                                    <w:right w:val="none" w:sz="0" w:space="0" w:color="auto"/>
                                                  </w:divBdr>
                                                  <w:divsChild>
                                                    <w:div w:id="1764716105">
                                                      <w:marLeft w:val="480"/>
                                                      <w:marRight w:val="0"/>
                                                      <w:marTop w:val="0"/>
                                                      <w:marBottom w:val="240"/>
                                                      <w:divBdr>
                                                        <w:top w:val="none" w:sz="0" w:space="0" w:color="auto"/>
                                                        <w:left w:val="none" w:sz="0" w:space="0" w:color="auto"/>
                                                        <w:bottom w:val="none" w:sz="0" w:space="0" w:color="auto"/>
                                                        <w:right w:val="none" w:sz="0" w:space="0" w:color="auto"/>
                                                      </w:divBdr>
                                                    </w:div>
                                                  </w:divsChild>
                                                </w:div>
                                                <w:div w:id="271322316">
                                                  <w:marLeft w:val="0"/>
                                                  <w:marRight w:val="0"/>
                                                  <w:marTop w:val="210"/>
                                                  <w:marBottom w:val="210"/>
                                                  <w:divBdr>
                                                    <w:top w:val="none" w:sz="0" w:space="0" w:color="auto"/>
                                                    <w:left w:val="none" w:sz="0" w:space="0" w:color="auto"/>
                                                    <w:bottom w:val="none" w:sz="0" w:space="0" w:color="auto"/>
                                                    <w:right w:val="none" w:sz="0" w:space="0" w:color="auto"/>
                                                  </w:divBdr>
                                                  <w:divsChild>
                                                    <w:div w:id="471412466">
                                                      <w:marLeft w:val="480"/>
                                                      <w:marRight w:val="0"/>
                                                      <w:marTop w:val="0"/>
                                                      <w:marBottom w:val="240"/>
                                                      <w:divBdr>
                                                        <w:top w:val="none" w:sz="0" w:space="0" w:color="auto"/>
                                                        <w:left w:val="none" w:sz="0" w:space="0" w:color="auto"/>
                                                        <w:bottom w:val="none" w:sz="0" w:space="0" w:color="auto"/>
                                                        <w:right w:val="none" w:sz="0" w:space="0" w:color="auto"/>
                                                      </w:divBdr>
                                                      <w:divsChild>
                                                        <w:div w:id="2006975369">
                                                          <w:marLeft w:val="0"/>
                                                          <w:marRight w:val="0"/>
                                                          <w:marTop w:val="0"/>
                                                          <w:marBottom w:val="0"/>
                                                          <w:divBdr>
                                                            <w:top w:val="none" w:sz="0" w:space="0" w:color="auto"/>
                                                            <w:left w:val="none" w:sz="0" w:space="0" w:color="auto"/>
                                                            <w:bottom w:val="none" w:sz="0" w:space="0" w:color="auto"/>
                                                            <w:right w:val="none" w:sz="0" w:space="0" w:color="auto"/>
                                                          </w:divBdr>
                                                          <w:divsChild>
                                                            <w:div w:id="1168594039">
                                                              <w:marLeft w:val="0"/>
                                                              <w:marRight w:val="0"/>
                                                              <w:marTop w:val="0"/>
                                                              <w:marBottom w:val="0"/>
                                                              <w:divBdr>
                                                                <w:top w:val="none" w:sz="0" w:space="0" w:color="auto"/>
                                                                <w:left w:val="none" w:sz="0" w:space="0" w:color="auto"/>
                                                                <w:bottom w:val="none" w:sz="0" w:space="0" w:color="auto"/>
                                                                <w:right w:val="none" w:sz="0" w:space="0" w:color="auto"/>
                                                              </w:divBdr>
                                                              <w:divsChild>
                                                                <w:div w:id="70506596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21108">
                                                  <w:marLeft w:val="0"/>
                                                  <w:marRight w:val="0"/>
                                                  <w:marTop w:val="210"/>
                                                  <w:marBottom w:val="0"/>
                                                  <w:divBdr>
                                                    <w:top w:val="none" w:sz="0" w:space="0" w:color="auto"/>
                                                    <w:left w:val="none" w:sz="0" w:space="0" w:color="auto"/>
                                                    <w:bottom w:val="none" w:sz="0" w:space="0" w:color="auto"/>
                                                    <w:right w:val="none" w:sz="0" w:space="0" w:color="auto"/>
                                                  </w:divBdr>
                                                  <w:divsChild>
                                                    <w:div w:id="212090519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4428272">
                                      <w:marLeft w:val="0"/>
                                      <w:marRight w:val="0"/>
                                      <w:marTop w:val="210"/>
                                      <w:marBottom w:val="210"/>
                                      <w:divBdr>
                                        <w:top w:val="none" w:sz="0" w:space="0" w:color="auto"/>
                                        <w:left w:val="none" w:sz="0" w:space="0" w:color="auto"/>
                                        <w:bottom w:val="none" w:sz="0" w:space="0" w:color="auto"/>
                                        <w:right w:val="none" w:sz="0" w:space="0" w:color="auto"/>
                                      </w:divBdr>
                                      <w:divsChild>
                                        <w:div w:id="911892747">
                                          <w:marLeft w:val="480"/>
                                          <w:marRight w:val="0"/>
                                          <w:marTop w:val="0"/>
                                          <w:marBottom w:val="240"/>
                                          <w:divBdr>
                                            <w:top w:val="none" w:sz="0" w:space="0" w:color="auto"/>
                                            <w:left w:val="none" w:sz="0" w:space="0" w:color="auto"/>
                                            <w:bottom w:val="none" w:sz="0" w:space="0" w:color="auto"/>
                                            <w:right w:val="none" w:sz="0" w:space="0" w:color="auto"/>
                                          </w:divBdr>
                                          <w:divsChild>
                                            <w:div w:id="514728533">
                                              <w:marLeft w:val="0"/>
                                              <w:marRight w:val="0"/>
                                              <w:marTop w:val="0"/>
                                              <w:marBottom w:val="0"/>
                                              <w:divBdr>
                                                <w:top w:val="none" w:sz="0" w:space="0" w:color="auto"/>
                                                <w:left w:val="none" w:sz="0" w:space="0" w:color="auto"/>
                                                <w:bottom w:val="none" w:sz="0" w:space="0" w:color="auto"/>
                                                <w:right w:val="none" w:sz="0" w:space="0" w:color="auto"/>
                                              </w:divBdr>
                                              <w:divsChild>
                                                <w:div w:id="1388139329">
                                                  <w:marLeft w:val="0"/>
                                                  <w:marRight w:val="0"/>
                                                  <w:marTop w:val="210"/>
                                                  <w:marBottom w:val="210"/>
                                                  <w:divBdr>
                                                    <w:top w:val="none" w:sz="0" w:space="0" w:color="auto"/>
                                                    <w:left w:val="none" w:sz="0" w:space="0" w:color="auto"/>
                                                    <w:bottom w:val="none" w:sz="0" w:space="0" w:color="auto"/>
                                                    <w:right w:val="none" w:sz="0" w:space="0" w:color="auto"/>
                                                  </w:divBdr>
                                                  <w:divsChild>
                                                    <w:div w:id="1194928119">
                                                      <w:marLeft w:val="480"/>
                                                      <w:marRight w:val="0"/>
                                                      <w:marTop w:val="0"/>
                                                      <w:marBottom w:val="240"/>
                                                      <w:divBdr>
                                                        <w:top w:val="none" w:sz="0" w:space="0" w:color="auto"/>
                                                        <w:left w:val="none" w:sz="0" w:space="0" w:color="auto"/>
                                                        <w:bottom w:val="none" w:sz="0" w:space="0" w:color="auto"/>
                                                        <w:right w:val="none" w:sz="0" w:space="0" w:color="auto"/>
                                                      </w:divBdr>
                                                    </w:div>
                                                  </w:divsChild>
                                                </w:div>
                                                <w:div w:id="195118267">
                                                  <w:marLeft w:val="0"/>
                                                  <w:marRight w:val="0"/>
                                                  <w:marTop w:val="210"/>
                                                  <w:marBottom w:val="210"/>
                                                  <w:divBdr>
                                                    <w:top w:val="none" w:sz="0" w:space="0" w:color="auto"/>
                                                    <w:left w:val="none" w:sz="0" w:space="0" w:color="auto"/>
                                                    <w:bottom w:val="none" w:sz="0" w:space="0" w:color="auto"/>
                                                    <w:right w:val="none" w:sz="0" w:space="0" w:color="auto"/>
                                                  </w:divBdr>
                                                  <w:divsChild>
                                                    <w:div w:id="181868139">
                                                      <w:marLeft w:val="480"/>
                                                      <w:marRight w:val="0"/>
                                                      <w:marTop w:val="0"/>
                                                      <w:marBottom w:val="240"/>
                                                      <w:divBdr>
                                                        <w:top w:val="none" w:sz="0" w:space="0" w:color="auto"/>
                                                        <w:left w:val="none" w:sz="0" w:space="0" w:color="auto"/>
                                                        <w:bottom w:val="none" w:sz="0" w:space="0" w:color="auto"/>
                                                        <w:right w:val="none" w:sz="0" w:space="0" w:color="auto"/>
                                                      </w:divBdr>
                                                    </w:div>
                                                  </w:divsChild>
                                                </w:div>
                                                <w:div w:id="293099222">
                                                  <w:marLeft w:val="0"/>
                                                  <w:marRight w:val="0"/>
                                                  <w:marTop w:val="210"/>
                                                  <w:marBottom w:val="210"/>
                                                  <w:divBdr>
                                                    <w:top w:val="none" w:sz="0" w:space="0" w:color="auto"/>
                                                    <w:left w:val="none" w:sz="0" w:space="0" w:color="auto"/>
                                                    <w:bottom w:val="none" w:sz="0" w:space="0" w:color="auto"/>
                                                    <w:right w:val="none" w:sz="0" w:space="0" w:color="auto"/>
                                                  </w:divBdr>
                                                  <w:divsChild>
                                                    <w:div w:id="1769741021">
                                                      <w:marLeft w:val="480"/>
                                                      <w:marRight w:val="0"/>
                                                      <w:marTop w:val="0"/>
                                                      <w:marBottom w:val="240"/>
                                                      <w:divBdr>
                                                        <w:top w:val="none" w:sz="0" w:space="0" w:color="auto"/>
                                                        <w:left w:val="none" w:sz="0" w:space="0" w:color="auto"/>
                                                        <w:bottom w:val="none" w:sz="0" w:space="0" w:color="auto"/>
                                                        <w:right w:val="none" w:sz="0" w:space="0" w:color="auto"/>
                                                      </w:divBdr>
                                                    </w:div>
                                                  </w:divsChild>
                                                </w:div>
                                                <w:div w:id="681785202">
                                                  <w:marLeft w:val="0"/>
                                                  <w:marRight w:val="0"/>
                                                  <w:marTop w:val="210"/>
                                                  <w:marBottom w:val="210"/>
                                                  <w:divBdr>
                                                    <w:top w:val="none" w:sz="0" w:space="0" w:color="auto"/>
                                                    <w:left w:val="none" w:sz="0" w:space="0" w:color="auto"/>
                                                    <w:bottom w:val="none" w:sz="0" w:space="0" w:color="auto"/>
                                                    <w:right w:val="none" w:sz="0" w:space="0" w:color="auto"/>
                                                  </w:divBdr>
                                                  <w:divsChild>
                                                    <w:div w:id="1737169799">
                                                      <w:marLeft w:val="480"/>
                                                      <w:marRight w:val="0"/>
                                                      <w:marTop w:val="0"/>
                                                      <w:marBottom w:val="240"/>
                                                      <w:divBdr>
                                                        <w:top w:val="none" w:sz="0" w:space="0" w:color="auto"/>
                                                        <w:left w:val="none" w:sz="0" w:space="0" w:color="auto"/>
                                                        <w:bottom w:val="none" w:sz="0" w:space="0" w:color="auto"/>
                                                        <w:right w:val="none" w:sz="0" w:space="0" w:color="auto"/>
                                                      </w:divBdr>
                                                    </w:div>
                                                  </w:divsChild>
                                                </w:div>
                                                <w:div w:id="587496723">
                                                  <w:marLeft w:val="0"/>
                                                  <w:marRight w:val="0"/>
                                                  <w:marTop w:val="210"/>
                                                  <w:marBottom w:val="210"/>
                                                  <w:divBdr>
                                                    <w:top w:val="none" w:sz="0" w:space="0" w:color="auto"/>
                                                    <w:left w:val="none" w:sz="0" w:space="0" w:color="auto"/>
                                                    <w:bottom w:val="none" w:sz="0" w:space="0" w:color="auto"/>
                                                    <w:right w:val="none" w:sz="0" w:space="0" w:color="auto"/>
                                                  </w:divBdr>
                                                  <w:divsChild>
                                                    <w:div w:id="405734498">
                                                      <w:marLeft w:val="480"/>
                                                      <w:marRight w:val="0"/>
                                                      <w:marTop w:val="0"/>
                                                      <w:marBottom w:val="240"/>
                                                      <w:divBdr>
                                                        <w:top w:val="none" w:sz="0" w:space="0" w:color="auto"/>
                                                        <w:left w:val="none" w:sz="0" w:space="0" w:color="auto"/>
                                                        <w:bottom w:val="none" w:sz="0" w:space="0" w:color="auto"/>
                                                        <w:right w:val="none" w:sz="0" w:space="0" w:color="auto"/>
                                                      </w:divBdr>
                                                    </w:div>
                                                  </w:divsChild>
                                                </w:div>
                                                <w:div w:id="521212454">
                                                  <w:marLeft w:val="0"/>
                                                  <w:marRight w:val="0"/>
                                                  <w:marTop w:val="210"/>
                                                  <w:marBottom w:val="210"/>
                                                  <w:divBdr>
                                                    <w:top w:val="none" w:sz="0" w:space="0" w:color="auto"/>
                                                    <w:left w:val="none" w:sz="0" w:space="0" w:color="auto"/>
                                                    <w:bottom w:val="none" w:sz="0" w:space="0" w:color="auto"/>
                                                    <w:right w:val="none" w:sz="0" w:space="0" w:color="auto"/>
                                                  </w:divBdr>
                                                  <w:divsChild>
                                                    <w:div w:id="2115589046">
                                                      <w:marLeft w:val="480"/>
                                                      <w:marRight w:val="0"/>
                                                      <w:marTop w:val="0"/>
                                                      <w:marBottom w:val="240"/>
                                                      <w:divBdr>
                                                        <w:top w:val="none" w:sz="0" w:space="0" w:color="auto"/>
                                                        <w:left w:val="none" w:sz="0" w:space="0" w:color="auto"/>
                                                        <w:bottom w:val="none" w:sz="0" w:space="0" w:color="auto"/>
                                                        <w:right w:val="none" w:sz="0" w:space="0" w:color="auto"/>
                                                      </w:divBdr>
                                                    </w:div>
                                                  </w:divsChild>
                                                </w:div>
                                                <w:div w:id="1283027286">
                                                  <w:marLeft w:val="0"/>
                                                  <w:marRight w:val="0"/>
                                                  <w:marTop w:val="210"/>
                                                  <w:marBottom w:val="0"/>
                                                  <w:divBdr>
                                                    <w:top w:val="none" w:sz="0" w:space="0" w:color="auto"/>
                                                    <w:left w:val="none" w:sz="0" w:space="0" w:color="auto"/>
                                                    <w:bottom w:val="none" w:sz="0" w:space="0" w:color="auto"/>
                                                    <w:right w:val="none" w:sz="0" w:space="0" w:color="auto"/>
                                                  </w:divBdr>
                                                  <w:divsChild>
                                                    <w:div w:id="147784319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55176239">
                                      <w:marLeft w:val="0"/>
                                      <w:marRight w:val="0"/>
                                      <w:marTop w:val="210"/>
                                      <w:marBottom w:val="210"/>
                                      <w:divBdr>
                                        <w:top w:val="none" w:sz="0" w:space="0" w:color="auto"/>
                                        <w:left w:val="none" w:sz="0" w:space="0" w:color="auto"/>
                                        <w:bottom w:val="none" w:sz="0" w:space="0" w:color="auto"/>
                                        <w:right w:val="none" w:sz="0" w:space="0" w:color="auto"/>
                                      </w:divBdr>
                                      <w:divsChild>
                                        <w:div w:id="1201473384">
                                          <w:marLeft w:val="480"/>
                                          <w:marRight w:val="0"/>
                                          <w:marTop w:val="0"/>
                                          <w:marBottom w:val="240"/>
                                          <w:divBdr>
                                            <w:top w:val="none" w:sz="0" w:space="0" w:color="auto"/>
                                            <w:left w:val="none" w:sz="0" w:space="0" w:color="auto"/>
                                            <w:bottom w:val="none" w:sz="0" w:space="0" w:color="auto"/>
                                            <w:right w:val="none" w:sz="0" w:space="0" w:color="auto"/>
                                          </w:divBdr>
                                          <w:divsChild>
                                            <w:div w:id="2111703076">
                                              <w:marLeft w:val="0"/>
                                              <w:marRight w:val="0"/>
                                              <w:marTop w:val="0"/>
                                              <w:marBottom w:val="0"/>
                                              <w:divBdr>
                                                <w:top w:val="none" w:sz="0" w:space="0" w:color="auto"/>
                                                <w:left w:val="none" w:sz="0" w:space="0" w:color="auto"/>
                                                <w:bottom w:val="none" w:sz="0" w:space="0" w:color="auto"/>
                                                <w:right w:val="none" w:sz="0" w:space="0" w:color="auto"/>
                                              </w:divBdr>
                                              <w:divsChild>
                                                <w:div w:id="505559856">
                                                  <w:marLeft w:val="0"/>
                                                  <w:marRight w:val="0"/>
                                                  <w:marTop w:val="210"/>
                                                  <w:marBottom w:val="210"/>
                                                  <w:divBdr>
                                                    <w:top w:val="none" w:sz="0" w:space="0" w:color="auto"/>
                                                    <w:left w:val="none" w:sz="0" w:space="0" w:color="auto"/>
                                                    <w:bottom w:val="none" w:sz="0" w:space="0" w:color="auto"/>
                                                    <w:right w:val="none" w:sz="0" w:space="0" w:color="auto"/>
                                                  </w:divBdr>
                                                  <w:divsChild>
                                                    <w:div w:id="468979574">
                                                      <w:marLeft w:val="480"/>
                                                      <w:marRight w:val="0"/>
                                                      <w:marTop w:val="0"/>
                                                      <w:marBottom w:val="240"/>
                                                      <w:divBdr>
                                                        <w:top w:val="none" w:sz="0" w:space="0" w:color="auto"/>
                                                        <w:left w:val="none" w:sz="0" w:space="0" w:color="auto"/>
                                                        <w:bottom w:val="none" w:sz="0" w:space="0" w:color="auto"/>
                                                        <w:right w:val="none" w:sz="0" w:space="0" w:color="auto"/>
                                                      </w:divBdr>
                                                    </w:div>
                                                  </w:divsChild>
                                                </w:div>
                                                <w:div w:id="1235891027">
                                                  <w:marLeft w:val="0"/>
                                                  <w:marRight w:val="0"/>
                                                  <w:marTop w:val="210"/>
                                                  <w:marBottom w:val="210"/>
                                                  <w:divBdr>
                                                    <w:top w:val="none" w:sz="0" w:space="0" w:color="auto"/>
                                                    <w:left w:val="none" w:sz="0" w:space="0" w:color="auto"/>
                                                    <w:bottom w:val="none" w:sz="0" w:space="0" w:color="auto"/>
                                                    <w:right w:val="none" w:sz="0" w:space="0" w:color="auto"/>
                                                  </w:divBdr>
                                                  <w:divsChild>
                                                    <w:div w:id="1182664446">
                                                      <w:marLeft w:val="480"/>
                                                      <w:marRight w:val="0"/>
                                                      <w:marTop w:val="0"/>
                                                      <w:marBottom w:val="240"/>
                                                      <w:divBdr>
                                                        <w:top w:val="none" w:sz="0" w:space="0" w:color="auto"/>
                                                        <w:left w:val="none" w:sz="0" w:space="0" w:color="auto"/>
                                                        <w:bottom w:val="none" w:sz="0" w:space="0" w:color="auto"/>
                                                        <w:right w:val="none" w:sz="0" w:space="0" w:color="auto"/>
                                                      </w:divBdr>
                                                    </w:div>
                                                  </w:divsChild>
                                                </w:div>
                                                <w:div w:id="452479817">
                                                  <w:marLeft w:val="0"/>
                                                  <w:marRight w:val="0"/>
                                                  <w:marTop w:val="210"/>
                                                  <w:marBottom w:val="210"/>
                                                  <w:divBdr>
                                                    <w:top w:val="none" w:sz="0" w:space="0" w:color="auto"/>
                                                    <w:left w:val="none" w:sz="0" w:space="0" w:color="auto"/>
                                                    <w:bottom w:val="none" w:sz="0" w:space="0" w:color="auto"/>
                                                    <w:right w:val="none" w:sz="0" w:space="0" w:color="auto"/>
                                                  </w:divBdr>
                                                  <w:divsChild>
                                                    <w:div w:id="373041476">
                                                      <w:marLeft w:val="480"/>
                                                      <w:marRight w:val="0"/>
                                                      <w:marTop w:val="0"/>
                                                      <w:marBottom w:val="240"/>
                                                      <w:divBdr>
                                                        <w:top w:val="none" w:sz="0" w:space="0" w:color="auto"/>
                                                        <w:left w:val="none" w:sz="0" w:space="0" w:color="auto"/>
                                                        <w:bottom w:val="none" w:sz="0" w:space="0" w:color="auto"/>
                                                        <w:right w:val="none" w:sz="0" w:space="0" w:color="auto"/>
                                                      </w:divBdr>
                                                    </w:div>
                                                  </w:divsChild>
                                                </w:div>
                                                <w:div w:id="1466240665">
                                                  <w:marLeft w:val="0"/>
                                                  <w:marRight w:val="0"/>
                                                  <w:marTop w:val="210"/>
                                                  <w:marBottom w:val="210"/>
                                                  <w:divBdr>
                                                    <w:top w:val="none" w:sz="0" w:space="0" w:color="auto"/>
                                                    <w:left w:val="none" w:sz="0" w:space="0" w:color="auto"/>
                                                    <w:bottom w:val="none" w:sz="0" w:space="0" w:color="auto"/>
                                                    <w:right w:val="none" w:sz="0" w:space="0" w:color="auto"/>
                                                  </w:divBdr>
                                                  <w:divsChild>
                                                    <w:div w:id="1384670234">
                                                      <w:marLeft w:val="480"/>
                                                      <w:marRight w:val="0"/>
                                                      <w:marTop w:val="0"/>
                                                      <w:marBottom w:val="240"/>
                                                      <w:divBdr>
                                                        <w:top w:val="none" w:sz="0" w:space="0" w:color="auto"/>
                                                        <w:left w:val="none" w:sz="0" w:space="0" w:color="auto"/>
                                                        <w:bottom w:val="none" w:sz="0" w:space="0" w:color="auto"/>
                                                        <w:right w:val="none" w:sz="0" w:space="0" w:color="auto"/>
                                                      </w:divBdr>
                                                    </w:div>
                                                  </w:divsChild>
                                                </w:div>
                                                <w:div w:id="1858889533">
                                                  <w:marLeft w:val="0"/>
                                                  <w:marRight w:val="0"/>
                                                  <w:marTop w:val="210"/>
                                                  <w:marBottom w:val="210"/>
                                                  <w:divBdr>
                                                    <w:top w:val="none" w:sz="0" w:space="0" w:color="auto"/>
                                                    <w:left w:val="none" w:sz="0" w:space="0" w:color="auto"/>
                                                    <w:bottom w:val="none" w:sz="0" w:space="0" w:color="auto"/>
                                                    <w:right w:val="none" w:sz="0" w:space="0" w:color="auto"/>
                                                  </w:divBdr>
                                                  <w:divsChild>
                                                    <w:div w:id="273513750">
                                                      <w:marLeft w:val="480"/>
                                                      <w:marRight w:val="0"/>
                                                      <w:marTop w:val="0"/>
                                                      <w:marBottom w:val="240"/>
                                                      <w:divBdr>
                                                        <w:top w:val="none" w:sz="0" w:space="0" w:color="auto"/>
                                                        <w:left w:val="none" w:sz="0" w:space="0" w:color="auto"/>
                                                        <w:bottom w:val="none" w:sz="0" w:space="0" w:color="auto"/>
                                                        <w:right w:val="none" w:sz="0" w:space="0" w:color="auto"/>
                                                      </w:divBdr>
                                                    </w:div>
                                                  </w:divsChild>
                                                </w:div>
                                                <w:div w:id="194387500">
                                                  <w:marLeft w:val="0"/>
                                                  <w:marRight w:val="0"/>
                                                  <w:marTop w:val="210"/>
                                                  <w:marBottom w:val="210"/>
                                                  <w:divBdr>
                                                    <w:top w:val="none" w:sz="0" w:space="0" w:color="auto"/>
                                                    <w:left w:val="none" w:sz="0" w:space="0" w:color="auto"/>
                                                    <w:bottom w:val="none" w:sz="0" w:space="0" w:color="auto"/>
                                                    <w:right w:val="none" w:sz="0" w:space="0" w:color="auto"/>
                                                  </w:divBdr>
                                                  <w:divsChild>
                                                    <w:div w:id="974869937">
                                                      <w:marLeft w:val="480"/>
                                                      <w:marRight w:val="0"/>
                                                      <w:marTop w:val="0"/>
                                                      <w:marBottom w:val="240"/>
                                                      <w:divBdr>
                                                        <w:top w:val="none" w:sz="0" w:space="0" w:color="auto"/>
                                                        <w:left w:val="none" w:sz="0" w:space="0" w:color="auto"/>
                                                        <w:bottom w:val="none" w:sz="0" w:space="0" w:color="auto"/>
                                                        <w:right w:val="none" w:sz="0" w:space="0" w:color="auto"/>
                                                      </w:divBdr>
                                                    </w:div>
                                                  </w:divsChild>
                                                </w:div>
                                                <w:div w:id="1898011285">
                                                  <w:marLeft w:val="0"/>
                                                  <w:marRight w:val="0"/>
                                                  <w:marTop w:val="210"/>
                                                  <w:marBottom w:val="210"/>
                                                  <w:divBdr>
                                                    <w:top w:val="none" w:sz="0" w:space="0" w:color="auto"/>
                                                    <w:left w:val="none" w:sz="0" w:space="0" w:color="auto"/>
                                                    <w:bottom w:val="none" w:sz="0" w:space="0" w:color="auto"/>
                                                    <w:right w:val="none" w:sz="0" w:space="0" w:color="auto"/>
                                                  </w:divBdr>
                                                  <w:divsChild>
                                                    <w:div w:id="211968770">
                                                      <w:marLeft w:val="480"/>
                                                      <w:marRight w:val="0"/>
                                                      <w:marTop w:val="0"/>
                                                      <w:marBottom w:val="240"/>
                                                      <w:divBdr>
                                                        <w:top w:val="none" w:sz="0" w:space="0" w:color="auto"/>
                                                        <w:left w:val="none" w:sz="0" w:space="0" w:color="auto"/>
                                                        <w:bottom w:val="none" w:sz="0" w:space="0" w:color="auto"/>
                                                        <w:right w:val="none" w:sz="0" w:space="0" w:color="auto"/>
                                                      </w:divBdr>
                                                    </w:div>
                                                  </w:divsChild>
                                                </w:div>
                                                <w:div w:id="361514094">
                                                  <w:marLeft w:val="0"/>
                                                  <w:marRight w:val="0"/>
                                                  <w:marTop w:val="210"/>
                                                  <w:marBottom w:val="210"/>
                                                  <w:divBdr>
                                                    <w:top w:val="none" w:sz="0" w:space="0" w:color="auto"/>
                                                    <w:left w:val="none" w:sz="0" w:space="0" w:color="auto"/>
                                                    <w:bottom w:val="none" w:sz="0" w:space="0" w:color="auto"/>
                                                    <w:right w:val="none" w:sz="0" w:space="0" w:color="auto"/>
                                                  </w:divBdr>
                                                  <w:divsChild>
                                                    <w:div w:id="706637258">
                                                      <w:marLeft w:val="480"/>
                                                      <w:marRight w:val="0"/>
                                                      <w:marTop w:val="0"/>
                                                      <w:marBottom w:val="240"/>
                                                      <w:divBdr>
                                                        <w:top w:val="none" w:sz="0" w:space="0" w:color="auto"/>
                                                        <w:left w:val="none" w:sz="0" w:space="0" w:color="auto"/>
                                                        <w:bottom w:val="none" w:sz="0" w:space="0" w:color="auto"/>
                                                        <w:right w:val="none" w:sz="0" w:space="0" w:color="auto"/>
                                                      </w:divBdr>
                                                    </w:div>
                                                  </w:divsChild>
                                                </w:div>
                                                <w:div w:id="772018924">
                                                  <w:marLeft w:val="0"/>
                                                  <w:marRight w:val="0"/>
                                                  <w:marTop w:val="210"/>
                                                  <w:marBottom w:val="210"/>
                                                  <w:divBdr>
                                                    <w:top w:val="none" w:sz="0" w:space="0" w:color="auto"/>
                                                    <w:left w:val="none" w:sz="0" w:space="0" w:color="auto"/>
                                                    <w:bottom w:val="none" w:sz="0" w:space="0" w:color="auto"/>
                                                    <w:right w:val="none" w:sz="0" w:space="0" w:color="auto"/>
                                                  </w:divBdr>
                                                  <w:divsChild>
                                                    <w:div w:id="1108306779">
                                                      <w:marLeft w:val="480"/>
                                                      <w:marRight w:val="0"/>
                                                      <w:marTop w:val="0"/>
                                                      <w:marBottom w:val="240"/>
                                                      <w:divBdr>
                                                        <w:top w:val="none" w:sz="0" w:space="0" w:color="auto"/>
                                                        <w:left w:val="none" w:sz="0" w:space="0" w:color="auto"/>
                                                        <w:bottom w:val="none" w:sz="0" w:space="0" w:color="auto"/>
                                                        <w:right w:val="none" w:sz="0" w:space="0" w:color="auto"/>
                                                      </w:divBdr>
                                                    </w:div>
                                                  </w:divsChild>
                                                </w:div>
                                                <w:div w:id="927544265">
                                                  <w:marLeft w:val="0"/>
                                                  <w:marRight w:val="0"/>
                                                  <w:marTop w:val="210"/>
                                                  <w:marBottom w:val="210"/>
                                                  <w:divBdr>
                                                    <w:top w:val="none" w:sz="0" w:space="0" w:color="auto"/>
                                                    <w:left w:val="none" w:sz="0" w:space="0" w:color="auto"/>
                                                    <w:bottom w:val="none" w:sz="0" w:space="0" w:color="auto"/>
                                                    <w:right w:val="none" w:sz="0" w:space="0" w:color="auto"/>
                                                  </w:divBdr>
                                                  <w:divsChild>
                                                    <w:div w:id="1751583022">
                                                      <w:marLeft w:val="480"/>
                                                      <w:marRight w:val="0"/>
                                                      <w:marTop w:val="0"/>
                                                      <w:marBottom w:val="240"/>
                                                      <w:divBdr>
                                                        <w:top w:val="none" w:sz="0" w:space="0" w:color="auto"/>
                                                        <w:left w:val="none" w:sz="0" w:space="0" w:color="auto"/>
                                                        <w:bottom w:val="none" w:sz="0" w:space="0" w:color="auto"/>
                                                        <w:right w:val="none" w:sz="0" w:space="0" w:color="auto"/>
                                                      </w:divBdr>
                                                    </w:div>
                                                  </w:divsChild>
                                                </w:div>
                                                <w:div w:id="1791784001">
                                                  <w:marLeft w:val="0"/>
                                                  <w:marRight w:val="0"/>
                                                  <w:marTop w:val="210"/>
                                                  <w:marBottom w:val="0"/>
                                                  <w:divBdr>
                                                    <w:top w:val="none" w:sz="0" w:space="0" w:color="auto"/>
                                                    <w:left w:val="none" w:sz="0" w:space="0" w:color="auto"/>
                                                    <w:bottom w:val="none" w:sz="0" w:space="0" w:color="auto"/>
                                                    <w:right w:val="none" w:sz="0" w:space="0" w:color="auto"/>
                                                  </w:divBdr>
                                                  <w:divsChild>
                                                    <w:div w:id="118012115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36746664">
                                      <w:marLeft w:val="0"/>
                                      <w:marRight w:val="0"/>
                                      <w:marTop w:val="210"/>
                                      <w:marBottom w:val="0"/>
                                      <w:divBdr>
                                        <w:top w:val="none" w:sz="0" w:space="0" w:color="auto"/>
                                        <w:left w:val="none" w:sz="0" w:space="0" w:color="auto"/>
                                        <w:bottom w:val="none" w:sz="0" w:space="0" w:color="auto"/>
                                        <w:right w:val="none" w:sz="0" w:space="0" w:color="auto"/>
                                      </w:divBdr>
                                      <w:divsChild>
                                        <w:div w:id="979841203">
                                          <w:marLeft w:val="480"/>
                                          <w:marRight w:val="0"/>
                                          <w:marTop w:val="0"/>
                                          <w:marBottom w:val="240"/>
                                          <w:divBdr>
                                            <w:top w:val="none" w:sz="0" w:space="0" w:color="auto"/>
                                            <w:left w:val="none" w:sz="0" w:space="0" w:color="auto"/>
                                            <w:bottom w:val="none" w:sz="0" w:space="0" w:color="auto"/>
                                            <w:right w:val="none" w:sz="0" w:space="0" w:color="auto"/>
                                          </w:divBdr>
                                          <w:divsChild>
                                            <w:div w:id="72241005">
                                              <w:marLeft w:val="0"/>
                                              <w:marRight w:val="0"/>
                                              <w:marTop w:val="0"/>
                                              <w:marBottom w:val="0"/>
                                              <w:divBdr>
                                                <w:top w:val="none" w:sz="0" w:space="0" w:color="auto"/>
                                                <w:left w:val="none" w:sz="0" w:space="0" w:color="auto"/>
                                                <w:bottom w:val="none" w:sz="0" w:space="0" w:color="auto"/>
                                                <w:right w:val="none" w:sz="0" w:space="0" w:color="auto"/>
                                              </w:divBdr>
                                              <w:divsChild>
                                                <w:div w:id="1399019138">
                                                  <w:marLeft w:val="0"/>
                                                  <w:marRight w:val="0"/>
                                                  <w:marTop w:val="210"/>
                                                  <w:marBottom w:val="210"/>
                                                  <w:divBdr>
                                                    <w:top w:val="none" w:sz="0" w:space="0" w:color="auto"/>
                                                    <w:left w:val="none" w:sz="0" w:space="0" w:color="auto"/>
                                                    <w:bottom w:val="none" w:sz="0" w:space="0" w:color="auto"/>
                                                    <w:right w:val="none" w:sz="0" w:space="0" w:color="auto"/>
                                                  </w:divBdr>
                                                  <w:divsChild>
                                                    <w:div w:id="96338125">
                                                      <w:marLeft w:val="480"/>
                                                      <w:marRight w:val="0"/>
                                                      <w:marTop w:val="0"/>
                                                      <w:marBottom w:val="240"/>
                                                      <w:divBdr>
                                                        <w:top w:val="none" w:sz="0" w:space="0" w:color="auto"/>
                                                        <w:left w:val="none" w:sz="0" w:space="0" w:color="auto"/>
                                                        <w:bottom w:val="none" w:sz="0" w:space="0" w:color="auto"/>
                                                        <w:right w:val="none" w:sz="0" w:space="0" w:color="auto"/>
                                                      </w:divBdr>
                                                    </w:div>
                                                  </w:divsChild>
                                                </w:div>
                                                <w:div w:id="57896721">
                                                  <w:marLeft w:val="0"/>
                                                  <w:marRight w:val="0"/>
                                                  <w:marTop w:val="210"/>
                                                  <w:marBottom w:val="210"/>
                                                  <w:divBdr>
                                                    <w:top w:val="none" w:sz="0" w:space="0" w:color="auto"/>
                                                    <w:left w:val="none" w:sz="0" w:space="0" w:color="auto"/>
                                                    <w:bottom w:val="none" w:sz="0" w:space="0" w:color="auto"/>
                                                    <w:right w:val="none" w:sz="0" w:space="0" w:color="auto"/>
                                                  </w:divBdr>
                                                  <w:divsChild>
                                                    <w:div w:id="1710643687">
                                                      <w:marLeft w:val="480"/>
                                                      <w:marRight w:val="0"/>
                                                      <w:marTop w:val="0"/>
                                                      <w:marBottom w:val="240"/>
                                                      <w:divBdr>
                                                        <w:top w:val="none" w:sz="0" w:space="0" w:color="auto"/>
                                                        <w:left w:val="none" w:sz="0" w:space="0" w:color="auto"/>
                                                        <w:bottom w:val="none" w:sz="0" w:space="0" w:color="auto"/>
                                                        <w:right w:val="none" w:sz="0" w:space="0" w:color="auto"/>
                                                      </w:divBdr>
                                                    </w:div>
                                                  </w:divsChild>
                                                </w:div>
                                                <w:div w:id="603149234">
                                                  <w:marLeft w:val="0"/>
                                                  <w:marRight w:val="0"/>
                                                  <w:marTop w:val="210"/>
                                                  <w:marBottom w:val="210"/>
                                                  <w:divBdr>
                                                    <w:top w:val="none" w:sz="0" w:space="0" w:color="auto"/>
                                                    <w:left w:val="none" w:sz="0" w:space="0" w:color="auto"/>
                                                    <w:bottom w:val="none" w:sz="0" w:space="0" w:color="auto"/>
                                                    <w:right w:val="none" w:sz="0" w:space="0" w:color="auto"/>
                                                  </w:divBdr>
                                                  <w:divsChild>
                                                    <w:div w:id="88163717">
                                                      <w:marLeft w:val="480"/>
                                                      <w:marRight w:val="0"/>
                                                      <w:marTop w:val="0"/>
                                                      <w:marBottom w:val="240"/>
                                                      <w:divBdr>
                                                        <w:top w:val="none" w:sz="0" w:space="0" w:color="auto"/>
                                                        <w:left w:val="none" w:sz="0" w:space="0" w:color="auto"/>
                                                        <w:bottom w:val="none" w:sz="0" w:space="0" w:color="auto"/>
                                                        <w:right w:val="none" w:sz="0" w:space="0" w:color="auto"/>
                                                      </w:divBdr>
                                                    </w:div>
                                                  </w:divsChild>
                                                </w:div>
                                                <w:div w:id="1859342679">
                                                  <w:marLeft w:val="0"/>
                                                  <w:marRight w:val="0"/>
                                                  <w:marTop w:val="210"/>
                                                  <w:marBottom w:val="0"/>
                                                  <w:divBdr>
                                                    <w:top w:val="none" w:sz="0" w:space="0" w:color="auto"/>
                                                    <w:left w:val="none" w:sz="0" w:space="0" w:color="auto"/>
                                                    <w:bottom w:val="none" w:sz="0" w:space="0" w:color="auto"/>
                                                    <w:right w:val="none" w:sz="0" w:space="0" w:color="auto"/>
                                                  </w:divBdr>
                                                  <w:divsChild>
                                                    <w:div w:id="174163454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796098">
                              <w:marLeft w:val="0"/>
                              <w:marRight w:val="0"/>
                              <w:marTop w:val="480"/>
                              <w:marBottom w:val="60"/>
                              <w:divBdr>
                                <w:top w:val="none" w:sz="0" w:space="0" w:color="auto"/>
                                <w:left w:val="none" w:sz="0" w:space="0" w:color="auto"/>
                                <w:bottom w:val="none" w:sz="0" w:space="0" w:color="auto"/>
                                <w:right w:val="none" w:sz="0" w:space="0" w:color="auto"/>
                              </w:divBdr>
                            </w:div>
                            <w:div w:id="855579459">
                              <w:marLeft w:val="0"/>
                              <w:marRight w:val="0"/>
                              <w:marTop w:val="0"/>
                              <w:marBottom w:val="0"/>
                              <w:divBdr>
                                <w:top w:val="none" w:sz="0" w:space="0" w:color="auto"/>
                                <w:left w:val="none" w:sz="0" w:space="0" w:color="auto"/>
                                <w:bottom w:val="none" w:sz="0" w:space="0" w:color="auto"/>
                                <w:right w:val="none" w:sz="0" w:space="0" w:color="auto"/>
                              </w:divBdr>
                              <w:divsChild>
                                <w:div w:id="2003508497">
                                  <w:marLeft w:val="0"/>
                                  <w:marRight w:val="0"/>
                                  <w:marTop w:val="0"/>
                                  <w:marBottom w:val="210"/>
                                  <w:divBdr>
                                    <w:top w:val="none" w:sz="0" w:space="0" w:color="auto"/>
                                    <w:left w:val="none" w:sz="0" w:space="0" w:color="auto"/>
                                    <w:bottom w:val="none" w:sz="0" w:space="0" w:color="auto"/>
                                    <w:right w:val="none" w:sz="0" w:space="0" w:color="auto"/>
                                  </w:divBdr>
                                </w:div>
                                <w:div w:id="342826032">
                                  <w:marLeft w:val="0"/>
                                  <w:marRight w:val="0"/>
                                  <w:marTop w:val="0"/>
                                  <w:marBottom w:val="0"/>
                                  <w:divBdr>
                                    <w:top w:val="none" w:sz="0" w:space="0" w:color="auto"/>
                                    <w:left w:val="none" w:sz="0" w:space="0" w:color="auto"/>
                                    <w:bottom w:val="none" w:sz="0" w:space="0" w:color="auto"/>
                                    <w:right w:val="none" w:sz="0" w:space="0" w:color="auto"/>
                                  </w:divBdr>
                                  <w:divsChild>
                                    <w:div w:id="1618180464">
                                      <w:marLeft w:val="0"/>
                                      <w:marRight w:val="0"/>
                                      <w:marTop w:val="210"/>
                                      <w:marBottom w:val="210"/>
                                      <w:divBdr>
                                        <w:top w:val="none" w:sz="0" w:space="0" w:color="auto"/>
                                        <w:left w:val="none" w:sz="0" w:space="0" w:color="auto"/>
                                        <w:bottom w:val="none" w:sz="0" w:space="0" w:color="auto"/>
                                        <w:right w:val="none" w:sz="0" w:space="0" w:color="auto"/>
                                      </w:divBdr>
                                      <w:divsChild>
                                        <w:div w:id="597717629">
                                          <w:marLeft w:val="480"/>
                                          <w:marRight w:val="0"/>
                                          <w:marTop w:val="0"/>
                                          <w:marBottom w:val="240"/>
                                          <w:divBdr>
                                            <w:top w:val="none" w:sz="0" w:space="0" w:color="auto"/>
                                            <w:left w:val="none" w:sz="0" w:space="0" w:color="auto"/>
                                            <w:bottom w:val="none" w:sz="0" w:space="0" w:color="auto"/>
                                            <w:right w:val="none" w:sz="0" w:space="0" w:color="auto"/>
                                          </w:divBdr>
                                          <w:divsChild>
                                            <w:div w:id="522673957">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344937544">
                                      <w:marLeft w:val="0"/>
                                      <w:marRight w:val="0"/>
                                      <w:marTop w:val="210"/>
                                      <w:marBottom w:val="210"/>
                                      <w:divBdr>
                                        <w:top w:val="none" w:sz="0" w:space="0" w:color="auto"/>
                                        <w:left w:val="none" w:sz="0" w:space="0" w:color="auto"/>
                                        <w:bottom w:val="none" w:sz="0" w:space="0" w:color="auto"/>
                                        <w:right w:val="none" w:sz="0" w:space="0" w:color="auto"/>
                                      </w:divBdr>
                                      <w:divsChild>
                                        <w:div w:id="346952210">
                                          <w:marLeft w:val="480"/>
                                          <w:marRight w:val="0"/>
                                          <w:marTop w:val="0"/>
                                          <w:marBottom w:val="240"/>
                                          <w:divBdr>
                                            <w:top w:val="none" w:sz="0" w:space="0" w:color="auto"/>
                                            <w:left w:val="none" w:sz="0" w:space="0" w:color="auto"/>
                                            <w:bottom w:val="none" w:sz="0" w:space="0" w:color="auto"/>
                                            <w:right w:val="none" w:sz="0" w:space="0" w:color="auto"/>
                                          </w:divBdr>
                                          <w:divsChild>
                                            <w:div w:id="988558794">
                                              <w:marLeft w:val="0"/>
                                              <w:marRight w:val="0"/>
                                              <w:marTop w:val="0"/>
                                              <w:marBottom w:val="0"/>
                                              <w:divBdr>
                                                <w:top w:val="none" w:sz="0" w:space="0" w:color="auto"/>
                                                <w:left w:val="none" w:sz="0" w:space="0" w:color="auto"/>
                                                <w:bottom w:val="none" w:sz="0" w:space="0" w:color="auto"/>
                                                <w:right w:val="none" w:sz="0" w:space="0" w:color="auto"/>
                                              </w:divBdr>
                                              <w:divsChild>
                                                <w:div w:id="1959872681">
                                                  <w:marLeft w:val="0"/>
                                                  <w:marRight w:val="0"/>
                                                  <w:marTop w:val="210"/>
                                                  <w:marBottom w:val="210"/>
                                                  <w:divBdr>
                                                    <w:top w:val="none" w:sz="0" w:space="0" w:color="auto"/>
                                                    <w:left w:val="none" w:sz="0" w:space="0" w:color="auto"/>
                                                    <w:bottom w:val="none" w:sz="0" w:space="0" w:color="auto"/>
                                                    <w:right w:val="none" w:sz="0" w:space="0" w:color="auto"/>
                                                  </w:divBdr>
                                                  <w:divsChild>
                                                    <w:div w:id="1933200542">
                                                      <w:marLeft w:val="480"/>
                                                      <w:marRight w:val="0"/>
                                                      <w:marTop w:val="0"/>
                                                      <w:marBottom w:val="240"/>
                                                      <w:divBdr>
                                                        <w:top w:val="none" w:sz="0" w:space="0" w:color="auto"/>
                                                        <w:left w:val="none" w:sz="0" w:space="0" w:color="auto"/>
                                                        <w:bottom w:val="none" w:sz="0" w:space="0" w:color="auto"/>
                                                        <w:right w:val="none" w:sz="0" w:space="0" w:color="auto"/>
                                                      </w:divBdr>
                                                    </w:div>
                                                  </w:divsChild>
                                                </w:div>
                                                <w:div w:id="1231695587">
                                                  <w:marLeft w:val="0"/>
                                                  <w:marRight w:val="0"/>
                                                  <w:marTop w:val="210"/>
                                                  <w:marBottom w:val="210"/>
                                                  <w:divBdr>
                                                    <w:top w:val="none" w:sz="0" w:space="0" w:color="auto"/>
                                                    <w:left w:val="none" w:sz="0" w:space="0" w:color="auto"/>
                                                    <w:bottom w:val="none" w:sz="0" w:space="0" w:color="auto"/>
                                                    <w:right w:val="none" w:sz="0" w:space="0" w:color="auto"/>
                                                  </w:divBdr>
                                                  <w:divsChild>
                                                    <w:div w:id="497041117">
                                                      <w:marLeft w:val="480"/>
                                                      <w:marRight w:val="0"/>
                                                      <w:marTop w:val="0"/>
                                                      <w:marBottom w:val="240"/>
                                                      <w:divBdr>
                                                        <w:top w:val="none" w:sz="0" w:space="0" w:color="auto"/>
                                                        <w:left w:val="none" w:sz="0" w:space="0" w:color="auto"/>
                                                        <w:bottom w:val="none" w:sz="0" w:space="0" w:color="auto"/>
                                                        <w:right w:val="none" w:sz="0" w:space="0" w:color="auto"/>
                                                      </w:divBdr>
                                                    </w:div>
                                                  </w:divsChild>
                                                </w:div>
                                                <w:div w:id="1589533932">
                                                  <w:marLeft w:val="0"/>
                                                  <w:marRight w:val="0"/>
                                                  <w:marTop w:val="210"/>
                                                  <w:marBottom w:val="210"/>
                                                  <w:divBdr>
                                                    <w:top w:val="none" w:sz="0" w:space="0" w:color="auto"/>
                                                    <w:left w:val="none" w:sz="0" w:space="0" w:color="auto"/>
                                                    <w:bottom w:val="none" w:sz="0" w:space="0" w:color="auto"/>
                                                    <w:right w:val="none" w:sz="0" w:space="0" w:color="auto"/>
                                                  </w:divBdr>
                                                  <w:divsChild>
                                                    <w:div w:id="1306354123">
                                                      <w:marLeft w:val="480"/>
                                                      <w:marRight w:val="0"/>
                                                      <w:marTop w:val="0"/>
                                                      <w:marBottom w:val="240"/>
                                                      <w:divBdr>
                                                        <w:top w:val="none" w:sz="0" w:space="0" w:color="auto"/>
                                                        <w:left w:val="none" w:sz="0" w:space="0" w:color="auto"/>
                                                        <w:bottom w:val="none" w:sz="0" w:space="0" w:color="auto"/>
                                                        <w:right w:val="none" w:sz="0" w:space="0" w:color="auto"/>
                                                      </w:divBdr>
                                                    </w:div>
                                                  </w:divsChild>
                                                </w:div>
                                                <w:div w:id="1790975751">
                                                  <w:marLeft w:val="0"/>
                                                  <w:marRight w:val="0"/>
                                                  <w:marTop w:val="210"/>
                                                  <w:marBottom w:val="210"/>
                                                  <w:divBdr>
                                                    <w:top w:val="none" w:sz="0" w:space="0" w:color="auto"/>
                                                    <w:left w:val="none" w:sz="0" w:space="0" w:color="auto"/>
                                                    <w:bottom w:val="none" w:sz="0" w:space="0" w:color="auto"/>
                                                    <w:right w:val="none" w:sz="0" w:space="0" w:color="auto"/>
                                                  </w:divBdr>
                                                  <w:divsChild>
                                                    <w:div w:id="1613172810">
                                                      <w:marLeft w:val="480"/>
                                                      <w:marRight w:val="0"/>
                                                      <w:marTop w:val="0"/>
                                                      <w:marBottom w:val="240"/>
                                                      <w:divBdr>
                                                        <w:top w:val="none" w:sz="0" w:space="0" w:color="auto"/>
                                                        <w:left w:val="none" w:sz="0" w:space="0" w:color="auto"/>
                                                        <w:bottom w:val="none" w:sz="0" w:space="0" w:color="auto"/>
                                                        <w:right w:val="none" w:sz="0" w:space="0" w:color="auto"/>
                                                      </w:divBdr>
                                                    </w:div>
                                                  </w:divsChild>
                                                </w:div>
                                                <w:div w:id="1090196862">
                                                  <w:marLeft w:val="0"/>
                                                  <w:marRight w:val="0"/>
                                                  <w:marTop w:val="210"/>
                                                  <w:marBottom w:val="210"/>
                                                  <w:divBdr>
                                                    <w:top w:val="none" w:sz="0" w:space="0" w:color="auto"/>
                                                    <w:left w:val="none" w:sz="0" w:space="0" w:color="auto"/>
                                                    <w:bottom w:val="none" w:sz="0" w:space="0" w:color="auto"/>
                                                    <w:right w:val="none" w:sz="0" w:space="0" w:color="auto"/>
                                                  </w:divBdr>
                                                  <w:divsChild>
                                                    <w:div w:id="1746758081">
                                                      <w:marLeft w:val="480"/>
                                                      <w:marRight w:val="0"/>
                                                      <w:marTop w:val="0"/>
                                                      <w:marBottom w:val="240"/>
                                                      <w:divBdr>
                                                        <w:top w:val="none" w:sz="0" w:space="0" w:color="auto"/>
                                                        <w:left w:val="none" w:sz="0" w:space="0" w:color="auto"/>
                                                        <w:bottom w:val="none" w:sz="0" w:space="0" w:color="auto"/>
                                                        <w:right w:val="none" w:sz="0" w:space="0" w:color="auto"/>
                                                      </w:divBdr>
                                                    </w:div>
                                                  </w:divsChild>
                                                </w:div>
                                                <w:div w:id="341054466">
                                                  <w:marLeft w:val="0"/>
                                                  <w:marRight w:val="0"/>
                                                  <w:marTop w:val="210"/>
                                                  <w:marBottom w:val="210"/>
                                                  <w:divBdr>
                                                    <w:top w:val="none" w:sz="0" w:space="0" w:color="auto"/>
                                                    <w:left w:val="none" w:sz="0" w:space="0" w:color="auto"/>
                                                    <w:bottom w:val="none" w:sz="0" w:space="0" w:color="auto"/>
                                                    <w:right w:val="none" w:sz="0" w:space="0" w:color="auto"/>
                                                  </w:divBdr>
                                                  <w:divsChild>
                                                    <w:div w:id="2144230283">
                                                      <w:marLeft w:val="480"/>
                                                      <w:marRight w:val="0"/>
                                                      <w:marTop w:val="0"/>
                                                      <w:marBottom w:val="240"/>
                                                      <w:divBdr>
                                                        <w:top w:val="none" w:sz="0" w:space="0" w:color="auto"/>
                                                        <w:left w:val="none" w:sz="0" w:space="0" w:color="auto"/>
                                                        <w:bottom w:val="none" w:sz="0" w:space="0" w:color="auto"/>
                                                        <w:right w:val="none" w:sz="0" w:space="0" w:color="auto"/>
                                                      </w:divBdr>
                                                    </w:div>
                                                  </w:divsChild>
                                                </w:div>
                                                <w:div w:id="230193666">
                                                  <w:marLeft w:val="0"/>
                                                  <w:marRight w:val="0"/>
                                                  <w:marTop w:val="210"/>
                                                  <w:marBottom w:val="210"/>
                                                  <w:divBdr>
                                                    <w:top w:val="none" w:sz="0" w:space="0" w:color="auto"/>
                                                    <w:left w:val="none" w:sz="0" w:space="0" w:color="auto"/>
                                                    <w:bottom w:val="none" w:sz="0" w:space="0" w:color="auto"/>
                                                    <w:right w:val="none" w:sz="0" w:space="0" w:color="auto"/>
                                                  </w:divBdr>
                                                  <w:divsChild>
                                                    <w:div w:id="794560162">
                                                      <w:marLeft w:val="480"/>
                                                      <w:marRight w:val="0"/>
                                                      <w:marTop w:val="0"/>
                                                      <w:marBottom w:val="240"/>
                                                      <w:divBdr>
                                                        <w:top w:val="none" w:sz="0" w:space="0" w:color="auto"/>
                                                        <w:left w:val="none" w:sz="0" w:space="0" w:color="auto"/>
                                                        <w:bottom w:val="none" w:sz="0" w:space="0" w:color="auto"/>
                                                        <w:right w:val="none" w:sz="0" w:space="0" w:color="auto"/>
                                                      </w:divBdr>
                                                    </w:div>
                                                  </w:divsChild>
                                                </w:div>
                                                <w:div w:id="1916166510">
                                                  <w:marLeft w:val="0"/>
                                                  <w:marRight w:val="0"/>
                                                  <w:marTop w:val="210"/>
                                                  <w:marBottom w:val="210"/>
                                                  <w:divBdr>
                                                    <w:top w:val="none" w:sz="0" w:space="0" w:color="auto"/>
                                                    <w:left w:val="none" w:sz="0" w:space="0" w:color="auto"/>
                                                    <w:bottom w:val="none" w:sz="0" w:space="0" w:color="auto"/>
                                                    <w:right w:val="none" w:sz="0" w:space="0" w:color="auto"/>
                                                  </w:divBdr>
                                                  <w:divsChild>
                                                    <w:div w:id="1023558283">
                                                      <w:marLeft w:val="480"/>
                                                      <w:marRight w:val="0"/>
                                                      <w:marTop w:val="0"/>
                                                      <w:marBottom w:val="240"/>
                                                      <w:divBdr>
                                                        <w:top w:val="none" w:sz="0" w:space="0" w:color="auto"/>
                                                        <w:left w:val="none" w:sz="0" w:space="0" w:color="auto"/>
                                                        <w:bottom w:val="none" w:sz="0" w:space="0" w:color="auto"/>
                                                        <w:right w:val="none" w:sz="0" w:space="0" w:color="auto"/>
                                                      </w:divBdr>
                                                    </w:div>
                                                  </w:divsChild>
                                                </w:div>
                                                <w:div w:id="807670707">
                                                  <w:marLeft w:val="0"/>
                                                  <w:marRight w:val="0"/>
                                                  <w:marTop w:val="210"/>
                                                  <w:marBottom w:val="210"/>
                                                  <w:divBdr>
                                                    <w:top w:val="none" w:sz="0" w:space="0" w:color="auto"/>
                                                    <w:left w:val="none" w:sz="0" w:space="0" w:color="auto"/>
                                                    <w:bottom w:val="none" w:sz="0" w:space="0" w:color="auto"/>
                                                    <w:right w:val="none" w:sz="0" w:space="0" w:color="auto"/>
                                                  </w:divBdr>
                                                  <w:divsChild>
                                                    <w:div w:id="1819107136">
                                                      <w:marLeft w:val="480"/>
                                                      <w:marRight w:val="0"/>
                                                      <w:marTop w:val="0"/>
                                                      <w:marBottom w:val="240"/>
                                                      <w:divBdr>
                                                        <w:top w:val="none" w:sz="0" w:space="0" w:color="auto"/>
                                                        <w:left w:val="none" w:sz="0" w:space="0" w:color="auto"/>
                                                        <w:bottom w:val="none" w:sz="0" w:space="0" w:color="auto"/>
                                                        <w:right w:val="none" w:sz="0" w:space="0" w:color="auto"/>
                                                      </w:divBdr>
                                                    </w:div>
                                                  </w:divsChild>
                                                </w:div>
                                                <w:div w:id="318047844">
                                                  <w:marLeft w:val="0"/>
                                                  <w:marRight w:val="0"/>
                                                  <w:marTop w:val="210"/>
                                                  <w:marBottom w:val="0"/>
                                                  <w:divBdr>
                                                    <w:top w:val="none" w:sz="0" w:space="0" w:color="auto"/>
                                                    <w:left w:val="none" w:sz="0" w:space="0" w:color="auto"/>
                                                    <w:bottom w:val="none" w:sz="0" w:space="0" w:color="auto"/>
                                                    <w:right w:val="none" w:sz="0" w:space="0" w:color="auto"/>
                                                  </w:divBdr>
                                                  <w:divsChild>
                                                    <w:div w:id="497574449">
                                                      <w:marLeft w:val="480"/>
                                                      <w:marRight w:val="0"/>
                                                      <w:marTop w:val="0"/>
                                                      <w:marBottom w:val="240"/>
                                                      <w:divBdr>
                                                        <w:top w:val="none" w:sz="0" w:space="0" w:color="auto"/>
                                                        <w:left w:val="none" w:sz="0" w:space="0" w:color="auto"/>
                                                        <w:bottom w:val="none" w:sz="0" w:space="0" w:color="auto"/>
                                                        <w:right w:val="none" w:sz="0" w:space="0" w:color="auto"/>
                                                      </w:divBdr>
                                                      <w:divsChild>
                                                        <w:div w:id="113929759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319385053">
                                      <w:marLeft w:val="0"/>
                                      <w:marRight w:val="0"/>
                                      <w:marTop w:val="210"/>
                                      <w:marBottom w:val="210"/>
                                      <w:divBdr>
                                        <w:top w:val="none" w:sz="0" w:space="0" w:color="auto"/>
                                        <w:left w:val="none" w:sz="0" w:space="0" w:color="auto"/>
                                        <w:bottom w:val="none" w:sz="0" w:space="0" w:color="auto"/>
                                        <w:right w:val="none" w:sz="0" w:space="0" w:color="auto"/>
                                      </w:divBdr>
                                      <w:divsChild>
                                        <w:div w:id="1048919345">
                                          <w:marLeft w:val="480"/>
                                          <w:marRight w:val="0"/>
                                          <w:marTop w:val="0"/>
                                          <w:marBottom w:val="240"/>
                                          <w:divBdr>
                                            <w:top w:val="none" w:sz="0" w:space="0" w:color="auto"/>
                                            <w:left w:val="none" w:sz="0" w:space="0" w:color="auto"/>
                                            <w:bottom w:val="none" w:sz="0" w:space="0" w:color="auto"/>
                                            <w:right w:val="none" w:sz="0" w:space="0" w:color="auto"/>
                                          </w:divBdr>
                                          <w:divsChild>
                                            <w:div w:id="124662305">
                                              <w:marLeft w:val="0"/>
                                              <w:marRight w:val="0"/>
                                              <w:marTop w:val="0"/>
                                              <w:marBottom w:val="0"/>
                                              <w:divBdr>
                                                <w:top w:val="none" w:sz="0" w:space="0" w:color="auto"/>
                                                <w:left w:val="none" w:sz="0" w:space="0" w:color="auto"/>
                                                <w:bottom w:val="none" w:sz="0" w:space="0" w:color="auto"/>
                                                <w:right w:val="none" w:sz="0" w:space="0" w:color="auto"/>
                                              </w:divBdr>
                                              <w:divsChild>
                                                <w:div w:id="984701776">
                                                  <w:marLeft w:val="0"/>
                                                  <w:marRight w:val="0"/>
                                                  <w:marTop w:val="210"/>
                                                  <w:marBottom w:val="210"/>
                                                  <w:divBdr>
                                                    <w:top w:val="none" w:sz="0" w:space="0" w:color="auto"/>
                                                    <w:left w:val="none" w:sz="0" w:space="0" w:color="auto"/>
                                                    <w:bottom w:val="none" w:sz="0" w:space="0" w:color="auto"/>
                                                    <w:right w:val="none" w:sz="0" w:space="0" w:color="auto"/>
                                                  </w:divBdr>
                                                  <w:divsChild>
                                                    <w:div w:id="1217667229">
                                                      <w:marLeft w:val="480"/>
                                                      <w:marRight w:val="0"/>
                                                      <w:marTop w:val="0"/>
                                                      <w:marBottom w:val="240"/>
                                                      <w:divBdr>
                                                        <w:top w:val="none" w:sz="0" w:space="0" w:color="auto"/>
                                                        <w:left w:val="none" w:sz="0" w:space="0" w:color="auto"/>
                                                        <w:bottom w:val="none" w:sz="0" w:space="0" w:color="auto"/>
                                                        <w:right w:val="none" w:sz="0" w:space="0" w:color="auto"/>
                                                      </w:divBdr>
                                                    </w:div>
                                                  </w:divsChild>
                                                </w:div>
                                                <w:div w:id="1907522786">
                                                  <w:marLeft w:val="0"/>
                                                  <w:marRight w:val="0"/>
                                                  <w:marTop w:val="210"/>
                                                  <w:marBottom w:val="210"/>
                                                  <w:divBdr>
                                                    <w:top w:val="none" w:sz="0" w:space="0" w:color="auto"/>
                                                    <w:left w:val="none" w:sz="0" w:space="0" w:color="auto"/>
                                                    <w:bottom w:val="none" w:sz="0" w:space="0" w:color="auto"/>
                                                    <w:right w:val="none" w:sz="0" w:space="0" w:color="auto"/>
                                                  </w:divBdr>
                                                  <w:divsChild>
                                                    <w:div w:id="1057819835">
                                                      <w:marLeft w:val="480"/>
                                                      <w:marRight w:val="0"/>
                                                      <w:marTop w:val="0"/>
                                                      <w:marBottom w:val="240"/>
                                                      <w:divBdr>
                                                        <w:top w:val="none" w:sz="0" w:space="0" w:color="auto"/>
                                                        <w:left w:val="none" w:sz="0" w:space="0" w:color="auto"/>
                                                        <w:bottom w:val="none" w:sz="0" w:space="0" w:color="auto"/>
                                                        <w:right w:val="none" w:sz="0" w:space="0" w:color="auto"/>
                                                      </w:divBdr>
                                                    </w:div>
                                                  </w:divsChild>
                                                </w:div>
                                                <w:div w:id="241717432">
                                                  <w:marLeft w:val="0"/>
                                                  <w:marRight w:val="0"/>
                                                  <w:marTop w:val="210"/>
                                                  <w:marBottom w:val="210"/>
                                                  <w:divBdr>
                                                    <w:top w:val="none" w:sz="0" w:space="0" w:color="auto"/>
                                                    <w:left w:val="none" w:sz="0" w:space="0" w:color="auto"/>
                                                    <w:bottom w:val="none" w:sz="0" w:space="0" w:color="auto"/>
                                                    <w:right w:val="none" w:sz="0" w:space="0" w:color="auto"/>
                                                  </w:divBdr>
                                                  <w:divsChild>
                                                    <w:div w:id="686256069">
                                                      <w:marLeft w:val="480"/>
                                                      <w:marRight w:val="0"/>
                                                      <w:marTop w:val="0"/>
                                                      <w:marBottom w:val="240"/>
                                                      <w:divBdr>
                                                        <w:top w:val="none" w:sz="0" w:space="0" w:color="auto"/>
                                                        <w:left w:val="none" w:sz="0" w:space="0" w:color="auto"/>
                                                        <w:bottom w:val="none" w:sz="0" w:space="0" w:color="auto"/>
                                                        <w:right w:val="none" w:sz="0" w:space="0" w:color="auto"/>
                                                      </w:divBdr>
                                                    </w:div>
                                                  </w:divsChild>
                                                </w:div>
                                                <w:div w:id="1929345566">
                                                  <w:marLeft w:val="0"/>
                                                  <w:marRight w:val="0"/>
                                                  <w:marTop w:val="210"/>
                                                  <w:marBottom w:val="210"/>
                                                  <w:divBdr>
                                                    <w:top w:val="none" w:sz="0" w:space="0" w:color="auto"/>
                                                    <w:left w:val="none" w:sz="0" w:space="0" w:color="auto"/>
                                                    <w:bottom w:val="none" w:sz="0" w:space="0" w:color="auto"/>
                                                    <w:right w:val="none" w:sz="0" w:space="0" w:color="auto"/>
                                                  </w:divBdr>
                                                  <w:divsChild>
                                                    <w:div w:id="985472228">
                                                      <w:marLeft w:val="480"/>
                                                      <w:marRight w:val="0"/>
                                                      <w:marTop w:val="0"/>
                                                      <w:marBottom w:val="240"/>
                                                      <w:divBdr>
                                                        <w:top w:val="none" w:sz="0" w:space="0" w:color="auto"/>
                                                        <w:left w:val="none" w:sz="0" w:space="0" w:color="auto"/>
                                                        <w:bottom w:val="none" w:sz="0" w:space="0" w:color="auto"/>
                                                        <w:right w:val="none" w:sz="0" w:space="0" w:color="auto"/>
                                                      </w:divBdr>
                                                    </w:div>
                                                  </w:divsChild>
                                                </w:div>
                                                <w:div w:id="15891844">
                                                  <w:marLeft w:val="0"/>
                                                  <w:marRight w:val="0"/>
                                                  <w:marTop w:val="210"/>
                                                  <w:marBottom w:val="210"/>
                                                  <w:divBdr>
                                                    <w:top w:val="none" w:sz="0" w:space="0" w:color="auto"/>
                                                    <w:left w:val="none" w:sz="0" w:space="0" w:color="auto"/>
                                                    <w:bottom w:val="none" w:sz="0" w:space="0" w:color="auto"/>
                                                    <w:right w:val="none" w:sz="0" w:space="0" w:color="auto"/>
                                                  </w:divBdr>
                                                  <w:divsChild>
                                                    <w:div w:id="1839617223">
                                                      <w:marLeft w:val="480"/>
                                                      <w:marRight w:val="0"/>
                                                      <w:marTop w:val="0"/>
                                                      <w:marBottom w:val="240"/>
                                                      <w:divBdr>
                                                        <w:top w:val="none" w:sz="0" w:space="0" w:color="auto"/>
                                                        <w:left w:val="none" w:sz="0" w:space="0" w:color="auto"/>
                                                        <w:bottom w:val="none" w:sz="0" w:space="0" w:color="auto"/>
                                                        <w:right w:val="none" w:sz="0" w:space="0" w:color="auto"/>
                                                      </w:divBdr>
                                                    </w:div>
                                                  </w:divsChild>
                                                </w:div>
                                                <w:div w:id="604700677">
                                                  <w:marLeft w:val="0"/>
                                                  <w:marRight w:val="0"/>
                                                  <w:marTop w:val="210"/>
                                                  <w:marBottom w:val="210"/>
                                                  <w:divBdr>
                                                    <w:top w:val="none" w:sz="0" w:space="0" w:color="auto"/>
                                                    <w:left w:val="none" w:sz="0" w:space="0" w:color="auto"/>
                                                    <w:bottom w:val="none" w:sz="0" w:space="0" w:color="auto"/>
                                                    <w:right w:val="none" w:sz="0" w:space="0" w:color="auto"/>
                                                  </w:divBdr>
                                                  <w:divsChild>
                                                    <w:div w:id="1347832094">
                                                      <w:marLeft w:val="480"/>
                                                      <w:marRight w:val="0"/>
                                                      <w:marTop w:val="0"/>
                                                      <w:marBottom w:val="240"/>
                                                      <w:divBdr>
                                                        <w:top w:val="none" w:sz="0" w:space="0" w:color="auto"/>
                                                        <w:left w:val="none" w:sz="0" w:space="0" w:color="auto"/>
                                                        <w:bottom w:val="none" w:sz="0" w:space="0" w:color="auto"/>
                                                        <w:right w:val="none" w:sz="0" w:space="0" w:color="auto"/>
                                                      </w:divBdr>
                                                    </w:div>
                                                  </w:divsChild>
                                                </w:div>
                                                <w:div w:id="197083491">
                                                  <w:marLeft w:val="0"/>
                                                  <w:marRight w:val="0"/>
                                                  <w:marTop w:val="210"/>
                                                  <w:marBottom w:val="210"/>
                                                  <w:divBdr>
                                                    <w:top w:val="none" w:sz="0" w:space="0" w:color="auto"/>
                                                    <w:left w:val="none" w:sz="0" w:space="0" w:color="auto"/>
                                                    <w:bottom w:val="none" w:sz="0" w:space="0" w:color="auto"/>
                                                    <w:right w:val="none" w:sz="0" w:space="0" w:color="auto"/>
                                                  </w:divBdr>
                                                  <w:divsChild>
                                                    <w:div w:id="1119642127">
                                                      <w:marLeft w:val="480"/>
                                                      <w:marRight w:val="0"/>
                                                      <w:marTop w:val="0"/>
                                                      <w:marBottom w:val="240"/>
                                                      <w:divBdr>
                                                        <w:top w:val="none" w:sz="0" w:space="0" w:color="auto"/>
                                                        <w:left w:val="none" w:sz="0" w:space="0" w:color="auto"/>
                                                        <w:bottom w:val="none" w:sz="0" w:space="0" w:color="auto"/>
                                                        <w:right w:val="none" w:sz="0" w:space="0" w:color="auto"/>
                                                      </w:divBdr>
                                                      <w:divsChild>
                                                        <w:div w:id="29303742">
                                                          <w:marLeft w:val="0"/>
                                                          <w:marRight w:val="0"/>
                                                          <w:marTop w:val="0"/>
                                                          <w:marBottom w:val="0"/>
                                                          <w:divBdr>
                                                            <w:top w:val="none" w:sz="0" w:space="0" w:color="auto"/>
                                                            <w:left w:val="none" w:sz="0" w:space="0" w:color="auto"/>
                                                            <w:bottom w:val="none" w:sz="0" w:space="0" w:color="auto"/>
                                                            <w:right w:val="none" w:sz="0" w:space="0" w:color="auto"/>
                                                          </w:divBdr>
                                                          <w:divsChild>
                                                            <w:div w:id="1231185744">
                                                              <w:marLeft w:val="0"/>
                                                              <w:marRight w:val="0"/>
                                                              <w:marTop w:val="0"/>
                                                              <w:marBottom w:val="0"/>
                                                              <w:divBdr>
                                                                <w:top w:val="none" w:sz="0" w:space="0" w:color="auto"/>
                                                                <w:left w:val="none" w:sz="0" w:space="0" w:color="auto"/>
                                                                <w:bottom w:val="none" w:sz="0" w:space="0" w:color="auto"/>
                                                                <w:right w:val="none" w:sz="0" w:space="0" w:color="auto"/>
                                                              </w:divBdr>
                                                              <w:divsChild>
                                                                <w:div w:id="94958301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452451">
                                                  <w:marLeft w:val="0"/>
                                                  <w:marRight w:val="0"/>
                                                  <w:marTop w:val="210"/>
                                                  <w:marBottom w:val="210"/>
                                                  <w:divBdr>
                                                    <w:top w:val="none" w:sz="0" w:space="0" w:color="auto"/>
                                                    <w:left w:val="none" w:sz="0" w:space="0" w:color="auto"/>
                                                    <w:bottom w:val="none" w:sz="0" w:space="0" w:color="auto"/>
                                                    <w:right w:val="none" w:sz="0" w:space="0" w:color="auto"/>
                                                  </w:divBdr>
                                                  <w:divsChild>
                                                    <w:div w:id="304049392">
                                                      <w:marLeft w:val="480"/>
                                                      <w:marRight w:val="0"/>
                                                      <w:marTop w:val="0"/>
                                                      <w:marBottom w:val="240"/>
                                                      <w:divBdr>
                                                        <w:top w:val="none" w:sz="0" w:space="0" w:color="auto"/>
                                                        <w:left w:val="none" w:sz="0" w:space="0" w:color="auto"/>
                                                        <w:bottom w:val="none" w:sz="0" w:space="0" w:color="auto"/>
                                                        <w:right w:val="none" w:sz="0" w:space="0" w:color="auto"/>
                                                      </w:divBdr>
                                                    </w:div>
                                                  </w:divsChild>
                                                </w:div>
                                                <w:div w:id="1642031514">
                                                  <w:marLeft w:val="0"/>
                                                  <w:marRight w:val="0"/>
                                                  <w:marTop w:val="210"/>
                                                  <w:marBottom w:val="210"/>
                                                  <w:divBdr>
                                                    <w:top w:val="none" w:sz="0" w:space="0" w:color="auto"/>
                                                    <w:left w:val="none" w:sz="0" w:space="0" w:color="auto"/>
                                                    <w:bottom w:val="none" w:sz="0" w:space="0" w:color="auto"/>
                                                    <w:right w:val="none" w:sz="0" w:space="0" w:color="auto"/>
                                                  </w:divBdr>
                                                  <w:divsChild>
                                                    <w:div w:id="1036924314">
                                                      <w:marLeft w:val="480"/>
                                                      <w:marRight w:val="0"/>
                                                      <w:marTop w:val="0"/>
                                                      <w:marBottom w:val="240"/>
                                                      <w:divBdr>
                                                        <w:top w:val="none" w:sz="0" w:space="0" w:color="auto"/>
                                                        <w:left w:val="none" w:sz="0" w:space="0" w:color="auto"/>
                                                        <w:bottom w:val="none" w:sz="0" w:space="0" w:color="auto"/>
                                                        <w:right w:val="none" w:sz="0" w:space="0" w:color="auto"/>
                                                      </w:divBdr>
                                                    </w:div>
                                                  </w:divsChild>
                                                </w:div>
                                                <w:div w:id="1363243596">
                                                  <w:marLeft w:val="0"/>
                                                  <w:marRight w:val="0"/>
                                                  <w:marTop w:val="210"/>
                                                  <w:marBottom w:val="210"/>
                                                  <w:divBdr>
                                                    <w:top w:val="none" w:sz="0" w:space="0" w:color="auto"/>
                                                    <w:left w:val="none" w:sz="0" w:space="0" w:color="auto"/>
                                                    <w:bottom w:val="none" w:sz="0" w:space="0" w:color="auto"/>
                                                    <w:right w:val="none" w:sz="0" w:space="0" w:color="auto"/>
                                                  </w:divBdr>
                                                  <w:divsChild>
                                                    <w:div w:id="1861550292">
                                                      <w:marLeft w:val="480"/>
                                                      <w:marRight w:val="0"/>
                                                      <w:marTop w:val="0"/>
                                                      <w:marBottom w:val="240"/>
                                                      <w:divBdr>
                                                        <w:top w:val="none" w:sz="0" w:space="0" w:color="auto"/>
                                                        <w:left w:val="none" w:sz="0" w:space="0" w:color="auto"/>
                                                        <w:bottom w:val="none" w:sz="0" w:space="0" w:color="auto"/>
                                                        <w:right w:val="none" w:sz="0" w:space="0" w:color="auto"/>
                                                      </w:divBdr>
                                                    </w:div>
                                                  </w:divsChild>
                                                </w:div>
                                                <w:div w:id="1054619110">
                                                  <w:marLeft w:val="0"/>
                                                  <w:marRight w:val="0"/>
                                                  <w:marTop w:val="210"/>
                                                  <w:marBottom w:val="210"/>
                                                  <w:divBdr>
                                                    <w:top w:val="none" w:sz="0" w:space="0" w:color="auto"/>
                                                    <w:left w:val="none" w:sz="0" w:space="0" w:color="auto"/>
                                                    <w:bottom w:val="none" w:sz="0" w:space="0" w:color="auto"/>
                                                    <w:right w:val="none" w:sz="0" w:space="0" w:color="auto"/>
                                                  </w:divBdr>
                                                  <w:divsChild>
                                                    <w:div w:id="2128498278">
                                                      <w:marLeft w:val="480"/>
                                                      <w:marRight w:val="0"/>
                                                      <w:marTop w:val="0"/>
                                                      <w:marBottom w:val="240"/>
                                                      <w:divBdr>
                                                        <w:top w:val="none" w:sz="0" w:space="0" w:color="auto"/>
                                                        <w:left w:val="none" w:sz="0" w:space="0" w:color="auto"/>
                                                        <w:bottom w:val="none" w:sz="0" w:space="0" w:color="auto"/>
                                                        <w:right w:val="none" w:sz="0" w:space="0" w:color="auto"/>
                                                      </w:divBdr>
                                                    </w:div>
                                                  </w:divsChild>
                                                </w:div>
                                                <w:div w:id="1818766482">
                                                  <w:marLeft w:val="0"/>
                                                  <w:marRight w:val="0"/>
                                                  <w:marTop w:val="210"/>
                                                  <w:marBottom w:val="210"/>
                                                  <w:divBdr>
                                                    <w:top w:val="none" w:sz="0" w:space="0" w:color="auto"/>
                                                    <w:left w:val="none" w:sz="0" w:space="0" w:color="auto"/>
                                                    <w:bottom w:val="none" w:sz="0" w:space="0" w:color="auto"/>
                                                    <w:right w:val="none" w:sz="0" w:space="0" w:color="auto"/>
                                                  </w:divBdr>
                                                  <w:divsChild>
                                                    <w:div w:id="2126610127">
                                                      <w:marLeft w:val="480"/>
                                                      <w:marRight w:val="0"/>
                                                      <w:marTop w:val="0"/>
                                                      <w:marBottom w:val="240"/>
                                                      <w:divBdr>
                                                        <w:top w:val="none" w:sz="0" w:space="0" w:color="auto"/>
                                                        <w:left w:val="none" w:sz="0" w:space="0" w:color="auto"/>
                                                        <w:bottom w:val="none" w:sz="0" w:space="0" w:color="auto"/>
                                                        <w:right w:val="none" w:sz="0" w:space="0" w:color="auto"/>
                                                      </w:divBdr>
                                                      <w:divsChild>
                                                        <w:div w:id="582643993">
                                                          <w:marLeft w:val="0"/>
                                                          <w:marRight w:val="0"/>
                                                          <w:marTop w:val="0"/>
                                                          <w:marBottom w:val="0"/>
                                                          <w:divBdr>
                                                            <w:top w:val="none" w:sz="0" w:space="0" w:color="auto"/>
                                                            <w:left w:val="none" w:sz="0" w:space="0" w:color="auto"/>
                                                            <w:bottom w:val="none" w:sz="0" w:space="0" w:color="auto"/>
                                                            <w:right w:val="none" w:sz="0" w:space="0" w:color="auto"/>
                                                          </w:divBdr>
                                                          <w:divsChild>
                                                            <w:div w:id="2126146797">
                                                              <w:marLeft w:val="0"/>
                                                              <w:marRight w:val="0"/>
                                                              <w:marTop w:val="210"/>
                                                              <w:marBottom w:val="210"/>
                                                              <w:divBdr>
                                                                <w:top w:val="none" w:sz="0" w:space="0" w:color="auto"/>
                                                                <w:left w:val="none" w:sz="0" w:space="0" w:color="auto"/>
                                                                <w:bottom w:val="none" w:sz="0" w:space="0" w:color="auto"/>
                                                                <w:right w:val="none" w:sz="0" w:space="0" w:color="auto"/>
                                                              </w:divBdr>
                                                              <w:divsChild>
                                                                <w:div w:id="1257976428">
                                                                  <w:marLeft w:val="480"/>
                                                                  <w:marRight w:val="0"/>
                                                                  <w:marTop w:val="0"/>
                                                                  <w:marBottom w:val="240"/>
                                                                  <w:divBdr>
                                                                    <w:top w:val="none" w:sz="0" w:space="0" w:color="auto"/>
                                                                    <w:left w:val="none" w:sz="0" w:space="0" w:color="auto"/>
                                                                    <w:bottom w:val="none" w:sz="0" w:space="0" w:color="auto"/>
                                                                    <w:right w:val="none" w:sz="0" w:space="0" w:color="auto"/>
                                                                  </w:divBdr>
                                                                </w:div>
                                                              </w:divsChild>
                                                            </w:div>
                                                            <w:div w:id="530581372">
                                                              <w:marLeft w:val="0"/>
                                                              <w:marRight w:val="0"/>
                                                              <w:marTop w:val="210"/>
                                                              <w:marBottom w:val="210"/>
                                                              <w:divBdr>
                                                                <w:top w:val="none" w:sz="0" w:space="0" w:color="auto"/>
                                                                <w:left w:val="none" w:sz="0" w:space="0" w:color="auto"/>
                                                                <w:bottom w:val="none" w:sz="0" w:space="0" w:color="auto"/>
                                                                <w:right w:val="none" w:sz="0" w:space="0" w:color="auto"/>
                                                              </w:divBdr>
                                                              <w:divsChild>
                                                                <w:div w:id="1872841490">
                                                                  <w:marLeft w:val="480"/>
                                                                  <w:marRight w:val="0"/>
                                                                  <w:marTop w:val="0"/>
                                                                  <w:marBottom w:val="240"/>
                                                                  <w:divBdr>
                                                                    <w:top w:val="none" w:sz="0" w:space="0" w:color="auto"/>
                                                                    <w:left w:val="none" w:sz="0" w:space="0" w:color="auto"/>
                                                                    <w:bottom w:val="none" w:sz="0" w:space="0" w:color="auto"/>
                                                                    <w:right w:val="none" w:sz="0" w:space="0" w:color="auto"/>
                                                                  </w:divBdr>
                                                                </w:div>
                                                              </w:divsChild>
                                                            </w:div>
                                                            <w:div w:id="997265153">
                                                              <w:marLeft w:val="0"/>
                                                              <w:marRight w:val="0"/>
                                                              <w:marTop w:val="210"/>
                                                              <w:marBottom w:val="210"/>
                                                              <w:divBdr>
                                                                <w:top w:val="none" w:sz="0" w:space="0" w:color="auto"/>
                                                                <w:left w:val="none" w:sz="0" w:space="0" w:color="auto"/>
                                                                <w:bottom w:val="none" w:sz="0" w:space="0" w:color="auto"/>
                                                                <w:right w:val="none" w:sz="0" w:space="0" w:color="auto"/>
                                                              </w:divBdr>
                                                              <w:divsChild>
                                                                <w:div w:id="804354568">
                                                                  <w:marLeft w:val="480"/>
                                                                  <w:marRight w:val="0"/>
                                                                  <w:marTop w:val="0"/>
                                                                  <w:marBottom w:val="240"/>
                                                                  <w:divBdr>
                                                                    <w:top w:val="none" w:sz="0" w:space="0" w:color="auto"/>
                                                                    <w:left w:val="none" w:sz="0" w:space="0" w:color="auto"/>
                                                                    <w:bottom w:val="none" w:sz="0" w:space="0" w:color="auto"/>
                                                                    <w:right w:val="none" w:sz="0" w:space="0" w:color="auto"/>
                                                                  </w:divBdr>
                                                                </w:div>
                                                              </w:divsChild>
                                                            </w:div>
                                                            <w:div w:id="158272534">
                                                              <w:marLeft w:val="0"/>
                                                              <w:marRight w:val="0"/>
                                                              <w:marTop w:val="210"/>
                                                              <w:marBottom w:val="0"/>
                                                              <w:divBdr>
                                                                <w:top w:val="none" w:sz="0" w:space="0" w:color="auto"/>
                                                                <w:left w:val="none" w:sz="0" w:space="0" w:color="auto"/>
                                                                <w:bottom w:val="none" w:sz="0" w:space="0" w:color="auto"/>
                                                                <w:right w:val="none" w:sz="0" w:space="0" w:color="auto"/>
                                                              </w:divBdr>
                                                              <w:divsChild>
                                                                <w:div w:id="89524033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44838441">
                                                  <w:marLeft w:val="0"/>
                                                  <w:marRight w:val="0"/>
                                                  <w:marTop w:val="210"/>
                                                  <w:marBottom w:val="0"/>
                                                  <w:divBdr>
                                                    <w:top w:val="none" w:sz="0" w:space="0" w:color="auto"/>
                                                    <w:left w:val="none" w:sz="0" w:space="0" w:color="auto"/>
                                                    <w:bottom w:val="none" w:sz="0" w:space="0" w:color="auto"/>
                                                    <w:right w:val="none" w:sz="0" w:space="0" w:color="auto"/>
                                                  </w:divBdr>
                                                  <w:divsChild>
                                                    <w:div w:id="206421032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88916086">
                                      <w:marLeft w:val="0"/>
                                      <w:marRight w:val="0"/>
                                      <w:marTop w:val="210"/>
                                      <w:marBottom w:val="210"/>
                                      <w:divBdr>
                                        <w:top w:val="none" w:sz="0" w:space="0" w:color="auto"/>
                                        <w:left w:val="none" w:sz="0" w:space="0" w:color="auto"/>
                                        <w:bottom w:val="none" w:sz="0" w:space="0" w:color="auto"/>
                                        <w:right w:val="none" w:sz="0" w:space="0" w:color="auto"/>
                                      </w:divBdr>
                                      <w:divsChild>
                                        <w:div w:id="374042592">
                                          <w:marLeft w:val="480"/>
                                          <w:marRight w:val="0"/>
                                          <w:marTop w:val="0"/>
                                          <w:marBottom w:val="240"/>
                                          <w:divBdr>
                                            <w:top w:val="none" w:sz="0" w:space="0" w:color="auto"/>
                                            <w:left w:val="none" w:sz="0" w:space="0" w:color="auto"/>
                                            <w:bottom w:val="none" w:sz="0" w:space="0" w:color="auto"/>
                                            <w:right w:val="none" w:sz="0" w:space="0" w:color="auto"/>
                                          </w:divBdr>
                                          <w:divsChild>
                                            <w:div w:id="1767457434">
                                              <w:marLeft w:val="0"/>
                                              <w:marRight w:val="0"/>
                                              <w:marTop w:val="0"/>
                                              <w:marBottom w:val="210"/>
                                              <w:divBdr>
                                                <w:top w:val="none" w:sz="0" w:space="0" w:color="auto"/>
                                                <w:left w:val="none" w:sz="0" w:space="0" w:color="auto"/>
                                                <w:bottom w:val="none" w:sz="0" w:space="0" w:color="auto"/>
                                                <w:right w:val="none" w:sz="0" w:space="0" w:color="auto"/>
                                              </w:divBdr>
                                            </w:div>
                                            <w:div w:id="1096051986">
                                              <w:marLeft w:val="0"/>
                                              <w:marRight w:val="0"/>
                                              <w:marTop w:val="240"/>
                                              <w:marBottom w:val="0"/>
                                              <w:divBdr>
                                                <w:top w:val="none" w:sz="0" w:space="0" w:color="auto"/>
                                                <w:left w:val="none" w:sz="0" w:space="0" w:color="auto"/>
                                                <w:bottom w:val="none" w:sz="0" w:space="0" w:color="auto"/>
                                                <w:right w:val="none" w:sz="0" w:space="0" w:color="auto"/>
                                              </w:divBdr>
                                              <w:divsChild>
                                                <w:div w:id="549616688">
                                                  <w:marLeft w:val="0"/>
                                                  <w:marRight w:val="0"/>
                                                  <w:marTop w:val="0"/>
                                                  <w:marBottom w:val="0"/>
                                                  <w:divBdr>
                                                    <w:top w:val="none" w:sz="0" w:space="0" w:color="auto"/>
                                                    <w:left w:val="none" w:sz="0" w:space="0" w:color="auto"/>
                                                    <w:bottom w:val="none" w:sz="0" w:space="0" w:color="auto"/>
                                                    <w:right w:val="none" w:sz="0" w:space="0" w:color="auto"/>
                                                  </w:divBdr>
                                                </w:div>
                                                <w:div w:id="1975331202">
                                                  <w:marLeft w:val="0"/>
                                                  <w:marRight w:val="0"/>
                                                  <w:marTop w:val="0"/>
                                                  <w:marBottom w:val="0"/>
                                                  <w:divBdr>
                                                    <w:top w:val="none" w:sz="0" w:space="0" w:color="auto"/>
                                                    <w:left w:val="none" w:sz="0" w:space="0" w:color="auto"/>
                                                    <w:bottom w:val="none" w:sz="0" w:space="0" w:color="auto"/>
                                                    <w:right w:val="none" w:sz="0" w:space="0" w:color="auto"/>
                                                  </w:divBdr>
                                                </w:div>
                                                <w:div w:id="1804081758">
                                                  <w:marLeft w:val="0"/>
                                                  <w:marRight w:val="0"/>
                                                  <w:marTop w:val="0"/>
                                                  <w:marBottom w:val="0"/>
                                                  <w:divBdr>
                                                    <w:top w:val="none" w:sz="0" w:space="0" w:color="auto"/>
                                                    <w:left w:val="none" w:sz="0" w:space="0" w:color="auto"/>
                                                    <w:bottom w:val="none" w:sz="0" w:space="0" w:color="auto"/>
                                                    <w:right w:val="none" w:sz="0" w:space="0" w:color="auto"/>
                                                  </w:divBdr>
                                                </w:div>
                                                <w:div w:id="442268703">
                                                  <w:marLeft w:val="0"/>
                                                  <w:marRight w:val="0"/>
                                                  <w:marTop w:val="0"/>
                                                  <w:marBottom w:val="0"/>
                                                  <w:divBdr>
                                                    <w:top w:val="none" w:sz="0" w:space="0" w:color="auto"/>
                                                    <w:left w:val="none" w:sz="0" w:space="0" w:color="auto"/>
                                                    <w:bottom w:val="none" w:sz="0" w:space="0" w:color="auto"/>
                                                    <w:right w:val="none" w:sz="0" w:space="0" w:color="auto"/>
                                                  </w:divBdr>
                                                </w:div>
                                                <w:div w:id="1824932270">
                                                  <w:marLeft w:val="0"/>
                                                  <w:marRight w:val="0"/>
                                                  <w:marTop w:val="0"/>
                                                  <w:marBottom w:val="0"/>
                                                  <w:divBdr>
                                                    <w:top w:val="none" w:sz="0" w:space="0" w:color="auto"/>
                                                    <w:left w:val="none" w:sz="0" w:space="0" w:color="auto"/>
                                                    <w:bottom w:val="none" w:sz="0" w:space="0" w:color="auto"/>
                                                    <w:right w:val="none" w:sz="0" w:space="0" w:color="auto"/>
                                                  </w:divBdr>
                                                </w:div>
                                                <w:div w:id="954556563">
                                                  <w:marLeft w:val="0"/>
                                                  <w:marRight w:val="0"/>
                                                  <w:marTop w:val="0"/>
                                                  <w:marBottom w:val="0"/>
                                                  <w:divBdr>
                                                    <w:top w:val="none" w:sz="0" w:space="0" w:color="auto"/>
                                                    <w:left w:val="none" w:sz="0" w:space="0" w:color="auto"/>
                                                    <w:bottom w:val="none" w:sz="0" w:space="0" w:color="auto"/>
                                                    <w:right w:val="none" w:sz="0" w:space="0" w:color="auto"/>
                                                  </w:divBdr>
                                                </w:div>
                                                <w:div w:id="503252240">
                                                  <w:marLeft w:val="0"/>
                                                  <w:marRight w:val="0"/>
                                                  <w:marTop w:val="0"/>
                                                  <w:marBottom w:val="0"/>
                                                  <w:divBdr>
                                                    <w:top w:val="none" w:sz="0" w:space="0" w:color="auto"/>
                                                    <w:left w:val="none" w:sz="0" w:space="0" w:color="auto"/>
                                                    <w:bottom w:val="none" w:sz="0" w:space="0" w:color="auto"/>
                                                    <w:right w:val="none" w:sz="0" w:space="0" w:color="auto"/>
                                                  </w:divBdr>
                                                </w:div>
                                                <w:div w:id="867253110">
                                                  <w:marLeft w:val="0"/>
                                                  <w:marRight w:val="0"/>
                                                  <w:marTop w:val="0"/>
                                                  <w:marBottom w:val="0"/>
                                                  <w:divBdr>
                                                    <w:top w:val="none" w:sz="0" w:space="0" w:color="auto"/>
                                                    <w:left w:val="none" w:sz="0" w:space="0" w:color="auto"/>
                                                    <w:bottom w:val="none" w:sz="0" w:space="0" w:color="auto"/>
                                                    <w:right w:val="none" w:sz="0" w:space="0" w:color="auto"/>
                                                  </w:divBdr>
                                                </w:div>
                                                <w:div w:id="691685654">
                                                  <w:marLeft w:val="0"/>
                                                  <w:marRight w:val="0"/>
                                                  <w:marTop w:val="0"/>
                                                  <w:marBottom w:val="0"/>
                                                  <w:divBdr>
                                                    <w:top w:val="none" w:sz="0" w:space="0" w:color="auto"/>
                                                    <w:left w:val="none" w:sz="0" w:space="0" w:color="auto"/>
                                                    <w:bottom w:val="none" w:sz="0" w:space="0" w:color="auto"/>
                                                    <w:right w:val="none" w:sz="0" w:space="0" w:color="auto"/>
                                                  </w:divBdr>
                                                </w:div>
                                                <w:div w:id="1721130281">
                                                  <w:marLeft w:val="0"/>
                                                  <w:marRight w:val="0"/>
                                                  <w:marTop w:val="0"/>
                                                  <w:marBottom w:val="0"/>
                                                  <w:divBdr>
                                                    <w:top w:val="none" w:sz="0" w:space="0" w:color="auto"/>
                                                    <w:left w:val="none" w:sz="0" w:space="0" w:color="auto"/>
                                                    <w:bottom w:val="none" w:sz="0" w:space="0" w:color="auto"/>
                                                    <w:right w:val="none" w:sz="0" w:space="0" w:color="auto"/>
                                                  </w:divBdr>
                                                </w:div>
                                                <w:div w:id="141120891">
                                                  <w:marLeft w:val="0"/>
                                                  <w:marRight w:val="0"/>
                                                  <w:marTop w:val="0"/>
                                                  <w:marBottom w:val="0"/>
                                                  <w:divBdr>
                                                    <w:top w:val="none" w:sz="0" w:space="0" w:color="auto"/>
                                                    <w:left w:val="none" w:sz="0" w:space="0" w:color="auto"/>
                                                    <w:bottom w:val="none" w:sz="0" w:space="0" w:color="auto"/>
                                                    <w:right w:val="none" w:sz="0" w:space="0" w:color="auto"/>
                                                  </w:divBdr>
                                                </w:div>
                                                <w:div w:id="11037813">
                                                  <w:marLeft w:val="0"/>
                                                  <w:marRight w:val="0"/>
                                                  <w:marTop w:val="0"/>
                                                  <w:marBottom w:val="0"/>
                                                  <w:divBdr>
                                                    <w:top w:val="none" w:sz="0" w:space="0" w:color="auto"/>
                                                    <w:left w:val="none" w:sz="0" w:space="0" w:color="auto"/>
                                                    <w:bottom w:val="none" w:sz="0" w:space="0" w:color="auto"/>
                                                    <w:right w:val="none" w:sz="0" w:space="0" w:color="auto"/>
                                                  </w:divBdr>
                                                </w:div>
                                                <w:div w:id="1564871814">
                                                  <w:marLeft w:val="0"/>
                                                  <w:marRight w:val="0"/>
                                                  <w:marTop w:val="0"/>
                                                  <w:marBottom w:val="0"/>
                                                  <w:divBdr>
                                                    <w:top w:val="none" w:sz="0" w:space="0" w:color="auto"/>
                                                    <w:left w:val="none" w:sz="0" w:space="0" w:color="auto"/>
                                                    <w:bottom w:val="none" w:sz="0" w:space="0" w:color="auto"/>
                                                    <w:right w:val="none" w:sz="0" w:space="0" w:color="auto"/>
                                                  </w:divBdr>
                                                </w:div>
                                                <w:div w:id="5641876">
                                                  <w:marLeft w:val="0"/>
                                                  <w:marRight w:val="0"/>
                                                  <w:marTop w:val="0"/>
                                                  <w:marBottom w:val="0"/>
                                                  <w:divBdr>
                                                    <w:top w:val="none" w:sz="0" w:space="0" w:color="auto"/>
                                                    <w:left w:val="none" w:sz="0" w:space="0" w:color="auto"/>
                                                    <w:bottom w:val="none" w:sz="0" w:space="0" w:color="auto"/>
                                                    <w:right w:val="none" w:sz="0" w:space="0" w:color="auto"/>
                                                  </w:divBdr>
                                                </w:div>
                                                <w:div w:id="1267614631">
                                                  <w:marLeft w:val="0"/>
                                                  <w:marRight w:val="0"/>
                                                  <w:marTop w:val="0"/>
                                                  <w:marBottom w:val="0"/>
                                                  <w:divBdr>
                                                    <w:top w:val="none" w:sz="0" w:space="0" w:color="auto"/>
                                                    <w:left w:val="none" w:sz="0" w:space="0" w:color="auto"/>
                                                    <w:bottom w:val="none" w:sz="0" w:space="0" w:color="auto"/>
                                                    <w:right w:val="none" w:sz="0" w:space="0" w:color="auto"/>
                                                  </w:divBdr>
                                                </w:div>
                                                <w:div w:id="2109735282">
                                                  <w:marLeft w:val="0"/>
                                                  <w:marRight w:val="0"/>
                                                  <w:marTop w:val="0"/>
                                                  <w:marBottom w:val="0"/>
                                                  <w:divBdr>
                                                    <w:top w:val="none" w:sz="0" w:space="0" w:color="auto"/>
                                                    <w:left w:val="none" w:sz="0" w:space="0" w:color="auto"/>
                                                    <w:bottom w:val="none" w:sz="0" w:space="0" w:color="auto"/>
                                                    <w:right w:val="none" w:sz="0" w:space="0" w:color="auto"/>
                                                  </w:divBdr>
                                                </w:div>
                                                <w:div w:id="1908370220">
                                                  <w:marLeft w:val="0"/>
                                                  <w:marRight w:val="0"/>
                                                  <w:marTop w:val="0"/>
                                                  <w:marBottom w:val="0"/>
                                                  <w:divBdr>
                                                    <w:top w:val="none" w:sz="0" w:space="0" w:color="auto"/>
                                                    <w:left w:val="none" w:sz="0" w:space="0" w:color="auto"/>
                                                    <w:bottom w:val="none" w:sz="0" w:space="0" w:color="auto"/>
                                                    <w:right w:val="none" w:sz="0" w:space="0" w:color="auto"/>
                                                  </w:divBdr>
                                                </w:div>
                                                <w:div w:id="732388490">
                                                  <w:marLeft w:val="0"/>
                                                  <w:marRight w:val="0"/>
                                                  <w:marTop w:val="0"/>
                                                  <w:marBottom w:val="0"/>
                                                  <w:divBdr>
                                                    <w:top w:val="none" w:sz="0" w:space="0" w:color="auto"/>
                                                    <w:left w:val="none" w:sz="0" w:space="0" w:color="auto"/>
                                                    <w:bottom w:val="none" w:sz="0" w:space="0" w:color="auto"/>
                                                    <w:right w:val="none" w:sz="0" w:space="0" w:color="auto"/>
                                                  </w:divBdr>
                                                </w:div>
                                                <w:div w:id="753429623">
                                                  <w:marLeft w:val="0"/>
                                                  <w:marRight w:val="0"/>
                                                  <w:marTop w:val="0"/>
                                                  <w:marBottom w:val="0"/>
                                                  <w:divBdr>
                                                    <w:top w:val="none" w:sz="0" w:space="0" w:color="auto"/>
                                                    <w:left w:val="none" w:sz="0" w:space="0" w:color="auto"/>
                                                    <w:bottom w:val="none" w:sz="0" w:space="0" w:color="auto"/>
                                                    <w:right w:val="none" w:sz="0" w:space="0" w:color="auto"/>
                                                  </w:divBdr>
                                                  <w:divsChild>
                                                    <w:div w:id="1165129424">
                                                      <w:marLeft w:val="480"/>
                                                      <w:marRight w:val="0"/>
                                                      <w:marTop w:val="0"/>
                                                      <w:marBottom w:val="240"/>
                                                      <w:divBdr>
                                                        <w:top w:val="none" w:sz="0" w:space="0" w:color="auto"/>
                                                        <w:left w:val="none" w:sz="0" w:space="0" w:color="auto"/>
                                                        <w:bottom w:val="none" w:sz="0" w:space="0" w:color="auto"/>
                                                        <w:right w:val="none" w:sz="0" w:space="0" w:color="auto"/>
                                                      </w:divBdr>
                                                    </w:div>
                                                  </w:divsChild>
                                                </w:div>
                                                <w:div w:id="647125401">
                                                  <w:marLeft w:val="0"/>
                                                  <w:marRight w:val="0"/>
                                                  <w:marTop w:val="0"/>
                                                  <w:marBottom w:val="0"/>
                                                  <w:divBdr>
                                                    <w:top w:val="none" w:sz="0" w:space="0" w:color="auto"/>
                                                    <w:left w:val="none" w:sz="0" w:space="0" w:color="auto"/>
                                                    <w:bottom w:val="none" w:sz="0" w:space="0" w:color="auto"/>
                                                    <w:right w:val="none" w:sz="0" w:space="0" w:color="auto"/>
                                                  </w:divBdr>
                                                </w:div>
                                                <w:div w:id="2018269266">
                                                  <w:marLeft w:val="0"/>
                                                  <w:marRight w:val="0"/>
                                                  <w:marTop w:val="0"/>
                                                  <w:marBottom w:val="0"/>
                                                  <w:divBdr>
                                                    <w:top w:val="none" w:sz="0" w:space="0" w:color="auto"/>
                                                    <w:left w:val="none" w:sz="0" w:space="0" w:color="auto"/>
                                                    <w:bottom w:val="none" w:sz="0" w:space="0" w:color="auto"/>
                                                    <w:right w:val="none" w:sz="0" w:space="0" w:color="auto"/>
                                                  </w:divBdr>
                                                </w:div>
                                                <w:div w:id="1647470501">
                                                  <w:marLeft w:val="0"/>
                                                  <w:marRight w:val="0"/>
                                                  <w:marTop w:val="0"/>
                                                  <w:marBottom w:val="0"/>
                                                  <w:divBdr>
                                                    <w:top w:val="none" w:sz="0" w:space="0" w:color="auto"/>
                                                    <w:left w:val="none" w:sz="0" w:space="0" w:color="auto"/>
                                                    <w:bottom w:val="none" w:sz="0" w:space="0" w:color="auto"/>
                                                    <w:right w:val="none" w:sz="0" w:space="0" w:color="auto"/>
                                                  </w:divBdr>
                                                </w:div>
                                                <w:div w:id="1501121737">
                                                  <w:marLeft w:val="0"/>
                                                  <w:marRight w:val="0"/>
                                                  <w:marTop w:val="0"/>
                                                  <w:marBottom w:val="0"/>
                                                  <w:divBdr>
                                                    <w:top w:val="none" w:sz="0" w:space="0" w:color="auto"/>
                                                    <w:left w:val="none" w:sz="0" w:space="0" w:color="auto"/>
                                                    <w:bottom w:val="none" w:sz="0" w:space="0" w:color="auto"/>
                                                    <w:right w:val="none" w:sz="0" w:space="0" w:color="auto"/>
                                                  </w:divBdr>
                                                </w:div>
                                                <w:div w:id="1315912417">
                                                  <w:marLeft w:val="0"/>
                                                  <w:marRight w:val="0"/>
                                                  <w:marTop w:val="0"/>
                                                  <w:marBottom w:val="0"/>
                                                  <w:divBdr>
                                                    <w:top w:val="none" w:sz="0" w:space="0" w:color="auto"/>
                                                    <w:left w:val="none" w:sz="0" w:space="0" w:color="auto"/>
                                                    <w:bottom w:val="none" w:sz="0" w:space="0" w:color="auto"/>
                                                    <w:right w:val="none" w:sz="0" w:space="0" w:color="auto"/>
                                                  </w:divBdr>
                                                </w:div>
                                                <w:div w:id="1952399478">
                                                  <w:marLeft w:val="0"/>
                                                  <w:marRight w:val="0"/>
                                                  <w:marTop w:val="0"/>
                                                  <w:marBottom w:val="0"/>
                                                  <w:divBdr>
                                                    <w:top w:val="none" w:sz="0" w:space="0" w:color="auto"/>
                                                    <w:left w:val="none" w:sz="0" w:space="0" w:color="auto"/>
                                                    <w:bottom w:val="none" w:sz="0" w:space="0" w:color="auto"/>
                                                    <w:right w:val="none" w:sz="0" w:space="0" w:color="auto"/>
                                                  </w:divBdr>
                                                </w:div>
                                                <w:div w:id="2003502068">
                                                  <w:marLeft w:val="0"/>
                                                  <w:marRight w:val="0"/>
                                                  <w:marTop w:val="0"/>
                                                  <w:marBottom w:val="0"/>
                                                  <w:divBdr>
                                                    <w:top w:val="none" w:sz="0" w:space="0" w:color="auto"/>
                                                    <w:left w:val="none" w:sz="0" w:space="0" w:color="auto"/>
                                                    <w:bottom w:val="none" w:sz="0" w:space="0" w:color="auto"/>
                                                    <w:right w:val="none" w:sz="0" w:space="0" w:color="auto"/>
                                                  </w:divBdr>
                                                </w:div>
                                                <w:div w:id="964847294">
                                                  <w:marLeft w:val="0"/>
                                                  <w:marRight w:val="0"/>
                                                  <w:marTop w:val="0"/>
                                                  <w:marBottom w:val="0"/>
                                                  <w:divBdr>
                                                    <w:top w:val="none" w:sz="0" w:space="0" w:color="auto"/>
                                                    <w:left w:val="none" w:sz="0" w:space="0" w:color="auto"/>
                                                    <w:bottom w:val="none" w:sz="0" w:space="0" w:color="auto"/>
                                                    <w:right w:val="none" w:sz="0" w:space="0" w:color="auto"/>
                                                  </w:divBdr>
                                                </w:div>
                                                <w:div w:id="695346709">
                                                  <w:marLeft w:val="0"/>
                                                  <w:marRight w:val="0"/>
                                                  <w:marTop w:val="0"/>
                                                  <w:marBottom w:val="0"/>
                                                  <w:divBdr>
                                                    <w:top w:val="none" w:sz="0" w:space="0" w:color="auto"/>
                                                    <w:left w:val="none" w:sz="0" w:space="0" w:color="auto"/>
                                                    <w:bottom w:val="none" w:sz="0" w:space="0" w:color="auto"/>
                                                    <w:right w:val="none" w:sz="0" w:space="0" w:color="auto"/>
                                                  </w:divBdr>
                                                </w:div>
                                                <w:div w:id="28840465">
                                                  <w:marLeft w:val="0"/>
                                                  <w:marRight w:val="0"/>
                                                  <w:marTop w:val="0"/>
                                                  <w:marBottom w:val="0"/>
                                                  <w:divBdr>
                                                    <w:top w:val="none" w:sz="0" w:space="0" w:color="auto"/>
                                                    <w:left w:val="none" w:sz="0" w:space="0" w:color="auto"/>
                                                    <w:bottom w:val="none" w:sz="0" w:space="0" w:color="auto"/>
                                                    <w:right w:val="none" w:sz="0" w:space="0" w:color="auto"/>
                                                  </w:divBdr>
                                                </w:div>
                                                <w:div w:id="595939521">
                                                  <w:marLeft w:val="0"/>
                                                  <w:marRight w:val="0"/>
                                                  <w:marTop w:val="0"/>
                                                  <w:marBottom w:val="0"/>
                                                  <w:divBdr>
                                                    <w:top w:val="none" w:sz="0" w:space="0" w:color="auto"/>
                                                    <w:left w:val="none" w:sz="0" w:space="0" w:color="auto"/>
                                                    <w:bottom w:val="none" w:sz="0" w:space="0" w:color="auto"/>
                                                    <w:right w:val="none" w:sz="0" w:space="0" w:color="auto"/>
                                                  </w:divBdr>
                                                </w:div>
                                              </w:divsChild>
                                            </w:div>
                                            <w:div w:id="51314999">
                                              <w:marLeft w:val="0"/>
                                              <w:marRight w:val="0"/>
                                              <w:marTop w:val="0"/>
                                              <w:marBottom w:val="0"/>
                                              <w:divBdr>
                                                <w:top w:val="none" w:sz="0" w:space="0" w:color="auto"/>
                                                <w:left w:val="none" w:sz="0" w:space="0" w:color="auto"/>
                                                <w:bottom w:val="none" w:sz="0" w:space="0" w:color="auto"/>
                                                <w:right w:val="none" w:sz="0" w:space="0" w:color="auto"/>
                                              </w:divBdr>
                                            </w:div>
                                            <w:div w:id="489641846">
                                              <w:marLeft w:val="0"/>
                                              <w:marRight w:val="0"/>
                                              <w:marTop w:val="0"/>
                                              <w:marBottom w:val="0"/>
                                              <w:divBdr>
                                                <w:top w:val="none" w:sz="0" w:space="0" w:color="auto"/>
                                                <w:left w:val="none" w:sz="0" w:space="0" w:color="auto"/>
                                                <w:bottom w:val="none" w:sz="0" w:space="0" w:color="auto"/>
                                                <w:right w:val="none" w:sz="0" w:space="0" w:color="auto"/>
                                              </w:divBdr>
                                            </w:div>
                                            <w:div w:id="2059352239">
                                              <w:marLeft w:val="0"/>
                                              <w:marRight w:val="0"/>
                                              <w:marTop w:val="0"/>
                                              <w:marBottom w:val="0"/>
                                              <w:divBdr>
                                                <w:top w:val="none" w:sz="0" w:space="0" w:color="auto"/>
                                                <w:left w:val="none" w:sz="0" w:space="0" w:color="auto"/>
                                                <w:bottom w:val="none" w:sz="0" w:space="0" w:color="auto"/>
                                                <w:right w:val="none" w:sz="0" w:space="0" w:color="auto"/>
                                              </w:divBdr>
                                            </w:div>
                                            <w:div w:id="554127645">
                                              <w:marLeft w:val="0"/>
                                              <w:marRight w:val="0"/>
                                              <w:marTop w:val="0"/>
                                              <w:marBottom w:val="0"/>
                                              <w:divBdr>
                                                <w:top w:val="none" w:sz="0" w:space="0" w:color="auto"/>
                                                <w:left w:val="none" w:sz="0" w:space="0" w:color="auto"/>
                                                <w:bottom w:val="none" w:sz="0" w:space="0" w:color="auto"/>
                                                <w:right w:val="none" w:sz="0" w:space="0" w:color="auto"/>
                                              </w:divBdr>
                                            </w:div>
                                            <w:div w:id="2000038188">
                                              <w:marLeft w:val="0"/>
                                              <w:marRight w:val="0"/>
                                              <w:marTop w:val="0"/>
                                              <w:marBottom w:val="0"/>
                                              <w:divBdr>
                                                <w:top w:val="none" w:sz="0" w:space="0" w:color="auto"/>
                                                <w:left w:val="none" w:sz="0" w:space="0" w:color="auto"/>
                                                <w:bottom w:val="none" w:sz="0" w:space="0" w:color="auto"/>
                                                <w:right w:val="none" w:sz="0" w:space="0" w:color="auto"/>
                                              </w:divBdr>
                                            </w:div>
                                            <w:div w:id="545339148">
                                              <w:marLeft w:val="0"/>
                                              <w:marRight w:val="0"/>
                                              <w:marTop w:val="0"/>
                                              <w:marBottom w:val="0"/>
                                              <w:divBdr>
                                                <w:top w:val="none" w:sz="0" w:space="0" w:color="auto"/>
                                                <w:left w:val="none" w:sz="0" w:space="0" w:color="auto"/>
                                                <w:bottom w:val="none" w:sz="0" w:space="0" w:color="auto"/>
                                                <w:right w:val="none" w:sz="0" w:space="0" w:color="auto"/>
                                              </w:divBdr>
                                            </w:div>
                                            <w:div w:id="158302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552920">
                                      <w:marLeft w:val="0"/>
                                      <w:marRight w:val="0"/>
                                      <w:marTop w:val="210"/>
                                      <w:marBottom w:val="210"/>
                                      <w:divBdr>
                                        <w:top w:val="none" w:sz="0" w:space="0" w:color="auto"/>
                                        <w:left w:val="none" w:sz="0" w:space="0" w:color="auto"/>
                                        <w:bottom w:val="none" w:sz="0" w:space="0" w:color="auto"/>
                                        <w:right w:val="none" w:sz="0" w:space="0" w:color="auto"/>
                                      </w:divBdr>
                                      <w:divsChild>
                                        <w:div w:id="887227931">
                                          <w:marLeft w:val="480"/>
                                          <w:marRight w:val="0"/>
                                          <w:marTop w:val="0"/>
                                          <w:marBottom w:val="240"/>
                                          <w:divBdr>
                                            <w:top w:val="none" w:sz="0" w:space="0" w:color="auto"/>
                                            <w:left w:val="none" w:sz="0" w:space="0" w:color="auto"/>
                                            <w:bottom w:val="none" w:sz="0" w:space="0" w:color="auto"/>
                                            <w:right w:val="none" w:sz="0" w:space="0" w:color="auto"/>
                                          </w:divBdr>
                                          <w:divsChild>
                                            <w:div w:id="237254791">
                                              <w:marLeft w:val="0"/>
                                              <w:marRight w:val="0"/>
                                              <w:marTop w:val="0"/>
                                              <w:marBottom w:val="0"/>
                                              <w:divBdr>
                                                <w:top w:val="none" w:sz="0" w:space="0" w:color="auto"/>
                                                <w:left w:val="none" w:sz="0" w:space="0" w:color="auto"/>
                                                <w:bottom w:val="none" w:sz="0" w:space="0" w:color="auto"/>
                                                <w:right w:val="none" w:sz="0" w:space="0" w:color="auto"/>
                                              </w:divBdr>
                                              <w:divsChild>
                                                <w:div w:id="1595361527">
                                                  <w:marLeft w:val="0"/>
                                                  <w:marRight w:val="0"/>
                                                  <w:marTop w:val="210"/>
                                                  <w:marBottom w:val="210"/>
                                                  <w:divBdr>
                                                    <w:top w:val="none" w:sz="0" w:space="0" w:color="auto"/>
                                                    <w:left w:val="none" w:sz="0" w:space="0" w:color="auto"/>
                                                    <w:bottom w:val="none" w:sz="0" w:space="0" w:color="auto"/>
                                                    <w:right w:val="none" w:sz="0" w:space="0" w:color="auto"/>
                                                  </w:divBdr>
                                                  <w:divsChild>
                                                    <w:div w:id="1455632910">
                                                      <w:marLeft w:val="480"/>
                                                      <w:marRight w:val="0"/>
                                                      <w:marTop w:val="0"/>
                                                      <w:marBottom w:val="240"/>
                                                      <w:divBdr>
                                                        <w:top w:val="none" w:sz="0" w:space="0" w:color="auto"/>
                                                        <w:left w:val="none" w:sz="0" w:space="0" w:color="auto"/>
                                                        <w:bottom w:val="none" w:sz="0" w:space="0" w:color="auto"/>
                                                        <w:right w:val="none" w:sz="0" w:space="0" w:color="auto"/>
                                                      </w:divBdr>
                                                    </w:div>
                                                  </w:divsChild>
                                                </w:div>
                                                <w:div w:id="348218120">
                                                  <w:marLeft w:val="0"/>
                                                  <w:marRight w:val="0"/>
                                                  <w:marTop w:val="210"/>
                                                  <w:marBottom w:val="210"/>
                                                  <w:divBdr>
                                                    <w:top w:val="none" w:sz="0" w:space="0" w:color="auto"/>
                                                    <w:left w:val="none" w:sz="0" w:space="0" w:color="auto"/>
                                                    <w:bottom w:val="none" w:sz="0" w:space="0" w:color="auto"/>
                                                    <w:right w:val="none" w:sz="0" w:space="0" w:color="auto"/>
                                                  </w:divBdr>
                                                  <w:divsChild>
                                                    <w:div w:id="1380782559">
                                                      <w:marLeft w:val="480"/>
                                                      <w:marRight w:val="0"/>
                                                      <w:marTop w:val="0"/>
                                                      <w:marBottom w:val="240"/>
                                                      <w:divBdr>
                                                        <w:top w:val="none" w:sz="0" w:space="0" w:color="auto"/>
                                                        <w:left w:val="none" w:sz="0" w:space="0" w:color="auto"/>
                                                        <w:bottom w:val="none" w:sz="0" w:space="0" w:color="auto"/>
                                                        <w:right w:val="none" w:sz="0" w:space="0" w:color="auto"/>
                                                      </w:divBdr>
                                                    </w:div>
                                                  </w:divsChild>
                                                </w:div>
                                                <w:div w:id="394622747">
                                                  <w:marLeft w:val="0"/>
                                                  <w:marRight w:val="0"/>
                                                  <w:marTop w:val="210"/>
                                                  <w:marBottom w:val="210"/>
                                                  <w:divBdr>
                                                    <w:top w:val="none" w:sz="0" w:space="0" w:color="auto"/>
                                                    <w:left w:val="none" w:sz="0" w:space="0" w:color="auto"/>
                                                    <w:bottom w:val="none" w:sz="0" w:space="0" w:color="auto"/>
                                                    <w:right w:val="none" w:sz="0" w:space="0" w:color="auto"/>
                                                  </w:divBdr>
                                                  <w:divsChild>
                                                    <w:div w:id="1421830022">
                                                      <w:marLeft w:val="480"/>
                                                      <w:marRight w:val="0"/>
                                                      <w:marTop w:val="0"/>
                                                      <w:marBottom w:val="240"/>
                                                      <w:divBdr>
                                                        <w:top w:val="none" w:sz="0" w:space="0" w:color="auto"/>
                                                        <w:left w:val="none" w:sz="0" w:space="0" w:color="auto"/>
                                                        <w:bottom w:val="none" w:sz="0" w:space="0" w:color="auto"/>
                                                        <w:right w:val="none" w:sz="0" w:space="0" w:color="auto"/>
                                                      </w:divBdr>
                                                    </w:div>
                                                  </w:divsChild>
                                                </w:div>
                                                <w:div w:id="1239704843">
                                                  <w:marLeft w:val="0"/>
                                                  <w:marRight w:val="0"/>
                                                  <w:marTop w:val="210"/>
                                                  <w:marBottom w:val="210"/>
                                                  <w:divBdr>
                                                    <w:top w:val="none" w:sz="0" w:space="0" w:color="auto"/>
                                                    <w:left w:val="none" w:sz="0" w:space="0" w:color="auto"/>
                                                    <w:bottom w:val="none" w:sz="0" w:space="0" w:color="auto"/>
                                                    <w:right w:val="none" w:sz="0" w:space="0" w:color="auto"/>
                                                  </w:divBdr>
                                                  <w:divsChild>
                                                    <w:div w:id="81806439">
                                                      <w:marLeft w:val="480"/>
                                                      <w:marRight w:val="0"/>
                                                      <w:marTop w:val="0"/>
                                                      <w:marBottom w:val="240"/>
                                                      <w:divBdr>
                                                        <w:top w:val="none" w:sz="0" w:space="0" w:color="auto"/>
                                                        <w:left w:val="none" w:sz="0" w:space="0" w:color="auto"/>
                                                        <w:bottom w:val="none" w:sz="0" w:space="0" w:color="auto"/>
                                                        <w:right w:val="none" w:sz="0" w:space="0" w:color="auto"/>
                                                      </w:divBdr>
                                                    </w:div>
                                                  </w:divsChild>
                                                </w:div>
                                                <w:div w:id="1286740212">
                                                  <w:marLeft w:val="0"/>
                                                  <w:marRight w:val="0"/>
                                                  <w:marTop w:val="210"/>
                                                  <w:marBottom w:val="210"/>
                                                  <w:divBdr>
                                                    <w:top w:val="none" w:sz="0" w:space="0" w:color="auto"/>
                                                    <w:left w:val="none" w:sz="0" w:space="0" w:color="auto"/>
                                                    <w:bottom w:val="none" w:sz="0" w:space="0" w:color="auto"/>
                                                    <w:right w:val="none" w:sz="0" w:space="0" w:color="auto"/>
                                                  </w:divBdr>
                                                  <w:divsChild>
                                                    <w:div w:id="2074499310">
                                                      <w:marLeft w:val="480"/>
                                                      <w:marRight w:val="0"/>
                                                      <w:marTop w:val="0"/>
                                                      <w:marBottom w:val="240"/>
                                                      <w:divBdr>
                                                        <w:top w:val="none" w:sz="0" w:space="0" w:color="auto"/>
                                                        <w:left w:val="none" w:sz="0" w:space="0" w:color="auto"/>
                                                        <w:bottom w:val="none" w:sz="0" w:space="0" w:color="auto"/>
                                                        <w:right w:val="none" w:sz="0" w:space="0" w:color="auto"/>
                                                      </w:divBdr>
                                                    </w:div>
                                                  </w:divsChild>
                                                </w:div>
                                                <w:div w:id="86731184">
                                                  <w:marLeft w:val="0"/>
                                                  <w:marRight w:val="0"/>
                                                  <w:marTop w:val="210"/>
                                                  <w:marBottom w:val="210"/>
                                                  <w:divBdr>
                                                    <w:top w:val="none" w:sz="0" w:space="0" w:color="auto"/>
                                                    <w:left w:val="none" w:sz="0" w:space="0" w:color="auto"/>
                                                    <w:bottom w:val="none" w:sz="0" w:space="0" w:color="auto"/>
                                                    <w:right w:val="none" w:sz="0" w:space="0" w:color="auto"/>
                                                  </w:divBdr>
                                                  <w:divsChild>
                                                    <w:div w:id="1205213786">
                                                      <w:marLeft w:val="480"/>
                                                      <w:marRight w:val="0"/>
                                                      <w:marTop w:val="0"/>
                                                      <w:marBottom w:val="240"/>
                                                      <w:divBdr>
                                                        <w:top w:val="none" w:sz="0" w:space="0" w:color="auto"/>
                                                        <w:left w:val="none" w:sz="0" w:space="0" w:color="auto"/>
                                                        <w:bottom w:val="none" w:sz="0" w:space="0" w:color="auto"/>
                                                        <w:right w:val="none" w:sz="0" w:space="0" w:color="auto"/>
                                                      </w:divBdr>
                                                    </w:div>
                                                  </w:divsChild>
                                                </w:div>
                                                <w:div w:id="337924436">
                                                  <w:marLeft w:val="0"/>
                                                  <w:marRight w:val="0"/>
                                                  <w:marTop w:val="210"/>
                                                  <w:marBottom w:val="210"/>
                                                  <w:divBdr>
                                                    <w:top w:val="none" w:sz="0" w:space="0" w:color="auto"/>
                                                    <w:left w:val="none" w:sz="0" w:space="0" w:color="auto"/>
                                                    <w:bottom w:val="none" w:sz="0" w:space="0" w:color="auto"/>
                                                    <w:right w:val="none" w:sz="0" w:space="0" w:color="auto"/>
                                                  </w:divBdr>
                                                  <w:divsChild>
                                                    <w:div w:id="475995979">
                                                      <w:marLeft w:val="480"/>
                                                      <w:marRight w:val="0"/>
                                                      <w:marTop w:val="0"/>
                                                      <w:marBottom w:val="240"/>
                                                      <w:divBdr>
                                                        <w:top w:val="none" w:sz="0" w:space="0" w:color="auto"/>
                                                        <w:left w:val="none" w:sz="0" w:space="0" w:color="auto"/>
                                                        <w:bottom w:val="none" w:sz="0" w:space="0" w:color="auto"/>
                                                        <w:right w:val="none" w:sz="0" w:space="0" w:color="auto"/>
                                                      </w:divBdr>
                                                      <w:divsChild>
                                                        <w:div w:id="403993435">
                                                          <w:marLeft w:val="0"/>
                                                          <w:marRight w:val="0"/>
                                                          <w:marTop w:val="0"/>
                                                          <w:marBottom w:val="0"/>
                                                          <w:divBdr>
                                                            <w:top w:val="none" w:sz="0" w:space="0" w:color="auto"/>
                                                            <w:left w:val="none" w:sz="0" w:space="0" w:color="auto"/>
                                                            <w:bottom w:val="none" w:sz="0" w:space="0" w:color="auto"/>
                                                            <w:right w:val="none" w:sz="0" w:space="0" w:color="auto"/>
                                                          </w:divBdr>
                                                          <w:divsChild>
                                                            <w:div w:id="1791515535">
                                                              <w:marLeft w:val="0"/>
                                                              <w:marRight w:val="0"/>
                                                              <w:marTop w:val="0"/>
                                                              <w:marBottom w:val="0"/>
                                                              <w:divBdr>
                                                                <w:top w:val="none" w:sz="0" w:space="0" w:color="auto"/>
                                                                <w:left w:val="none" w:sz="0" w:space="0" w:color="auto"/>
                                                                <w:bottom w:val="none" w:sz="0" w:space="0" w:color="auto"/>
                                                                <w:right w:val="none" w:sz="0" w:space="0" w:color="auto"/>
                                                              </w:divBdr>
                                                              <w:divsChild>
                                                                <w:div w:id="81903523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22853">
                                                  <w:marLeft w:val="0"/>
                                                  <w:marRight w:val="0"/>
                                                  <w:marTop w:val="210"/>
                                                  <w:marBottom w:val="210"/>
                                                  <w:divBdr>
                                                    <w:top w:val="none" w:sz="0" w:space="0" w:color="auto"/>
                                                    <w:left w:val="none" w:sz="0" w:space="0" w:color="auto"/>
                                                    <w:bottom w:val="none" w:sz="0" w:space="0" w:color="auto"/>
                                                    <w:right w:val="none" w:sz="0" w:space="0" w:color="auto"/>
                                                  </w:divBdr>
                                                  <w:divsChild>
                                                    <w:div w:id="459688648">
                                                      <w:marLeft w:val="480"/>
                                                      <w:marRight w:val="0"/>
                                                      <w:marTop w:val="0"/>
                                                      <w:marBottom w:val="240"/>
                                                      <w:divBdr>
                                                        <w:top w:val="none" w:sz="0" w:space="0" w:color="auto"/>
                                                        <w:left w:val="none" w:sz="0" w:space="0" w:color="auto"/>
                                                        <w:bottom w:val="none" w:sz="0" w:space="0" w:color="auto"/>
                                                        <w:right w:val="none" w:sz="0" w:space="0" w:color="auto"/>
                                                      </w:divBdr>
                                                    </w:div>
                                                  </w:divsChild>
                                                </w:div>
                                                <w:div w:id="254673850">
                                                  <w:marLeft w:val="0"/>
                                                  <w:marRight w:val="0"/>
                                                  <w:marTop w:val="210"/>
                                                  <w:marBottom w:val="0"/>
                                                  <w:divBdr>
                                                    <w:top w:val="none" w:sz="0" w:space="0" w:color="auto"/>
                                                    <w:left w:val="none" w:sz="0" w:space="0" w:color="auto"/>
                                                    <w:bottom w:val="none" w:sz="0" w:space="0" w:color="auto"/>
                                                    <w:right w:val="none" w:sz="0" w:space="0" w:color="auto"/>
                                                  </w:divBdr>
                                                  <w:divsChild>
                                                    <w:div w:id="20514902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32539402">
                                      <w:marLeft w:val="0"/>
                                      <w:marRight w:val="0"/>
                                      <w:marTop w:val="210"/>
                                      <w:marBottom w:val="210"/>
                                      <w:divBdr>
                                        <w:top w:val="none" w:sz="0" w:space="0" w:color="auto"/>
                                        <w:left w:val="none" w:sz="0" w:space="0" w:color="auto"/>
                                        <w:bottom w:val="none" w:sz="0" w:space="0" w:color="auto"/>
                                        <w:right w:val="none" w:sz="0" w:space="0" w:color="auto"/>
                                      </w:divBdr>
                                      <w:divsChild>
                                        <w:div w:id="368992428">
                                          <w:marLeft w:val="480"/>
                                          <w:marRight w:val="0"/>
                                          <w:marTop w:val="0"/>
                                          <w:marBottom w:val="240"/>
                                          <w:divBdr>
                                            <w:top w:val="none" w:sz="0" w:space="0" w:color="auto"/>
                                            <w:left w:val="none" w:sz="0" w:space="0" w:color="auto"/>
                                            <w:bottom w:val="none" w:sz="0" w:space="0" w:color="auto"/>
                                            <w:right w:val="none" w:sz="0" w:space="0" w:color="auto"/>
                                          </w:divBdr>
                                          <w:divsChild>
                                            <w:div w:id="1288508755">
                                              <w:marLeft w:val="0"/>
                                              <w:marRight w:val="0"/>
                                              <w:marTop w:val="0"/>
                                              <w:marBottom w:val="0"/>
                                              <w:divBdr>
                                                <w:top w:val="none" w:sz="0" w:space="0" w:color="auto"/>
                                                <w:left w:val="none" w:sz="0" w:space="0" w:color="auto"/>
                                                <w:bottom w:val="none" w:sz="0" w:space="0" w:color="auto"/>
                                                <w:right w:val="none" w:sz="0" w:space="0" w:color="auto"/>
                                              </w:divBdr>
                                              <w:divsChild>
                                                <w:div w:id="1202284534">
                                                  <w:marLeft w:val="0"/>
                                                  <w:marRight w:val="0"/>
                                                  <w:marTop w:val="210"/>
                                                  <w:marBottom w:val="210"/>
                                                  <w:divBdr>
                                                    <w:top w:val="none" w:sz="0" w:space="0" w:color="auto"/>
                                                    <w:left w:val="none" w:sz="0" w:space="0" w:color="auto"/>
                                                    <w:bottom w:val="none" w:sz="0" w:space="0" w:color="auto"/>
                                                    <w:right w:val="none" w:sz="0" w:space="0" w:color="auto"/>
                                                  </w:divBdr>
                                                  <w:divsChild>
                                                    <w:div w:id="1216697732">
                                                      <w:marLeft w:val="480"/>
                                                      <w:marRight w:val="0"/>
                                                      <w:marTop w:val="0"/>
                                                      <w:marBottom w:val="240"/>
                                                      <w:divBdr>
                                                        <w:top w:val="none" w:sz="0" w:space="0" w:color="auto"/>
                                                        <w:left w:val="none" w:sz="0" w:space="0" w:color="auto"/>
                                                        <w:bottom w:val="none" w:sz="0" w:space="0" w:color="auto"/>
                                                        <w:right w:val="none" w:sz="0" w:space="0" w:color="auto"/>
                                                      </w:divBdr>
                                                    </w:div>
                                                  </w:divsChild>
                                                </w:div>
                                                <w:div w:id="1851674315">
                                                  <w:marLeft w:val="0"/>
                                                  <w:marRight w:val="0"/>
                                                  <w:marTop w:val="210"/>
                                                  <w:marBottom w:val="210"/>
                                                  <w:divBdr>
                                                    <w:top w:val="none" w:sz="0" w:space="0" w:color="auto"/>
                                                    <w:left w:val="none" w:sz="0" w:space="0" w:color="auto"/>
                                                    <w:bottom w:val="none" w:sz="0" w:space="0" w:color="auto"/>
                                                    <w:right w:val="none" w:sz="0" w:space="0" w:color="auto"/>
                                                  </w:divBdr>
                                                  <w:divsChild>
                                                    <w:div w:id="1821380305">
                                                      <w:marLeft w:val="480"/>
                                                      <w:marRight w:val="0"/>
                                                      <w:marTop w:val="0"/>
                                                      <w:marBottom w:val="240"/>
                                                      <w:divBdr>
                                                        <w:top w:val="none" w:sz="0" w:space="0" w:color="auto"/>
                                                        <w:left w:val="none" w:sz="0" w:space="0" w:color="auto"/>
                                                        <w:bottom w:val="none" w:sz="0" w:space="0" w:color="auto"/>
                                                        <w:right w:val="none" w:sz="0" w:space="0" w:color="auto"/>
                                                      </w:divBdr>
                                                    </w:div>
                                                  </w:divsChild>
                                                </w:div>
                                                <w:div w:id="425999784">
                                                  <w:marLeft w:val="0"/>
                                                  <w:marRight w:val="0"/>
                                                  <w:marTop w:val="210"/>
                                                  <w:marBottom w:val="210"/>
                                                  <w:divBdr>
                                                    <w:top w:val="none" w:sz="0" w:space="0" w:color="auto"/>
                                                    <w:left w:val="none" w:sz="0" w:space="0" w:color="auto"/>
                                                    <w:bottom w:val="none" w:sz="0" w:space="0" w:color="auto"/>
                                                    <w:right w:val="none" w:sz="0" w:space="0" w:color="auto"/>
                                                  </w:divBdr>
                                                  <w:divsChild>
                                                    <w:div w:id="1352688244">
                                                      <w:marLeft w:val="480"/>
                                                      <w:marRight w:val="0"/>
                                                      <w:marTop w:val="0"/>
                                                      <w:marBottom w:val="240"/>
                                                      <w:divBdr>
                                                        <w:top w:val="none" w:sz="0" w:space="0" w:color="auto"/>
                                                        <w:left w:val="none" w:sz="0" w:space="0" w:color="auto"/>
                                                        <w:bottom w:val="none" w:sz="0" w:space="0" w:color="auto"/>
                                                        <w:right w:val="none" w:sz="0" w:space="0" w:color="auto"/>
                                                      </w:divBdr>
                                                    </w:div>
                                                  </w:divsChild>
                                                </w:div>
                                                <w:div w:id="25253743">
                                                  <w:marLeft w:val="0"/>
                                                  <w:marRight w:val="0"/>
                                                  <w:marTop w:val="210"/>
                                                  <w:marBottom w:val="210"/>
                                                  <w:divBdr>
                                                    <w:top w:val="none" w:sz="0" w:space="0" w:color="auto"/>
                                                    <w:left w:val="none" w:sz="0" w:space="0" w:color="auto"/>
                                                    <w:bottom w:val="none" w:sz="0" w:space="0" w:color="auto"/>
                                                    <w:right w:val="none" w:sz="0" w:space="0" w:color="auto"/>
                                                  </w:divBdr>
                                                  <w:divsChild>
                                                    <w:div w:id="1800758215">
                                                      <w:marLeft w:val="480"/>
                                                      <w:marRight w:val="0"/>
                                                      <w:marTop w:val="0"/>
                                                      <w:marBottom w:val="240"/>
                                                      <w:divBdr>
                                                        <w:top w:val="none" w:sz="0" w:space="0" w:color="auto"/>
                                                        <w:left w:val="none" w:sz="0" w:space="0" w:color="auto"/>
                                                        <w:bottom w:val="none" w:sz="0" w:space="0" w:color="auto"/>
                                                        <w:right w:val="none" w:sz="0" w:space="0" w:color="auto"/>
                                                      </w:divBdr>
                                                    </w:div>
                                                  </w:divsChild>
                                                </w:div>
                                                <w:div w:id="400757270">
                                                  <w:marLeft w:val="0"/>
                                                  <w:marRight w:val="0"/>
                                                  <w:marTop w:val="210"/>
                                                  <w:marBottom w:val="210"/>
                                                  <w:divBdr>
                                                    <w:top w:val="none" w:sz="0" w:space="0" w:color="auto"/>
                                                    <w:left w:val="none" w:sz="0" w:space="0" w:color="auto"/>
                                                    <w:bottom w:val="none" w:sz="0" w:space="0" w:color="auto"/>
                                                    <w:right w:val="none" w:sz="0" w:space="0" w:color="auto"/>
                                                  </w:divBdr>
                                                  <w:divsChild>
                                                    <w:div w:id="160051571">
                                                      <w:marLeft w:val="480"/>
                                                      <w:marRight w:val="0"/>
                                                      <w:marTop w:val="0"/>
                                                      <w:marBottom w:val="240"/>
                                                      <w:divBdr>
                                                        <w:top w:val="none" w:sz="0" w:space="0" w:color="auto"/>
                                                        <w:left w:val="none" w:sz="0" w:space="0" w:color="auto"/>
                                                        <w:bottom w:val="none" w:sz="0" w:space="0" w:color="auto"/>
                                                        <w:right w:val="none" w:sz="0" w:space="0" w:color="auto"/>
                                                      </w:divBdr>
                                                      <w:divsChild>
                                                        <w:div w:id="1808232826">
                                                          <w:marLeft w:val="0"/>
                                                          <w:marRight w:val="0"/>
                                                          <w:marTop w:val="0"/>
                                                          <w:marBottom w:val="0"/>
                                                          <w:divBdr>
                                                            <w:top w:val="none" w:sz="0" w:space="0" w:color="auto"/>
                                                            <w:left w:val="none" w:sz="0" w:space="0" w:color="auto"/>
                                                            <w:bottom w:val="none" w:sz="0" w:space="0" w:color="auto"/>
                                                            <w:right w:val="none" w:sz="0" w:space="0" w:color="auto"/>
                                                          </w:divBdr>
                                                          <w:divsChild>
                                                            <w:div w:id="161092386">
                                                              <w:marLeft w:val="0"/>
                                                              <w:marRight w:val="0"/>
                                                              <w:marTop w:val="210"/>
                                                              <w:marBottom w:val="210"/>
                                                              <w:divBdr>
                                                                <w:top w:val="none" w:sz="0" w:space="0" w:color="auto"/>
                                                                <w:left w:val="none" w:sz="0" w:space="0" w:color="auto"/>
                                                                <w:bottom w:val="none" w:sz="0" w:space="0" w:color="auto"/>
                                                                <w:right w:val="none" w:sz="0" w:space="0" w:color="auto"/>
                                                              </w:divBdr>
                                                              <w:divsChild>
                                                                <w:div w:id="1858807784">
                                                                  <w:marLeft w:val="480"/>
                                                                  <w:marRight w:val="0"/>
                                                                  <w:marTop w:val="0"/>
                                                                  <w:marBottom w:val="240"/>
                                                                  <w:divBdr>
                                                                    <w:top w:val="none" w:sz="0" w:space="0" w:color="auto"/>
                                                                    <w:left w:val="none" w:sz="0" w:space="0" w:color="auto"/>
                                                                    <w:bottom w:val="none" w:sz="0" w:space="0" w:color="auto"/>
                                                                    <w:right w:val="none" w:sz="0" w:space="0" w:color="auto"/>
                                                                  </w:divBdr>
                                                                </w:div>
                                                              </w:divsChild>
                                                            </w:div>
                                                            <w:div w:id="621569143">
                                                              <w:marLeft w:val="0"/>
                                                              <w:marRight w:val="0"/>
                                                              <w:marTop w:val="210"/>
                                                              <w:marBottom w:val="210"/>
                                                              <w:divBdr>
                                                                <w:top w:val="none" w:sz="0" w:space="0" w:color="auto"/>
                                                                <w:left w:val="none" w:sz="0" w:space="0" w:color="auto"/>
                                                                <w:bottom w:val="none" w:sz="0" w:space="0" w:color="auto"/>
                                                                <w:right w:val="none" w:sz="0" w:space="0" w:color="auto"/>
                                                              </w:divBdr>
                                                              <w:divsChild>
                                                                <w:div w:id="264772627">
                                                                  <w:marLeft w:val="480"/>
                                                                  <w:marRight w:val="0"/>
                                                                  <w:marTop w:val="0"/>
                                                                  <w:marBottom w:val="240"/>
                                                                  <w:divBdr>
                                                                    <w:top w:val="none" w:sz="0" w:space="0" w:color="auto"/>
                                                                    <w:left w:val="none" w:sz="0" w:space="0" w:color="auto"/>
                                                                    <w:bottom w:val="none" w:sz="0" w:space="0" w:color="auto"/>
                                                                    <w:right w:val="none" w:sz="0" w:space="0" w:color="auto"/>
                                                                  </w:divBdr>
                                                                </w:div>
                                                              </w:divsChild>
                                                            </w:div>
                                                            <w:div w:id="981957491">
                                                              <w:marLeft w:val="0"/>
                                                              <w:marRight w:val="0"/>
                                                              <w:marTop w:val="210"/>
                                                              <w:marBottom w:val="210"/>
                                                              <w:divBdr>
                                                                <w:top w:val="none" w:sz="0" w:space="0" w:color="auto"/>
                                                                <w:left w:val="none" w:sz="0" w:space="0" w:color="auto"/>
                                                                <w:bottom w:val="none" w:sz="0" w:space="0" w:color="auto"/>
                                                                <w:right w:val="none" w:sz="0" w:space="0" w:color="auto"/>
                                                              </w:divBdr>
                                                              <w:divsChild>
                                                                <w:div w:id="1546211839">
                                                                  <w:marLeft w:val="480"/>
                                                                  <w:marRight w:val="0"/>
                                                                  <w:marTop w:val="0"/>
                                                                  <w:marBottom w:val="240"/>
                                                                  <w:divBdr>
                                                                    <w:top w:val="none" w:sz="0" w:space="0" w:color="auto"/>
                                                                    <w:left w:val="none" w:sz="0" w:space="0" w:color="auto"/>
                                                                    <w:bottom w:val="none" w:sz="0" w:space="0" w:color="auto"/>
                                                                    <w:right w:val="none" w:sz="0" w:space="0" w:color="auto"/>
                                                                  </w:divBdr>
                                                                </w:div>
                                                              </w:divsChild>
                                                            </w:div>
                                                            <w:div w:id="1876192921">
                                                              <w:marLeft w:val="0"/>
                                                              <w:marRight w:val="0"/>
                                                              <w:marTop w:val="210"/>
                                                              <w:marBottom w:val="210"/>
                                                              <w:divBdr>
                                                                <w:top w:val="none" w:sz="0" w:space="0" w:color="auto"/>
                                                                <w:left w:val="none" w:sz="0" w:space="0" w:color="auto"/>
                                                                <w:bottom w:val="none" w:sz="0" w:space="0" w:color="auto"/>
                                                                <w:right w:val="none" w:sz="0" w:space="0" w:color="auto"/>
                                                              </w:divBdr>
                                                              <w:divsChild>
                                                                <w:div w:id="533464020">
                                                                  <w:marLeft w:val="480"/>
                                                                  <w:marRight w:val="0"/>
                                                                  <w:marTop w:val="0"/>
                                                                  <w:marBottom w:val="240"/>
                                                                  <w:divBdr>
                                                                    <w:top w:val="none" w:sz="0" w:space="0" w:color="auto"/>
                                                                    <w:left w:val="none" w:sz="0" w:space="0" w:color="auto"/>
                                                                    <w:bottom w:val="none" w:sz="0" w:space="0" w:color="auto"/>
                                                                    <w:right w:val="none" w:sz="0" w:space="0" w:color="auto"/>
                                                                  </w:divBdr>
                                                                </w:div>
                                                              </w:divsChild>
                                                            </w:div>
                                                            <w:div w:id="924729004">
                                                              <w:marLeft w:val="0"/>
                                                              <w:marRight w:val="0"/>
                                                              <w:marTop w:val="210"/>
                                                              <w:marBottom w:val="210"/>
                                                              <w:divBdr>
                                                                <w:top w:val="none" w:sz="0" w:space="0" w:color="auto"/>
                                                                <w:left w:val="none" w:sz="0" w:space="0" w:color="auto"/>
                                                                <w:bottom w:val="none" w:sz="0" w:space="0" w:color="auto"/>
                                                                <w:right w:val="none" w:sz="0" w:space="0" w:color="auto"/>
                                                              </w:divBdr>
                                                              <w:divsChild>
                                                                <w:div w:id="510414234">
                                                                  <w:marLeft w:val="480"/>
                                                                  <w:marRight w:val="0"/>
                                                                  <w:marTop w:val="0"/>
                                                                  <w:marBottom w:val="240"/>
                                                                  <w:divBdr>
                                                                    <w:top w:val="none" w:sz="0" w:space="0" w:color="auto"/>
                                                                    <w:left w:val="none" w:sz="0" w:space="0" w:color="auto"/>
                                                                    <w:bottom w:val="none" w:sz="0" w:space="0" w:color="auto"/>
                                                                    <w:right w:val="none" w:sz="0" w:space="0" w:color="auto"/>
                                                                  </w:divBdr>
                                                                </w:div>
                                                              </w:divsChild>
                                                            </w:div>
                                                            <w:div w:id="1753354304">
                                                              <w:marLeft w:val="0"/>
                                                              <w:marRight w:val="0"/>
                                                              <w:marTop w:val="210"/>
                                                              <w:marBottom w:val="0"/>
                                                              <w:divBdr>
                                                                <w:top w:val="none" w:sz="0" w:space="0" w:color="auto"/>
                                                                <w:left w:val="none" w:sz="0" w:space="0" w:color="auto"/>
                                                                <w:bottom w:val="none" w:sz="0" w:space="0" w:color="auto"/>
                                                                <w:right w:val="none" w:sz="0" w:space="0" w:color="auto"/>
                                                              </w:divBdr>
                                                              <w:divsChild>
                                                                <w:div w:id="159724860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85035579">
                                                  <w:marLeft w:val="0"/>
                                                  <w:marRight w:val="0"/>
                                                  <w:marTop w:val="210"/>
                                                  <w:marBottom w:val="210"/>
                                                  <w:divBdr>
                                                    <w:top w:val="none" w:sz="0" w:space="0" w:color="auto"/>
                                                    <w:left w:val="none" w:sz="0" w:space="0" w:color="auto"/>
                                                    <w:bottom w:val="none" w:sz="0" w:space="0" w:color="auto"/>
                                                    <w:right w:val="none" w:sz="0" w:space="0" w:color="auto"/>
                                                  </w:divBdr>
                                                  <w:divsChild>
                                                    <w:div w:id="1442912577">
                                                      <w:marLeft w:val="480"/>
                                                      <w:marRight w:val="0"/>
                                                      <w:marTop w:val="0"/>
                                                      <w:marBottom w:val="240"/>
                                                      <w:divBdr>
                                                        <w:top w:val="none" w:sz="0" w:space="0" w:color="auto"/>
                                                        <w:left w:val="none" w:sz="0" w:space="0" w:color="auto"/>
                                                        <w:bottom w:val="none" w:sz="0" w:space="0" w:color="auto"/>
                                                        <w:right w:val="none" w:sz="0" w:space="0" w:color="auto"/>
                                                      </w:divBdr>
                                                    </w:div>
                                                  </w:divsChild>
                                                </w:div>
                                                <w:div w:id="822428185">
                                                  <w:marLeft w:val="0"/>
                                                  <w:marRight w:val="0"/>
                                                  <w:marTop w:val="210"/>
                                                  <w:marBottom w:val="210"/>
                                                  <w:divBdr>
                                                    <w:top w:val="none" w:sz="0" w:space="0" w:color="auto"/>
                                                    <w:left w:val="none" w:sz="0" w:space="0" w:color="auto"/>
                                                    <w:bottom w:val="none" w:sz="0" w:space="0" w:color="auto"/>
                                                    <w:right w:val="none" w:sz="0" w:space="0" w:color="auto"/>
                                                  </w:divBdr>
                                                  <w:divsChild>
                                                    <w:div w:id="863902620">
                                                      <w:marLeft w:val="480"/>
                                                      <w:marRight w:val="0"/>
                                                      <w:marTop w:val="0"/>
                                                      <w:marBottom w:val="240"/>
                                                      <w:divBdr>
                                                        <w:top w:val="none" w:sz="0" w:space="0" w:color="auto"/>
                                                        <w:left w:val="none" w:sz="0" w:space="0" w:color="auto"/>
                                                        <w:bottom w:val="none" w:sz="0" w:space="0" w:color="auto"/>
                                                        <w:right w:val="none" w:sz="0" w:space="0" w:color="auto"/>
                                                      </w:divBdr>
                                                    </w:div>
                                                  </w:divsChild>
                                                </w:div>
                                                <w:div w:id="1016544676">
                                                  <w:marLeft w:val="0"/>
                                                  <w:marRight w:val="0"/>
                                                  <w:marTop w:val="210"/>
                                                  <w:marBottom w:val="210"/>
                                                  <w:divBdr>
                                                    <w:top w:val="none" w:sz="0" w:space="0" w:color="auto"/>
                                                    <w:left w:val="none" w:sz="0" w:space="0" w:color="auto"/>
                                                    <w:bottom w:val="none" w:sz="0" w:space="0" w:color="auto"/>
                                                    <w:right w:val="none" w:sz="0" w:space="0" w:color="auto"/>
                                                  </w:divBdr>
                                                  <w:divsChild>
                                                    <w:div w:id="1158502311">
                                                      <w:marLeft w:val="480"/>
                                                      <w:marRight w:val="0"/>
                                                      <w:marTop w:val="0"/>
                                                      <w:marBottom w:val="240"/>
                                                      <w:divBdr>
                                                        <w:top w:val="none" w:sz="0" w:space="0" w:color="auto"/>
                                                        <w:left w:val="none" w:sz="0" w:space="0" w:color="auto"/>
                                                        <w:bottom w:val="none" w:sz="0" w:space="0" w:color="auto"/>
                                                        <w:right w:val="none" w:sz="0" w:space="0" w:color="auto"/>
                                                      </w:divBdr>
                                                    </w:div>
                                                  </w:divsChild>
                                                </w:div>
                                                <w:div w:id="1412656043">
                                                  <w:marLeft w:val="0"/>
                                                  <w:marRight w:val="0"/>
                                                  <w:marTop w:val="210"/>
                                                  <w:marBottom w:val="210"/>
                                                  <w:divBdr>
                                                    <w:top w:val="none" w:sz="0" w:space="0" w:color="auto"/>
                                                    <w:left w:val="none" w:sz="0" w:space="0" w:color="auto"/>
                                                    <w:bottom w:val="none" w:sz="0" w:space="0" w:color="auto"/>
                                                    <w:right w:val="none" w:sz="0" w:space="0" w:color="auto"/>
                                                  </w:divBdr>
                                                  <w:divsChild>
                                                    <w:div w:id="1327395213">
                                                      <w:marLeft w:val="480"/>
                                                      <w:marRight w:val="0"/>
                                                      <w:marTop w:val="0"/>
                                                      <w:marBottom w:val="240"/>
                                                      <w:divBdr>
                                                        <w:top w:val="none" w:sz="0" w:space="0" w:color="auto"/>
                                                        <w:left w:val="none" w:sz="0" w:space="0" w:color="auto"/>
                                                        <w:bottom w:val="none" w:sz="0" w:space="0" w:color="auto"/>
                                                        <w:right w:val="none" w:sz="0" w:space="0" w:color="auto"/>
                                                      </w:divBdr>
                                                    </w:div>
                                                  </w:divsChild>
                                                </w:div>
                                                <w:div w:id="2247318">
                                                  <w:marLeft w:val="0"/>
                                                  <w:marRight w:val="0"/>
                                                  <w:marTop w:val="210"/>
                                                  <w:marBottom w:val="210"/>
                                                  <w:divBdr>
                                                    <w:top w:val="none" w:sz="0" w:space="0" w:color="auto"/>
                                                    <w:left w:val="none" w:sz="0" w:space="0" w:color="auto"/>
                                                    <w:bottom w:val="none" w:sz="0" w:space="0" w:color="auto"/>
                                                    <w:right w:val="none" w:sz="0" w:space="0" w:color="auto"/>
                                                  </w:divBdr>
                                                  <w:divsChild>
                                                    <w:div w:id="648754610">
                                                      <w:marLeft w:val="480"/>
                                                      <w:marRight w:val="0"/>
                                                      <w:marTop w:val="0"/>
                                                      <w:marBottom w:val="240"/>
                                                      <w:divBdr>
                                                        <w:top w:val="none" w:sz="0" w:space="0" w:color="auto"/>
                                                        <w:left w:val="none" w:sz="0" w:space="0" w:color="auto"/>
                                                        <w:bottom w:val="none" w:sz="0" w:space="0" w:color="auto"/>
                                                        <w:right w:val="none" w:sz="0" w:space="0" w:color="auto"/>
                                                      </w:divBdr>
                                                    </w:div>
                                                  </w:divsChild>
                                                </w:div>
                                                <w:div w:id="1409033136">
                                                  <w:marLeft w:val="0"/>
                                                  <w:marRight w:val="0"/>
                                                  <w:marTop w:val="210"/>
                                                  <w:marBottom w:val="210"/>
                                                  <w:divBdr>
                                                    <w:top w:val="none" w:sz="0" w:space="0" w:color="auto"/>
                                                    <w:left w:val="none" w:sz="0" w:space="0" w:color="auto"/>
                                                    <w:bottom w:val="none" w:sz="0" w:space="0" w:color="auto"/>
                                                    <w:right w:val="none" w:sz="0" w:space="0" w:color="auto"/>
                                                  </w:divBdr>
                                                  <w:divsChild>
                                                    <w:div w:id="1816682008">
                                                      <w:marLeft w:val="480"/>
                                                      <w:marRight w:val="0"/>
                                                      <w:marTop w:val="0"/>
                                                      <w:marBottom w:val="240"/>
                                                      <w:divBdr>
                                                        <w:top w:val="none" w:sz="0" w:space="0" w:color="auto"/>
                                                        <w:left w:val="none" w:sz="0" w:space="0" w:color="auto"/>
                                                        <w:bottom w:val="none" w:sz="0" w:space="0" w:color="auto"/>
                                                        <w:right w:val="none" w:sz="0" w:space="0" w:color="auto"/>
                                                      </w:divBdr>
                                                    </w:div>
                                                  </w:divsChild>
                                                </w:div>
                                                <w:div w:id="680543235">
                                                  <w:marLeft w:val="0"/>
                                                  <w:marRight w:val="0"/>
                                                  <w:marTop w:val="210"/>
                                                  <w:marBottom w:val="0"/>
                                                  <w:divBdr>
                                                    <w:top w:val="none" w:sz="0" w:space="0" w:color="auto"/>
                                                    <w:left w:val="none" w:sz="0" w:space="0" w:color="auto"/>
                                                    <w:bottom w:val="none" w:sz="0" w:space="0" w:color="auto"/>
                                                    <w:right w:val="none" w:sz="0" w:space="0" w:color="auto"/>
                                                  </w:divBdr>
                                                  <w:divsChild>
                                                    <w:div w:id="81174850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48877209">
                                      <w:marLeft w:val="0"/>
                                      <w:marRight w:val="0"/>
                                      <w:marTop w:val="210"/>
                                      <w:marBottom w:val="210"/>
                                      <w:divBdr>
                                        <w:top w:val="none" w:sz="0" w:space="0" w:color="auto"/>
                                        <w:left w:val="none" w:sz="0" w:space="0" w:color="auto"/>
                                        <w:bottom w:val="none" w:sz="0" w:space="0" w:color="auto"/>
                                        <w:right w:val="none" w:sz="0" w:space="0" w:color="auto"/>
                                      </w:divBdr>
                                      <w:divsChild>
                                        <w:div w:id="863058312">
                                          <w:marLeft w:val="480"/>
                                          <w:marRight w:val="0"/>
                                          <w:marTop w:val="0"/>
                                          <w:marBottom w:val="240"/>
                                          <w:divBdr>
                                            <w:top w:val="none" w:sz="0" w:space="0" w:color="auto"/>
                                            <w:left w:val="none" w:sz="0" w:space="0" w:color="auto"/>
                                            <w:bottom w:val="none" w:sz="0" w:space="0" w:color="auto"/>
                                            <w:right w:val="none" w:sz="0" w:space="0" w:color="auto"/>
                                          </w:divBdr>
                                          <w:divsChild>
                                            <w:div w:id="1659796870">
                                              <w:marLeft w:val="0"/>
                                              <w:marRight w:val="0"/>
                                              <w:marTop w:val="0"/>
                                              <w:marBottom w:val="0"/>
                                              <w:divBdr>
                                                <w:top w:val="none" w:sz="0" w:space="0" w:color="auto"/>
                                                <w:left w:val="none" w:sz="0" w:space="0" w:color="auto"/>
                                                <w:bottom w:val="none" w:sz="0" w:space="0" w:color="auto"/>
                                                <w:right w:val="none" w:sz="0" w:space="0" w:color="auto"/>
                                              </w:divBdr>
                                              <w:divsChild>
                                                <w:div w:id="1755126566">
                                                  <w:marLeft w:val="0"/>
                                                  <w:marRight w:val="0"/>
                                                  <w:marTop w:val="210"/>
                                                  <w:marBottom w:val="210"/>
                                                  <w:divBdr>
                                                    <w:top w:val="none" w:sz="0" w:space="0" w:color="auto"/>
                                                    <w:left w:val="none" w:sz="0" w:space="0" w:color="auto"/>
                                                    <w:bottom w:val="none" w:sz="0" w:space="0" w:color="auto"/>
                                                    <w:right w:val="none" w:sz="0" w:space="0" w:color="auto"/>
                                                  </w:divBdr>
                                                  <w:divsChild>
                                                    <w:div w:id="186794328">
                                                      <w:marLeft w:val="480"/>
                                                      <w:marRight w:val="0"/>
                                                      <w:marTop w:val="0"/>
                                                      <w:marBottom w:val="240"/>
                                                      <w:divBdr>
                                                        <w:top w:val="none" w:sz="0" w:space="0" w:color="auto"/>
                                                        <w:left w:val="none" w:sz="0" w:space="0" w:color="auto"/>
                                                        <w:bottom w:val="none" w:sz="0" w:space="0" w:color="auto"/>
                                                        <w:right w:val="none" w:sz="0" w:space="0" w:color="auto"/>
                                                      </w:divBdr>
                                                    </w:div>
                                                  </w:divsChild>
                                                </w:div>
                                                <w:div w:id="1329210844">
                                                  <w:marLeft w:val="0"/>
                                                  <w:marRight w:val="0"/>
                                                  <w:marTop w:val="210"/>
                                                  <w:marBottom w:val="210"/>
                                                  <w:divBdr>
                                                    <w:top w:val="none" w:sz="0" w:space="0" w:color="auto"/>
                                                    <w:left w:val="none" w:sz="0" w:space="0" w:color="auto"/>
                                                    <w:bottom w:val="none" w:sz="0" w:space="0" w:color="auto"/>
                                                    <w:right w:val="none" w:sz="0" w:space="0" w:color="auto"/>
                                                  </w:divBdr>
                                                  <w:divsChild>
                                                    <w:div w:id="341323431">
                                                      <w:marLeft w:val="480"/>
                                                      <w:marRight w:val="0"/>
                                                      <w:marTop w:val="0"/>
                                                      <w:marBottom w:val="240"/>
                                                      <w:divBdr>
                                                        <w:top w:val="none" w:sz="0" w:space="0" w:color="auto"/>
                                                        <w:left w:val="none" w:sz="0" w:space="0" w:color="auto"/>
                                                        <w:bottom w:val="none" w:sz="0" w:space="0" w:color="auto"/>
                                                        <w:right w:val="none" w:sz="0" w:space="0" w:color="auto"/>
                                                      </w:divBdr>
                                                    </w:div>
                                                  </w:divsChild>
                                                </w:div>
                                                <w:div w:id="886066766">
                                                  <w:marLeft w:val="0"/>
                                                  <w:marRight w:val="0"/>
                                                  <w:marTop w:val="210"/>
                                                  <w:marBottom w:val="210"/>
                                                  <w:divBdr>
                                                    <w:top w:val="none" w:sz="0" w:space="0" w:color="auto"/>
                                                    <w:left w:val="none" w:sz="0" w:space="0" w:color="auto"/>
                                                    <w:bottom w:val="none" w:sz="0" w:space="0" w:color="auto"/>
                                                    <w:right w:val="none" w:sz="0" w:space="0" w:color="auto"/>
                                                  </w:divBdr>
                                                  <w:divsChild>
                                                    <w:div w:id="1849715757">
                                                      <w:marLeft w:val="480"/>
                                                      <w:marRight w:val="0"/>
                                                      <w:marTop w:val="0"/>
                                                      <w:marBottom w:val="240"/>
                                                      <w:divBdr>
                                                        <w:top w:val="none" w:sz="0" w:space="0" w:color="auto"/>
                                                        <w:left w:val="none" w:sz="0" w:space="0" w:color="auto"/>
                                                        <w:bottom w:val="none" w:sz="0" w:space="0" w:color="auto"/>
                                                        <w:right w:val="none" w:sz="0" w:space="0" w:color="auto"/>
                                                      </w:divBdr>
                                                    </w:div>
                                                  </w:divsChild>
                                                </w:div>
                                                <w:div w:id="804658877">
                                                  <w:marLeft w:val="0"/>
                                                  <w:marRight w:val="0"/>
                                                  <w:marTop w:val="210"/>
                                                  <w:marBottom w:val="210"/>
                                                  <w:divBdr>
                                                    <w:top w:val="none" w:sz="0" w:space="0" w:color="auto"/>
                                                    <w:left w:val="none" w:sz="0" w:space="0" w:color="auto"/>
                                                    <w:bottom w:val="none" w:sz="0" w:space="0" w:color="auto"/>
                                                    <w:right w:val="none" w:sz="0" w:space="0" w:color="auto"/>
                                                  </w:divBdr>
                                                  <w:divsChild>
                                                    <w:div w:id="594216244">
                                                      <w:marLeft w:val="480"/>
                                                      <w:marRight w:val="0"/>
                                                      <w:marTop w:val="0"/>
                                                      <w:marBottom w:val="240"/>
                                                      <w:divBdr>
                                                        <w:top w:val="none" w:sz="0" w:space="0" w:color="auto"/>
                                                        <w:left w:val="none" w:sz="0" w:space="0" w:color="auto"/>
                                                        <w:bottom w:val="none" w:sz="0" w:space="0" w:color="auto"/>
                                                        <w:right w:val="none" w:sz="0" w:space="0" w:color="auto"/>
                                                      </w:divBdr>
                                                    </w:div>
                                                  </w:divsChild>
                                                </w:div>
                                                <w:div w:id="1278870755">
                                                  <w:marLeft w:val="0"/>
                                                  <w:marRight w:val="0"/>
                                                  <w:marTop w:val="210"/>
                                                  <w:marBottom w:val="210"/>
                                                  <w:divBdr>
                                                    <w:top w:val="none" w:sz="0" w:space="0" w:color="auto"/>
                                                    <w:left w:val="none" w:sz="0" w:space="0" w:color="auto"/>
                                                    <w:bottom w:val="none" w:sz="0" w:space="0" w:color="auto"/>
                                                    <w:right w:val="none" w:sz="0" w:space="0" w:color="auto"/>
                                                  </w:divBdr>
                                                  <w:divsChild>
                                                    <w:div w:id="1064764228">
                                                      <w:marLeft w:val="480"/>
                                                      <w:marRight w:val="0"/>
                                                      <w:marTop w:val="0"/>
                                                      <w:marBottom w:val="240"/>
                                                      <w:divBdr>
                                                        <w:top w:val="none" w:sz="0" w:space="0" w:color="auto"/>
                                                        <w:left w:val="none" w:sz="0" w:space="0" w:color="auto"/>
                                                        <w:bottom w:val="none" w:sz="0" w:space="0" w:color="auto"/>
                                                        <w:right w:val="none" w:sz="0" w:space="0" w:color="auto"/>
                                                      </w:divBdr>
                                                    </w:div>
                                                  </w:divsChild>
                                                </w:div>
                                                <w:div w:id="265355743">
                                                  <w:marLeft w:val="0"/>
                                                  <w:marRight w:val="0"/>
                                                  <w:marTop w:val="210"/>
                                                  <w:marBottom w:val="0"/>
                                                  <w:divBdr>
                                                    <w:top w:val="none" w:sz="0" w:space="0" w:color="auto"/>
                                                    <w:left w:val="none" w:sz="0" w:space="0" w:color="auto"/>
                                                    <w:bottom w:val="none" w:sz="0" w:space="0" w:color="auto"/>
                                                    <w:right w:val="none" w:sz="0" w:space="0" w:color="auto"/>
                                                  </w:divBdr>
                                                  <w:divsChild>
                                                    <w:div w:id="33299467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3156759">
                                      <w:marLeft w:val="0"/>
                                      <w:marRight w:val="0"/>
                                      <w:marTop w:val="210"/>
                                      <w:marBottom w:val="210"/>
                                      <w:divBdr>
                                        <w:top w:val="none" w:sz="0" w:space="0" w:color="auto"/>
                                        <w:left w:val="none" w:sz="0" w:space="0" w:color="auto"/>
                                        <w:bottom w:val="none" w:sz="0" w:space="0" w:color="auto"/>
                                        <w:right w:val="none" w:sz="0" w:space="0" w:color="auto"/>
                                      </w:divBdr>
                                      <w:divsChild>
                                        <w:div w:id="1482430965">
                                          <w:marLeft w:val="480"/>
                                          <w:marRight w:val="0"/>
                                          <w:marTop w:val="0"/>
                                          <w:marBottom w:val="240"/>
                                          <w:divBdr>
                                            <w:top w:val="none" w:sz="0" w:space="0" w:color="auto"/>
                                            <w:left w:val="none" w:sz="0" w:space="0" w:color="auto"/>
                                            <w:bottom w:val="none" w:sz="0" w:space="0" w:color="auto"/>
                                            <w:right w:val="none" w:sz="0" w:space="0" w:color="auto"/>
                                          </w:divBdr>
                                          <w:divsChild>
                                            <w:div w:id="144861163">
                                              <w:marLeft w:val="0"/>
                                              <w:marRight w:val="0"/>
                                              <w:marTop w:val="0"/>
                                              <w:marBottom w:val="0"/>
                                              <w:divBdr>
                                                <w:top w:val="none" w:sz="0" w:space="0" w:color="auto"/>
                                                <w:left w:val="none" w:sz="0" w:space="0" w:color="auto"/>
                                                <w:bottom w:val="none" w:sz="0" w:space="0" w:color="auto"/>
                                                <w:right w:val="none" w:sz="0" w:space="0" w:color="auto"/>
                                              </w:divBdr>
                                              <w:divsChild>
                                                <w:div w:id="913079686">
                                                  <w:marLeft w:val="0"/>
                                                  <w:marRight w:val="0"/>
                                                  <w:marTop w:val="210"/>
                                                  <w:marBottom w:val="210"/>
                                                  <w:divBdr>
                                                    <w:top w:val="none" w:sz="0" w:space="0" w:color="auto"/>
                                                    <w:left w:val="none" w:sz="0" w:space="0" w:color="auto"/>
                                                    <w:bottom w:val="none" w:sz="0" w:space="0" w:color="auto"/>
                                                    <w:right w:val="none" w:sz="0" w:space="0" w:color="auto"/>
                                                  </w:divBdr>
                                                  <w:divsChild>
                                                    <w:div w:id="466094052">
                                                      <w:marLeft w:val="480"/>
                                                      <w:marRight w:val="0"/>
                                                      <w:marTop w:val="0"/>
                                                      <w:marBottom w:val="240"/>
                                                      <w:divBdr>
                                                        <w:top w:val="none" w:sz="0" w:space="0" w:color="auto"/>
                                                        <w:left w:val="none" w:sz="0" w:space="0" w:color="auto"/>
                                                        <w:bottom w:val="none" w:sz="0" w:space="0" w:color="auto"/>
                                                        <w:right w:val="none" w:sz="0" w:space="0" w:color="auto"/>
                                                      </w:divBdr>
                                                      <w:divsChild>
                                                        <w:div w:id="1082487133">
                                                          <w:marLeft w:val="0"/>
                                                          <w:marRight w:val="0"/>
                                                          <w:marTop w:val="0"/>
                                                          <w:marBottom w:val="0"/>
                                                          <w:divBdr>
                                                            <w:top w:val="none" w:sz="0" w:space="0" w:color="auto"/>
                                                            <w:left w:val="none" w:sz="0" w:space="0" w:color="auto"/>
                                                            <w:bottom w:val="none" w:sz="0" w:space="0" w:color="auto"/>
                                                            <w:right w:val="none" w:sz="0" w:space="0" w:color="auto"/>
                                                          </w:divBdr>
                                                          <w:divsChild>
                                                            <w:div w:id="1395350930">
                                                              <w:marLeft w:val="0"/>
                                                              <w:marRight w:val="0"/>
                                                              <w:marTop w:val="0"/>
                                                              <w:marBottom w:val="0"/>
                                                              <w:divBdr>
                                                                <w:top w:val="none" w:sz="0" w:space="0" w:color="auto"/>
                                                                <w:left w:val="none" w:sz="0" w:space="0" w:color="auto"/>
                                                                <w:bottom w:val="none" w:sz="0" w:space="0" w:color="auto"/>
                                                                <w:right w:val="none" w:sz="0" w:space="0" w:color="auto"/>
                                                              </w:divBdr>
                                                              <w:divsChild>
                                                                <w:div w:id="46238123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005526">
                                                  <w:marLeft w:val="0"/>
                                                  <w:marRight w:val="0"/>
                                                  <w:marTop w:val="210"/>
                                                  <w:marBottom w:val="210"/>
                                                  <w:divBdr>
                                                    <w:top w:val="none" w:sz="0" w:space="0" w:color="auto"/>
                                                    <w:left w:val="none" w:sz="0" w:space="0" w:color="auto"/>
                                                    <w:bottom w:val="none" w:sz="0" w:space="0" w:color="auto"/>
                                                    <w:right w:val="none" w:sz="0" w:space="0" w:color="auto"/>
                                                  </w:divBdr>
                                                  <w:divsChild>
                                                    <w:div w:id="1025327754">
                                                      <w:marLeft w:val="480"/>
                                                      <w:marRight w:val="0"/>
                                                      <w:marTop w:val="0"/>
                                                      <w:marBottom w:val="240"/>
                                                      <w:divBdr>
                                                        <w:top w:val="none" w:sz="0" w:space="0" w:color="auto"/>
                                                        <w:left w:val="none" w:sz="0" w:space="0" w:color="auto"/>
                                                        <w:bottom w:val="none" w:sz="0" w:space="0" w:color="auto"/>
                                                        <w:right w:val="none" w:sz="0" w:space="0" w:color="auto"/>
                                                      </w:divBdr>
                                                    </w:div>
                                                  </w:divsChild>
                                                </w:div>
                                                <w:div w:id="1556351770">
                                                  <w:marLeft w:val="0"/>
                                                  <w:marRight w:val="0"/>
                                                  <w:marTop w:val="210"/>
                                                  <w:marBottom w:val="210"/>
                                                  <w:divBdr>
                                                    <w:top w:val="none" w:sz="0" w:space="0" w:color="auto"/>
                                                    <w:left w:val="none" w:sz="0" w:space="0" w:color="auto"/>
                                                    <w:bottom w:val="none" w:sz="0" w:space="0" w:color="auto"/>
                                                    <w:right w:val="none" w:sz="0" w:space="0" w:color="auto"/>
                                                  </w:divBdr>
                                                  <w:divsChild>
                                                    <w:div w:id="598875851">
                                                      <w:marLeft w:val="480"/>
                                                      <w:marRight w:val="0"/>
                                                      <w:marTop w:val="0"/>
                                                      <w:marBottom w:val="240"/>
                                                      <w:divBdr>
                                                        <w:top w:val="none" w:sz="0" w:space="0" w:color="auto"/>
                                                        <w:left w:val="none" w:sz="0" w:space="0" w:color="auto"/>
                                                        <w:bottom w:val="none" w:sz="0" w:space="0" w:color="auto"/>
                                                        <w:right w:val="none" w:sz="0" w:space="0" w:color="auto"/>
                                                      </w:divBdr>
                                                    </w:div>
                                                  </w:divsChild>
                                                </w:div>
                                                <w:div w:id="1919634011">
                                                  <w:marLeft w:val="0"/>
                                                  <w:marRight w:val="0"/>
                                                  <w:marTop w:val="210"/>
                                                  <w:marBottom w:val="210"/>
                                                  <w:divBdr>
                                                    <w:top w:val="none" w:sz="0" w:space="0" w:color="auto"/>
                                                    <w:left w:val="none" w:sz="0" w:space="0" w:color="auto"/>
                                                    <w:bottom w:val="none" w:sz="0" w:space="0" w:color="auto"/>
                                                    <w:right w:val="none" w:sz="0" w:space="0" w:color="auto"/>
                                                  </w:divBdr>
                                                  <w:divsChild>
                                                    <w:div w:id="1858960229">
                                                      <w:marLeft w:val="480"/>
                                                      <w:marRight w:val="0"/>
                                                      <w:marTop w:val="0"/>
                                                      <w:marBottom w:val="240"/>
                                                      <w:divBdr>
                                                        <w:top w:val="none" w:sz="0" w:space="0" w:color="auto"/>
                                                        <w:left w:val="none" w:sz="0" w:space="0" w:color="auto"/>
                                                        <w:bottom w:val="none" w:sz="0" w:space="0" w:color="auto"/>
                                                        <w:right w:val="none" w:sz="0" w:space="0" w:color="auto"/>
                                                      </w:divBdr>
                                                    </w:div>
                                                  </w:divsChild>
                                                </w:div>
                                                <w:div w:id="2111780645">
                                                  <w:marLeft w:val="0"/>
                                                  <w:marRight w:val="0"/>
                                                  <w:marTop w:val="210"/>
                                                  <w:marBottom w:val="210"/>
                                                  <w:divBdr>
                                                    <w:top w:val="none" w:sz="0" w:space="0" w:color="auto"/>
                                                    <w:left w:val="none" w:sz="0" w:space="0" w:color="auto"/>
                                                    <w:bottom w:val="none" w:sz="0" w:space="0" w:color="auto"/>
                                                    <w:right w:val="none" w:sz="0" w:space="0" w:color="auto"/>
                                                  </w:divBdr>
                                                  <w:divsChild>
                                                    <w:div w:id="875237577">
                                                      <w:marLeft w:val="480"/>
                                                      <w:marRight w:val="0"/>
                                                      <w:marTop w:val="0"/>
                                                      <w:marBottom w:val="240"/>
                                                      <w:divBdr>
                                                        <w:top w:val="none" w:sz="0" w:space="0" w:color="auto"/>
                                                        <w:left w:val="none" w:sz="0" w:space="0" w:color="auto"/>
                                                        <w:bottom w:val="none" w:sz="0" w:space="0" w:color="auto"/>
                                                        <w:right w:val="none" w:sz="0" w:space="0" w:color="auto"/>
                                                      </w:divBdr>
                                                    </w:div>
                                                  </w:divsChild>
                                                </w:div>
                                                <w:div w:id="969675883">
                                                  <w:marLeft w:val="0"/>
                                                  <w:marRight w:val="0"/>
                                                  <w:marTop w:val="210"/>
                                                  <w:marBottom w:val="210"/>
                                                  <w:divBdr>
                                                    <w:top w:val="none" w:sz="0" w:space="0" w:color="auto"/>
                                                    <w:left w:val="none" w:sz="0" w:space="0" w:color="auto"/>
                                                    <w:bottom w:val="none" w:sz="0" w:space="0" w:color="auto"/>
                                                    <w:right w:val="none" w:sz="0" w:space="0" w:color="auto"/>
                                                  </w:divBdr>
                                                  <w:divsChild>
                                                    <w:div w:id="499586935">
                                                      <w:marLeft w:val="480"/>
                                                      <w:marRight w:val="0"/>
                                                      <w:marTop w:val="0"/>
                                                      <w:marBottom w:val="240"/>
                                                      <w:divBdr>
                                                        <w:top w:val="none" w:sz="0" w:space="0" w:color="auto"/>
                                                        <w:left w:val="none" w:sz="0" w:space="0" w:color="auto"/>
                                                        <w:bottom w:val="none" w:sz="0" w:space="0" w:color="auto"/>
                                                        <w:right w:val="none" w:sz="0" w:space="0" w:color="auto"/>
                                                      </w:divBdr>
                                                    </w:div>
                                                  </w:divsChild>
                                                </w:div>
                                                <w:div w:id="565187186">
                                                  <w:marLeft w:val="0"/>
                                                  <w:marRight w:val="0"/>
                                                  <w:marTop w:val="210"/>
                                                  <w:marBottom w:val="210"/>
                                                  <w:divBdr>
                                                    <w:top w:val="none" w:sz="0" w:space="0" w:color="auto"/>
                                                    <w:left w:val="none" w:sz="0" w:space="0" w:color="auto"/>
                                                    <w:bottom w:val="none" w:sz="0" w:space="0" w:color="auto"/>
                                                    <w:right w:val="none" w:sz="0" w:space="0" w:color="auto"/>
                                                  </w:divBdr>
                                                  <w:divsChild>
                                                    <w:div w:id="1522621601">
                                                      <w:marLeft w:val="480"/>
                                                      <w:marRight w:val="0"/>
                                                      <w:marTop w:val="0"/>
                                                      <w:marBottom w:val="240"/>
                                                      <w:divBdr>
                                                        <w:top w:val="none" w:sz="0" w:space="0" w:color="auto"/>
                                                        <w:left w:val="none" w:sz="0" w:space="0" w:color="auto"/>
                                                        <w:bottom w:val="none" w:sz="0" w:space="0" w:color="auto"/>
                                                        <w:right w:val="none" w:sz="0" w:space="0" w:color="auto"/>
                                                      </w:divBdr>
                                                    </w:div>
                                                  </w:divsChild>
                                                </w:div>
                                                <w:div w:id="766778528">
                                                  <w:marLeft w:val="0"/>
                                                  <w:marRight w:val="0"/>
                                                  <w:marTop w:val="210"/>
                                                  <w:marBottom w:val="210"/>
                                                  <w:divBdr>
                                                    <w:top w:val="none" w:sz="0" w:space="0" w:color="auto"/>
                                                    <w:left w:val="none" w:sz="0" w:space="0" w:color="auto"/>
                                                    <w:bottom w:val="none" w:sz="0" w:space="0" w:color="auto"/>
                                                    <w:right w:val="none" w:sz="0" w:space="0" w:color="auto"/>
                                                  </w:divBdr>
                                                  <w:divsChild>
                                                    <w:div w:id="474760371">
                                                      <w:marLeft w:val="480"/>
                                                      <w:marRight w:val="0"/>
                                                      <w:marTop w:val="0"/>
                                                      <w:marBottom w:val="240"/>
                                                      <w:divBdr>
                                                        <w:top w:val="none" w:sz="0" w:space="0" w:color="auto"/>
                                                        <w:left w:val="none" w:sz="0" w:space="0" w:color="auto"/>
                                                        <w:bottom w:val="none" w:sz="0" w:space="0" w:color="auto"/>
                                                        <w:right w:val="none" w:sz="0" w:space="0" w:color="auto"/>
                                                      </w:divBdr>
                                                    </w:div>
                                                  </w:divsChild>
                                                </w:div>
                                                <w:div w:id="1550728480">
                                                  <w:marLeft w:val="0"/>
                                                  <w:marRight w:val="0"/>
                                                  <w:marTop w:val="210"/>
                                                  <w:marBottom w:val="210"/>
                                                  <w:divBdr>
                                                    <w:top w:val="none" w:sz="0" w:space="0" w:color="auto"/>
                                                    <w:left w:val="none" w:sz="0" w:space="0" w:color="auto"/>
                                                    <w:bottom w:val="none" w:sz="0" w:space="0" w:color="auto"/>
                                                    <w:right w:val="none" w:sz="0" w:space="0" w:color="auto"/>
                                                  </w:divBdr>
                                                  <w:divsChild>
                                                    <w:div w:id="886187813">
                                                      <w:marLeft w:val="480"/>
                                                      <w:marRight w:val="0"/>
                                                      <w:marTop w:val="0"/>
                                                      <w:marBottom w:val="240"/>
                                                      <w:divBdr>
                                                        <w:top w:val="none" w:sz="0" w:space="0" w:color="auto"/>
                                                        <w:left w:val="none" w:sz="0" w:space="0" w:color="auto"/>
                                                        <w:bottom w:val="none" w:sz="0" w:space="0" w:color="auto"/>
                                                        <w:right w:val="none" w:sz="0" w:space="0" w:color="auto"/>
                                                      </w:divBdr>
                                                    </w:div>
                                                  </w:divsChild>
                                                </w:div>
                                                <w:div w:id="697390131">
                                                  <w:marLeft w:val="0"/>
                                                  <w:marRight w:val="0"/>
                                                  <w:marTop w:val="210"/>
                                                  <w:marBottom w:val="210"/>
                                                  <w:divBdr>
                                                    <w:top w:val="none" w:sz="0" w:space="0" w:color="auto"/>
                                                    <w:left w:val="none" w:sz="0" w:space="0" w:color="auto"/>
                                                    <w:bottom w:val="none" w:sz="0" w:space="0" w:color="auto"/>
                                                    <w:right w:val="none" w:sz="0" w:space="0" w:color="auto"/>
                                                  </w:divBdr>
                                                  <w:divsChild>
                                                    <w:div w:id="559906099">
                                                      <w:marLeft w:val="480"/>
                                                      <w:marRight w:val="0"/>
                                                      <w:marTop w:val="0"/>
                                                      <w:marBottom w:val="240"/>
                                                      <w:divBdr>
                                                        <w:top w:val="none" w:sz="0" w:space="0" w:color="auto"/>
                                                        <w:left w:val="none" w:sz="0" w:space="0" w:color="auto"/>
                                                        <w:bottom w:val="none" w:sz="0" w:space="0" w:color="auto"/>
                                                        <w:right w:val="none" w:sz="0" w:space="0" w:color="auto"/>
                                                      </w:divBdr>
                                                    </w:div>
                                                  </w:divsChild>
                                                </w:div>
                                                <w:div w:id="1331831173">
                                                  <w:marLeft w:val="0"/>
                                                  <w:marRight w:val="0"/>
                                                  <w:marTop w:val="210"/>
                                                  <w:marBottom w:val="210"/>
                                                  <w:divBdr>
                                                    <w:top w:val="none" w:sz="0" w:space="0" w:color="auto"/>
                                                    <w:left w:val="none" w:sz="0" w:space="0" w:color="auto"/>
                                                    <w:bottom w:val="none" w:sz="0" w:space="0" w:color="auto"/>
                                                    <w:right w:val="none" w:sz="0" w:space="0" w:color="auto"/>
                                                  </w:divBdr>
                                                  <w:divsChild>
                                                    <w:div w:id="1481455732">
                                                      <w:marLeft w:val="480"/>
                                                      <w:marRight w:val="0"/>
                                                      <w:marTop w:val="0"/>
                                                      <w:marBottom w:val="240"/>
                                                      <w:divBdr>
                                                        <w:top w:val="none" w:sz="0" w:space="0" w:color="auto"/>
                                                        <w:left w:val="none" w:sz="0" w:space="0" w:color="auto"/>
                                                        <w:bottom w:val="none" w:sz="0" w:space="0" w:color="auto"/>
                                                        <w:right w:val="none" w:sz="0" w:space="0" w:color="auto"/>
                                                      </w:divBdr>
                                                    </w:div>
                                                  </w:divsChild>
                                                </w:div>
                                                <w:div w:id="1835950034">
                                                  <w:marLeft w:val="0"/>
                                                  <w:marRight w:val="0"/>
                                                  <w:marTop w:val="210"/>
                                                  <w:marBottom w:val="210"/>
                                                  <w:divBdr>
                                                    <w:top w:val="none" w:sz="0" w:space="0" w:color="auto"/>
                                                    <w:left w:val="none" w:sz="0" w:space="0" w:color="auto"/>
                                                    <w:bottom w:val="none" w:sz="0" w:space="0" w:color="auto"/>
                                                    <w:right w:val="none" w:sz="0" w:space="0" w:color="auto"/>
                                                  </w:divBdr>
                                                  <w:divsChild>
                                                    <w:div w:id="222108984">
                                                      <w:marLeft w:val="480"/>
                                                      <w:marRight w:val="0"/>
                                                      <w:marTop w:val="0"/>
                                                      <w:marBottom w:val="240"/>
                                                      <w:divBdr>
                                                        <w:top w:val="none" w:sz="0" w:space="0" w:color="auto"/>
                                                        <w:left w:val="none" w:sz="0" w:space="0" w:color="auto"/>
                                                        <w:bottom w:val="none" w:sz="0" w:space="0" w:color="auto"/>
                                                        <w:right w:val="none" w:sz="0" w:space="0" w:color="auto"/>
                                                      </w:divBdr>
                                                    </w:div>
                                                  </w:divsChild>
                                                </w:div>
                                                <w:div w:id="51735022">
                                                  <w:marLeft w:val="0"/>
                                                  <w:marRight w:val="0"/>
                                                  <w:marTop w:val="210"/>
                                                  <w:marBottom w:val="0"/>
                                                  <w:divBdr>
                                                    <w:top w:val="none" w:sz="0" w:space="0" w:color="auto"/>
                                                    <w:left w:val="none" w:sz="0" w:space="0" w:color="auto"/>
                                                    <w:bottom w:val="none" w:sz="0" w:space="0" w:color="auto"/>
                                                    <w:right w:val="none" w:sz="0" w:space="0" w:color="auto"/>
                                                  </w:divBdr>
                                                  <w:divsChild>
                                                    <w:div w:id="1518226200">
                                                      <w:marLeft w:val="480"/>
                                                      <w:marRight w:val="0"/>
                                                      <w:marTop w:val="0"/>
                                                      <w:marBottom w:val="240"/>
                                                      <w:divBdr>
                                                        <w:top w:val="none" w:sz="0" w:space="0" w:color="auto"/>
                                                        <w:left w:val="none" w:sz="0" w:space="0" w:color="auto"/>
                                                        <w:bottom w:val="none" w:sz="0" w:space="0" w:color="auto"/>
                                                        <w:right w:val="none" w:sz="0" w:space="0" w:color="auto"/>
                                                      </w:divBdr>
                                                      <w:divsChild>
                                                        <w:div w:id="1040402483">
                                                          <w:marLeft w:val="0"/>
                                                          <w:marRight w:val="0"/>
                                                          <w:marTop w:val="0"/>
                                                          <w:marBottom w:val="0"/>
                                                          <w:divBdr>
                                                            <w:top w:val="none" w:sz="0" w:space="0" w:color="auto"/>
                                                            <w:left w:val="none" w:sz="0" w:space="0" w:color="auto"/>
                                                            <w:bottom w:val="none" w:sz="0" w:space="0" w:color="auto"/>
                                                            <w:right w:val="none" w:sz="0" w:space="0" w:color="auto"/>
                                                          </w:divBdr>
                                                          <w:divsChild>
                                                            <w:div w:id="1221940552">
                                                              <w:marLeft w:val="0"/>
                                                              <w:marRight w:val="0"/>
                                                              <w:marTop w:val="210"/>
                                                              <w:marBottom w:val="0"/>
                                                              <w:divBdr>
                                                                <w:top w:val="none" w:sz="0" w:space="0" w:color="auto"/>
                                                                <w:left w:val="none" w:sz="0" w:space="0" w:color="auto"/>
                                                                <w:bottom w:val="none" w:sz="0" w:space="0" w:color="auto"/>
                                                                <w:right w:val="none" w:sz="0" w:space="0" w:color="auto"/>
                                                              </w:divBdr>
                                                              <w:divsChild>
                                                                <w:div w:id="428738332">
                                                                  <w:marLeft w:val="480"/>
                                                                  <w:marRight w:val="0"/>
                                                                  <w:marTop w:val="0"/>
                                                                  <w:marBottom w:val="240"/>
                                                                  <w:divBdr>
                                                                    <w:top w:val="none" w:sz="0" w:space="0" w:color="auto"/>
                                                                    <w:left w:val="none" w:sz="0" w:space="0" w:color="auto"/>
                                                                    <w:bottom w:val="none" w:sz="0" w:space="0" w:color="auto"/>
                                                                    <w:right w:val="none" w:sz="0" w:space="0" w:color="auto"/>
                                                                  </w:divBdr>
                                                                  <w:divsChild>
                                                                    <w:div w:id="129061691">
                                                                      <w:marLeft w:val="0"/>
                                                                      <w:marRight w:val="0"/>
                                                                      <w:marTop w:val="0"/>
                                                                      <w:marBottom w:val="0"/>
                                                                      <w:divBdr>
                                                                        <w:top w:val="none" w:sz="0" w:space="0" w:color="auto"/>
                                                                        <w:left w:val="none" w:sz="0" w:space="0" w:color="auto"/>
                                                                        <w:bottom w:val="none" w:sz="0" w:space="0" w:color="auto"/>
                                                                        <w:right w:val="none" w:sz="0" w:space="0" w:color="auto"/>
                                                                      </w:divBdr>
                                                                      <w:divsChild>
                                                                        <w:div w:id="1459645903">
                                                                          <w:marLeft w:val="0"/>
                                                                          <w:marRight w:val="0"/>
                                                                          <w:marTop w:val="210"/>
                                                                          <w:marBottom w:val="210"/>
                                                                          <w:divBdr>
                                                                            <w:top w:val="none" w:sz="0" w:space="0" w:color="auto"/>
                                                                            <w:left w:val="none" w:sz="0" w:space="0" w:color="auto"/>
                                                                            <w:bottom w:val="none" w:sz="0" w:space="0" w:color="auto"/>
                                                                            <w:right w:val="none" w:sz="0" w:space="0" w:color="auto"/>
                                                                          </w:divBdr>
                                                                          <w:divsChild>
                                                                            <w:div w:id="460080759">
                                                                              <w:marLeft w:val="480"/>
                                                                              <w:marRight w:val="0"/>
                                                                              <w:marTop w:val="0"/>
                                                                              <w:marBottom w:val="240"/>
                                                                              <w:divBdr>
                                                                                <w:top w:val="none" w:sz="0" w:space="0" w:color="auto"/>
                                                                                <w:left w:val="none" w:sz="0" w:space="0" w:color="auto"/>
                                                                                <w:bottom w:val="none" w:sz="0" w:space="0" w:color="auto"/>
                                                                                <w:right w:val="none" w:sz="0" w:space="0" w:color="auto"/>
                                                                              </w:divBdr>
                                                                            </w:div>
                                                                          </w:divsChild>
                                                                        </w:div>
                                                                        <w:div w:id="1673677370">
                                                                          <w:marLeft w:val="0"/>
                                                                          <w:marRight w:val="0"/>
                                                                          <w:marTop w:val="210"/>
                                                                          <w:marBottom w:val="210"/>
                                                                          <w:divBdr>
                                                                            <w:top w:val="none" w:sz="0" w:space="0" w:color="auto"/>
                                                                            <w:left w:val="none" w:sz="0" w:space="0" w:color="auto"/>
                                                                            <w:bottom w:val="none" w:sz="0" w:space="0" w:color="auto"/>
                                                                            <w:right w:val="none" w:sz="0" w:space="0" w:color="auto"/>
                                                                          </w:divBdr>
                                                                          <w:divsChild>
                                                                            <w:div w:id="870073615">
                                                                              <w:marLeft w:val="480"/>
                                                                              <w:marRight w:val="0"/>
                                                                              <w:marTop w:val="0"/>
                                                                              <w:marBottom w:val="240"/>
                                                                              <w:divBdr>
                                                                                <w:top w:val="none" w:sz="0" w:space="0" w:color="auto"/>
                                                                                <w:left w:val="none" w:sz="0" w:space="0" w:color="auto"/>
                                                                                <w:bottom w:val="none" w:sz="0" w:space="0" w:color="auto"/>
                                                                                <w:right w:val="none" w:sz="0" w:space="0" w:color="auto"/>
                                                                              </w:divBdr>
                                                                            </w:div>
                                                                          </w:divsChild>
                                                                        </w:div>
                                                                        <w:div w:id="384526646">
                                                                          <w:marLeft w:val="0"/>
                                                                          <w:marRight w:val="0"/>
                                                                          <w:marTop w:val="210"/>
                                                                          <w:marBottom w:val="210"/>
                                                                          <w:divBdr>
                                                                            <w:top w:val="none" w:sz="0" w:space="0" w:color="auto"/>
                                                                            <w:left w:val="none" w:sz="0" w:space="0" w:color="auto"/>
                                                                            <w:bottom w:val="none" w:sz="0" w:space="0" w:color="auto"/>
                                                                            <w:right w:val="none" w:sz="0" w:space="0" w:color="auto"/>
                                                                          </w:divBdr>
                                                                          <w:divsChild>
                                                                            <w:div w:id="911742361">
                                                                              <w:marLeft w:val="480"/>
                                                                              <w:marRight w:val="0"/>
                                                                              <w:marTop w:val="0"/>
                                                                              <w:marBottom w:val="240"/>
                                                                              <w:divBdr>
                                                                                <w:top w:val="none" w:sz="0" w:space="0" w:color="auto"/>
                                                                                <w:left w:val="none" w:sz="0" w:space="0" w:color="auto"/>
                                                                                <w:bottom w:val="none" w:sz="0" w:space="0" w:color="auto"/>
                                                                                <w:right w:val="none" w:sz="0" w:space="0" w:color="auto"/>
                                                                              </w:divBdr>
                                                                            </w:div>
                                                                          </w:divsChild>
                                                                        </w:div>
                                                                        <w:div w:id="877550867">
                                                                          <w:marLeft w:val="0"/>
                                                                          <w:marRight w:val="0"/>
                                                                          <w:marTop w:val="210"/>
                                                                          <w:marBottom w:val="210"/>
                                                                          <w:divBdr>
                                                                            <w:top w:val="none" w:sz="0" w:space="0" w:color="auto"/>
                                                                            <w:left w:val="none" w:sz="0" w:space="0" w:color="auto"/>
                                                                            <w:bottom w:val="none" w:sz="0" w:space="0" w:color="auto"/>
                                                                            <w:right w:val="none" w:sz="0" w:space="0" w:color="auto"/>
                                                                          </w:divBdr>
                                                                          <w:divsChild>
                                                                            <w:div w:id="1867253435">
                                                                              <w:marLeft w:val="480"/>
                                                                              <w:marRight w:val="0"/>
                                                                              <w:marTop w:val="0"/>
                                                                              <w:marBottom w:val="240"/>
                                                                              <w:divBdr>
                                                                                <w:top w:val="none" w:sz="0" w:space="0" w:color="auto"/>
                                                                                <w:left w:val="none" w:sz="0" w:space="0" w:color="auto"/>
                                                                                <w:bottom w:val="none" w:sz="0" w:space="0" w:color="auto"/>
                                                                                <w:right w:val="none" w:sz="0" w:space="0" w:color="auto"/>
                                                                              </w:divBdr>
                                                                            </w:div>
                                                                          </w:divsChild>
                                                                        </w:div>
                                                                        <w:div w:id="476381831">
                                                                          <w:marLeft w:val="0"/>
                                                                          <w:marRight w:val="0"/>
                                                                          <w:marTop w:val="210"/>
                                                                          <w:marBottom w:val="210"/>
                                                                          <w:divBdr>
                                                                            <w:top w:val="none" w:sz="0" w:space="0" w:color="auto"/>
                                                                            <w:left w:val="none" w:sz="0" w:space="0" w:color="auto"/>
                                                                            <w:bottom w:val="none" w:sz="0" w:space="0" w:color="auto"/>
                                                                            <w:right w:val="none" w:sz="0" w:space="0" w:color="auto"/>
                                                                          </w:divBdr>
                                                                          <w:divsChild>
                                                                            <w:div w:id="1251305850">
                                                                              <w:marLeft w:val="480"/>
                                                                              <w:marRight w:val="0"/>
                                                                              <w:marTop w:val="0"/>
                                                                              <w:marBottom w:val="240"/>
                                                                              <w:divBdr>
                                                                                <w:top w:val="none" w:sz="0" w:space="0" w:color="auto"/>
                                                                                <w:left w:val="none" w:sz="0" w:space="0" w:color="auto"/>
                                                                                <w:bottom w:val="none" w:sz="0" w:space="0" w:color="auto"/>
                                                                                <w:right w:val="none" w:sz="0" w:space="0" w:color="auto"/>
                                                                              </w:divBdr>
                                                                            </w:div>
                                                                          </w:divsChild>
                                                                        </w:div>
                                                                        <w:div w:id="604505381">
                                                                          <w:marLeft w:val="0"/>
                                                                          <w:marRight w:val="0"/>
                                                                          <w:marTop w:val="210"/>
                                                                          <w:marBottom w:val="210"/>
                                                                          <w:divBdr>
                                                                            <w:top w:val="none" w:sz="0" w:space="0" w:color="auto"/>
                                                                            <w:left w:val="none" w:sz="0" w:space="0" w:color="auto"/>
                                                                            <w:bottom w:val="none" w:sz="0" w:space="0" w:color="auto"/>
                                                                            <w:right w:val="none" w:sz="0" w:space="0" w:color="auto"/>
                                                                          </w:divBdr>
                                                                          <w:divsChild>
                                                                            <w:div w:id="138545550">
                                                                              <w:marLeft w:val="480"/>
                                                                              <w:marRight w:val="0"/>
                                                                              <w:marTop w:val="0"/>
                                                                              <w:marBottom w:val="240"/>
                                                                              <w:divBdr>
                                                                                <w:top w:val="none" w:sz="0" w:space="0" w:color="auto"/>
                                                                                <w:left w:val="none" w:sz="0" w:space="0" w:color="auto"/>
                                                                                <w:bottom w:val="none" w:sz="0" w:space="0" w:color="auto"/>
                                                                                <w:right w:val="none" w:sz="0" w:space="0" w:color="auto"/>
                                                                              </w:divBdr>
                                                                            </w:div>
                                                                          </w:divsChild>
                                                                        </w:div>
                                                                        <w:div w:id="562526191">
                                                                          <w:marLeft w:val="0"/>
                                                                          <w:marRight w:val="0"/>
                                                                          <w:marTop w:val="210"/>
                                                                          <w:marBottom w:val="210"/>
                                                                          <w:divBdr>
                                                                            <w:top w:val="none" w:sz="0" w:space="0" w:color="auto"/>
                                                                            <w:left w:val="none" w:sz="0" w:space="0" w:color="auto"/>
                                                                            <w:bottom w:val="none" w:sz="0" w:space="0" w:color="auto"/>
                                                                            <w:right w:val="none" w:sz="0" w:space="0" w:color="auto"/>
                                                                          </w:divBdr>
                                                                          <w:divsChild>
                                                                            <w:div w:id="1772429875">
                                                                              <w:marLeft w:val="480"/>
                                                                              <w:marRight w:val="0"/>
                                                                              <w:marTop w:val="0"/>
                                                                              <w:marBottom w:val="240"/>
                                                                              <w:divBdr>
                                                                                <w:top w:val="none" w:sz="0" w:space="0" w:color="auto"/>
                                                                                <w:left w:val="none" w:sz="0" w:space="0" w:color="auto"/>
                                                                                <w:bottom w:val="none" w:sz="0" w:space="0" w:color="auto"/>
                                                                                <w:right w:val="none" w:sz="0" w:space="0" w:color="auto"/>
                                                                              </w:divBdr>
                                                                            </w:div>
                                                                          </w:divsChild>
                                                                        </w:div>
                                                                        <w:div w:id="331219410">
                                                                          <w:marLeft w:val="0"/>
                                                                          <w:marRight w:val="0"/>
                                                                          <w:marTop w:val="210"/>
                                                                          <w:marBottom w:val="210"/>
                                                                          <w:divBdr>
                                                                            <w:top w:val="none" w:sz="0" w:space="0" w:color="auto"/>
                                                                            <w:left w:val="none" w:sz="0" w:space="0" w:color="auto"/>
                                                                            <w:bottom w:val="none" w:sz="0" w:space="0" w:color="auto"/>
                                                                            <w:right w:val="none" w:sz="0" w:space="0" w:color="auto"/>
                                                                          </w:divBdr>
                                                                          <w:divsChild>
                                                                            <w:div w:id="687562292">
                                                                              <w:marLeft w:val="480"/>
                                                                              <w:marRight w:val="0"/>
                                                                              <w:marTop w:val="0"/>
                                                                              <w:marBottom w:val="240"/>
                                                                              <w:divBdr>
                                                                                <w:top w:val="none" w:sz="0" w:space="0" w:color="auto"/>
                                                                                <w:left w:val="none" w:sz="0" w:space="0" w:color="auto"/>
                                                                                <w:bottom w:val="none" w:sz="0" w:space="0" w:color="auto"/>
                                                                                <w:right w:val="none" w:sz="0" w:space="0" w:color="auto"/>
                                                                              </w:divBdr>
                                                                            </w:div>
                                                                          </w:divsChild>
                                                                        </w:div>
                                                                        <w:div w:id="1808811637">
                                                                          <w:marLeft w:val="0"/>
                                                                          <w:marRight w:val="0"/>
                                                                          <w:marTop w:val="210"/>
                                                                          <w:marBottom w:val="0"/>
                                                                          <w:divBdr>
                                                                            <w:top w:val="none" w:sz="0" w:space="0" w:color="auto"/>
                                                                            <w:left w:val="none" w:sz="0" w:space="0" w:color="auto"/>
                                                                            <w:bottom w:val="none" w:sz="0" w:space="0" w:color="auto"/>
                                                                            <w:right w:val="none" w:sz="0" w:space="0" w:color="auto"/>
                                                                          </w:divBdr>
                                                                          <w:divsChild>
                                                                            <w:div w:id="180211498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0055451">
                                      <w:marLeft w:val="0"/>
                                      <w:marRight w:val="0"/>
                                      <w:marTop w:val="210"/>
                                      <w:marBottom w:val="0"/>
                                      <w:divBdr>
                                        <w:top w:val="none" w:sz="0" w:space="0" w:color="auto"/>
                                        <w:left w:val="none" w:sz="0" w:space="0" w:color="auto"/>
                                        <w:bottom w:val="none" w:sz="0" w:space="0" w:color="auto"/>
                                        <w:right w:val="none" w:sz="0" w:space="0" w:color="auto"/>
                                      </w:divBdr>
                                      <w:divsChild>
                                        <w:div w:id="1484203305">
                                          <w:marLeft w:val="480"/>
                                          <w:marRight w:val="0"/>
                                          <w:marTop w:val="0"/>
                                          <w:marBottom w:val="240"/>
                                          <w:divBdr>
                                            <w:top w:val="none" w:sz="0" w:space="0" w:color="auto"/>
                                            <w:left w:val="none" w:sz="0" w:space="0" w:color="auto"/>
                                            <w:bottom w:val="none" w:sz="0" w:space="0" w:color="auto"/>
                                            <w:right w:val="none" w:sz="0" w:space="0" w:color="auto"/>
                                          </w:divBdr>
                                          <w:divsChild>
                                            <w:div w:id="1127704459">
                                              <w:marLeft w:val="0"/>
                                              <w:marRight w:val="0"/>
                                              <w:marTop w:val="0"/>
                                              <w:marBottom w:val="0"/>
                                              <w:divBdr>
                                                <w:top w:val="none" w:sz="0" w:space="0" w:color="auto"/>
                                                <w:left w:val="none" w:sz="0" w:space="0" w:color="auto"/>
                                                <w:bottom w:val="none" w:sz="0" w:space="0" w:color="auto"/>
                                                <w:right w:val="none" w:sz="0" w:space="0" w:color="auto"/>
                                              </w:divBdr>
                                              <w:divsChild>
                                                <w:div w:id="2442169">
                                                  <w:marLeft w:val="0"/>
                                                  <w:marRight w:val="0"/>
                                                  <w:marTop w:val="210"/>
                                                  <w:marBottom w:val="210"/>
                                                  <w:divBdr>
                                                    <w:top w:val="none" w:sz="0" w:space="0" w:color="auto"/>
                                                    <w:left w:val="none" w:sz="0" w:space="0" w:color="auto"/>
                                                    <w:bottom w:val="none" w:sz="0" w:space="0" w:color="auto"/>
                                                    <w:right w:val="none" w:sz="0" w:space="0" w:color="auto"/>
                                                  </w:divBdr>
                                                  <w:divsChild>
                                                    <w:div w:id="362289707">
                                                      <w:marLeft w:val="480"/>
                                                      <w:marRight w:val="0"/>
                                                      <w:marTop w:val="0"/>
                                                      <w:marBottom w:val="240"/>
                                                      <w:divBdr>
                                                        <w:top w:val="none" w:sz="0" w:space="0" w:color="auto"/>
                                                        <w:left w:val="none" w:sz="0" w:space="0" w:color="auto"/>
                                                        <w:bottom w:val="none" w:sz="0" w:space="0" w:color="auto"/>
                                                        <w:right w:val="none" w:sz="0" w:space="0" w:color="auto"/>
                                                      </w:divBdr>
                                                    </w:div>
                                                  </w:divsChild>
                                                </w:div>
                                                <w:div w:id="718357374">
                                                  <w:marLeft w:val="0"/>
                                                  <w:marRight w:val="0"/>
                                                  <w:marTop w:val="210"/>
                                                  <w:marBottom w:val="210"/>
                                                  <w:divBdr>
                                                    <w:top w:val="none" w:sz="0" w:space="0" w:color="auto"/>
                                                    <w:left w:val="none" w:sz="0" w:space="0" w:color="auto"/>
                                                    <w:bottom w:val="none" w:sz="0" w:space="0" w:color="auto"/>
                                                    <w:right w:val="none" w:sz="0" w:space="0" w:color="auto"/>
                                                  </w:divBdr>
                                                  <w:divsChild>
                                                    <w:div w:id="868883315">
                                                      <w:marLeft w:val="480"/>
                                                      <w:marRight w:val="0"/>
                                                      <w:marTop w:val="0"/>
                                                      <w:marBottom w:val="240"/>
                                                      <w:divBdr>
                                                        <w:top w:val="none" w:sz="0" w:space="0" w:color="auto"/>
                                                        <w:left w:val="none" w:sz="0" w:space="0" w:color="auto"/>
                                                        <w:bottom w:val="none" w:sz="0" w:space="0" w:color="auto"/>
                                                        <w:right w:val="none" w:sz="0" w:space="0" w:color="auto"/>
                                                      </w:divBdr>
                                                    </w:div>
                                                  </w:divsChild>
                                                </w:div>
                                                <w:div w:id="794373985">
                                                  <w:marLeft w:val="0"/>
                                                  <w:marRight w:val="0"/>
                                                  <w:marTop w:val="210"/>
                                                  <w:marBottom w:val="210"/>
                                                  <w:divBdr>
                                                    <w:top w:val="none" w:sz="0" w:space="0" w:color="auto"/>
                                                    <w:left w:val="none" w:sz="0" w:space="0" w:color="auto"/>
                                                    <w:bottom w:val="none" w:sz="0" w:space="0" w:color="auto"/>
                                                    <w:right w:val="none" w:sz="0" w:space="0" w:color="auto"/>
                                                  </w:divBdr>
                                                  <w:divsChild>
                                                    <w:div w:id="1225338834">
                                                      <w:marLeft w:val="480"/>
                                                      <w:marRight w:val="0"/>
                                                      <w:marTop w:val="0"/>
                                                      <w:marBottom w:val="240"/>
                                                      <w:divBdr>
                                                        <w:top w:val="none" w:sz="0" w:space="0" w:color="auto"/>
                                                        <w:left w:val="none" w:sz="0" w:space="0" w:color="auto"/>
                                                        <w:bottom w:val="none" w:sz="0" w:space="0" w:color="auto"/>
                                                        <w:right w:val="none" w:sz="0" w:space="0" w:color="auto"/>
                                                      </w:divBdr>
                                                    </w:div>
                                                  </w:divsChild>
                                                </w:div>
                                                <w:div w:id="1205562654">
                                                  <w:marLeft w:val="0"/>
                                                  <w:marRight w:val="0"/>
                                                  <w:marTop w:val="210"/>
                                                  <w:marBottom w:val="0"/>
                                                  <w:divBdr>
                                                    <w:top w:val="none" w:sz="0" w:space="0" w:color="auto"/>
                                                    <w:left w:val="none" w:sz="0" w:space="0" w:color="auto"/>
                                                    <w:bottom w:val="none" w:sz="0" w:space="0" w:color="auto"/>
                                                    <w:right w:val="none" w:sz="0" w:space="0" w:color="auto"/>
                                                  </w:divBdr>
                                                  <w:divsChild>
                                                    <w:div w:id="102937798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1567161">
                                  <w:marLeft w:val="0"/>
                                  <w:marRight w:val="0"/>
                                  <w:marTop w:val="0"/>
                                  <w:marBottom w:val="0"/>
                                  <w:divBdr>
                                    <w:top w:val="none" w:sz="0" w:space="0" w:color="auto"/>
                                    <w:left w:val="none" w:sz="0" w:space="0" w:color="auto"/>
                                    <w:bottom w:val="none" w:sz="0" w:space="0" w:color="auto"/>
                                    <w:right w:val="none" w:sz="0" w:space="0" w:color="auto"/>
                                  </w:divBdr>
                                  <w:divsChild>
                                    <w:div w:id="48261473">
                                      <w:marLeft w:val="0"/>
                                      <w:marRight w:val="0"/>
                                      <w:marTop w:val="0"/>
                                      <w:marBottom w:val="0"/>
                                      <w:divBdr>
                                        <w:top w:val="none" w:sz="0" w:space="0" w:color="auto"/>
                                        <w:left w:val="none" w:sz="0" w:space="0" w:color="auto"/>
                                        <w:bottom w:val="none" w:sz="0" w:space="0" w:color="auto"/>
                                        <w:right w:val="none" w:sz="0" w:space="0" w:color="auto"/>
                                      </w:divBdr>
                                      <w:divsChild>
                                        <w:div w:id="18484059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579849">
                              <w:marLeft w:val="0"/>
                              <w:marRight w:val="0"/>
                              <w:marTop w:val="480"/>
                              <w:marBottom w:val="60"/>
                              <w:divBdr>
                                <w:top w:val="none" w:sz="0" w:space="0" w:color="auto"/>
                                <w:left w:val="none" w:sz="0" w:space="0" w:color="auto"/>
                                <w:bottom w:val="none" w:sz="0" w:space="0" w:color="auto"/>
                                <w:right w:val="none" w:sz="0" w:space="0" w:color="auto"/>
                              </w:divBdr>
                            </w:div>
                            <w:div w:id="495144589">
                              <w:marLeft w:val="0"/>
                              <w:marRight w:val="0"/>
                              <w:marTop w:val="0"/>
                              <w:marBottom w:val="0"/>
                              <w:divBdr>
                                <w:top w:val="none" w:sz="0" w:space="0" w:color="auto"/>
                                <w:left w:val="none" w:sz="0" w:space="0" w:color="auto"/>
                                <w:bottom w:val="none" w:sz="0" w:space="0" w:color="auto"/>
                                <w:right w:val="none" w:sz="0" w:space="0" w:color="auto"/>
                              </w:divBdr>
                              <w:divsChild>
                                <w:div w:id="175732607">
                                  <w:marLeft w:val="0"/>
                                  <w:marRight w:val="0"/>
                                  <w:marTop w:val="0"/>
                                  <w:marBottom w:val="210"/>
                                  <w:divBdr>
                                    <w:top w:val="none" w:sz="0" w:space="0" w:color="auto"/>
                                    <w:left w:val="none" w:sz="0" w:space="0" w:color="auto"/>
                                    <w:bottom w:val="none" w:sz="0" w:space="0" w:color="auto"/>
                                    <w:right w:val="none" w:sz="0" w:space="0" w:color="auto"/>
                                  </w:divBdr>
                                </w:div>
                                <w:div w:id="1475176415">
                                  <w:marLeft w:val="0"/>
                                  <w:marRight w:val="0"/>
                                  <w:marTop w:val="0"/>
                                  <w:marBottom w:val="0"/>
                                  <w:divBdr>
                                    <w:top w:val="none" w:sz="0" w:space="0" w:color="auto"/>
                                    <w:left w:val="none" w:sz="0" w:space="0" w:color="auto"/>
                                    <w:bottom w:val="none" w:sz="0" w:space="0" w:color="auto"/>
                                    <w:right w:val="none" w:sz="0" w:space="0" w:color="auto"/>
                                  </w:divBdr>
                                  <w:divsChild>
                                    <w:div w:id="974870038">
                                      <w:marLeft w:val="0"/>
                                      <w:marRight w:val="0"/>
                                      <w:marTop w:val="210"/>
                                      <w:marBottom w:val="210"/>
                                      <w:divBdr>
                                        <w:top w:val="none" w:sz="0" w:space="0" w:color="auto"/>
                                        <w:left w:val="none" w:sz="0" w:space="0" w:color="auto"/>
                                        <w:bottom w:val="none" w:sz="0" w:space="0" w:color="auto"/>
                                        <w:right w:val="none" w:sz="0" w:space="0" w:color="auto"/>
                                      </w:divBdr>
                                      <w:divsChild>
                                        <w:div w:id="277106872">
                                          <w:marLeft w:val="480"/>
                                          <w:marRight w:val="0"/>
                                          <w:marTop w:val="0"/>
                                          <w:marBottom w:val="240"/>
                                          <w:divBdr>
                                            <w:top w:val="none" w:sz="0" w:space="0" w:color="auto"/>
                                            <w:left w:val="none" w:sz="0" w:space="0" w:color="auto"/>
                                            <w:bottom w:val="none" w:sz="0" w:space="0" w:color="auto"/>
                                            <w:right w:val="none" w:sz="0" w:space="0" w:color="auto"/>
                                          </w:divBdr>
                                          <w:divsChild>
                                            <w:div w:id="1658730587">
                                              <w:marLeft w:val="0"/>
                                              <w:marRight w:val="0"/>
                                              <w:marTop w:val="0"/>
                                              <w:marBottom w:val="0"/>
                                              <w:divBdr>
                                                <w:top w:val="none" w:sz="0" w:space="0" w:color="auto"/>
                                                <w:left w:val="none" w:sz="0" w:space="0" w:color="auto"/>
                                                <w:bottom w:val="none" w:sz="0" w:space="0" w:color="auto"/>
                                                <w:right w:val="none" w:sz="0" w:space="0" w:color="auto"/>
                                              </w:divBdr>
                                              <w:divsChild>
                                                <w:div w:id="847912472">
                                                  <w:marLeft w:val="0"/>
                                                  <w:marRight w:val="0"/>
                                                  <w:marTop w:val="210"/>
                                                  <w:marBottom w:val="210"/>
                                                  <w:divBdr>
                                                    <w:top w:val="none" w:sz="0" w:space="0" w:color="auto"/>
                                                    <w:left w:val="none" w:sz="0" w:space="0" w:color="auto"/>
                                                    <w:bottom w:val="none" w:sz="0" w:space="0" w:color="auto"/>
                                                    <w:right w:val="none" w:sz="0" w:space="0" w:color="auto"/>
                                                  </w:divBdr>
                                                  <w:divsChild>
                                                    <w:div w:id="1973831146">
                                                      <w:marLeft w:val="480"/>
                                                      <w:marRight w:val="0"/>
                                                      <w:marTop w:val="0"/>
                                                      <w:marBottom w:val="240"/>
                                                      <w:divBdr>
                                                        <w:top w:val="none" w:sz="0" w:space="0" w:color="auto"/>
                                                        <w:left w:val="none" w:sz="0" w:space="0" w:color="auto"/>
                                                        <w:bottom w:val="none" w:sz="0" w:space="0" w:color="auto"/>
                                                        <w:right w:val="none" w:sz="0" w:space="0" w:color="auto"/>
                                                      </w:divBdr>
                                                    </w:div>
                                                  </w:divsChild>
                                                </w:div>
                                                <w:div w:id="1816875617">
                                                  <w:marLeft w:val="0"/>
                                                  <w:marRight w:val="0"/>
                                                  <w:marTop w:val="210"/>
                                                  <w:marBottom w:val="0"/>
                                                  <w:divBdr>
                                                    <w:top w:val="none" w:sz="0" w:space="0" w:color="auto"/>
                                                    <w:left w:val="none" w:sz="0" w:space="0" w:color="auto"/>
                                                    <w:bottom w:val="none" w:sz="0" w:space="0" w:color="auto"/>
                                                    <w:right w:val="none" w:sz="0" w:space="0" w:color="auto"/>
                                                  </w:divBdr>
                                                  <w:divsChild>
                                                    <w:div w:id="13483832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92734157">
                                      <w:marLeft w:val="0"/>
                                      <w:marRight w:val="0"/>
                                      <w:marTop w:val="210"/>
                                      <w:marBottom w:val="210"/>
                                      <w:divBdr>
                                        <w:top w:val="none" w:sz="0" w:space="0" w:color="auto"/>
                                        <w:left w:val="none" w:sz="0" w:space="0" w:color="auto"/>
                                        <w:bottom w:val="none" w:sz="0" w:space="0" w:color="auto"/>
                                        <w:right w:val="none" w:sz="0" w:space="0" w:color="auto"/>
                                      </w:divBdr>
                                      <w:divsChild>
                                        <w:div w:id="841628251">
                                          <w:marLeft w:val="480"/>
                                          <w:marRight w:val="0"/>
                                          <w:marTop w:val="0"/>
                                          <w:marBottom w:val="240"/>
                                          <w:divBdr>
                                            <w:top w:val="none" w:sz="0" w:space="0" w:color="auto"/>
                                            <w:left w:val="none" w:sz="0" w:space="0" w:color="auto"/>
                                            <w:bottom w:val="none" w:sz="0" w:space="0" w:color="auto"/>
                                            <w:right w:val="none" w:sz="0" w:space="0" w:color="auto"/>
                                          </w:divBdr>
                                          <w:divsChild>
                                            <w:div w:id="1704750609">
                                              <w:marLeft w:val="0"/>
                                              <w:marRight w:val="0"/>
                                              <w:marTop w:val="0"/>
                                              <w:marBottom w:val="0"/>
                                              <w:divBdr>
                                                <w:top w:val="none" w:sz="0" w:space="0" w:color="auto"/>
                                                <w:left w:val="none" w:sz="0" w:space="0" w:color="auto"/>
                                                <w:bottom w:val="none" w:sz="0" w:space="0" w:color="auto"/>
                                                <w:right w:val="none" w:sz="0" w:space="0" w:color="auto"/>
                                              </w:divBdr>
                                              <w:divsChild>
                                                <w:div w:id="1017120392">
                                                  <w:marLeft w:val="0"/>
                                                  <w:marRight w:val="0"/>
                                                  <w:marTop w:val="210"/>
                                                  <w:marBottom w:val="210"/>
                                                  <w:divBdr>
                                                    <w:top w:val="none" w:sz="0" w:space="0" w:color="auto"/>
                                                    <w:left w:val="none" w:sz="0" w:space="0" w:color="auto"/>
                                                    <w:bottom w:val="none" w:sz="0" w:space="0" w:color="auto"/>
                                                    <w:right w:val="none" w:sz="0" w:space="0" w:color="auto"/>
                                                  </w:divBdr>
                                                  <w:divsChild>
                                                    <w:div w:id="790974951">
                                                      <w:marLeft w:val="480"/>
                                                      <w:marRight w:val="0"/>
                                                      <w:marTop w:val="0"/>
                                                      <w:marBottom w:val="240"/>
                                                      <w:divBdr>
                                                        <w:top w:val="none" w:sz="0" w:space="0" w:color="auto"/>
                                                        <w:left w:val="none" w:sz="0" w:space="0" w:color="auto"/>
                                                        <w:bottom w:val="none" w:sz="0" w:space="0" w:color="auto"/>
                                                        <w:right w:val="none" w:sz="0" w:space="0" w:color="auto"/>
                                                      </w:divBdr>
                                                    </w:div>
                                                  </w:divsChild>
                                                </w:div>
                                                <w:div w:id="246767557">
                                                  <w:marLeft w:val="0"/>
                                                  <w:marRight w:val="0"/>
                                                  <w:marTop w:val="210"/>
                                                  <w:marBottom w:val="210"/>
                                                  <w:divBdr>
                                                    <w:top w:val="none" w:sz="0" w:space="0" w:color="auto"/>
                                                    <w:left w:val="none" w:sz="0" w:space="0" w:color="auto"/>
                                                    <w:bottom w:val="none" w:sz="0" w:space="0" w:color="auto"/>
                                                    <w:right w:val="none" w:sz="0" w:space="0" w:color="auto"/>
                                                  </w:divBdr>
                                                  <w:divsChild>
                                                    <w:div w:id="332224959">
                                                      <w:marLeft w:val="480"/>
                                                      <w:marRight w:val="0"/>
                                                      <w:marTop w:val="0"/>
                                                      <w:marBottom w:val="240"/>
                                                      <w:divBdr>
                                                        <w:top w:val="none" w:sz="0" w:space="0" w:color="auto"/>
                                                        <w:left w:val="none" w:sz="0" w:space="0" w:color="auto"/>
                                                        <w:bottom w:val="none" w:sz="0" w:space="0" w:color="auto"/>
                                                        <w:right w:val="none" w:sz="0" w:space="0" w:color="auto"/>
                                                      </w:divBdr>
                                                    </w:div>
                                                  </w:divsChild>
                                                </w:div>
                                                <w:div w:id="1683698494">
                                                  <w:marLeft w:val="0"/>
                                                  <w:marRight w:val="0"/>
                                                  <w:marTop w:val="210"/>
                                                  <w:marBottom w:val="210"/>
                                                  <w:divBdr>
                                                    <w:top w:val="none" w:sz="0" w:space="0" w:color="auto"/>
                                                    <w:left w:val="none" w:sz="0" w:space="0" w:color="auto"/>
                                                    <w:bottom w:val="none" w:sz="0" w:space="0" w:color="auto"/>
                                                    <w:right w:val="none" w:sz="0" w:space="0" w:color="auto"/>
                                                  </w:divBdr>
                                                  <w:divsChild>
                                                    <w:div w:id="887570519">
                                                      <w:marLeft w:val="480"/>
                                                      <w:marRight w:val="0"/>
                                                      <w:marTop w:val="0"/>
                                                      <w:marBottom w:val="240"/>
                                                      <w:divBdr>
                                                        <w:top w:val="none" w:sz="0" w:space="0" w:color="auto"/>
                                                        <w:left w:val="none" w:sz="0" w:space="0" w:color="auto"/>
                                                        <w:bottom w:val="none" w:sz="0" w:space="0" w:color="auto"/>
                                                        <w:right w:val="none" w:sz="0" w:space="0" w:color="auto"/>
                                                      </w:divBdr>
                                                    </w:div>
                                                  </w:divsChild>
                                                </w:div>
                                                <w:div w:id="771050826">
                                                  <w:marLeft w:val="0"/>
                                                  <w:marRight w:val="0"/>
                                                  <w:marTop w:val="210"/>
                                                  <w:marBottom w:val="210"/>
                                                  <w:divBdr>
                                                    <w:top w:val="none" w:sz="0" w:space="0" w:color="auto"/>
                                                    <w:left w:val="none" w:sz="0" w:space="0" w:color="auto"/>
                                                    <w:bottom w:val="none" w:sz="0" w:space="0" w:color="auto"/>
                                                    <w:right w:val="none" w:sz="0" w:space="0" w:color="auto"/>
                                                  </w:divBdr>
                                                  <w:divsChild>
                                                    <w:div w:id="1997756937">
                                                      <w:marLeft w:val="480"/>
                                                      <w:marRight w:val="0"/>
                                                      <w:marTop w:val="0"/>
                                                      <w:marBottom w:val="240"/>
                                                      <w:divBdr>
                                                        <w:top w:val="none" w:sz="0" w:space="0" w:color="auto"/>
                                                        <w:left w:val="none" w:sz="0" w:space="0" w:color="auto"/>
                                                        <w:bottom w:val="none" w:sz="0" w:space="0" w:color="auto"/>
                                                        <w:right w:val="none" w:sz="0" w:space="0" w:color="auto"/>
                                                      </w:divBdr>
                                                    </w:div>
                                                  </w:divsChild>
                                                </w:div>
                                                <w:div w:id="2061126554">
                                                  <w:marLeft w:val="0"/>
                                                  <w:marRight w:val="0"/>
                                                  <w:marTop w:val="210"/>
                                                  <w:marBottom w:val="210"/>
                                                  <w:divBdr>
                                                    <w:top w:val="none" w:sz="0" w:space="0" w:color="auto"/>
                                                    <w:left w:val="none" w:sz="0" w:space="0" w:color="auto"/>
                                                    <w:bottom w:val="none" w:sz="0" w:space="0" w:color="auto"/>
                                                    <w:right w:val="none" w:sz="0" w:space="0" w:color="auto"/>
                                                  </w:divBdr>
                                                  <w:divsChild>
                                                    <w:div w:id="882326018">
                                                      <w:marLeft w:val="480"/>
                                                      <w:marRight w:val="0"/>
                                                      <w:marTop w:val="0"/>
                                                      <w:marBottom w:val="240"/>
                                                      <w:divBdr>
                                                        <w:top w:val="none" w:sz="0" w:space="0" w:color="auto"/>
                                                        <w:left w:val="none" w:sz="0" w:space="0" w:color="auto"/>
                                                        <w:bottom w:val="none" w:sz="0" w:space="0" w:color="auto"/>
                                                        <w:right w:val="none" w:sz="0" w:space="0" w:color="auto"/>
                                                      </w:divBdr>
                                                    </w:div>
                                                  </w:divsChild>
                                                </w:div>
                                                <w:div w:id="1302074303">
                                                  <w:marLeft w:val="0"/>
                                                  <w:marRight w:val="0"/>
                                                  <w:marTop w:val="210"/>
                                                  <w:marBottom w:val="210"/>
                                                  <w:divBdr>
                                                    <w:top w:val="none" w:sz="0" w:space="0" w:color="auto"/>
                                                    <w:left w:val="none" w:sz="0" w:space="0" w:color="auto"/>
                                                    <w:bottom w:val="none" w:sz="0" w:space="0" w:color="auto"/>
                                                    <w:right w:val="none" w:sz="0" w:space="0" w:color="auto"/>
                                                  </w:divBdr>
                                                  <w:divsChild>
                                                    <w:div w:id="1622493161">
                                                      <w:marLeft w:val="480"/>
                                                      <w:marRight w:val="0"/>
                                                      <w:marTop w:val="0"/>
                                                      <w:marBottom w:val="240"/>
                                                      <w:divBdr>
                                                        <w:top w:val="none" w:sz="0" w:space="0" w:color="auto"/>
                                                        <w:left w:val="none" w:sz="0" w:space="0" w:color="auto"/>
                                                        <w:bottom w:val="none" w:sz="0" w:space="0" w:color="auto"/>
                                                        <w:right w:val="none" w:sz="0" w:space="0" w:color="auto"/>
                                                      </w:divBdr>
                                                    </w:div>
                                                  </w:divsChild>
                                                </w:div>
                                                <w:div w:id="1376270427">
                                                  <w:marLeft w:val="0"/>
                                                  <w:marRight w:val="0"/>
                                                  <w:marTop w:val="210"/>
                                                  <w:marBottom w:val="210"/>
                                                  <w:divBdr>
                                                    <w:top w:val="none" w:sz="0" w:space="0" w:color="auto"/>
                                                    <w:left w:val="none" w:sz="0" w:space="0" w:color="auto"/>
                                                    <w:bottom w:val="none" w:sz="0" w:space="0" w:color="auto"/>
                                                    <w:right w:val="none" w:sz="0" w:space="0" w:color="auto"/>
                                                  </w:divBdr>
                                                  <w:divsChild>
                                                    <w:div w:id="563178185">
                                                      <w:marLeft w:val="480"/>
                                                      <w:marRight w:val="0"/>
                                                      <w:marTop w:val="0"/>
                                                      <w:marBottom w:val="240"/>
                                                      <w:divBdr>
                                                        <w:top w:val="none" w:sz="0" w:space="0" w:color="auto"/>
                                                        <w:left w:val="none" w:sz="0" w:space="0" w:color="auto"/>
                                                        <w:bottom w:val="none" w:sz="0" w:space="0" w:color="auto"/>
                                                        <w:right w:val="none" w:sz="0" w:space="0" w:color="auto"/>
                                                      </w:divBdr>
                                                    </w:div>
                                                  </w:divsChild>
                                                </w:div>
                                                <w:div w:id="1991782318">
                                                  <w:marLeft w:val="0"/>
                                                  <w:marRight w:val="0"/>
                                                  <w:marTop w:val="210"/>
                                                  <w:marBottom w:val="210"/>
                                                  <w:divBdr>
                                                    <w:top w:val="none" w:sz="0" w:space="0" w:color="auto"/>
                                                    <w:left w:val="none" w:sz="0" w:space="0" w:color="auto"/>
                                                    <w:bottom w:val="none" w:sz="0" w:space="0" w:color="auto"/>
                                                    <w:right w:val="none" w:sz="0" w:space="0" w:color="auto"/>
                                                  </w:divBdr>
                                                  <w:divsChild>
                                                    <w:div w:id="602496203">
                                                      <w:marLeft w:val="480"/>
                                                      <w:marRight w:val="0"/>
                                                      <w:marTop w:val="0"/>
                                                      <w:marBottom w:val="240"/>
                                                      <w:divBdr>
                                                        <w:top w:val="none" w:sz="0" w:space="0" w:color="auto"/>
                                                        <w:left w:val="none" w:sz="0" w:space="0" w:color="auto"/>
                                                        <w:bottom w:val="none" w:sz="0" w:space="0" w:color="auto"/>
                                                        <w:right w:val="none" w:sz="0" w:space="0" w:color="auto"/>
                                                      </w:divBdr>
                                                    </w:div>
                                                  </w:divsChild>
                                                </w:div>
                                                <w:div w:id="1675257828">
                                                  <w:marLeft w:val="0"/>
                                                  <w:marRight w:val="0"/>
                                                  <w:marTop w:val="210"/>
                                                  <w:marBottom w:val="210"/>
                                                  <w:divBdr>
                                                    <w:top w:val="none" w:sz="0" w:space="0" w:color="auto"/>
                                                    <w:left w:val="none" w:sz="0" w:space="0" w:color="auto"/>
                                                    <w:bottom w:val="none" w:sz="0" w:space="0" w:color="auto"/>
                                                    <w:right w:val="none" w:sz="0" w:space="0" w:color="auto"/>
                                                  </w:divBdr>
                                                  <w:divsChild>
                                                    <w:div w:id="920216525">
                                                      <w:marLeft w:val="480"/>
                                                      <w:marRight w:val="0"/>
                                                      <w:marTop w:val="0"/>
                                                      <w:marBottom w:val="240"/>
                                                      <w:divBdr>
                                                        <w:top w:val="none" w:sz="0" w:space="0" w:color="auto"/>
                                                        <w:left w:val="none" w:sz="0" w:space="0" w:color="auto"/>
                                                        <w:bottom w:val="none" w:sz="0" w:space="0" w:color="auto"/>
                                                        <w:right w:val="none" w:sz="0" w:space="0" w:color="auto"/>
                                                      </w:divBdr>
                                                    </w:div>
                                                  </w:divsChild>
                                                </w:div>
                                                <w:div w:id="290281397">
                                                  <w:marLeft w:val="0"/>
                                                  <w:marRight w:val="0"/>
                                                  <w:marTop w:val="210"/>
                                                  <w:marBottom w:val="0"/>
                                                  <w:divBdr>
                                                    <w:top w:val="none" w:sz="0" w:space="0" w:color="auto"/>
                                                    <w:left w:val="none" w:sz="0" w:space="0" w:color="auto"/>
                                                    <w:bottom w:val="none" w:sz="0" w:space="0" w:color="auto"/>
                                                    <w:right w:val="none" w:sz="0" w:space="0" w:color="auto"/>
                                                  </w:divBdr>
                                                  <w:divsChild>
                                                    <w:div w:id="103920599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24969369">
                                      <w:marLeft w:val="0"/>
                                      <w:marRight w:val="0"/>
                                      <w:marTop w:val="210"/>
                                      <w:marBottom w:val="210"/>
                                      <w:divBdr>
                                        <w:top w:val="none" w:sz="0" w:space="0" w:color="auto"/>
                                        <w:left w:val="none" w:sz="0" w:space="0" w:color="auto"/>
                                        <w:bottom w:val="none" w:sz="0" w:space="0" w:color="auto"/>
                                        <w:right w:val="none" w:sz="0" w:space="0" w:color="auto"/>
                                      </w:divBdr>
                                      <w:divsChild>
                                        <w:div w:id="641663501">
                                          <w:marLeft w:val="480"/>
                                          <w:marRight w:val="0"/>
                                          <w:marTop w:val="0"/>
                                          <w:marBottom w:val="240"/>
                                          <w:divBdr>
                                            <w:top w:val="none" w:sz="0" w:space="0" w:color="auto"/>
                                            <w:left w:val="none" w:sz="0" w:space="0" w:color="auto"/>
                                            <w:bottom w:val="none" w:sz="0" w:space="0" w:color="auto"/>
                                            <w:right w:val="none" w:sz="0" w:space="0" w:color="auto"/>
                                          </w:divBdr>
                                        </w:div>
                                      </w:divsChild>
                                    </w:div>
                                    <w:div w:id="1563056414">
                                      <w:marLeft w:val="0"/>
                                      <w:marRight w:val="0"/>
                                      <w:marTop w:val="210"/>
                                      <w:marBottom w:val="210"/>
                                      <w:divBdr>
                                        <w:top w:val="none" w:sz="0" w:space="0" w:color="auto"/>
                                        <w:left w:val="none" w:sz="0" w:space="0" w:color="auto"/>
                                        <w:bottom w:val="none" w:sz="0" w:space="0" w:color="auto"/>
                                        <w:right w:val="none" w:sz="0" w:space="0" w:color="auto"/>
                                      </w:divBdr>
                                      <w:divsChild>
                                        <w:div w:id="1328903449">
                                          <w:marLeft w:val="480"/>
                                          <w:marRight w:val="0"/>
                                          <w:marTop w:val="0"/>
                                          <w:marBottom w:val="240"/>
                                          <w:divBdr>
                                            <w:top w:val="none" w:sz="0" w:space="0" w:color="auto"/>
                                            <w:left w:val="none" w:sz="0" w:space="0" w:color="auto"/>
                                            <w:bottom w:val="none" w:sz="0" w:space="0" w:color="auto"/>
                                            <w:right w:val="none" w:sz="0" w:space="0" w:color="auto"/>
                                          </w:divBdr>
                                          <w:divsChild>
                                            <w:div w:id="544606454">
                                              <w:marLeft w:val="0"/>
                                              <w:marRight w:val="0"/>
                                              <w:marTop w:val="0"/>
                                              <w:marBottom w:val="0"/>
                                              <w:divBdr>
                                                <w:top w:val="none" w:sz="0" w:space="0" w:color="auto"/>
                                                <w:left w:val="none" w:sz="0" w:space="0" w:color="auto"/>
                                                <w:bottom w:val="none" w:sz="0" w:space="0" w:color="auto"/>
                                                <w:right w:val="none" w:sz="0" w:space="0" w:color="auto"/>
                                              </w:divBdr>
                                              <w:divsChild>
                                                <w:div w:id="457459344">
                                                  <w:marLeft w:val="0"/>
                                                  <w:marRight w:val="0"/>
                                                  <w:marTop w:val="210"/>
                                                  <w:marBottom w:val="210"/>
                                                  <w:divBdr>
                                                    <w:top w:val="none" w:sz="0" w:space="0" w:color="auto"/>
                                                    <w:left w:val="none" w:sz="0" w:space="0" w:color="auto"/>
                                                    <w:bottom w:val="none" w:sz="0" w:space="0" w:color="auto"/>
                                                    <w:right w:val="none" w:sz="0" w:space="0" w:color="auto"/>
                                                  </w:divBdr>
                                                  <w:divsChild>
                                                    <w:div w:id="1987972915">
                                                      <w:marLeft w:val="480"/>
                                                      <w:marRight w:val="0"/>
                                                      <w:marTop w:val="0"/>
                                                      <w:marBottom w:val="240"/>
                                                      <w:divBdr>
                                                        <w:top w:val="none" w:sz="0" w:space="0" w:color="auto"/>
                                                        <w:left w:val="none" w:sz="0" w:space="0" w:color="auto"/>
                                                        <w:bottom w:val="none" w:sz="0" w:space="0" w:color="auto"/>
                                                        <w:right w:val="none" w:sz="0" w:space="0" w:color="auto"/>
                                                      </w:divBdr>
                                                    </w:div>
                                                  </w:divsChild>
                                                </w:div>
                                                <w:div w:id="1109197850">
                                                  <w:marLeft w:val="0"/>
                                                  <w:marRight w:val="0"/>
                                                  <w:marTop w:val="210"/>
                                                  <w:marBottom w:val="210"/>
                                                  <w:divBdr>
                                                    <w:top w:val="none" w:sz="0" w:space="0" w:color="auto"/>
                                                    <w:left w:val="none" w:sz="0" w:space="0" w:color="auto"/>
                                                    <w:bottom w:val="none" w:sz="0" w:space="0" w:color="auto"/>
                                                    <w:right w:val="none" w:sz="0" w:space="0" w:color="auto"/>
                                                  </w:divBdr>
                                                  <w:divsChild>
                                                    <w:div w:id="416637213">
                                                      <w:marLeft w:val="480"/>
                                                      <w:marRight w:val="0"/>
                                                      <w:marTop w:val="0"/>
                                                      <w:marBottom w:val="240"/>
                                                      <w:divBdr>
                                                        <w:top w:val="none" w:sz="0" w:space="0" w:color="auto"/>
                                                        <w:left w:val="none" w:sz="0" w:space="0" w:color="auto"/>
                                                        <w:bottom w:val="none" w:sz="0" w:space="0" w:color="auto"/>
                                                        <w:right w:val="none" w:sz="0" w:space="0" w:color="auto"/>
                                                      </w:divBdr>
                                                    </w:div>
                                                  </w:divsChild>
                                                </w:div>
                                                <w:div w:id="1332222752">
                                                  <w:marLeft w:val="0"/>
                                                  <w:marRight w:val="0"/>
                                                  <w:marTop w:val="210"/>
                                                  <w:marBottom w:val="210"/>
                                                  <w:divBdr>
                                                    <w:top w:val="none" w:sz="0" w:space="0" w:color="auto"/>
                                                    <w:left w:val="none" w:sz="0" w:space="0" w:color="auto"/>
                                                    <w:bottom w:val="none" w:sz="0" w:space="0" w:color="auto"/>
                                                    <w:right w:val="none" w:sz="0" w:space="0" w:color="auto"/>
                                                  </w:divBdr>
                                                  <w:divsChild>
                                                    <w:div w:id="1348828347">
                                                      <w:marLeft w:val="480"/>
                                                      <w:marRight w:val="0"/>
                                                      <w:marTop w:val="0"/>
                                                      <w:marBottom w:val="240"/>
                                                      <w:divBdr>
                                                        <w:top w:val="none" w:sz="0" w:space="0" w:color="auto"/>
                                                        <w:left w:val="none" w:sz="0" w:space="0" w:color="auto"/>
                                                        <w:bottom w:val="none" w:sz="0" w:space="0" w:color="auto"/>
                                                        <w:right w:val="none" w:sz="0" w:space="0" w:color="auto"/>
                                                      </w:divBdr>
                                                    </w:div>
                                                  </w:divsChild>
                                                </w:div>
                                                <w:div w:id="144662030">
                                                  <w:marLeft w:val="0"/>
                                                  <w:marRight w:val="0"/>
                                                  <w:marTop w:val="210"/>
                                                  <w:marBottom w:val="210"/>
                                                  <w:divBdr>
                                                    <w:top w:val="none" w:sz="0" w:space="0" w:color="auto"/>
                                                    <w:left w:val="none" w:sz="0" w:space="0" w:color="auto"/>
                                                    <w:bottom w:val="none" w:sz="0" w:space="0" w:color="auto"/>
                                                    <w:right w:val="none" w:sz="0" w:space="0" w:color="auto"/>
                                                  </w:divBdr>
                                                  <w:divsChild>
                                                    <w:div w:id="1000082576">
                                                      <w:marLeft w:val="480"/>
                                                      <w:marRight w:val="0"/>
                                                      <w:marTop w:val="0"/>
                                                      <w:marBottom w:val="240"/>
                                                      <w:divBdr>
                                                        <w:top w:val="none" w:sz="0" w:space="0" w:color="auto"/>
                                                        <w:left w:val="none" w:sz="0" w:space="0" w:color="auto"/>
                                                        <w:bottom w:val="none" w:sz="0" w:space="0" w:color="auto"/>
                                                        <w:right w:val="none" w:sz="0" w:space="0" w:color="auto"/>
                                                      </w:divBdr>
                                                    </w:div>
                                                  </w:divsChild>
                                                </w:div>
                                                <w:div w:id="1360735278">
                                                  <w:marLeft w:val="0"/>
                                                  <w:marRight w:val="0"/>
                                                  <w:marTop w:val="210"/>
                                                  <w:marBottom w:val="210"/>
                                                  <w:divBdr>
                                                    <w:top w:val="none" w:sz="0" w:space="0" w:color="auto"/>
                                                    <w:left w:val="none" w:sz="0" w:space="0" w:color="auto"/>
                                                    <w:bottom w:val="none" w:sz="0" w:space="0" w:color="auto"/>
                                                    <w:right w:val="none" w:sz="0" w:space="0" w:color="auto"/>
                                                  </w:divBdr>
                                                  <w:divsChild>
                                                    <w:div w:id="1712150640">
                                                      <w:marLeft w:val="480"/>
                                                      <w:marRight w:val="0"/>
                                                      <w:marTop w:val="0"/>
                                                      <w:marBottom w:val="240"/>
                                                      <w:divBdr>
                                                        <w:top w:val="none" w:sz="0" w:space="0" w:color="auto"/>
                                                        <w:left w:val="none" w:sz="0" w:space="0" w:color="auto"/>
                                                        <w:bottom w:val="none" w:sz="0" w:space="0" w:color="auto"/>
                                                        <w:right w:val="none" w:sz="0" w:space="0" w:color="auto"/>
                                                      </w:divBdr>
                                                    </w:div>
                                                  </w:divsChild>
                                                </w:div>
                                                <w:div w:id="950864185">
                                                  <w:marLeft w:val="0"/>
                                                  <w:marRight w:val="0"/>
                                                  <w:marTop w:val="210"/>
                                                  <w:marBottom w:val="210"/>
                                                  <w:divBdr>
                                                    <w:top w:val="none" w:sz="0" w:space="0" w:color="auto"/>
                                                    <w:left w:val="none" w:sz="0" w:space="0" w:color="auto"/>
                                                    <w:bottom w:val="none" w:sz="0" w:space="0" w:color="auto"/>
                                                    <w:right w:val="none" w:sz="0" w:space="0" w:color="auto"/>
                                                  </w:divBdr>
                                                  <w:divsChild>
                                                    <w:div w:id="1788621065">
                                                      <w:marLeft w:val="480"/>
                                                      <w:marRight w:val="0"/>
                                                      <w:marTop w:val="0"/>
                                                      <w:marBottom w:val="240"/>
                                                      <w:divBdr>
                                                        <w:top w:val="none" w:sz="0" w:space="0" w:color="auto"/>
                                                        <w:left w:val="none" w:sz="0" w:space="0" w:color="auto"/>
                                                        <w:bottom w:val="none" w:sz="0" w:space="0" w:color="auto"/>
                                                        <w:right w:val="none" w:sz="0" w:space="0" w:color="auto"/>
                                                      </w:divBdr>
                                                    </w:div>
                                                  </w:divsChild>
                                                </w:div>
                                                <w:div w:id="1456018200">
                                                  <w:marLeft w:val="0"/>
                                                  <w:marRight w:val="0"/>
                                                  <w:marTop w:val="210"/>
                                                  <w:marBottom w:val="210"/>
                                                  <w:divBdr>
                                                    <w:top w:val="none" w:sz="0" w:space="0" w:color="auto"/>
                                                    <w:left w:val="none" w:sz="0" w:space="0" w:color="auto"/>
                                                    <w:bottom w:val="none" w:sz="0" w:space="0" w:color="auto"/>
                                                    <w:right w:val="none" w:sz="0" w:space="0" w:color="auto"/>
                                                  </w:divBdr>
                                                  <w:divsChild>
                                                    <w:div w:id="1634213115">
                                                      <w:marLeft w:val="480"/>
                                                      <w:marRight w:val="0"/>
                                                      <w:marTop w:val="0"/>
                                                      <w:marBottom w:val="240"/>
                                                      <w:divBdr>
                                                        <w:top w:val="none" w:sz="0" w:space="0" w:color="auto"/>
                                                        <w:left w:val="none" w:sz="0" w:space="0" w:color="auto"/>
                                                        <w:bottom w:val="none" w:sz="0" w:space="0" w:color="auto"/>
                                                        <w:right w:val="none" w:sz="0" w:space="0" w:color="auto"/>
                                                      </w:divBdr>
                                                    </w:div>
                                                  </w:divsChild>
                                                </w:div>
                                                <w:div w:id="333151641">
                                                  <w:marLeft w:val="0"/>
                                                  <w:marRight w:val="0"/>
                                                  <w:marTop w:val="210"/>
                                                  <w:marBottom w:val="210"/>
                                                  <w:divBdr>
                                                    <w:top w:val="none" w:sz="0" w:space="0" w:color="auto"/>
                                                    <w:left w:val="none" w:sz="0" w:space="0" w:color="auto"/>
                                                    <w:bottom w:val="none" w:sz="0" w:space="0" w:color="auto"/>
                                                    <w:right w:val="none" w:sz="0" w:space="0" w:color="auto"/>
                                                  </w:divBdr>
                                                  <w:divsChild>
                                                    <w:div w:id="367991814">
                                                      <w:marLeft w:val="480"/>
                                                      <w:marRight w:val="0"/>
                                                      <w:marTop w:val="0"/>
                                                      <w:marBottom w:val="240"/>
                                                      <w:divBdr>
                                                        <w:top w:val="none" w:sz="0" w:space="0" w:color="auto"/>
                                                        <w:left w:val="none" w:sz="0" w:space="0" w:color="auto"/>
                                                        <w:bottom w:val="none" w:sz="0" w:space="0" w:color="auto"/>
                                                        <w:right w:val="none" w:sz="0" w:space="0" w:color="auto"/>
                                                      </w:divBdr>
                                                    </w:div>
                                                  </w:divsChild>
                                                </w:div>
                                                <w:div w:id="488908746">
                                                  <w:marLeft w:val="0"/>
                                                  <w:marRight w:val="0"/>
                                                  <w:marTop w:val="210"/>
                                                  <w:marBottom w:val="210"/>
                                                  <w:divBdr>
                                                    <w:top w:val="none" w:sz="0" w:space="0" w:color="auto"/>
                                                    <w:left w:val="none" w:sz="0" w:space="0" w:color="auto"/>
                                                    <w:bottom w:val="none" w:sz="0" w:space="0" w:color="auto"/>
                                                    <w:right w:val="none" w:sz="0" w:space="0" w:color="auto"/>
                                                  </w:divBdr>
                                                  <w:divsChild>
                                                    <w:div w:id="766123264">
                                                      <w:marLeft w:val="480"/>
                                                      <w:marRight w:val="0"/>
                                                      <w:marTop w:val="0"/>
                                                      <w:marBottom w:val="240"/>
                                                      <w:divBdr>
                                                        <w:top w:val="none" w:sz="0" w:space="0" w:color="auto"/>
                                                        <w:left w:val="none" w:sz="0" w:space="0" w:color="auto"/>
                                                        <w:bottom w:val="none" w:sz="0" w:space="0" w:color="auto"/>
                                                        <w:right w:val="none" w:sz="0" w:space="0" w:color="auto"/>
                                                      </w:divBdr>
                                                      <w:divsChild>
                                                        <w:div w:id="224414223">
                                                          <w:marLeft w:val="0"/>
                                                          <w:marRight w:val="0"/>
                                                          <w:marTop w:val="0"/>
                                                          <w:marBottom w:val="0"/>
                                                          <w:divBdr>
                                                            <w:top w:val="none" w:sz="0" w:space="0" w:color="auto"/>
                                                            <w:left w:val="none" w:sz="0" w:space="0" w:color="auto"/>
                                                            <w:bottom w:val="none" w:sz="0" w:space="0" w:color="auto"/>
                                                            <w:right w:val="none" w:sz="0" w:space="0" w:color="auto"/>
                                                          </w:divBdr>
                                                          <w:divsChild>
                                                            <w:div w:id="390084495">
                                                              <w:marLeft w:val="0"/>
                                                              <w:marRight w:val="0"/>
                                                              <w:marTop w:val="0"/>
                                                              <w:marBottom w:val="0"/>
                                                              <w:divBdr>
                                                                <w:top w:val="none" w:sz="0" w:space="0" w:color="auto"/>
                                                                <w:left w:val="none" w:sz="0" w:space="0" w:color="auto"/>
                                                                <w:bottom w:val="none" w:sz="0" w:space="0" w:color="auto"/>
                                                                <w:right w:val="none" w:sz="0" w:space="0" w:color="auto"/>
                                                              </w:divBdr>
                                                              <w:divsChild>
                                                                <w:div w:id="201217261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47934">
                                                  <w:marLeft w:val="0"/>
                                                  <w:marRight w:val="0"/>
                                                  <w:marTop w:val="210"/>
                                                  <w:marBottom w:val="210"/>
                                                  <w:divBdr>
                                                    <w:top w:val="none" w:sz="0" w:space="0" w:color="auto"/>
                                                    <w:left w:val="none" w:sz="0" w:space="0" w:color="auto"/>
                                                    <w:bottom w:val="none" w:sz="0" w:space="0" w:color="auto"/>
                                                    <w:right w:val="none" w:sz="0" w:space="0" w:color="auto"/>
                                                  </w:divBdr>
                                                  <w:divsChild>
                                                    <w:div w:id="896168614">
                                                      <w:marLeft w:val="480"/>
                                                      <w:marRight w:val="0"/>
                                                      <w:marTop w:val="0"/>
                                                      <w:marBottom w:val="240"/>
                                                      <w:divBdr>
                                                        <w:top w:val="none" w:sz="0" w:space="0" w:color="auto"/>
                                                        <w:left w:val="none" w:sz="0" w:space="0" w:color="auto"/>
                                                        <w:bottom w:val="none" w:sz="0" w:space="0" w:color="auto"/>
                                                        <w:right w:val="none" w:sz="0" w:space="0" w:color="auto"/>
                                                      </w:divBdr>
                                                      <w:divsChild>
                                                        <w:div w:id="694966586">
                                                          <w:marLeft w:val="0"/>
                                                          <w:marRight w:val="0"/>
                                                          <w:marTop w:val="0"/>
                                                          <w:marBottom w:val="0"/>
                                                          <w:divBdr>
                                                            <w:top w:val="none" w:sz="0" w:space="0" w:color="auto"/>
                                                            <w:left w:val="none" w:sz="0" w:space="0" w:color="auto"/>
                                                            <w:bottom w:val="none" w:sz="0" w:space="0" w:color="auto"/>
                                                            <w:right w:val="none" w:sz="0" w:space="0" w:color="auto"/>
                                                          </w:divBdr>
                                                          <w:divsChild>
                                                            <w:div w:id="463620494">
                                                              <w:marLeft w:val="0"/>
                                                              <w:marRight w:val="0"/>
                                                              <w:marTop w:val="210"/>
                                                              <w:marBottom w:val="210"/>
                                                              <w:divBdr>
                                                                <w:top w:val="none" w:sz="0" w:space="0" w:color="auto"/>
                                                                <w:left w:val="none" w:sz="0" w:space="0" w:color="auto"/>
                                                                <w:bottom w:val="none" w:sz="0" w:space="0" w:color="auto"/>
                                                                <w:right w:val="none" w:sz="0" w:space="0" w:color="auto"/>
                                                              </w:divBdr>
                                                              <w:divsChild>
                                                                <w:div w:id="365057451">
                                                                  <w:marLeft w:val="480"/>
                                                                  <w:marRight w:val="0"/>
                                                                  <w:marTop w:val="0"/>
                                                                  <w:marBottom w:val="240"/>
                                                                  <w:divBdr>
                                                                    <w:top w:val="none" w:sz="0" w:space="0" w:color="auto"/>
                                                                    <w:left w:val="none" w:sz="0" w:space="0" w:color="auto"/>
                                                                    <w:bottom w:val="none" w:sz="0" w:space="0" w:color="auto"/>
                                                                    <w:right w:val="none" w:sz="0" w:space="0" w:color="auto"/>
                                                                  </w:divBdr>
                                                                </w:div>
                                                              </w:divsChild>
                                                            </w:div>
                                                            <w:div w:id="1666662542">
                                                              <w:marLeft w:val="0"/>
                                                              <w:marRight w:val="0"/>
                                                              <w:marTop w:val="210"/>
                                                              <w:marBottom w:val="210"/>
                                                              <w:divBdr>
                                                                <w:top w:val="none" w:sz="0" w:space="0" w:color="auto"/>
                                                                <w:left w:val="none" w:sz="0" w:space="0" w:color="auto"/>
                                                                <w:bottom w:val="none" w:sz="0" w:space="0" w:color="auto"/>
                                                                <w:right w:val="none" w:sz="0" w:space="0" w:color="auto"/>
                                                              </w:divBdr>
                                                              <w:divsChild>
                                                                <w:div w:id="1700810466">
                                                                  <w:marLeft w:val="480"/>
                                                                  <w:marRight w:val="0"/>
                                                                  <w:marTop w:val="0"/>
                                                                  <w:marBottom w:val="240"/>
                                                                  <w:divBdr>
                                                                    <w:top w:val="none" w:sz="0" w:space="0" w:color="auto"/>
                                                                    <w:left w:val="none" w:sz="0" w:space="0" w:color="auto"/>
                                                                    <w:bottom w:val="none" w:sz="0" w:space="0" w:color="auto"/>
                                                                    <w:right w:val="none" w:sz="0" w:space="0" w:color="auto"/>
                                                                  </w:divBdr>
                                                                </w:div>
                                                              </w:divsChild>
                                                            </w:div>
                                                            <w:div w:id="946733300">
                                                              <w:marLeft w:val="0"/>
                                                              <w:marRight w:val="0"/>
                                                              <w:marTop w:val="210"/>
                                                              <w:marBottom w:val="0"/>
                                                              <w:divBdr>
                                                                <w:top w:val="none" w:sz="0" w:space="0" w:color="auto"/>
                                                                <w:left w:val="none" w:sz="0" w:space="0" w:color="auto"/>
                                                                <w:bottom w:val="none" w:sz="0" w:space="0" w:color="auto"/>
                                                                <w:right w:val="none" w:sz="0" w:space="0" w:color="auto"/>
                                                              </w:divBdr>
                                                              <w:divsChild>
                                                                <w:div w:id="42600176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30240059">
                                                  <w:marLeft w:val="0"/>
                                                  <w:marRight w:val="0"/>
                                                  <w:marTop w:val="210"/>
                                                  <w:marBottom w:val="210"/>
                                                  <w:divBdr>
                                                    <w:top w:val="none" w:sz="0" w:space="0" w:color="auto"/>
                                                    <w:left w:val="none" w:sz="0" w:space="0" w:color="auto"/>
                                                    <w:bottom w:val="none" w:sz="0" w:space="0" w:color="auto"/>
                                                    <w:right w:val="none" w:sz="0" w:space="0" w:color="auto"/>
                                                  </w:divBdr>
                                                  <w:divsChild>
                                                    <w:div w:id="790130442">
                                                      <w:marLeft w:val="480"/>
                                                      <w:marRight w:val="0"/>
                                                      <w:marTop w:val="0"/>
                                                      <w:marBottom w:val="240"/>
                                                      <w:divBdr>
                                                        <w:top w:val="none" w:sz="0" w:space="0" w:color="auto"/>
                                                        <w:left w:val="none" w:sz="0" w:space="0" w:color="auto"/>
                                                        <w:bottom w:val="none" w:sz="0" w:space="0" w:color="auto"/>
                                                        <w:right w:val="none" w:sz="0" w:space="0" w:color="auto"/>
                                                      </w:divBdr>
                                                    </w:div>
                                                  </w:divsChild>
                                                </w:div>
                                                <w:div w:id="271595051">
                                                  <w:marLeft w:val="0"/>
                                                  <w:marRight w:val="0"/>
                                                  <w:marTop w:val="210"/>
                                                  <w:marBottom w:val="210"/>
                                                  <w:divBdr>
                                                    <w:top w:val="none" w:sz="0" w:space="0" w:color="auto"/>
                                                    <w:left w:val="none" w:sz="0" w:space="0" w:color="auto"/>
                                                    <w:bottom w:val="none" w:sz="0" w:space="0" w:color="auto"/>
                                                    <w:right w:val="none" w:sz="0" w:space="0" w:color="auto"/>
                                                  </w:divBdr>
                                                  <w:divsChild>
                                                    <w:div w:id="154036682">
                                                      <w:marLeft w:val="480"/>
                                                      <w:marRight w:val="0"/>
                                                      <w:marTop w:val="0"/>
                                                      <w:marBottom w:val="240"/>
                                                      <w:divBdr>
                                                        <w:top w:val="none" w:sz="0" w:space="0" w:color="auto"/>
                                                        <w:left w:val="none" w:sz="0" w:space="0" w:color="auto"/>
                                                        <w:bottom w:val="none" w:sz="0" w:space="0" w:color="auto"/>
                                                        <w:right w:val="none" w:sz="0" w:space="0" w:color="auto"/>
                                                      </w:divBdr>
                                                    </w:div>
                                                  </w:divsChild>
                                                </w:div>
                                                <w:div w:id="150874944">
                                                  <w:marLeft w:val="0"/>
                                                  <w:marRight w:val="0"/>
                                                  <w:marTop w:val="210"/>
                                                  <w:marBottom w:val="210"/>
                                                  <w:divBdr>
                                                    <w:top w:val="none" w:sz="0" w:space="0" w:color="auto"/>
                                                    <w:left w:val="none" w:sz="0" w:space="0" w:color="auto"/>
                                                    <w:bottom w:val="none" w:sz="0" w:space="0" w:color="auto"/>
                                                    <w:right w:val="none" w:sz="0" w:space="0" w:color="auto"/>
                                                  </w:divBdr>
                                                  <w:divsChild>
                                                    <w:div w:id="501893118">
                                                      <w:marLeft w:val="480"/>
                                                      <w:marRight w:val="0"/>
                                                      <w:marTop w:val="0"/>
                                                      <w:marBottom w:val="240"/>
                                                      <w:divBdr>
                                                        <w:top w:val="none" w:sz="0" w:space="0" w:color="auto"/>
                                                        <w:left w:val="none" w:sz="0" w:space="0" w:color="auto"/>
                                                        <w:bottom w:val="none" w:sz="0" w:space="0" w:color="auto"/>
                                                        <w:right w:val="none" w:sz="0" w:space="0" w:color="auto"/>
                                                      </w:divBdr>
                                                    </w:div>
                                                  </w:divsChild>
                                                </w:div>
                                                <w:div w:id="1590233067">
                                                  <w:marLeft w:val="0"/>
                                                  <w:marRight w:val="0"/>
                                                  <w:marTop w:val="210"/>
                                                  <w:marBottom w:val="210"/>
                                                  <w:divBdr>
                                                    <w:top w:val="none" w:sz="0" w:space="0" w:color="auto"/>
                                                    <w:left w:val="none" w:sz="0" w:space="0" w:color="auto"/>
                                                    <w:bottom w:val="none" w:sz="0" w:space="0" w:color="auto"/>
                                                    <w:right w:val="none" w:sz="0" w:space="0" w:color="auto"/>
                                                  </w:divBdr>
                                                  <w:divsChild>
                                                    <w:div w:id="964887388">
                                                      <w:marLeft w:val="480"/>
                                                      <w:marRight w:val="0"/>
                                                      <w:marTop w:val="0"/>
                                                      <w:marBottom w:val="240"/>
                                                      <w:divBdr>
                                                        <w:top w:val="none" w:sz="0" w:space="0" w:color="auto"/>
                                                        <w:left w:val="none" w:sz="0" w:space="0" w:color="auto"/>
                                                        <w:bottom w:val="none" w:sz="0" w:space="0" w:color="auto"/>
                                                        <w:right w:val="none" w:sz="0" w:space="0" w:color="auto"/>
                                                      </w:divBdr>
                                                    </w:div>
                                                  </w:divsChild>
                                                </w:div>
                                                <w:div w:id="1707020893">
                                                  <w:marLeft w:val="0"/>
                                                  <w:marRight w:val="0"/>
                                                  <w:marTop w:val="210"/>
                                                  <w:marBottom w:val="210"/>
                                                  <w:divBdr>
                                                    <w:top w:val="none" w:sz="0" w:space="0" w:color="auto"/>
                                                    <w:left w:val="none" w:sz="0" w:space="0" w:color="auto"/>
                                                    <w:bottom w:val="none" w:sz="0" w:space="0" w:color="auto"/>
                                                    <w:right w:val="none" w:sz="0" w:space="0" w:color="auto"/>
                                                  </w:divBdr>
                                                  <w:divsChild>
                                                    <w:div w:id="564921413">
                                                      <w:marLeft w:val="480"/>
                                                      <w:marRight w:val="0"/>
                                                      <w:marTop w:val="0"/>
                                                      <w:marBottom w:val="240"/>
                                                      <w:divBdr>
                                                        <w:top w:val="none" w:sz="0" w:space="0" w:color="auto"/>
                                                        <w:left w:val="none" w:sz="0" w:space="0" w:color="auto"/>
                                                        <w:bottom w:val="none" w:sz="0" w:space="0" w:color="auto"/>
                                                        <w:right w:val="none" w:sz="0" w:space="0" w:color="auto"/>
                                                      </w:divBdr>
                                                      <w:divsChild>
                                                        <w:div w:id="590116146">
                                                          <w:marLeft w:val="0"/>
                                                          <w:marRight w:val="0"/>
                                                          <w:marTop w:val="0"/>
                                                          <w:marBottom w:val="0"/>
                                                          <w:divBdr>
                                                            <w:top w:val="none" w:sz="0" w:space="0" w:color="auto"/>
                                                            <w:left w:val="none" w:sz="0" w:space="0" w:color="auto"/>
                                                            <w:bottom w:val="none" w:sz="0" w:space="0" w:color="auto"/>
                                                            <w:right w:val="none" w:sz="0" w:space="0" w:color="auto"/>
                                                          </w:divBdr>
                                                          <w:divsChild>
                                                            <w:div w:id="1786464367">
                                                              <w:marLeft w:val="0"/>
                                                              <w:marRight w:val="0"/>
                                                              <w:marTop w:val="210"/>
                                                              <w:marBottom w:val="210"/>
                                                              <w:divBdr>
                                                                <w:top w:val="none" w:sz="0" w:space="0" w:color="auto"/>
                                                                <w:left w:val="none" w:sz="0" w:space="0" w:color="auto"/>
                                                                <w:bottom w:val="none" w:sz="0" w:space="0" w:color="auto"/>
                                                                <w:right w:val="none" w:sz="0" w:space="0" w:color="auto"/>
                                                              </w:divBdr>
                                                              <w:divsChild>
                                                                <w:div w:id="1184243910">
                                                                  <w:marLeft w:val="480"/>
                                                                  <w:marRight w:val="0"/>
                                                                  <w:marTop w:val="0"/>
                                                                  <w:marBottom w:val="240"/>
                                                                  <w:divBdr>
                                                                    <w:top w:val="none" w:sz="0" w:space="0" w:color="auto"/>
                                                                    <w:left w:val="none" w:sz="0" w:space="0" w:color="auto"/>
                                                                    <w:bottom w:val="none" w:sz="0" w:space="0" w:color="auto"/>
                                                                    <w:right w:val="none" w:sz="0" w:space="0" w:color="auto"/>
                                                                  </w:divBdr>
                                                                </w:div>
                                                              </w:divsChild>
                                                            </w:div>
                                                            <w:div w:id="1306622245">
                                                              <w:marLeft w:val="0"/>
                                                              <w:marRight w:val="0"/>
                                                              <w:marTop w:val="210"/>
                                                              <w:marBottom w:val="210"/>
                                                              <w:divBdr>
                                                                <w:top w:val="none" w:sz="0" w:space="0" w:color="auto"/>
                                                                <w:left w:val="none" w:sz="0" w:space="0" w:color="auto"/>
                                                                <w:bottom w:val="none" w:sz="0" w:space="0" w:color="auto"/>
                                                                <w:right w:val="none" w:sz="0" w:space="0" w:color="auto"/>
                                                              </w:divBdr>
                                                              <w:divsChild>
                                                                <w:div w:id="1549608915">
                                                                  <w:marLeft w:val="480"/>
                                                                  <w:marRight w:val="0"/>
                                                                  <w:marTop w:val="0"/>
                                                                  <w:marBottom w:val="240"/>
                                                                  <w:divBdr>
                                                                    <w:top w:val="none" w:sz="0" w:space="0" w:color="auto"/>
                                                                    <w:left w:val="none" w:sz="0" w:space="0" w:color="auto"/>
                                                                    <w:bottom w:val="none" w:sz="0" w:space="0" w:color="auto"/>
                                                                    <w:right w:val="none" w:sz="0" w:space="0" w:color="auto"/>
                                                                  </w:divBdr>
                                                                </w:div>
                                                              </w:divsChild>
                                                            </w:div>
                                                            <w:div w:id="1481772570">
                                                              <w:marLeft w:val="0"/>
                                                              <w:marRight w:val="0"/>
                                                              <w:marTop w:val="210"/>
                                                              <w:marBottom w:val="210"/>
                                                              <w:divBdr>
                                                                <w:top w:val="none" w:sz="0" w:space="0" w:color="auto"/>
                                                                <w:left w:val="none" w:sz="0" w:space="0" w:color="auto"/>
                                                                <w:bottom w:val="none" w:sz="0" w:space="0" w:color="auto"/>
                                                                <w:right w:val="none" w:sz="0" w:space="0" w:color="auto"/>
                                                              </w:divBdr>
                                                              <w:divsChild>
                                                                <w:div w:id="742996588">
                                                                  <w:marLeft w:val="480"/>
                                                                  <w:marRight w:val="0"/>
                                                                  <w:marTop w:val="0"/>
                                                                  <w:marBottom w:val="240"/>
                                                                  <w:divBdr>
                                                                    <w:top w:val="none" w:sz="0" w:space="0" w:color="auto"/>
                                                                    <w:left w:val="none" w:sz="0" w:space="0" w:color="auto"/>
                                                                    <w:bottom w:val="none" w:sz="0" w:space="0" w:color="auto"/>
                                                                    <w:right w:val="none" w:sz="0" w:space="0" w:color="auto"/>
                                                                  </w:divBdr>
                                                                </w:div>
                                                              </w:divsChild>
                                                            </w:div>
                                                            <w:div w:id="838885944">
                                                              <w:marLeft w:val="0"/>
                                                              <w:marRight w:val="0"/>
                                                              <w:marTop w:val="210"/>
                                                              <w:marBottom w:val="0"/>
                                                              <w:divBdr>
                                                                <w:top w:val="none" w:sz="0" w:space="0" w:color="auto"/>
                                                                <w:left w:val="none" w:sz="0" w:space="0" w:color="auto"/>
                                                                <w:bottom w:val="none" w:sz="0" w:space="0" w:color="auto"/>
                                                                <w:right w:val="none" w:sz="0" w:space="0" w:color="auto"/>
                                                              </w:divBdr>
                                                              <w:divsChild>
                                                                <w:div w:id="214311036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86318935">
                                                  <w:marLeft w:val="0"/>
                                                  <w:marRight w:val="0"/>
                                                  <w:marTop w:val="210"/>
                                                  <w:marBottom w:val="0"/>
                                                  <w:divBdr>
                                                    <w:top w:val="none" w:sz="0" w:space="0" w:color="auto"/>
                                                    <w:left w:val="none" w:sz="0" w:space="0" w:color="auto"/>
                                                    <w:bottom w:val="none" w:sz="0" w:space="0" w:color="auto"/>
                                                    <w:right w:val="none" w:sz="0" w:space="0" w:color="auto"/>
                                                  </w:divBdr>
                                                  <w:divsChild>
                                                    <w:div w:id="3213499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37113386">
                                      <w:marLeft w:val="0"/>
                                      <w:marRight w:val="0"/>
                                      <w:marTop w:val="210"/>
                                      <w:marBottom w:val="210"/>
                                      <w:divBdr>
                                        <w:top w:val="none" w:sz="0" w:space="0" w:color="auto"/>
                                        <w:left w:val="none" w:sz="0" w:space="0" w:color="auto"/>
                                        <w:bottom w:val="none" w:sz="0" w:space="0" w:color="auto"/>
                                        <w:right w:val="none" w:sz="0" w:space="0" w:color="auto"/>
                                      </w:divBdr>
                                      <w:divsChild>
                                        <w:div w:id="375668980">
                                          <w:marLeft w:val="480"/>
                                          <w:marRight w:val="0"/>
                                          <w:marTop w:val="0"/>
                                          <w:marBottom w:val="240"/>
                                          <w:divBdr>
                                            <w:top w:val="none" w:sz="0" w:space="0" w:color="auto"/>
                                            <w:left w:val="none" w:sz="0" w:space="0" w:color="auto"/>
                                            <w:bottom w:val="none" w:sz="0" w:space="0" w:color="auto"/>
                                            <w:right w:val="none" w:sz="0" w:space="0" w:color="auto"/>
                                          </w:divBdr>
                                          <w:divsChild>
                                            <w:div w:id="1918856434">
                                              <w:marLeft w:val="0"/>
                                              <w:marRight w:val="0"/>
                                              <w:marTop w:val="0"/>
                                              <w:marBottom w:val="210"/>
                                              <w:divBdr>
                                                <w:top w:val="none" w:sz="0" w:space="0" w:color="auto"/>
                                                <w:left w:val="none" w:sz="0" w:space="0" w:color="auto"/>
                                                <w:bottom w:val="none" w:sz="0" w:space="0" w:color="auto"/>
                                                <w:right w:val="none" w:sz="0" w:space="0" w:color="auto"/>
                                              </w:divBdr>
                                            </w:div>
                                            <w:div w:id="1403287404">
                                              <w:marLeft w:val="0"/>
                                              <w:marRight w:val="0"/>
                                              <w:marTop w:val="240"/>
                                              <w:marBottom w:val="0"/>
                                              <w:divBdr>
                                                <w:top w:val="none" w:sz="0" w:space="0" w:color="auto"/>
                                                <w:left w:val="none" w:sz="0" w:space="0" w:color="auto"/>
                                                <w:bottom w:val="none" w:sz="0" w:space="0" w:color="auto"/>
                                                <w:right w:val="none" w:sz="0" w:space="0" w:color="auto"/>
                                              </w:divBdr>
                                              <w:divsChild>
                                                <w:div w:id="654531666">
                                                  <w:marLeft w:val="0"/>
                                                  <w:marRight w:val="0"/>
                                                  <w:marTop w:val="0"/>
                                                  <w:marBottom w:val="0"/>
                                                  <w:divBdr>
                                                    <w:top w:val="none" w:sz="0" w:space="0" w:color="auto"/>
                                                    <w:left w:val="none" w:sz="0" w:space="0" w:color="auto"/>
                                                    <w:bottom w:val="none" w:sz="0" w:space="0" w:color="auto"/>
                                                    <w:right w:val="none" w:sz="0" w:space="0" w:color="auto"/>
                                                  </w:divBdr>
                                                </w:div>
                                                <w:div w:id="1556239246">
                                                  <w:marLeft w:val="0"/>
                                                  <w:marRight w:val="0"/>
                                                  <w:marTop w:val="0"/>
                                                  <w:marBottom w:val="0"/>
                                                  <w:divBdr>
                                                    <w:top w:val="none" w:sz="0" w:space="0" w:color="auto"/>
                                                    <w:left w:val="none" w:sz="0" w:space="0" w:color="auto"/>
                                                    <w:bottom w:val="none" w:sz="0" w:space="0" w:color="auto"/>
                                                    <w:right w:val="none" w:sz="0" w:space="0" w:color="auto"/>
                                                  </w:divBdr>
                                                </w:div>
                                                <w:div w:id="396827711">
                                                  <w:marLeft w:val="0"/>
                                                  <w:marRight w:val="0"/>
                                                  <w:marTop w:val="0"/>
                                                  <w:marBottom w:val="0"/>
                                                  <w:divBdr>
                                                    <w:top w:val="none" w:sz="0" w:space="0" w:color="auto"/>
                                                    <w:left w:val="none" w:sz="0" w:space="0" w:color="auto"/>
                                                    <w:bottom w:val="none" w:sz="0" w:space="0" w:color="auto"/>
                                                    <w:right w:val="none" w:sz="0" w:space="0" w:color="auto"/>
                                                  </w:divBdr>
                                                </w:div>
                                                <w:div w:id="583412929">
                                                  <w:marLeft w:val="0"/>
                                                  <w:marRight w:val="0"/>
                                                  <w:marTop w:val="0"/>
                                                  <w:marBottom w:val="0"/>
                                                  <w:divBdr>
                                                    <w:top w:val="none" w:sz="0" w:space="0" w:color="auto"/>
                                                    <w:left w:val="none" w:sz="0" w:space="0" w:color="auto"/>
                                                    <w:bottom w:val="none" w:sz="0" w:space="0" w:color="auto"/>
                                                    <w:right w:val="none" w:sz="0" w:space="0" w:color="auto"/>
                                                  </w:divBdr>
                                                </w:div>
                                                <w:div w:id="1814908628">
                                                  <w:marLeft w:val="0"/>
                                                  <w:marRight w:val="0"/>
                                                  <w:marTop w:val="0"/>
                                                  <w:marBottom w:val="0"/>
                                                  <w:divBdr>
                                                    <w:top w:val="none" w:sz="0" w:space="0" w:color="auto"/>
                                                    <w:left w:val="none" w:sz="0" w:space="0" w:color="auto"/>
                                                    <w:bottom w:val="none" w:sz="0" w:space="0" w:color="auto"/>
                                                    <w:right w:val="none" w:sz="0" w:space="0" w:color="auto"/>
                                                  </w:divBdr>
                                                </w:div>
                                                <w:div w:id="994912489">
                                                  <w:marLeft w:val="0"/>
                                                  <w:marRight w:val="0"/>
                                                  <w:marTop w:val="0"/>
                                                  <w:marBottom w:val="0"/>
                                                  <w:divBdr>
                                                    <w:top w:val="none" w:sz="0" w:space="0" w:color="auto"/>
                                                    <w:left w:val="none" w:sz="0" w:space="0" w:color="auto"/>
                                                    <w:bottom w:val="none" w:sz="0" w:space="0" w:color="auto"/>
                                                    <w:right w:val="none" w:sz="0" w:space="0" w:color="auto"/>
                                                  </w:divBdr>
                                                </w:div>
                                                <w:div w:id="287319149">
                                                  <w:marLeft w:val="0"/>
                                                  <w:marRight w:val="0"/>
                                                  <w:marTop w:val="0"/>
                                                  <w:marBottom w:val="0"/>
                                                  <w:divBdr>
                                                    <w:top w:val="none" w:sz="0" w:space="0" w:color="auto"/>
                                                    <w:left w:val="none" w:sz="0" w:space="0" w:color="auto"/>
                                                    <w:bottom w:val="none" w:sz="0" w:space="0" w:color="auto"/>
                                                    <w:right w:val="none" w:sz="0" w:space="0" w:color="auto"/>
                                                  </w:divBdr>
                                                </w:div>
                                                <w:div w:id="1862084316">
                                                  <w:marLeft w:val="0"/>
                                                  <w:marRight w:val="0"/>
                                                  <w:marTop w:val="0"/>
                                                  <w:marBottom w:val="0"/>
                                                  <w:divBdr>
                                                    <w:top w:val="none" w:sz="0" w:space="0" w:color="auto"/>
                                                    <w:left w:val="none" w:sz="0" w:space="0" w:color="auto"/>
                                                    <w:bottom w:val="none" w:sz="0" w:space="0" w:color="auto"/>
                                                    <w:right w:val="none" w:sz="0" w:space="0" w:color="auto"/>
                                                  </w:divBdr>
                                                </w:div>
                                                <w:div w:id="1647393483">
                                                  <w:marLeft w:val="0"/>
                                                  <w:marRight w:val="0"/>
                                                  <w:marTop w:val="0"/>
                                                  <w:marBottom w:val="0"/>
                                                  <w:divBdr>
                                                    <w:top w:val="none" w:sz="0" w:space="0" w:color="auto"/>
                                                    <w:left w:val="none" w:sz="0" w:space="0" w:color="auto"/>
                                                    <w:bottom w:val="none" w:sz="0" w:space="0" w:color="auto"/>
                                                    <w:right w:val="none" w:sz="0" w:space="0" w:color="auto"/>
                                                  </w:divBdr>
                                                </w:div>
                                                <w:div w:id="117064715">
                                                  <w:marLeft w:val="0"/>
                                                  <w:marRight w:val="0"/>
                                                  <w:marTop w:val="0"/>
                                                  <w:marBottom w:val="0"/>
                                                  <w:divBdr>
                                                    <w:top w:val="none" w:sz="0" w:space="0" w:color="auto"/>
                                                    <w:left w:val="none" w:sz="0" w:space="0" w:color="auto"/>
                                                    <w:bottom w:val="none" w:sz="0" w:space="0" w:color="auto"/>
                                                    <w:right w:val="none" w:sz="0" w:space="0" w:color="auto"/>
                                                  </w:divBdr>
                                                </w:div>
                                                <w:div w:id="1748578057">
                                                  <w:marLeft w:val="0"/>
                                                  <w:marRight w:val="0"/>
                                                  <w:marTop w:val="0"/>
                                                  <w:marBottom w:val="0"/>
                                                  <w:divBdr>
                                                    <w:top w:val="none" w:sz="0" w:space="0" w:color="auto"/>
                                                    <w:left w:val="none" w:sz="0" w:space="0" w:color="auto"/>
                                                    <w:bottom w:val="none" w:sz="0" w:space="0" w:color="auto"/>
                                                    <w:right w:val="none" w:sz="0" w:space="0" w:color="auto"/>
                                                  </w:divBdr>
                                                </w:div>
                                                <w:div w:id="199098932">
                                                  <w:marLeft w:val="0"/>
                                                  <w:marRight w:val="0"/>
                                                  <w:marTop w:val="0"/>
                                                  <w:marBottom w:val="0"/>
                                                  <w:divBdr>
                                                    <w:top w:val="none" w:sz="0" w:space="0" w:color="auto"/>
                                                    <w:left w:val="none" w:sz="0" w:space="0" w:color="auto"/>
                                                    <w:bottom w:val="none" w:sz="0" w:space="0" w:color="auto"/>
                                                    <w:right w:val="none" w:sz="0" w:space="0" w:color="auto"/>
                                                  </w:divBdr>
                                                </w:div>
                                                <w:div w:id="347297140">
                                                  <w:marLeft w:val="0"/>
                                                  <w:marRight w:val="0"/>
                                                  <w:marTop w:val="0"/>
                                                  <w:marBottom w:val="0"/>
                                                  <w:divBdr>
                                                    <w:top w:val="none" w:sz="0" w:space="0" w:color="auto"/>
                                                    <w:left w:val="none" w:sz="0" w:space="0" w:color="auto"/>
                                                    <w:bottom w:val="none" w:sz="0" w:space="0" w:color="auto"/>
                                                    <w:right w:val="none" w:sz="0" w:space="0" w:color="auto"/>
                                                  </w:divBdr>
                                                </w:div>
                                                <w:div w:id="1538931826">
                                                  <w:marLeft w:val="0"/>
                                                  <w:marRight w:val="0"/>
                                                  <w:marTop w:val="0"/>
                                                  <w:marBottom w:val="0"/>
                                                  <w:divBdr>
                                                    <w:top w:val="none" w:sz="0" w:space="0" w:color="auto"/>
                                                    <w:left w:val="none" w:sz="0" w:space="0" w:color="auto"/>
                                                    <w:bottom w:val="none" w:sz="0" w:space="0" w:color="auto"/>
                                                    <w:right w:val="none" w:sz="0" w:space="0" w:color="auto"/>
                                                  </w:divBdr>
                                                </w:div>
                                                <w:div w:id="136529922">
                                                  <w:marLeft w:val="0"/>
                                                  <w:marRight w:val="0"/>
                                                  <w:marTop w:val="0"/>
                                                  <w:marBottom w:val="0"/>
                                                  <w:divBdr>
                                                    <w:top w:val="none" w:sz="0" w:space="0" w:color="auto"/>
                                                    <w:left w:val="none" w:sz="0" w:space="0" w:color="auto"/>
                                                    <w:bottom w:val="none" w:sz="0" w:space="0" w:color="auto"/>
                                                    <w:right w:val="none" w:sz="0" w:space="0" w:color="auto"/>
                                                  </w:divBdr>
                                                </w:div>
                                                <w:div w:id="60718326">
                                                  <w:marLeft w:val="0"/>
                                                  <w:marRight w:val="0"/>
                                                  <w:marTop w:val="0"/>
                                                  <w:marBottom w:val="0"/>
                                                  <w:divBdr>
                                                    <w:top w:val="none" w:sz="0" w:space="0" w:color="auto"/>
                                                    <w:left w:val="none" w:sz="0" w:space="0" w:color="auto"/>
                                                    <w:bottom w:val="none" w:sz="0" w:space="0" w:color="auto"/>
                                                    <w:right w:val="none" w:sz="0" w:space="0" w:color="auto"/>
                                                  </w:divBdr>
                                                </w:div>
                                                <w:div w:id="513961919">
                                                  <w:marLeft w:val="0"/>
                                                  <w:marRight w:val="0"/>
                                                  <w:marTop w:val="0"/>
                                                  <w:marBottom w:val="0"/>
                                                  <w:divBdr>
                                                    <w:top w:val="none" w:sz="0" w:space="0" w:color="auto"/>
                                                    <w:left w:val="none" w:sz="0" w:space="0" w:color="auto"/>
                                                    <w:bottom w:val="none" w:sz="0" w:space="0" w:color="auto"/>
                                                    <w:right w:val="none" w:sz="0" w:space="0" w:color="auto"/>
                                                  </w:divBdr>
                                                </w:div>
                                                <w:div w:id="734593814">
                                                  <w:marLeft w:val="0"/>
                                                  <w:marRight w:val="0"/>
                                                  <w:marTop w:val="0"/>
                                                  <w:marBottom w:val="0"/>
                                                  <w:divBdr>
                                                    <w:top w:val="none" w:sz="0" w:space="0" w:color="auto"/>
                                                    <w:left w:val="none" w:sz="0" w:space="0" w:color="auto"/>
                                                    <w:bottom w:val="none" w:sz="0" w:space="0" w:color="auto"/>
                                                    <w:right w:val="none" w:sz="0" w:space="0" w:color="auto"/>
                                                  </w:divBdr>
                                                </w:div>
                                                <w:div w:id="1529367095">
                                                  <w:marLeft w:val="0"/>
                                                  <w:marRight w:val="0"/>
                                                  <w:marTop w:val="0"/>
                                                  <w:marBottom w:val="0"/>
                                                  <w:divBdr>
                                                    <w:top w:val="none" w:sz="0" w:space="0" w:color="auto"/>
                                                    <w:left w:val="none" w:sz="0" w:space="0" w:color="auto"/>
                                                    <w:bottom w:val="none" w:sz="0" w:space="0" w:color="auto"/>
                                                    <w:right w:val="none" w:sz="0" w:space="0" w:color="auto"/>
                                                  </w:divBdr>
                                                </w:div>
                                                <w:div w:id="1047531347">
                                                  <w:marLeft w:val="0"/>
                                                  <w:marRight w:val="0"/>
                                                  <w:marTop w:val="0"/>
                                                  <w:marBottom w:val="0"/>
                                                  <w:divBdr>
                                                    <w:top w:val="none" w:sz="0" w:space="0" w:color="auto"/>
                                                    <w:left w:val="none" w:sz="0" w:space="0" w:color="auto"/>
                                                    <w:bottom w:val="none" w:sz="0" w:space="0" w:color="auto"/>
                                                    <w:right w:val="none" w:sz="0" w:space="0" w:color="auto"/>
                                                  </w:divBdr>
                                                </w:div>
                                                <w:div w:id="1701513161">
                                                  <w:marLeft w:val="0"/>
                                                  <w:marRight w:val="0"/>
                                                  <w:marTop w:val="0"/>
                                                  <w:marBottom w:val="0"/>
                                                  <w:divBdr>
                                                    <w:top w:val="none" w:sz="0" w:space="0" w:color="auto"/>
                                                    <w:left w:val="none" w:sz="0" w:space="0" w:color="auto"/>
                                                    <w:bottom w:val="none" w:sz="0" w:space="0" w:color="auto"/>
                                                    <w:right w:val="none" w:sz="0" w:space="0" w:color="auto"/>
                                                  </w:divBdr>
                                                </w:div>
                                                <w:div w:id="1168253928">
                                                  <w:marLeft w:val="0"/>
                                                  <w:marRight w:val="0"/>
                                                  <w:marTop w:val="0"/>
                                                  <w:marBottom w:val="0"/>
                                                  <w:divBdr>
                                                    <w:top w:val="none" w:sz="0" w:space="0" w:color="auto"/>
                                                    <w:left w:val="none" w:sz="0" w:space="0" w:color="auto"/>
                                                    <w:bottom w:val="none" w:sz="0" w:space="0" w:color="auto"/>
                                                    <w:right w:val="none" w:sz="0" w:space="0" w:color="auto"/>
                                                  </w:divBdr>
                                                </w:div>
                                                <w:div w:id="287667323">
                                                  <w:marLeft w:val="0"/>
                                                  <w:marRight w:val="0"/>
                                                  <w:marTop w:val="0"/>
                                                  <w:marBottom w:val="0"/>
                                                  <w:divBdr>
                                                    <w:top w:val="none" w:sz="0" w:space="0" w:color="auto"/>
                                                    <w:left w:val="none" w:sz="0" w:space="0" w:color="auto"/>
                                                    <w:bottom w:val="none" w:sz="0" w:space="0" w:color="auto"/>
                                                    <w:right w:val="none" w:sz="0" w:space="0" w:color="auto"/>
                                                  </w:divBdr>
                                                </w:div>
                                                <w:div w:id="767581823">
                                                  <w:marLeft w:val="0"/>
                                                  <w:marRight w:val="0"/>
                                                  <w:marTop w:val="0"/>
                                                  <w:marBottom w:val="0"/>
                                                  <w:divBdr>
                                                    <w:top w:val="none" w:sz="0" w:space="0" w:color="auto"/>
                                                    <w:left w:val="none" w:sz="0" w:space="0" w:color="auto"/>
                                                    <w:bottom w:val="none" w:sz="0" w:space="0" w:color="auto"/>
                                                    <w:right w:val="none" w:sz="0" w:space="0" w:color="auto"/>
                                                  </w:divBdr>
                                                </w:div>
                                                <w:div w:id="1587038093">
                                                  <w:marLeft w:val="0"/>
                                                  <w:marRight w:val="0"/>
                                                  <w:marTop w:val="0"/>
                                                  <w:marBottom w:val="0"/>
                                                  <w:divBdr>
                                                    <w:top w:val="none" w:sz="0" w:space="0" w:color="auto"/>
                                                    <w:left w:val="none" w:sz="0" w:space="0" w:color="auto"/>
                                                    <w:bottom w:val="none" w:sz="0" w:space="0" w:color="auto"/>
                                                    <w:right w:val="none" w:sz="0" w:space="0" w:color="auto"/>
                                                  </w:divBdr>
                                                </w:div>
                                                <w:div w:id="81145385">
                                                  <w:marLeft w:val="0"/>
                                                  <w:marRight w:val="0"/>
                                                  <w:marTop w:val="0"/>
                                                  <w:marBottom w:val="0"/>
                                                  <w:divBdr>
                                                    <w:top w:val="none" w:sz="0" w:space="0" w:color="auto"/>
                                                    <w:left w:val="none" w:sz="0" w:space="0" w:color="auto"/>
                                                    <w:bottom w:val="none" w:sz="0" w:space="0" w:color="auto"/>
                                                    <w:right w:val="none" w:sz="0" w:space="0" w:color="auto"/>
                                                  </w:divBdr>
                                                </w:div>
                                                <w:div w:id="1597513802">
                                                  <w:marLeft w:val="0"/>
                                                  <w:marRight w:val="0"/>
                                                  <w:marTop w:val="0"/>
                                                  <w:marBottom w:val="0"/>
                                                  <w:divBdr>
                                                    <w:top w:val="none" w:sz="0" w:space="0" w:color="auto"/>
                                                    <w:left w:val="none" w:sz="0" w:space="0" w:color="auto"/>
                                                    <w:bottom w:val="none" w:sz="0" w:space="0" w:color="auto"/>
                                                    <w:right w:val="none" w:sz="0" w:space="0" w:color="auto"/>
                                                  </w:divBdr>
                                                </w:div>
                                                <w:div w:id="1524903490">
                                                  <w:marLeft w:val="0"/>
                                                  <w:marRight w:val="0"/>
                                                  <w:marTop w:val="0"/>
                                                  <w:marBottom w:val="0"/>
                                                  <w:divBdr>
                                                    <w:top w:val="none" w:sz="0" w:space="0" w:color="auto"/>
                                                    <w:left w:val="none" w:sz="0" w:space="0" w:color="auto"/>
                                                    <w:bottom w:val="none" w:sz="0" w:space="0" w:color="auto"/>
                                                    <w:right w:val="none" w:sz="0" w:space="0" w:color="auto"/>
                                                  </w:divBdr>
                                                </w:div>
                                                <w:div w:id="1104544163">
                                                  <w:marLeft w:val="0"/>
                                                  <w:marRight w:val="0"/>
                                                  <w:marTop w:val="0"/>
                                                  <w:marBottom w:val="0"/>
                                                  <w:divBdr>
                                                    <w:top w:val="none" w:sz="0" w:space="0" w:color="auto"/>
                                                    <w:left w:val="none" w:sz="0" w:space="0" w:color="auto"/>
                                                    <w:bottom w:val="none" w:sz="0" w:space="0" w:color="auto"/>
                                                    <w:right w:val="none" w:sz="0" w:space="0" w:color="auto"/>
                                                  </w:divBdr>
                                                </w:div>
                                                <w:div w:id="1175609227">
                                                  <w:marLeft w:val="0"/>
                                                  <w:marRight w:val="0"/>
                                                  <w:marTop w:val="0"/>
                                                  <w:marBottom w:val="0"/>
                                                  <w:divBdr>
                                                    <w:top w:val="none" w:sz="0" w:space="0" w:color="auto"/>
                                                    <w:left w:val="none" w:sz="0" w:space="0" w:color="auto"/>
                                                    <w:bottom w:val="none" w:sz="0" w:space="0" w:color="auto"/>
                                                    <w:right w:val="none" w:sz="0" w:space="0" w:color="auto"/>
                                                  </w:divBdr>
                                                </w:div>
                                                <w:div w:id="2030376224">
                                                  <w:marLeft w:val="0"/>
                                                  <w:marRight w:val="0"/>
                                                  <w:marTop w:val="0"/>
                                                  <w:marBottom w:val="0"/>
                                                  <w:divBdr>
                                                    <w:top w:val="none" w:sz="0" w:space="0" w:color="auto"/>
                                                    <w:left w:val="none" w:sz="0" w:space="0" w:color="auto"/>
                                                    <w:bottom w:val="none" w:sz="0" w:space="0" w:color="auto"/>
                                                    <w:right w:val="none" w:sz="0" w:space="0" w:color="auto"/>
                                                  </w:divBdr>
                                                </w:div>
                                                <w:div w:id="1969043594">
                                                  <w:marLeft w:val="0"/>
                                                  <w:marRight w:val="0"/>
                                                  <w:marTop w:val="0"/>
                                                  <w:marBottom w:val="0"/>
                                                  <w:divBdr>
                                                    <w:top w:val="none" w:sz="0" w:space="0" w:color="auto"/>
                                                    <w:left w:val="none" w:sz="0" w:space="0" w:color="auto"/>
                                                    <w:bottom w:val="none" w:sz="0" w:space="0" w:color="auto"/>
                                                    <w:right w:val="none" w:sz="0" w:space="0" w:color="auto"/>
                                                  </w:divBdr>
                                                </w:div>
                                                <w:div w:id="278529650">
                                                  <w:marLeft w:val="0"/>
                                                  <w:marRight w:val="0"/>
                                                  <w:marTop w:val="0"/>
                                                  <w:marBottom w:val="0"/>
                                                  <w:divBdr>
                                                    <w:top w:val="none" w:sz="0" w:space="0" w:color="auto"/>
                                                    <w:left w:val="none" w:sz="0" w:space="0" w:color="auto"/>
                                                    <w:bottom w:val="none" w:sz="0" w:space="0" w:color="auto"/>
                                                    <w:right w:val="none" w:sz="0" w:space="0" w:color="auto"/>
                                                  </w:divBdr>
                                                </w:div>
                                                <w:div w:id="1023558014">
                                                  <w:marLeft w:val="0"/>
                                                  <w:marRight w:val="0"/>
                                                  <w:marTop w:val="0"/>
                                                  <w:marBottom w:val="0"/>
                                                  <w:divBdr>
                                                    <w:top w:val="none" w:sz="0" w:space="0" w:color="auto"/>
                                                    <w:left w:val="none" w:sz="0" w:space="0" w:color="auto"/>
                                                    <w:bottom w:val="none" w:sz="0" w:space="0" w:color="auto"/>
                                                    <w:right w:val="none" w:sz="0" w:space="0" w:color="auto"/>
                                                  </w:divBdr>
                                                </w:div>
                                                <w:div w:id="639843513">
                                                  <w:marLeft w:val="0"/>
                                                  <w:marRight w:val="0"/>
                                                  <w:marTop w:val="0"/>
                                                  <w:marBottom w:val="0"/>
                                                  <w:divBdr>
                                                    <w:top w:val="none" w:sz="0" w:space="0" w:color="auto"/>
                                                    <w:left w:val="none" w:sz="0" w:space="0" w:color="auto"/>
                                                    <w:bottom w:val="none" w:sz="0" w:space="0" w:color="auto"/>
                                                    <w:right w:val="none" w:sz="0" w:space="0" w:color="auto"/>
                                                  </w:divBdr>
                                                </w:div>
                                                <w:div w:id="433524962">
                                                  <w:marLeft w:val="0"/>
                                                  <w:marRight w:val="0"/>
                                                  <w:marTop w:val="0"/>
                                                  <w:marBottom w:val="0"/>
                                                  <w:divBdr>
                                                    <w:top w:val="none" w:sz="0" w:space="0" w:color="auto"/>
                                                    <w:left w:val="none" w:sz="0" w:space="0" w:color="auto"/>
                                                    <w:bottom w:val="none" w:sz="0" w:space="0" w:color="auto"/>
                                                    <w:right w:val="none" w:sz="0" w:space="0" w:color="auto"/>
                                                  </w:divBdr>
                                                </w:div>
                                                <w:div w:id="1124881138">
                                                  <w:marLeft w:val="0"/>
                                                  <w:marRight w:val="0"/>
                                                  <w:marTop w:val="0"/>
                                                  <w:marBottom w:val="0"/>
                                                  <w:divBdr>
                                                    <w:top w:val="none" w:sz="0" w:space="0" w:color="auto"/>
                                                    <w:left w:val="none" w:sz="0" w:space="0" w:color="auto"/>
                                                    <w:bottom w:val="none" w:sz="0" w:space="0" w:color="auto"/>
                                                    <w:right w:val="none" w:sz="0" w:space="0" w:color="auto"/>
                                                  </w:divBdr>
                                                </w:div>
                                                <w:div w:id="957297712">
                                                  <w:marLeft w:val="0"/>
                                                  <w:marRight w:val="0"/>
                                                  <w:marTop w:val="0"/>
                                                  <w:marBottom w:val="0"/>
                                                  <w:divBdr>
                                                    <w:top w:val="none" w:sz="0" w:space="0" w:color="auto"/>
                                                    <w:left w:val="none" w:sz="0" w:space="0" w:color="auto"/>
                                                    <w:bottom w:val="none" w:sz="0" w:space="0" w:color="auto"/>
                                                    <w:right w:val="none" w:sz="0" w:space="0" w:color="auto"/>
                                                  </w:divBdr>
                                                </w:div>
                                                <w:div w:id="563494178">
                                                  <w:marLeft w:val="0"/>
                                                  <w:marRight w:val="0"/>
                                                  <w:marTop w:val="0"/>
                                                  <w:marBottom w:val="0"/>
                                                  <w:divBdr>
                                                    <w:top w:val="none" w:sz="0" w:space="0" w:color="auto"/>
                                                    <w:left w:val="none" w:sz="0" w:space="0" w:color="auto"/>
                                                    <w:bottom w:val="none" w:sz="0" w:space="0" w:color="auto"/>
                                                    <w:right w:val="none" w:sz="0" w:space="0" w:color="auto"/>
                                                  </w:divBdr>
                                                </w:div>
                                                <w:div w:id="1465779031">
                                                  <w:marLeft w:val="0"/>
                                                  <w:marRight w:val="0"/>
                                                  <w:marTop w:val="0"/>
                                                  <w:marBottom w:val="0"/>
                                                  <w:divBdr>
                                                    <w:top w:val="none" w:sz="0" w:space="0" w:color="auto"/>
                                                    <w:left w:val="none" w:sz="0" w:space="0" w:color="auto"/>
                                                    <w:bottom w:val="none" w:sz="0" w:space="0" w:color="auto"/>
                                                    <w:right w:val="none" w:sz="0" w:space="0" w:color="auto"/>
                                                  </w:divBdr>
                                                </w:div>
                                                <w:div w:id="479616453">
                                                  <w:marLeft w:val="0"/>
                                                  <w:marRight w:val="0"/>
                                                  <w:marTop w:val="0"/>
                                                  <w:marBottom w:val="0"/>
                                                  <w:divBdr>
                                                    <w:top w:val="none" w:sz="0" w:space="0" w:color="auto"/>
                                                    <w:left w:val="none" w:sz="0" w:space="0" w:color="auto"/>
                                                    <w:bottom w:val="none" w:sz="0" w:space="0" w:color="auto"/>
                                                    <w:right w:val="none" w:sz="0" w:space="0" w:color="auto"/>
                                                  </w:divBdr>
                                                </w:div>
                                                <w:div w:id="1713770165">
                                                  <w:marLeft w:val="0"/>
                                                  <w:marRight w:val="0"/>
                                                  <w:marTop w:val="0"/>
                                                  <w:marBottom w:val="0"/>
                                                  <w:divBdr>
                                                    <w:top w:val="none" w:sz="0" w:space="0" w:color="auto"/>
                                                    <w:left w:val="none" w:sz="0" w:space="0" w:color="auto"/>
                                                    <w:bottom w:val="none" w:sz="0" w:space="0" w:color="auto"/>
                                                    <w:right w:val="none" w:sz="0" w:space="0" w:color="auto"/>
                                                  </w:divBdr>
                                                </w:div>
                                                <w:div w:id="1171523801">
                                                  <w:marLeft w:val="0"/>
                                                  <w:marRight w:val="0"/>
                                                  <w:marTop w:val="0"/>
                                                  <w:marBottom w:val="0"/>
                                                  <w:divBdr>
                                                    <w:top w:val="none" w:sz="0" w:space="0" w:color="auto"/>
                                                    <w:left w:val="none" w:sz="0" w:space="0" w:color="auto"/>
                                                    <w:bottom w:val="none" w:sz="0" w:space="0" w:color="auto"/>
                                                    <w:right w:val="none" w:sz="0" w:space="0" w:color="auto"/>
                                                  </w:divBdr>
                                                </w:div>
                                                <w:div w:id="1693919840">
                                                  <w:marLeft w:val="0"/>
                                                  <w:marRight w:val="0"/>
                                                  <w:marTop w:val="0"/>
                                                  <w:marBottom w:val="0"/>
                                                  <w:divBdr>
                                                    <w:top w:val="none" w:sz="0" w:space="0" w:color="auto"/>
                                                    <w:left w:val="none" w:sz="0" w:space="0" w:color="auto"/>
                                                    <w:bottom w:val="none" w:sz="0" w:space="0" w:color="auto"/>
                                                    <w:right w:val="none" w:sz="0" w:space="0" w:color="auto"/>
                                                  </w:divBdr>
                                                </w:div>
                                                <w:div w:id="1094206776">
                                                  <w:marLeft w:val="0"/>
                                                  <w:marRight w:val="0"/>
                                                  <w:marTop w:val="0"/>
                                                  <w:marBottom w:val="0"/>
                                                  <w:divBdr>
                                                    <w:top w:val="none" w:sz="0" w:space="0" w:color="auto"/>
                                                    <w:left w:val="none" w:sz="0" w:space="0" w:color="auto"/>
                                                    <w:bottom w:val="none" w:sz="0" w:space="0" w:color="auto"/>
                                                    <w:right w:val="none" w:sz="0" w:space="0" w:color="auto"/>
                                                  </w:divBdr>
                                                </w:div>
                                                <w:div w:id="578564674">
                                                  <w:marLeft w:val="0"/>
                                                  <w:marRight w:val="0"/>
                                                  <w:marTop w:val="0"/>
                                                  <w:marBottom w:val="0"/>
                                                  <w:divBdr>
                                                    <w:top w:val="none" w:sz="0" w:space="0" w:color="auto"/>
                                                    <w:left w:val="none" w:sz="0" w:space="0" w:color="auto"/>
                                                    <w:bottom w:val="none" w:sz="0" w:space="0" w:color="auto"/>
                                                    <w:right w:val="none" w:sz="0" w:space="0" w:color="auto"/>
                                                  </w:divBdr>
                                                </w:div>
                                                <w:div w:id="348339204">
                                                  <w:marLeft w:val="0"/>
                                                  <w:marRight w:val="0"/>
                                                  <w:marTop w:val="0"/>
                                                  <w:marBottom w:val="0"/>
                                                  <w:divBdr>
                                                    <w:top w:val="none" w:sz="0" w:space="0" w:color="auto"/>
                                                    <w:left w:val="none" w:sz="0" w:space="0" w:color="auto"/>
                                                    <w:bottom w:val="none" w:sz="0" w:space="0" w:color="auto"/>
                                                    <w:right w:val="none" w:sz="0" w:space="0" w:color="auto"/>
                                                  </w:divBdr>
                                                </w:div>
                                                <w:div w:id="2124498753">
                                                  <w:marLeft w:val="0"/>
                                                  <w:marRight w:val="0"/>
                                                  <w:marTop w:val="0"/>
                                                  <w:marBottom w:val="0"/>
                                                  <w:divBdr>
                                                    <w:top w:val="none" w:sz="0" w:space="0" w:color="auto"/>
                                                    <w:left w:val="none" w:sz="0" w:space="0" w:color="auto"/>
                                                    <w:bottom w:val="none" w:sz="0" w:space="0" w:color="auto"/>
                                                    <w:right w:val="none" w:sz="0" w:space="0" w:color="auto"/>
                                                  </w:divBdr>
                                                </w:div>
                                                <w:div w:id="729622330">
                                                  <w:marLeft w:val="0"/>
                                                  <w:marRight w:val="0"/>
                                                  <w:marTop w:val="0"/>
                                                  <w:marBottom w:val="0"/>
                                                  <w:divBdr>
                                                    <w:top w:val="none" w:sz="0" w:space="0" w:color="auto"/>
                                                    <w:left w:val="none" w:sz="0" w:space="0" w:color="auto"/>
                                                    <w:bottom w:val="none" w:sz="0" w:space="0" w:color="auto"/>
                                                    <w:right w:val="none" w:sz="0" w:space="0" w:color="auto"/>
                                                  </w:divBdr>
                                                </w:div>
                                              </w:divsChild>
                                            </w:div>
                                            <w:div w:id="505873833">
                                              <w:marLeft w:val="0"/>
                                              <w:marRight w:val="0"/>
                                              <w:marTop w:val="0"/>
                                              <w:marBottom w:val="0"/>
                                              <w:divBdr>
                                                <w:top w:val="none" w:sz="0" w:space="0" w:color="auto"/>
                                                <w:left w:val="none" w:sz="0" w:space="0" w:color="auto"/>
                                                <w:bottom w:val="none" w:sz="0" w:space="0" w:color="auto"/>
                                                <w:right w:val="none" w:sz="0" w:space="0" w:color="auto"/>
                                              </w:divBdr>
                                            </w:div>
                                            <w:div w:id="937105841">
                                              <w:marLeft w:val="0"/>
                                              <w:marRight w:val="0"/>
                                              <w:marTop w:val="0"/>
                                              <w:marBottom w:val="0"/>
                                              <w:divBdr>
                                                <w:top w:val="none" w:sz="0" w:space="0" w:color="auto"/>
                                                <w:left w:val="none" w:sz="0" w:space="0" w:color="auto"/>
                                                <w:bottom w:val="none" w:sz="0" w:space="0" w:color="auto"/>
                                                <w:right w:val="none" w:sz="0" w:space="0" w:color="auto"/>
                                              </w:divBdr>
                                            </w:div>
                                            <w:div w:id="650257638">
                                              <w:marLeft w:val="0"/>
                                              <w:marRight w:val="0"/>
                                              <w:marTop w:val="0"/>
                                              <w:marBottom w:val="0"/>
                                              <w:divBdr>
                                                <w:top w:val="none" w:sz="0" w:space="0" w:color="auto"/>
                                                <w:left w:val="none" w:sz="0" w:space="0" w:color="auto"/>
                                                <w:bottom w:val="none" w:sz="0" w:space="0" w:color="auto"/>
                                                <w:right w:val="none" w:sz="0" w:space="0" w:color="auto"/>
                                              </w:divBdr>
                                            </w:div>
                                            <w:div w:id="197159805">
                                              <w:marLeft w:val="0"/>
                                              <w:marRight w:val="0"/>
                                              <w:marTop w:val="0"/>
                                              <w:marBottom w:val="0"/>
                                              <w:divBdr>
                                                <w:top w:val="none" w:sz="0" w:space="0" w:color="auto"/>
                                                <w:left w:val="none" w:sz="0" w:space="0" w:color="auto"/>
                                                <w:bottom w:val="none" w:sz="0" w:space="0" w:color="auto"/>
                                                <w:right w:val="none" w:sz="0" w:space="0" w:color="auto"/>
                                              </w:divBdr>
                                            </w:div>
                                            <w:div w:id="117349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48961">
                                      <w:marLeft w:val="0"/>
                                      <w:marRight w:val="0"/>
                                      <w:marTop w:val="210"/>
                                      <w:marBottom w:val="210"/>
                                      <w:divBdr>
                                        <w:top w:val="none" w:sz="0" w:space="0" w:color="auto"/>
                                        <w:left w:val="none" w:sz="0" w:space="0" w:color="auto"/>
                                        <w:bottom w:val="none" w:sz="0" w:space="0" w:color="auto"/>
                                        <w:right w:val="none" w:sz="0" w:space="0" w:color="auto"/>
                                      </w:divBdr>
                                      <w:divsChild>
                                        <w:div w:id="276106820">
                                          <w:marLeft w:val="480"/>
                                          <w:marRight w:val="0"/>
                                          <w:marTop w:val="0"/>
                                          <w:marBottom w:val="240"/>
                                          <w:divBdr>
                                            <w:top w:val="none" w:sz="0" w:space="0" w:color="auto"/>
                                            <w:left w:val="none" w:sz="0" w:space="0" w:color="auto"/>
                                            <w:bottom w:val="none" w:sz="0" w:space="0" w:color="auto"/>
                                            <w:right w:val="none" w:sz="0" w:space="0" w:color="auto"/>
                                          </w:divBdr>
                                          <w:divsChild>
                                            <w:div w:id="1137991727">
                                              <w:marLeft w:val="0"/>
                                              <w:marRight w:val="0"/>
                                              <w:marTop w:val="0"/>
                                              <w:marBottom w:val="0"/>
                                              <w:divBdr>
                                                <w:top w:val="none" w:sz="0" w:space="0" w:color="auto"/>
                                                <w:left w:val="none" w:sz="0" w:space="0" w:color="auto"/>
                                                <w:bottom w:val="none" w:sz="0" w:space="0" w:color="auto"/>
                                                <w:right w:val="none" w:sz="0" w:space="0" w:color="auto"/>
                                              </w:divBdr>
                                              <w:divsChild>
                                                <w:div w:id="478351600">
                                                  <w:marLeft w:val="0"/>
                                                  <w:marRight w:val="0"/>
                                                  <w:marTop w:val="210"/>
                                                  <w:marBottom w:val="210"/>
                                                  <w:divBdr>
                                                    <w:top w:val="none" w:sz="0" w:space="0" w:color="auto"/>
                                                    <w:left w:val="none" w:sz="0" w:space="0" w:color="auto"/>
                                                    <w:bottom w:val="none" w:sz="0" w:space="0" w:color="auto"/>
                                                    <w:right w:val="none" w:sz="0" w:space="0" w:color="auto"/>
                                                  </w:divBdr>
                                                  <w:divsChild>
                                                    <w:div w:id="1740320428">
                                                      <w:marLeft w:val="480"/>
                                                      <w:marRight w:val="0"/>
                                                      <w:marTop w:val="0"/>
                                                      <w:marBottom w:val="240"/>
                                                      <w:divBdr>
                                                        <w:top w:val="none" w:sz="0" w:space="0" w:color="auto"/>
                                                        <w:left w:val="none" w:sz="0" w:space="0" w:color="auto"/>
                                                        <w:bottom w:val="none" w:sz="0" w:space="0" w:color="auto"/>
                                                        <w:right w:val="none" w:sz="0" w:space="0" w:color="auto"/>
                                                      </w:divBdr>
                                                    </w:div>
                                                  </w:divsChild>
                                                </w:div>
                                                <w:div w:id="305815896">
                                                  <w:marLeft w:val="0"/>
                                                  <w:marRight w:val="0"/>
                                                  <w:marTop w:val="210"/>
                                                  <w:marBottom w:val="210"/>
                                                  <w:divBdr>
                                                    <w:top w:val="none" w:sz="0" w:space="0" w:color="auto"/>
                                                    <w:left w:val="none" w:sz="0" w:space="0" w:color="auto"/>
                                                    <w:bottom w:val="none" w:sz="0" w:space="0" w:color="auto"/>
                                                    <w:right w:val="none" w:sz="0" w:space="0" w:color="auto"/>
                                                  </w:divBdr>
                                                  <w:divsChild>
                                                    <w:div w:id="1652520472">
                                                      <w:marLeft w:val="480"/>
                                                      <w:marRight w:val="0"/>
                                                      <w:marTop w:val="0"/>
                                                      <w:marBottom w:val="240"/>
                                                      <w:divBdr>
                                                        <w:top w:val="none" w:sz="0" w:space="0" w:color="auto"/>
                                                        <w:left w:val="none" w:sz="0" w:space="0" w:color="auto"/>
                                                        <w:bottom w:val="none" w:sz="0" w:space="0" w:color="auto"/>
                                                        <w:right w:val="none" w:sz="0" w:space="0" w:color="auto"/>
                                                      </w:divBdr>
                                                    </w:div>
                                                  </w:divsChild>
                                                </w:div>
                                                <w:div w:id="1093011470">
                                                  <w:marLeft w:val="0"/>
                                                  <w:marRight w:val="0"/>
                                                  <w:marTop w:val="210"/>
                                                  <w:marBottom w:val="210"/>
                                                  <w:divBdr>
                                                    <w:top w:val="none" w:sz="0" w:space="0" w:color="auto"/>
                                                    <w:left w:val="none" w:sz="0" w:space="0" w:color="auto"/>
                                                    <w:bottom w:val="none" w:sz="0" w:space="0" w:color="auto"/>
                                                    <w:right w:val="none" w:sz="0" w:space="0" w:color="auto"/>
                                                  </w:divBdr>
                                                  <w:divsChild>
                                                    <w:div w:id="744296">
                                                      <w:marLeft w:val="480"/>
                                                      <w:marRight w:val="0"/>
                                                      <w:marTop w:val="0"/>
                                                      <w:marBottom w:val="240"/>
                                                      <w:divBdr>
                                                        <w:top w:val="none" w:sz="0" w:space="0" w:color="auto"/>
                                                        <w:left w:val="none" w:sz="0" w:space="0" w:color="auto"/>
                                                        <w:bottom w:val="none" w:sz="0" w:space="0" w:color="auto"/>
                                                        <w:right w:val="none" w:sz="0" w:space="0" w:color="auto"/>
                                                      </w:divBdr>
                                                    </w:div>
                                                  </w:divsChild>
                                                </w:div>
                                                <w:div w:id="1795706484">
                                                  <w:marLeft w:val="0"/>
                                                  <w:marRight w:val="0"/>
                                                  <w:marTop w:val="210"/>
                                                  <w:marBottom w:val="210"/>
                                                  <w:divBdr>
                                                    <w:top w:val="none" w:sz="0" w:space="0" w:color="auto"/>
                                                    <w:left w:val="none" w:sz="0" w:space="0" w:color="auto"/>
                                                    <w:bottom w:val="none" w:sz="0" w:space="0" w:color="auto"/>
                                                    <w:right w:val="none" w:sz="0" w:space="0" w:color="auto"/>
                                                  </w:divBdr>
                                                  <w:divsChild>
                                                    <w:div w:id="1112629234">
                                                      <w:marLeft w:val="480"/>
                                                      <w:marRight w:val="0"/>
                                                      <w:marTop w:val="0"/>
                                                      <w:marBottom w:val="240"/>
                                                      <w:divBdr>
                                                        <w:top w:val="none" w:sz="0" w:space="0" w:color="auto"/>
                                                        <w:left w:val="none" w:sz="0" w:space="0" w:color="auto"/>
                                                        <w:bottom w:val="none" w:sz="0" w:space="0" w:color="auto"/>
                                                        <w:right w:val="none" w:sz="0" w:space="0" w:color="auto"/>
                                                      </w:divBdr>
                                                      <w:divsChild>
                                                        <w:div w:id="801463090">
                                                          <w:marLeft w:val="0"/>
                                                          <w:marRight w:val="0"/>
                                                          <w:marTop w:val="0"/>
                                                          <w:marBottom w:val="0"/>
                                                          <w:divBdr>
                                                            <w:top w:val="none" w:sz="0" w:space="0" w:color="auto"/>
                                                            <w:left w:val="none" w:sz="0" w:space="0" w:color="auto"/>
                                                            <w:bottom w:val="none" w:sz="0" w:space="0" w:color="auto"/>
                                                            <w:right w:val="none" w:sz="0" w:space="0" w:color="auto"/>
                                                          </w:divBdr>
                                                          <w:divsChild>
                                                            <w:div w:id="1951205058">
                                                              <w:marLeft w:val="0"/>
                                                              <w:marRight w:val="0"/>
                                                              <w:marTop w:val="210"/>
                                                              <w:marBottom w:val="210"/>
                                                              <w:divBdr>
                                                                <w:top w:val="none" w:sz="0" w:space="0" w:color="auto"/>
                                                                <w:left w:val="none" w:sz="0" w:space="0" w:color="auto"/>
                                                                <w:bottom w:val="none" w:sz="0" w:space="0" w:color="auto"/>
                                                                <w:right w:val="none" w:sz="0" w:space="0" w:color="auto"/>
                                                              </w:divBdr>
                                                              <w:divsChild>
                                                                <w:div w:id="164446099">
                                                                  <w:marLeft w:val="480"/>
                                                                  <w:marRight w:val="0"/>
                                                                  <w:marTop w:val="0"/>
                                                                  <w:marBottom w:val="240"/>
                                                                  <w:divBdr>
                                                                    <w:top w:val="none" w:sz="0" w:space="0" w:color="auto"/>
                                                                    <w:left w:val="none" w:sz="0" w:space="0" w:color="auto"/>
                                                                    <w:bottom w:val="none" w:sz="0" w:space="0" w:color="auto"/>
                                                                    <w:right w:val="none" w:sz="0" w:space="0" w:color="auto"/>
                                                                  </w:divBdr>
                                                                </w:div>
                                                              </w:divsChild>
                                                            </w:div>
                                                            <w:div w:id="2000422871">
                                                              <w:marLeft w:val="0"/>
                                                              <w:marRight w:val="0"/>
                                                              <w:marTop w:val="210"/>
                                                              <w:marBottom w:val="210"/>
                                                              <w:divBdr>
                                                                <w:top w:val="none" w:sz="0" w:space="0" w:color="auto"/>
                                                                <w:left w:val="none" w:sz="0" w:space="0" w:color="auto"/>
                                                                <w:bottom w:val="none" w:sz="0" w:space="0" w:color="auto"/>
                                                                <w:right w:val="none" w:sz="0" w:space="0" w:color="auto"/>
                                                              </w:divBdr>
                                                              <w:divsChild>
                                                                <w:div w:id="1088845395">
                                                                  <w:marLeft w:val="480"/>
                                                                  <w:marRight w:val="0"/>
                                                                  <w:marTop w:val="0"/>
                                                                  <w:marBottom w:val="240"/>
                                                                  <w:divBdr>
                                                                    <w:top w:val="none" w:sz="0" w:space="0" w:color="auto"/>
                                                                    <w:left w:val="none" w:sz="0" w:space="0" w:color="auto"/>
                                                                    <w:bottom w:val="none" w:sz="0" w:space="0" w:color="auto"/>
                                                                    <w:right w:val="none" w:sz="0" w:space="0" w:color="auto"/>
                                                                  </w:divBdr>
                                                                </w:div>
                                                              </w:divsChild>
                                                            </w:div>
                                                            <w:div w:id="1135100212">
                                                              <w:marLeft w:val="0"/>
                                                              <w:marRight w:val="0"/>
                                                              <w:marTop w:val="210"/>
                                                              <w:marBottom w:val="210"/>
                                                              <w:divBdr>
                                                                <w:top w:val="none" w:sz="0" w:space="0" w:color="auto"/>
                                                                <w:left w:val="none" w:sz="0" w:space="0" w:color="auto"/>
                                                                <w:bottom w:val="none" w:sz="0" w:space="0" w:color="auto"/>
                                                                <w:right w:val="none" w:sz="0" w:space="0" w:color="auto"/>
                                                              </w:divBdr>
                                                              <w:divsChild>
                                                                <w:div w:id="1257131295">
                                                                  <w:marLeft w:val="480"/>
                                                                  <w:marRight w:val="0"/>
                                                                  <w:marTop w:val="0"/>
                                                                  <w:marBottom w:val="240"/>
                                                                  <w:divBdr>
                                                                    <w:top w:val="none" w:sz="0" w:space="0" w:color="auto"/>
                                                                    <w:left w:val="none" w:sz="0" w:space="0" w:color="auto"/>
                                                                    <w:bottom w:val="none" w:sz="0" w:space="0" w:color="auto"/>
                                                                    <w:right w:val="none" w:sz="0" w:space="0" w:color="auto"/>
                                                                  </w:divBdr>
                                                                </w:div>
                                                              </w:divsChild>
                                                            </w:div>
                                                            <w:div w:id="1742363656">
                                                              <w:marLeft w:val="0"/>
                                                              <w:marRight w:val="0"/>
                                                              <w:marTop w:val="210"/>
                                                              <w:marBottom w:val="210"/>
                                                              <w:divBdr>
                                                                <w:top w:val="none" w:sz="0" w:space="0" w:color="auto"/>
                                                                <w:left w:val="none" w:sz="0" w:space="0" w:color="auto"/>
                                                                <w:bottom w:val="none" w:sz="0" w:space="0" w:color="auto"/>
                                                                <w:right w:val="none" w:sz="0" w:space="0" w:color="auto"/>
                                                              </w:divBdr>
                                                              <w:divsChild>
                                                                <w:div w:id="301662644">
                                                                  <w:marLeft w:val="480"/>
                                                                  <w:marRight w:val="0"/>
                                                                  <w:marTop w:val="0"/>
                                                                  <w:marBottom w:val="240"/>
                                                                  <w:divBdr>
                                                                    <w:top w:val="none" w:sz="0" w:space="0" w:color="auto"/>
                                                                    <w:left w:val="none" w:sz="0" w:space="0" w:color="auto"/>
                                                                    <w:bottom w:val="none" w:sz="0" w:space="0" w:color="auto"/>
                                                                    <w:right w:val="none" w:sz="0" w:space="0" w:color="auto"/>
                                                                  </w:divBdr>
                                                                </w:div>
                                                              </w:divsChild>
                                                            </w:div>
                                                            <w:div w:id="2037460284">
                                                              <w:marLeft w:val="0"/>
                                                              <w:marRight w:val="0"/>
                                                              <w:marTop w:val="210"/>
                                                              <w:marBottom w:val="210"/>
                                                              <w:divBdr>
                                                                <w:top w:val="none" w:sz="0" w:space="0" w:color="auto"/>
                                                                <w:left w:val="none" w:sz="0" w:space="0" w:color="auto"/>
                                                                <w:bottom w:val="none" w:sz="0" w:space="0" w:color="auto"/>
                                                                <w:right w:val="none" w:sz="0" w:space="0" w:color="auto"/>
                                                              </w:divBdr>
                                                              <w:divsChild>
                                                                <w:div w:id="1137338785">
                                                                  <w:marLeft w:val="480"/>
                                                                  <w:marRight w:val="0"/>
                                                                  <w:marTop w:val="0"/>
                                                                  <w:marBottom w:val="240"/>
                                                                  <w:divBdr>
                                                                    <w:top w:val="none" w:sz="0" w:space="0" w:color="auto"/>
                                                                    <w:left w:val="none" w:sz="0" w:space="0" w:color="auto"/>
                                                                    <w:bottom w:val="none" w:sz="0" w:space="0" w:color="auto"/>
                                                                    <w:right w:val="none" w:sz="0" w:space="0" w:color="auto"/>
                                                                  </w:divBdr>
                                                                </w:div>
                                                              </w:divsChild>
                                                            </w:div>
                                                            <w:div w:id="1266158284">
                                                              <w:marLeft w:val="0"/>
                                                              <w:marRight w:val="0"/>
                                                              <w:marTop w:val="210"/>
                                                              <w:marBottom w:val="0"/>
                                                              <w:divBdr>
                                                                <w:top w:val="none" w:sz="0" w:space="0" w:color="auto"/>
                                                                <w:left w:val="none" w:sz="0" w:space="0" w:color="auto"/>
                                                                <w:bottom w:val="none" w:sz="0" w:space="0" w:color="auto"/>
                                                                <w:right w:val="none" w:sz="0" w:space="0" w:color="auto"/>
                                                              </w:divBdr>
                                                              <w:divsChild>
                                                                <w:div w:id="703677527">
                                                                  <w:marLeft w:val="480"/>
                                                                  <w:marRight w:val="0"/>
                                                                  <w:marTop w:val="0"/>
                                                                  <w:marBottom w:val="240"/>
                                                                  <w:divBdr>
                                                                    <w:top w:val="none" w:sz="0" w:space="0" w:color="auto"/>
                                                                    <w:left w:val="none" w:sz="0" w:space="0" w:color="auto"/>
                                                                    <w:bottom w:val="none" w:sz="0" w:space="0" w:color="auto"/>
                                                                    <w:right w:val="none" w:sz="0" w:space="0" w:color="auto"/>
                                                                  </w:divBdr>
                                                                  <w:divsChild>
                                                                    <w:div w:id="274947917">
                                                                      <w:marLeft w:val="0"/>
                                                                      <w:marRight w:val="0"/>
                                                                      <w:marTop w:val="0"/>
                                                                      <w:marBottom w:val="0"/>
                                                                      <w:divBdr>
                                                                        <w:top w:val="none" w:sz="0" w:space="0" w:color="auto"/>
                                                                        <w:left w:val="none" w:sz="0" w:space="0" w:color="auto"/>
                                                                        <w:bottom w:val="none" w:sz="0" w:space="0" w:color="auto"/>
                                                                        <w:right w:val="none" w:sz="0" w:space="0" w:color="auto"/>
                                                                      </w:divBdr>
                                                                      <w:divsChild>
                                                                        <w:div w:id="1243952803">
                                                                          <w:marLeft w:val="0"/>
                                                                          <w:marRight w:val="0"/>
                                                                          <w:marTop w:val="0"/>
                                                                          <w:marBottom w:val="0"/>
                                                                          <w:divBdr>
                                                                            <w:top w:val="none" w:sz="0" w:space="0" w:color="auto"/>
                                                                            <w:left w:val="none" w:sz="0" w:space="0" w:color="auto"/>
                                                                            <w:bottom w:val="none" w:sz="0" w:space="0" w:color="auto"/>
                                                                            <w:right w:val="none" w:sz="0" w:space="0" w:color="auto"/>
                                                                          </w:divBdr>
                                                                          <w:divsChild>
                                                                            <w:div w:id="171188255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603302">
                                                  <w:marLeft w:val="0"/>
                                                  <w:marRight w:val="0"/>
                                                  <w:marTop w:val="210"/>
                                                  <w:marBottom w:val="210"/>
                                                  <w:divBdr>
                                                    <w:top w:val="none" w:sz="0" w:space="0" w:color="auto"/>
                                                    <w:left w:val="none" w:sz="0" w:space="0" w:color="auto"/>
                                                    <w:bottom w:val="none" w:sz="0" w:space="0" w:color="auto"/>
                                                    <w:right w:val="none" w:sz="0" w:space="0" w:color="auto"/>
                                                  </w:divBdr>
                                                  <w:divsChild>
                                                    <w:div w:id="1602032627">
                                                      <w:marLeft w:val="480"/>
                                                      <w:marRight w:val="0"/>
                                                      <w:marTop w:val="0"/>
                                                      <w:marBottom w:val="240"/>
                                                      <w:divBdr>
                                                        <w:top w:val="none" w:sz="0" w:space="0" w:color="auto"/>
                                                        <w:left w:val="none" w:sz="0" w:space="0" w:color="auto"/>
                                                        <w:bottom w:val="none" w:sz="0" w:space="0" w:color="auto"/>
                                                        <w:right w:val="none" w:sz="0" w:space="0" w:color="auto"/>
                                                      </w:divBdr>
                                                    </w:div>
                                                  </w:divsChild>
                                                </w:div>
                                                <w:div w:id="122624864">
                                                  <w:marLeft w:val="0"/>
                                                  <w:marRight w:val="0"/>
                                                  <w:marTop w:val="210"/>
                                                  <w:marBottom w:val="210"/>
                                                  <w:divBdr>
                                                    <w:top w:val="none" w:sz="0" w:space="0" w:color="auto"/>
                                                    <w:left w:val="none" w:sz="0" w:space="0" w:color="auto"/>
                                                    <w:bottom w:val="none" w:sz="0" w:space="0" w:color="auto"/>
                                                    <w:right w:val="none" w:sz="0" w:space="0" w:color="auto"/>
                                                  </w:divBdr>
                                                  <w:divsChild>
                                                    <w:div w:id="337272719">
                                                      <w:marLeft w:val="480"/>
                                                      <w:marRight w:val="0"/>
                                                      <w:marTop w:val="0"/>
                                                      <w:marBottom w:val="240"/>
                                                      <w:divBdr>
                                                        <w:top w:val="none" w:sz="0" w:space="0" w:color="auto"/>
                                                        <w:left w:val="none" w:sz="0" w:space="0" w:color="auto"/>
                                                        <w:bottom w:val="none" w:sz="0" w:space="0" w:color="auto"/>
                                                        <w:right w:val="none" w:sz="0" w:space="0" w:color="auto"/>
                                                      </w:divBdr>
                                                      <w:divsChild>
                                                        <w:div w:id="1008795939">
                                                          <w:marLeft w:val="0"/>
                                                          <w:marRight w:val="0"/>
                                                          <w:marTop w:val="0"/>
                                                          <w:marBottom w:val="0"/>
                                                          <w:divBdr>
                                                            <w:top w:val="none" w:sz="0" w:space="0" w:color="auto"/>
                                                            <w:left w:val="none" w:sz="0" w:space="0" w:color="auto"/>
                                                            <w:bottom w:val="none" w:sz="0" w:space="0" w:color="auto"/>
                                                            <w:right w:val="none" w:sz="0" w:space="0" w:color="auto"/>
                                                          </w:divBdr>
                                                          <w:divsChild>
                                                            <w:div w:id="308827836">
                                                              <w:marLeft w:val="0"/>
                                                              <w:marRight w:val="0"/>
                                                              <w:marTop w:val="210"/>
                                                              <w:marBottom w:val="210"/>
                                                              <w:divBdr>
                                                                <w:top w:val="none" w:sz="0" w:space="0" w:color="auto"/>
                                                                <w:left w:val="none" w:sz="0" w:space="0" w:color="auto"/>
                                                                <w:bottom w:val="none" w:sz="0" w:space="0" w:color="auto"/>
                                                                <w:right w:val="none" w:sz="0" w:space="0" w:color="auto"/>
                                                              </w:divBdr>
                                                              <w:divsChild>
                                                                <w:div w:id="475806454">
                                                                  <w:marLeft w:val="480"/>
                                                                  <w:marRight w:val="0"/>
                                                                  <w:marTop w:val="0"/>
                                                                  <w:marBottom w:val="240"/>
                                                                  <w:divBdr>
                                                                    <w:top w:val="none" w:sz="0" w:space="0" w:color="auto"/>
                                                                    <w:left w:val="none" w:sz="0" w:space="0" w:color="auto"/>
                                                                    <w:bottom w:val="none" w:sz="0" w:space="0" w:color="auto"/>
                                                                    <w:right w:val="none" w:sz="0" w:space="0" w:color="auto"/>
                                                                  </w:divBdr>
                                                                </w:div>
                                                              </w:divsChild>
                                                            </w:div>
                                                            <w:div w:id="908808324">
                                                              <w:marLeft w:val="0"/>
                                                              <w:marRight w:val="0"/>
                                                              <w:marTop w:val="210"/>
                                                              <w:marBottom w:val="210"/>
                                                              <w:divBdr>
                                                                <w:top w:val="none" w:sz="0" w:space="0" w:color="auto"/>
                                                                <w:left w:val="none" w:sz="0" w:space="0" w:color="auto"/>
                                                                <w:bottom w:val="none" w:sz="0" w:space="0" w:color="auto"/>
                                                                <w:right w:val="none" w:sz="0" w:space="0" w:color="auto"/>
                                                              </w:divBdr>
                                                              <w:divsChild>
                                                                <w:div w:id="55669749">
                                                                  <w:marLeft w:val="480"/>
                                                                  <w:marRight w:val="0"/>
                                                                  <w:marTop w:val="0"/>
                                                                  <w:marBottom w:val="240"/>
                                                                  <w:divBdr>
                                                                    <w:top w:val="none" w:sz="0" w:space="0" w:color="auto"/>
                                                                    <w:left w:val="none" w:sz="0" w:space="0" w:color="auto"/>
                                                                    <w:bottom w:val="none" w:sz="0" w:space="0" w:color="auto"/>
                                                                    <w:right w:val="none" w:sz="0" w:space="0" w:color="auto"/>
                                                                  </w:divBdr>
                                                                </w:div>
                                                              </w:divsChild>
                                                            </w:div>
                                                            <w:div w:id="880751849">
                                                              <w:marLeft w:val="0"/>
                                                              <w:marRight w:val="0"/>
                                                              <w:marTop w:val="210"/>
                                                              <w:marBottom w:val="210"/>
                                                              <w:divBdr>
                                                                <w:top w:val="none" w:sz="0" w:space="0" w:color="auto"/>
                                                                <w:left w:val="none" w:sz="0" w:space="0" w:color="auto"/>
                                                                <w:bottom w:val="none" w:sz="0" w:space="0" w:color="auto"/>
                                                                <w:right w:val="none" w:sz="0" w:space="0" w:color="auto"/>
                                                              </w:divBdr>
                                                              <w:divsChild>
                                                                <w:div w:id="1869562732">
                                                                  <w:marLeft w:val="480"/>
                                                                  <w:marRight w:val="0"/>
                                                                  <w:marTop w:val="0"/>
                                                                  <w:marBottom w:val="240"/>
                                                                  <w:divBdr>
                                                                    <w:top w:val="none" w:sz="0" w:space="0" w:color="auto"/>
                                                                    <w:left w:val="none" w:sz="0" w:space="0" w:color="auto"/>
                                                                    <w:bottom w:val="none" w:sz="0" w:space="0" w:color="auto"/>
                                                                    <w:right w:val="none" w:sz="0" w:space="0" w:color="auto"/>
                                                                  </w:divBdr>
                                                                </w:div>
                                                              </w:divsChild>
                                                            </w:div>
                                                            <w:div w:id="1598902022">
                                                              <w:marLeft w:val="0"/>
                                                              <w:marRight w:val="0"/>
                                                              <w:marTop w:val="210"/>
                                                              <w:marBottom w:val="0"/>
                                                              <w:divBdr>
                                                                <w:top w:val="none" w:sz="0" w:space="0" w:color="auto"/>
                                                                <w:left w:val="none" w:sz="0" w:space="0" w:color="auto"/>
                                                                <w:bottom w:val="none" w:sz="0" w:space="0" w:color="auto"/>
                                                                <w:right w:val="none" w:sz="0" w:space="0" w:color="auto"/>
                                                              </w:divBdr>
                                                              <w:divsChild>
                                                                <w:div w:id="200542650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95259401">
                                                  <w:marLeft w:val="0"/>
                                                  <w:marRight w:val="0"/>
                                                  <w:marTop w:val="210"/>
                                                  <w:marBottom w:val="210"/>
                                                  <w:divBdr>
                                                    <w:top w:val="none" w:sz="0" w:space="0" w:color="auto"/>
                                                    <w:left w:val="none" w:sz="0" w:space="0" w:color="auto"/>
                                                    <w:bottom w:val="none" w:sz="0" w:space="0" w:color="auto"/>
                                                    <w:right w:val="none" w:sz="0" w:space="0" w:color="auto"/>
                                                  </w:divBdr>
                                                  <w:divsChild>
                                                    <w:div w:id="96993892">
                                                      <w:marLeft w:val="480"/>
                                                      <w:marRight w:val="0"/>
                                                      <w:marTop w:val="0"/>
                                                      <w:marBottom w:val="240"/>
                                                      <w:divBdr>
                                                        <w:top w:val="none" w:sz="0" w:space="0" w:color="auto"/>
                                                        <w:left w:val="none" w:sz="0" w:space="0" w:color="auto"/>
                                                        <w:bottom w:val="none" w:sz="0" w:space="0" w:color="auto"/>
                                                        <w:right w:val="none" w:sz="0" w:space="0" w:color="auto"/>
                                                      </w:divBdr>
                                                      <w:divsChild>
                                                        <w:div w:id="1167789524">
                                                          <w:marLeft w:val="0"/>
                                                          <w:marRight w:val="0"/>
                                                          <w:marTop w:val="0"/>
                                                          <w:marBottom w:val="0"/>
                                                          <w:divBdr>
                                                            <w:top w:val="none" w:sz="0" w:space="0" w:color="auto"/>
                                                            <w:left w:val="none" w:sz="0" w:space="0" w:color="auto"/>
                                                            <w:bottom w:val="none" w:sz="0" w:space="0" w:color="auto"/>
                                                            <w:right w:val="none" w:sz="0" w:space="0" w:color="auto"/>
                                                          </w:divBdr>
                                                          <w:divsChild>
                                                            <w:div w:id="755369988">
                                                              <w:marLeft w:val="0"/>
                                                              <w:marRight w:val="0"/>
                                                              <w:marTop w:val="210"/>
                                                              <w:marBottom w:val="210"/>
                                                              <w:divBdr>
                                                                <w:top w:val="none" w:sz="0" w:space="0" w:color="auto"/>
                                                                <w:left w:val="none" w:sz="0" w:space="0" w:color="auto"/>
                                                                <w:bottom w:val="none" w:sz="0" w:space="0" w:color="auto"/>
                                                                <w:right w:val="none" w:sz="0" w:space="0" w:color="auto"/>
                                                              </w:divBdr>
                                                              <w:divsChild>
                                                                <w:div w:id="787358510">
                                                                  <w:marLeft w:val="480"/>
                                                                  <w:marRight w:val="0"/>
                                                                  <w:marTop w:val="0"/>
                                                                  <w:marBottom w:val="240"/>
                                                                  <w:divBdr>
                                                                    <w:top w:val="none" w:sz="0" w:space="0" w:color="auto"/>
                                                                    <w:left w:val="none" w:sz="0" w:space="0" w:color="auto"/>
                                                                    <w:bottom w:val="none" w:sz="0" w:space="0" w:color="auto"/>
                                                                    <w:right w:val="none" w:sz="0" w:space="0" w:color="auto"/>
                                                                  </w:divBdr>
                                                                </w:div>
                                                              </w:divsChild>
                                                            </w:div>
                                                            <w:div w:id="766120506">
                                                              <w:marLeft w:val="0"/>
                                                              <w:marRight w:val="0"/>
                                                              <w:marTop w:val="210"/>
                                                              <w:marBottom w:val="210"/>
                                                              <w:divBdr>
                                                                <w:top w:val="none" w:sz="0" w:space="0" w:color="auto"/>
                                                                <w:left w:val="none" w:sz="0" w:space="0" w:color="auto"/>
                                                                <w:bottom w:val="none" w:sz="0" w:space="0" w:color="auto"/>
                                                                <w:right w:val="none" w:sz="0" w:space="0" w:color="auto"/>
                                                              </w:divBdr>
                                                              <w:divsChild>
                                                                <w:div w:id="2116754922">
                                                                  <w:marLeft w:val="480"/>
                                                                  <w:marRight w:val="0"/>
                                                                  <w:marTop w:val="0"/>
                                                                  <w:marBottom w:val="240"/>
                                                                  <w:divBdr>
                                                                    <w:top w:val="none" w:sz="0" w:space="0" w:color="auto"/>
                                                                    <w:left w:val="none" w:sz="0" w:space="0" w:color="auto"/>
                                                                    <w:bottom w:val="none" w:sz="0" w:space="0" w:color="auto"/>
                                                                    <w:right w:val="none" w:sz="0" w:space="0" w:color="auto"/>
                                                                  </w:divBdr>
                                                                </w:div>
                                                              </w:divsChild>
                                                            </w:div>
                                                            <w:div w:id="1332833069">
                                                              <w:marLeft w:val="0"/>
                                                              <w:marRight w:val="0"/>
                                                              <w:marTop w:val="210"/>
                                                              <w:marBottom w:val="0"/>
                                                              <w:divBdr>
                                                                <w:top w:val="none" w:sz="0" w:space="0" w:color="auto"/>
                                                                <w:left w:val="none" w:sz="0" w:space="0" w:color="auto"/>
                                                                <w:bottom w:val="none" w:sz="0" w:space="0" w:color="auto"/>
                                                                <w:right w:val="none" w:sz="0" w:space="0" w:color="auto"/>
                                                              </w:divBdr>
                                                              <w:divsChild>
                                                                <w:div w:id="98377763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06756799">
                                                  <w:marLeft w:val="0"/>
                                                  <w:marRight w:val="0"/>
                                                  <w:marTop w:val="210"/>
                                                  <w:marBottom w:val="0"/>
                                                  <w:divBdr>
                                                    <w:top w:val="none" w:sz="0" w:space="0" w:color="auto"/>
                                                    <w:left w:val="none" w:sz="0" w:space="0" w:color="auto"/>
                                                    <w:bottom w:val="none" w:sz="0" w:space="0" w:color="auto"/>
                                                    <w:right w:val="none" w:sz="0" w:space="0" w:color="auto"/>
                                                  </w:divBdr>
                                                  <w:divsChild>
                                                    <w:div w:id="1897814875">
                                                      <w:marLeft w:val="480"/>
                                                      <w:marRight w:val="0"/>
                                                      <w:marTop w:val="0"/>
                                                      <w:marBottom w:val="240"/>
                                                      <w:divBdr>
                                                        <w:top w:val="none" w:sz="0" w:space="0" w:color="auto"/>
                                                        <w:left w:val="none" w:sz="0" w:space="0" w:color="auto"/>
                                                        <w:bottom w:val="none" w:sz="0" w:space="0" w:color="auto"/>
                                                        <w:right w:val="none" w:sz="0" w:space="0" w:color="auto"/>
                                                      </w:divBdr>
                                                      <w:divsChild>
                                                        <w:div w:id="872235309">
                                                          <w:marLeft w:val="0"/>
                                                          <w:marRight w:val="0"/>
                                                          <w:marTop w:val="0"/>
                                                          <w:marBottom w:val="0"/>
                                                          <w:divBdr>
                                                            <w:top w:val="none" w:sz="0" w:space="0" w:color="auto"/>
                                                            <w:left w:val="none" w:sz="0" w:space="0" w:color="auto"/>
                                                            <w:bottom w:val="none" w:sz="0" w:space="0" w:color="auto"/>
                                                            <w:right w:val="none" w:sz="0" w:space="0" w:color="auto"/>
                                                          </w:divBdr>
                                                          <w:divsChild>
                                                            <w:div w:id="45837909">
                                                              <w:marLeft w:val="0"/>
                                                              <w:marRight w:val="0"/>
                                                              <w:marTop w:val="210"/>
                                                              <w:marBottom w:val="210"/>
                                                              <w:divBdr>
                                                                <w:top w:val="none" w:sz="0" w:space="0" w:color="auto"/>
                                                                <w:left w:val="none" w:sz="0" w:space="0" w:color="auto"/>
                                                                <w:bottom w:val="none" w:sz="0" w:space="0" w:color="auto"/>
                                                                <w:right w:val="none" w:sz="0" w:space="0" w:color="auto"/>
                                                              </w:divBdr>
                                                              <w:divsChild>
                                                                <w:div w:id="882327807">
                                                                  <w:marLeft w:val="480"/>
                                                                  <w:marRight w:val="0"/>
                                                                  <w:marTop w:val="0"/>
                                                                  <w:marBottom w:val="240"/>
                                                                  <w:divBdr>
                                                                    <w:top w:val="none" w:sz="0" w:space="0" w:color="auto"/>
                                                                    <w:left w:val="none" w:sz="0" w:space="0" w:color="auto"/>
                                                                    <w:bottom w:val="none" w:sz="0" w:space="0" w:color="auto"/>
                                                                    <w:right w:val="none" w:sz="0" w:space="0" w:color="auto"/>
                                                                  </w:divBdr>
                                                                </w:div>
                                                              </w:divsChild>
                                                            </w:div>
                                                            <w:div w:id="1928150698">
                                                              <w:marLeft w:val="0"/>
                                                              <w:marRight w:val="0"/>
                                                              <w:marTop w:val="210"/>
                                                              <w:marBottom w:val="210"/>
                                                              <w:divBdr>
                                                                <w:top w:val="none" w:sz="0" w:space="0" w:color="auto"/>
                                                                <w:left w:val="none" w:sz="0" w:space="0" w:color="auto"/>
                                                                <w:bottom w:val="none" w:sz="0" w:space="0" w:color="auto"/>
                                                                <w:right w:val="none" w:sz="0" w:space="0" w:color="auto"/>
                                                              </w:divBdr>
                                                              <w:divsChild>
                                                                <w:div w:id="1840536475">
                                                                  <w:marLeft w:val="480"/>
                                                                  <w:marRight w:val="0"/>
                                                                  <w:marTop w:val="0"/>
                                                                  <w:marBottom w:val="240"/>
                                                                  <w:divBdr>
                                                                    <w:top w:val="none" w:sz="0" w:space="0" w:color="auto"/>
                                                                    <w:left w:val="none" w:sz="0" w:space="0" w:color="auto"/>
                                                                    <w:bottom w:val="none" w:sz="0" w:space="0" w:color="auto"/>
                                                                    <w:right w:val="none" w:sz="0" w:space="0" w:color="auto"/>
                                                                  </w:divBdr>
                                                                </w:div>
                                                              </w:divsChild>
                                                            </w:div>
                                                            <w:div w:id="1000817083">
                                                              <w:marLeft w:val="0"/>
                                                              <w:marRight w:val="0"/>
                                                              <w:marTop w:val="210"/>
                                                              <w:marBottom w:val="210"/>
                                                              <w:divBdr>
                                                                <w:top w:val="none" w:sz="0" w:space="0" w:color="auto"/>
                                                                <w:left w:val="none" w:sz="0" w:space="0" w:color="auto"/>
                                                                <w:bottom w:val="none" w:sz="0" w:space="0" w:color="auto"/>
                                                                <w:right w:val="none" w:sz="0" w:space="0" w:color="auto"/>
                                                              </w:divBdr>
                                                              <w:divsChild>
                                                                <w:div w:id="268702069">
                                                                  <w:marLeft w:val="480"/>
                                                                  <w:marRight w:val="0"/>
                                                                  <w:marTop w:val="0"/>
                                                                  <w:marBottom w:val="240"/>
                                                                  <w:divBdr>
                                                                    <w:top w:val="none" w:sz="0" w:space="0" w:color="auto"/>
                                                                    <w:left w:val="none" w:sz="0" w:space="0" w:color="auto"/>
                                                                    <w:bottom w:val="none" w:sz="0" w:space="0" w:color="auto"/>
                                                                    <w:right w:val="none" w:sz="0" w:space="0" w:color="auto"/>
                                                                  </w:divBdr>
                                                                </w:div>
                                                              </w:divsChild>
                                                            </w:div>
                                                            <w:div w:id="915751168">
                                                              <w:marLeft w:val="0"/>
                                                              <w:marRight w:val="0"/>
                                                              <w:marTop w:val="210"/>
                                                              <w:marBottom w:val="210"/>
                                                              <w:divBdr>
                                                                <w:top w:val="none" w:sz="0" w:space="0" w:color="auto"/>
                                                                <w:left w:val="none" w:sz="0" w:space="0" w:color="auto"/>
                                                                <w:bottom w:val="none" w:sz="0" w:space="0" w:color="auto"/>
                                                                <w:right w:val="none" w:sz="0" w:space="0" w:color="auto"/>
                                                              </w:divBdr>
                                                              <w:divsChild>
                                                                <w:div w:id="1335104538">
                                                                  <w:marLeft w:val="480"/>
                                                                  <w:marRight w:val="0"/>
                                                                  <w:marTop w:val="0"/>
                                                                  <w:marBottom w:val="240"/>
                                                                  <w:divBdr>
                                                                    <w:top w:val="none" w:sz="0" w:space="0" w:color="auto"/>
                                                                    <w:left w:val="none" w:sz="0" w:space="0" w:color="auto"/>
                                                                    <w:bottom w:val="none" w:sz="0" w:space="0" w:color="auto"/>
                                                                    <w:right w:val="none" w:sz="0" w:space="0" w:color="auto"/>
                                                                  </w:divBdr>
                                                                </w:div>
                                                              </w:divsChild>
                                                            </w:div>
                                                            <w:div w:id="1532108756">
                                                              <w:marLeft w:val="0"/>
                                                              <w:marRight w:val="0"/>
                                                              <w:marTop w:val="210"/>
                                                              <w:marBottom w:val="210"/>
                                                              <w:divBdr>
                                                                <w:top w:val="none" w:sz="0" w:space="0" w:color="auto"/>
                                                                <w:left w:val="none" w:sz="0" w:space="0" w:color="auto"/>
                                                                <w:bottom w:val="none" w:sz="0" w:space="0" w:color="auto"/>
                                                                <w:right w:val="none" w:sz="0" w:space="0" w:color="auto"/>
                                                              </w:divBdr>
                                                              <w:divsChild>
                                                                <w:div w:id="957565699">
                                                                  <w:marLeft w:val="480"/>
                                                                  <w:marRight w:val="0"/>
                                                                  <w:marTop w:val="0"/>
                                                                  <w:marBottom w:val="240"/>
                                                                  <w:divBdr>
                                                                    <w:top w:val="none" w:sz="0" w:space="0" w:color="auto"/>
                                                                    <w:left w:val="none" w:sz="0" w:space="0" w:color="auto"/>
                                                                    <w:bottom w:val="none" w:sz="0" w:space="0" w:color="auto"/>
                                                                    <w:right w:val="none" w:sz="0" w:space="0" w:color="auto"/>
                                                                  </w:divBdr>
                                                                </w:div>
                                                              </w:divsChild>
                                                            </w:div>
                                                            <w:div w:id="1693452866">
                                                              <w:marLeft w:val="0"/>
                                                              <w:marRight w:val="0"/>
                                                              <w:marTop w:val="210"/>
                                                              <w:marBottom w:val="210"/>
                                                              <w:divBdr>
                                                                <w:top w:val="none" w:sz="0" w:space="0" w:color="auto"/>
                                                                <w:left w:val="none" w:sz="0" w:space="0" w:color="auto"/>
                                                                <w:bottom w:val="none" w:sz="0" w:space="0" w:color="auto"/>
                                                                <w:right w:val="none" w:sz="0" w:space="0" w:color="auto"/>
                                                              </w:divBdr>
                                                              <w:divsChild>
                                                                <w:div w:id="1532691789">
                                                                  <w:marLeft w:val="480"/>
                                                                  <w:marRight w:val="0"/>
                                                                  <w:marTop w:val="0"/>
                                                                  <w:marBottom w:val="240"/>
                                                                  <w:divBdr>
                                                                    <w:top w:val="none" w:sz="0" w:space="0" w:color="auto"/>
                                                                    <w:left w:val="none" w:sz="0" w:space="0" w:color="auto"/>
                                                                    <w:bottom w:val="none" w:sz="0" w:space="0" w:color="auto"/>
                                                                    <w:right w:val="none" w:sz="0" w:space="0" w:color="auto"/>
                                                                  </w:divBdr>
                                                                  <w:divsChild>
                                                                    <w:div w:id="930049761">
                                                                      <w:marLeft w:val="0"/>
                                                                      <w:marRight w:val="0"/>
                                                                      <w:marTop w:val="0"/>
                                                                      <w:marBottom w:val="0"/>
                                                                      <w:divBdr>
                                                                        <w:top w:val="none" w:sz="0" w:space="0" w:color="auto"/>
                                                                        <w:left w:val="none" w:sz="0" w:space="0" w:color="auto"/>
                                                                        <w:bottom w:val="none" w:sz="0" w:space="0" w:color="auto"/>
                                                                        <w:right w:val="none" w:sz="0" w:space="0" w:color="auto"/>
                                                                      </w:divBdr>
                                                                      <w:divsChild>
                                                                        <w:div w:id="269968828">
                                                                          <w:marLeft w:val="0"/>
                                                                          <w:marRight w:val="0"/>
                                                                          <w:marTop w:val="210"/>
                                                                          <w:marBottom w:val="210"/>
                                                                          <w:divBdr>
                                                                            <w:top w:val="none" w:sz="0" w:space="0" w:color="auto"/>
                                                                            <w:left w:val="none" w:sz="0" w:space="0" w:color="auto"/>
                                                                            <w:bottom w:val="none" w:sz="0" w:space="0" w:color="auto"/>
                                                                            <w:right w:val="none" w:sz="0" w:space="0" w:color="auto"/>
                                                                          </w:divBdr>
                                                                          <w:divsChild>
                                                                            <w:div w:id="279922290">
                                                                              <w:marLeft w:val="480"/>
                                                                              <w:marRight w:val="0"/>
                                                                              <w:marTop w:val="0"/>
                                                                              <w:marBottom w:val="240"/>
                                                                              <w:divBdr>
                                                                                <w:top w:val="none" w:sz="0" w:space="0" w:color="auto"/>
                                                                                <w:left w:val="none" w:sz="0" w:space="0" w:color="auto"/>
                                                                                <w:bottom w:val="none" w:sz="0" w:space="0" w:color="auto"/>
                                                                                <w:right w:val="none" w:sz="0" w:space="0" w:color="auto"/>
                                                                              </w:divBdr>
                                                                            </w:div>
                                                                          </w:divsChild>
                                                                        </w:div>
                                                                        <w:div w:id="1378626065">
                                                                          <w:marLeft w:val="0"/>
                                                                          <w:marRight w:val="0"/>
                                                                          <w:marTop w:val="210"/>
                                                                          <w:marBottom w:val="210"/>
                                                                          <w:divBdr>
                                                                            <w:top w:val="none" w:sz="0" w:space="0" w:color="auto"/>
                                                                            <w:left w:val="none" w:sz="0" w:space="0" w:color="auto"/>
                                                                            <w:bottom w:val="none" w:sz="0" w:space="0" w:color="auto"/>
                                                                            <w:right w:val="none" w:sz="0" w:space="0" w:color="auto"/>
                                                                          </w:divBdr>
                                                                          <w:divsChild>
                                                                            <w:div w:id="290483483">
                                                                              <w:marLeft w:val="480"/>
                                                                              <w:marRight w:val="0"/>
                                                                              <w:marTop w:val="0"/>
                                                                              <w:marBottom w:val="240"/>
                                                                              <w:divBdr>
                                                                                <w:top w:val="none" w:sz="0" w:space="0" w:color="auto"/>
                                                                                <w:left w:val="none" w:sz="0" w:space="0" w:color="auto"/>
                                                                                <w:bottom w:val="none" w:sz="0" w:space="0" w:color="auto"/>
                                                                                <w:right w:val="none" w:sz="0" w:space="0" w:color="auto"/>
                                                                              </w:divBdr>
                                                                            </w:div>
                                                                          </w:divsChild>
                                                                        </w:div>
                                                                        <w:div w:id="805245272">
                                                                          <w:marLeft w:val="0"/>
                                                                          <w:marRight w:val="0"/>
                                                                          <w:marTop w:val="210"/>
                                                                          <w:marBottom w:val="210"/>
                                                                          <w:divBdr>
                                                                            <w:top w:val="none" w:sz="0" w:space="0" w:color="auto"/>
                                                                            <w:left w:val="none" w:sz="0" w:space="0" w:color="auto"/>
                                                                            <w:bottom w:val="none" w:sz="0" w:space="0" w:color="auto"/>
                                                                            <w:right w:val="none" w:sz="0" w:space="0" w:color="auto"/>
                                                                          </w:divBdr>
                                                                          <w:divsChild>
                                                                            <w:div w:id="1360665226">
                                                                              <w:marLeft w:val="480"/>
                                                                              <w:marRight w:val="0"/>
                                                                              <w:marTop w:val="0"/>
                                                                              <w:marBottom w:val="240"/>
                                                                              <w:divBdr>
                                                                                <w:top w:val="none" w:sz="0" w:space="0" w:color="auto"/>
                                                                                <w:left w:val="none" w:sz="0" w:space="0" w:color="auto"/>
                                                                                <w:bottom w:val="none" w:sz="0" w:space="0" w:color="auto"/>
                                                                                <w:right w:val="none" w:sz="0" w:space="0" w:color="auto"/>
                                                                              </w:divBdr>
                                                                            </w:div>
                                                                          </w:divsChild>
                                                                        </w:div>
                                                                        <w:div w:id="1461147941">
                                                                          <w:marLeft w:val="0"/>
                                                                          <w:marRight w:val="0"/>
                                                                          <w:marTop w:val="210"/>
                                                                          <w:marBottom w:val="210"/>
                                                                          <w:divBdr>
                                                                            <w:top w:val="none" w:sz="0" w:space="0" w:color="auto"/>
                                                                            <w:left w:val="none" w:sz="0" w:space="0" w:color="auto"/>
                                                                            <w:bottom w:val="none" w:sz="0" w:space="0" w:color="auto"/>
                                                                            <w:right w:val="none" w:sz="0" w:space="0" w:color="auto"/>
                                                                          </w:divBdr>
                                                                          <w:divsChild>
                                                                            <w:div w:id="2000229223">
                                                                              <w:marLeft w:val="480"/>
                                                                              <w:marRight w:val="0"/>
                                                                              <w:marTop w:val="0"/>
                                                                              <w:marBottom w:val="240"/>
                                                                              <w:divBdr>
                                                                                <w:top w:val="none" w:sz="0" w:space="0" w:color="auto"/>
                                                                                <w:left w:val="none" w:sz="0" w:space="0" w:color="auto"/>
                                                                                <w:bottom w:val="none" w:sz="0" w:space="0" w:color="auto"/>
                                                                                <w:right w:val="none" w:sz="0" w:space="0" w:color="auto"/>
                                                                              </w:divBdr>
                                                                            </w:div>
                                                                          </w:divsChild>
                                                                        </w:div>
                                                                        <w:div w:id="1053891762">
                                                                          <w:marLeft w:val="0"/>
                                                                          <w:marRight w:val="0"/>
                                                                          <w:marTop w:val="210"/>
                                                                          <w:marBottom w:val="210"/>
                                                                          <w:divBdr>
                                                                            <w:top w:val="none" w:sz="0" w:space="0" w:color="auto"/>
                                                                            <w:left w:val="none" w:sz="0" w:space="0" w:color="auto"/>
                                                                            <w:bottom w:val="none" w:sz="0" w:space="0" w:color="auto"/>
                                                                            <w:right w:val="none" w:sz="0" w:space="0" w:color="auto"/>
                                                                          </w:divBdr>
                                                                          <w:divsChild>
                                                                            <w:div w:id="288899128">
                                                                              <w:marLeft w:val="480"/>
                                                                              <w:marRight w:val="0"/>
                                                                              <w:marTop w:val="0"/>
                                                                              <w:marBottom w:val="240"/>
                                                                              <w:divBdr>
                                                                                <w:top w:val="none" w:sz="0" w:space="0" w:color="auto"/>
                                                                                <w:left w:val="none" w:sz="0" w:space="0" w:color="auto"/>
                                                                                <w:bottom w:val="none" w:sz="0" w:space="0" w:color="auto"/>
                                                                                <w:right w:val="none" w:sz="0" w:space="0" w:color="auto"/>
                                                                              </w:divBdr>
                                                                            </w:div>
                                                                          </w:divsChild>
                                                                        </w:div>
                                                                        <w:div w:id="1356273563">
                                                                          <w:marLeft w:val="0"/>
                                                                          <w:marRight w:val="0"/>
                                                                          <w:marTop w:val="210"/>
                                                                          <w:marBottom w:val="210"/>
                                                                          <w:divBdr>
                                                                            <w:top w:val="none" w:sz="0" w:space="0" w:color="auto"/>
                                                                            <w:left w:val="none" w:sz="0" w:space="0" w:color="auto"/>
                                                                            <w:bottom w:val="none" w:sz="0" w:space="0" w:color="auto"/>
                                                                            <w:right w:val="none" w:sz="0" w:space="0" w:color="auto"/>
                                                                          </w:divBdr>
                                                                          <w:divsChild>
                                                                            <w:div w:id="2059235651">
                                                                              <w:marLeft w:val="480"/>
                                                                              <w:marRight w:val="0"/>
                                                                              <w:marTop w:val="0"/>
                                                                              <w:marBottom w:val="240"/>
                                                                              <w:divBdr>
                                                                                <w:top w:val="none" w:sz="0" w:space="0" w:color="auto"/>
                                                                                <w:left w:val="none" w:sz="0" w:space="0" w:color="auto"/>
                                                                                <w:bottom w:val="none" w:sz="0" w:space="0" w:color="auto"/>
                                                                                <w:right w:val="none" w:sz="0" w:space="0" w:color="auto"/>
                                                                              </w:divBdr>
                                                                            </w:div>
                                                                          </w:divsChild>
                                                                        </w:div>
                                                                        <w:div w:id="1274704388">
                                                                          <w:marLeft w:val="0"/>
                                                                          <w:marRight w:val="0"/>
                                                                          <w:marTop w:val="210"/>
                                                                          <w:marBottom w:val="0"/>
                                                                          <w:divBdr>
                                                                            <w:top w:val="none" w:sz="0" w:space="0" w:color="auto"/>
                                                                            <w:left w:val="none" w:sz="0" w:space="0" w:color="auto"/>
                                                                            <w:bottom w:val="none" w:sz="0" w:space="0" w:color="auto"/>
                                                                            <w:right w:val="none" w:sz="0" w:space="0" w:color="auto"/>
                                                                          </w:divBdr>
                                                                          <w:divsChild>
                                                                            <w:div w:id="1966307879">
                                                                              <w:marLeft w:val="480"/>
                                                                              <w:marRight w:val="0"/>
                                                                              <w:marTop w:val="0"/>
                                                                              <w:marBottom w:val="240"/>
                                                                              <w:divBdr>
                                                                                <w:top w:val="none" w:sz="0" w:space="0" w:color="auto"/>
                                                                                <w:left w:val="none" w:sz="0" w:space="0" w:color="auto"/>
                                                                                <w:bottom w:val="none" w:sz="0" w:space="0" w:color="auto"/>
                                                                                <w:right w:val="none" w:sz="0" w:space="0" w:color="auto"/>
                                                                              </w:divBdr>
                                                                              <w:divsChild>
                                                                                <w:div w:id="171996718">
                                                                                  <w:marLeft w:val="0"/>
                                                                                  <w:marRight w:val="0"/>
                                                                                  <w:marTop w:val="0"/>
                                                                                  <w:marBottom w:val="0"/>
                                                                                  <w:divBdr>
                                                                                    <w:top w:val="none" w:sz="0" w:space="0" w:color="auto"/>
                                                                                    <w:left w:val="none" w:sz="0" w:space="0" w:color="auto"/>
                                                                                    <w:bottom w:val="none" w:sz="0" w:space="0" w:color="auto"/>
                                                                                    <w:right w:val="none" w:sz="0" w:space="0" w:color="auto"/>
                                                                                  </w:divBdr>
                                                                                  <w:divsChild>
                                                                                    <w:div w:id="603079404">
                                                                                      <w:marLeft w:val="0"/>
                                                                                      <w:marRight w:val="0"/>
                                                                                      <w:marTop w:val="210"/>
                                                                                      <w:marBottom w:val="210"/>
                                                                                      <w:divBdr>
                                                                                        <w:top w:val="none" w:sz="0" w:space="0" w:color="auto"/>
                                                                                        <w:left w:val="none" w:sz="0" w:space="0" w:color="auto"/>
                                                                                        <w:bottom w:val="none" w:sz="0" w:space="0" w:color="auto"/>
                                                                                        <w:right w:val="none" w:sz="0" w:space="0" w:color="auto"/>
                                                                                      </w:divBdr>
                                                                                      <w:divsChild>
                                                                                        <w:div w:id="566762842">
                                                                                          <w:marLeft w:val="480"/>
                                                                                          <w:marRight w:val="0"/>
                                                                                          <w:marTop w:val="0"/>
                                                                                          <w:marBottom w:val="240"/>
                                                                                          <w:divBdr>
                                                                                            <w:top w:val="none" w:sz="0" w:space="0" w:color="auto"/>
                                                                                            <w:left w:val="none" w:sz="0" w:space="0" w:color="auto"/>
                                                                                            <w:bottom w:val="none" w:sz="0" w:space="0" w:color="auto"/>
                                                                                            <w:right w:val="none" w:sz="0" w:space="0" w:color="auto"/>
                                                                                          </w:divBdr>
                                                                                        </w:div>
                                                                                      </w:divsChild>
                                                                                    </w:div>
                                                                                    <w:div w:id="2042507991">
                                                                                      <w:marLeft w:val="0"/>
                                                                                      <w:marRight w:val="0"/>
                                                                                      <w:marTop w:val="210"/>
                                                                                      <w:marBottom w:val="210"/>
                                                                                      <w:divBdr>
                                                                                        <w:top w:val="none" w:sz="0" w:space="0" w:color="auto"/>
                                                                                        <w:left w:val="none" w:sz="0" w:space="0" w:color="auto"/>
                                                                                        <w:bottom w:val="none" w:sz="0" w:space="0" w:color="auto"/>
                                                                                        <w:right w:val="none" w:sz="0" w:space="0" w:color="auto"/>
                                                                                      </w:divBdr>
                                                                                      <w:divsChild>
                                                                                        <w:div w:id="19599227">
                                                                                          <w:marLeft w:val="480"/>
                                                                                          <w:marRight w:val="0"/>
                                                                                          <w:marTop w:val="0"/>
                                                                                          <w:marBottom w:val="240"/>
                                                                                          <w:divBdr>
                                                                                            <w:top w:val="none" w:sz="0" w:space="0" w:color="auto"/>
                                                                                            <w:left w:val="none" w:sz="0" w:space="0" w:color="auto"/>
                                                                                            <w:bottom w:val="none" w:sz="0" w:space="0" w:color="auto"/>
                                                                                            <w:right w:val="none" w:sz="0" w:space="0" w:color="auto"/>
                                                                                          </w:divBdr>
                                                                                        </w:div>
                                                                                      </w:divsChild>
                                                                                    </w:div>
                                                                                    <w:div w:id="89857306">
                                                                                      <w:marLeft w:val="0"/>
                                                                                      <w:marRight w:val="0"/>
                                                                                      <w:marTop w:val="210"/>
                                                                                      <w:marBottom w:val="210"/>
                                                                                      <w:divBdr>
                                                                                        <w:top w:val="none" w:sz="0" w:space="0" w:color="auto"/>
                                                                                        <w:left w:val="none" w:sz="0" w:space="0" w:color="auto"/>
                                                                                        <w:bottom w:val="none" w:sz="0" w:space="0" w:color="auto"/>
                                                                                        <w:right w:val="none" w:sz="0" w:space="0" w:color="auto"/>
                                                                                      </w:divBdr>
                                                                                      <w:divsChild>
                                                                                        <w:div w:id="1949265921">
                                                                                          <w:marLeft w:val="480"/>
                                                                                          <w:marRight w:val="0"/>
                                                                                          <w:marTop w:val="0"/>
                                                                                          <w:marBottom w:val="240"/>
                                                                                          <w:divBdr>
                                                                                            <w:top w:val="none" w:sz="0" w:space="0" w:color="auto"/>
                                                                                            <w:left w:val="none" w:sz="0" w:space="0" w:color="auto"/>
                                                                                            <w:bottom w:val="none" w:sz="0" w:space="0" w:color="auto"/>
                                                                                            <w:right w:val="none" w:sz="0" w:space="0" w:color="auto"/>
                                                                                          </w:divBdr>
                                                                                        </w:div>
                                                                                      </w:divsChild>
                                                                                    </w:div>
                                                                                    <w:div w:id="1067267814">
                                                                                      <w:marLeft w:val="0"/>
                                                                                      <w:marRight w:val="0"/>
                                                                                      <w:marTop w:val="210"/>
                                                                                      <w:marBottom w:val="210"/>
                                                                                      <w:divBdr>
                                                                                        <w:top w:val="none" w:sz="0" w:space="0" w:color="auto"/>
                                                                                        <w:left w:val="none" w:sz="0" w:space="0" w:color="auto"/>
                                                                                        <w:bottom w:val="none" w:sz="0" w:space="0" w:color="auto"/>
                                                                                        <w:right w:val="none" w:sz="0" w:space="0" w:color="auto"/>
                                                                                      </w:divBdr>
                                                                                      <w:divsChild>
                                                                                        <w:div w:id="1841848392">
                                                                                          <w:marLeft w:val="480"/>
                                                                                          <w:marRight w:val="0"/>
                                                                                          <w:marTop w:val="0"/>
                                                                                          <w:marBottom w:val="240"/>
                                                                                          <w:divBdr>
                                                                                            <w:top w:val="none" w:sz="0" w:space="0" w:color="auto"/>
                                                                                            <w:left w:val="none" w:sz="0" w:space="0" w:color="auto"/>
                                                                                            <w:bottom w:val="none" w:sz="0" w:space="0" w:color="auto"/>
                                                                                            <w:right w:val="none" w:sz="0" w:space="0" w:color="auto"/>
                                                                                          </w:divBdr>
                                                                                        </w:div>
                                                                                      </w:divsChild>
                                                                                    </w:div>
                                                                                    <w:div w:id="170918677">
                                                                                      <w:marLeft w:val="0"/>
                                                                                      <w:marRight w:val="0"/>
                                                                                      <w:marTop w:val="210"/>
                                                                                      <w:marBottom w:val="210"/>
                                                                                      <w:divBdr>
                                                                                        <w:top w:val="none" w:sz="0" w:space="0" w:color="auto"/>
                                                                                        <w:left w:val="none" w:sz="0" w:space="0" w:color="auto"/>
                                                                                        <w:bottom w:val="none" w:sz="0" w:space="0" w:color="auto"/>
                                                                                        <w:right w:val="none" w:sz="0" w:space="0" w:color="auto"/>
                                                                                      </w:divBdr>
                                                                                      <w:divsChild>
                                                                                        <w:div w:id="974412076">
                                                                                          <w:marLeft w:val="480"/>
                                                                                          <w:marRight w:val="0"/>
                                                                                          <w:marTop w:val="0"/>
                                                                                          <w:marBottom w:val="240"/>
                                                                                          <w:divBdr>
                                                                                            <w:top w:val="none" w:sz="0" w:space="0" w:color="auto"/>
                                                                                            <w:left w:val="none" w:sz="0" w:space="0" w:color="auto"/>
                                                                                            <w:bottom w:val="none" w:sz="0" w:space="0" w:color="auto"/>
                                                                                            <w:right w:val="none" w:sz="0" w:space="0" w:color="auto"/>
                                                                                          </w:divBdr>
                                                                                        </w:div>
                                                                                      </w:divsChild>
                                                                                    </w:div>
                                                                                    <w:div w:id="605384518">
                                                                                      <w:marLeft w:val="0"/>
                                                                                      <w:marRight w:val="0"/>
                                                                                      <w:marTop w:val="210"/>
                                                                                      <w:marBottom w:val="210"/>
                                                                                      <w:divBdr>
                                                                                        <w:top w:val="none" w:sz="0" w:space="0" w:color="auto"/>
                                                                                        <w:left w:val="none" w:sz="0" w:space="0" w:color="auto"/>
                                                                                        <w:bottom w:val="none" w:sz="0" w:space="0" w:color="auto"/>
                                                                                        <w:right w:val="none" w:sz="0" w:space="0" w:color="auto"/>
                                                                                      </w:divBdr>
                                                                                      <w:divsChild>
                                                                                        <w:div w:id="1093235247">
                                                                                          <w:marLeft w:val="480"/>
                                                                                          <w:marRight w:val="0"/>
                                                                                          <w:marTop w:val="0"/>
                                                                                          <w:marBottom w:val="240"/>
                                                                                          <w:divBdr>
                                                                                            <w:top w:val="none" w:sz="0" w:space="0" w:color="auto"/>
                                                                                            <w:left w:val="none" w:sz="0" w:space="0" w:color="auto"/>
                                                                                            <w:bottom w:val="none" w:sz="0" w:space="0" w:color="auto"/>
                                                                                            <w:right w:val="none" w:sz="0" w:space="0" w:color="auto"/>
                                                                                          </w:divBdr>
                                                                                        </w:div>
                                                                                      </w:divsChild>
                                                                                    </w:div>
                                                                                    <w:div w:id="1923489512">
                                                                                      <w:marLeft w:val="0"/>
                                                                                      <w:marRight w:val="0"/>
                                                                                      <w:marTop w:val="210"/>
                                                                                      <w:marBottom w:val="210"/>
                                                                                      <w:divBdr>
                                                                                        <w:top w:val="none" w:sz="0" w:space="0" w:color="auto"/>
                                                                                        <w:left w:val="none" w:sz="0" w:space="0" w:color="auto"/>
                                                                                        <w:bottom w:val="none" w:sz="0" w:space="0" w:color="auto"/>
                                                                                        <w:right w:val="none" w:sz="0" w:space="0" w:color="auto"/>
                                                                                      </w:divBdr>
                                                                                      <w:divsChild>
                                                                                        <w:div w:id="1919828773">
                                                                                          <w:marLeft w:val="480"/>
                                                                                          <w:marRight w:val="0"/>
                                                                                          <w:marTop w:val="0"/>
                                                                                          <w:marBottom w:val="240"/>
                                                                                          <w:divBdr>
                                                                                            <w:top w:val="none" w:sz="0" w:space="0" w:color="auto"/>
                                                                                            <w:left w:val="none" w:sz="0" w:space="0" w:color="auto"/>
                                                                                            <w:bottom w:val="none" w:sz="0" w:space="0" w:color="auto"/>
                                                                                            <w:right w:val="none" w:sz="0" w:space="0" w:color="auto"/>
                                                                                          </w:divBdr>
                                                                                        </w:div>
                                                                                      </w:divsChild>
                                                                                    </w:div>
                                                                                    <w:div w:id="2073460483">
                                                                                      <w:marLeft w:val="0"/>
                                                                                      <w:marRight w:val="0"/>
                                                                                      <w:marTop w:val="210"/>
                                                                                      <w:marBottom w:val="210"/>
                                                                                      <w:divBdr>
                                                                                        <w:top w:val="none" w:sz="0" w:space="0" w:color="auto"/>
                                                                                        <w:left w:val="none" w:sz="0" w:space="0" w:color="auto"/>
                                                                                        <w:bottom w:val="none" w:sz="0" w:space="0" w:color="auto"/>
                                                                                        <w:right w:val="none" w:sz="0" w:space="0" w:color="auto"/>
                                                                                      </w:divBdr>
                                                                                      <w:divsChild>
                                                                                        <w:div w:id="768432861">
                                                                                          <w:marLeft w:val="480"/>
                                                                                          <w:marRight w:val="0"/>
                                                                                          <w:marTop w:val="0"/>
                                                                                          <w:marBottom w:val="240"/>
                                                                                          <w:divBdr>
                                                                                            <w:top w:val="none" w:sz="0" w:space="0" w:color="auto"/>
                                                                                            <w:left w:val="none" w:sz="0" w:space="0" w:color="auto"/>
                                                                                            <w:bottom w:val="none" w:sz="0" w:space="0" w:color="auto"/>
                                                                                            <w:right w:val="none" w:sz="0" w:space="0" w:color="auto"/>
                                                                                          </w:divBdr>
                                                                                        </w:div>
                                                                                      </w:divsChild>
                                                                                    </w:div>
                                                                                    <w:div w:id="1928154648">
                                                                                      <w:marLeft w:val="0"/>
                                                                                      <w:marRight w:val="0"/>
                                                                                      <w:marTop w:val="210"/>
                                                                                      <w:marBottom w:val="210"/>
                                                                                      <w:divBdr>
                                                                                        <w:top w:val="none" w:sz="0" w:space="0" w:color="auto"/>
                                                                                        <w:left w:val="none" w:sz="0" w:space="0" w:color="auto"/>
                                                                                        <w:bottom w:val="none" w:sz="0" w:space="0" w:color="auto"/>
                                                                                        <w:right w:val="none" w:sz="0" w:space="0" w:color="auto"/>
                                                                                      </w:divBdr>
                                                                                      <w:divsChild>
                                                                                        <w:div w:id="883518124">
                                                                                          <w:marLeft w:val="480"/>
                                                                                          <w:marRight w:val="0"/>
                                                                                          <w:marTop w:val="0"/>
                                                                                          <w:marBottom w:val="240"/>
                                                                                          <w:divBdr>
                                                                                            <w:top w:val="none" w:sz="0" w:space="0" w:color="auto"/>
                                                                                            <w:left w:val="none" w:sz="0" w:space="0" w:color="auto"/>
                                                                                            <w:bottom w:val="none" w:sz="0" w:space="0" w:color="auto"/>
                                                                                            <w:right w:val="none" w:sz="0" w:space="0" w:color="auto"/>
                                                                                          </w:divBdr>
                                                                                        </w:div>
                                                                                      </w:divsChild>
                                                                                    </w:div>
                                                                                    <w:div w:id="459570512">
                                                                                      <w:marLeft w:val="0"/>
                                                                                      <w:marRight w:val="0"/>
                                                                                      <w:marTop w:val="210"/>
                                                                                      <w:marBottom w:val="0"/>
                                                                                      <w:divBdr>
                                                                                        <w:top w:val="none" w:sz="0" w:space="0" w:color="auto"/>
                                                                                        <w:left w:val="none" w:sz="0" w:space="0" w:color="auto"/>
                                                                                        <w:bottom w:val="none" w:sz="0" w:space="0" w:color="auto"/>
                                                                                        <w:right w:val="none" w:sz="0" w:space="0" w:color="auto"/>
                                                                                      </w:divBdr>
                                                                                      <w:divsChild>
                                                                                        <w:div w:id="30188806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310477">
                                                              <w:marLeft w:val="0"/>
                                                              <w:marRight w:val="0"/>
                                                              <w:marTop w:val="210"/>
                                                              <w:marBottom w:val="210"/>
                                                              <w:divBdr>
                                                                <w:top w:val="none" w:sz="0" w:space="0" w:color="auto"/>
                                                                <w:left w:val="none" w:sz="0" w:space="0" w:color="auto"/>
                                                                <w:bottom w:val="none" w:sz="0" w:space="0" w:color="auto"/>
                                                                <w:right w:val="none" w:sz="0" w:space="0" w:color="auto"/>
                                                              </w:divBdr>
                                                              <w:divsChild>
                                                                <w:div w:id="2135752882">
                                                                  <w:marLeft w:val="480"/>
                                                                  <w:marRight w:val="0"/>
                                                                  <w:marTop w:val="0"/>
                                                                  <w:marBottom w:val="240"/>
                                                                  <w:divBdr>
                                                                    <w:top w:val="none" w:sz="0" w:space="0" w:color="auto"/>
                                                                    <w:left w:val="none" w:sz="0" w:space="0" w:color="auto"/>
                                                                    <w:bottom w:val="none" w:sz="0" w:space="0" w:color="auto"/>
                                                                    <w:right w:val="none" w:sz="0" w:space="0" w:color="auto"/>
                                                                  </w:divBdr>
                                                                </w:div>
                                                              </w:divsChild>
                                                            </w:div>
                                                            <w:div w:id="1466582617">
                                                              <w:marLeft w:val="0"/>
                                                              <w:marRight w:val="0"/>
                                                              <w:marTop w:val="210"/>
                                                              <w:marBottom w:val="210"/>
                                                              <w:divBdr>
                                                                <w:top w:val="none" w:sz="0" w:space="0" w:color="auto"/>
                                                                <w:left w:val="none" w:sz="0" w:space="0" w:color="auto"/>
                                                                <w:bottom w:val="none" w:sz="0" w:space="0" w:color="auto"/>
                                                                <w:right w:val="none" w:sz="0" w:space="0" w:color="auto"/>
                                                              </w:divBdr>
                                                              <w:divsChild>
                                                                <w:div w:id="1260916149">
                                                                  <w:marLeft w:val="480"/>
                                                                  <w:marRight w:val="0"/>
                                                                  <w:marTop w:val="0"/>
                                                                  <w:marBottom w:val="240"/>
                                                                  <w:divBdr>
                                                                    <w:top w:val="none" w:sz="0" w:space="0" w:color="auto"/>
                                                                    <w:left w:val="none" w:sz="0" w:space="0" w:color="auto"/>
                                                                    <w:bottom w:val="none" w:sz="0" w:space="0" w:color="auto"/>
                                                                    <w:right w:val="none" w:sz="0" w:space="0" w:color="auto"/>
                                                                  </w:divBdr>
                                                                </w:div>
                                                              </w:divsChild>
                                                            </w:div>
                                                            <w:div w:id="659575451">
                                                              <w:marLeft w:val="0"/>
                                                              <w:marRight w:val="0"/>
                                                              <w:marTop w:val="210"/>
                                                              <w:marBottom w:val="0"/>
                                                              <w:divBdr>
                                                                <w:top w:val="none" w:sz="0" w:space="0" w:color="auto"/>
                                                                <w:left w:val="none" w:sz="0" w:space="0" w:color="auto"/>
                                                                <w:bottom w:val="none" w:sz="0" w:space="0" w:color="auto"/>
                                                                <w:right w:val="none" w:sz="0" w:space="0" w:color="auto"/>
                                                              </w:divBdr>
                                                              <w:divsChild>
                                                                <w:div w:id="165606043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5911847">
                                      <w:marLeft w:val="0"/>
                                      <w:marRight w:val="0"/>
                                      <w:marTop w:val="210"/>
                                      <w:marBottom w:val="210"/>
                                      <w:divBdr>
                                        <w:top w:val="none" w:sz="0" w:space="0" w:color="auto"/>
                                        <w:left w:val="none" w:sz="0" w:space="0" w:color="auto"/>
                                        <w:bottom w:val="none" w:sz="0" w:space="0" w:color="auto"/>
                                        <w:right w:val="none" w:sz="0" w:space="0" w:color="auto"/>
                                      </w:divBdr>
                                      <w:divsChild>
                                        <w:div w:id="491261996">
                                          <w:marLeft w:val="480"/>
                                          <w:marRight w:val="0"/>
                                          <w:marTop w:val="0"/>
                                          <w:marBottom w:val="240"/>
                                          <w:divBdr>
                                            <w:top w:val="none" w:sz="0" w:space="0" w:color="auto"/>
                                            <w:left w:val="none" w:sz="0" w:space="0" w:color="auto"/>
                                            <w:bottom w:val="none" w:sz="0" w:space="0" w:color="auto"/>
                                            <w:right w:val="none" w:sz="0" w:space="0" w:color="auto"/>
                                          </w:divBdr>
                                          <w:divsChild>
                                            <w:div w:id="1171094030">
                                              <w:marLeft w:val="0"/>
                                              <w:marRight w:val="0"/>
                                              <w:marTop w:val="0"/>
                                              <w:marBottom w:val="0"/>
                                              <w:divBdr>
                                                <w:top w:val="none" w:sz="0" w:space="0" w:color="auto"/>
                                                <w:left w:val="none" w:sz="0" w:space="0" w:color="auto"/>
                                                <w:bottom w:val="none" w:sz="0" w:space="0" w:color="auto"/>
                                                <w:right w:val="none" w:sz="0" w:space="0" w:color="auto"/>
                                              </w:divBdr>
                                              <w:divsChild>
                                                <w:div w:id="1707633530">
                                                  <w:marLeft w:val="0"/>
                                                  <w:marRight w:val="0"/>
                                                  <w:marTop w:val="210"/>
                                                  <w:marBottom w:val="210"/>
                                                  <w:divBdr>
                                                    <w:top w:val="none" w:sz="0" w:space="0" w:color="auto"/>
                                                    <w:left w:val="none" w:sz="0" w:space="0" w:color="auto"/>
                                                    <w:bottom w:val="none" w:sz="0" w:space="0" w:color="auto"/>
                                                    <w:right w:val="none" w:sz="0" w:space="0" w:color="auto"/>
                                                  </w:divBdr>
                                                  <w:divsChild>
                                                    <w:div w:id="1393574529">
                                                      <w:marLeft w:val="480"/>
                                                      <w:marRight w:val="0"/>
                                                      <w:marTop w:val="0"/>
                                                      <w:marBottom w:val="240"/>
                                                      <w:divBdr>
                                                        <w:top w:val="none" w:sz="0" w:space="0" w:color="auto"/>
                                                        <w:left w:val="none" w:sz="0" w:space="0" w:color="auto"/>
                                                        <w:bottom w:val="none" w:sz="0" w:space="0" w:color="auto"/>
                                                        <w:right w:val="none" w:sz="0" w:space="0" w:color="auto"/>
                                                      </w:divBdr>
                                                    </w:div>
                                                  </w:divsChild>
                                                </w:div>
                                                <w:div w:id="244533538">
                                                  <w:marLeft w:val="0"/>
                                                  <w:marRight w:val="0"/>
                                                  <w:marTop w:val="210"/>
                                                  <w:marBottom w:val="210"/>
                                                  <w:divBdr>
                                                    <w:top w:val="none" w:sz="0" w:space="0" w:color="auto"/>
                                                    <w:left w:val="none" w:sz="0" w:space="0" w:color="auto"/>
                                                    <w:bottom w:val="none" w:sz="0" w:space="0" w:color="auto"/>
                                                    <w:right w:val="none" w:sz="0" w:space="0" w:color="auto"/>
                                                  </w:divBdr>
                                                  <w:divsChild>
                                                    <w:div w:id="1175654325">
                                                      <w:marLeft w:val="480"/>
                                                      <w:marRight w:val="0"/>
                                                      <w:marTop w:val="0"/>
                                                      <w:marBottom w:val="240"/>
                                                      <w:divBdr>
                                                        <w:top w:val="none" w:sz="0" w:space="0" w:color="auto"/>
                                                        <w:left w:val="none" w:sz="0" w:space="0" w:color="auto"/>
                                                        <w:bottom w:val="none" w:sz="0" w:space="0" w:color="auto"/>
                                                        <w:right w:val="none" w:sz="0" w:space="0" w:color="auto"/>
                                                      </w:divBdr>
                                                    </w:div>
                                                  </w:divsChild>
                                                </w:div>
                                                <w:div w:id="838928089">
                                                  <w:marLeft w:val="0"/>
                                                  <w:marRight w:val="0"/>
                                                  <w:marTop w:val="210"/>
                                                  <w:marBottom w:val="0"/>
                                                  <w:divBdr>
                                                    <w:top w:val="none" w:sz="0" w:space="0" w:color="auto"/>
                                                    <w:left w:val="none" w:sz="0" w:space="0" w:color="auto"/>
                                                    <w:bottom w:val="none" w:sz="0" w:space="0" w:color="auto"/>
                                                    <w:right w:val="none" w:sz="0" w:space="0" w:color="auto"/>
                                                  </w:divBdr>
                                                  <w:divsChild>
                                                    <w:div w:id="83040922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54576781">
                                      <w:marLeft w:val="0"/>
                                      <w:marRight w:val="0"/>
                                      <w:marTop w:val="210"/>
                                      <w:marBottom w:val="210"/>
                                      <w:divBdr>
                                        <w:top w:val="none" w:sz="0" w:space="0" w:color="auto"/>
                                        <w:left w:val="none" w:sz="0" w:space="0" w:color="auto"/>
                                        <w:bottom w:val="none" w:sz="0" w:space="0" w:color="auto"/>
                                        <w:right w:val="none" w:sz="0" w:space="0" w:color="auto"/>
                                      </w:divBdr>
                                      <w:divsChild>
                                        <w:div w:id="127674749">
                                          <w:marLeft w:val="480"/>
                                          <w:marRight w:val="0"/>
                                          <w:marTop w:val="0"/>
                                          <w:marBottom w:val="240"/>
                                          <w:divBdr>
                                            <w:top w:val="none" w:sz="0" w:space="0" w:color="auto"/>
                                            <w:left w:val="none" w:sz="0" w:space="0" w:color="auto"/>
                                            <w:bottom w:val="none" w:sz="0" w:space="0" w:color="auto"/>
                                            <w:right w:val="none" w:sz="0" w:space="0" w:color="auto"/>
                                          </w:divBdr>
                                          <w:divsChild>
                                            <w:div w:id="766731201">
                                              <w:marLeft w:val="0"/>
                                              <w:marRight w:val="0"/>
                                              <w:marTop w:val="0"/>
                                              <w:marBottom w:val="0"/>
                                              <w:divBdr>
                                                <w:top w:val="none" w:sz="0" w:space="0" w:color="auto"/>
                                                <w:left w:val="none" w:sz="0" w:space="0" w:color="auto"/>
                                                <w:bottom w:val="none" w:sz="0" w:space="0" w:color="auto"/>
                                                <w:right w:val="none" w:sz="0" w:space="0" w:color="auto"/>
                                              </w:divBdr>
                                              <w:divsChild>
                                                <w:div w:id="1373379160">
                                                  <w:marLeft w:val="0"/>
                                                  <w:marRight w:val="0"/>
                                                  <w:marTop w:val="210"/>
                                                  <w:marBottom w:val="210"/>
                                                  <w:divBdr>
                                                    <w:top w:val="none" w:sz="0" w:space="0" w:color="auto"/>
                                                    <w:left w:val="none" w:sz="0" w:space="0" w:color="auto"/>
                                                    <w:bottom w:val="none" w:sz="0" w:space="0" w:color="auto"/>
                                                    <w:right w:val="none" w:sz="0" w:space="0" w:color="auto"/>
                                                  </w:divBdr>
                                                  <w:divsChild>
                                                    <w:div w:id="1258708710">
                                                      <w:marLeft w:val="480"/>
                                                      <w:marRight w:val="0"/>
                                                      <w:marTop w:val="0"/>
                                                      <w:marBottom w:val="240"/>
                                                      <w:divBdr>
                                                        <w:top w:val="none" w:sz="0" w:space="0" w:color="auto"/>
                                                        <w:left w:val="none" w:sz="0" w:space="0" w:color="auto"/>
                                                        <w:bottom w:val="none" w:sz="0" w:space="0" w:color="auto"/>
                                                        <w:right w:val="none" w:sz="0" w:space="0" w:color="auto"/>
                                                      </w:divBdr>
                                                    </w:div>
                                                  </w:divsChild>
                                                </w:div>
                                                <w:div w:id="356153111">
                                                  <w:marLeft w:val="0"/>
                                                  <w:marRight w:val="0"/>
                                                  <w:marTop w:val="210"/>
                                                  <w:marBottom w:val="210"/>
                                                  <w:divBdr>
                                                    <w:top w:val="none" w:sz="0" w:space="0" w:color="auto"/>
                                                    <w:left w:val="none" w:sz="0" w:space="0" w:color="auto"/>
                                                    <w:bottom w:val="none" w:sz="0" w:space="0" w:color="auto"/>
                                                    <w:right w:val="none" w:sz="0" w:space="0" w:color="auto"/>
                                                  </w:divBdr>
                                                  <w:divsChild>
                                                    <w:div w:id="696587900">
                                                      <w:marLeft w:val="480"/>
                                                      <w:marRight w:val="0"/>
                                                      <w:marTop w:val="0"/>
                                                      <w:marBottom w:val="240"/>
                                                      <w:divBdr>
                                                        <w:top w:val="none" w:sz="0" w:space="0" w:color="auto"/>
                                                        <w:left w:val="none" w:sz="0" w:space="0" w:color="auto"/>
                                                        <w:bottom w:val="none" w:sz="0" w:space="0" w:color="auto"/>
                                                        <w:right w:val="none" w:sz="0" w:space="0" w:color="auto"/>
                                                      </w:divBdr>
                                                    </w:div>
                                                  </w:divsChild>
                                                </w:div>
                                                <w:div w:id="1522403166">
                                                  <w:marLeft w:val="0"/>
                                                  <w:marRight w:val="0"/>
                                                  <w:marTop w:val="210"/>
                                                  <w:marBottom w:val="210"/>
                                                  <w:divBdr>
                                                    <w:top w:val="none" w:sz="0" w:space="0" w:color="auto"/>
                                                    <w:left w:val="none" w:sz="0" w:space="0" w:color="auto"/>
                                                    <w:bottom w:val="none" w:sz="0" w:space="0" w:color="auto"/>
                                                    <w:right w:val="none" w:sz="0" w:space="0" w:color="auto"/>
                                                  </w:divBdr>
                                                  <w:divsChild>
                                                    <w:div w:id="1666200091">
                                                      <w:marLeft w:val="480"/>
                                                      <w:marRight w:val="0"/>
                                                      <w:marTop w:val="0"/>
                                                      <w:marBottom w:val="240"/>
                                                      <w:divBdr>
                                                        <w:top w:val="none" w:sz="0" w:space="0" w:color="auto"/>
                                                        <w:left w:val="none" w:sz="0" w:space="0" w:color="auto"/>
                                                        <w:bottom w:val="none" w:sz="0" w:space="0" w:color="auto"/>
                                                        <w:right w:val="none" w:sz="0" w:space="0" w:color="auto"/>
                                                      </w:divBdr>
                                                    </w:div>
                                                  </w:divsChild>
                                                </w:div>
                                                <w:div w:id="1476526153">
                                                  <w:marLeft w:val="0"/>
                                                  <w:marRight w:val="0"/>
                                                  <w:marTop w:val="210"/>
                                                  <w:marBottom w:val="210"/>
                                                  <w:divBdr>
                                                    <w:top w:val="none" w:sz="0" w:space="0" w:color="auto"/>
                                                    <w:left w:val="none" w:sz="0" w:space="0" w:color="auto"/>
                                                    <w:bottom w:val="none" w:sz="0" w:space="0" w:color="auto"/>
                                                    <w:right w:val="none" w:sz="0" w:space="0" w:color="auto"/>
                                                  </w:divBdr>
                                                  <w:divsChild>
                                                    <w:div w:id="708845759">
                                                      <w:marLeft w:val="480"/>
                                                      <w:marRight w:val="0"/>
                                                      <w:marTop w:val="0"/>
                                                      <w:marBottom w:val="240"/>
                                                      <w:divBdr>
                                                        <w:top w:val="none" w:sz="0" w:space="0" w:color="auto"/>
                                                        <w:left w:val="none" w:sz="0" w:space="0" w:color="auto"/>
                                                        <w:bottom w:val="none" w:sz="0" w:space="0" w:color="auto"/>
                                                        <w:right w:val="none" w:sz="0" w:space="0" w:color="auto"/>
                                                      </w:divBdr>
                                                    </w:div>
                                                  </w:divsChild>
                                                </w:div>
                                                <w:div w:id="1517384305">
                                                  <w:marLeft w:val="0"/>
                                                  <w:marRight w:val="0"/>
                                                  <w:marTop w:val="210"/>
                                                  <w:marBottom w:val="210"/>
                                                  <w:divBdr>
                                                    <w:top w:val="none" w:sz="0" w:space="0" w:color="auto"/>
                                                    <w:left w:val="none" w:sz="0" w:space="0" w:color="auto"/>
                                                    <w:bottom w:val="none" w:sz="0" w:space="0" w:color="auto"/>
                                                    <w:right w:val="none" w:sz="0" w:space="0" w:color="auto"/>
                                                  </w:divBdr>
                                                  <w:divsChild>
                                                    <w:div w:id="1439643838">
                                                      <w:marLeft w:val="480"/>
                                                      <w:marRight w:val="0"/>
                                                      <w:marTop w:val="0"/>
                                                      <w:marBottom w:val="240"/>
                                                      <w:divBdr>
                                                        <w:top w:val="none" w:sz="0" w:space="0" w:color="auto"/>
                                                        <w:left w:val="none" w:sz="0" w:space="0" w:color="auto"/>
                                                        <w:bottom w:val="none" w:sz="0" w:space="0" w:color="auto"/>
                                                        <w:right w:val="none" w:sz="0" w:space="0" w:color="auto"/>
                                                      </w:divBdr>
                                                      <w:divsChild>
                                                        <w:div w:id="321088665">
                                                          <w:marLeft w:val="0"/>
                                                          <w:marRight w:val="0"/>
                                                          <w:marTop w:val="0"/>
                                                          <w:marBottom w:val="0"/>
                                                          <w:divBdr>
                                                            <w:top w:val="none" w:sz="0" w:space="0" w:color="auto"/>
                                                            <w:left w:val="none" w:sz="0" w:space="0" w:color="auto"/>
                                                            <w:bottom w:val="none" w:sz="0" w:space="0" w:color="auto"/>
                                                            <w:right w:val="none" w:sz="0" w:space="0" w:color="auto"/>
                                                          </w:divBdr>
                                                          <w:divsChild>
                                                            <w:div w:id="914172127">
                                                              <w:marLeft w:val="0"/>
                                                              <w:marRight w:val="0"/>
                                                              <w:marTop w:val="0"/>
                                                              <w:marBottom w:val="0"/>
                                                              <w:divBdr>
                                                                <w:top w:val="none" w:sz="0" w:space="0" w:color="auto"/>
                                                                <w:left w:val="none" w:sz="0" w:space="0" w:color="auto"/>
                                                                <w:bottom w:val="none" w:sz="0" w:space="0" w:color="auto"/>
                                                                <w:right w:val="none" w:sz="0" w:space="0" w:color="auto"/>
                                                              </w:divBdr>
                                                              <w:divsChild>
                                                                <w:div w:id="9398253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493809">
                                                  <w:marLeft w:val="0"/>
                                                  <w:marRight w:val="0"/>
                                                  <w:marTop w:val="210"/>
                                                  <w:marBottom w:val="210"/>
                                                  <w:divBdr>
                                                    <w:top w:val="none" w:sz="0" w:space="0" w:color="auto"/>
                                                    <w:left w:val="none" w:sz="0" w:space="0" w:color="auto"/>
                                                    <w:bottom w:val="none" w:sz="0" w:space="0" w:color="auto"/>
                                                    <w:right w:val="none" w:sz="0" w:space="0" w:color="auto"/>
                                                  </w:divBdr>
                                                  <w:divsChild>
                                                    <w:div w:id="80881059">
                                                      <w:marLeft w:val="480"/>
                                                      <w:marRight w:val="0"/>
                                                      <w:marTop w:val="0"/>
                                                      <w:marBottom w:val="240"/>
                                                      <w:divBdr>
                                                        <w:top w:val="none" w:sz="0" w:space="0" w:color="auto"/>
                                                        <w:left w:val="none" w:sz="0" w:space="0" w:color="auto"/>
                                                        <w:bottom w:val="none" w:sz="0" w:space="0" w:color="auto"/>
                                                        <w:right w:val="none" w:sz="0" w:space="0" w:color="auto"/>
                                                      </w:divBdr>
                                                    </w:div>
                                                  </w:divsChild>
                                                </w:div>
                                                <w:div w:id="606622511">
                                                  <w:marLeft w:val="0"/>
                                                  <w:marRight w:val="0"/>
                                                  <w:marTop w:val="210"/>
                                                  <w:marBottom w:val="210"/>
                                                  <w:divBdr>
                                                    <w:top w:val="none" w:sz="0" w:space="0" w:color="auto"/>
                                                    <w:left w:val="none" w:sz="0" w:space="0" w:color="auto"/>
                                                    <w:bottom w:val="none" w:sz="0" w:space="0" w:color="auto"/>
                                                    <w:right w:val="none" w:sz="0" w:space="0" w:color="auto"/>
                                                  </w:divBdr>
                                                  <w:divsChild>
                                                    <w:div w:id="1966891296">
                                                      <w:marLeft w:val="480"/>
                                                      <w:marRight w:val="0"/>
                                                      <w:marTop w:val="0"/>
                                                      <w:marBottom w:val="240"/>
                                                      <w:divBdr>
                                                        <w:top w:val="none" w:sz="0" w:space="0" w:color="auto"/>
                                                        <w:left w:val="none" w:sz="0" w:space="0" w:color="auto"/>
                                                        <w:bottom w:val="none" w:sz="0" w:space="0" w:color="auto"/>
                                                        <w:right w:val="none" w:sz="0" w:space="0" w:color="auto"/>
                                                      </w:divBdr>
                                                      <w:divsChild>
                                                        <w:div w:id="1923097702">
                                                          <w:marLeft w:val="0"/>
                                                          <w:marRight w:val="0"/>
                                                          <w:marTop w:val="0"/>
                                                          <w:marBottom w:val="0"/>
                                                          <w:divBdr>
                                                            <w:top w:val="none" w:sz="0" w:space="0" w:color="auto"/>
                                                            <w:left w:val="none" w:sz="0" w:space="0" w:color="auto"/>
                                                            <w:bottom w:val="none" w:sz="0" w:space="0" w:color="auto"/>
                                                            <w:right w:val="none" w:sz="0" w:space="0" w:color="auto"/>
                                                          </w:divBdr>
                                                          <w:divsChild>
                                                            <w:div w:id="1987666720">
                                                              <w:marLeft w:val="0"/>
                                                              <w:marRight w:val="0"/>
                                                              <w:marTop w:val="0"/>
                                                              <w:marBottom w:val="0"/>
                                                              <w:divBdr>
                                                                <w:top w:val="none" w:sz="0" w:space="0" w:color="auto"/>
                                                                <w:left w:val="none" w:sz="0" w:space="0" w:color="auto"/>
                                                                <w:bottom w:val="none" w:sz="0" w:space="0" w:color="auto"/>
                                                                <w:right w:val="none" w:sz="0" w:space="0" w:color="auto"/>
                                                              </w:divBdr>
                                                              <w:divsChild>
                                                                <w:div w:id="176005780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810189">
                                                  <w:marLeft w:val="0"/>
                                                  <w:marRight w:val="0"/>
                                                  <w:marTop w:val="210"/>
                                                  <w:marBottom w:val="0"/>
                                                  <w:divBdr>
                                                    <w:top w:val="none" w:sz="0" w:space="0" w:color="auto"/>
                                                    <w:left w:val="none" w:sz="0" w:space="0" w:color="auto"/>
                                                    <w:bottom w:val="none" w:sz="0" w:space="0" w:color="auto"/>
                                                    <w:right w:val="none" w:sz="0" w:space="0" w:color="auto"/>
                                                  </w:divBdr>
                                                  <w:divsChild>
                                                    <w:div w:id="137353386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5617327">
                                      <w:marLeft w:val="0"/>
                                      <w:marRight w:val="0"/>
                                      <w:marTop w:val="210"/>
                                      <w:marBottom w:val="210"/>
                                      <w:divBdr>
                                        <w:top w:val="none" w:sz="0" w:space="0" w:color="auto"/>
                                        <w:left w:val="none" w:sz="0" w:space="0" w:color="auto"/>
                                        <w:bottom w:val="none" w:sz="0" w:space="0" w:color="auto"/>
                                        <w:right w:val="none" w:sz="0" w:space="0" w:color="auto"/>
                                      </w:divBdr>
                                      <w:divsChild>
                                        <w:div w:id="2138136059">
                                          <w:marLeft w:val="480"/>
                                          <w:marRight w:val="0"/>
                                          <w:marTop w:val="0"/>
                                          <w:marBottom w:val="240"/>
                                          <w:divBdr>
                                            <w:top w:val="none" w:sz="0" w:space="0" w:color="auto"/>
                                            <w:left w:val="none" w:sz="0" w:space="0" w:color="auto"/>
                                            <w:bottom w:val="none" w:sz="0" w:space="0" w:color="auto"/>
                                            <w:right w:val="none" w:sz="0" w:space="0" w:color="auto"/>
                                          </w:divBdr>
                                          <w:divsChild>
                                            <w:div w:id="1443762767">
                                              <w:marLeft w:val="0"/>
                                              <w:marRight w:val="0"/>
                                              <w:marTop w:val="0"/>
                                              <w:marBottom w:val="0"/>
                                              <w:divBdr>
                                                <w:top w:val="none" w:sz="0" w:space="0" w:color="auto"/>
                                                <w:left w:val="none" w:sz="0" w:space="0" w:color="auto"/>
                                                <w:bottom w:val="none" w:sz="0" w:space="0" w:color="auto"/>
                                                <w:right w:val="none" w:sz="0" w:space="0" w:color="auto"/>
                                              </w:divBdr>
                                              <w:divsChild>
                                                <w:div w:id="395904085">
                                                  <w:marLeft w:val="0"/>
                                                  <w:marRight w:val="0"/>
                                                  <w:marTop w:val="210"/>
                                                  <w:marBottom w:val="210"/>
                                                  <w:divBdr>
                                                    <w:top w:val="none" w:sz="0" w:space="0" w:color="auto"/>
                                                    <w:left w:val="none" w:sz="0" w:space="0" w:color="auto"/>
                                                    <w:bottom w:val="none" w:sz="0" w:space="0" w:color="auto"/>
                                                    <w:right w:val="none" w:sz="0" w:space="0" w:color="auto"/>
                                                  </w:divBdr>
                                                  <w:divsChild>
                                                    <w:div w:id="1370375677">
                                                      <w:marLeft w:val="480"/>
                                                      <w:marRight w:val="0"/>
                                                      <w:marTop w:val="0"/>
                                                      <w:marBottom w:val="240"/>
                                                      <w:divBdr>
                                                        <w:top w:val="none" w:sz="0" w:space="0" w:color="auto"/>
                                                        <w:left w:val="none" w:sz="0" w:space="0" w:color="auto"/>
                                                        <w:bottom w:val="none" w:sz="0" w:space="0" w:color="auto"/>
                                                        <w:right w:val="none" w:sz="0" w:space="0" w:color="auto"/>
                                                      </w:divBdr>
                                                      <w:divsChild>
                                                        <w:div w:id="163252413">
                                                          <w:marLeft w:val="0"/>
                                                          <w:marRight w:val="0"/>
                                                          <w:marTop w:val="0"/>
                                                          <w:marBottom w:val="0"/>
                                                          <w:divBdr>
                                                            <w:top w:val="none" w:sz="0" w:space="0" w:color="auto"/>
                                                            <w:left w:val="none" w:sz="0" w:space="0" w:color="auto"/>
                                                            <w:bottom w:val="none" w:sz="0" w:space="0" w:color="auto"/>
                                                            <w:right w:val="none" w:sz="0" w:space="0" w:color="auto"/>
                                                          </w:divBdr>
                                                          <w:divsChild>
                                                            <w:div w:id="2030642330">
                                                              <w:marLeft w:val="0"/>
                                                              <w:marRight w:val="0"/>
                                                              <w:marTop w:val="210"/>
                                                              <w:marBottom w:val="210"/>
                                                              <w:divBdr>
                                                                <w:top w:val="none" w:sz="0" w:space="0" w:color="auto"/>
                                                                <w:left w:val="none" w:sz="0" w:space="0" w:color="auto"/>
                                                                <w:bottom w:val="none" w:sz="0" w:space="0" w:color="auto"/>
                                                                <w:right w:val="none" w:sz="0" w:space="0" w:color="auto"/>
                                                              </w:divBdr>
                                                              <w:divsChild>
                                                                <w:div w:id="840239368">
                                                                  <w:marLeft w:val="480"/>
                                                                  <w:marRight w:val="0"/>
                                                                  <w:marTop w:val="0"/>
                                                                  <w:marBottom w:val="240"/>
                                                                  <w:divBdr>
                                                                    <w:top w:val="none" w:sz="0" w:space="0" w:color="auto"/>
                                                                    <w:left w:val="none" w:sz="0" w:space="0" w:color="auto"/>
                                                                    <w:bottom w:val="none" w:sz="0" w:space="0" w:color="auto"/>
                                                                    <w:right w:val="none" w:sz="0" w:space="0" w:color="auto"/>
                                                                  </w:divBdr>
                                                                  <w:divsChild>
                                                                    <w:div w:id="235286162">
                                                                      <w:marLeft w:val="0"/>
                                                                      <w:marRight w:val="0"/>
                                                                      <w:marTop w:val="0"/>
                                                                      <w:marBottom w:val="0"/>
                                                                      <w:divBdr>
                                                                        <w:top w:val="none" w:sz="0" w:space="0" w:color="auto"/>
                                                                        <w:left w:val="none" w:sz="0" w:space="0" w:color="auto"/>
                                                                        <w:bottom w:val="none" w:sz="0" w:space="0" w:color="auto"/>
                                                                        <w:right w:val="none" w:sz="0" w:space="0" w:color="auto"/>
                                                                      </w:divBdr>
                                                                      <w:divsChild>
                                                                        <w:div w:id="916288787">
                                                                          <w:marLeft w:val="0"/>
                                                                          <w:marRight w:val="0"/>
                                                                          <w:marTop w:val="0"/>
                                                                          <w:marBottom w:val="0"/>
                                                                          <w:divBdr>
                                                                            <w:top w:val="none" w:sz="0" w:space="0" w:color="auto"/>
                                                                            <w:left w:val="none" w:sz="0" w:space="0" w:color="auto"/>
                                                                            <w:bottom w:val="none" w:sz="0" w:space="0" w:color="auto"/>
                                                                            <w:right w:val="none" w:sz="0" w:space="0" w:color="auto"/>
                                                                          </w:divBdr>
                                                                          <w:divsChild>
                                                                            <w:div w:id="45267840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864605">
                                                              <w:marLeft w:val="0"/>
                                                              <w:marRight w:val="0"/>
                                                              <w:marTop w:val="210"/>
                                                              <w:marBottom w:val="210"/>
                                                              <w:divBdr>
                                                                <w:top w:val="none" w:sz="0" w:space="0" w:color="auto"/>
                                                                <w:left w:val="none" w:sz="0" w:space="0" w:color="auto"/>
                                                                <w:bottom w:val="none" w:sz="0" w:space="0" w:color="auto"/>
                                                                <w:right w:val="none" w:sz="0" w:space="0" w:color="auto"/>
                                                              </w:divBdr>
                                                              <w:divsChild>
                                                                <w:div w:id="1140464946">
                                                                  <w:marLeft w:val="480"/>
                                                                  <w:marRight w:val="0"/>
                                                                  <w:marTop w:val="0"/>
                                                                  <w:marBottom w:val="240"/>
                                                                  <w:divBdr>
                                                                    <w:top w:val="none" w:sz="0" w:space="0" w:color="auto"/>
                                                                    <w:left w:val="none" w:sz="0" w:space="0" w:color="auto"/>
                                                                    <w:bottom w:val="none" w:sz="0" w:space="0" w:color="auto"/>
                                                                    <w:right w:val="none" w:sz="0" w:space="0" w:color="auto"/>
                                                                  </w:divBdr>
                                                                </w:div>
                                                              </w:divsChild>
                                                            </w:div>
                                                            <w:div w:id="591160299">
                                                              <w:marLeft w:val="0"/>
                                                              <w:marRight w:val="0"/>
                                                              <w:marTop w:val="210"/>
                                                              <w:marBottom w:val="210"/>
                                                              <w:divBdr>
                                                                <w:top w:val="none" w:sz="0" w:space="0" w:color="auto"/>
                                                                <w:left w:val="none" w:sz="0" w:space="0" w:color="auto"/>
                                                                <w:bottom w:val="none" w:sz="0" w:space="0" w:color="auto"/>
                                                                <w:right w:val="none" w:sz="0" w:space="0" w:color="auto"/>
                                                              </w:divBdr>
                                                              <w:divsChild>
                                                                <w:div w:id="1737975182">
                                                                  <w:marLeft w:val="480"/>
                                                                  <w:marRight w:val="0"/>
                                                                  <w:marTop w:val="0"/>
                                                                  <w:marBottom w:val="240"/>
                                                                  <w:divBdr>
                                                                    <w:top w:val="none" w:sz="0" w:space="0" w:color="auto"/>
                                                                    <w:left w:val="none" w:sz="0" w:space="0" w:color="auto"/>
                                                                    <w:bottom w:val="none" w:sz="0" w:space="0" w:color="auto"/>
                                                                    <w:right w:val="none" w:sz="0" w:space="0" w:color="auto"/>
                                                                  </w:divBdr>
                                                                </w:div>
                                                              </w:divsChild>
                                                            </w:div>
                                                            <w:div w:id="763188524">
                                                              <w:marLeft w:val="0"/>
                                                              <w:marRight w:val="0"/>
                                                              <w:marTop w:val="210"/>
                                                              <w:marBottom w:val="210"/>
                                                              <w:divBdr>
                                                                <w:top w:val="none" w:sz="0" w:space="0" w:color="auto"/>
                                                                <w:left w:val="none" w:sz="0" w:space="0" w:color="auto"/>
                                                                <w:bottom w:val="none" w:sz="0" w:space="0" w:color="auto"/>
                                                                <w:right w:val="none" w:sz="0" w:space="0" w:color="auto"/>
                                                              </w:divBdr>
                                                              <w:divsChild>
                                                                <w:div w:id="1270743515">
                                                                  <w:marLeft w:val="480"/>
                                                                  <w:marRight w:val="0"/>
                                                                  <w:marTop w:val="0"/>
                                                                  <w:marBottom w:val="240"/>
                                                                  <w:divBdr>
                                                                    <w:top w:val="none" w:sz="0" w:space="0" w:color="auto"/>
                                                                    <w:left w:val="none" w:sz="0" w:space="0" w:color="auto"/>
                                                                    <w:bottom w:val="none" w:sz="0" w:space="0" w:color="auto"/>
                                                                    <w:right w:val="none" w:sz="0" w:space="0" w:color="auto"/>
                                                                  </w:divBdr>
                                                                </w:div>
                                                              </w:divsChild>
                                                            </w:div>
                                                            <w:div w:id="277563890">
                                                              <w:marLeft w:val="0"/>
                                                              <w:marRight w:val="0"/>
                                                              <w:marTop w:val="210"/>
                                                              <w:marBottom w:val="210"/>
                                                              <w:divBdr>
                                                                <w:top w:val="none" w:sz="0" w:space="0" w:color="auto"/>
                                                                <w:left w:val="none" w:sz="0" w:space="0" w:color="auto"/>
                                                                <w:bottom w:val="none" w:sz="0" w:space="0" w:color="auto"/>
                                                                <w:right w:val="none" w:sz="0" w:space="0" w:color="auto"/>
                                                              </w:divBdr>
                                                              <w:divsChild>
                                                                <w:div w:id="404651391">
                                                                  <w:marLeft w:val="480"/>
                                                                  <w:marRight w:val="0"/>
                                                                  <w:marTop w:val="0"/>
                                                                  <w:marBottom w:val="240"/>
                                                                  <w:divBdr>
                                                                    <w:top w:val="none" w:sz="0" w:space="0" w:color="auto"/>
                                                                    <w:left w:val="none" w:sz="0" w:space="0" w:color="auto"/>
                                                                    <w:bottom w:val="none" w:sz="0" w:space="0" w:color="auto"/>
                                                                    <w:right w:val="none" w:sz="0" w:space="0" w:color="auto"/>
                                                                  </w:divBdr>
                                                                </w:div>
                                                              </w:divsChild>
                                                            </w:div>
                                                            <w:div w:id="617956048">
                                                              <w:marLeft w:val="0"/>
                                                              <w:marRight w:val="0"/>
                                                              <w:marTop w:val="210"/>
                                                              <w:marBottom w:val="210"/>
                                                              <w:divBdr>
                                                                <w:top w:val="none" w:sz="0" w:space="0" w:color="auto"/>
                                                                <w:left w:val="none" w:sz="0" w:space="0" w:color="auto"/>
                                                                <w:bottom w:val="none" w:sz="0" w:space="0" w:color="auto"/>
                                                                <w:right w:val="none" w:sz="0" w:space="0" w:color="auto"/>
                                                              </w:divBdr>
                                                              <w:divsChild>
                                                                <w:div w:id="2021539488">
                                                                  <w:marLeft w:val="480"/>
                                                                  <w:marRight w:val="0"/>
                                                                  <w:marTop w:val="0"/>
                                                                  <w:marBottom w:val="240"/>
                                                                  <w:divBdr>
                                                                    <w:top w:val="none" w:sz="0" w:space="0" w:color="auto"/>
                                                                    <w:left w:val="none" w:sz="0" w:space="0" w:color="auto"/>
                                                                    <w:bottom w:val="none" w:sz="0" w:space="0" w:color="auto"/>
                                                                    <w:right w:val="none" w:sz="0" w:space="0" w:color="auto"/>
                                                                  </w:divBdr>
                                                                </w:div>
                                                              </w:divsChild>
                                                            </w:div>
                                                            <w:div w:id="1686205797">
                                                              <w:marLeft w:val="0"/>
                                                              <w:marRight w:val="0"/>
                                                              <w:marTop w:val="210"/>
                                                              <w:marBottom w:val="210"/>
                                                              <w:divBdr>
                                                                <w:top w:val="none" w:sz="0" w:space="0" w:color="auto"/>
                                                                <w:left w:val="none" w:sz="0" w:space="0" w:color="auto"/>
                                                                <w:bottom w:val="none" w:sz="0" w:space="0" w:color="auto"/>
                                                                <w:right w:val="none" w:sz="0" w:space="0" w:color="auto"/>
                                                              </w:divBdr>
                                                              <w:divsChild>
                                                                <w:div w:id="1332105214">
                                                                  <w:marLeft w:val="480"/>
                                                                  <w:marRight w:val="0"/>
                                                                  <w:marTop w:val="0"/>
                                                                  <w:marBottom w:val="240"/>
                                                                  <w:divBdr>
                                                                    <w:top w:val="none" w:sz="0" w:space="0" w:color="auto"/>
                                                                    <w:left w:val="none" w:sz="0" w:space="0" w:color="auto"/>
                                                                    <w:bottom w:val="none" w:sz="0" w:space="0" w:color="auto"/>
                                                                    <w:right w:val="none" w:sz="0" w:space="0" w:color="auto"/>
                                                                  </w:divBdr>
                                                                </w:div>
                                                              </w:divsChild>
                                                            </w:div>
                                                            <w:div w:id="149295786">
                                                              <w:marLeft w:val="0"/>
                                                              <w:marRight w:val="0"/>
                                                              <w:marTop w:val="210"/>
                                                              <w:marBottom w:val="0"/>
                                                              <w:divBdr>
                                                                <w:top w:val="none" w:sz="0" w:space="0" w:color="auto"/>
                                                                <w:left w:val="none" w:sz="0" w:space="0" w:color="auto"/>
                                                                <w:bottom w:val="none" w:sz="0" w:space="0" w:color="auto"/>
                                                                <w:right w:val="none" w:sz="0" w:space="0" w:color="auto"/>
                                                              </w:divBdr>
                                                              <w:divsChild>
                                                                <w:div w:id="144653366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90276665">
                                                  <w:marLeft w:val="0"/>
                                                  <w:marRight w:val="0"/>
                                                  <w:marTop w:val="210"/>
                                                  <w:marBottom w:val="210"/>
                                                  <w:divBdr>
                                                    <w:top w:val="none" w:sz="0" w:space="0" w:color="auto"/>
                                                    <w:left w:val="none" w:sz="0" w:space="0" w:color="auto"/>
                                                    <w:bottom w:val="none" w:sz="0" w:space="0" w:color="auto"/>
                                                    <w:right w:val="none" w:sz="0" w:space="0" w:color="auto"/>
                                                  </w:divBdr>
                                                  <w:divsChild>
                                                    <w:div w:id="192504595">
                                                      <w:marLeft w:val="480"/>
                                                      <w:marRight w:val="0"/>
                                                      <w:marTop w:val="0"/>
                                                      <w:marBottom w:val="240"/>
                                                      <w:divBdr>
                                                        <w:top w:val="none" w:sz="0" w:space="0" w:color="auto"/>
                                                        <w:left w:val="none" w:sz="0" w:space="0" w:color="auto"/>
                                                        <w:bottom w:val="none" w:sz="0" w:space="0" w:color="auto"/>
                                                        <w:right w:val="none" w:sz="0" w:space="0" w:color="auto"/>
                                                      </w:divBdr>
                                                      <w:divsChild>
                                                        <w:div w:id="125706069">
                                                          <w:marLeft w:val="0"/>
                                                          <w:marRight w:val="0"/>
                                                          <w:marTop w:val="0"/>
                                                          <w:marBottom w:val="0"/>
                                                          <w:divBdr>
                                                            <w:top w:val="none" w:sz="0" w:space="0" w:color="auto"/>
                                                            <w:left w:val="none" w:sz="0" w:space="0" w:color="auto"/>
                                                            <w:bottom w:val="none" w:sz="0" w:space="0" w:color="auto"/>
                                                            <w:right w:val="none" w:sz="0" w:space="0" w:color="auto"/>
                                                          </w:divBdr>
                                                          <w:divsChild>
                                                            <w:div w:id="1432898228">
                                                              <w:marLeft w:val="0"/>
                                                              <w:marRight w:val="0"/>
                                                              <w:marTop w:val="210"/>
                                                              <w:marBottom w:val="210"/>
                                                              <w:divBdr>
                                                                <w:top w:val="none" w:sz="0" w:space="0" w:color="auto"/>
                                                                <w:left w:val="none" w:sz="0" w:space="0" w:color="auto"/>
                                                                <w:bottom w:val="none" w:sz="0" w:space="0" w:color="auto"/>
                                                                <w:right w:val="none" w:sz="0" w:space="0" w:color="auto"/>
                                                              </w:divBdr>
                                                              <w:divsChild>
                                                                <w:div w:id="1161039435">
                                                                  <w:marLeft w:val="480"/>
                                                                  <w:marRight w:val="0"/>
                                                                  <w:marTop w:val="0"/>
                                                                  <w:marBottom w:val="240"/>
                                                                  <w:divBdr>
                                                                    <w:top w:val="none" w:sz="0" w:space="0" w:color="auto"/>
                                                                    <w:left w:val="none" w:sz="0" w:space="0" w:color="auto"/>
                                                                    <w:bottom w:val="none" w:sz="0" w:space="0" w:color="auto"/>
                                                                    <w:right w:val="none" w:sz="0" w:space="0" w:color="auto"/>
                                                                  </w:divBdr>
                                                                </w:div>
                                                              </w:divsChild>
                                                            </w:div>
                                                            <w:div w:id="548960043">
                                                              <w:marLeft w:val="0"/>
                                                              <w:marRight w:val="0"/>
                                                              <w:marTop w:val="210"/>
                                                              <w:marBottom w:val="210"/>
                                                              <w:divBdr>
                                                                <w:top w:val="none" w:sz="0" w:space="0" w:color="auto"/>
                                                                <w:left w:val="none" w:sz="0" w:space="0" w:color="auto"/>
                                                                <w:bottom w:val="none" w:sz="0" w:space="0" w:color="auto"/>
                                                                <w:right w:val="none" w:sz="0" w:space="0" w:color="auto"/>
                                                              </w:divBdr>
                                                              <w:divsChild>
                                                                <w:div w:id="142935511">
                                                                  <w:marLeft w:val="480"/>
                                                                  <w:marRight w:val="0"/>
                                                                  <w:marTop w:val="0"/>
                                                                  <w:marBottom w:val="240"/>
                                                                  <w:divBdr>
                                                                    <w:top w:val="none" w:sz="0" w:space="0" w:color="auto"/>
                                                                    <w:left w:val="none" w:sz="0" w:space="0" w:color="auto"/>
                                                                    <w:bottom w:val="none" w:sz="0" w:space="0" w:color="auto"/>
                                                                    <w:right w:val="none" w:sz="0" w:space="0" w:color="auto"/>
                                                                  </w:divBdr>
                                                                </w:div>
                                                              </w:divsChild>
                                                            </w:div>
                                                            <w:div w:id="79836874">
                                                              <w:marLeft w:val="0"/>
                                                              <w:marRight w:val="0"/>
                                                              <w:marTop w:val="210"/>
                                                              <w:marBottom w:val="0"/>
                                                              <w:divBdr>
                                                                <w:top w:val="none" w:sz="0" w:space="0" w:color="auto"/>
                                                                <w:left w:val="none" w:sz="0" w:space="0" w:color="auto"/>
                                                                <w:bottom w:val="none" w:sz="0" w:space="0" w:color="auto"/>
                                                                <w:right w:val="none" w:sz="0" w:space="0" w:color="auto"/>
                                                              </w:divBdr>
                                                              <w:divsChild>
                                                                <w:div w:id="152859383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7641633">
                                                  <w:marLeft w:val="0"/>
                                                  <w:marRight w:val="0"/>
                                                  <w:marTop w:val="210"/>
                                                  <w:marBottom w:val="210"/>
                                                  <w:divBdr>
                                                    <w:top w:val="none" w:sz="0" w:space="0" w:color="auto"/>
                                                    <w:left w:val="none" w:sz="0" w:space="0" w:color="auto"/>
                                                    <w:bottom w:val="none" w:sz="0" w:space="0" w:color="auto"/>
                                                    <w:right w:val="none" w:sz="0" w:space="0" w:color="auto"/>
                                                  </w:divBdr>
                                                  <w:divsChild>
                                                    <w:div w:id="1240754955">
                                                      <w:marLeft w:val="480"/>
                                                      <w:marRight w:val="0"/>
                                                      <w:marTop w:val="0"/>
                                                      <w:marBottom w:val="240"/>
                                                      <w:divBdr>
                                                        <w:top w:val="none" w:sz="0" w:space="0" w:color="auto"/>
                                                        <w:left w:val="none" w:sz="0" w:space="0" w:color="auto"/>
                                                        <w:bottom w:val="none" w:sz="0" w:space="0" w:color="auto"/>
                                                        <w:right w:val="none" w:sz="0" w:space="0" w:color="auto"/>
                                                      </w:divBdr>
                                                      <w:divsChild>
                                                        <w:div w:id="272712063">
                                                          <w:marLeft w:val="0"/>
                                                          <w:marRight w:val="0"/>
                                                          <w:marTop w:val="0"/>
                                                          <w:marBottom w:val="0"/>
                                                          <w:divBdr>
                                                            <w:top w:val="none" w:sz="0" w:space="0" w:color="auto"/>
                                                            <w:left w:val="none" w:sz="0" w:space="0" w:color="auto"/>
                                                            <w:bottom w:val="none" w:sz="0" w:space="0" w:color="auto"/>
                                                            <w:right w:val="none" w:sz="0" w:space="0" w:color="auto"/>
                                                          </w:divBdr>
                                                          <w:divsChild>
                                                            <w:div w:id="1062679922">
                                                              <w:marLeft w:val="0"/>
                                                              <w:marRight w:val="0"/>
                                                              <w:marTop w:val="210"/>
                                                              <w:marBottom w:val="210"/>
                                                              <w:divBdr>
                                                                <w:top w:val="none" w:sz="0" w:space="0" w:color="auto"/>
                                                                <w:left w:val="none" w:sz="0" w:space="0" w:color="auto"/>
                                                                <w:bottom w:val="none" w:sz="0" w:space="0" w:color="auto"/>
                                                                <w:right w:val="none" w:sz="0" w:space="0" w:color="auto"/>
                                                              </w:divBdr>
                                                              <w:divsChild>
                                                                <w:div w:id="1225991913">
                                                                  <w:marLeft w:val="480"/>
                                                                  <w:marRight w:val="0"/>
                                                                  <w:marTop w:val="0"/>
                                                                  <w:marBottom w:val="240"/>
                                                                  <w:divBdr>
                                                                    <w:top w:val="none" w:sz="0" w:space="0" w:color="auto"/>
                                                                    <w:left w:val="none" w:sz="0" w:space="0" w:color="auto"/>
                                                                    <w:bottom w:val="none" w:sz="0" w:space="0" w:color="auto"/>
                                                                    <w:right w:val="none" w:sz="0" w:space="0" w:color="auto"/>
                                                                  </w:divBdr>
                                                                </w:div>
                                                              </w:divsChild>
                                                            </w:div>
                                                            <w:div w:id="2030988605">
                                                              <w:marLeft w:val="0"/>
                                                              <w:marRight w:val="0"/>
                                                              <w:marTop w:val="210"/>
                                                              <w:marBottom w:val="210"/>
                                                              <w:divBdr>
                                                                <w:top w:val="none" w:sz="0" w:space="0" w:color="auto"/>
                                                                <w:left w:val="none" w:sz="0" w:space="0" w:color="auto"/>
                                                                <w:bottom w:val="none" w:sz="0" w:space="0" w:color="auto"/>
                                                                <w:right w:val="none" w:sz="0" w:space="0" w:color="auto"/>
                                                              </w:divBdr>
                                                              <w:divsChild>
                                                                <w:div w:id="2121951503">
                                                                  <w:marLeft w:val="480"/>
                                                                  <w:marRight w:val="0"/>
                                                                  <w:marTop w:val="0"/>
                                                                  <w:marBottom w:val="240"/>
                                                                  <w:divBdr>
                                                                    <w:top w:val="none" w:sz="0" w:space="0" w:color="auto"/>
                                                                    <w:left w:val="none" w:sz="0" w:space="0" w:color="auto"/>
                                                                    <w:bottom w:val="none" w:sz="0" w:space="0" w:color="auto"/>
                                                                    <w:right w:val="none" w:sz="0" w:space="0" w:color="auto"/>
                                                                  </w:divBdr>
                                                                </w:div>
                                                              </w:divsChild>
                                                            </w:div>
                                                            <w:div w:id="786967011">
                                                              <w:marLeft w:val="0"/>
                                                              <w:marRight w:val="0"/>
                                                              <w:marTop w:val="210"/>
                                                              <w:marBottom w:val="0"/>
                                                              <w:divBdr>
                                                                <w:top w:val="none" w:sz="0" w:space="0" w:color="auto"/>
                                                                <w:left w:val="none" w:sz="0" w:space="0" w:color="auto"/>
                                                                <w:bottom w:val="none" w:sz="0" w:space="0" w:color="auto"/>
                                                                <w:right w:val="none" w:sz="0" w:space="0" w:color="auto"/>
                                                              </w:divBdr>
                                                              <w:divsChild>
                                                                <w:div w:id="176379766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55932847">
                                                  <w:marLeft w:val="0"/>
                                                  <w:marRight w:val="0"/>
                                                  <w:marTop w:val="210"/>
                                                  <w:marBottom w:val="0"/>
                                                  <w:divBdr>
                                                    <w:top w:val="none" w:sz="0" w:space="0" w:color="auto"/>
                                                    <w:left w:val="none" w:sz="0" w:space="0" w:color="auto"/>
                                                    <w:bottom w:val="none" w:sz="0" w:space="0" w:color="auto"/>
                                                    <w:right w:val="none" w:sz="0" w:space="0" w:color="auto"/>
                                                  </w:divBdr>
                                                  <w:divsChild>
                                                    <w:div w:id="75867609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72257762">
                                      <w:marLeft w:val="0"/>
                                      <w:marRight w:val="0"/>
                                      <w:marTop w:val="210"/>
                                      <w:marBottom w:val="210"/>
                                      <w:divBdr>
                                        <w:top w:val="none" w:sz="0" w:space="0" w:color="auto"/>
                                        <w:left w:val="none" w:sz="0" w:space="0" w:color="auto"/>
                                        <w:bottom w:val="none" w:sz="0" w:space="0" w:color="auto"/>
                                        <w:right w:val="none" w:sz="0" w:space="0" w:color="auto"/>
                                      </w:divBdr>
                                      <w:divsChild>
                                        <w:div w:id="427894237">
                                          <w:marLeft w:val="480"/>
                                          <w:marRight w:val="0"/>
                                          <w:marTop w:val="0"/>
                                          <w:marBottom w:val="240"/>
                                          <w:divBdr>
                                            <w:top w:val="none" w:sz="0" w:space="0" w:color="auto"/>
                                            <w:left w:val="none" w:sz="0" w:space="0" w:color="auto"/>
                                            <w:bottom w:val="none" w:sz="0" w:space="0" w:color="auto"/>
                                            <w:right w:val="none" w:sz="0" w:space="0" w:color="auto"/>
                                          </w:divBdr>
                                          <w:divsChild>
                                            <w:div w:id="248466995">
                                              <w:marLeft w:val="0"/>
                                              <w:marRight w:val="0"/>
                                              <w:marTop w:val="0"/>
                                              <w:marBottom w:val="0"/>
                                              <w:divBdr>
                                                <w:top w:val="none" w:sz="0" w:space="0" w:color="auto"/>
                                                <w:left w:val="none" w:sz="0" w:space="0" w:color="auto"/>
                                                <w:bottom w:val="none" w:sz="0" w:space="0" w:color="auto"/>
                                                <w:right w:val="none" w:sz="0" w:space="0" w:color="auto"/>
                                              </w:divBdr>
                                              <w:divsChild>
                                                <w:div w:id="2127236995">
                                                  <w:marLeft w:val="0"/>
                                                  <w:marRight w:val="0"/>
                                                  <w:marTop w:val="210"/>
                                                  <w:marBottom w:val="210"/>
                                                  <w:divBdr>
                                                    <w:top w:val="none" w:sz="0" w:space="0" w:color="auto"/>
                                                    <w:left w:val="none" w:sz="0" w:space="0" w:color="auto"/>
                                                    <w:bottom w:val="none" w:sz="0" w:space="0" w:color="auto"/>
                                                    <w:right w:val="none" w:sz="0" w:space="0" w:color="auto"/>
                                                  </w:divBdr>
                                                  <w:divsChild>
                                                    <w:div w:id="1403142609">
                                                      <w:marLeft w:val="480"/>
                                                      <w:marRight w:val="0"/>
                                                      <w:marTop w:val="0"/>
                                                      <w:marBottom w:val="240"/>
                                                      <w:divBdr>
                                                        <w:top w:val="none" w:sz="0" w:space="0" w:color="auto"/>
                                                        <w:left w:val="none" w:sz="0" w:space="0" w:color="auto"/>
                                                        <w:bottom w:val="none" w:sz="0" w:space="0" w:color="auto"/>
                                                        <w:right w:val="none" w:sz="0" w:space="0" w:color="auto"/>
                                                      </w:divBdr>
                                                      <w:divsChild>
                                                        <w:div w:id="3165970">
                                                          <w:marLeft w:val="0"/>
                                                          <w:marRight w:val="0"/>
                                                          <w:marTop w:val="240"/>
                                                          <w:marBottom w:val="0"/>
                                                          <w:divBdr>
                                                            <w:top w:val="none" w:sz="0" w:space="0" w:color="auto"/>
                                                            <w:left w:val="none" w:sz="0" w:space="0" w:color="auto"/>
                                                            <w:bottom w:val="none" w:sz="0" w:space="0" w:color="auto"/>
                                                            <w:right w:val="none" w:sz="0" w:space="0" w:color="auto"/>
                                                          </w:divBdr>
                                                          <w:divsChild>
                                                            <w:div w:id="1712029139">
                                                              <w:marLeft w:val="0"/>
                                                              <w:marRight w:val="0"/>
                                                              <w:marTop w:val="0"/>
                                                              <w:marBottom w:val="0"/>
                                                              <w:divBdr>
                                                                <w:top w:val="none" w:sz="0" w:space="0" w:color="auto"/>
                                                                <w:left w:val="none" w:sz="0" w:space="0" w:color="auto"/>
                                                                <w:bottom w:val="none" w:sz="0" w:space="0" w:color="auto"/>
                                                                <w:right w:val="none" w:sz="0" w:space="0" w:color="auto"/>
                                                              </w:divBdr>
                                                            </w:div>
                                                            <w:div w:id="859969346">
                                                              <w:marLeft w:val="0"/>
                                                              <w:marRight w:val="0"/>
                                                              <w:marTop w:val="0"/>
                                                              <w:marBottom w:val="0"/>
                                                              <w:divBdr>
                                                                <w:top w:val="none" w:sz="0" w:space="0" w:color="auto"/>
                                                                <w:left w:val="none" w:sz="0" w:space="0" w:color="auto"/>
                                                                <w:bottom w:val="none" w:sz="0" w:space="0" w:color="auto"/>
                                                                <w:right w:val="none" w:sz="0" w:space="0" w:color="auto"/>
                                                              </w:divBdr>
                                                            </w:div>
                                                            <w:div w:id="1233541813">
                                                              <w:marLeft w:val="0"/>
                                                              <w:marRight w:val="0"/>
                                                              <w:marTop w:val="0"/>
                                                              <w:marBottom w:val="0"/>
                                                              <w:divBdr>
                                                                <w:top w:val="none" w:sz="0" w:space="0" w:color="auto"/>
                                                                <w:left w:val="none" w:sz="0" w:space="0" w:color="auto"/>
                                                                <w:bottom w:val="none" w:sz="0" w:space="0" w:color="auto"/>
                                                                <w:right w:val="none" w:sz="0" w:space="0" w:color="auto"/>
                                                              </w:divBdr>
                                                            </w:div>
                                                            <w:div w:id="1734965998">
                                                              <w:marLeft w:val="0"/>
                                                              <w:marRight w:val="0"/>
                                                              <w:marTop w:val="0"/>
                                                              <w:marBottom w:val="0"/>
                                                              <w:divBdr>
                                                                <w:top w:val="none" w:sz="0" w:space="0" w:color="auto"/>
                                                                <w:left w:val="none" w:sz="0" w:space="0" w:color="auto"/>
                                                                <w:bottom w:val="none" w:sz="0" w:space="0" w:color="auto"/>
                                                                <w:right w:val="none" w:sz="0" w:space="0" w:color="auto"/>
                                                              </w:divBdr>
                                                            </w:div>
                                                            <w:div w:id="416903836">
                                                              <w:marLeft w:val="0"/>
                                                              <w:marRight w:val="0"/>
                                                              <w:marTop w:val="0"/>
                                                              <w:marBottom w:val="0"/>
                                                              <w:divBdr>
                                                                <w:top w:val="none" w:sz="0" w:space="0" w:color="auto"/>
                                                                <w:left w:val="none" w:sz="0" w:space="0" w:color="auto"/>
                                                                <w:bottom w:val="none" w:sz="0" w:space="0" w:color="auto"/>
                                                                <w:right w:val="none" w:sz="0" w:space="0" w:color="auto"/>
                                                              </w:divBdr>
                                                            </w:div>
                                                            <w:div w:id="1864660677">
                                                              <w:marLeft w:val="0"/>
                                                              <w:marRight w:val="0"/>
                                                              <w:marTop w:val="0"/>
                                                              <w:marBottom w:val="0"/>
                                                              <w:divBdr>
                                                                <w:top w:val="none" w:sz="0" w:space="0" w:color="auto"/>
                                                                <w:left w:val="none" w:sz="0" w:space="0" w:color="auto"/>
                                                                <w:bottom w:val="none" w:sz="0" w:space="0" w:color="auto"/>
                                                                <w:right w:val="none" w:sz="0" w:space="0" w:color="auto"/>
                                                              </w:divBdr>
                                                            </w:div>
                                                            <w:div w:id="144247508">
                                                              <w:marLeft w:val="0"/>
                                                              <w:marRight w:val="0"/>
                                                              <w:marTop w:val="0"/>
                                                              <w:marBottom w:val="0"/>
                                                              <w:divBdr>
                                                                <w:top w:val="none" w:sz="0" w:space="0" w:color="auto"/>
                                                                <w:left w:val="none" w:sz="0" w:space="0" w:color="auto"/>
                                                                <w:bottom w:val="none" w:sz="0" w:space="0" w:color="auto"/>
                                                                <w:right w:val="none" w:sz="0" w:space="0" w:color="auto"/>
                                                              </w:divBdr>
                                                            </w:div>
                                                            <w:div w:id="1870992113">
                                                              <w:marLeft w:val="0"/>
                                                              <w:marRight w:val="0"/>
                                                              <w:marTop w:val="0"/>
                                                              <w:marBottom w:val="0"/>
                                                              <w:divBdr>
                                                                <w:top w:val="none" w:sz="0" w:space="0" w:color="auto"/>
                                                                <w:left w:val="none" w:sz="0" w:space="0" w:color="auto"/>
                                                                <w:bottom w:val="none" w:sz="0" w:space="0" w:color="auto"/>
                                                                <w:right w:val="none" w:sz="0" w:space="0" w:color="auto"/>
                                                              </w:divBdr>
                                                            </w:div>
                                                            <w:div w:id="672226394">
                                                              <w:marLeft w:val="0"/>
                                                              <w:marRight w:val="0"/>
                                                              <w:marTop w:val="0"/>
                                                              <w:marBottom w:val="0"/>
                                                              <w:divBdr>
                                                                <w:top w:val="none" w:sz="0" w:space="0" w:color="auto"/>
                                                                <w:left w:val="none" w:sz="0" w:space="0" w:color="auto"/>
                                                                <w:bottom w:val="none" w:sz="0" w:space="0" w:color="auto"/>
                                                                <w:right w:val="none" w:sz="0" w:space="0" w:color="auto"/>
                                                              </w:divBdr>
                                                            </w:div>
                                                            <w:div w:id="74978438">
                                                              <w:marLeft w:val="0"/>
                                                              <w:marRight w:val="0"/>
                                                              <w:marTop w:val="0"/>
                                                              <w:marBottom w:val="0"/>
                                                              <w:divBdr>
                                                                <w:top w:val="none" w:sz="0" w:space="0" w:color="auto"/>
                                                                <w:left w:val="none" w:sz="0" w:space="0" w:color="auto"/>
                                                                <w:bottom w:val="none" w:sz="0" w:space="0" w:color="auto"/>
                                                                <w:right w:val="none" w:sz="0" w:space="0" w:color="auto"/>
                                                              </w:divBdr>
                                                            </w:div>
                                                            <w:div w:id="1529290999">
                                                              <w:marLeft w:val="0"/>
                                                              <w:marRight w:val="0"/>
                                                              <w:marTop w:val="0"/>
                                                              <w:marBottom w:val="0"/>
                                                              <w:divBdr>
                                                                <w:top w:val="none" w:sz="0" w:space="0" w:color="auto"/>
                                                                <w:left w:val="none" w:sz="0" w:space="0" w:color="auto"/>
                                                                <w:bottom w:val="none" w:sz="0" w:space="0" w:color="auto"/>
                                                                <w:right w:val="none" w:sz="0" w:space="0" w:color="auto"/>
                                                              </w:divBdr>
                                                            </w:div>
                                                            <w:div w:id="694236436">
                                                              <w:marLeft w:val="0"/>
                                                              <w:marRight w:val="0"/>
                                                              <w:marTop w:val="0"/>
                                                              <w:marBottom w:val="0"/>
                                                              <w:divBdr>
                                                                <w:top w:val="none" w:sz="0" w:space="0" w:color="auto"/>
                                                                <w:left w:val="none" w:sz="0" w:space="0" w:color="auto"/>
                                                                <w:bottom w:val="none" w:sz="0" w:space="0" w:color="auto"/>
                                                                <w:right w:val="none" w:sz="0" w:space="0" w:color="auto"/>
                                                              </w:divBdr>
                                                            </w:div>
                                                            <w:div w:id="1770809487">
                                                              <w:marLeft w:val="0"/>
                                                              <w:marRight w:val="0"/>
                                                              <w:marTop w:val="0"/>
                                                              <w:marBottom w:val="0"/>
                                                              <w:divBdr>
                                                                <w:top w:val="none" w:sz="0" w:space="0" w:color="auto"/>
                                                                <w:left w:val="none" w:sz="0" w:space="0" w:color="auto"/>
                                                                <w:bottom w:val="none" w:sz="0" w:space="0" w:color="auto"/>
                                                                <w:right w:val="none" w:sz="0" w:space="0" w:color="auto"/>
                                                              </w:divBdr>
                                                            </w:div>
                                                          </w:divsChild>
                                                        </w:div>
                                                        <w:div w:id="2100712236">
                                                          <w:marLeft w:val="0"/>
                                                          <w:marRight w:val="0"/>
                                                          <w:marTop w:val="0"/>
                                                          <w:marBottom w:val="0"/>
                                                          <w:divBdr>
                                                            <w:top w:val="none" w:sz="0" w:space="0" w:color="auto"/>
                                                            <w:left w:val="none" w:sz="0" w:space="0" w:color="auto"/>
                                                            <w:bottom w:val="none" w:sz="0" w:space="0" w:color="auto"/>
                                                            <w:right w:val="none" w:sz="0" w:space="0" w:color="auto"/>
                                                          </w:divBdr>
                                                          <w:divsChild>
                                                            <w:div w:id="1177621816">
                                                              <w:marLeft w:val="0"/>
                                                              <w:marRight w:val="0"/>
                                                              <w:marTop w:val="210"/>
                                                              <w:marBottom w:val="210"/>
                                                              <w:divBdr>
                                                                <w:top w:val="none" w:sz="0" w:space="0" w:color="auto"/>
                                                                <w:left w:val="none" w:sz="0" w:space="0" w:color="auto"/>
                                                                <w:bottom w:val="none" w:sz="0" w:space="0" w:color="auto"/>
                                                                <w:right w:val="none" w:sz="0" w:space="0" w:color="auto"/>
                                                              </w:divBdr>
                                                              <w:divsChild>
                                                                <w:div w:id="136262278">
                                                                  <w:marLeft w:val="480"/>
                                                                  <w:marRight w:val="0"/>
                                                                  <w:marTop w:val="0"/>
                                                                  <w:marBottom w:val="240"/>
                                                                  <w:divBdr>
                                                                    <w:top w:val="none" w:sz="0" w:space="0" w:color="auto"/>
                                                                    <w:left w:val="none" w:sz="0" w:space="0" w:color="auto"/>
                                                                    <w:bottom w:val="none" w:sz="0" w:space="0" w:color="auto"/>
                                                                    <w:right w:val="none" w:sz="0" w:space="0" w:color="auto"/>
                                                                  </w:divBdr>
                                                                </w:div>
                                                              </w:divsChild>
                                                            </w:div>
                                                            <w:div w:id="511188127">
                                                              <w:marLeft w:val="0"/>
                                                              <w:marRight w:val="0"/>
                                                              <w:marTop w:val="210"/>
                                                              <w:marBottom w:val="0"/>
                                                              <w:divBdr>
                                                                <w:top w:val="none" w:sz="0" w:space="0" w:color="auto"/>
                                                                <w:left w:val="none" w:sz="0" w:space="0" w:color="auto"/>
                                                                <w:bottom w:val="none" w:sz="0" w:space="0" w:color="auto"/>
                                                                <w:right w:val="none" w:sz="0" w:space="0" w:color="auto"/>
                                                              </w:divBdr>
                                                              <w:divsChild>
                                                                <w:div w:id="1189222616">
                                                                  <w:marLeft w:val="480"/>
                                                                  <w:marRight w:val="0"/>
                                                                  <w:marTop w:val="0"/>
                                                                  <w:marBottom w:val="240"/>
                                                                  <w:divBdr>
                                                                    <w:top w:val="none" w:sz="0" w:space="0" w:color="auto"/>
                                                                    <w:left w:val="none" w:sz="0" w:space="0" w:color="auto"/>
                                                                    <w:bottom w:val="none" w:sz="0" w:space="0" w:color="auto"/>
                                                                    <w:right w:val="none" w:sz="0" w:space="0" w:color="auto"/>
                                                                  </w:divBdr>
                                                                  <w:divsChild>
                                                                    <w:div w:id="887105754">
                                                                      <w:marLeft w:val="0"/>
                                                                      <w:marRight w:val="0"/>
                                                                      <w:marTop w:val="0"/>
                                                                      <w:marBottom w:val="0"/>
                                                                      <w:divBdr>
                                                                        <w:top w:val="none" w:sz="0" w:space="0" w:color="auto"/>
                                                                        <w:left w:val="none" w:sz="0" w:space="0" w:color="auto"/>
                                                                        <w:bottom w:val="none" w:sz="0" w:space="0" w:color="auto"/>
                                                                        <w:right w:val="none" w:sz="0" w:space="0" w:color="auto"/>
                                                                      </w:divBdr>
                                                                      <w:divsChild>
                                                                        <w:div w:id="794131075">
                                                                          <w:marLeft w:val="0"/>
                                                                          <w:marRight w:val="0"/>
                                                                          <w:marTop w:val="210"/>
                                                                          <w:marBottom w:val="210"/>
                                                                          <w:divBdr>
                                                                            <w:top w:val="none" w:sz="0" w:space="0" w:color="auto"/>
                                                                            <w:left w:val="none" w:sz="0" w:space="0" w:color="auto"/>
                                                                            <w:bottom w:val="none" w:sz="0" w:space="0" w:color="auto"/>
                                                                            <w:right w:val="none" w:sz="0" w:space="0" w:color="auto"/>
                                                                          </w:divBdr>
                                                                          <w:divsChild>
                                                                            <w:div w:id="180165128">
                                                                              <w:marLeft w:val="480"/>
                                                                              <w:marRight w:val="0"/>
                                                                              <w:marTop w:val="0"/>
                                                                              <w:marBottom w:val="240"/>
                                                                              <w:divBdr>
                                                                                <w:top w:val="none" w:sz="0" w:space="0" w:color="auto"/>
                                                                                <w:left w:val="none" w:sz="0" w:space="0" w:color="auto"/>
                                                                                <w:bottom w:val="none" w:sz="0" w:space="0" w:color="auto"/>
                                                                                <w:right w:val="none" w:sz="0" w:space="0" w:color="auto"/>
                                                                              </w:divBdr>
                                                                            </w:div>
                                                                          </w:divsChild>
                                                                        </w:div>
                                                                        <w:div w:id="510410000">
                                                                          <w:marLeft w:val="0"/>
                                                                          <w:marRight w:val="0"/>
                                                                          <w:marTop w:val="210"/>
                                                                          <w:marBottom w:val="0"/>
                                                                          <w:divBdr>
                                                                            <w:top w:val="none" w:sz="0" w:space="0" w:color="auto"/>
                                                                            <w:left w:val="none" w:sz="0" w:space="0" w:color="auto"/>
                                                                            <w:bottom w:val="none" w:sz="0" w:space="0" w:color="auto"/>
                                                                            <w:right w:val="none" w:sz="0" w:space="0" w:color="auto"/>
                                                                          </w:divBdr>
                                                                          <w:divsChild>
                                                                            <w:div w:id="24426548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68263">
                                                  <w:marLeft w:val="0"/>
                                                  <w:marRight w:val="0"/>
                                                  <w:marTop w:val="210"/>
                                                  <w:marBottom w:val="210"/>
                                                  <w:divBdr>
                                                    <w:top w:val="none" w:sz="0" w:space="0" w:color="auto"/>
                                                    <w:left w:val="none" w:sz="0" w:space="0" w:color="auto"/>
                                                    <w:bottom w:val="none" w:sz="0" w:space="0" w:color="auto"/>
                                                    <w:right w:val="none" w:sz="0" w:space="0" w:color="auto"/>
                                                  </w:divBdr>
                                                  <w:divsChild>
                                                    <w:div w:id="564922485">
                                                      <w:marLeft w:val="480"/>
                                                      <w:marRight w:val="0"/>
                                                      <w:marTop w:val="0"/>
                                                      <w:marBottom w:val="240"/>
                                                      <w:divBdr>
                                                        <w:top w:val="none" w:sz="0" w:space="0" w:color="auto"/>
                                                        <w:left w:val="none" w:sz="0" w:space="0" w:color="auto"/>
                                                        <w:bottom w:val="none" w:sz="0" w:space="0" w:color="auto"/>
                                                        <w:right w:val="none" w:sz="0" w:space="0" w:color="auto"/>
                                                      </w:divBdr>
                                                    </w:div>
                                                  </w:divsChild>
                                                </w:div>
                                                <w:div w:id="481240737">
                                                  <w:marLeft w:val="0"/>
                                                  <w:marRight w:val="0"/>
                                                  <w:marTop w:val="210"/>
                                                  <w:marBottom w:val="210"/>
                                                  <w:divBdr>
                                                    <w:top w:val="none" w:sz="0" w:space="0" w:color="auto"/>
                                                    <w:left w:val="none" w:sz="0" w:space="0" w:color="auto"/>
                                                    <w:bottom w:val="none" w:sz="0" w:space="0" w:color="auto"/>
                                                    <w:right w:val="none" w:sz="0" w:space="0" w:color="auto"/>
                                                  </w:divBdr>
                                                  <w:divsChild>
                                                    <w:div w:id="1831872989">
                                                      <w:marLeft w:val="480"/>
                                                      <w:marRight w:val="0"/>
                                                      <w:marTop w:val="0"/>
                                                      <w:marBottom w:val="240"/>
                                                      <w:divBdr>
                                                        <w:top w:val="none" w:sz="0" w:space="0" w:color="auto"/>
                                                        <w:left w:val="none" w:sz="0" w:space="0" w:color="auto"/>
                                                        <w:bottom w:val="none" w:sz="0" w:space="0" w:color="auto"/>
                                                        <w:right w:val="none" w:sz="0" w:space="0" w:color="auto"/>
                                                      </w:divBdr>
                                                    </w:div>
                                                  </w:divsChild>
                                                </w:div>
                                                <w:div w:id="1054351195">
                                                  <w:marLeft w:val="0"/>
                                                  <w:marRight w:val="0"/>
                                                  <w:marTop w:val="210"/>
                                                  <w:marBottom w:val="210"/>
                                                  <w:divBdr>
                                                    <w:top w:val="none" w:sz="0" w:space="0" w:color="auto"/>
                                                    <w:left w:val="none" w:sz="0" w:space="0" w:color="auto"/>
                                                    <w:bottom w:val="none" w:sz="0" w:space="0" w:color="auto"/>
                                                    <w:right w:val="none" w:sz="0" w:space="0" w:color="auto"/>
                                                  </w:divBdr>
                                                  <w:divsChild>
                                                    <w:div w:id="159397403">
                                                      <w:marLeft w:val="480"/>
                                                      <w:marRight w:val="0"/>
                                                      <w:marTop w:val="0"/>
                                                      <w:marBottom w:val="240"/>
                                                      <w:divBdr>
                                                        <w:top w:val="none" w:sz="0" w:space="0" w:color="auto"/>
                                                        <w:left w:val="none" w:sz="0" w:space="0" w:color="auto"/>
                                                        <w:bottom w:val="none" w:sz="0" w:space="0" w:color="auto"/>
                                                        <w:right w:val="none" w:sz="0" w:space="0" w:color="auto"/>
                                                      </w:divBdr>
                                                    </w:div>
                                                  </w:divsChild>
                                                </w:div>
                                                <w:div w:id="526942155">
                                                  <w:marLeft w:val="0"/>
                                                  <w:marRight w:val="0"/>
                                                  <w:marTop w:val="210"/>
                                                  <w:marBottom w:val="210"/>
                                                  <w:divBdr>
                                                    <w:top w:val="none" w:sz="0" w:space="0" w:color="auto"/>
                                                    <w:left w:val="none" w:sz="0" w:space="0" w:color="auto"/>
                                                    <w:bottom w:val="none" w:sz="0" w:space="0" w:color="auto"/>
                                                    <w:right w:val="none" w:sz="0" w:space="0" w:color="auto"/>
                                                  </w:divBdr>
                                                  <w:divsChild>
                                                    <w:div w:id="1981571023">
                                                      <w:marLeft w:val="480"/>
                                                      <w:marRight w:val="0"/>
                                                      <w:marTop w:val="0"/>
                                                      <w:marBottom w:val="240"/>
                                                      <w:divBdr>
                                                        <w:top w:val="none" w:sz="0" w:space="0" w:color="auto"/>
                                                        <w:left w:val="none" w:sz="0" w:space="0" w:color="auto"/>
                                                        <w:bottom w:val="none" w:sz="0" w:space="0" w:color="auto"/>
                                                        <w:right w:val="none" w:sz="0" w:space="0" w:color="auto"/>
                                                      </w:divBdr>
                                                    </w:div>
                                                  </w:divsChild>
                                                </w:div>
                                                <w:div w:id="1383023818">
                                                  <w:marLeft w:val="0"/>
                                                  <w:marRight w:val="0"/>
                                                  <w:marTop w:val="210"/>
                                                  <w:marBottom w:val="210"/>
                                                  <w:divBdr>
                                                    <w:top w:val="none" w:sz="0" w:space="0" w:color="auto"/>
                                                    <w:left w:val="none" w:sz="0" w:space="0" w:color="auto"/>
                                                    <w:bottom w:val="none" w:sz="0" w:space="0" w:color="auto"/>
                                                    <w:right w:val="none" w:sz="0" w:space="0" w:color="auto"/>
                                                  </w:divBdr>
                                                  <w:divsChild>
                                                    <w:div w:id="993417611">
                                                      <w:marLeft w:val="480"/>
                                                      <w:marRight w:val="0"/>
                                                      <w:marTop w:val="0"/>
                                                      <w:marBottom w:val="240"/>
                                                      <w:divBdr>
                                                        <w:top w:val="none" w:sz="0" w:space="0" w:color="auto"/>
                                                        <w:left w:val="none" w:sz="0" w:space="0" w:color="auto"/>
                                                        <w:bottom w:val="none" w:sz="0" w:space="0" w:color="auto"/>
                                                        <w:right w:val="none" w:sz="0" w:space="0" w:color="auto"/>
                                                      </w:divBdr>
                                                    </w:div>
                                                  </w:divsChild>
                                                </w:div>
                                                <w:div w:id="1910537665">
                                                  <w:marLeft w:val="0"/>
                                                  <w:marRight w:val="0"/>
                                                  <w:marTop w:val="210"/>
                                                  <w:marBottom w:val="0"/>
                                                  <w:divBdr>
                                                    <w:top w:val="none" w:sz="0" w:space="0" w:color="auto"/>
                                                    <w:left w:val="none" w:sz="0" w:space="0" w:color="auto"/>
                                                    <w:bottom w:val="none" w:sz="0" w:space="0" w:color="auto"/>
                                                    <w:right w:val="none" w:sz="0" w:space="0" w:color="auto"/>
                                                  </w:divBdr>
                                                  <w:divsChild>
                                                    <w:div w:id="22145249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61923844">
                                      <w:marLeft w:val="0"/>
                                      <w:marRight w:val="0"/>
                                      <w:marTop w:val="210"/>
                                      <w:marBottom w:val="0"/>
                                      <w:divBdr>
                                        <w:top w:val="none" w:sz="0" w:space="0" w:color="auto"/>
                                        <w:left w:val="none" w:sz="0" w:space="0" w:color="auto"/>
                                        <w:bottom w:val="none" w:sz="0" w:space="0" w:color="auto"/>
                                        <w:right w:val="none" w:sz="0" w:space="0" w:color="auto"/>
                                      </w:divBdr>
                                      <w:divsChild>
                                        <w:div w:id="288244778">
                                          <w:marLeft w:val="480"/>
                                          <w:marRight w:val="0"/>
                                          <w:marTop w:val="0"/>
                                          <w:marBottom w:val="240"/>
                                          <w:divBdr>
                                            <w:top w:val="none" w:sz="0" w:space="0" w:color="auto"/>
                                            <w:left w:val="none" w:sz="0" w:space="0" w:color="auto"/>
                                            <w:bottom w:val="none" w:sz="0" w:space="0" w:color="auto"/>
                                            <w:right w:val="none" w:sz="0" w:space="0" w:color="auto"/>
                                          </w:divBdr>
                                          <w:divsChild>
                                            <w:div w:id="885138758">
                                              <w:marLeft w:val="0"/>
                                              <w:marRight w:val="0"/>
                                              <w:marTop w:val="0"/>
                                              <w:marBottom w:val="0"/>
                                              <w:divBdr>
                                                <w:top w:val="none" w:sz="0" w:space="0" w:color="auto"/>
                                                <w:left w:val="none" w:sz="0" w:space="0" w:color="auto"/>
                                                <w:bottom w:val="none" w:sz="0" w:space="0" w:color="auto"/>
                                                <w:right w:val="none" w:sz="0" w:space="0" w:color="auto"/>
                                              </w:divBdr>
                                              <w:divsChild>
                                                <w:div w:id="1364133413">
                                                  <w:marLeft w:val="0"/>
                                                  <w:marRight w:val="0"/>
                                                  <w:marTop w:val="210"/>
                                                  <w:marBottom w:val="210"/>
                                                  <w:divBdr>
                                                    <w:top w:val="none" w:sz="0" w:space="0" w:color="auto"/>
                                                    <w:left w:val="none" w:sz="0" w:space="0" w:color="auto"/>
                                                    <w:bottom w:val="none" w:sz="0" w:space="0" w:color="auto"/>
                                                    <w:right w:val="none" w:sz="0" w:space="0" w:color="auto"/>
                                                  </w:divBdr>
                                                  <w:divsChild>
                                                    <w:div w:id="1052919715">
                                                      <w:marLeft w:val="480"/>
                                                      <w:marRight w:val="0"/>
                                                      <w:marTop w:val="0"/>
                                                      <w:marBottom w:val="240"/>
                                                      <w:divBdr>
                                                        <w:top w:val="none" w:sz="0" w:space="0" w:color="auto"/>
                                                        <w:left w:val="none" w:sz="0" w:space="0" w:color="auto"/>
                                                        <w:bottom w:val="none" w:sz="0" w:space="0" w:color="auto"/>
                                                        <w:right w:val="none" w:sz="0" w:space="0" w:color="auto"/>
                                                      </w:divBdr>
                                                    </w:div>
                                                  </w:divsChild>
                                                </w:div>
                                                <w:div w:id="1743285133">
                                                  <w:marLeft w:val="0"/>
                                                  <w:marRight w:val="0"/>
                                                  <w:marTop w:val="210"/>
                                                  <w:marBottom w:val="210"/>
                                                  <w:divBdr>
                                                    <w:top w:val="none" w:sz="0" w:space="0" w:color="auto"/>
                                                    <w:left w:val="none" w:sz="0" w:space="0" w:color="auto"/>
                                                    <w:bottom w:val="none" w:sz="0" w:space="0" w:color="auto"/>
                                                    <w:right w:val="none" w:sz="0" w:space="0" w:color="auto"/>
                                                  </w:divBdr>
                                                  <w:divsChild>
                                                    <w:div w:id="1378318560">
                                                      <w:marLeft w:val="480"/>
                                                      <w:marRight w:val="0"/>
                                                      <w:marTop w:val="0"/>
                                                      <w:marBottom w:val="240"/>
                                                      <w:divBdr>
                                                        <w:top w:val="none" w:sz="0" w:space="0" w:color="auto"/>
                                                        <w:left w:val="none" w:sz="0" w:space="0" w:color="auto"/>
                                                        <w:bottom w:val="none" w:sz="0" w:space="0" w:color="auto"/>
                                                        <w:right w:val="none" w:sz="0" w:space="0" w:color="auto"/>
                                                      </w:divBdr>
                                                    </w:div>
                                                  </w:divsChild>
                                                </w:div>
                                                <w:div w:id="1543781478">
                                                  <w:marLeft w:val="0"/>
                                                  <w:marRight w:val="0"/>
                                                  <w:marTop w:val="210"/>
                                                  <w:marBottom w:val="210"/>
                                                  <w:divBdr>
                                                    <w:top w:val="none" w:sz="0" w:space="0" w:color="auto"/>
                                                    <w:left w:val="none" w:sz="0" w:space="0" w:color="auto"/>
                                                    <w:bottom w:val="none" w:sz="0" w:space="0" w:color="auto"/>
                                                    <w:right w:val="none" w:sz="0" w:space="0" w:color="auto"/>
                                                  </w:divBdr>
                                                  <w:divsChild>
                                                    <w:div w:id="958075344">
                                                      <w:marLeft w:val="480"/>
                                                      <w:marRight w:val="0"/>
                                                      <w:marTop w:val="0"/>
                                                      <w:marBottom w:val="240"/>
                                                      <w:divBdr>
                                                        <w:top w:val="none" w:sz="0" w:space="0" w:color="auto"/>
                                                        <w:left w:val="none" w:sz="0" w:space="0" w:color="auto"/>
                                                        <w:bottom w:val="none" w:sz="0" w:space="0" w:color="auto"/>
                                                        <w:right w:val="none" w:sz="0" w:space="0" w:color="auto"/>
                                                      </w:divBdr>
                                                    </w:div>
                                                  </w:divsChild>
                                                </w:div>
                                                <w:div w:id="319506861">
                                                  <w:marLeft w:val="0"/>
                                                  <w:marRight w:val="0"/>
                                                  <w:marTop w:val="210"/>
                                                  <w:marBottom w:val="210"/>
                                                  <w:divBdr>
                                                    <w:top w:val="none" w:sz="0" w:space="0" w:color="auto"/>
                                                    <w:left w:val="none" w:sz="0" w:space="0" w:color="auto"/>
                                                    <w:bottom w:val="none" w:sz="0" w:space="0" w:color="auto"/>
                                                    <w:right w:val="none" w:sz="0" w:space="0" w:color="auto"/>
                                                  </w:divBdr>
                                                  <w:divsChild>
                                                    <w:div w:id="948974456">
                                                      <w:marLeft w:val="480"/>
                                                      <w:marRight w:val="0"/>
                                                      <w:marTop w:val="0"/>
                                                      <w:marBottom w:val="240"/>
                                                      <w:divBdr>
                                                        <w:top w:val="none" w:sz="0" w:space="0" w:color="auto"/>
                                                        <w:left w:val="none" w:sz="0" w:space="0" w:color="auto"/>
                                                        <w:bottom w:val="none" w:sz="0" w:space="0" w:color="auto"/>
                                                        <w:right w:val="none" w:sz="0" w:space="0" w:color="auto"/>
                                                      </w:divBdr>
                                                    </w:div>
                                                  </w:divsChild>
                                                </w:div>
                                                <w:div w:id="149057165">
                                                  <w:marLeft w:val="0"/>
                                                  <w:marRight w:val="0"/>
                                                  <w:marTop w:val="210"/>
                                                  <w:marBottom w:val="210"/>
                                                  <w:divBdr>
                                                    <w:top w:val="none" w:sz="0" w:space="0" w:color="auto"/>
                                                    <w:left w:val="none" w:sz="0" w:space="0" w:color="auto"/>
                                                    <w:bottom w:val="none" w:sz="0" w:space="0" w:color="auto"/>
                                                    <w:right w:val="none" w:sz="0" w:space="0" w:color="auto"/>
                                                  </w:divBdr>
                                                  <w:divsChild>
                                                    <w:div w:id="265423776">
                                                      <w:marLeft w:val="480"/>
                                                      <w:marRight w:val="0"/>
                                                      <w:marTop w:val="0"/>
                                                      <w:marBottom w:val="240"/>
                                                      <w:divBdr>
                                                        <w:top w:val="none" w:sz="0" w:space="0" w:color="auto"/>
                                                        <w:left w:val="none" w:sz="0" w:space="0" w:color="auto"/>
                                                        <w:bottom w:val="none" w:sz="0" w:space="0" w:color="auto"/>
                                                        <w:right w:val="none" w:sz="0" w:space="0" w:color="auto"/>
                                                      </w:divBdr>
                                                    </w:div>
                                                  </w:divsChild>
                                                </w:div>
                                                <w:div w:id="623393524">
                                                  <w:marLeft w:val="0"/>
                                                  <w:marRight w:val="0"/>
                                                  <w:marTop w:val="210"/>
                                                  <w:marBottom w:val="0"/>
                                                  <w:divBdr>
                                                    <w:top w:val="none" w:sz="0" w:space="0" w:color="auto"/>
                                                    <w:left w:val="none" w:sz="0" w:space="0" w:color="auto"/>
                                                    <w:bottom w:val="none" w:sz="0" w:space="0" w:color="auto"/>
                                                    <w:right w:val="none" w:sz="0" w:space="0" w:color="auto"/>
                                                  </w:divBdr>
                                                  <w:divsChild>
                                                    <w:div w:id="83541591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95631890">
                                  <w:marLeft w:val="0"/>
                                  <w:marRight w:val="0"/>
                                  <w:marTop w:val="0"/>
                                  <w:marBottom w:val="0"/>
                                  <w:divBdr>
                                    <w:top w:val="none" w:sz="0" w:space="0" w:color="auto"/>
                                    <w:left w:val="none" w:sz="0" w:space="0" w:color="auto"/>
                                    <w:bottom w:val="none" w:sz="0" w:space="0" w:color="auto"/>
                                    <w:right w:val="none" w:sz="0" w:space="0" w:color="auto"/>
                                  </w:divBdr>
                                  <w:divsChild>
                                    <w:div w:id="2096126527">
                                      <w:marLeft w:val="0"/>
                                      <w:marRight w:val="0"/>
                                      <w:marTop w:val="0"/>
                                      <w:marBottom w:val="0"/>
                                      <w:divBdr>
                                        <w:top w:val="none" w:sz="0" w:space="0" w:color="auto"/>
                                        <w:left w:val="none" w:sz="0" w:space="0" w:color="auto"/>
                                        <w:bottom w:val="none" w:sz="0" w:space="0" w:color="auto"/>
                                        <w:right w:val="none" w:sz="0" w:space="0" w:color="auto"/>
                                      </w:divBdr>
                                      <w:divsChild>
                                        <w:div w:id="12682047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18712">
                              <w:marLeft w:val="0"/>
                              <w:marRight w:val="0"/>
                              <w:marTop w:val="480"/>
                              <w:marBottom w:val="60"/>
                              <w:divBdr>
                                <w:top w:val="none" w:sz="0" w:space="0" w:color="auto"/>
                                <w:left w:val="none" w:sz="0" w:space="0" w:color="auto"/>
                                <w:bottom w:val="none" w:sz="0" w:space="0" w:color="auto"/>
                                <w:right w:val="none" w:sz="0" w:space="0" w:color="auto"/>
                              </w:divBdr>
                            </w:div>
                            <w:div w:id="1150948208">
                              <w:marLeft w:val="0"/>
                              <w:marRight w:val="0"/>
                              <w:marTop w:val="0"/>
                              <w:marBottom w:val="0"/>
                              <w:divBdr>
                                <w:top w:val="none" w:sz="0" w:space="0" w:color="auto"/>
                                <w:left w:val="none" w:sz="0" w:space="0" w:color="auto"/>
                                <w:bottom w:val="none" w:sz="0" w:space="0" w:color="auto"/>
                                <w:right w:val="none" w:sz="0" w:space="0" w:color="auto"/>
                              </w:divBdr>
                              <w:divsChild>
                                <w:div w:id="1223323504">
                                  <w:marLeft w:val="0"/>
                                  <w:marRight w:val="0"/>
                                  <w:marTop w:val="0"/>
                                  <w:marBottom w:val="210"/>
                                  <w:divBdr>
                                    <w:top w:val="none" w:sz="0" w:space="0" w:color="auto"/>
                                    <w:left w:val="none" w:sz="0" w:space="0" w:color="auto"/>
                                    <w:bottom w:val="none" w:sz="0" w:space="0" w:color="auto"/>
                                    <w:right w:val="none" w:sz="0" w:space="0" w:color="auto"/>
                                  </w:divBdr>
                                </w:div>
                                <w:div w:id="1036201402">
                                  <w:marLeft w:val="0"/>
                                  <w:marRight w:val="0"/>
                                  <w:marTop w:val="0"/>
                                  <w:marBottom w:val="0"/>
                                  <w:divBdr>
                                    <w:top w:val="none" w:sz="0" w:space="0" w:color="auto"/>
                                    <w:left w:val="none" w:sz="0" w:space="0" w:color="auto"/>
                                    <w:bottom w:val="none" w:sz="0" w:space="0" w:color="auto"/>
                                    <w:right w:val="none" w:sz="0" w:space="0" w:color="auto"/>
                                  </w:divBdr>
                                  <w:divsChild>
                                    <w:div w:id="2045709590">
                                      <w:marLeft w:val="0"/>
                                      <w:marRight w:val="0"/>
                                      <w:marTop w:val="210"/>
                                      <w:marBottom w:val="210"/>
                                      <w:divBdr>
                                        <w:top w:val="none" w:sz="0" w:space="0" w:color="auto"/>
                                        <w:left w:val="none" w:sz="0" w:space="0" w:color="auto"/>
                                        <w:bottom w:val="none" w:sz="0" w:space="0" w:color="auto"/>
                                        <w:right w:val="none" w:sz="0" w:space="0" w:color="auto"/>
                                      </w:divBdr>
                                      <w:divsChild>
                                        <w:div w:id="1399014902">
                                          <w:marLeft w:val="480"/>
                                          <w:marRight w:val="0"/>
                                          <w:marTop w:val="0"/>
                                          <w:marBottom w:val="240"/>
                                          <w:divBdr>
                                            <w:top w:val="none" w:sz="0" w:space="0" w:color="auto"/>
                                            <w:left w:val="none" w:sz="0" w:space="0" w:color="auto"/>
                                            <w:bottom w:val="none" w:sz="0" w:space="0" w:color="auto"/>
                                            <w:right w:val="none" w:sz="0" w:space="0" w:color="auto"/>
                                          </w:divBdr>
                                        </w:div>
                                      </w:divsChild>
                                    </w:div>
                                    <w:div w:id="1840267272">
                                      <w:marLeft w:val="0"/>
                                      <w:marRight w:val="0"/>
                                      <w:marTop w:val="210"/>
                                      <w:marBottom w:val="210"/>
                                      <w:divBdr>
                                        <w:top w:val="none" w:sz="0" w:space="0" w:color="auto"/>
                                        <w:left w:val="none" w:sz="0" w:space="0" w:color="auto"/>
                                        <w:bottom w:val="none" w:sz="0" w:space="0" w:color="auto"/>
                                        <w:right w:val="none" w:sz="0" w:space="0" w:color="auto"/>
                                      </w:divBdr>
                                      <w:divsChild>
                                        <w:div w:id="1291785120">
                                          <w:marLeft w:val="480"/>
                                          <w:marRight w:val="0"/>
                                          <w:marTop w:val="0"/>
                                          <w:marBottom w:val="240"/>
                                          <w:divBdr>
                                            <w:top w:val="none" w:sz="0" w:space="0" w:color="auto"/>
                                            <w:left w:val="none" w:sz="0" w:space="0" w:color="auto"/>
                                            <w:bottom w:val="none" w:sz="0" w:space="0" w:color="auto"/>
                                            <w:right w:val="none" w:sz="0" w:space="0" w:color="auto"/>
                                          </w:divBdr>
                                          <w:divsChild>
                                            <w:div w:id="1108548825">
                                              <w:marLeft w:val="0"/>
                                              <w:marRight w:val="0"/>
                                              <w:marTop w:val="0"/>
                                              <w:marBottom w:val="0"/>
                                              <w:divBdr>
                                                <w:top w:val="none" w:sz="0" w:space="0" w:color="auto"/>
                                                <w:left w:val="none" w:sz="0" w:space="0" w:color="auto"/>
                                                <w:bottom w:val="none" w:sz="0" w:space="0" w:color="auto"/>
                                                <w:right w:val="none" w:sz="0" w:space="0" w:color="auto"/>
                                              </w:divBdr>
                                              <w:divsChild>
                                                <w:div w:id="1477449071">
                                                  <w:marLeft w:val="0"/>
                                                  <w:marRight w:val="0"/>
                                                  <w:marTop w:val="210"/>
                                                  <w:marBottom w:val="210"/>
                                                  <w:divBdr>
                                                    <w:top w:val="none" w:sz="0" w:space="0" w:color="auto"/>
                                                    <w:left w:val="none" w:sz="0" w:space="0" w:color="auto"/>
                                                    <w:bottom w:val="none" w:sz="0" w:space="0" w:color="auto"/>
                                                    <w:right w:val="none" w:sz="0" w:space="0" w:color="auto"/>
                                                  </w:divBdr>
                                                  <w:divsChild>
                                                    <w:div w:id="598216160">
                                                      <w:marLeft w:val="480"/>
                                                      <w:marRight w:val="0"/>
                                                      <w:marTop w:val="0"/>
                                                      <w:marBottom w:val="240"/>
                                                      <w:divBdr>
                                                        <w:top w:val="none" w:sz="0" w:space="0" w:color="auto"/>
                                                        <w:left w:val="none" w:sz="0" w:space="0" w:color="auto"/>
                                                        <w:bottom w:val="none" w:sz="0" w:space="0" w:color="auto"/>
                                                        <w:right w:val="none" w:sz="0" w:space="0" w:color="auto"/>
                                                      </w:divBdr>
                                                    </w:div>
                                                  </w:divsChild>
                                                </w:div>
                                                <w:div w:id="2108886113">
                                                  <w:marLeft w:val="0"/>
                                                  <w:marRight w:val="0"/>
                                                  <w:marTop w:val="210"/>
                                                  <w:marBottom w:val="210"/>
                                                  <w:divBdr>
                                                    <w:top w:val="none" w:sz="0" w:space="0" w:color="auto"/>
                                                    <w:left w:val="none" w:sz="0" w:space="0" w:color="auto"/>
                                                    <w:bottom w:val="none" w:sz="0" w:space="0" w:color="auto"/>
                                                    <w:right w:val="none" w:sz="0" w:space="0" w:color="auto"/>
                                                  </w:divBdr>
                                                  <w:divsChild>
                                                    <w:div w:id="1555893943">
                                                      <w:marLeft w:val="480"/>
                                                      <w:marRight w:val="0"/>
                                                      <w:marTop w:val="0"/>
                                                      <w:marBottom w:val="240"/>
                                                      <w:divBdr>
                                                        <w:top w:val="none" w:sz="0" w:space="0" w:color="auto"/>
                                                        <w:left w:val="none" w:sz="0" w:space="0" w:color="auto"/>
                                                        <w:bottom w:val="none" w:sz="0" w:space="0" w:color="auto"/>
                                                        <w:right w:val="none" w:sz="0" w:space="0" w:color="auto"/>
                                                      </w:divBdr>
                                                    </w:div>
                                                  </w:divsChild>
                                                </w:div>
                                                <w:div w:id="1906799066">
                                                  <w:marLeft w:val="0"/>
                                                  <w:marRight w:val="0"/>
                                                  <w:marTop w:val="210"/>
                                                  <w:marBottom w:val="210"/>
                                                  <w:divBdr>
                                                    <w:top w:val="none" w:sz="0" w:space="0" w:color="auto"/>
                                                    <w:left w:val="none" w:sz="0" w:space="0" w:color="auto"/>
                                                    <w:bottom w:val="none" w:sz="0" w:space="0" w:color="auto"/>
                                                    <w:right w:val="none" w:sz="0" w:space="0" w:color="auto"/>
                                                  </w:divBdr>
                                                  <w:divsChild>
                                                    <w:div w:id="2056157519">
                                                      <w:marLeft w:val="480"/>
                                                      <w:marRight w:val="0"/>
                                                      <w:marTop w:val="0"/>
                                                      <w:marBottom w:val="240"/>
                                                      <w:divBdr>
                                                        <w:top w:val="none" w:sz="0" w:space="0" w:color="auto"/>
                                                        <w:left w:val="none" w:sz="0" w:space="0" w:color="auto"/>
                                                        <w:bottom w:val="none" w:sz="0" w:space="0" w:color="auto"/>
                                                        <w:right w:val="none" w:sz="0" w:space="0" w:color="auto"/>
                                                      </w:divBdr>
                                                    </w:div>
                                                  </w:divsChild>
                                                </w:div>
                                                <w:div w:id="694118485">
                                                  <w:marLeft w:val="0"/>
                                                  <w:marRight w:val="0"/>
                                                  <w:marTop w:val="210"/>
                                                  <w:marBottom w:val="210"/>
                                                  <w:divBdr>
                                                    <w:top w:val="none" w:sz="0" w:space="0" w:color="auto"/>
                                                    <w:left w:val="none" w:sz="0" w:space="0" w:color="auto"/>
                                                    <w:bottom w:val="none" w:sz="0" w:space="0" w:color="auto"/>
                                                    <w:right w:val="none" w:sz="0" w:space="0" w:color="auto"/>
                                                  </w:divBdr>
                                                  <w:divsChild>
                                                    <w:div w:id="1937053929">
                                                      <w:marLeft w:val="480"/>
                                                      <w:marRight w:val="0"/>
                                                      <w:marTop w:val="0"/>
                                                      <w:marBottom w:val="240"/>
                                                      <w:divBdr>
                                                        <w:top w:val="none" w:sz="0" w:space="0" w:color="auto"/>
                                                        <w:left w:val="none" w:sz="0" w:space="0" w:color="auto"/>
                                                        <w:bottom w:val="none" w:sz="0" w:space="0" w:color="auto"/>
                                                        <w:right w:val="none" w:sz="0" w:space="0" w:color="auto"/>
                                                      </w:divBdr>
                                                    </w:div>
                                                  </w:divsChild>
                                                </w:div>
                                                <w:div w:id="216741305">
                                                  <w:marLeft w:val="0"/>
                                                  <w:marRight w:val="0"/>
                                                  <w:marTop w:val="210"/>
                                                  <w:marBottom w:val="210"/>
                                                  <w:divBdr>
                                                    <w:top w:val="none" w:sz="0" w:space="0" w:color="auto"/>
                                                    <w:left w:val="none" w:sz="0" w:space="0" w:color="auto"/>
                                                    <w:bottom w:val="none" w:sz="0" w:space="0" w:color="auto"/>
                                                    <w:right w:val="none" w:sz="0" w:space="0" w:color="auto"/>
                                                  </w:divBdr>
                                                  <w:divsChild>
                                                    <w:div w:id="855657558">
                                                      <w:marLeft w:val="480"/>
                                                      <w:marRight w:val="0"/>
                                                      <w:marTop w:val="0"/>
                                                      <w:marBottom w:val="240"/>
                                                      <w:divBdr>
                                                        <w:top w:val="none" w:sz="0" w:space="0" w:color="auto"/>
                                                        <w:left w:val="none" w:sz="0" w:space="0" w:color="auto"/>
                                                        <w:bottom w:val="none" w:sz="0" w:space="0" w:color="auto"/>
                                                        <w:right w:val="none" w:sz="0" w:space="0" w:color="auto"/>
                                                      </w:divBdr>
                                                    </w:div>
                                                  </w:divsChild>
                                                </w:div>
                                                <w:div w:id="185144033">
                                                  <w:marLeft w:val="0"/>
                                                  <w:marRight w:val="0"/>
                                                  <w:marTop w:val="210"/>
                                                  <w:marBottom w:val="210"/>
                                                  <w:divBdr>
                                                    <w:top w:val="none" w:sz="0" w:space="0" w:color="auto"/>
                                                    <w:left w:val="none" w:sz="0" w:space="0" w:color="auto"/>
                                                    <w:bottom w:val="none" w:sz="0" w:space="0" w:color="auto"/>
                                                    <w:right w:val="none" w:sz="0" w:space="0" w:color="auto"/>
                                                  </w:divBdr>
                                                  <w:divsChild>
                                                    <w:div w:id="416027376">
                                                      <w:marLeft w:val="480"/>
                                                      <w:marRight w:val="0"/>
                                                      <w:marTop w:val="0"/>
                                                      <w:marBottom w:val="240"/>
                                                      <w:divBdr>
                                                        <w:top w:val="none" w:sz="0" w:space="0" w:color="auto"/>
                                                        <w:left w:val="none" w:sz="0" w:space="0" w:color="auto"/>
                                                        <w:bottom w:val="none" w:sz="0" w:space="0" w:color="auto"/>
                                                        <w:right w:val="none" w:sz="0" w:space="0" w:color="auto"/>
                                                      </w:divBdr>
                                                    </w:div>
                                                  </w:divsChild>
                                                </w:div>
                                                <w:div w:id="1843658991">
                                                  <w:marLeft w:val="0"/>
                                                  <w:marRight w:val="0"/>
                                                  <w:marTop w:val="210"/>
                                                  <w:marBottom w:val="210"/>
                                                  <w:divBdr>
                                                    <w:top w:val="none" w:sz="0" w:space="0" w:color="auto"/>
                                                    <w:left w:val="none" w:sz="0" w:space="0" w:color="auto"/>
                                                    <w:bottom w:val="none" w:sz="0" w:space="0" w:color="auto"/>
                                                    <w:right w:val="none" w:sz="0" w:space="0" w:color="auto"/>
                                                  </w:divBdr>
                                                  <w:divsChild>
                                                    <w:div w:id="1541478885">
                                                      <w:marLeft w:val="480"/>
                                                      <w:marRight w:val="0"/>
                                                      <w:marTop w:val="0"/>
                                                      <w:marBottom w:val="240"/>
                                                      <w:divBdr>
                                                        <w:top w:val="none" w:sz="0" w:space="0" w:color="auto"/>
                                                        <w:left w:val="none" w:sz="0" w:space="0" w:color="auto"/>
                                                        <w:bottom w:val="none" w:sz="0" w:space="0" w:color="auto"/>
                                                        <w:right w:val="none" w:sz="0" w:space="0" w:color="auto"/>
                                                      </w:divBdr>
                                                    </w:div>
                                                  </w:divsChild>
                                                </w:div>
                                                <w:div w:id="1932006802">
                                                  <w:marLeft w:val="0"/>
                                                  <w:marRight w:val="0"/>
                                                  <w:marTop w:val="210"/>
                                                  <w:marBottom w:val="210"/>
                                                  <w:divBdr>
                                                    <w:top w:val="none" w:sz="0" w:space="0" w:color="auto"/>
                                                    <w:left w:val="none" w:sz="0" w:space="0" w:color="auto"/>
                                                    <w:bottom w:val="none" w:sz="0" w:space="0" w:color="auto"/>
                                                    <w:right w:val="none" w:sz="0" w:space="0" w:color="auto"/>
                                                  </w:divBdr>
                                                  <w:divsChild>
                                                    <w:div w:id="1591935673">
                                                      <w:marLeft w:val="480"/>
                                                      <w:marRight w:val="0"/>
                                                      <w:marTop w:val="0"/>
                                                      <w:marBottom w:val="240"/>
                                                      <w:divBdr>
                                                        <w:top w:val="none" w:sz="0" w:space="0" w:color="auto"/>
                                                        <w:left w:val="none" w:sz="0" w:space="0" w:color="auto"/>
                                                        <w:bottom w:val="none" w:sz="0" w:space="0" w:color="auto"/>
                                                        <w:right w:val="none" w:sz="0" w:space="0" w:color="auto"/>
                                                      </w:divBdr>
                                                    </w:div>
                                                  </w:divsChild>
                                                </w:div>
                                                <w:div w:id="572668195">
                                                  <w:marLeft w:val="0"/>
                                                  <w:marRight w:val="0"/>
                                                  <w:marTop w:val="210"/>
                                                  <w:marBottom w:val="210"/>
                                                  <w:divBdr>
                                                    <w:top w:val="none" w:sz="0" w:space="0" w:color="auto"/>
                                                    <w:left w:val="none" w:sz="0" w:space="0" w:color="auto"/>
                                                    <w:bottom w:val="none" w:sz="0" w:space="0" w:color="auto"/>
                                                    <w:right w:val="none" w:sz="0" w:space="0" w:color="auto"/>
                                                  </w:divBdr>
                                                  <w:divsChild>
                                                    <w:div w:id="43608496">
                                                      <w:marLeft w:val="480"/>
                                                      <w:marRight w:val="0"/>
                                                      <w:marTop w:val="0"/>
                                                      <w:marBottom w:val="240"/>
                                                      <w:divBdr>
                                                        <w:top w:val="none" w:sz="0" w:space="0" w:color="auto"/>
                                                        <w:left w:val="none" w:sz="0" w:space="0" w:color="auto"/>
                                                        <w:bottom w:val="none" w:sz="0" w:space="0" w:color="auto"/>
                                                        <w:right w:val="none" w:sz="0" w:space="0" w:color="auto"/>
                                                      </w:divBdr>
                                                    </w:div>
                                                  </w:divsChild>
                                                </w:div>
                                                <w:div w:id="1151215971">
                                                  <w:marLeft w:val="0"/>
                                                  <w:marRight w:val="0"/>
                                                  <w:marTop w:val="210"/>
                                                  <w:marBottom w:val="210"/>
                                                  <w:divBdr>
                                                    <w:top w:val="none" w:sz="0" w:space="0" w:color="auto"/>
                                                    <w:left w:val="none" w:sz="0" w:space="0" w:color="auto"/>
                                                    <w:bottom w:val="none" w:sz="0" w:space="0" w:color="auto"/>
                                                    <w:right w:val="none" w:sz="0" w:space="0" w:color="auto"/>
                                                  </w:divBdr>
                                                  <w:divsChild>
                                                    <w:div w:id="513887709">
                                                      <w:marLeft w:val="480"/>
                                                      <w:marRight w:val="0"/>
                                                      <w:marTop w:val="0"/>
                                                      <w:marBottom w:val="240"/>
                                                      <w:divBdr>
                                                        <w:top w:val="none" w:sz="0" w:space="0" w:color="auto"/>
                                                        <w:left w:val="none" w:sz="0" w:space="0" w:color="auto"/>
                                                        <w:bottom w:val="none" w:sz="0" w:space="0" w:color="auto"/>
                                                        <w:right w:val="none" w:sz="0" w:space="0" w:color="auto"/>
                                                      </w:divBdr>
                                                    </w:div>
                                                  </w:divsChild>
                                                </w:div>
                                                <w:div w:id="1347636241">
                                                  <w:marLeft w:val="0"/>
                                                  <w:marRight w:val="0"/>
                                                  <w:marTop w:val="210"/>
                                                  <w:marBottom w:val="210"/>
                                                  <w:divBdr>
                                                    <w:top w:val="none" w:sz="0" w:space="0" w:color="auto"/>
                                                    <w:left w:val="none" w:sz="0" w:space="0" w:color="auto"/>
                                                    <w:bottom w:val="none" w:sz="0" w:space="0" w:color="auto"/>
                                                    <w:right w:val="none" w:sz="0" w:space="0" w:color="auto"/>
                                                  </w:divBdr>
                                                  <w:divsChild>
                                                    <w:div w:id="1319533395">
                                                      <w:marLeft w:val="480"/>
                                                      <w:marRight w:val="0"/>
                                                      <w:marTop w:val="0"/>
                                                      <w:marBottom w:val="240"/>
                                                      <w:divBdr>
                                                        <w:top w:val="none" w:sz="0" w:space="0" w:color="auto"/>
                                                        <w:left w:val="none" w:sz="0" w:space="0" w:color="auto"/>
                                                        <w:bottom w:val="none" w:sz="0" w:space="0" w:color="auto"/>
                                                        <w:right w:val="none" w:sz="0" w:space="0" w:color="auto"/>
                                                      </w:divBdr>
                                                    </w:div>
                                                  </w:divsChild>
                                                </w:div>
                                                <w:div w:id="20405418">
                                                  <w:marLeft w:val="0"/>
                                                  <w:marRight w:val="0"/>
                                                  <w:marTop w:val="210"/>
                                                  <w:marBottom w:val="210"/>
                                                  <w:divBdr>
                                                    <w:top w:val="none" w:sz="0" w:space="0" w:color="auto"/>
                                                    <w:left w:val="none" w:sz="0" w:space="0" w:color="auto"/>
                                                    <w:bottom w:val="none" w:sz="0" w:space="0" w:color="auto"/>
                                                    <w:right w:val="none" w:sz="0" w:space="0" w:color="auto"/>
                                                  </w:divBdr>
                                                  <w:divsChild>
                                                    <w:div w:id="1435437357">
                                                      <w:marLeft w:val="480"/>
                                                      <w:marRight w:val="0"/>
                                                      <w:marTop w:val="0"/>
                                                      <w:marBottom w:val="240"/>
                                                      <w:divBdr>
                                                        <w:top w:val="none" w:sz="0" w:space="0" w:color="auto"/>
                                                        <w:left w:val="none" w:sz="0" w:space="0" w:color="auto"/>
                                                        <w:bottom w:val="none" w:sz="0" w:space="0" w:color="auto"/>
                                                        <w:right w:val="none" w:sz="0" w:space="0" w:color="auto"/>
                                                      </w:divBdr>
                                                    </w:div>
                                                  </w:divsChild>
                                                </w:div>
                                                <w:div w:id="1550145173">
                                                  <w:marLeft w:val="0"/>
                                                  <w:marRight w:val="0"/>
                                                  <w:marTop w:val="210"/>
                                                  <w:marBottom w:val="0"/>
                                                  <w:divBdr>
                                                    <w:top w:val="none" w:sz="0" w:space="0" w:color="auto"/>
                                                    <w:left w:val="none" w:sz="0" w:space="0" w:color="auto"/>
                                                    <w:bottom w:val="none" w:sz="0" w:space="0" w:color="auto"/>
                                                    <w:right w:val="none" w:sz="0" w:space="0" w:color="auto"/>
                                                  </w:divBdr>
                                                  <w:divsChild>
                                                    <w:div w:id="43879315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283458767">
                                      <w:marLeft w:val="0"/>
                                      <w:marRight w:val="0"/>
                                      <w:marTop w:val="210"/>
                                      <w:marBottom w:val="210"/>
                                      <w:divBdr>
                                        <w:top w:val="none" w:sz="0" w:space="0" w:color="auto"/>
                                        <w:left w:val="none" w:sz="0" w:space="0" w:color="auto"/>
                                        <w:bottom w:val="none" w:sz="0" w:space="0" w:color="auto"/>
                                        <w:right w:val="none" w:sz="0" w:space="0" w:color="auto"/>
                                      </w:divBdr>
                                      <w:divsChild>
                                        <w:div w:id="2124881947">
                                          <w:marLeft w:val="480"/>
                                          <w:marRight w:val="0"/>
                                          <w:marTop w:val="0"/>
                                          <w:marBottom w:val="240"/>
                                          <w:divBdr>
                                            <w:top w:val="none" w:sz="0" w:space="0" w:color="auto"/>
                                            <w:left w:val="none" w:sz="0" w:space="0" w:color="auto"/>
                                            <w:bottom w:val="none" w:sz="0" w:space="0" w:color="auto"/>
                                            <w:right w:val="none" w:sz="0" w:space="0" w:color="auto"/>
                                          </w:divBdr>
                                          <w:divsChild>
                                            <w:div w:id="834565862">
                                              <w:marLeft w:val="0"/>
                                              <w:marRight w:val="0"/>
                                              <w:marTop w:val="0"/>
                                              <w:marBottom w:val="0"/>
                                              <w:divBdr>
                                                <w:top w:val="none" w:sz="0" w:space="0" w:color="auto"/>
                                                <w:left w:val="none" w:sz="0" w:space="0" w:color="auto"/>
                                                <w:bottom w:val="none" w:sz="0" w:space="0" w:color="auto"/>
                                                <w:right w:val="none" w:sz="0" w:space="0" w:color="auto"/>
                                              </w:divBdr>
                                              <w:divsChild>
                                                <w:div w:id="1891650149">
                                                  <w:marLeft w:val="0"/>
                                                  <w:marRight w:val="0"/>
                                                  <w:marTop w:val="210"/>
                                                  <w:marBottom w:val="210"/>
                                                  <w:divBdr>
                                                    <w:top w:val="none" w:sz="0" w:space="0" w:color="auto"/>
                                                    <w:left w:val="none" w:sz="0" w:space="0" w:color="auto"/>
                                                    <w:bottom w:val="none" w:sz="0" w:space="0" w:color="auto"/>
                                                    <w:right w:val="none" w:sz="0" w:space="0" w:color="auto"/>
                                                  </w:divBdr>
                                                  <w:divsChild>
                                                    <w:div w:id="55865011">
                                                      <w:marLeft w:val="480"/>
                                                      <w:marRight w:val="0"/>
                                                      <w:marTop w:val="0"/>
                                                      <w:marBottom w:val="240"/>
                                                      <w:divBdr>
                                                        <w:top w:val="none" w:sz="0" w:space="0" w:color="auto"/>
                                                        <w:left w:val="none" w:sz="0" w:space="0" w:color="auto"/>
                                                        <w:bottom w:val="none" w:sz="0" w:space="0" w:color="auto"/>
                                                        <w:right w:val="none" w:sz="0" w:space="0" w:color="auto"/>
                                                      </w:divBdr>
                                                    </w:div>
                                                  </w:divsChild>
                                                </w:div>
                                                <w:div w:id="1633092430">
                                                  <w:marLeft w:val="0"/>
                                                  <w:marRight w:val="0"/>
                                                  <w:marTop w:val="210"/>
                                                  <w:marBottom w:val="210"/>
                                                  <w:divBdr>
                                                    <w:top w:val="none" w:sz="0" w:space="0" w:color="auto"/>
                                                    <w:left w:val="none" w:sz="0" w:space="0" w:color="auto"/>
                                                    <w:bottom w:val="none" w:sz="0" w:space="0" w:color="auto"/>
                                                    <w:right w:val="none" w:sz="0" w:space="0" w:color="auto"/>
                                                  </w:divBdr>
                                                  <w:divsChild>
                                                    <w:div w:id="360521165">
                                                      <w:marLeft w:val="480"/>
                                                      <w:marRight w:val="0"/>
                                                      <w:marTop w:val="0"/>
                                                      <w:marBottom w:val="240"/>
                                                      <w:divBdr>
                                                        <w:top w:val="none" w:sz="0" w:space="0" w:color="auto"/>
                                                        <w:left w:val="none" w:sz="0" w:space="0" w:color="auto"/>
                                                        <w:bottom w:val="none" w:sz="0" w:space="0" w:color="auto"/>
                                                        <w:right w:val="none" w:sz="0" w:space="0" w:color="auto"/>
                                                      </w:divBdr>
                                                    </w:div>
                                                  </w:divsChild>
                                                </w:div>
                                                <w:div w:id="1792820736">
                                                  <w:marLeft w:val="0"/>
                                                  <w:marRight w:val="0"/>
                                                  <w:marTop w:val="210"/>
                                                  <w:marBottom w:val="210"/>
                                                  <w:divBdr>
                                                    <w:top w:val="none" w:sz="0" w:space="0" w:color="auto"/>
                                                    <w:left w:val="none" w:sz="0" w:space="0" w:color="auto"/>
                                                    <w:bottom w:val="none" w:sz="0" w:space="0" w:color="auto"/>
                                                    <w:right w:val="none" w:sz="0" w:space="0" w:color="auto"/>
                                                  </w:divBdr>
                                                  <w:divsChild>
                                                    <w:div w:id="1133716885">
                                                      <w:marLeft w:val="480"/>
                                                      <w:marRight w:val="0"/>
                                                      <w:marTop w:val="0"/>
                                                      <w:marBottom w:val="240"/>
                                                      <w:divBdr>
                                                        <w:top w:val="none" w:sz="0" w:space="0" w:color="auto"/>
                                                        <w:left w:val="none" w:sz="0" w:space="0" w:color="auto"/>
                                                        <w:bottom w:val="none" w:sz="0" w:space="0" w:color="auto"/>
                                                        <w:right w:val="none" w:sz="0" w:space="0" w:color="auto"/>
                                                      </w:divBdr>
                                                    </w:div>
                                                  </w:divsChild>
                                                </w:div>
                                                <w:div w:id="1999915264">
                                                  <w:marLeft w:val="0"/>
                                                  <w:marRight w:val="0"/>
                                                  <w:marTop w:val="210"/>
                                                  <w:marBottom w:val="210"/>
                                                  <w:divBdr>
                                                    <w:top w:val="none" w:sz="0" w:space="0" w:color="auto"/>
                                                    <w:left w:val="none" w:sz="0" w:space="0" w:color="auto"/>
                                                    <w:bottom w:val="none" w:sz="0" w:space="0" w:color="auto"/>
                                                    <w:right w:val="none" w:sz="0" w:space="0" w:color="auto"/>
                                                  </w:divBdr>
                                                  <w:divsChild>
                                                    <w:div w:id="94518886">
                                                      <w:marLeft w:val="480"/>
                                                      <w:marRight w:val="0"/>
                                                      <w:marTop w:val="0"/>
                                                      <w:marBottom w:val="240"/>
                                                      <w:divBdr>
                                                        <w:top w:val="none" w:sz="0" w:space="0" w:color="auto"/>
                                                        <w:left w:val="none" w:sz="0" w:space="0" w:color="auto"/>
                                                        <w:bottom w:val="none" w:sz="0" w:space="0" w:color="auto"/>
                                                        <w:right w:val="none" w:sz="0" w:space="0" w:color="auto"/>
                                                      </w:divBdr>
                                                    </w:div>
                                                  </w:divsChild>
                                                </w:div>
                                                <w:div w:id="569929716">
                                                  <w:marLeft w:val="0"/>
                                                  <w:marRight w:val="0"/>
                                                  <w:marTop w:val="210"/>
                                                  <w:marBottom w:val="210"/>
                                                  <w:divBdr>
                                                    <w:top w:val="none" w:sz="0" w:space="0" w:color="auto"/>
                                                    <w:left w:val="none" w:sz="0" w:space="0" w:color="auto"/>
                                                    <w:bottom w:val="none" w:sz="0" w:space="0" w:color="auto"/>
                                                    <w:right w:val="none" w:sz="0" w:space="0" w:color="auto"/>
                                                  </w:divBdr>
                                                  <w:divsChild>
                                                    <w:div w:id="729688788">
                                                      <w:marLeft w:val="480"/>
                                                      <w:marRight w:val="0"/>
                                                      <w:marTop w:val="0"/>
                                                      <w:marBottom w:val="240"/>
                                                      <w:divBdr>
                                                        <w:top w:val="none" w:sz="0" w:space="0" w:color="auto"/>
                                                        <w:left w:val="none" w:sz="0" w:space="0" w:color="auto"/>
                                                        <w:bottom w:val="none" w:sz="0" w:space="0" w:color="auto"/>
                                                        <w:right w:val="none" w:sz="0" w:space="0" w:color="auto"/>
                                                      </w:divBdr>
                                                    </w:div>
                                                  </w:divsChild>
                                                </w:div>
                                                <w:div w:id="1279290810">
                                                  <w:marLeft w:val="0"/>
                                                  <w:marRight w:val="0"/>
                                                  <w:marTop w:val="210"/>
                                                  <w:marBottom w:val="210"/>
                                                  <w:divBdr>
                                                    <w:top w:val="none" w:sz="0" w:space="0" w:color="auto"/>
                                                    <w:left w:val="none" w:sz="0" w:space="0" w:color="auto"/>
                                                    <w:bottom w:val="none" w:sz="0" w:space="0" w:color="auto"/>
                                                    <w:right w:val="none" w:sz="0" w:space="0" w:color="auto"/>
                                                  </w:divBdr>
                                                  <w:divsChild>
                                                    <w:div w:id="2094431940">
                                                      <w:marLeft w:val="480"/>
                                                      <w:marRight w:val="0"/>
                                                      <w:marTop w:val="0"/>
                                                      <w:marBottom w:val="240"/>
                                                      <w:divBdr>
                                                        <w:top w:val="none" w:sz="0" w:space="0" w:color="auto"/>
                                                        <w:left w:val="none" w:sz="0" w:space="0" w:color="auto"/>
                                                        <w:bottom w:val="none" w:sz="0" w:space="0" w:color="auto"/>
                                                        <w:right w:val="none" w:sz="0" w:space="0" w:color="auto"/>
                                                      </w:divBdr>
                                                    </w:div>
                                                  </w:divsChild>
                                                </w:div>
                                                <w:div w:id="658969226">
                                                  <w:marLeft w:val="0"/>
                                                  <w:marRight w:val="0"/>
                                                  <w:marTop w:val="210"/>
                                                  <w:marBottom w:val="210"/>
                                                  <w:divBdr>
                                                    <w:top w:val="none" w:sz="0" w:space="0" w:color="auto"/>
                                                    <w:left w:val="none" w:sz="0" w:space="0" w:color="auto"/>
                                                    <w:bottom w:val="none" w:sz="0" w:space="0" w:color="auto"/>
                                                    <w:right w:val="none" w:sz="0" w:space="0" w:color="auto"/>
                                                  </w:divBdr>
                                                  <w:divsChild>
                                                    <w:div w:id="758798356">
                                                      <w:marLeft w:val="480"/>
                                                      <w:marRight w:val="0"/>
                                                      <w:marTop w:val="0"/>
                                                      <w:marBottom w:val="240"/>
                                                      <w:divBdr>
                                                        <w:top w:val="none" w:sz="0" w:space="0" w:color="auto"/>
                                                        <w:left w:val="none" w:sz="0" w:space="0" w:color="auto"/>
                                                        <w:bottom w:val="none" w:sz="0" w:space="0" w:color="auto"/>
                                                        <w:right w:val="none" w:sz="0" w:space="0" w:color="auto"/>
                                                      </w:divBdr>
                                                    </w:div>
                                                  </w:divsChild>
                                                </w:div>
                                                <w:div w:id="563292743">
                                                  <w:marLeft w:val="0"/>
                                                  <w:marRight w:val="0"/>
                                                  <w:marTop w:val="210"/>
                                                  <w:marBottom w:val="210"/>
                                                  <w:divBdr>
                                                    <w:top w:val="none" w:sz="0" w:space="0" w:color="auto"/>
                                                    <w:left w:val="none" w:sz="0" w:space="0" w:color="auto"/>
                                                    <w:bottom w:val="none" w:sz="0" w:space="0" w:color="auto"/>
                                                    <w:right w:val="none" w:sz="0" w:space="0" w:color="auto"/>
                                                  </w:divBdr>
                                                  <w:divsChild>
                                                    <w:div w:id="1212813551">
                                                      <w:marLeft w:val="480"/>
                                                      <w:marRight w:val="0"/>
                                                      <w:marTop w:val="0"/>
                                                      <w:marBottom w:val="240"/>
                                                      <w:divBdr>
                                                        <w:top w:val="none" w:sz="0" w:space="0" w:color="auto"/>
                                                        <w:left w:val="none" w:sz="0" w:space="0" w:color="auto"/>
                                                        <w:bottom w:val="none" w:sz="0" w:space="0" w:color="auto"/>
                                                        <w:right w:val="none" w:sz="0" w:space="0" w:color="auto"/>
                                                      </w:divBdr>
                                                    </w:div>
                                                  </w:divsChild>
                                                </w:div>
                                                <w:div w:id="571429324">
                                                  <w:marLeft w:val="0"/>
                                                  <w:marRight w:val="0"/>
                                                  <w:marTop w:val="210"/>
                                                  <w:marBottom w:val="210"/>
                                                  <w:divBdr>
                                                    <w:top w:val="none" w:sz="0" w:space="0" w:color="auto"/>
                                                    <w:left w:val="none" w:sz="0" w:space="0" w:color="auto"/>
                                                    <w:bottom w:val="none" w:sz="0" w:space="0" w:color="auto"/>
                                                    <w:right w:val="none" w:sz="0" w:space="0" w:color="auto"/>
                                                  </w:divBdr>
                                                  <w:divsChild>
                                                    <w:div w:id="1760905282">
                                                      <w:marLeft w:val="480"/>
                                                      <w:marRight w:val="0"/>
                                                      <w:marTop w:val="0"/>
                                                      <w:marBottom w:val="240"/>
                                                      <w:divBdr>
                                                        <w:top w:val="none" w:sz="0" w:space="0" w:color="auto"/>
                                                        <w:left w:val="none" w:sz="0" w:space="0" w:color="auto"/>
                                                        <w:bottom w:val="none" w:sz="0" w:space="0" w:color="auto"/>
                                                        <w:right w:val="none" w:sz="0" w:space="0" w:color="auto"/>
                                                      </w:divBdr>
                                                    </w:div>
                                                  </w:divsChild>
                                                </w:div>
                                                <w:div w:id="1806045001">
                                                  <w:marLeft w:val="0"/>
                                                  <w:marRight w:val="0"/>
                                                  <w:marTop w:val="210"/>
                                                  <w:marBottom w:val="210"/>
                                                  <w:divBdr>
                                                    <w:top w:val="none" w:sz="0" w:space="0" w:color="auto"/>
                                                    <w:left w:val="none" w:sz="0" w:space="0" w:color="auto"/>
                                                    <w:bottom w:val="none" w:sz="0" w:space="0" w:color="auto"/>
                                                    <w:right w:val="none" w:sz="0" w:space="0" w:color="auto"/>
                                                  </w:divBdr>
                                                  <w:divsChild>
                                                    <w:div w:id="1381633791">
                                                      <w:marLeft w:val="480"/>
                                                      <w:marRight w:val="0"/>
                                                      <w:marTop w:val="0"/>
                                                      <w:marBottom w:val="240"/>
                                                      <w:divBdr>
                                                        <w:top w:val="none" w:sz="0" w:space="0" w:color="auto"/>
                                                        <w:left w:val="none" w:sz="0" w:space="0" w:color="auto"/>
                                                        <w:bottom w:val="none" w:sz="0" w:space="0" w:color="auto"/>
                                                        <w:right w:val="none" w:sz="0" w:space="0" w:color="auto"/>
                                                      </w:divBdr>
                                                      <w:divsChild>
                                                        <w:div w:id="1072386850">
                                                          <w:marLeft w:val="0"/>
                                                          <w:marRight w:val="0"/>
                                                          <w:marTop w:val="0"/>
                                                          <w:marBottom w:val="0"/>
                                                          <w:divBdr>
                                                            <w:top w:val="none" w:sz="0" w:space="0" w:color="auto"/>
                                                            <w:left w:val="none" w:sz="0" w:space="0" w:color="auto"/>
                                                            <w:bottom w:val="none" w:sz="0" w:space="0" w:color="auto"/>
                                                            <w:right w:val="none" w:sz="0" w:space="0" w:color="auto"/>
                                                          </w:divBdr>
                                                          <w:divsChild>
                                                            <w:div w:id="2000033542">
                                                              <w:marLeft w:val="0"/>
                                                              <w:marRight w:val="0"/>
                                                              <w:marTop w:val="0"/>
                                                              <w:marBottom w:val="0"/>
                                                              <w:divBdr>
                                                                <w:top w:val="none" w:sz="0" w:space="0" w:color="auto"/>
                                                                <w:left w:val="none" w:sz="0" w:space="0" w:color="auto"/>
                                                                <w:bottom w:val="none" w:sz="0" w:space="0" w:color="auto"/>
                                                                <w:right w:val="none" w:sz="0" w:space="0" w:color="auto"/>
                                                              </w:divBdr>
                                                              <w:divsChild>
                                                                <w:div w:id="68717520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830115">
                                                  <w:marLeft w:val="0"/>
                                                  <w:marRight w:val="0"/>
                                                  <w:marTop w:val="210"/>
                                                  <w:marBottom w:val="210"/>
                                                  <w:divBdr>
                                                    <w:top w:val="none" w:sz="0" w:space="0" w:color="auto"/>
                                                    <w:left w:val="none" w:sz="0" w:space="0" w:color="auto"/>
                                                    <w:bottom w:val="none" w:sz="0" w:space="0" w:color="auto"/>
                                                    <w:right w:val="none" w:sz="0" w:space="0" w:color="auto"/>
                                                  </w:divBdr>
                                                  <w:divsChild>
                                                    <w:div w:id="22487887">
                                                      <w:marLeft w:val="480"/>
                                                      <w:marRight w:val="0"/>
                                                      <w:marTop w:val="0"/>
                                                      <w:marBottom w:val="240"/>
                                                      <w:divBdr>
                                                        <w:top w:val="none" w:sz="0" w:space="0" w:color="auto"/>
                                                        <w:left w:val="none" w:sz="0" w:space="0" w:color="auto"/>
                                                        <w:bottom w:val="none" w:sz="0" w:space="0" w:color="auto"/>
                                                        <w:right w:val="none" w:sz="0" w:space="0" w:color="auto"/>
                                                      </w:divBdr>
                                                    </w:div>
                                                  </w:divsChild>
                                                </w:div>
                                                <w:div w:id="2053067152">
                                                  <w:marLeft w:val="0"/>
                                                  <w:marRight w:val="0"/>
                                                  <w:marTop w:val="210"/>
                                                  <w:marBottom w:val="210"/>
                                                  <w:divBdr>
                                                    <w:top w:val="none" w:sz="0" w:space="0" w:color="auto"/>
                                                    <w:left w:val="none" w:sz="0" w:space="0" w:color="auto"/>
                                                    <w:bottom w:val="none" w:sz="0" w:space="0" w:color="auto"/>
                                                    <w:right w:val="none" w:sz="0" w:space="0" w:color="auto"/>
                                                  </w:divBdr>
                                                  <w:divsChild>
                                                    <w:div w:id="482040137">
                                                      <w:marLeft w:val="480"/>
                                                      <w:marRight w:val="0"/>
                                                      <w:marTop w:val="0"/>
                                                      <w:marBottom w:val="240"/>
                                                      <w:divBdr>
                                                        <w:top w:val="none" w:sz="0" w:space="0" w:color="auto"/>
                                                        <w:left w:val="none" w:sz="0" w:space="0" w:color="auto"/>
                                                        <w:bottom w:val="none" w:sz="0" w:space="0" w:color="auto"/>
                                                        <w:right w:val="none" w:sz="0" w:space="0" w:color="auto"/>
                                                      </w:divBdr>
                                                    </w:div>
                                                  </w:divsChild>
                                                </w:div>
                                                <w:div w:id="407581068">
                                                  <w:marLeft w:val="0"/>
                                                  <w:marRight w:val="0"/>
                                                  <w:marTop w:val="210"/>
                                                  <w:marBottom w:val="210"/>
                                                  <w:divBdr>
                                                    <w:top w:val="none" w:sz="0" w:space="0" w:color="auto"/>
                                                    <w:left w:val="none" w:sz="0" w:space="0" w:color="auto"/>
                                                    <w:bottom w:val="none" w:sz="0" w:space="0" w:color="auto"/>
                                                    <w:right w:val="none" w:sz="0" w:space="0" w:color="auto"/>
                                                  </w:divBdr>
                                                  <w:divsChild>
                                                    <w:div w:id="468865541">
                                                      <w:marLeft w:val="480"/>
                                                      <w:marRight w:val="0"/>
                                                      <w:marTop w:val="0"/>
                                                      <w:marBottom w:val="240"/>
                                                      <w:divBdr>
                                                        <w:top w:val="none" w:sz="0" w:space="0" w:color="auto"/>
                                                        <w:left w:val="none" w:sz="0" w:space="0" w:color="auto"/>
                                                        <w:bottom w:val="none" w:sz="0" w:space="0" w:color="auto"/>
                                                        <w:right w:val="none" w:sz="0" w:space="0" w:color="auto"/>
                                                      </w:divBdr>
                                                    </w:div>
                                                  </w:divsChild>
                                                </w:div>
                                                <w:div w:id="1471895524">
                                                  <w:marLeft w:val="0"/>
                                                  <w:marRight w:val="0"/>
                                                  <w:marTop w:val="210"/>
                                                  <w:marBottom w:val="210"/>
                                                  <w:divBdr>
                                                    <w:top w:val="none" w:sz="0" w:space="0" w:color="auto"/>
                                                    <w:left w:val="none" w:sz="0" w:space="0" w:color="auto"/>
                                                    <w:bottom w:val="none" w:sz="0" w:space="0" w:color="auto"/>
                                                    <w:right w:val="none" w:sz="0" w:space="0" w:color="auto"/>
                                                  </w:divBdr>
                                                  <w:divsChild>
                                                    <w:div w:id="73477255">
                                                      <w:marLeft w:val="480"/>
                                                      <w:marRight w:val="0"/>
                                                      <w:marTop w:val="0"/>
                                                      <w:marBottom w:val="240"/>
                                                      <w:divBdr>
                                                        <w:top w:val="none" w:sz="0" w:space="0" w:color="auto"/>
                                                        <w:left w:val="none" w:sz="0" w:space="0" w:color="auto"/>
                                                        <w:bottom w:val="none" w:sz="0" w:space="0" w:color="auto"/>
                                                        <w:right w:val="none" w:sz="0" w:space="0" w:color="auto"/>
                                                      </w:divBdr>
                                                      <w:divsChild>
                                                        <w:div w:id="1614823322">
                                                          <w:marLeft w:val="0"/>
                                                          <w:marRight w:val="0"/>
                                                          <w:marTop w:val="0"/>
                                                          <w:marBottom w:val="0"/>
                                                          <w:divBdr>
                                                            <w:top w:val="none" w:sz="0" w:space="0" w:color="auto"/>
                                                            <w:left w:val="none" w:sz="0" w:space="0" w:color="auto"/>
                                                            <w:bottom w:val="none" w:sz="0" w:space="0" w:color="auto"/>
                                                            <w:right w:val="none" w:sz="0" w:space="0" w:color="auto"/>
                                                          </w:divBdr>
                                                          <w:divsChild>
                                                            <w:div w:id="1335566845">
                                                              <w:marLeft w:val="0"/>
                                                              <w:marRight w:val="0"/>
                                                              <w:marTop w:val="210"/>
                                                              <w:marBottom w:val="210"/>
                                                              <w:divBdr>
                                                                <w:top w:val="none" w:sz="0" w:space="0" w:color="auto"/>
                                                                <w:left w:val="none" w:sz="0" w:space="0" w:color="auto"/>
                                                                <w:bottom w:val="none" w:sz="0" w:space="0" w:color="auto"/>
                                                                <w:right w:val="none" w:sz="0" w:space="0" w:color="auto"/>
                                                              </w:divBdr>
                                                              <w:divsChild>
                                                                <w:div w:id="1560171521">
                                                                  <w:marLeft w:val="480"/>
                                                                  <w:marRight w:val="0"/>
                                                                  <w:marTop w:val="0"/>
                                                                  <w:marBottom w:val="240"/>
                                                                  <w:divBdr>
                                                                    <w:top w:val="none" w:sz="0" w:space="0" w:color="auto"/>
                                                                    <w:left w:val="none" w:sz="0" w:space="0" w:color="auto"/>
                                                                    <w:bottom w:val="none" w:sz="0" w:space="0" w:color="auto"/>
                                                                    <w:right w:val="none" w:sz="0" w:space="0" w:color="auto"/>
                                                                  </w:divBdr>
                                                                </w:div>
                                                              </w:divsChild>
                                                            </w:div>
                                                            <w:div w:id="641036057">
                                                              <w:marLeft w:val="0"/>
                                                              <w:marRight w:val="0"/>
                                                              <w:marTop w:val="210"/>
                                                              <w:marBottom w:val="210"/>
                                                              <w:divBdr>
                                                                <w:top w:val="none" w:sz="0" w:space="0" w:color="auto"/>
                                                                <w:left w:val="none" w:sz="0" w:space="0" w:color="auto"/>
                                                                <w:bottom w:val="none" w:sz="0" w:space="0" w:color="auto"/>
                                                                <w:right w:val="none" w:sz="0" w:space="0" w:color="auto"/>
                                                              </w:divBdr>
                                                              <w:divsChild>
                                                                <w:div w:id="1915234248">
                                                                  <w:marLeft w:val="480"/>
                                                                  <w:marRight w:val="0"/>
                                                                  <w:marTop w:val="0"/>
                                                                  <w:marBottom w:val="240"/>
                                                                  <w:divBdr>
                                                                    <w:top w:val="none" w:sz="0" w:space="0" w:color="auto"/>
                                                                    <w:left w:val="none" w:sz="0" w:space="0" w:color="auto"/>
                                                                    <w:bottom w:val="none" w:sz="0" w:space="0" w:color="auto"/>
                                                                    <w:right w:val="none" w:sz="0" w:space="0" w:color="auto"/>
                                                                  </w:divBdr>
                                                                </w:div>
                                                              </w:divsChild>
                                                            </w:div>
                                                            <w:div w:id="17778215">
                                                              <w:marLeft w:val="0"/>
                                                              <w:marRight w:val="0"/>
                                                              <w:marTop w:val="210"/>
                                                              <w:marBottom w:val="210"/>
                                                              <w:divBdr>
                                                                <w:top w:val="none" w:sz="0" w:space="0" w:color="auto"/>
                                                                <w:left w:val="none" w:sz="0" w:space="0" w:color="auto"/>
                                                                <w:bottom w:val="none" w:sz="0" w:space="0" w:color="auto"/>
                                                                <w:right w:val="none" w:sz="0" w:space="0" w:color="auto"/>
                                                              </w:divBdr>
                                                              <w:divsChild>
                                                                <w:div w:id="1156147080">
                                                                  <w:marLeft w:val="480"/>
                                                                  <w:marRight w:val="0"/>
                                                                  <w:marTop w:val="0"/>
                                                                  <w:marBottom w:val="240"/>
                                                                  <w:divBdr>
                                                                    <w:top w:val="none" w:sz="0" w:space="0" w:color="auto"/>
                                                                    <w:left w:val="none" w:sz="0" w:space="0" w:color="auto"/>
                                                                    <w:bottom w:val="none" w:sz="0" w:space="0" w:color="auto"/>
                                                                    <w:right w:val="none" w:sz="0" w:space="0" w:color="auto"/>
                                                                  </w:divBdr>
                                                                </w:div>
                                                              </w:divsChild>
                                                            </w:div>
                                                            <w:div w:id="553975930">
                                                              <w:marLeft w:val="0"/>
                                                              <w:marRight w:val="0"/>
                                                              <w:marTop w:val="210"/>
                                                              <w:marBottom w:val="0"/>
                                                              <w:divBdr>
                                                                <w:top w:val="none" w:sz="0" w:space="0" w:color="auto"/>
                                                                <w:left w:val="none" w:sz="0" w:space="0" w:color="auto"/>
                                                                <w:bottom w:val="none" w:sz="0" w:space="0" w:color="auto"/>
                                                                <w:right w:val="none" w:sz="0" w:space="0" w:color="auto"/>
                                                              </w:divBdr>
                                                              <w:divsChild>
                                                                <w:div w:id="173096059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20724841">
                                                  <w:marLeft w:val="0"/>
                                                  <w:marRight w:val="0"/>
                                                  <w:marTop w:val="210"/>
                                                  <w:marBottom w:val="210"/>
                                                  <w:divBdr>
                                                    <w:top w:val="none" w:sz="0" w:space="0" w:color="auto"/>
                                                    <w:left w:val="none" w:sz="0" w:space="0" w:color="auto"/>
                                                    <w:bottom w:val="none" w:sz="0" w:space="0" w:color="auto"/>
                                                    <w:right w:val="none" w:sz="0" w:space="0" w:color="auto"/>
                                                  </w:divBdr>
                                                  <w:divsChild>
                                                    <w:div w:id="1703243729">
                                                      <w:marLeft w:val="480"/>
                                                      <w:marRight w:val="0"/>
                                                      <w:marTop w:val="0"/>
                                                      <w:marBottom w:val="240"/>
                                                      <w:divBdr>
                                                        <w:top w:val="none" w:sz="0" w:space="0" w:color="auto"/>
                                                        <w:left w:val="none" w:sz="0" w:space="0" w:color="auto"/>
                                                        <w:bottom w:val="none" w:sz="0" w:space="0" w:color="auto"/>
                                                        <w:right w:val="none" w:sz="0" w:space="0" w:color="auto"/>
                                                      </w:divBdr>
                                                    </w:div>
                                                  </w:divsChild>
                                                </w:div>
                                                <w:div w:id="1875385107">
                                                  <w:marLeft w:val="0"/>
                                                  <w:marRight w:val="0"/>
                                                  <w:marTop w:val="210"/>
                                                  <w:marBottom w:val="0"/>
                                                  <w:divBdr>
                                                    <w:top w:val="none" w:sz="0" w:space="0" w:color="auto"/>
                                                    <w:left w:val="none" w:sz="0" w:space="0" w:color="auto"/>
                                                    <w:bottom w:val="none" w:sz="0" w:space="0" w:color="auto"/>
                                                    <w:right w:val="none" w:sz="0" w:space="0" w:color="auto"/>
                                                  </w:divBdr>
                                                  <w:divsChild>
                                                    <w:div w:id="206898788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52568565">
                                      <w:marLeft w:val="0"/>
                                      <w:marRight w:val="0"/>
                                      <w:marTop w:val="210"/>
                                      <w:marBottom w:val="210"/>
                                      <w:divBdr>
                                        <w:top w:val="none" w:sz="0" w:space="0" w:color="auto"/>
                                        <w:left w:val="none" w:sz="0" w:space="0" w:color="auto"/>
                                        <w:bottom w:val="none" w:sz="0" w:space="0" w:color="auto"/>
                                        <w:right w:val="none" w:sz="0" w:space="0" w:color="auto"/>
                                      </w:divBdr>
                                      <w:divsChild>
                                        <w:div w:id="1009942309">
                                          <w:marLeft w:val="480"/>
                                          <w:marRight w:val="0"/>
                                          <w:marTop w:val="0"/>
                                          <w:marBottom w:val="240"/>
                                          <w:divBdr>
                                            <w:top w:val="none" w:sz="0" w:space="0" w:color="auto"/>
                                            <w:left w:val="none" w:sz="0" w:space="0" w:color="auto"/>
                                            <w:bottom w:val="none" w:sz="0" w:space="0" w:color="auto"/>
                                            <w:right w:val="none" w:sz="0" w:space="0" w:color="auto"/>
                                          </w:divBdr>
                                        </w:div>
                                      </w:divsChild>
                                    </w:div>
                                    <w:div w:id="2007241363">
                                      <w:marLeft w:val="0"/>
                                      <w:marRight w:val="0"/>
                                      <w:marTop w:val="210"/>
                                      <w:marBottom w:val="210"/>
                                      <w:divBdr>
                                        <w:top w:val="none" w:sz="0" w:space="0" w:color="auto"/>
                                        <w:left w:val="none" w:sz="0" w:space="0" w:color="auto"/>
                                        <w:bottom w:val="none" w:sz="0" w:space="0" w:color="auto"/>
                                        <w:right w:val="none" w:sz="0" w:space="0" w:color="auto"/>
                                      </w:divBdr>
                                      <w:divsChild>
                                        <w:div w:id="1957059550">
                                          <w:marLeft w:val="480"/>
                                          <w:marRight w:val="0"/>
                                          <w:marTop w:val="0"/>
                                          <w:marBottom w:val="240"/>
                                          <w:divBdr>
                                            <w:top w:val="none" w:sz="0" w:space="0" w:color="auto"/>
                                            <w:left w:val="none" w:sz="0" w:space="0" w:color="auto"/>
                                            <w:bottom w:val="none" w:sz="0" w:space="0" w:color="auto"/>
                                            <w:right w:val="none" w:sz="0" w:space="0" w:color="auto"/>
                                          </w:divBdr>
                                          <w:divsChild>
                                            <w:div w:id="939799255">
                                              <w:marLeft w:val="0"/>
                                              <w:marRight w:val="0"/>
                                              <w:marTop w:val="0"/>
                                              <w:marBottom w:val="0"/>
                                              <w:divBdr>
                                                <w:top w:val="none" w:sz="0" w:space="0" w:color="auto"/>
                                                <w:left w:val="none" w:sz="0" w:space="0" w:color="auto"/>
                                                <w:bottom w:val="none" w:sz="0" w:space="0" w:color="auto"/>
                                                <w:right w:val="none" w:sz="0" w:space="0" w:color="auto"/>
                                              </w:divBdr>
                                              <w:divsChild>
                                                <w:div w:id="920286654">
                                                  <w:marLeft w:val="0"/>
                                                  <w:marRight w:val="0"/>
                                                  <w:marTop w:val="210"/>
                                                  <w:marBottom w:val="210"/>
                                                  <w:divBdr>
                                                    <w:top w:val="none" w:sz="0" w:space="0" w:color="auto"/>
                                                    <w:left w:val="none" w:sz="0" w:space="0" w:color="auto"/>
                                                    <w:bottom w:val="none" w:sz="0" w:space="0" w:color="auto"/>
                                                    <w:right w:val="none" w:sz="0" w:space="0" w:color="auto"/>
                                                  </w:divBdr>
                                                  <w:divsChild>
                                                    <w:div w:id="392385546">
                                                      <w:marLeft w:val="480"/>
                                                      <w:marRight w:val="0"/>
                                                      <w:marTop w:val="0"/>
                                                      <w:marBottom w:val="240"/>
                                                      <w:divBdr>
                                                        <w:top w:val="none" w:sz="0" w:space="0" w:color="auto"/>
                                                        <w:left w:val="none" w:sz="0" w:space="0" w:color="auto"/>
                                                        <w:bottom w:val="none" w:sz="0" w:space="0" w:color="auto"/>
                                                        <w:right w:val="none" w:sz="0" w:space="0" w:color="auto"/>
                                                      </w:divBdr>
                                                      <w:divsChild>
                                                        <w:div w:id="371536890">
                                                          <w:marLeft w:val="0"/>
                                                          <w:marRight w:val="0"/>
                                                          <w:marTop w:val="0"/>
                                                          <w:marBottom w:val="0"/>
                                                          <w:divBdr>
                                                            <w:top w:val="none" w:sz="0" w:space="0" w:color="auto"/>
                                                            <w:left w:val="none" w:sz="0" w:space="0" w:color="auto"/>
                                                            <w:bottom w:val="none" w:sz="0" w:space="0" w:color="auto"/>
                                                            <w:right w:val="none" w:sz="0" w:space="0" w:color="auto"/>
                                                          </w:divBdr>
                                                          <w:divsChild>
                                                            <w:div w:id="1057706721">
                                                              <w:marLeft w:val="0"/>
                                                              <w:marRight w:val="0"/>
                                                              <w:marTop w:val="210"/>
                                                              <w:marBottom w:val="210"/>
                                                              <w:divBdr>
                                                                <w:top w:val="none" w:sz="0" w:space="0" w:color="auto"/>
                                                                <w:left w:val="none" w:sz="0" w:space="0" w:color="auto"/>
                                                                <w:bottom w:val="none" w:sz="0" w:space="0" w:color="auto"/>
                                                                <w:right w:val="none" w:sz="0" w:space="0" w:color="auto"/>
                                                              </w:divBdr>
                                                              <w:divsChild>
                                                                <w:div w:id="1426535332">
                                                                  <w:marLeft w:val="480"/>
                                                                  <w:marRight w:val="0"/>
                                                                  <w:marTop w:val="0"/>
                                                                  <w:marBottom w:val="240"/>
                                                                  <w:divBdr>
                                                                    <w:top w:val="none" w:sz="0" w:space="0" w:color="auto"/>
                                                                    <w:left w:val="none" w:sz="0" w:space="0" w:color="auto"/>
                                                                    <w:bottom w:val="none" w:sz="0" w:space="0" w:color="auto"/>
                                                                    <w:right w:val="none" w:sz="0" w:space="0" w:color="auto"/>
                                                                  </w:divBdr>
                                                                </w:div>
                                                              </w:divsChild>
                                                            </w:div>
                                                            <w:div w:id="1721173812">
                                                              <w:marLeft w:val="0"/>
                                                              <w:marRight w:val="0"/>
                                                              <w:marTop w:val="210"/>
                                                              <w:marBottom w:val="210"/>
                                                              <w:divBdr>
                                                                <w:top w:val="none" w:sz="0" w:space="0" w:color="auto"/>
                                                                <w:left w:val="none" w:sz="0" w:space="0" w:color="auto"/>
                                                                <w:bottom w:val="none" w:sz="0" w:space="0" w:color="auto"/>
                                                                <w:right w:val="none" w:sz="0" w:space="0" w:color="auto"/>
                                                              </w:divBdr>
                                                              <w:divsChild>
                                                                <w:div w:id="471486566">
                                                                  <w:marLeft w:val="480"/>
                                                                  <w:marRight w:val="0"/>
                                                                  <w:marTop w:val="0"/>
                                                                  <w:marBottom w:val="240"/>
                                                                  <w:divBdr>
                                                                    <w:top w:val="none" w:sz="0" w:space="0" w:color="auto"/>
                                                                    <w:left w:val="none" w:sz="0" w:space="0" w:color="auto"/>
                                                                    <w:bottom w:val="none" w:sz="0" w:space="0" w:color="auto"/>
                                                                    <w:right w:val="none" w:sz="0" w:space="0" w:color="auto"/>
                                                                  </w:divBdr>
                                                                </w:div>
                                                              </w:divsChild>
                                                            </w:div>
                                                            <w:div w:id="1867670746">
                                                              <w:marLeft w:val="0"/>
                                                              <w:marRight w:val="0"/>
                                                              <w:marTop w:val="210"/>
                                                              <w:marBottom w:val="0"/>
                                                              <w:divBdr>
                                                                <w:top w:val="none" w:sz="0" w:space="0" w:color="auto"/>
                                                                <w:left w:val="none" w:sz="0" w:space="0" w:color="auto"/>
                                                                <w:bottom w:val="none" w:sz="0" w:space="0" w:color="auto"/>
                                                                <w:right w:val="none" w:sz="0" w:space="0" w:color="auto"/>
                                                              </w:divBdr>
                                                              <w:divsChild>
                                                                <w:div w:id="152405120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06982723">
                                                  <w:marLeft w:val="0"/>
                                                  <w:marRight w:val="0"/>
                                                  <w:marTop w:val="210"/>
                                                  <w:marBottom w:val="210"/>
                                                  <w:divBdr>
                                                    <w:top w:val="none" w:sz="0" w:space="0" w:color="auto"/>
                                                    <w:left w:val="none" w:sz="0" w:space="0" w:color="auto"/>
                                                    <w:bottom w:val="none" w:sz="0" w:space="0" w:color="auto"/>
                                                    <w:right w:val="none" w:sz="0" w:space="0" w:color="auto"/>
                                                  </w:divBdr>
                                                  <w:divsChild>
                                                    <w:div w:id="15890750">
                                                      <w:marLeft w:val="480"/>
                                                      <w:marRight w:val="0"/>
                                                      <w:marTop w:val="0"/>
                                                      <w:marBottom w:val="240"/>
                                                      <w:divBdr>
                                                        <w:top w:val="none" w:sz="0" w:space="0" w:color="auto"/>
                                                        <w:left w:val="none" w:sz="0" w:space="0" w:color="auto"/>
                                                        <w:bottom w:val="none" w:sz="0" w:space="0" w:color="auto"/>
                                                        <w:right w:val="none" w:sz="0" w:space="0" w:color="auto"/>
                                                      </w:divBdr>
                                                      <w:divsChild>
                                                        <w:div w:id="592013679">
                                                          <w:marLeft w:val="0"/>
                                                          <w:marRight w:val="0"/>
                                                          <w:marTop w:val="0"/>
                                                          <w:marBottom w:val="0"/>
                                                          <w:divBdr>
                                                            <w:top w:val="none" w:sz="0" w:space="0" w:color="auto"/>
                                                            <w:left w:val="none" w:sz="0" w:space="0" w:color="auto"/>
                                                            <w:bottom w:val="none" w:sz="0" w:space="0" w:color="auto"/>
                                                            <w:right w:val="none" w:sz="0" w:space="0" w:color="auto"/>
                                                          </w:divBdr>
                                                          <w:divsChild>
                                                            <w:div w:id="1842310972">
                                                              <w:marLeft w:val="0"/>
                                                              <w:marRight w:val="0"/>
                                                              <w:marTop w:val="210"/>
                                                              <w:marBottom w:val="210"/>
                                                              <w:divBdr>
                                                                <w:top w:val="none" w:sz="0" w:space="0" w:color="auto"/>
                                                                <w:left w:val="none" w:sz="0" w:space="0" w:color="auto"/>
                                                                <w:bottom w:val="none" w:sz="0" w:space="0" w:color="auto"/>
                                                                <w:right w:val="none" w:sz="0" w:space="0" w:color="auto"/>
                                                              </w:divBdr>
                                                              <w:divsChild>
                                                                <w:div w:id="1386445065">
                                                                  <w:marLeft w:val="480"/>
                                                                  <w:marRight w:val="0"/>
                                                                  <w:marTop w:val="0"/>
                                                                  <w:marBottom w:val="240"/>
                                                                  <w:divBdr>
                                                                    <w:top w:val="none" w:sz="0" w:space="0" w:color="auto"/>
                                                                    <w:left w:val="none" w:sz="0" w:space="0" w:color="auto"/>
                                                                    <w:bottom w:val="none" w:sz="0" w:space="0" w:color="auto"/>
                                                                    <w:right w:val="none" w:sz="0" w:space="0" w:color="auto"/>
                                                                  </w:divBdr>
                                                                  <w:divsChild>
                                                                    <w:div w:id="1030256997">
                                                                      <w:marLeft w:val="0"/>
                                                                      <w:marRight w:val="0"/>
                                                                      <w:marTop w:val="0"/>
                                                                      <w:marBottom w:val="0"/>
                                                                      <w:divBdr>
                                                                        <w:top w:val="none" w:sz="0" w:space="0" w:color="auto"/>
                                                                        <w:left w:val="none" w:sz="0" w:space="0" w:color="auto"/>
                                                                        <w:bottom w:val="none" w:sz="0" w:space="0" w:color="auto"/>
                                                                        <w:right w:val="none" w:sz="0" w:space="0" w:color="auto"/>
                                                                      </w:divBdr>
                                                                      <w:divsChild>
                                                                        <w:div w:id="629022393">
                                                                          <w:marLeft w:val="0"/>
                                                                          <w:marRight w:val="0"/>
                                                                          <w:marTop w:val="210"/>
                                                                          <w:marBottom w:val="210"/>
                                                                          <w:divBdr>
                                                                            <w:top w:val="none" w:sz="0" w:space="0" w:color="auto"/>
                                                                            <w:left w:val="none" w:sz="0" w:space="0" w:color="auto"/>
                                                                            <w:bottom w:val="none" w:sz="0" w:space="0" w:color="auto"/>
                                                                            <w:right w:val="none" w:sz="0" w:space="0" w:color="auto"/>
                                                                          </w:divBdr>
                                                                          <w:divsChild>
                                                                            <w:div w:id="574054314">
                                                                              <w:marLeft w:val="480"/>
                                                                              <w:marRight w:val="0"/>
                                                                              <w:marTop w:val="0"/>
                                                                              <w:marBottom w:val="240"/>
                                                                              <w:divBdr>
                                                                                <w:top w:val="none" w:sz="0" w:space="0" w:color="auto"/>
                                                                                <w:left w:val="none" w:sz="0" w:space="0" w:color="auto"/>
                                                                                <w:bottom w:val="none" w:sz="0" w:space="0" w:color="auto"/>
                                                                                <w:right w:val="none" w:sz="0" w:space="0" w:color="auto"/>
                                                                              </w:divBdr>
                                                                            </w:div>
                                                                          </w:divsChild>
                                                                        </w:div>
                                                                        <w:div w:id="13697129">
                                                                          <w:marLeft w:val="0"/>
                                                                          <w:marRight w:val="0"/>
                                                                          <w:marTop w:val="210"/>
                                                                          <w:marBottom w:val="210"/>
                                                                          <w:divBdr>
                                                                            <w:top w:val="none" w:sz="0" w:space="0" w:color="auto"/>
                                                                            <w:left w:val="none" w:sz="0" w:space="0" w:color="auto"/>
                                                                            <w:bottom w:val="none" w:sz="0" w:space="0" w:color="auto"/>
                                                                            <w:right w:val="none" w:sz="0" w:space="0" w:color="auto"/>
                                                                          </w:divBdr>
                                                                          <w:divsChild>
                                                                            <w:div w:id="576017817">
                                                                              <w:marLeft w:val="480"/>
                                                                              <w:marRight w:val="0"/>
                                                                              <w:marTop w:val="0"/>
                                                                              <w:marBottom w:val="240"/>
                                                                              <w:divBdr>
                                                                                <w:top w:val="none" w:sz="0" w:space="0" w:color="auto"/>
                                                                                <w:left w:val="none" w:sz="0" w:space="0" w:color="auto"/>
                                                                                <w:bottom w:val="none" w:sz="0" w:space="0" w:color="auto"/>
                                                                                <w:right w:val="none" w:sz="0" w:space="0" w:color="auto"/>
                                                                              </w:divBdr>
                                                                            </w:div>
                                                                          </w:divsChild>
                                                                        </w:div>
                                                                        <w:div w:id="920410476">
                                                                          <w:marLeft w:val="0"/>
                                                                          <w:marRight w:val="0"/>
                                                                          <w:marTop w:val="210"/>
                                                                          <w:marBottom w:val="210"/>
                                                                          <w:divBdr>
                                                                            <w:top w:val="none" w:sz="0" w:space="0" w:color="auto"/>
                                                                            <w:left w:val="none" w:sz="0" w:space="0" w:color="auto"/>
                                                                            <w:bottom w:val="none" w:sz="0" w:space="0" w:color="auto"/>
                                                                            <w:right w:val="none" w:sz="0" w:space="0" w:color="auto"/>
                                                                          </w:divBdr>
                                                                          <w:divsChild>
                                                                            <w:div w:id="1193422512">
                                                                              <w:marLeft w:val="480"/>
                                                                              <w:marRight w:val="0"/>
                                                                              <w:marTop w:val="0"/>
                                                                              <w:marBottom w:val="240"/>
                                                                              <w:divBdr>
                                                                                <w:top w:val="none" w:sz="0" w:space="0" w:color="auto"/>
                                                                                <w:left w:val="none" w:sz="0" w:space="0" w:color="auto"/>
                                                                                <w:bottom w:val="none" w:sz="0" w:space="0" w:color="auto"/>
                                                                                <w:right w:val="none" w:sz="0" w:space="0" w:color="auto"/>
                                                                              </w:divBdr>
                                                                            </w:div>
                                                                          </w:divsChild>
                                                                        </w:div>
                                                                        <w:div w:id="478689277">
                                                                          <w:marLeft w:val="0"/>
                                                                          <w:marRight w:val="0"/>
                                                                          <w:marTop w:val="210"/>
                                                                          <w:marBottom w:val="210"/>
                                                                          <w:divBdr>
                                                                            <w:top w:val="none" w:sz="0" w:space="0" w:color="auto"/>
                                                                            <w:left w:val="none" w:sz="0" w:space="0" w:color="auto"/>
                                                                            <w:bottom w:val="none" w:sz="0" w:space="0" w:color="auto"/>
                                                                            <w:right w:val="none" w:sz="0" w:space="0" w:color="auto"/>
                                                                          </w:divBdr>
                                                                          <w:divsChild>
                                                                            <w:div w:id="442505045">
                                                                              <w:marLeft w:val="480"/>
                                                                              <w:marRight w:val="0"/>
                                                                              <w:marTop w:val="0"/>
                                                                              <w:marBottom w:val="240"/>
                                                                              <w:divBdr>
                                                                                <w:top w:val="none" w:sz="0" w:space="0" w:color="auto"/>
                                                                                <w:left w:val="none" w:sz="0" w:space="0" w:color="auto"/>
                                                                                <w:bottom w:val="none" w:sz="0" w:space="0" w:color="auto"/>
                                                                                <w:right w:val="none" w:sz="0" w:space="0" w:color="auto"/>
                                                                              </w:divBdr>
                                                                            </w:div>
                                                                          </w:divsChild>
                                                                        </w:div>
                                                                        <w:div w:id="409154103">
                                                                          <w:marLeft w:val="0"/>
                                                                          <w:marRight w:val="0"/>
                                                                          <w:marTop w:val="210"/>
                                                                          <w:marBottom w:val="210"/>
                                                                          <w:divBdr>
                                                                            <w:top w:val="none" w:sz="0" w:space="0" w:color="auto"/>
                                                                            <w:left w:val="none" w:sz="0" w:space="0" w:color="auto"/>
                                                                            <w:bottom w:val="none" w:sz="0" w:space="0" w:color="auto"/>
                                                                            <w:right w:val="none" w:sz="0" w:space="0" w:color="auto"/>
                                                                          </w:divBdr>
                                                                          <w:divsChild>
                                                                            <w:div w:id="1838689147">
                                                                              <w:marLeft w:val="480"/>
                                                                              <w:marRight w:val="0"/>
                                                                              <w:marTop w:val="0"/>
                                                                              <w:marBottom w:val="240"/>
                                                                              <w:divBdr>
                                                                                <w:top w:val="none" w:sz="0" w:space="0" w:color="auto"/>
                                                                                <w:left w:val="none" w:sz="0" w:space="0" w:color="auto"/>
                                                                                <w:bottom w:val="none" w:sz="0" w:space="0" w:color="auto"/>
                                                                                <w:right w:val="none" w:sz="0" w:space="0" w:color="auto"/>
                                                                              </w:divBdr>
                                                                            </w:div>
                                                                          </w:divsChild>
                                                                        </w:div>
                                                                        <w:div w:id="1232036851">
                                                                          <w:marLeft w:val="0"/>
                                                                          <w:marRight w:val="0"/>
                                                                          <w:marTop w:val="210"/>
                                                                          <w:marBottom w:val="210"/>
                                                                          <w:divBdr>
                                                                            <w:top w:val="none" w:sz="0" w:space="0" w:color="auto"/>
                                                                            <w:left w:val="none" w:sz="0" w:space="0" w:color="auto"/>
                                                                            <w:bottom w:val="none" w:sz="0" w:space="0" w:color="auto"/>
                                                                            <w:right w:val="none" w:sz="0" w:space="0" w:color="auto"/>
                                                                          </w:divBdr>
                                                                          <w:divsChild>
                                                                            <w:div w:id="1869681360">
                                                                              <w:marLeft w:val="480"/>
                                                                              <w:marRight w:val="0"/>
                                                                              <w:marTop w:val="0"/>
                                                                              <w:marBottom w:val="240"/>
                                                                              <w:divBdr>
                                                                                <w:top w:val="none" w:sz="0" w:space="0" w:color="auto"/>
                                                                                <w:left w:val="none" w:sz="0" w:space="0" w:color="auto"/>
                                                                                <w:bottom w:val="none" w:sz="0" w:space="0" w:color="auto"/>
                                                                                <w:right w:val="none" w:sz="0" w:space="0" w:color="auto"/>
                                                                              </w:divBdr>
                                                                            </w:div>
                                                                          </w:divsChild>
                                                                        </w:div>
                                                                        <w:div w:id="1217619969">
                                                                          <w:marLeft w:val="0"/>
                                                                          <w:marRight w:val="0"/>
                                                                          <w:marTop w:val="210"/>
                                                                          <w:marBottom w:val="210"/>
                                                                          <w:divBdr>
                                                                            <w:top w:val="none" w:sz="0" w:space="0" w:color="auto"/>
                                                                            <w:left w:val="none" w:sz="0" w:space="0" w:color="auto"/>
                                                                            <w:bottom w:val="none" w:sz="0" w:space="0" w:color="auto"/>
                                                                            <w:right w:val="none" w:sz="0" w:space="0" w:color="auto"/>
                                                                          </w:divBdr>
                                                                          <w:divsChild>
                                                                            <w:div w:id="2074043491">
                                                                              <w:marLeft w:val="480"/>
                                                                              <w:marRight w:val="0"/>
                                                                              <w:marTop w:val="0"/>
                                                                              <w:marBottom w:val="240"/>
                                                                              <w:divBdr>
                                                                                <w:top w:val="none" w:sz="0" w:space="0" w:color="auto"/>
                                                                                <w:left w:val="none" w:sz="0" w:space="0" w:color="auto"/>
                                                                                <w:bottom w:val="none" w:sz="0" w:space="0" w:color="auto"/>
                                                                                <w:right w:val="none" w:sz="0" w:space="0" w:color="auto"/>
                                                                              </w:divBdr>
                                                                            </w:div>
                                                                          </w:divsChild>
                                                                        </w:div>
                                                                        <w:div w:id="1281843001">
                                                                          <w:marLeft w:val="0"/>
                                                                          <w:marRight w:val="0"/>
                                                                          <w:marTop w:val="210"/>
                                                                          <w:marBottom w:val="0"/>
                                                                          <w:divBdr>
                                                                            <w:top w:val="none" w:sz="0" w:space="0" w:color="auto"/>
                                                                            <w:left w:val="none" w:sz="0" w:space="0" w:color="auto"/>
                                                                            <w:bottom w:val="none" w:sz="0" w:space="0" w:color="auto"/>
                                                                            <w:right w:val="none" w:sz="0" w:space="0" w:color="auto"/>
                                                                          </w:divBdr>
                                                                          <w:divsChild>
                                                                            <w:div w:id="9463637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17705973">
                                                              <w:marLeft w:val="0"/>
                                                              <w:marRight w:val="0"/>
                                                              <w:marTop w:val="210"/>
                                                              <w:marBottom w:val="0"/>
                                                              <w:divBdr>
                                                                <w:top w:val="none" w:sz="0" w:space="0" w:color="auto"/>
                                                                <w:left w:val="none" w:sz="0" w:space="0" w:color="auto"/>
                                                                <w:bottom w:val="none" w:sz="0" w:space="0" w:color="auto"/>
                                                                <w:right w:val="none" w:sz="0" w:space="0" w:color="auto"/>
                                                              </w:divBdr>
                                                              <w:divsChild>
                                                                <w:div w:id="1912621459">
                                                                  <w:marLeft w:val="480"/>
                                                                  <w:marRight w:val="0"/>
                                                                  <w:marTop w:val="0"/>
                                                                  <w:marBottom w:val="240"/>
                                                                  <w:divBdr>
                                                                    <w:top w:val="none" w:sz="0" w:space="0" w:color="auto"/>
                                                                    <w:left w:val="none" w:sz="0" w:space="0" w:color="auto"/>
                                                                    <w:bottom w:val="none" w:sz="0" w:space="0" w:color="auto"/>
                                                                    <w:right w:val="none" w:sz="0" w:space="0" w:color="auto"/>
                                                                  </w:divBdr>
                                                                  <w:divsChild>
                                                                    <w:div w:id="2129470296">
                                                                      <w:marLeft w:val="0"/>
                                                                      <w:marRight w:val="0"/>
                                                                      <w:marTop w:val="0"/>
                                                                      <w:marBottom w:val="0"/>
                                                                      <w:divBdr>
                                                                        <w:top w:val="none" w:sz="0" w:space="0" w:color="auto"/>
                                                                        <w:left w:val="none" w:sz="0" w:space="0" w:color="auto"/>
                                                                        <w:bottom w:val="none" w:sz="0" w:space="0" w:color="auto"/>
                                                                        <w:right w:val="none" w:sz="0" w:space="0" w:color="auto"/>
                                                                      </w:divBdr>
                                                                      <w:divsChild>
                                                                        <w:div w:id="62534529">
                                                                          <w:marLeft w:val="0"/>
                                                                          <w:marRight w:val="0"/>
                                                                          <w:marTop w:val="210"/>
                                                                          <w:marBottom w:val="210"/>
                                                                          <w:divBdr>
                                                                            <w:top w:val="none" w:sz="0" w:space="0" w:color="auto"/>
                                                                            <w:left w:val="none" w:sz="0" w:space="0" w:color="auto"/>
                                                                            <w:bottom w:val="none" w:sz="0" w:space="0" w:color="auto"/>
                                                                            <w:right w:val="none" w:sz="0" w:space="0" w:color="auto"/>
                                                                          </w:divBdr>
                                                                          <w:divsChild>
                                                                            <w:div w:id="1900089452">
                                                                              <w:marLeft w:val="480"/>
                                                                              <w:marRight w:val="0"/>
                                                                              <w:marTop w:val="0"/>
                                                                              <w:marBottom w:val="240"/>
                                                                              <w:divBdr>
                                                                                <w:top w:val="none" w:sz="0" w:space="0" w:color="auto"/>
                                                                                <w:left w:val="none" w:sz="0" w:space="0" w:color="auto"/>
                                                                                <w:bottom w:val="none" w:sz="0" w:space="0" w:color="auto"/>
                                                                                <w:right w:val="none" w:sz="0" w:space="0" w:color="auto"/>
                                                                              </w:divBdr>
                                                                            </w:div>
                                                                          </w:divsChild>
                                                                        </w:div>
                                                                        <w:div w:id="709574684">
                                                                          <w:marLeft w:val="0"/>
                                                                          <w:marRight w:val="0"/>
                                                                          <w:marTop w:val="210"/>
                                                                          <w:marBottom w:val="0"/>
                                                                          <w:divBdr>
                                                                            <w:top w:val="none" w:sz="0" w:space="0" w:color="auto"/>
                                                                            <w:left w:val="none" w:sz="0" w:space="0" w:color="auto"/>
                                                                            <w:bottom w:val="none" w:sz="0" w:space="0" w:color="auto"/>
                                                                            <w:right w:val="none" w:sz="0" w:space="0" w:color="auto"/>
                                                                          </w:divBdr>
                                                                          <w:divsChild>
                                                                            <w:div w:id="759449442">
                                                                              <w:marLeft w:val="480"/>
                                                                              <w:marRight w:val="0"/>
                                                                              <w:marTop w:val="0"/>
                                                                              <w:marBottom w:val="240"/>
                                                                              <w:divBdr>
                                                                                <w:top w:val="none" w:sz="0" w:space="0" w:color="auto"/>
                                                                                <w:left w:val="none" w:sz="0" w:space="0" w:color="auto"/>
                                                                                <w:bottom w:val="none" w:sz="0" w:space="0" w:color="auto"/>
                                                                                <w:right w:val="none" w:sz="0" w:space="0" w:color="auto"/>
                                                                              </w:divBdr>
                                                                              <w:divsChild>
                                                                                <w:div w:id="313266108">
                                                                                  <w:marLeft w:val="0"/>
                                                                                  <w:marRight w:val="0"/>
                                                                                  <w:marTop w:val="0"/>
                                                                                  <w:marBottom w:val="0"/>
                                                                                  <w:divBdr>
                                                                                    <w:top w:val="none" w:sz="0" w:space="0" w:color="auto"/>
                                                                                    <w:left w:val="none" w:sz="0" w:space="0" w:color="auto"/>
                                                                                    <w:bottom w:val="none" w:sz="0" w:space="0" w:color="auto"/>
                                                                                    <w:right w:val="none" w:sz="0" w:space="0" w:color="auto"/>
                                                                                  </w:divBdr>
                                                                                  <w:divsChild>
                                                                                    <w:div w:id="2062827012">
                                                                                      <w:marLeft w:val="0"/>
                                                                                      <w:marRight w:val="0"/>
                                                                                      <w:marTop w:val="210"/>
                                                                                      <w:marBottom w:val="210"/>
                                                                                      <w:divBdr>
                                                                                        <w:top w:val="none" w:sz="0" w:space="0" w:color="auto"/>
                                                                                        <w:left w:val="none" w:sz="0" w:space="0" w:color="auto"/>
                                                                                        <w:bottom w:val="none" w:sz="0" w:space="0" w:color="auto"/>
                                                                                        <w:right w:val="none" w:sz="0" w:space="0" w:color="auto"/>
                                                                                      </w:divBdr>
                                                                                      <w:divsChild>
                                                                                        <w:div w:id="2131044268">
                                                                                          <w:marLeft w:val="480"/>
                                                                                          <w:marRight w:val="0"/>
                                                                                          <w:marTop w:val="0"/>
                                                                                          <w:marBottom w:val="240"/>
                                                                                          <w:divBdr>
                                                                                            <w:top w:val="none" w:sz="0" w:space="0" w:color="auto"/>
                                                                                            <w:left w:val="none" w:sz="0" w:space="0" w:color="auto"/>
                                                                                            <w:bottom w:val="none" w:sz="0" w:space="0" w:color="auto"/>
                                                                                            <w:right w:val="none" w:sz="0" w:space="0" w:color="auto"/>
                                                                                          </w:divBdr>
                                                                                        </w:div>
                                                                                      </w:divsChild>
                                                                                    </w:div>
                                                                                    <w:div w:id="35207843">
                                                                                      <w:marLeft w:val="0"/>
                                                                                      <w:marRight w:val="0"/>
                                                                                      <w:marTop w:val="210"/>
                                                                                      <w:marBottom w:val="0"/>
                                                                                      <w:divBdr>
                                                                                        <w:top w:val="none" w:sz="0" w:space="0" w:color="auto"/>
                                                                                        <w:left w:val="none" w:sz="0" w:space="0" w:color="auto"/>
                                                                                        <w:bottom w:val="none" w:sz="0" w:space="0" w:color="auto"/>
                                                                                        <w:right w:val="none" w:sz="0" w:space="0" w:color="auto"/>
                                                                                      </w:divBdr>
                                                                                      <w:divsChild>
                                                                                        <w:div w:id="1188638757">
                                                                                          <w:marLeft w:val="480"/>
                                                                                          <w:marRight w:val="0"/>
                                                                                          <w:marTop w:val="0"/>
                                                                                          <w:marBottom w:val="240"/>
                                                                                          <w:divBdr>
                                                                                            <w:top w:val="none" w:sz="0" w:space="0" w:color="auto"/>
                                                                                            <w:left w:val="none" w:sz="0" w:space="0" w:color="auto"/>
                                                                                            <w:bottom w:val="none" w:sz="0" w:space="0" w:color="auto"/>
                                                                                            <w:right w:val="none" w:sz="0" w:space="0" w:color="auto"/>
                                                                                          </w:divBdr>
                                                                                          <w:divsChild>
                                                                                            <w:div w:id="887881740">
                                                                                              <w:marLeft w:val="0"/>
                                                                                              <w:marRight w:val="0"/>
                                                                                              <w:marTop w:val="0"/>
                                                                                              <w:marBottom w:val="0"/>
                                                                                              <w:divBdr>
                                                                                                <w:top w:val="none" w:sz="0" w:space="0" w:color="auto"/>
                                                                                                <w:left w:val="none" w:sz="0" w:space="0" w:color="auto"/>
                                                                                                <w:bottom w:val="none" w:sz="0" w:space="0" w:color="auto"/>
                                                                                                <w:right w:val="none" w:sz="0" w:space="0" w:color="auto"/>
                                                                                              </w:divBdr>
                                                                                              <w:divsChild>
                                                                                                <w:div w:id="1366907647">
                                                                                                  <w:marLeft w:val="0"/>
                                                                                                  <w:marRight w:val="0"/>
                                                                                                  <w:marTop w:val="210"/>
                                                                                                  <w:marBottom w:val="210"/>
                                                                                                  <w:divBdr>
                                                                                                    <w:top w:val="none" w:sz="0" w:space="0" w:color="auto"/>
                                                                                                    <w:left w:val="none" w:sz="0" w:space="0" w:color="auto"/>
                                                                                                    <w:bottom w:val="none" w:sz="0" w:space="0" w:color="auto"/>
                                                                                                    <w:right w:val="none" w:sz="0" w:space="0" w:color="auto"/>
                                                                                                  </w:divBdr>
                                                                                                  <w:divsChild>
                                                                                                    <w:div w:id="1254171733">
                                                                                                      <w:marLeft w:val="480"/>
                                                                                                      <w:marRight w:val="0"/>
                                                                                                      <w:marTop w:val="0"/>
                                                                                                      <w:marBottom w:val="240"/>
                                                                                                      <w:divBdr>
                                                                                                        <w:top w:val="none" w:sz="0" w:space="0" w:color="auto"/>
                                                                                                        <w:left w:val="none" w:sz="0" w:space="0" w:color="auto"/>
                                                                                                        <w:bottom w:val="none" w:sz="0" w:space="0" w:color="auto"/>
                                                                                                        <w:right w:val="none" w:sz="0" w:space="0" w:color="auto"/>
                                                                                                      </w:divBdr>
                                                                                                    </w:div>
                                                                                                  </w:divsChild>
                                                                                                </w:div>
                                                                                                <w:div w:id="149642485">
                                                                                                  <w:marLeft w:val="0"/>
                                                                                                  <w:marRight w:val="0"/>
                                                                                                  <w:marTop w:val="210"/>
                                                                                                  <w:marBottom w:val="210"/>
                                                                                                  <w:divBdr>
                                                                                                    <w:top w:val="none" w:sz="0" w:space="0" w:color="auto"/>
                                                                                                    <w:left w:val="none" w:sz="0" w:space="0" w:color="auto"/>
                                                                                                    <w:bottom w:val="none" w:sz="0" w:space="0" w:color="auto"/>
                                                                                                    <w:right w:val="none" w:sz="0" w:space="0" w:color="auto"/>
                                                                                                  </w:divBdr>
                                                                                                  <w:divsChild>
                                                                                                    <w:div w:id="2096777061">
                                                                                                      <w:marLeft w:val="480"/>
                                                                                                      <w:marRight w:val="0"/>
                                                                                                      <w:marTop w:val="0"/>
                                                                                                      <w:marBottom w:val="240"/>
                                                                                                      <w:divBdr>
                                                                                                        <w:top w:val="none" w:sz="0" w:space="0" w:color="auto"/>
                                                                                                        <w:left w:val="none" w:sz="0" w:space="0" w:color="auto"/>
                                                                                                        <w:bottom w:val="none" w:sz="0" w:space="0" w:color="auto"/>
                                                                                                        <w:right w:val="none" w:sz="0" w:space="0" w:color="auto"/>
                                                                                                      </w:divBdr>
                                                                                                    </w:div>
                                                                                                  </w:divsChild>
                                                                                                </w:div>
                                                                                                <w:div w:id="232859602">
                                                                                                  <w:marLeft w:val="0"/>
                                                                                                  <w:marRight w:val="0"/>
                                                                                                  <w:marTop w:val="210"/>
                                                                                                  <w:marBottom w:val="0"/>
                                                                                                  <w:divBdr>
                                                                                                    <w:top w:val="none" w:sz="0" w:space="0" w:color="auto"/>
                                                                                                    <w:left w:val="none" w:sz="0" w:space="0" w:color="auto"/>
                                                                                                    <w:bottom w:val="none" w:sz="0" w:space="0" w:color="auto"/>
                                                                                                    <w:right w:val="none" w:sz="0" w:space="0" w:color="auto"/>
                                                                                                  </w:divBdr>
                                                                                                  <w:divsChild>
                                                                                                    <w:div w:id="96982752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0889842">
                                                  <w:marLeft w:val="0"/>
                                                  <w:marRight w:val="0"/>
                                                  <w:marTop w:val="210"/>
                                                  <w:marBottom w:val="210"/>
                                                  <w:divBdr>
                                                    <w:top w:val="none" w:sz="0" w:space="0" w:color="auto"/>
                                                    <w:left w:val="none" w:sz="0" w:space="0" w:color="auto"/>
                                                    <w:bottom w:val="none" w:sz="0" w:space="0" w:color="auto"/>
                                                    <w:right w:val="none" w:sz="0" w:space="0" w:color="auto"/>
                                                  </w:divBdr>
                                                  <w:divsChild>
                                                    <w:div w:id="1391073253">
                                                      <w:marLeft w:val="480"/>
                                                      <w:marRight w:val="0"/>
                                                      <w:marTop w:val="0"/>
                                                      <w:marBottom w:val="240"/>
                                                      <w:divBdr>
                                                        <w:top w:val="none" w:sz="0" w:space="0" w:color="auto"/>
                                                        <w:left w:val="none" w:sz="0" w:space="0" w:color="auto"/>
                                                        <w:bottom w:val="none" w:sz="0" w:space="0" w:color="auto"/>
                                                        <w:right w:val="none" w:sz="0" w:space="0" w:color="auto"/>
                                                      </w:divBdr>
                                                      <w:divsChild>
                                                        <w:div w:id="100608842">
                                                          <w:marLeft w:val="0"/>
                                                          <w:marRight w:val="0"/>
                                                          <w:marTop w:val="0"/>
                                                          <w:marBottom w:val="0"/>
                                                          <w:divBdr>
                                                            <w:top w:val="none" w:sz="0" w:space="0" w:color="auto"/>
                                                            <w:left w:val="none" w:sz="0" w:space="0" w:color="auto"/>
                                                            <w:bottom w:val="none" w:sz="0" w:space="0" w:color="auto"/>
                                                            <w:right w:val="none" w:sz="0" w:space="0" w:color="auto"/>
                                                          </w:divBdr>
                                                          <w:divsChild>
                                                            <w:div w:id="1406226098">
                                                              <w:marLeft w:val="0"/>
                                                              <w:marRight w:val="0"/>
                                                              <w:marTop w:val="210"/>
                                                              <w:marBottom w:val="210"/>
                                                              <w:divBdr>
                                                                <w:top w:val="none" w:sz="0" w:space="0" w:color="auto"/>
                                                                <w:left w:val="none" w:sz="0" w:space="0" w:color="auto"/>
                                                                <w:bottom w:val="none" w:sz="0" w:space="0" w:color="auto"/>
                                                                <w:right w:val="none" w:sz="0" w:space="0" w:color="auto"/>
                                                              </w:divBdr>
                                                              <w:divsChild>
                                                                <w:div w:id="730275514">
                                                                  <w:marLeft w:val="480"/>
                                                                  <w:marRight w:val="0"/>
                                                                  <w:marTop w:val="0"/>
                                                                  <w:marBottom w:val="240"/>
                                                                  <w:divBdr>
                                                                    <w:top w:val="none" w:sz="0" w:space="0" w:color="auto"/>
                                                                    <w:left w:val="none" w:sz="0" w:space="0" w:color="auto"/>
                                                                    <w:bottom w:val="none" w:sz="0" w:space="0" w:color="auto"/>
                                                                    <w:right w:val="none" w:sz="0" w:space="0" w:color="auto"/>
                                                                  </w:divBdr>
                                                                </w:div>
                                                              </w:divsChild>
                                                            </w:div>
                                                            <w:div w:id="1020163893">
                                                              <w:marLeft w:val="0"/>
                                                              <w:marRight w:val="0"/>
                                                              <w:marTop w:val="210"/>
                                                              <w:marBottom w:val="210"/>
                                                              <w:divBdr>
                                                                <w:top w:val="none" w:sz="0" w:space="0" w:color="auto"/>
                                                                <w:left w:val="none" w:sz="0" w:space="0" w:color="auto"/>
                                                                <w:bottom w:val="none" w:sz="0" w:space="0" w:color="auto"/>
                                                                <w:right w:val="none" w:sz="0" w:space="0" w:color="auto"/>
                                                              </w:divBdr>
                                                              <w:divsChild>
                                                                <w:div w:id="761529192">
                                                                  <w:marLeft w:val="480"/>
                                                                  <w:marRight w:val="0"/>
                                                                  <w:marTop w:val="0"/>
                                                                  <w:marBottom w:val="240"/>
                                                                  <w:divBdr>
                                                                    <w:top w:val="none" w:sz="0" w:space="0" w:color="auto"/>
                                                                    <w:left w:val="none" w:sz="0" w:space="0" w:color="auto"/>
                                                                    <w:bottom w:val="none" w:sz="0" w:space="0" w:color="auto"/>
                                                                    <w:right w:val="none" w:sz="0" w:space="0" w:color="auto"/>
                                                                  </w:divBdr>
                                                                </w:div>
                                                              </w:divsChild>
                                                            </w:div>
                                                            <w:div w:id="609431840">
                                                              <w:marLeft w:val="0"/>
                                                              <w:marRight w:val="0"/>
                                                              <w:marTop w:val="210"/>
                                                              <w:marBottom w:val="210"/>
                                                              <w:divBdr>
                                                                <w:top w:val="none" w:sz="0" w:space="0" w:color="auto"/>
                                                                <w:left w:val="none" w:sz="0" w:space="0" w:color="auto"/>
                                                                <w:bottom w:val="none" w:sz="0" w:space="0" w:color="auto"/>
                                                                <w:right w:val="none" w:sz="0" w:space="0" w:color="auto"/>
                                                              </w:divBdr>
                                                              <w:divsChild>
                                                                <w:div w:id="1198591061">
                                                                  <w:marLeft w:val="480"/>
                                                                  <w:marRight w:val="0"/>
                                                                  <w:marTop w:val="0"/>
                                                                  <w:marBottom w:val="240"/>
                                                                  <w:divBdr>
                                                                    <w:top w:val="none" w:sz="0" w:space="0" w:color="auto"/>
                                                                    <w:left w:val="none" w:sz="0" w:space="0" w:color="auto"/>
                                                                    <w:bottom w:val="none" w:sz="0" w:space="0" w:color="auto"/>
                                                                    <w:right w:val="none" w:sz="0" w:space="0" w:color="auto"/>
                                                                  </w:divBdr>
                                                                </w:div>
                                                              </w:divsChild>
                                                            </w:div>
                                                            <w:div w:id="1677342117">
                                                              <w:marLeft w:val="0"/>
                                                              <w:marRight w:val="0"/>
                                                              <w:marTop w:val="210"/>
                                                              <w:marBottom w:val="0"/>
                                                              <w:divBdr>
                                                                <w:top w:val="none" w:sz="0" w:space="0" w:color="auto"/>
                                                                <w:left w:val="none" w:sz="0" w:space="0" w:color="auto"/>
                                                                <w:bottom w:val="none" w:sz="0" w:space="0" w:color="auto"/>
                                                                <w:right w:val="none" w:sz="0" w:space="0" w:color="auto"/>
                                                              </w:divBdr>
                                                              <w:divsChild>
                                                                <w:div w:id="72719038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30760609">
                                                  <w:marLeft w:val="0"/>
                                                  <w:marRight w:val="0"/>
                                                  <w:marTop w:val="210"/>
                                                  <w:marBottom w:val="210"/>
                                                  <w:divBdr>
                                                    <w:top w:val="none" w:sz="0" w:space="0" w:color="auto"/>
                                                    <w:left w:val="none" w:sz="0" w:space="0" w:color="auto"/>
                                                    <w:bottom w:val="none" w:sz="0" w:space="0" w:color="auto"/>
                                                    <w:right w:val="none" w:sz="0" w:space="0" w:color="auto"/>
                                                  </w:divBdr>
                                                  <w:divsChild>
                                                    <w:div w:id="1783913762">
                                                      <w:marLeft w:val="480"/>
                                                      <w:marRight w:val="0"/>
                                                      <w:marTop w:val="0"/>
                                                      <w:marBottom w:val="240"/>
                                                      <w:divBdr>
                                                        <w:top w:val="none" w:sz="0" w:space="0" w:color="auto"/>
                                                        <w:left w:val="none" w:sz="0" w:space="0" w:color="auto"/>
                                                        <w:bottom w:val="none" w:sz="0" w:space="0" w:color="auto"/>
                                                        <w:right w:val="none" w:sz="0" w:space="0" w:color="auto"/>
                                                      </w:divBdr>
                                                    </w:div>
                                                  </w:divsChild>
                                                </w:div>
                                                <w:div w:id="1109663097">
                                                  <w:marLeft w:val="0"/>
                                                  <w:marRight w:val="0"/>
                                                  <w:marTop w:val="210"/>
                                                  <w:marBottom w:val="0"/>
                                                  <w:divBdr>
                                                    <w:top w:val="none" w:sz="0" w:space="0" w:color="auto"/>
                                                    <w:left w:val="none" w:sz="0" w:space="0" w:color="auto"/>
                                                    <w:bottom w:val="none" w:sz="0" w:space="0" w:color="auto"/>
                                                    <w:right w:val="none" w:sz="0" w:space="0" w:color="auto"/>
                                                  </w:divBdr>
                                                  <w:divsChild>
                                                    <w:div w:id="34000886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69117451">
                                      <w:marLeft w:val="0"/>
                                      <w:marRight w:val="0"/>
                                      <w:marTop w:val="210"/>
                                      <w:marBottom w:val="210"/>
                                      <w:divBdr>
                                        <w:top w:val="none" w:sz="0" w:space="0" w:color="auto"/>
                                        <w:left w:val="none" w:sz="0" w:space="0" w:color="auto"/>
                                        <w:bottom w:val="none" w:sz="0" w:space="0" w:color="auto"/>
                                        <w:right w:val="none" w:sz="0" w:space="0" w:color="auto"/>
                                      </w:divBdr>
                                      <w:divsChild>
                                        <w:div w:id="1234699359">
                                          <w:marLeft w:val="480"/>
                                          <w:marRight w:val="0"/>
                                          <w:marTop w:val="0"/>
                                          <w:marBottom w:val="240"/>
                                          <w:divBdr>
                                            <w:top w:val="none" w:sz="0" w:space="0" w:color="auto"/>
                                            <w:left w:val="none" w:sz="0" w:space="0" w:color="auto"/>
                                            <w:bottom w:val="none" w:sz="0" w:space="0" w:color="auto"/>
                                            <w:right w:val="none" w:sz="0" w:space="0" w:color="auto"/>
                                          </w:divBdr>
                                          <w:divsChild>
                                            <w:div w:id="563951058">
                                              <w:marLeft w:val="0"/>
                                              <w:marRight w:val="0"/>
                                              <w:marTop w:val="0"/>
                                              <w:marBottom w:val="210"/>
                                              <w:divBdr>
                                                <w:top w:val="none" w:sz="0" w:space="0" w:color="auto"/>
                                                <w:left w:val="none" w:sz="0" w:space="0" w:color="auto"/>
                                                <w:bottom w:val="none" w:sz="0" w:space="0" w:color="auto"/>
                                                <w:right w:val="none" w:sz="0" w:space="0" w:color="auto"/>
                                              </w:divBdr>
                                            </w:div>
                                            <w:div w:id="1770195808">
                                              <w:marLeft w:val="0"/>
                                              <w:marRight w:val="0"/>
                                              <w:marTop w:val="240"/>
                                              <w:marBottom w:val="0"/>
                                              <w:divBdr>
                                                <w:top w:val="none" w:sz="0" w:space="0" w:color="auto"/>
                                                <w:left w:val="none" w:sz="0" w:space="0" w:color="auto"/>
                                                <w:bottom w:val="none" w:sz="0" w:space="0" w:color="auto"/>
                                                <w:right w:val="none" w:sz="0" w:space="0" w:color="auto"/>
                                              </w:divBdr>
                                              <w:divsChild>
                                                <w:div w:id="1423335369">
                                                  <w:marLeft w:val="0"/>
                                                  <w:marRight w:val="0"/>
                                                  <w:marTop w:val="0"/>
                                                  <w:marBottom w:val="0"/>
                                                  <w:divBdr>
                                                    <w:top w:val="none" w:sz="0" w:space="0" w:color="auto"/>
                                                    <w:left w:val="none" w:sz="0" w:space="0" w:color="auto"/>
                                                    <w:bottom w:val="none" w:sz="0" w:space="0" w:color="auto"/>
                                                    <w:right w:val="none" w:sz="0" w:space="0" w:color="auto"/>
                                                  </w:divBdr>
                                                  <w:divsChild>
                                                    <w:div w:id="1239287769">
                                                      <w:marLeft w:val="0"/>
                                                      <w:marRight w:val="0"/>
                                                      <w:marTop w:val="0"/>
                                                      <w:marBottom w:val="0"/>
                                                      <w:divBdr>
                                                        <w:top w:val="none" w:sz="0" w:space="0" w:color="auto"/>
                                                        <w:left w:val="none" w:sz="0" w:space="0" w:color="auto"/>
                                                        <w:bottom w:val="none" w:sz="0" w:space="0" w:color="auto"/>
                                                        <w:right w:val="none" w:sz="0" w:space="0" w:color="auto"/>
                                                      </w:divBdr>
                                                    </w:div>
                                                    <w:div w:id="510294115">
                                                      <w:marLeft w:val="0"/>
                                                      <w:marRight w:val="0"/>
                                                      <w:marTop w:val="0"/>
                                                      <w:marBottom w:val="0"/>
                                                      <w:divBdr>
                                                        <w:top w:val="none" w:sz="0" w:space="0" w:color="auto"/>
                                                        <w:left w:val="none" w:sz="0" w:space="0" w:color="auto"/>
                                                        <w:bottom w:val="none" w:sz="0" w:space="0" w:color="auto"/>
                                                        <w:right w:val="none" w:sz="0" w:space="0" w:color="auto"/>
                                                      </w:divBdr>
                                                    </w:div>
                                                    <w:div w:id="185288039">
                                                      <w:marLeft w:val="0"/>
                                                      <w:marRight w:val="0"/>
                                                      <w:marTop w:val="0"/>
                                                      <w:marBottom w:val="0"/>
                                                      <w:divBdr>
                                                        <w:top w:val="none" w:sz="0" w:space="0" w:color="auto"/>
                                                        <w:left w:val="none" w:sz="0" w:space="0" w:color="auto"/>
                                                        <w:bottom w:val="none" w:sz="0" w:space="0" w:color="auto"/>
                                                        <w:right w:val="none" w:sz="0" w:space="0" w:color="auto"/>
                                                      </w:divBdr>
                                                    </w:div>
                                                    <w:div w:id="673610087">
                                                      <w:marLeft w:val="0"/>
                                                      <w:marRight w:val="0"/>
                                                      <w:marTop w:val="0"/>
                                                      <w:marBottom w:val="0"/>
                                                      <w:divBdr>
                                                        <w:top w:val="none" w:sz="0" w:space="0" w:color="auto"/>
                                                        <w:left w:val="none" w:sz="0" w:space="0" w:color="auto"/>
                                                        <w:bottom w:val="none" w:sz="0" w:space="0" w:color="auto"/>
                                                        <w:right w:val="none" w:sz="0" w:space="0" w:color="auto"/>
                                                      </w:divBdr>
                                                    </w:div>
                                                    <w:div w:id="160200594">
                                                      <w:marLeft w:val="0"/>
                                                      <w:marRight w:val="0"/>
                                                      <w:marTop w:val="0"/>
                                                      <w:marBottom w:val="0"/>
                                                      <w:divBdr>
                                                        <w:top w:val="none" w:sz="0" w:space="0" w:color="auto"/>
                                                        <w:left w:val="none" w:sz="0" w:space="0" w:color="auto"/>
                                                        <w:bottom w:val="none" w:sz="0" w:space="0" w:color="auto"/>
                                                        <w:right w:val="none" w:sz="0" w:space="0" w:color="auto"/>
                                                      </w:divBdr>
                                                    </w:div>
                                                    <w:div w:id="1491211818">
                                                      <w:marLeft w:val="0"/>
                                                      <w:marRight w:val="0"/>
                                                      <w:marTop w:val="0"/>
                                                      <w:marBottom w:val="0"/>
                                                      <w:divBdr>
                                                        <w:top w:val="none" w:sz="0" w:space="0" w:color="auto"/>
                                                        <w:left w:val="none" w:sz="0" w:space="0" w:color="auto"/>
                                                        <w:bottom w:val="none" w:sz="0" w:space="0" w:color="auto"/>
                                                        <w:right w:val="none" w:sz="0" w:space="0" w:color="auto"/>
                                                      </w:divBdr>
                                                    </w:div>
                                                  </w:divsChild>
                                                </w:div>
                                                <w:div w:id="1024985198">
                                                  <w:marLeft w:val="0"/>
                                                  <w:marRight w:val="0"/>
                                                  <w:marTop w:val="0"/>
                                                  <w:marBottom w:val="0"/>
                                                  <w:divBdr>
                                                    <w:top w:val="none" w:sz="0" w:space="0" w:color="auto"/>
                                                    <w:left w:val="none" w:sz="0" w:space="0" w:color="auto"/>
                                                    <w:bottom w:val="none" w:sz="0" w:space="0" w:color="auto"/>
                                                    <w:right w:val="none" w:sz="0" w:space="0" w:color="auto"/>
                                                  </w:divBdr>
                                                </w:div>
                                                <w:div w:id="1595169455">
                                                  <w:marLeft w:val="0"/>
                                                  <w:marRight w:val="0"/>
                                                  <w:marTop w:val="0"/>
                                                  <w:marBottom w:val="0"/>
                                                  <w:divBdr>
                                                    <w:top w:val="none" w:sz="0" w:space="0" w:color="auto"/>
                                                    <w:left w:val="none" w:sz="0" w:space="0" w:color="auto"/>
                                                    <w:bottom w:val="none" w:sz="0" w:space="0" w:color="auto"/>
                                                    <w:right w:val="none" w:sz="0" w:space="0" w:color="auto"/>
                                                  </w:divBdr>
                                                </w:div>
                                                <w:div w:id="425544527">
                                                  <w:marLeft w:val="0"/>
                                                  <w:marRight w:val="0"/>
                                                  <w:marTop w:val="0"/>
                                                  <w:marBottom w:val="0"/>
                                                  <w:divBdr>
                                                    <w:top w:val="none" w:sz="0" w:space="0" w:color="auto"/>
                                                    <w:left w:val="none" w:sz="0" w:space="0" w:color="auto"/>
                                                    <w:bottom w:val="none" w:sz="0" w:space="0" w:color="auto"/>
                                                    <w:right w:val="none" w:sz="0" w:space="0" w:color="auto"/>
                                                  </w:divBdr>
                                                </w:div>
                                                <w:div w:id="1096169633">
                                                  <w:marLeft w:val="0"/>
                                                  <w:marRight w:val="0"/>
                                                  <w:marTop w:val="0"/>
                                                  <w:marBottom w:val="0"/>
                                                  <w:divBdr>
                                                    <w:top w:val="none" w:sz="0" w:space="0" w:color="auto"/>
                                                    <w:left w:val="none" w:sz="0" w:space="0" w:color="auto"/>
                                                    <w:bottom w:val="none" w:sz="0" w:space="0" w:color="auto"/>
                                                    <w:right w:val="none" w:sz="0" w:space="0" w:color="auto"/>
                                                  </w:divBdr>
                                                </w:div>
                                                <w:div w:id="226040052">
                                                  <w:marLeft w:val="0"/>
                                                  <w:marRight w:val="0"/>
                                                  <w:marTop w:val="0"/>
                                                  <w:marBottom w:val="0"/>
                                                  <w:divBdr>
                                                    <w:top w:val="none" w:sz="0" w:space="0" w:color="auto"/>
                                                    <w:left w:val="none" w:sz="0" w:space="0" w:color="auto"/>
                                                    <w:bottom w:val="none" w:sz="0" w:space="0" w:color="auto"/>
                                                    <w:right w:val="none" w:sz="0" w:space="0" w:color="auto"/>
                                                  </w:divBdr>
                                                </w:div>
                                                <w:div w:id="1277637229">
                                                  <w:marLeft w:val="0"/>
                                                  <w:marRight w:val="0"/>
                                                  <w:marTop w:val="0"/>
                                                  <w:marBottom w:val="0"/>
                                                  <w:divBdr>
                                                    <w:top w:val="none" w:sz="0" w:space="0" w:color="auto"/>
                                                    <w:left w:val="none" w:sz="0" w:space="0" w:color="auto"/>
                                                    <w:bottom w:val="none" w:sz="0" w:space="0" w:color="auto"/>
                                                    <w:right w:val="none" w:sz="0" w:space="0" w:color="auto"/>
                                                  </w:divBdr>
                                                </w:div>
                                                <w:div w:id="126363440">
                                                  <w:marLeft w:val="0"/>
                                                  <w:marRight w:val="0"/>
                                                  <w:marTop w:val="0"/>
                                                  <w:marBottom w:val="0"/>
                                                  <w:divBdr>
                                                    <w:top w:val="none" w:sz="0" w:space="0" w:color="auto"/>
                                                    <w:left w:val="none" w:sz="0" w:space="0" w:color="auto"/>
                                                    <w:bottom w:val="none" w:sz="0" w:space="0" w:color="auto"/>
                                                    <w:right w:val="none" w:sz="0" w:space="0" w:color="auto"/>
                                                  </w:divBdr>
                                                </w:div>
                                                <w:div w:id="1735202838">
                                                  <w:marLeft w:val="0"/>
                                                  <w:marRight w:val="0"/>
                                                  <w:marTop w:val="0"/>
                                                  <w:marBottom w:val="0"/>
                                                  <w:divBdr>
                                                    <w:top w:val="none" w:sz="0" w:space="0" w:color="auto"/>
                                                    <w:left w:val="none" w:sz="0" w:space="0" w:color="auto"/>
                                                    <w:bottom w:val="none" w:sz="0" w:space="0" w:color="auto"/>
                                                    <w:right w:val="none" w:sz="0" w:space="0" w:color="auto"/>
                                                  </w:divBdr>
                                                </w:div>
                                                <w:div w:id="77752121">
                                                  <w:marLeft w:val="0"/>
                                                  <w:marRight w:val="0"/>
                                                  <w:marTop w:val="0"/>
                                                  <w:marBottom w:val="0"/>
                                                  <w:divBdr>
                                                    <w:top w:val="none" w:sz="0" w:space="0" w:color="auto"/>
                                                    <w:left w:val="none" w:sz="0" w:space="0" w:color="auto"/>
                                                    <w:bottom w:val="none" w:sz="0" w:space="0" w:color="auto"/>
                                                    <w:right w:val="none" w:sz="0" w:space="0" w:color="auto"/>
                                                  </w:divBdr>
                                                </w:div>
                                                <w:div w:id="386026771">
                                                  <w:marLeft w:val="0"/>
                                                  <w:marRight w:val="0"/>
                                                  <w:marTop w:val="0"/>
                                                  <w:marBottom w:val="0"/>
                                                  <w:divBdr>
                                                    <w:top w:val="none" w:sz="0" w:space="0" w:color="auto"/>
                                                    <w:left w:val="none" w:sz="0" w:space="0" w:color="auto"/>
                                                    <w:bottom w:val="none" w:sz="0" w:space="0" w:color="auto"/>
                                                    <w:right w:val="none" w:sz="0" w:space="0" w:color="auto"/>
                                                  </w:divBdr>
                                                </w:div>
                                                <w:div w:id="1945068980">
                                                  <w:marLeft w:val="0"/>
                                                  <w:marRight w:val="0"/>
                                                  <w:marTop w:val="0"/>
                                                  <w:marBottom w:val="0"/>
                                                  <w:divBdr>
                                                    <w:top w:val="none" w:sz="0" w:space="0" w:color="auto"/>
                                                    <w:left w:val="none" w:sz="0" w:space="0" w:color="auto"/>
                                                    <w:bottom w:val="none" w:sz="0" w:space="0" w:color="auto"/>
                                                    <w:right w:val="none" w:sz="0" w:space="0" w:color="auto"/>
                                                  </w:divBdr>
                                                </w:div>
                                                <w:div w:id="1388602711">
                                                  <w:marLeft w:val="0"/>
                                                  <w:marRight w:val="0"/>
                                                  <w:marTop w:val="0"/>
                                                  <w:marBottom w:val="0"/>
                                                  <w:divBdr>
                                                    <w:top w:val="none" w:sz="0" w:space="0" w:color="auto"/>
                                                    <w:left w:val="none" w:sz="0" w:space="0" w:color="auto"/>
                                                    <w:bottom w:val="none" w:sz="0" w:space="0" w:color="auto"/>
                                                    <w:right w:val="none" w:sz="0" w:space="0" w:color="auto"/>
                                                  </w:divBdr>
                                                </w:div>
                                                <w:div w:id="1922374795">
                                                  <w:marLeft w:val="0"/>
                                                  <w:marRight w:val="0"/>
                                                  <w:marTop w:val="0"/>
                                                  <w:marBottom w:val="0"/>
                                                  <w:divBdr>
                                                    <w:top w:val="none" w:sz="0" w:space="0" w:color="auto"/>
                                                    <w:left w:val="none" w:sz="0" w:space="0" w:color="auto"/>
                                                    <w:bottom w:val="none" w:sz="0" w:space="0" w:color="auto"/>
                                                    <w:right w:val="none" w:sz="0" w:space="0" w:color="auto"/>
                                                  </w:divBdr>
                                                </w:div>
                                                <w:div w:id="35394659">
                                                  <w:marLeft w:val="0"/>
                                                  <w:marRight w:val="0"/>
                                                  <w:marTop w:val="0"/>
                                                  <w:marBottom w:val="0"/>
                                                  <w:divBdr>
                                                    <w:top w:val="none" w:sz="0" w:space="0" w:color="auto"/>
                                                    <w:left w:val="none" w:sz="0" w:space="0" w:color="auto"/>
                                                    <w:bottom w:val="none" w:sz="0" w:space="0" w:color="auto"/>
                                                    <w:right w:val="none" w:sz="0" w:space="0" w:color="auto"/>
                                                  </w:divBdr>
                                                </w:div>
                                                <w:div w:id="376006856">
                                                  <w:marLeft w:val="0"/>
                                                  <w:marRight w:val="0"/>
                                                  <w:marTop w:val="0"/>
                                                  <w:marBottom w:val="0"/>
                                                  <w:divBdr>
                                                    <w:top w:val="none" w:sz="0" w:space="0" w:color="auto"/>
                                                    <w:left w:val="none" w:sz="0" w:space="0" w:color="auto"/>
                                                    <w:bottom w:val="none" w:sz="0" w:space="0" w:color="auto"/>
                                                    <w:right w:val="none" w:sz="0" w:space="0" w:color="auto"/>
                                                  </w:divBdr>
                                                </w:div>
                                                <w:div w:id="1696079930">
                                                  <w:marLeft w:val="0"/>
                                                  <w:marRight w:val="0"/>
                                                  <w:marTop w:val="0"/>
                                                  <w:marBottom w:val="0"/>
                                                  <w:divBdr>
                                                    <w:top w:val="none" w:sz="0" w:space="0" w:color="auto"/>
                                                    <w:left w:val="none" w:sz="0" w:space="0" w:color="auto"/>
                                                    <w:bottom w:val="none" w:sz="0" w:space="0" w:color="auto"/>
                                                    <w:right w:val="none" w:sz="0" w:space="0" w:color="auto"/>
                                                  </w:divBdr>
                                                </w:div>
                                                <w:div w:id="1489636485">
                                                  <w:marLeft w:val="0"/>
                                                  <w:marRight w:val="0"/>
                                                  <w:marTop w:val="0"/>
                                                  <w:marBottom w:val="0"/>
                                                  <w:divBdr>
                                                    <w:top w:val="none" w:sz="0" w:space="0" w:color="auto"/>
                                                    <w:left w:val="none" w:sz="0" w:space="0" w:color="auto"/>
                                                    <w:bottom w:val="none" w:sz="0" w:space="0" w:color="auto"/>
                                                    <w:right w:val="none" w:sz="0" w:space="0" w:color="auto"/>
                                                  </w:divBdr>
                                                </w:div>
                                                <w:div w:id="1761945411">
                                                  <w:marLeft w:val="0"/>
                                                  <w:marRight w:val="0"/>
                                                  <w:marTop w:val="0"/>
                                                  <w:marBottom w:val="0"/>
                                                  <w:divBdr>
                                                    <w:top w:val="none" w:sz="0" w:space="0" w:color="auto"/>
                                                    <w:left w:val="none" w:sz="0" w:space="0" w:color="auto"/>
                                                    <w:bottom w:val="none" w:sz="0" w:space="0" w:color="auto"/>
                                                    <w:right w:val="none" w:sz="0" w:space="0" w:color="auto"/>
                                                  </w:divBdr>
                                                </w:div>
                                                <w:div w:id="1129786632">
                                                  <w:marLeft w:val="0"/>
                                                  <w:marRight w:val="0"/>
                                                  <w:marTop w:val="0"/>
                                                  <w:marBottom w:val="0"/>
                                                  <w:divBdr>
                                                    <w:top w:val="none" w:sz="0" w:space="0" w:color="auto"/>
                                                    <w:left w:val="none" w:sz="0" w:space="0" w:color="auto"/>
                                                    <w:bottom w:val="none" w:sz="0" w:space="0" w:color="auto"/>
                                                    <w:right w:val="none" w:sz="0" w:space="0" w:color="auto"/>
                                                  </w:divBdr>
                                                </w:div>
                                                <w:div w:id="857428905">
                                                  <w:marLeft w:val="0"/>
                                                  <w:marRight w:val="0"/>
                                                  <w:marTop w:val="0"/>
                                                  <w:marBottom w:val="0"/>
                                                  <w:divBdr>
                                                    <w:top w:val="none" w:sz="0" w:space="0" w:color="auto"/>
                                                    <w:left w:val="none" w:sz="0" w:space="0" w:color="auto"/>
                                                    <w:bottom w:val="none" w:sz="0" w:space="0" w:color="auto"/>
                                                    <w:right w:val="none" w:sz="0" w:space="0" w:color="auto"/>
                                                  </w:divBdr>
                                                </w:div>
                                                <w:div w:id="483132010">
                                                  <w:marLeft w:val="0"/>
                                                  <w:marRight w:val="0"/>
                                                  <w:marTop w:val="0"/>
                                                  <w:marBottom w:val="0"/>
                                                  <w:divBdr>
                                                    <w:top w:val="none" w:sz="0" w:space="0" w:color="auto"/>
                                                    <w:left w:val="none" w:sz="0" w:space="0" w:color="auto"/>
                                                    <w:bottom w:val="none" w:sz="0" w:space="0" w:color="auto"/>
                                                    <w:right w:val="none" w:sz="0" w:space="0" w:color="auto"/>
                                                  </w:divBdr>
                                                </w:div>
                                                <w:div w:id="487209351">
                                                  <w:marLeft w:val="0"/>
                                                  <w:marRight w:val="0"/>
                                                  <w:marTop w:val="0"/>
                                                  <w:marBottom w:val="0"/>
                                                  <w:divBdr>
                                                    <w:top w:val="none" w:sz="0" w:space="0" w:color="auto"/>
                                                    <w:left w:val="none" w:sz="0" w:space="0" w:color="auto"/>
                                                    <w:bottom w:val="none" w:sz="0" w:space="0" w:color="auto"/>
                                                    <w:right w:val="none" w:sz="0" w:space="0" w:color="auto"/>
                                                  </w:divBdr>
                                                </w:div>
                                                <w:div w:id="210117533">
                                                  <w:marLeft w:val="0"/>
                                                  <w:marRight w:val="0"/>
                                                  <w:marTop w:val="0"/>
                                                  <w:marBottom w:val="0"/>
                                                  <w:divBdr>
                                                    <w:top w:val="none" w:sz="0" w:space="0" w:color="auto"/>
                                                    <w:left w:val="none" w:sz="0" w:space="0" w:color="auto"/>
                                                    <w:bottom w:val="none" w:sz="0" w:space="0" w:color="auto"/>
                                                    <w:right w:val="none" w:sz="0" w:space="0" w:color="auto"/>
                                                  </w:divBdr>
                                                </w:div>
                                                <w:div w:id="1381394231">
                                                  <w:marLeft w:val="0"/>
                                                  <w:marRight w:val="0"/>
                                                  <w:marTop w:val="0"/>
                                                  <w:marBottom w:val="0"/>
                                                  <w:divBdr>
                                                    <w:top w:val="none" w:sz="0" w:space="0" w:color="auto"/>
                                                    <w:left w:val="none" w:sz="0" w:space="0" w:color="auto"/>
                                                    <w:bottom w:val="none" w:sz="0" w:space="0" w:color="auto"/>
                                                    <w:right w:val="none" w:sz="0" w:space="0" w:color="auto"/>
                                                  </w:divBdr>
                                                </w:div>
                                                <w:div w:id="1457677229">
                                                  <w:marLeft w:val="0"/>
                                                  <w:marRight w:val="0"/>
                                                  <w:marTop w:val="0"/>
                                                  <w:marBottom w:val="0"/>
                                                  <w:divBdr>
                                                    <w:top w:val="none" w:sz="0" w:space="0" w:color="auto"/>
                                                    <w:left w:val="none" w:sz="0" w:space="0" w:color="auto"/>
                                                    <w:bottom w:val="none" w:sz="0" w:space="0" w:color="auto"/>
                                                    <w:right w:val="none" w:sz="0" w:space="0" w:color="auto"/>
                                                  </w:divBdr>
                                                </w:div>
                                                <w:div w:id="275143835">
                                                  <w:marLeft w:val="0"/>
                                                  <w:marRight w:val="0"/>
                                                  <w:marTop w:val="0"/>
                                                  <w:marBottom w:val="0"/>
                                                  <w:divBdr>
                                                    <w:top w:val="none" w:sz="0" w:space="0" w:color="auto"/>
                                                    <w:left w:val="none" w:sz="0" w:space="0" w:color="auto"/>
                                                    <w:bottom w:val="none" w:sz="0" w:space="0" w:color="auto"/>
                                                    <w:right w:val="none" w:sz="0" w:space="0" w:color="auto"/>
                                                  </w:divBdr>
                                                </w:div>
                                                <w:div w:id="1470827142">
                                                  <w:marLeft w:val="0"/>
                                                  <w:marRight w:val="0"/>
                                                  <w:marTop w:val="0"/>
                                                  <w:marBottom w:val="0"/>
                                                  <w:divBdr>
                                                    <w:top w:val="none" w:sz="0" w:space="0" w:color="auto"/>
                                                    <w:left w:val="none" w:sz="0" w:space="0" w:color="auto"/>
                                                    <w:bottom w:val="none" w:sz="0" w:space="0" w:color="auto"/>
                                                    <w:right w:val="none" w:sz="0" w:space="0" w:color="auto"/>
                                                  </w:divBdr>
                                                </w:div>
                                                <w:div w:id="790903212">
                                                  <w:marLeft w:val="0"/>
                                                  <w:marRight w:val="0"/>
                                                  <w:marTop w:val="0"/>
                                                  <w:marBottom w:val="0"/>
                                                  <w:divBdr>
                                                    <w:top w:val="none" w:sz="0" w:space="0" w:color="auto"/>
                                                    <w:left w:val="none" w:sz="0" w:space="0" w:color="auto"/>
                                                    <w:bottom w:val="none" w:sz="0" w:space="0" w:color="auto"/>
                                                    <w:right w:val="none" w:sz="0" w:space="0" w:color="auto"/>
                                                  </w:divBdr>
                                                </w:div>
                                                <w:div w:id="582227587">
                                                  <w:marLeft w:val="0"/>
                                                  <w:marRight w:val="0"/>
                                                  <w:marTop w:val="0"/>
                                                  <w:marBottom w:val="0"/>
                                                  <w:divBdr>
                                                    <w:top w:val="none" w:sz="0" w:space="0" w:color="auto"/>
                                                    <w:left w:val="none" w:sz="0" w:space="0" w:color="auto"/>
                                                    <w:bottom w:val="none" w:sz="0" w:space="0" w:color="auto"/>
                                                    <w:right w:val="none" w:sz="0" w:space="0" w:color="auto"/>
                                                  </w:divBdr>
                                                </w:div>
                                                <w:div w:id="877428720">
                                                  <w:marLeft w:val="0"/>
                                                  <w:marRight w:val="0"/>
                                                  <w:marTop w:val="0"/>
                                                  <w:marBottom w:val="0"/>
                                                  <w:divBdr>
                                                    <w:top w:val="none" w:sz="0" w:space="0" w:color="auto"/>
                                                    <w:left w:val="none" w:sz="0" w:space="0" w:color="auto"/>
                                                    <w:bottom w:val="none" w:sz="0" w:space="0" w:color="auto"/>
                                                    <w:right w:val="none" w:sz="0" w:space="0" w:color="auto"/>
                                                  </w:divBdr>
                                                </w:div>
                                                <w:div w:id="1254823471">
                                                  <w:marLeft w:val="0"/>
                                                  <w:marRight w:val="0"/>
                                                  <w:marTop w:val="0"/>
                                                  <w:marBottom w:val="0"/>
                                                  <w:divBdr>
                                                    <w:top w:val="none" w:sz="0" w:space="0" w:color="auto"/>
                                                    <w:left w:val="none" w:sz="0" w:space="0" w:color="auto"/>
                                                    <w:bottom w:val="none" w:sz="0" w:space="0" w:color="auto"/>
                                                    <w:right w:val="none" w:sz="0" w:space="0" w:color="auto"/>
                                                  </w:divBdr>
                                                </w:div>
                                                <w:div w:id="303004411">
                                                  <w:marLeft w:val="0"/>
                                                  <w:marRight w:val="0"/>
                                                  <w:marTop w:val="0"/>
                                                  <w:marBottom w:val="0"/>
                                                  <w:divBdr>
                                                    <w:top w:val="none" w:sz="0" w:space="0" w:color="auto"/>
                                                    <w:left w:val="none" w:sz="0" w:space="0" w:color="auto"/>
                                                    <w:bottom w:val="none" w:sz="0" w:space="0" w:color="auto"/>
                                                    <w:right w:val="none" w:sz="0" w:space="0" w:color="auto"/>
                                                  </w:divBdr>
                                                </w:div>
                                                <w:div w:id="464354381">
                                                  <w:marLeft w:val="0"/>
                                                  <w:marRight w:val="0"/>
                                                  <w:marTop w:val="0"/>
                                                  <w:marBottom w:val="0"/>
                                                  <w:divBdr>
                                                    <w:top w:val="none" w:sz="0" w:space="0" w:color="auto"/>
                                                    <w:left w:val="none" w:sz="0" w:space="0" w:color="auto"/>
                                                    <w:bottom w:val="none" w:sz="0" w:space="0" w:color="auto"/>
                                                    <w:right w:val="none" w:sz="0" w:space="0" w:color="auto"/>
                                                  </w:divBdr>
                                                </w:div>
                                                <w:div w:id="974333097">
                                                  <w:marLeft w:val="0"/>
                                                  <w:marRight w:val="0"/>
                                                  <w:marTop w:val="0"/>
                                                  <w:marBottom w:val="0"/>
                                                  <w:divBdr>
                                                    <w:top w:val="none" w:sz="0" w:space="0" w:color="auto"/>
                                                    <w:left w:val="none" w:sz="0" w:space="0" w:color="auto"/>
                                                    <w:bottom w:val="none" w:sz="0" w:space="0" w:color="auto"/>
                                                    <w:right w:val="none" w:sz="0" w:space="0" w:color="auto"/>
                                                  </w:divBdr>
                                                </w:div>
                                                <w:div w:id="2011983551">
                                                  <w:marLeft w:val="0"/>
                                                  <w:marRight w:val="0"/>
                                                  <w:marTop w:val="0"/>
                                                  <w:marBottom w:val="0"/>
                                                  <w:divBdr>
                                                    <w:top w:val="none" w:sz="0" w:space="0" w:color="auto"/>
                                                    <w:left w:val="none" w:sz="0" w:space="0" w:color="auto"/>
                                                    <w:bottom w:val="none" w:sz="0" w:space="0" w:color="auto"/>
                                                    <w:right w:val="none" w:sz="0" w:space="0" w:color="auto"/>
                                                  </w:divBdr>
                                                </w:div>
                                                <w:div w:id="758911447">
                                                  <w:marLeft w:val="0"/>
                                                  <w:marRight w:val="0"/>
                                                  <w:marTop w:val="0"/>
                                                  <w:marBottom w:val="0"/>
                                                  <w:divBdr>
                                                    <w:top w:val="none" w:sz="0" w:space="0" w:color="auto"/>
                                                    <w:left w:val="none" w:sz="0" w:space="0" w:color="auto"/>
                                                    <w:bottom w:val="none" w:sz="0" w:space="0" w:color="auto"/>
                                                    <w:right w:val="none" w:sz="0" w:space="0" w:color="auto"/>
                                                  </w:divBdr>
                                                </w:div>
                                                <w:div w:id="1660961505">
                                                  <w:marLeft w:val="0"/>
                                                  <w:marRight w:val="0"/>
                                                  <w:marTop w:val="0"/>
                                                  <w:marBottom w:val="0"/>
                                                  <w:divBdr>
                                                    <w:top w:val="none" w:sz="0" w:space="0" w:color="auto"/>
                                                    <w:left w:val="none" w:sz="0" w:space="0" w:color="auto"/>
                                                    <w:bottom w:val="none" w:sz="0" w:space="0" w:color="auto"/>
                                                    <w:right w:val="none" w:sz="0" w:space="0" w:color="auto"/>
                                                  </w:divBdr>
                                                </w:div>
                                                <w:div w:id="1365523597">
                                                  <w:marLeft w:val="0"/>
                                                  <w:marRight w:val="0"/>
                                                  <w:marTop w:val="0"/>
                                                  <w:marBottom w:val="0"/>
                                                  <w:divBdr>
                                                    <w:top w:val="none" w:sz="0" w:space="0" w:color="auto"/>
                                                    <w:left w:val="none" w:sz="0" w:space="0" w:color="auto"/>
                                                    <w:bottom w:val="none" w:sz="0" w:space="0" w:color="auto"/>
                                                    <w:right w:val="none" w:sz="0" w:space="0" w:color="auto"/>
                                                  </w:divBdr>
                                                </w:div>
                                                <w:div w:id="1956864834">
                                                  <w:marLeft w:val="0"/>
                                                  <w:marRight w:val="0"/>
                                                  <w:marTop w:val="0"/>
                                                  <w:marBottom w:val="0"/>
                                                  <w:divBdr>
                                                    <w:top w:val="none" w:sz="0" w:space="0" w:color="auto"/>
                                                    <w:left w:val="none" w:sz="0" w:space="0" w:color="auto"/>
                                                    <w:bottom w:val="none" w:sz="0" w:space="0" w:color="auto"/>
                                                    <w:right w:val="none" w:sz="0" w:space="0" w:color="auto"/>
                                                  </w:divBdr>
                                                </w:div>
                                                <w:div w:id="2039427943">
                                                  <w:marLeft w:val="0"/>
                                                  <w:marRight w:val="0"/>
                                                  <w:marTop w:val="0"/>
                                                  <w:marBottom w:val="0"/>
                                                  <w:divBdr>
                                                    <w:top w:val="none" w:sz="0" w:space="0" w:color="auto"/>
                                                    <w:left w:val="none" w:sz="0" w:space="0" w:color="auto"/>
                                                    <w:bottom w:val="none" w:sz="0" w:space="0" w:color="auto"/>
                                                    <w:right w:val="none" w:sz="0" w:space="0" w:color="auto"/>
                                                  </w:divBdr>
                                                </w:div>
                                                <w:div w:id="235476544">
                                                  <w:marLeft w:val="0"/>
                                                  <w:marRight w:val="0"/>
                                                  <w:marTop w:val="0"/>
                                                  <w:marBottom w:val="0"/>
                                                  <w:divBdr>
                                                    <w:top w:val="none" w:sz="0" w:space="0" w:color="auto"/>
                                                    <w:left w:val="none" w:sz="0" w:space="0" w:color="auto"/>
                                                    <w:bottom w:val="none" w:sz="0" w:space="0" w:color="auto"/>
                                                    <w:right w:val="none" w:sz="0" w:space="0" w:color="auto"/>
                                                  </w:divBdr>
                                                </w:div>
                                                <w:div w:id="634026137">
                                                  <w:marLeft w:val="0"/>
                                                  <w:marRight w:val="0"/>
                                                  <w:marTop w:val="0"/>
                                                  <w:marBottom w:val="0"/>
                                                  <w:divBdr>
                                                    <w:top w:val="none" w:sz="0" w:space="0" w:color="auto"/>
                                                    <w:left w:val="none" w:sz="0" w:space="0" w:color="auto"/>
                                                    <w:bottom w:val="none" w:sz="0" w:space="0" w:color="auto"/>
                                                    <w:right w:val="none" w:sz="0" w:space="0" w:color="auto"/>
                                                  </w:divBdr>
                                                </w:div>
                                                <w:div w:id="1032807953">
                                                  <w:marLeft w:val="0"/>
                                                  <w:marRight w:val="0"/>
                                                  <w:marTop w:val="0"/>
                                                  <w:marBottom w:val="0"/>
                                                  <w:divBdr>
                                                    <w:top w:val="none" w:sz="0" w:space="0" w:color="auto"/>
                                                    <w:left w:val="none" w:sz="0" w:space="0" w:color="auto"/>
                                                    <w:bottom w:val="none" w:sz="0" w:space="0" w:color="auto"/>
                                                    <w:right w:val="none" w:sz="0" w:space="0" w:color="auto"/>
                                                  </w:divBdr>
                                                </w:div>
                                                <w:div w:id="1070153096">
                                                  <w:marLeft w:val="0"/>
                                                  <w:marRight w:val="0"/>
                                                  <w:marTop w:val="0"/>
                                                  <w:marBottom w:val="0"/>
                                                  <w:divBdr>
                                                    <w:top w:val="none" w:sz="0" w:space="0" w:color="auto"/>
                                                    <w:left w:val="none" w:sz="0" w:space="0" w:color="auto"/>
                                                    <w:bottom w:val="none" w:sz="0" w:space="0" w:color="auto"/>
                                                    <w:right w:val="none" w:sz="0" w:space="0" w:color="auto"/>
                                                  </w:divBdr>
                                                </w:div>
                                                <w:div w:id="571818187">
                                                  <w:marLeft w:val="0"/>
                                                  <w:marRight w:val="0"/>
                                                  <w:marTop w:val="0"/>
                                                  <w:marBottom w:val="0"/>
                                                  <w:divBdr>
                                                    <w:top w:val="none" w:sz="0" w:space="0" w:color="auto"/>
                                                    <w:left w:val="none" w:sz="0" w:space="0" w:color="auto"/>
                                                    <w:bottom w:val="none" w:sz="0" w:space="0" w:color="auto"/>
                                                    <w:right w:val="none" w:sz="0" w:space="0" w:color="auto"/>
                                                  </w:divBdr>
                                                </w:div>
                                                <w:div w:id="1209028601">
                                                  <w:marLeft w:val="0"/>
                                                  <w:marRight w:val="0"/>
                                                  <w:marTop w:val="0"/>
                                                  <w:marBottom w:val="0"/>
                                                  <w:divBdr>
                                                    <w:top w:val="none" w:sz="0" w:space="0" w:color="auto"/>
                                                    <w:left w:val="none" w:sz="0" w:space="0" w:color="auto"/>
                                                    <w:bottom w:val="none" w:sz="0" w:space="0" w:color="auto"/>
                                                    <w:right w:val="none" w:sz="0" w:space="0" w:color="auto"/>
                                                  </w:divBdr>
                                                </w:div>
                                                <w:div w:id="676427435">
                                                  <w:marLeft w:val="0"/>
                                                  <w:marRight w:val="0"/>
                                                  <w:marTop w:val="0"/>
                                                  <w:marBottom w:val="0"/>
                                                  <w:divBdr>
                                                    <w:top w:val="none" w:sz="0" w:space="0" w:color="auto"/>
                                                    <w:left w:val="none" w:sz="0" w:space="0" w:color="auto"/>
                                                    <w:bottom w:val="none" w:sz="0" w:space="0" w:color="auto"/>
                                                    <w:right w:val="none" w:sz="0" w:space="0" w:color="auto"/>
                                                  </w:divBdr>
                                                </w:div>
                                                <w:div w:id="966354406">
                                                  <w:marLeft w:val="0"/>
                                                  <w:marRight w:val="0"/>
                                                  <w:marTop w:val="0"/>
                                                  <w:marBottom w:val="0"/>
                                                  <w:divBdr>
                                                    <w:top w:val="none" w:sz="0" w:space="0" w:color="auto"/>
                                                    <w:left w:val="none" w:sz="0" w:space="0" w:color="auto"/>
                                                    <w:bottom w:val="none" w:sz="0" w:space="0" w:color="auto"/>
                                                    <w:right w:val="none" w:sz="0" w:space="0" w:color="auto"/>
                                                  </w:divBdr>
                                                </w:div>
                                                <w:div w:id="1417169996">
                                                  <w:marLeft w:val="0"/>
                                                  <w:marRight w:val="0"/>
                                                  <w:marTop w:val="0"/>
                                                  <w:marBottom w:val="0"/>
                                                  <w:divBdr>
                                                    <w:top w:val="none" w:sz="0" w:space="0" w:color="auto"/>
                                                    <w:left w:val="none" w:sz="0" w:space="0" w:color="auto"/>
                                                    <w:bottom w:val="none" w:sz="0" w:space="0" w:color="auto"/>
                                                    <w:right w:val="none" w:sz="0" w:space="0" w:color="auto"/>
                                                  </w:divBdr>
                                                </w:div>
                                                <w:div w:id="371461888">
                                                  <w:marLeft w:val="0"/>
                                                  <w:marRight w:val="0"/>
                                                  <w:marTop w:val="0"/>
                                                  <w:marBottom w:val="0"/>
                                                  <w:divBdr>
                                                    <w:top w:val="none" w:sz="0" w:space="0" w:color="auto"/>
                                                    <w:left w:val="none" w:sz="0" w:space="0" w:color="auto"/>
                                                    <w:bottom w:val="none" w:sz="0" w:space="0" w:color="auto"/>
                                                    <w:right w:val="none" w:sz="0" w:space="0" w:color="auto"/>
                                                  </w:divBdr>
                                                </w:div>
                                                <w:div w:id="1871868419">
                                                  <w:marLeft w:val="0"/>
                                                  <w:marRight w:val="0"/>
                                                  <w:marTop w:val="0"/>
                                                  <w:marBottom w:val="0"/>
                                                  <w:divBdr>
                                                    <w:top w:val="none" w:sz="0" w:space="0" w:color="auto"/>
                                                    <w:left w:val="none" w:sz="0" w:space="0" w:color="auto"/>
                                                    <w:bottom w:val="none" w:sz="0" w:space="0" w:color="auto"/>
                                                    <w:right w:val="none" w:sz="0" w:space="0" w:color="auto"/>
                                                  </w:divBdr>
                                                </w:div>
                                                <w:div w:id="2085177501">
                                                  <w:marLeft w:val="0"/>
                                                  <w:marRight w:val="0"/>
                                                  <w:marTop w:val="0"/>
                                                  <w:marBottom w:val="0"/>
                                                  <w:divBdr>
                                                    <w:top w:val="none" w:sz="0" w:space="0" w:color="auto"/>
                                                    <w:left w:val="none" w:sz="0" w:space="0" w:color="auto"/>
                                                    <w:bottom w:val="none" w:sz="0" w:space="0" w:color="auto"/>
                                                    <w:right w:val="none" w:sz="0" w:space="0" w:color="auto"/>
                                                  </w:divBdr>
                                                </w:div>
                                                <w:div w:id="1162893158">
                                                  <w:marLeft w:val="0"/>
                                                  <w:marRight w:val="0"/>
                                                  <w:marTop w:val="0"/>
                                                  <w:marBottom w:val="0"/>
                                                  <w:divBdr>
                                                    <w:top w:val="none" w:sz="0" w:space="0" w:color="auto"/>
                                                    <w:left w:val="none" w:sz="0" w:space="0" w:color="auto"/>
                                                    <w:bottom w:val="none" w:sz="0" w:space="0" w:color="auto"/>
                                                    <w:right w:val="none" w:sz="0" w:space="0" w:color="auto"/>
                                                  </w:divBdr>
                                                </w:div>
                                                <w:div w:id="272445869">
                                                  <w:marLeft w:val="0"/>
                                                  <w:marRight w:val="0"/>
                                                  <w:marTop w:val="0"/>
                                                  <w:marBottom w:val="0"/>
                                                  <w:divBdr>
                                                    <w:top w:val="none" w:sz="0" w:space="0" w:color="auto"/>
                                                    <w:left w:val="none" w:sz="0" w:space="0" w:color="auto"/>
                                                    <w:bottom w:val="none" w:sz="0" w:space="0" w:color="auto"/>
                                                    <w:right w:val="none" w:sz="0" w:space="0" w:color="auto"/>
                                                  </w:divBdr>
                                                </w:div>
                                                <w:div w:id="1647473604">
                                                  <w:marLeft w:val="0"/>
                                                  <w:marRight w:val="0"/>
                                                  <w:marTop w:val="0"/>
                                                  <w:marBottom w:val="0"/>
                                                  <w:divBdr>
                                                    <w:top w:val="none" w:sz="0" w:space="0" w:color="auto"/>
                                                    <w:left w:val="none" w:sz="0" w:space="0" w:color="auto"/>
                                                    <w:bottom w:val="none" w:sz="0" w:space="0" w:color="auto"/>
                                                    <w:right w:val="none" w:sz="0" w:space="0" w:color="auto"/>
                                                  </w:divBdr>
                                                </w:div>
                                                <w:div w:id="1526287812">
                                                  <w:marLeft w:val="0"/>
                                                  <w:marRight w:val="0"/>
                                                  <w:marTop w:val="0"/>
                                                  <w:marBottom w:val="0"/>
                                                  <w:divBdr>
                                                    <w:top w:val="none" w:sz="0" w:space="0" w:color="auto"/>
                                                    <w:left w:val="none" w:sz="0" w:space="0" w:color="auto"/>
                                                    <w:bottom w:val="none" w:sz="0" w:space="0" w:color="auto"/>
                                                    <w:right w:val="none" w:sz="0" w:space="0" w:color="auto"/>
                                                  </w:divBdr>
                                                </w:div>
                                                <w:div w:id="100760527">
                                                  <w:marLeft w:val="0"/>
                                                  <w:marRight w:val="0"/>
                                                  <w:marTop w:val="0"/>
                                                  <w:marBottom w:val="0"/>
                                                  <w:divBdr>
                                                    <w:top w:val="none" w:sz="0" w:space="0" w:color="auto"/>
                                                    <w:left w:val="none" w:sz="0" w:space="0" w:color="auto"/>
                                                    <w:bottom w:val="none" w:sz="0" w:space="0" w:color="auto"/>
                                                    <w:right w:val="none" w:sz="0" w:space="0" w:color="auto"/>
                                                  </w:divBdr>
                                                </w:div>
                                                <w:div w:id="1588659238">
                                                  <w:marLeft w:val="0"/>
                                                  <w:marRight w:val="0"/>
                                                  <w:marTop w:val="0"/>
                                                  <w:marBottom w:val="0"/>
                                                  <w:divBdr>
                                                    <w:top w:val="none" w:sz="0" w:space="0" w:color="auto"/>
                                                    <w:left w:val="none" w:sz="0" w:space="0" w:color="auto"/>
                                                    <w:bottom w:val="none" w:sz="0" w:space="0" w:color="auto"/>
                                                    <w:right w:val="none" w:sz="0" w:space="0" w:color="auto"/>
                                                  </w:divBdr>
                                                </w:div>
                                                <w:div w:id="1019241152">
                                                  <w:marLeft w:val="0"/>
                                                  <w:marRight w:val="0"/>
                                                  <w:marTop w:val="0"/>
                                                  <w:marBottom w:val="0"/>
                                                  <w:divBdr>
                                                    <w:top w:val="none" w:sz="0" w:space="0" w:color="auto"/>
                                                    <w:left w:val="none" w:sz="0" w:space="0" w:color="auto"/>
                                                    <w:bottom w:val="none" w:sz="0" w:space="0" w:color="auto"/>
                                                    <w:right w:val="none" w:sz="0" w:space="0" w:color="auto"/>
                                                  </w:divBdr>
                                                </w:div>
                                                <w:div w:id="1951929030">
                                                  <w:marLeft w:val="0"/>
                                                  <w:marRight w:val="0"/>
                                                  <w:marTop w:val="0"/>
                                                  <w:marBottom w:val="0"/>
                                                  <w:divBdr>
                                                    <w:top w:val="none" w:sz="0" w:space="0" w:color="auto"/>
                                                    <w:left w:val="none" w:sz="0" w:space="0" w:color="auto"/>
                                                    <w:bottom w:val="none" w:sz="0" w:space="0" w:color="auto"/>
                                                    <w:right w:val="none" w:sz="0" w:space="0" w:color="auto"/>
                                                  </w:divBdr>
                                                </w:div>
                                                <w:div w:id="1004359621">
                                                  <w:marLeft w:val="0"/>
                                                  <w:marRight w:val="0"/>
                                                  <w:marTop w:val="0"/>
                                                  <w:marBottom w:val="0"/>
                                                  <w:divBdr>
                                                    <w:top w:val="none" w:sz="0" w:space="0" w:color="auto"/>
                                                    <w:left w:val="none" w:sz="0" w:space="0" w:color="auto"/>
                                                    <w:bottom w:val="none" w:sz="0" w:space="0" w:color="auto"/>
                                                    <w:right w:val="none" w:sz="0" w:space="0" w:color="auto"/>
                                                  </w:divBdr>
                                                </w:div>
                                                <w:div w:id="1769231696">
                                                  <w:marLeft w:val="0"/>
                                                  <w:marRight w:val="0"/>
                                                  <w:marTop w:val="0"/>
                                                  <w:marBottom w:val="0"/>
                                                  <w:divBdr>
                                                    <w:top w:val="none" w:sz="0" w:space="0" w:color="auto"/>
                                                    <w:left w:val="none" w:sz="0" w:space="0" w:color="auto"/>
                                                    <w:bottom w:val="none" w:sz="0" w:space="0" w:color="auto"/>
                                                    <w:right w:val="none" w:sz="0" w:space="0" w:color="auto"/>
                                                  </w:divBdr>
                                                </w:div>
                                                <w:div w:id="1870411198">
                                                  <w:marLeft w:val="0"/>
                                                  <w:marRight w:val="0"/>
                                                  <w:marTop w:val="0"/>
                                                  <w:marBottom w:val="0"/>
                                                  <w:divBdr>
                                                    <w:top w:val="none" w:sz="0" w:space="0" w:color="auto"/>
                                                    <w:left w:val="none" w:sz="0" w:space="0" w:color="auto"/>
                                                    <w:bottom w:val="none" w:sz="0" w:space="0" w:color="auto"/>
                                                    <w:right w:val="none" w:sz="0" w:space="0" w:color="auto"/>
                                                  </w:divBdr>
                                                </w:div>
                                                <w:div w:id="1692878436">
                                                  <w:marLeft w:val="0"/>
                                                  <w:marRight w:val="0"/>
                                                  <w:marTop w:val="0"/>
                                                  <w:marBottom w:val="0"/>
                                                  <w:divBdr>
                                                    <w:top w:val="none" w:sz="0" w:space="0" w:color="auto"/>
                                                    <w:left w:val="none" w:sz="0" w:space="0" w:color="auto"/>
                                                    <w:bottom w:val="none" w:sz="0" w:space="0" w:color="auto"/>
                                                    <w:right w:val="none" w:sz="0" w:space="0" w:color="auto"/>
                                                  </w:divBdr>
                                                </w:div>
                                                <w:div w:id="280961350">
                                                  <w:marLeft w:val="0"/>
                                                  <w:marRight w:val="0"/>
                                                  <w:marTop w:val="0"/>
                                                  <w:marBottom w:val="0"/>
                                                  <w:divBdr>
                                                    <w:top w:val="none" w:sz="0" w:space="0" w:color="auto"/>
                                                    <w:left w:val="none" w:sz="0" w:space="0" w:color="auto"/>
                                                    <w:bottom w:val="none" w:sz="0" w:space="0" w:color="auto"/>
                                                    <w:right w:val="none" w:sz="0" w:space="0" w:color="auto"/>
                                                  </w:divBdr>
                                                </w:div>
                                                <w:div w:id="160314697">
                                                  <w:marLeft w:val="0"/>
                                                  <w:marRight w:val="0"/>
                                                  <w:marTop w:val="0"/>
                                                  <w:marBottom w:val="0"/>
                                                  <w:divBdr>
                                                    <w:top w:val="none" w:sz="0" w:space="0" w:color="auto"/>
                                                    <w:left w:val="none" w:sz="0" w:space="0" w:color="auto"/>
                                                    <w:bottom w:val="none" w:sz="0" w:space="0" w:color="auto"/>
                                                    <w:right w:val="none" w:sz="0" w:space="0" w:color="auto"/>
                                                  </w:divBdr>
                                                </w:div>
                                                <w:div w:id="1260484892">
                                                  <w:marLeft w:val="0"/>
                                                  <w:marRight w:val="0"/>
                                                  <w:marTop w:val="0"/>
                                                  <w:marBottom w:val="0"/>
                                                  <w:divBdr>
                                                    <w:top w:val="none" w:sz="0" w:space="0" w:color="auto"/>
                                                    <w:left w:val="none" w:sz="0" w:space="0" w:color="auto"/>
                                                    <w:bottom w:val="none" w:sz="0" w:space="0" w:color="auto"/>
                                                    <w:right w:val="none" w:sz="0" w:space="0" w:color="auto"/>
                                                  </w:divBdr>
                                                </w:div>
                                                <w:div w:id="1579024670">
                                                  <w:marLeft w:val="0"/>
                                                  <w:marRight w:val="0"/>
                                                  <w:marTop w:val="0"/>
                                                  <w:marBottom w:val="0"/>
                                                  <w:divBdr>
                                                    <w:top w:val="none" w:sz="0" w:space="0" w:color="auto"/>
                                                    <w:left w:val="none" w:sz="0" w:space="0" w:color="auto"/>
                                                    <w:bottom w:val="none" w:sz="0" w:space="0" w:color="auto"/>
                                                    <w:right w:val="none" w:sz="0" w:space="0" w:color="auto"/>
                                                  </w:divBdr>
                                                </w:div>
                                                <w:div w:id="1576434000">
                                                  <w:marLeft w:val="0"/>
                                                  <w:marRight w:val="0"/>
                                                  <w:marTop w:val="0"/>
                                                  <w:marBottom w:val="0"/>
                                                  <w:divBdr>
                                                    <w:top w:val="none" w:sz="0" w:space="0" w:color="auto"/>
                                                    <w:left w:val="none" w:sz="0" w:space="0" w:color="auto"/>
                                                    <w:bottom w:val="none" w:sz="0" w:space="0" w:color="auto"/>
                                                    <w:right w:val="none" w:sz="0" w:space="0" w:color="auto"/>
                                                  </w:divBdr>
                                                </w:div>
                                                <w:div w:id="487137479">
                                                  <w:marLeft w:val="0"/>
                                                  <w:marRight w:val="0"/>
                                                  <w:marTop w:val="0"/>
                                                  <w:marBottom w:val="0"/>
                                                  <w:divBdr>
                                                    <w:top w:val="none" w:sz="0" w:space="0" w:color="auto"/>
                                                    <w:left w:val="none" w:sz="0" w:space="0" w:color="auto"/>
                                                    <w:bottom w:val="none" w:sz="0" w:space="0" w:color="auto"/>
                                                    <w:right w:val="none" w:sz="0" w:space="0" w:color="auto"/>
                                                  </w:divBdr>
                                                </w:div>
                                                <w:div w:id="2120952363">
                                                  <w:marLeft w:val="0"/>
                                                  <w:marRight w:val="0"/>
                                                  <w:marTop w:val="0"/>
                                                  <w:marBottom w:val="0"/>
                                                  <w:divBdr>
                                                    <w:top w:val="none" w:sz="0" w:space="0" w:color="auto"/>
                                                    <w:left w:val="none" w:sz="0" w:space="0" w:color="auto"/>
                                                    <w:bottom w:val="none" w:sz="0" w:space="0" w:color="auto"/>
                                                    <w:right w:val="none" w:sz="0" w:space="0" w:color="auto"/>
                                                  </w:divBdr>
                                                </w:div>
                                                <w:div w:id="1078864546">
                                                  <w:marLeft w:val="0"/>
                                                  <w:marRight w:val="0"/>
                                                  <w:marTop w:val="0"/>
                                                  <w:marBottom w:val="0"/>
                                                  <w:divBdr>
                                                    <w:top w:val="none" w:sz="0" w:space="0" w:color="auto"/>
                                                    <w:left w:val="none" w:sz="0" w:space="0" w:color="auto"/>
                                                    <w:bottom w:val="none" w:sz="0" w:space="0" w:color="auto"/>
                                                    <w:right w:val="none" w:sz="0" w:space="0" w:color="auto"/>
                                                  </w:divBdr>
                                                </w:div>
                                                <w:div w:id="549460345">
                                                  <w:marLeft w:val="0"/>
                                                  <w:marRight w:val="0"/>
                                                  <w:marTop w:val="0"/>
                                                  <w:marBottom w:val="0"/>
                                                  <w:divBdr>
                                                    <w:top w:val="none" w:sz="0" w:space="0" w:color="auto"/>
                                                    <w:left w:val="none" w:sz="0" w:space="0" w:color="auto"/>
                                                    <w:bottom w:val="none" w:sz="0" w:space="0" w:color="auto"/>
                                                    <w:right w:val="none" w:sz="0" w:space="0" w:color="auto"/>
                                                  </w:divBdr>
                                                </w:div>
                                                <w:div w:id="1138450412">
                                                  <w:marLeft w:val="0"/>
                                                  <w:marRight w:val="0"/>
                                                  <w:marTop w:val="0"/>
                                                  <w:marBottom w:val="0"/>
                                                  <w:divBdr>
                                                    <w:top w:val="none" w:sz="0" w:space="0" w:color="auto"/>
                                                    <w:left w:val="none" w:sz="0" w:space="0" w:color="auto"/>
                                                    <w:bottom w:val="none" w:sz="0" w:space="0" w:color="auto"/>
                                                    <w:right w:val="none" w:sz="0" w:space="0" w:color="auto"/>
                                                  </w:divBdr>
                                                </w:div>
                                                <w:div w:id="328362236">
                                                  <w:marLeft w:val="0"/>
                                                  <w:marRight w:val="0"/>
                                                  <w:marTop w:val="0"/>
                                                  <w:marBottom w:val="0"/>
                                                  <w:divBdr>
                                                    <w:top w:val="none" w:sz="0" w:space="0" w:color="auto"/>
                                                    <w:left w:val="none" w:sz="0" w:space="0" w:color="auto"/>
                                                    <w:bottom w:val="none" w:sz="0" w:space="0" w:color="auto"/>
                                                    <w:right w:val="none" w:sz="0" w:space="0" w:color="auto"/>
                                                  </w:divBdr>
                                                </w:div>
                                                <w:div w:id="977145270">
                                                  <w:marLeft w:val="0"/>
                                                  <w:marRight w:val="0"/>
                                                  <w:marTop w:val="0"/>
                                                  <w:marBottom w:val="0"/>
                                                  <w:divBdr>
                                                    <w:top w:val="none" w:sz="0" w:space="0" w:color="auto"/>
                                                    <w:left w:val="none" w:sz="0" w:space="0" w:color="auto"/>
                                                    <w:bottom w:val="none" w:sz="0" w:space="0" w:color="auto"/>
                                                    <w:right w:val="none" w:sz="0" w:space="0" w:color="auto"/>
                                                  </w:divBdr>
                                                </w:div>
                                                <w:div w:id="494684010">
                                                  <w:marLeft w:val="0"/>
                                                  <w:marRight w:val="0"/>
                                                  <w:marTop w:val="0"/>
                                                  <w:marBottom w:val="0"/>
                                                  <w:divBdr>
                                                    <w:top w:val="none" w:sz="0" w:space="0" w:color="auto"/>
                                                    <w:left w:val="none" w:sz="0" w:space="0" w:color="auto"/>
                                                    <w:bottom w:val="none" w:sz="0" w:space="0" w:color="auto"/>
                                                    <w:right w:val="none" w:sz="0" w:space="0" w:color="auto"/>
                                                  </w:divBdr>
                                                </w:div>
                                                <w:div w:id="1119954588">
                                                  <w:marLeft w:val="0"/>
                                                  <w:marRight w:val="0"/>
                                                  <w:marTop w:val="0"/>
                                                  <w:marBottom w:val="0"/>
                                                  <w:divBdr>
                                                    <w:top w:val="none" w:sz="0" w:space="0" w:color="auto"/>
                                                    <w:left w:val="none" w:sz="0" w:space="0" w:color="auto"/>
                                                    <w:bottom w:val="none" w:sz="0" w:space="0" w:color="auto"/>
                                                    <w:right w:val="none" w:sz="0" w:space="0" w:color="auto"/>
                                                  </w:divBdr>
                                                </w:div>
                                                <w:div w:id="1080566116">
                                                  <w:marLeft w:val="0"/>
                                                  <w:marRight w:val="0"/>
                                                  <w:marTop w:val="0"/>
                                                  <w:marBottom w:val="0"/>
                                                  <w:divBdr>
                                                    <w:top w:val="none" w:sz="0" w:space="0" w:color="auto"/>
                                                    <w:left w:val="none" w:sz="0" w:space="0" w:color="auto"/>
                                                    <w:bottom w:val="none" w:sz="0" w:space="0" w:color="auto"/>
                                                    <w:right w:val="none" w:sz="0" w:space="0" w:color="auto"/>
                                                  </w:divBdr>
                                                </w:div>
                                                <w:div w:id="134032056">
                                                  <w:marLeft w:val="0"/>
                                                  <w:marRight w:val="0"/>
                                                  <w:marTop w:val="0"/>
                                                  <w:marBottom w:val="0"/>
                                                  <w:divBdr>
                                                    <w:top w:val="none" w:sz="0" w:space="0" w:color="auto"/>
                                                    <w:left w:val="none" w:sz="0" w:space="0" w:color="auto"/>
                                                    <w:bottom w:val="none" w:sz="0" w:space="0" w:color="auto"/>
                                                    <w:right w:val="none" w:sz="0" w:space="0" w:color="auto"/>
                                                  </w:divBdr>
                                                </w:div>
                                                <w:div w:id="1726754808">
                                                  <w:marLeft w:val="0"/>
                                                  <w:marRight w:val="0"/>
                                                  <w:marTop w:val="0"/>
                                                  <w:marBottom w:val="0"/>
                                                  <w:divBdr>
                                                    <w:top w:val="none" w:sz="0" w:space="0" w:color="auto"/>
                                                    <w:left w:val="none" w:sz="0" w:space="0" w:color="auto"/>
                                                    <w:bottom w:val="none" w:sz="0" w:space="0" w:color="auto"/>
                                                    <w:right w:val="none" w:sz="0" w:space="0" w:color="auto"/>
                                                  </w:divBdr>
                                                </w:div>
                                                <w:div w:id="1235045481">
                                                  <w:marLeft w:val="0"/>
                                                  <w:marRight w:val="0"/>
                                                  <w:marTop w:val="0"/>
                                                  <w:marBottom w:val="0"/>
                                                  <w:divBdr>
                                                    <w:top w:val="none" w:sz="0" w:space="0" w:color="auto"/>
                                                    <w:left w:val="none" w:sz="0" w:space="0" w:color="auto"/>
                                                    <w:bottom w:val="none" w:sz="0" w:space="0" w:color="auto"/>
                                                    <w:right w:val="none" w:sz="0" w:space="0" w:color="auto"/>
                                                  </w:divBdr>
                                                </w:div>
                                                <w:div w:id="1698502099">
                                                  <w:marLeft w:val="0"/>
                                                  <w:marRight w:val="0"/>
                                                  <w:marTop w:val="0"/>
                                                  <w:marBottom w:val="0"/>
                                                  <w:divBdr>
                                                    <w:top w:val="none" w:sz="0" w:space="0" w:color="auto"/>
                                                    <w:left w:val="none" w:sz="0" w:space="0" w:color="auto"/>
                                                    <w:bottom w:val="none" w:sz="0" w:space="0" w:color="auto"/>
                                                    <w:right w:val="none" w:sz="0" w:space="0" w:color="auto"/>
                                                  </w:divBdr>
                                                </w:div>
                                                <w:div w:id="1297682424">
                                                  <w:marLeft w:val="0"/>
                                                  <w:marRight w:val="0"/>
                                                  <w:marTop w:val="0"/>
                                                  <w:marBottom w:val="0"/>
                                                  <w:divBdr>
                                                    <w:top w:val="none" w:sz="0" w:space="0" w:color="auto"/>
                                                    <w:left w:val="none" w:sz="0" w:space="0" w:color="auto"/>
                                                    <w:bottom w:val="none" w:sz="0" w:space="0" w:color="auto"/>
                                                    <w:right w:val="none" w:sz="0" w:space="0" w:color="auto"/>
                                                  </w:divBdr>
                                                </w:div>
                                                <w:div w:id="684405090">
                                                  <w:marLeft w:val="0"/>
                                                  <w:marRight w:val="0"/>
                                                  <w:marTop w:val="0"/>
                                                  <w:marBottom w:val="0"/>
                                                  <w:divBdr>
                                                    <w:top w:val="none" w:sz="0" w:space="0" w:color="auto"/>
                                                    <w:left w:val="none" w:sz="0" w:space="0" w:color="auto"/>
                                                    <w:bottom w:val="none" w:sz="0" w:space="0" w:color="auto"/>
                                                    <w:right w:val="none" w:sz="0" w:space="0" w:color="auto"/>
                                                  </w:divBdr>
                                                </w:div>
                                                <w:div w:id="54742367">
                                                  <w:marLeft w:val="0"/>
                                                  <w:marRight w:val="0"/>
                                                  <w:marTop w:val="0"/>
                                                  <w:marBottom w:val="0"/>
                                                  <w:divBdr>
                                                    <w:top w:val="none" w:sz="0" w:space="0" w:color="auto"/>
                                                    <w:left w:val="none" w:sz="0" w:space="0" w:color="auto"/>
                                                    <w:bottom w:val="none" w:sz="0" w:space="0" w:color="auto"/>
                                                    <w:right w:val="none" w:sz="0" w:space="0" w:color="auto"/>
                                                  </w:divBdr>
                                                </w:div>
                                                <w:div w:id="1701933230">
                                                  <w:marLeft w:val="0"/>
                                                  <w:marRight w:val="0"/>
                                                  <w:marTop w:val="0"/>
                                                  <w:marBottom w:val="0"/>
                                                  <w:divBdr>
                                                    <w:top w:val="none" w:sz="0" w:space="0" w:color="auto"/>
                                                    <w:left w:val="none" w:sz="0" w:space="0" w:color="auto"/>
                                                    <w:bottom w:val="none" w:sz="0" w:space="0" w:color="auto"/>
                                                    <w:right w:val="none" w:sz="0" w:space="0" w:color="auto"/>
                                                  </w:divBdr>
                                                </w:div>
                                                <w:div w:id="1965698440">
                                                  <w:marLeft w:val="0"/>
                                                  <w:marRight w:val="0"/>
                                                  <w:marTop w:val="0"/>
                                                  <w:marBottom w:val="0"/>
                                                  <w:divBdr>
                                                    <w:top w:val="none" w:sz="0" w:space="0" w:color="auto"/>
                                                    <w:left w:val="none" w:sz="0" w:space="0" w:color="auto"/>
                                                    <w:bottom w:val="none" w:sz="0" w:space="0" w:color="auto"/>
                                                    <w:right w:val="none" w:sz="0" w:space="0" w:color="auto"/>
                                                  </w:divBdr>
                                                </w:div>
                                                <w:div w:id="1156066274">
                                                  <w:marLeft w:val="0"/>
                                                  <w:marRight w:val="0"/>
                                                  <w:marTop w:val="0"/>
                                                  <w:marBottom w:val="0"/>
                                                  <w:divBdr>
                                                    <w:top w:val="none" w:sz="0" w:space="0" w:color="auto"/>
                                                    <w:left w:val="none" w:sz="0" w:space="0" w:color="auto"/>
                                                    <w:bottom w:val="none" w:sz="0" w:space="0" w:color="auto"/>
                                                    <w:right w:val="none" w:sz="0" w:space="0" w:color="auto"/>
                                                  </w:divBdr>
                                                </w:div>
                                                <w:div w:id="115947725">
                                                  <w:marLeft w:val="0"/>
                                                  <w:marRight w:val="0"/>
                                                  <w:marTop w:val="0"/>
                                                  <w:marBottom w:val="0"/>
                                                  <w:divBdr>
                                                    <w:top w:val="none" w:sz="0" w:space="0" w:color="auto"/>
                                                    <w:left w:val="none" w:sz="0" w:space="0" w:color="auto"/>
                                                    <w:bottom w:val="none" w:sz="0" w:space="0" w:color="auto"/>
                                                    <w:right w:val="none" w:sz="0" w:space="0" w:color="auto"/>
                                                  </w:divBdr>
                                                </w:div>
                                                <w:div w:id="522014796">
                                                  <w:marLeft w:val="0"/>
                                                  <w:marRight w:val="0"/>
                                                  <w:marTop w:val="0"/>
                                                  <w:marBottom w:val="0"/>
                                                  <w:divBdr>
                                                    <w:top w:val="none" w:sz="0" w:space="0" w:color="auto"/>
                                                    <w:left w:val="none" w:sz="0" w:space="0" w:color="auto"/>
                                                    <w:bottom w:val="none" w:sz="0" w:space="0" w:color="auto"/>
                                                    <w:right w:val="none" w:sz="0" w:space="0" w:color="auto"/>
                                                  </w:divBdr>
                                                </w:div>
                                                <w:div w:id="531186571">
                                                  <w:marLeft w:val="0"/>
                                                  <w:marRight w:val="0"/>
                                                  <w:marTop w:val="0"/>
                                                  <w:marBottom w:val="0"/>
                                                  <w:divBdr>
                                                    <w:top w:val="none" w:sz="0" w:space="0" w:color="auto"/>
                                                    <w:left w:val="none" w:sz="0" w:space="0" w:color="auto"/>
                                                    <w:bottom w:val="none" w:sz="0" w:space="0" w:color="auto"/>
                                                    <w:right w:val="none" w:sz="0" w:space="0" w:color="auto"/>
                                                  </w:divBdr>
                                                </w:div>
                                                <w:div w:id="1516263568">
                                                  <w:marLeft w:val="0"/>
                                                  <w:marRight w:val="0"/>
                                                  <w:marTop w:val="0"/>
                                                  <w:marBottom w:val="0"/>
                                                  <w:divBdr>
                                                    <w:top w:val="none" w:sz="0" w:space="0" w:color="auto"/>
                                                    <w:left w:val="none" w:sz="0" w:space="0" w:color="auto"/>
                                                    <w:bottom w:val="none" w:sz="0" w:space="0" w:color="auto"/>
                                                    <w:right w:val="none" w:sz="0" w:space="0" w:color="auto"/>
                                                  </w:divBdr>
                                                </w:div>
                                                <w:div w:id="1067336482">
                                                  <w:marLeft w:val="0"/>
                                                  <w:marRight w:val="0"/>
                                                  <w:marTop w:val="0"/>
                                                  <w:marBottom w:val="0"/>
                                                  <w:divBdr>
                                                    <w:top w:val="none" w:sz="0" w:space="0" w:color="auto"/>
                                                    <w:left w:val="none" w:sz="0" w:space="0" w:color="auto"/>
                                                    <w:bottom w:val="none" w:sz="0" w:space="0" w:color="auto"/>
                                                    <w:right w:val="none" w:sz="0" w:space="0" w:color="auto"/>
                                                  </w:divBdr>
                                                </w:div>
                                                <w:div w:id="2059694569">
                                                  <w:marLeft w:val="0"/>
                                                  <w:marRight w:val="0"/>
                                                  <w:marTop w:val="0"/>
                                                  <w:marBottom w:val="0"/>
                                                  <w:divBdr>
                                                    <w:top w:val="none" w:sz="0" w:space="0" w:color="auto"/>
                                                    <w:left w:val="none" w:sz="0" w:space="0" w:color="auto"/>
                                                    <w:bottom w:val="none" w:sz="0" w:space="0" w:color="auto"/>
                                                    <w:right w:val="none" w:sz="0" w:space="0" w:color="auto"/>
                                                  </w:divBdr>
                                                </w:div>
                                                <w:div w:id="685524722">
                                                  <w:marLeft w:val="0"/>
                                                  <w:marRight w:val="0"/>
                                                  <w:marTop w:val="0"/>
                                                  <w:marBottom w:val="0"/>
                                                  <w:divBdr>
                                                    <w:top w:val="none" w:sz="0" w:space="0" w:color="auto"/>
                                                    <w:left w:val="none" w:sz="0" w:space="0" w:color="auto"/>
                                                    <w:bottom w:val="none" w:sz="0" w:space="0" w:color="auto"/>
                                                    <w:right w:val="none" w:sz="0" w:space="0" w:color="auto"/>
                                                  </w:divBdr>
                                                </w:div>
                                                <w:div w:id="1508324451">
                                                  <w:marLeft w:val="0"/>
                                                  <w:marRight w:val="0"/>
                                                  <w:marTop w:val="0"/>
                                                  <w:marBottom w:val="0"/>
                                                  <w:divBdr>
                                                    <w:top w:val="none" w:sz="0" w:space="0" w:color="auto"/>
                                                    <w:left w:val="none" w:sz="0" w:space="0" w:color="auto"/>
                                                    <w:bottom w:val="none" w:sz="0" w:space="0" w:color="auto"/>
                                                    <w:right w:val="none" w:sz="0" w:space="0" w:color="auto"/>
                                                  </w:divBdr>
                                                </w:div>
                                                <w:div w:id="1112893088">
                                                  <w:marLeft w:val="0"/>
                                                  <w:marRight w:val="0"/>
                                                  <w:marTop w:val="0"/>
                                                  <w:marBottom w:val="0"/>
                                                  <w:divBdr>
                                                    <w:top w:val="none" w:sz="0" w:space="0" w:color="auto"/>
                                                    <w:left w:val="none" w:sz="0" w:space="0" w:color="auto"/>
                                                    <w:bottom w:val="none" w:sz="0" w:space="0" w:color="auto"/>
                                                    <w:right w:val="none" w:sz="0" w:space="0" w:color="auto"/>
                                                  </w:divBdr>
                                                </w:div>
                                                <w:div w:id="585260741">
                                                  <w:marLeft w:val="0"/>
                                                  <w:marRight w:val="0"/>
                                                  <w:marTop w:val="0"/>
                                                  <w:marBottom w:val="0"/>
                                                  <w:divBdr>
                                                    <w:top w:val="none" w:sz="0" w:space="0" w:color="auto"/>
                                                    <w:left w:val="none" w:sz="0" w:space="0" w:color="auto"/>
                                                    <w:bottom w:val="none" w:sz="0" w:space="0" w:color="auto"/>
                                                    <w:right w:val="none" w:sz="0" w:space="0" w:color="auto"/>
                                                  </w:divBdr>
                                                </w:div>
                                                <w:div w:id="1290818403">
                                                  <w:marLeft w:val="0"/>
                                                  <w:marRight w:val="0"/>
                                                  <w:marTop w:val="0"/>
                                                  <w:marBottom w:val="0"/>
                                                  <w:divBdr>
                                                    <w:top w:val="none" w:sz="0" w:space="0" w:color="auto"/>
                                                    <w:left w:val="none" w:sz="0" w:space="0" w:color="auto"/>
                                                    <w:bottom w:val="none" w:sz="0" w:space="0" w:color="auto"/>
                                                    <w:right w:val="none" w:sz="0" w:space="0" w:color="auto"/>
                                                  </w:divBdr>
                                                </w:div>
                                                <w:div w:id="181628552">
                                                  <w:marLeft w:val="0"/>
                                                  <w:marRight w:val="0"/>
                                                  <w:marTop w:val="0"/>
                                                  <w:marBottom w:val="0"/>
                                                  <w:divBdr>
                                                    <w:top w:val="none" w:sz="0" w:space="0" w:color="auto"/>
                                                    <w:left w:val="none" w:sz="0" w:space="0" w:color="auto"/>
                                                    <w:bottom w:val="none" w:sz="0" w:space="0" w:color="auto"/>
                                                    <w:right w:val="none" w:sz="0" w:space="0" w:color="auto"/>
                                                  </w:divBdr>
                                                </w:div>
                                                <w:div w:id="144053095">
                                                  <w:marLeft w:val="0"/>
                                                  <w:marRight w:val="0"/>
                                                  <w:marTop w:val="0"/>
                                                  <w:marBottom w:val="0"/>
                                                  <w:divBdr>
                                                    <w:top w:val="none" w:sz="0" w:space="0" w:color="auto"/>
                                                    <w:left w:val="none" w:sz="0" w:space="0" w:color="auto"/>
                                                    <w:bottom w:val="none" w:sz="0" w:space="0" w:color="auto"/>
                                                    <w:right w:val="none" w:sz="0" w:space="0" w:color="auto"/>
                                                  </w:divBdr>
                                                </w:div>
                                                <w:div w:id="1736930924">
                                                  <w:marLeft w:val="0"/>
                                                  <w:marRight w:val="0"/>
                                                  <w:marTop w:val="0"/>
                                                  <w:marBottom w:val="0"/>
                                                  <w:divBdr>
                                                    <w:top w:val="none" w:sz="0" w:space="0" w:color="auto"/>
                                                    <w:left w:val="none" w:sz="0" w:space="0" w:color="auto"/>
                                                    <w:bottom w:val="none" w:sz="0" w:space="0" w:color="auto"/>
                                                    <w:right w:val="none" w:sz="0" w:space="0" w:color="auto"/>
                                                  </w:divBdr>
                                                </w:div>
                                                <w:div w:id="995456421">
                                                  <w:marLeft w:val="0"/>
                                                  <w:marRight w:val="0"/>
                                                  <w:marTop w:val="0"/>
                                                  <w:marBottom w:val="0"/>
                                                  <w:divBdr>
                                                    <w:top w:val="none" w:sz="0" w:space="0" w:color="auto"/>
                                                    <w:left w:val="none" w:sz="0" w:space="0" w:color="auto"/>
                                                    <w:bottom w:val="none" w:sz="0" w:space="0" w:color="auto"/>
                                                    <w:right w:val="none" w:sz="0" w:space="0" w:color="auto"/>
                                                  </w:divBdr>
                                                </w:div>
                                                <w:div w:id="1399550777">
                                                  <w:marLeft w:val="0"/>
                                                  <w:marRight w:val="0"/>
                                                  <w:marTop w:val="0"/>
                                                  <w:marBottom w:val="0"/>
                                                  <w:divBdr>
                                                    <w:top w:val="none" w:sz="0" w:space="0" w:color="auto"/>
                                                    <w:left w:val="none" w:sz="0" w:space="0" w:color="auto"/>
                                                    <w:bottom w:val="none" w:sz="0" w:space="0" w:color="auto"/>
                                                    <w:right w:val="none" w:sz="0" w:space="0" w:color="auto"/>
                                                  </w:divBdr>
                                                </w:div>
                                                <w:div w:id="2053773471">
                                                  <w:marLeft w:val="0"/>
                                                  <w:marRight w:val="0"/>
                                                  <w:marTop w:val="0"/>
                                                  <w:marBottom w:val="0"/>
                                                  <w:divBdr>
                                                    <w:top w:val="none" w:sz="0" w:space="0" w:color="auto"/>
                                                    <w:left w:val="none" w:sz="0" w:space="0" w:color="auto"/>
                                                    <w:bottom w:val="none" w:sz="0" w:space="0" w:color="auto"/>
                                                    <w:right w:val="none" w:sz="0" w:space="0" w:color="auto"/>
                                                  </w:divBdr>
                                                </w:div>
                                                <w:div w:id="568610582">
                                                  <w:marLeft w:val="0"/>
                                                  <w:marRight w:val="0"/>
                                                  <w:marTop w:val="0"/>
                                                  <w:marBottom w:val="0"/>
                                                  <w:divBdr>
                                                    <w:top w:val="none" w:sz="0" w:space="0" w:color="auto"/>
                                                    <w:left w:val="none" w:sz="0" w:space="0" w:color="auto"/>
                                                    <w:bottom w:val="none" w:sz="0" w:space="0" w:color="auto"/>
                                                    <w:right w:val="none" w:sz="0" w:space="0" w:color="auto"/>
                                                  </w:divBdr>
                                                </w:div>
                                                <w:div w:id="319624222">
                                                  <w:marLeft w:val="0"/>
                                                  <w:marRight w:val="0"/>
                                                  <w:marTop w:val="0"/>
                                                  <w:marBottom w:val="0"/>
                                                  <w:divBdr>
                                                    <w:top w:val="none" w:sz="0" w:space="0" w:color="auto"/>
                                                    <w:left w:val="none" w:sz="0" w:space="0" w:color="auto"/>
                                                    <w:bottom w:val="none" w:sz="0" w:space="0" w:color="auto"/>
                                                    <w:right w:val="none" w:sz="0" w:space="0" w:color="auto"/>
                                                  </w:divBdr>
                                                </w:div>
                                                <w:div w:id="1244266886">
                                                  <w:marLeft w:val="0"/>
                                                  <w:marRight w:val="0"/>
                                                  <w:marTop w:val="0"/>
                                                  <w:marBottom w:val="0"/>
                                                  <w:divBdr>
                                                    <w:top w:val="none" w:sz="0" w:space="0" w:color="auto"/>
                                                    <w:left w:val="none" w:sz="0" w:space="0" w:color="auto"/>
                                                    <w:bottom w:val="none" w:sz="0" w:space="0" w:color="auto"/>
                                                    <w:right w:val="none" w:sz="0" w:space="0" w:color="auto"/>
                                                  </w:divBdr>
                                                </w:div>
                                                <w:div w:id="23753044">
                                                  <w:marLeft w:val="0"/>
                                                  <w:marRight w:val="0"/>
                                                  <w:marTop w:val="0"/>
                                                  <w:marBottom w:val="0"/>
                                                  <w:divBdr>
                                                    <w:top w:val="none" w:sz="0" w:space="0" w:color="auto"/>
                                                    <w:left w:val="none" w:sz="0" w:space="0" w:color="auto"/>
                                                    <w:bottom w:val="none" w:sz="0" w:space="0" w:color="auto"/>
                                                    <w:right w:val="none" w:sz="0" w:space="0" w:color="auto"/>
                                                  </w:divBdr>
                                                </w:div>
                                                <w:div w:id="1079861970">
                                                  <w:marLeft w:val="0"/>
                                                  <w:marRight w:val="0"/>
                                                  <w:marTop w:val="0"/>
                                                  <w:marBottom w:val="0"/>
                                                  <w:divBdr>
                                                    <w:top w:val="none" w:sz="0" w:space="0" w:color="auto"/>
                                                    <w:left w:val="none" w:sz="0" w:space="0" w:color="auto"/>
                                                    <w:bottom w:val="none" w:sz="0" w:space="0" w:color="auto"/>
                                                    <w:right w:val="none" w:sz="0" w:space="0" w:color="auto"/>
                                                  </w:divBdr>
                                                </w:div>
                                                <w:div w:id="631134724">
                                                  <w:marLeft w:val="0"/>
                                                  <w:marRight w:val="0"/>
                                                  <w:marTop w:val="0"/>
                                                  <w:marBottom w:val="0"/>
                                                  <w:divBdr>
                                                    <w:top w:val="none" w:sz="0" w:space="0" w:color="auto"/>
                                                    <w:left w:val="none" w:sz="0" w:space="0" w:color="auto"/>
                                                    <w:bottom w:val="none" w:sz="0" w:space="0" w:color="auto"/>
                                                    <w:right w:val="none" w:sz="0" w:space="0" w:color="auto"/>
                                                  </w:divBdr>
                                                </w:div>
                                                <w:div w:id="2083522813">
                                                  <w:marLeft w:val="0"/>
                                                  <w:marRight w:val="0"/>
                                                  <w:marTop w:val="0"/>
                                                  <w:marBottom w:val="0"/>
                                                  <w:divBdr>
                                                    <w:top w:val="none" w:sz="0" w:space="0" w:color="auto"/>
                                                    <w:left w:val="none" w:sz="0" w:space="0" w:color="auto"/>
                                                    <w:bottom w:val="none" w:sz="0" w:space="0" w:color="auto"/>
                                                    <w:right w:val="none" w:sz="0" w:space="0" w:color="auto"/>
                                                  </w:divBdr>
                                                </w:div>
                                                <w:div w:id="1381319338">
                                                  <w:marLeft w:val="0"/>
                                                  <w:marRight w:val="0"/>
                                                  <w:marTop w:val="0"/>
                                                  <w:marBottom w:val="0"/>
                                                  <w:divBdr>
                                                    <w:top w:val="none" w:sz="0" w:space="0" w:color="auto"/>
                                                    <w:left w:val="none" w:sz="0" w:space="0" w:color="auto"/>
                                                    <w:bottom w:val="none" w:sz="0" w:space="0" w:color="auto"/>
                                                    <w:right w:val="none" w:sz="0" w:space="0" w:color="auto"/>
                                                  </w:divBdr>
                                                </w:div>
                                                <w:div w:id="87697846">
                                                  <w:marLeft w:val="0"/>
                                                  <w:marRight w:val="0"/>
                                                  <w:marTop w:val="0"/>
                                                  <w:marBottom w:val="0"/>
                                                  <w:divBdr>
                                                    <w:top w:val="none" w:sz="0" w:space="0" w:color="auto"/>
                                                    <w:left w:val="none" w:sz="0" w:space="0" w:color="auto"/>
                                                    <w:bottom w:val="none" w:sz="0" w:space="0" w:color="auto"/>
                                                    <w:right w:val="none" w:sz="0" w:space="0" w:color="auto"/>
                                                  </w:divBdr>
                                                </w:div>
                                                <w:div w:id="1282034775">
                                                  <w:marLeft w:val="0"/>
                                                  <w:marRight w:val="0"/>
                                                  <w:marTop w:val="0"/>
                                                  <w:marBottom w:val="0"/>
                                                  <w:divBdr>
                                                    <w:top w:val="none" w:sz="0" w:space="0" w:color="auto"/>
                                                    <w:left w:val="none" w:sz="0" w:space="0" w:color="auto"/>
                                                    <w:bottom w:val="none" w:sz="0" w:space="0" w:color="auto"/>
                                                    <w:right w:val="none" w:sz="0" w:space="0" w:color="auto"/>
                                                  </w:divBdr>
                                                </w:div>
                                                <w:div w:id="1381787672">
                                                  <w:marLeft w:val="0"/>
                                                  <w:marRight w:val="0"/>
                                                  <w:marTop w:val="0"/>
                                                  <w:marBottom w:val="0"/>
                                                  <w:divBdr>
                                                    <w:top w:val="none" w:sz="0" w:space="0" w:color="auto"/>
                                                    <w:left w:val="none" w:sz="0" w:space="0" w:color="auto"/>
                                                    <w:bottom w:val="none" w:sz="0" w:space="0" w:color="auto"/>
                                                    <w:right w:val="none" w:sz="0" w:space="0" w:color="auto"/>
                                                  </w:divBdr>
                                                </w:div>
                                                <w:div w:id="289171209">
                                                  <w:marLeft w:val="0"/>
                                                  <w:marRight w:val="0"/>
                                                  <w:marTop w:val="0"/>
                                                  <w:marBottom w:val="0"/>
                                                  <w:divBdr>
                                                    <w:top w:val="none" w:sz="0" w:space="0" w:color="auto"/>
                                                    <w:left w:val="none" w:sz="0" w:space="0" w:color="auto"/>
                                                    <w:bottom w:val="none" w:sz="0" w:space="0" w:color="auto"/>
                                                    <w:right w:val="none" w:sz="0" w:space="0" w:color="auto"/>
                                                  </w:divBdr>
                                                </w:div>
                                                <w:div w:id="1776438382">
                                                  <w:marLeft w:val="0"/>
                                                  <w:marRight w:val="0"/>
                                                  <w:marTop w:val="0"/>
                                                  <w:marBottom w:val="0"/>
                                                  <w:divBdr>
                                                    <w:top w:val="none" w:sz="0" w:space="0" w:color="auto"/>
                                                    <w:left w:val="none" w:sz="0" w:space="0" w:color="auto"/>
                                                    <w:bottom w:val="none" w:sz="0" w:space="0" w:color="auto"/>
                                                    <w:right w:val="none" w:sz="0" w:space="0" w:color="auto"/>
                                                  </w:divBdr>
                                                </w:div>
                                                <w:div w:id="655962503">
                                                  <w:marLeft w:val="0"/>
                                                  <w:marRight w:val="0"/>
                                                  <w:marTop w:val="0"/>
                                                  <w:marBottom w:val="0"/>
                                                  <w:divBdr>
                                                    <w:top w:val="none" w:sz="0" w:space="0" w:color="auto"/>
                                                    <w:left w:val="none" w:sz="0" w:space="0" w:color="auto"/>
                                                    <w:bottom w:val="none" w:sz="0" w:space="0" w:color="auto"/>
                                                    <w:right w:val="none" w:sz="0" w:space="0" w:color="auto"/>
                                                  </w:divBdr>
                                                </w:div>
                                                <w:div w:id="525213818">
                                                  <w:marLeft w:val="0"/>
                                                  <w:marRight w:val="0"/>
                                                  <w:marTop w:val="0"/>
                                                  <w:marBottom w:val="0"/>
                                                  <w:divBdr>
                                                    <w:top w:val="none" w:sz="0" w:space="0" w:color="auto"/>
                                                    <w:left w:val="none" w:sz="0" w:space="0" w:color="auto"/>
                                                    <w:bottom w:val="none" w:sz="0" w:space="0" w:color="auto"/>
                                                    <w:right w:val="none" w:sz="0" w:space="0" w:color="auto"/>
                                                  </w:divBdr>
                                                </w:div>
                                                <w:div w:id="2052414512">
                                                  <w:marLeft w:val="0"/>
                                                  <w:marRight w:val="0"/>
                                                  <w:marTop w:val="0"/>
                                                  <w:marBottom w:val="0"/>
                                                  <w:divBdr>
                                                    <w:top w:val="none" w:sz="0" w:space="0" w:color="auto"/>
                                                    <w:left w:val="none" w:sz="0" w:space="0" w:color="auto"/>
                                                    <w:bottom w:val="none" w:sz="0" w:space="0" w:color="auto"/>
                                                    <w:right w:val="none" w:sz="0" w:space="0" w:color="auto"/>
                                                  </w:divBdr>
                                                </w:div>
                                                <w:div w:id="822156929">
                                                  <w:marLeft w:val="0"/>
                                                  <w:marRight w:val="0"/>
                                                  <w:marTop w:val="0"/>
                                                  <w:marBottom w:val="0"/>
                                                  <w:divBdr>
                                                    <w:top w:val="none" w:sz="0" w:space="0" w:color="auto"/>
                                                    <w:left w:val="none" w:sz="0" w:space="0" w:color="auto"/>
                                                    <w:bottom w:val="none" w:sz="0" w:space="0" w:color="auto"/>
                                                    <w:right w:val="none" w:sz="0" w:space="0" w:color="auto"/>
                                                  </w:divBdr>
                                                </w:div>
                                                <w:div w:id="1374424521">
                                                  <w:marLeft w:val="0"/>
                                                  <w:marRight w:val="0"/>
                                                  <w:marTop w:val="0"/>
                                                  <w:marBottom w:val="0"/>
                                                  <w:divBdr>
                                                    <w:top w:val="none" w:sz="0" w:space="0" w:color="auto"/>
                                                    <w:left w:val="none" w:sz="0" w:space="0" w:color="auto"/>
                                                    <w:bottom w:val="none" w:sz="0" w:space="0" w:color="auto"/>
                                                    <w:right w:val="none" w:sz="0" w:space="0" w:color="auto"/>
                                                  </w:divBdr>
                                                </w:div>
                                                <w:div w:id="1628319425">
                                                  <w:marLeft w:val="0"/>
                                                  <w:marRight w:val="0"/>
                                                  <w:marTop w:val="0"/>
                                                  <w:marBottom w:val="0"/>
                                                  <w:divBdr>
                                                    <w:top w:val="none" w:sz="0" w:space="0" w:color="auto"/>
                                                    <w:left w:val="none" w:sz="0" w:space="0" w:color="auto"/>
                                                    <w:bottom w:val="none" w:sz="0" w:space="0" w:color="auto"/>
                                                    <w:right w:val="none" w:sz="0" w:space="0" w:color="auto"/>
                                                  </w:divBdr>
                                                </w:div>
                                                <w:div w:id="788739394">
                                                  <w:marLeft w:val="0"/>
                                                  <w:marRight w:val="0"/>
                                                  <w:marTop w:val="0"/>
                                                  <w:marBottom w:val="0"/>
                                                  <w:divBdr>
                                                    <w:top w:val="none" w:sz="0" w:space="0" w:color="auto"/>
                                                    <w:left w:val="none" w:sz="0" w:space="0" w:color="auto"/>
                                                    <w:bottom w:val="none" w:sz="0" w:space="0" w:color="auto"/>
                                                    <w:right w:val="none" w:sz="0" w:space="0" w:color="auto"/>
                                                  </w:divBdr>
                                                </w:div>
                                                <w:div w:id="1227839784">
                                                  <w:marLeft w:val="0"/>
                                                  <w:marRight w:val="0"/>
                                                  <w:marTop w:val="0"/>
                                                  <w:marBottom w:val="0"/>
                                                  <w:divBdr>
                                                    <w:top w:val="none" w:sz="0" w:space="0" w:color="auto"/>
                                                    <w:left w:val="none" w:sz="0" w:space="0" w:color="auto"/>
                                                    <w:bottom w:val="none" w:sz="0" w:space="0" w:color="auto"/>
                                                    <w:right w:val="none" w:sz="0" w:space="0" w:color="auto"/>
                                                  </w:divBdr>
                                                </w:div>
                                                <w:div w:id="1732193827">
                                                  <w:marLeft w:val="0"/>
                                                  <w:marRight w:val="0"/>
                                                  <w:marTop w:val="0"/>
                                                  <w:marBottom w:val="0"/>
                                                  <w:divBdr>
                                                    <w:top w:val="none" w:sz="0" w:space="0" w:color="auto"/>
                                                    <w:left w:val="none" w:sz="0" w:space="0" w:color="auto"/>
                                                    <w:bottom w:val="none" w:sz="0" w:space="0" w:color="auto"/>
                                                    <w:right w:val="none" w:sz="0" w:space="0" w:color="auto"/>
                                                  </w:divBdr>
                                                </w:div>
                                                <w:div w:id="456679167">
                                                  <w:marLeft w:val="0"/>
                                                  <w:marRight w:val="0"/>
                                                  <w:marTop w:val="0"/>
                                                  <w:marBottom w:val="0"/>
                                                  <w:divBdr>
                                                    <w:top w:val="none" w:sz="0" w:space="0" w:color="auto"/>
                                                    <w:left w:val="none" w:sz="0" w:space="0" w:color="auto"/>
                                                    <w:bottom w:val="none" w:sz="0" w:space="0" w:color="auto"/>
                                                    <w:right w:val="none" w:sz="0" w:space="0" w:color="auto"/>
                                                  </w:divBdr>
                                                </w:div>
                                                <w:div w:id="1845590110">
                                                  <w:marLeft w:val="0"/>
                                                  <w:marRight w:val="0"/>
                                                  <w:marTop w:val="0"/>
                                                  <w:marBottom w:val="0"/>
                                                  <w:divBdr>
                                                    <w:top w:val="none" w:sz="0" w:space="0" w:color="auto"/>
                                                    <w:left w:val="none" w:sz="0" w:space="0" w:color="auto"/>
                                                    <w:bottom w:val="none" w:sz="0" w:space="0" w:color="auto"/>
                                                    <w:right w:val="none" w:sz="0" w:space="0" w:color="auto"/>
                                                  </w:divBdr>
                                                </w:div>
                                                <w:div w:id="1667515995">
                                                  <w:marLeft w:val="0"/>
                                                  <w:marRight w:val="0"/>
                                                  <w:marTop w:val="0"/>
                                                  <w:marBottom w:val="0"/>
                                                  <w:divBdr>
                                                    <w:top w:val="none" w:sz="0" w:space="0" w:color="auto"/>
                                                    <w:left w:val="none" w:sz="0" w:space="0" w:color="auto"/>
                                                    <w:bottom w:val="none" w:sz="0" w:space="0" w:color="auto"/>
                                                    <w:right w:val="none" w:sz="0" w:space="0" w:color="auto"/>
                                                  </w:divBdr>
                                                </w:div>
                                                <w:div w:id="930551055">
                                                  <w:marLeft w:val="0"/>
                                                  <w:marRight w:val="0"/>
                                                  <w:marTop w:val="0"/>
                                                  <w:marBottom w:val="0"/>
                                                  <w:divBdr>
                                                    <w:top w:val="none" w:sz="0" w:space="0" w:color="auto"/>
                                                    <w:left w:val="none" w:sz="0" w:space="0" w:color="auto"/>
                                                    <w:bottom w:val="none" w:sz="0" w:space="0" w:color="auto"/>
                                                    <w:right w:val="none" w:sz="0" w:space="0" w:color="auto"/>
                                                  </w:divBdr>
                                                </w:div>
                                                <w:div w:id="1679310161">
                                                  <w:marLeft w:val="0"/>
                                                  <w:marRight w:val="0"/>
                                                  <w:marTop w:val="0"/>
                                                  <w:marBottom w:val="0"/>
                                                  <w:divBdr>
                                                    <w:top w:val="none" w:sz="0" w:space="0" w:color="auto"/>
                                                    <w:left w:val="none" w:sz="0" w:space="0" w:color="auto"/>
                                                    <w:bottom w:val="none" w:sz="0" w:space="0" w:color="auto"/>
                                                    <w:right w:val="none" w:sz="0" w:space="0" w:color="auto"/>
                                                  </w:divBdr>
                                                </w:div>
                                                <w:div w:id="1892185003">
                                                  <w:marLeft w:val="0"/>
                                                  <w:marRight w:val="0"/>
                                                  <w:marTop w:val="0"/>
                                                  <w:marBottom w:val="0"/>
                                                  <w:divBdr>
                                                    <w:top w:val="none" w:sz="0" w:space="0" w:color="auto"/>
                                                    <w:left w:val="none" w:sz="0" w:space="0" w:color="auto"/>
                                                    <w:bottom w:val="none" w:sz="0" w:space="0" w:color="auto"/>
                                                    <w:right w:val="none" w:sz="0" w:space="0" w:color="auto"/>
                                                  </w:divBdr>
                                                </w:div>
                                                <w:div w:id="525018658">
                                                  <w:marLeft w:val="0"/>
                                                  <w:marRight w:val="0"/>
                                                  <w:marTop w:val="0"/>
                                                  <w:marBottom w:val="0"/>
                                                  <w:divBdr>
                                                    <w:top w:val="none" w:sz="0" w:space="0" w:color="auto"/>
                                                    <w:left w:val="none" w:sz="0" w:space="0" w:color="auto"/>
                                                    <w:bottom w:val="none" w:sz="0" w:space="0" w:color="auto"/>
                                                    <w:right w:val="none" w:sz="0" w:space="0" w:color="auto"/>
                                                  </w:divBdr>
                                                </w:div>
                                                <w:div w:id="75398355">
                                                  <w:marLeft w:val="0"/>
                                                  <w:marRight w:val="0"/>
                                                  <w:marTop w:val="0"/>
                                                  <w:marBottom w:val="0"/>
                                                  <w:divBdr>
                                                    <w:top w:val="none" w:sz="0" w:space="0" w:color="auto"/>
                                                    <w:left w:val="none" w:sz="0" w:space="0" w:color="auto"/>
                                                    <w:bottom w:val="none" w:sz="0" w:space="0" w:color="auto"/>
                                                    <w:right w:val="none" w:sz="0" w:space="0" w:color="auto"/>
                                                  </w:divBdr>
                                                </w:div>
                                                <w:div w:id="1288858168">
                                                  <w:marLeft w:val="0"/>
                                                  <w:marRight w:val="0"/>
                                                  <w:marTop w:val="0"/>
                                                  <w:marBottom w:val="0"/>
                                                  <w:divBdr>
                                                    <w:top w:val="none" w:sz="0" w:space="0" w:color="auto"/>
                                                    <w:left w:val="none" w:sz="0" w:space="0" w:color="auto"/>
                                                    <w:bottom w:val="none" w:sz="0" w:space="0" w:color="auto"/>
                                                    <w:right w:val="none" w:sz="0" w:space="0" w:color="auto"/>
                                                  </w:divBdr>
                                                </w:div>
                                                <w:div w:id="233197650">
                                                  <w:marLeft w:val="0"/>
                                                  <w:marRight w:val="0"/>
                                                  <w:marTop w:val="0"/>
                                                  <w:marBottom w:val="0"/>
                                                  <w:divBdr>
                                                    <w:top w:val="none" w:sz="0" w:space="0" w:color="auto"/>
                                                    <w:left w:val="none" w:sz="0" w:space="0" w:color="auto"/>
                                                    <w:bottom w:val="none" w:sz="0" w:space="0" w:color="auto"/>
                                                    <w:right w:val="none" w:sz="0" w:space="0" w:color="auto"/>
                                                  </w:divBdr>
                                                </w:div>
                                                <w:div w:id="2033997388">
                                                  <w:marLeft w:val="0"/>
                                                  <w:marRight w:val="0"/>
                                                  <w:marTop w:val="0"/>
                                                  <w:marBottom w:val="0"/>
                                                  <w:divBdr>
                                                    <w:top w:val="none" w:sz="0" w:space="0" w:color="auto"/>
                                                    <w:left w:val="none" w:sz="0" w:space="0" w:color="auto"/>
                                                    <w:bottom w:val="none" w:sz="0" w:space="0" w:color="auto"/>
                                                    <w:right w:val="none" w:sz="0" w:space="0" w:color="auto"/>
                                                  </w:divBdr>
                                                </w:div>
                                                <w:div w:id="1007099402">
                                                  <w:marLeft w:val="0"/>
                                                  <w:marRight w:val="0"/>
                                                  <w:marTop w:val="0"/>
                                                  <w:marBottom w:val="0"/>
                                                  <w:divBdr>
                                                    <w:top w:val="none" w:sz="0" w:space="0" w:color="auto"/>
                                                    <w:left w:val="none" w:sz="0" w:space="0" w:color="auto"/>
                                                    <w:bottom w:val="none" w:sz="0" w:space="0" w:color="auto"/>
                                                    <w:right w:val="none" w:sz="0" w:space="0" w:color="auto"/>
                                                  </w:divBdr>
                                                </w:div>
                                                <w:div w:id="1717705731">
                                                  <w:marLeft w:val="0"/>
                                                  <w:marRight w:val="0"/>
                                                  <w:marTop w:val="0"/>
                                                  <w:marBottom w:val="0"/>
                                                  <w:divBdr>
                                                    <w:top w:val="none" w:sz="0" w:space="0" w:color="auto"/>
                                                    <w:left w:val="none" w:sz="0" w:space="0" w:color="auto"/>
                                                    <w:bottom w:val="none" w:sz="0" w:space="0" w:color="auto"/>
                                                    <w:right w:val="none" w:sz="0" w:space="0" w:color="auto"/>
                                                  </w:divBdr>
                                                </w:div>
                                                <w:div w:id="627127866">
                                                  <w:marLeft w:val="0"/>
                                                  <w:marRight w:val="0"/>
                                                  <w:marTop w:val="0"/>
                                                  <w:marBottom w:val="0"/>
                                                  <w:divBdr>
                                                    <w:top w:val="none" w:sz="0" w:space="0" w:color="auto"/>
                                                    <w:left w:val="none" w:sz="0" w:space="0" w:color="auto"/>
                                                    <w:bottom w:val="none" w:sz="0" w:space="0" w:color="auto"/>
                                                    <w:right w:val="none" w:sz="0" w:space="0" w:color="auto"/>
                                                  </w:divBdr>
                                                </w:div>
                                                <w:div w:id="1970896053">
                                                  <w:marLeft w:val="0"/>
                                                  <w:marRight w:val="0"/>
                                                  <w:marTop w:val="0"/>
                                                  <w:marBottom w:val="0"/>
                                                  <w:divBdr>
                                                    <w:top w:val="none" w:sz="0" w:space="0" w:color="auto"/>
                                                    <w:left w:val="none" w:sz="0" w:space="0" w:color="auto"/>
                                                    <w:bottom w:val="none" w:sz="0" w:space="0" w:color="auto"/>
                                                    <w:right w:val="none" w:sz="0" w:space="0" w:color="auto"/>
                                                  </w:divBdr>
                                                </w:div>
                                                <w:div w:id="1380665710">
                                                  <w:marLeft w:val="0"/>
                                                  <w:marRight w:val="0"/>
                                                  <w:marTop w:val="0"/>
                                                  <w:marBottom w:val="0"/>
                                                  <w:divBdr>
                                                    <w:top w:val="none" w:sz="0" w:space="0" w:color="auto"/>
                                                    <w:left w:val="none" w:sz="0" w:space="0" w:color="auto"/>
                                                    <w:bottom w:val="none" w:sz="0" w:space="0" w:color="auto"/>
                                                    <w:right w:val="none" w:sz="0" w:space="0" w:color="auto"/>
                                                  </w:divBdr>
                                                </w:div>
                                                <w:div w:id="277105245">
                                                  <w:marLeft w:val="0"/>
                                                  <w:marRight w:val="0"/>
                                                  <w:marTop w:val="0"/>
                                                  <w:marBottom w:val="0"/>
                                                  <w:divBdr>
                                                    <w:top w:val="none" w:sz="0" w:space="0" w:color="auto"/>
                                                    <w:left w:val="none" w:sz="0" w:space="0" w:color="auto"/>
                                                    <w:bottom w:val="none" w:sz="0" w:space="0" w:color="auto"/>
                                                    <w:right w:val="none" w:sz="0" w:space="0" w:color="auto"/>
                                                  </w:divBdr>
                                                </w:div>
                                                <w:div w:id="2013222375">
                                                  <w:marLeft w:val="0"/>
                                                  <w:marRight w:val="0"/>
                                                  <w:marTop w:val="0"/>
                                                  <w:marBottom w:val="0"/>
                                                  <w:divBdr>
                                                    <w:top w:val="none" w:sz="0" w:space="0" w:color="auto"/>
                                                    <w:left w:val="none" w:sz="0" w:space="0" w:color="auto"/>
                                                    <w:bottom w:val="none" w:sz="0" w:space="0" w:color="auto"/>
                                                    <w:right w:val="none" w:sz="0" w:space="0" w:color="auto"/>
                                                  </w:divBdr>
                                                </w:div>
                                              </w:divsChild>
                                            </w:div>
                                            <w:div w:id="1900238830">
                                              <w:marLeft w:val="0"/>
                                              <w:marRight w:val="0"/>
                                              <w:marTop w:val="0"/>
                                              <w:marBottom w:val="0"/>
                                              <w:divBdr>
                                                <w:top w:val="none" w:sz="0" w:space="0" w:color="auto"/>
                                                <w:left w:val="none" w:sz="0" w:space="0" w:color="auto"/>
                                                <w:bottom w:val="none" w:sz="0" w:space="0" w:color="auto"/>
                                                <w:right w:val="none" w:sz="0" w:space="0" w:color="auto"/>
                                              </w:divBdr>
                                            </w:div>
                                            <w:div w:id="1777407772">
                                              <w:marLeft w:val="0"/>
                                              <w:marRight w:val="0"/>
                                              <w:marTop w:val="0"/>
                                              <w:marBottom w:val="0"/>
                                              <w:divBdr>
                                                <w:top w:val="none" w:sz="0" w:space="0" w:color="auto"/>
                                                <w:left w:val="none" w:sz="0" w:space="0" w:color="auto"/>
                                                <w:bottom w:val="none" w:sz="0" w:space="0" w:color="auto"/>
                                                <w:right w:val="none" w:sz="0" w:space="0" w:color="auto"/>
                                              </w:divBdr>
                                            </w:div>
                                            <w:div w:id="335546143">
                                              <w:marLeft w:val="0"/>
                                              <w:marRight w:val="0"/>
                                              <w:marTop w:val="0"/>
                                              <w:marBottom w:val="0"/>
                                              <w:divBdr>
                                                <w:top w:val="none" w:sz="0" w:space="0" w:color="auto"/>
                                                <w:left w:val="none" w:sz="0" w:space="0" w:color="auto"/>
                                                <w:bottom w:val="none" w:sz="0" w:space="0" w:color="auto"/>
                                                <w:right w:val="none" w:sz="0" w:space="0" w:color="auto"/>
                                              </w:divBdr>
                                            </w:div>
                                            <w:div w:id="1287850320">
                                              <w:marLeft w:val="0"/>
                                              <w:marRight w:val="0"/>
                                              <w:marTop w:val="0"/>
                                              <w:marBottom w:val="0"/>
                                              <w:divBdr>
                                                <w:top w:val="none" w:sz="0" w:space="0" w:color="auto"/>
                                                <w:left w:val="none" w:sz="0" w:space="0" w:color="auto"/>
                                                <w:bottom w:val="none" w:sz="0" w:space="0" w:color="auto"/>
                                                <w:right w:val="none" w:sz="0" w:space="0" w:color="auto"/>
                                              </w:divBdr>
                                            </w:div>
                                            <w:div w:id="1320698258">
                                              <w:marLeft w:val="0"/>
                                              <w:marRight w:val="0"/>
                                              <w:marTop w:val="0"/>
                                              <w:marBottom w:val="0"/>
                                              <w:divBdr>
                                                <w:top w:val="none" w:sz="0" w:space="0" w:color="auto"/>
                                                <w:left w:val="none" w:sz="0" w:space="0" w:color="auto"/>
                                                <w:bottom w:val="none" w:sz="0" w:space="0" w:color="auto"/>
                                                <w:right w:val="none" w:sz="0" w:space="0" w:color="auto"/>
                                              </w:divBdr>
                                            </w:div>
                                            <w:div w:id="665941554">
                                              <w:marLeft w:val="0"/>
                                              <w:marRight w:val="0"/>
                                              <w:marTop w:val="0"/>
                                              <w:marBottom w:val="0"/>
                                              <w:divBdr>
                                                <w:top w:val="none" w:sz="0" w:space="0" w:color="auto"/>
                                                <w:left w:val="none" w:sz="0" w:space="0" w:color="auto"/>
                                                <w:bottom w:val="none" w:sz="0" w:space="0" w:color="auto"/>
                                                <w:right w:val="none" w:sz="0" w:space="0" w:color="auto"/>
                                              </w:divBdr>
                                            </w:div>
                                            <w:div w:id="1974170527">
                                              <w:marLeft w:val="0"/>
                                              <w:marRight w:val="0"/>
                                              <w:marTop w:val="0"/>
                                              <w:marBottom w:val="0"/>
                                              <w:divBdr>
                                                <w:top w:val="none" w:sz="0" w:space="0" w:color="auto"/>
                                                <w:left w:val="none" w:sz="0" w:space="0" w:color="auto"/>
                                                <w:bottom w:val="none" w:sz="0" w:space="0" w:color="auto"/>
                                                <w:right w:val="none" w:sz="0" w:space="0" w:color="auto"/>
                                              </w:divBdr>
                                            </w:div>
                                            <w:div w:id="1136140557">
                                              <w:marLeft w:val="0"/>
                                              <w:marRight w:val="0"/>
                                              <w:marTop w:val="0"/>
                                              <w:marBottom w:val="0"/>
                                              <w:divBdr>
                                                <w:top w:val="none" w:sz="0" w:space="0" w:color="auto"/>
                                                <w:left w:val="none" w:sz="0" w:space="0" w:color="auto"/>
                                                <w:bottom w:val="none" w:sz="0" w:space="0" w:color="auto"/>
                                                <w:right w:val="none" w:sz="0" w:space="0" w:color="auto"/>
                                              </w:divBdr>
                                            </w:div>
                                            <w:div w:id="2040547803">
                                              <w:marLeft w:val="0"/>
                                              <w:marRight w:val="0"/>
                                              <w:marTop w:val="0"/>
                                              <w:marBottom w:val="0"/>
                                              <w:divBdr>
                                                <w:top w:val="none" w:sz="0" w:space="0" w:color="auto"/>
                                                <w:left w:val="none" w:sz="0" w:space="0" w:color="auto"/>
                                                <w:bottom w:val="none" w:sz="0" w:space="0" w:color="auto"/>
                                                <w:right w:val="none" w:sz="0" w:space="0" w:color="auto"/>
                                              </w:divBdr>
                                            </w:div>
                                            <w:div w:id="1740202266">
                                              <w:marLeft w:val="0"/>
                                              <w:marRight w:val="0"/>
                                              <w:marTop w:val="0"/>
                                              <w:marBottom w:val="0"/>
                                              <w:divBdr>
                                                <w:top w:val="none" w:sz="0" w:space="0" w:color="auto"/>
                                                <w:left w:val="none" w:sz="0" w:space="0" w:color="auto"/>
                                                <w:bottom w:val="none" w:sz="0" w:space="0" w:color="auto"/>
                                                <w:right w:val="none" w:sz="0" w:space="0" w:color="auto"/>
                                              </w:divBdr>
                                            </w:div>
                                            <w:div w:id="1086027470">
                                              <w:marLeft w:val="0"/>
                                              <w:marRight w:val="0"/>
                                              <w:marTop w:val="0"/>
                                              <w:marBottom w:val="0"/>
                                              <w:divBdr>
                                                <w:top w:val="none" w:sz="0" w:space="0" w:color="auto"/>
                                                <w:left w:val="none" w:sz="0" w:space="0" w:color="auto"/>
                                                <w:bottom w:val="none" w:sz="0" w:space="0" w:color="auto"/>
                                                <w:right w:val="none" w:sz="0" w:space="0" w:color="auto"/>
                                              </w:divBdr>
                                            </w:div>
                                            <w:div w:id="1961572963">
                                              <w:marLeft w:val="0"/>
                                              <w:marRight w:val="0"/>
                                              <w:marTop w:val="0"/>
                                              <w:marBottom w:val="0"/>
                                              <w:divBdr>
                                                <w:top w:val="none" w:sz="0" w:space="0" w:color="auto"/>
                                                <w:left w:val="none" w:sz="0" w:space="0" w:color="auto"/>
                                                <w:bottom w:val="none" w:sz="0" w:space="0" w:color="auto"/>
                                                <w:right w:val="none" w:sz="0" w:space="0" w:color="auto"/>
                                              </w:divBdr>
                                            </w:div>
                                            <w:div w:id="23677680">
                                              <w:marLeft w:val="0"/>
                                              <w:marRight w:val="0"/>
                                              <w:marTop w:val="0"/>
                                              <w:marBottom w:val="0"/>
                                              <w:divBdr>
                                                <w:top w:val="none" w:sz="0" w:space="0" w:color="auto"/>
                                                <w:left w:val="none" w:sz="0" w:space="0" w:color="auto"/>
                                                <w:bottom w:val="none" w:sz="0" w:space="0" w:color="auto"/>
                                                <w:right w:val="none" w:sz="0" w:space="0" w:color="auto"/>
                                              </w:divBdr>
                                            </w:div>
                                            <w:div w:id="1933200932">
                                              <w:marLeft w:val="0"/>
                                              <w:marRight w:val="0"/>
                                              <w:marTop w:val="0"/>
                                              <w:marBottom w:val="0"/>
                                              <w:divBdr>
                                                <w:top w:val="none" w:sz="0" w:space="0" w:color="auto"/>
                                                <w:left w:val="none" w:sz="0" w:space="0" w:color="auto"/>
                                                <w:bottom w:val="none" w:sz="0" w:space="0" w:color="auto"/>
                                                <w:right w:val="none" w:sz="0" w:space="0" w:color="auto"/>
                                              </w:divBdr>
                                            </w:div>
                                            <w:div w:id="1306664721">
                                              <w:marLeft w:val="0"/>
                                              <w:marRight w:val="0"/>
                                              <w:marTop w:val="0"/>
                                              <w:marBottom w:val="0"/>
                                              <w:divBdr>
                                                <w:top w:val="none" w:sz="0" w:space="0" w:color="auto"/>
                                                <w:left w:val="none" w:sz="0" w:space="0" w:color="auto"/>
                                                <w:bottom w:val="none" w:sz="0" w:space="0" w:color="auto"/>
                                                <w:right w:val="none" w:sz="0" w:space="0" w:color="auto"/>
                                              </w:divBdr>
                                            </w:div>
                                            <w:div w:id="1729499330">
                                              <w:marLeft w:val="0"/>
                                              <w:marRight w:val="0"/>
                                              <w:marTop w:val="0"/>
                                              <w:marBottom w:val="0"/>
                                              <w:divBdr>
                                                <w:top w:val="none" w:sz="0" w:space="0" w:color="auto"/>
                                                <w:left w:val="none" w:sz="0" w:space="0" w:color="auto"/>
                                                <w:bottom w:val="none" w:sz="0" w:space="0" w:color="auto"/>
                                                <w:right w:val="none" w:sz="0" w:space="0" w:color="auto"/>
                                              </w:divBdr>
                                            </w:div>
                                            <w:div w:id="2100448004">
                                              <w:marLeft w:val="0"/>
                                              <w:marRight w:val="0"/>
                                              <w:marTop w:val="0"/>
                                              <w:marBottom w:val="0"/>
                                              <w:divBdr>
                                                <w:top w:val="none" w:sz="0" w:space="0" w:color="auto"/>
                                                <w:left w:val="none" w:sz="0" w:space="0" w:color="auto"/>
                                                <w:bottom w:val="none" w:sz="0" w:space="0" w:color="auto"/>
                                                <w:right w:val="none" w:sz="0" w:space="0" w:color="auto"/>
                                              </w:divBdr>
                                            </w:div>
                                            <w:div w:id="1977878308">
                                              <w:marLeft w:val="0"/>
                                              <w:marRight w:val="0"/>
                                              <w:marTop w:val="240"/>
                                              <w:marBottom w:val="0"/>
                                              <w:divBdr>
                                                <w:top w:val="none" w:sz="0" w:space="0" w:color="auto"/>
                                                <w:left w:val="none" w:sz="0" w:space="0" w:color="auto"/>
                                                <w:bottom w:val="none" w:sz="0" w:space="0" w:color="auto"/>
                                                <w:right w:val="none" w:sz="0" w:space="0" w:color="auto"/>
                                              </w:divBdr>
                                              <w:divsChild>
                                                <w:div w:id="1044645900">
                                                  <w:marLeft w:val="0"/>
                                                  <w:marRight w:val="0"/>
                                                  <w:marTop w:val="0"/>
                                                  <w:marBottom w:val="0"/>
                                                  <w:divBdr>
                                                    <w:top w:val="none" w:sz="0" w:space="0" w:color="auto"/>
                                                    <w:left w:val="none" w:sz="0" w:space="0" w:color="auto"/>
                                                    <w:bottom w:val="none" w:sz="0" w:space="0" w:color="auto"/>
                                                    <w:right w:val="none" w:sz="0" w:space="0" w:color="auto"/>
                                                  </w:divBdr>
                                                </w:div>
                                              </w:divsChild>
                                            </w:div>
                                            <w:div w:id="44276665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724450647">
                                      <w:marLeft w:val="0"/>
                                      <w:marRight w:val="0"/>
                                      <w:marTop w:val="210"/>
                                      <w:marBottom w:val="210"/>
                                      <w:divBdr>
                                        <w:top w:val="none" w:sz="0" w:space="0" w:color="auto"/>
                                        <w:left w:val="none" w:sz="0" w:space="0" w:color="auto"/>
                                        <w:bottom w:val="none" w:sz="0" w:space="0" w:color="auto"/>
                                        <w:right w:val="none" w:sz="0" w:space="0" w:color="auto"/>
                                      </w:divBdr>
                                      <w:divsChild>
                                        <w:div w:id="2096704696">
                                          <w:marLeft w:val="480"/>
                                          <w:marRight w:val="0"/>
                                          <w:marTop w:val="0"/>
                                          <w:marBottom w:val="240"/>
                                          <w:divBdr>
                                            <w:top w:val="none" w:sz="0" w:space="0" w:color="auto"/>
                                            <w:left w:val="none" w:sz="0" w:space="0" w:color="auto"/>
                                            <w:bottom w:val="none" w:sz="0" w:space="0" w:color="auto"/>
                                            <w:right w:val="none" w:sz="0" w:space="0" w:color="auto"/>
                                          </w:divBdr>
                                          <w:divsChild>
                                            <w:div w:id="689911758">
                                              <w:marLeft w:val="0"/>
                                              <w:marRight w:val="0"/>
                                              <w:marTop w:val="0"/>
                                              <w:marBottom w:val="0"/>
                                              <w:divBdr>
                                                <w:top w:val="none" w:sz="0" w:space="0" w:color="auto"/>
                                                <w:left w:val="none" w:sz="0" w:space="0" w:color="auto"/>
                                                <w:bottom w:val="none" w:sz="0" w:space="0" w:color="auto"/>
                                                <w:right w:val="none" w:sz="0" w:space="0" w:color="auto"/>
                                              </w:divBdr>
                                              <w:divsChild>
                                                <w:div w:id="424115859">
                                                  <w:marLeft w:val="0"/>
                                                  <w:marRight w:val="0"/>
                                                  <w:marTop w:val="210"/>
                                                  <w:marBottom w:val="210"/>
                                                  <w:divBdr>
                                                    <w:top w:val="none" w:sz="0" w:space="0" w:color="auto"/>
                                                    <w:left w:val="none" w:sz="0" w:space="0" w:color="auto"/>
                                                    <w:bottom w:val="none" w:sz="0" w:space="0" w:color="auto"/>
                                                    <w:right w:val="none" w:sz="0" w:space="0" w:color="auto"/>
                                                  </w:divBdr>
                                                  <w:divsChild>
                                                    <w:div w:id="2009091178">
                                                      <w:marLeft w:val="480"/>
                                                      <w:marRight w:val="0"/>
                                                      <w:marTop w:val="0"/>
                                                      <w:marBottom w:val="240"/>
                                                      <w:divBdr>
                                                        <w:top w:val="none" w:sz="0" w:space="0" w:color="auto"/>
                                                        <w:left w:val="none" w:sz="0" w:space="0" w:color="auto"/>
                                                        <w:bottom w:val="none" w:sz="0" w:space="0" w:color="auto"/>
                                                        <w:right w:val="none" w:sz="0" w:space="0" w:color="auto"/>
                                                      </w:divBdr>
                                                    </w:div>
                                                  </w:divsChild>
                                                </w:div>
                                                <w:div w:id="1103259362">
                                                  <w:marLeft w:val="0"/>
                                                  <w:marRight w:val="0"/>
                                                  <w:marTop w:val="210"/>
                                                  <w:marBottom w:val="210"/>
                                                  <w:divBdr>
                                                    <w:top w:val="none" w:sz="0" w:space="0" w:color="auto"/>
                                                    <w:left w:val="none" w:sz="0" w:space="0" w:color="auto"/>
                                                    <w:bottom w:val="none" w:sz="0" w:space="0" w:color="auto"/>
                                                    <w:right w:val="none" w:sz="0" w:space="0" w:color="auto"/>
                                                  </w:divBdr>
                                                  <w:divsChild>
                                                    <w:div w:id="224031704">
                                                      <w:marLeft w:val="480"/>
                                                      <w:marRight w:val="0"/>
                                                      <w:marTop w:val="0"/>
                                                      <w:marBottom w:val="240"/>
                                                      <w:divBdr>
                                                        <w:top w:val="none" w:sz="0" w:space="0" w:color="auto"/>
                                                        <w:left w:val="none" w:sz="0" w:space="0" w:color="auto"/>
                                                        <w:bottom w:val="none" w:sz="0" w:space="0" w:color="auto"/>
                                                        <w:right w:val="none" w:sz="0" w:space="0" w:color="auto"/>
                                                      </w:divBdr>
                                                    </w:div>
                                                  </w:divsChild>
                                                </w:div>
                                                <w:div w:id="995450244">
                                                  <w:marLeft w:val="0"/>
                                                  <w:marRight w:val="0"/>
                                                  <w:marTop w:val="210"/>
                                                  <w:marBottom w:val="210"/>
                                                  <w:divBdr>
                                                    <w:top w:val="none" w:sz="0" w:space="0" w:color="auto"/>
                                                    <w:left w:val="none" w:sz="0" w:space="0" w:color="auto"/>
                                                    <w:bottom w:val="none" w:sz="0" w:space="0" w:color="auto"/>
                                                    <w:right w:val="none" w:sz="0" w:space="0" w:color="auto"/>
                                                  </w:divBdr>
                                                  <w:divsChild>
                                                    <w:div w:id="1959944003">
                                                      <w:marLeft w:val="480"/>
                                                      <w:marRight w:val="0"/>
                                                      <w:marTop w:val="0"/>
                                                      <w:marBottom w:val="240"/>
                                                      <w:divBdr>
                                                        <w:top w:val="none" w:sz="0" w:space="0" w:color="auto"/>
                                                        <w:left w:val="none" w:sz="0" w:space="0" w:color="auto"/>
                                                        <w:bottom w:val="none" w:sz="0" w:space="0" w:color="auto"/>
                                                        <w:right w:val="none" w:sz="0" w:space="0" w:color="auto"/>
                                                      </w:divBdr>
                                                      <w:divsChild>
                                                        <w:div w:id="979074206">
                                                          <w:marLeft w:val="0"/>
                                                          <w:marRight w:val="0"/>
                                                          <w:marTop w:val="0"/>
                                                          <w:marBottom w:val="0"/>
                                                          <w:divBdr>
                                                            <w:top w:val="none" w:sz="0" w:space="0" w:color="auto"/>
                                                            <w:left w:val="none" w:sz="0" w:space="0" w:color="auto"/>
                                                            <w:bottom w:val="none" w:sz="0" w:space="0" w:color="auto"/>
                                                            <w:right w:val="none" w:sz="0" w:space="0" w:color="auto"/>
                                                          </w:divBdr>
                                                          <w:divsChild>
                                                            <w:div w:id="10768906">
                                                              <w:marLeft w:val="0"/>
                                                              <w:marRight w:val="0"/>
                                                              <w:marTop w:val="210"/>
                                                              <w:marBottom w:val="210"/>
                                                              <w:divBdr>
                                                                <w:top w:val="none" w:sz="0" w:space="0" w:color="auto"/>
                                                                <w:left w:val="none" w:sz="0" w:space="0" w:color="auto"/>
                                                                <w:bottom w:val="none" w:sz="0" w:space="0" w:color="auto"/>
                                                                <w:right w:val="none" w:sz="0" w:space="0" w:color="auto"/>
                                                              </w:divBdr>
                                                              <w:divsChild>
                                                                <w:div w:id="166095456">
                                                                  <w:marLeft w:val="480"/>
                                                                  <w:marRight w:val="0"/>
                                                                  <w:marTop w:val="0"/>
                                                                  <w:marBottom w:val="240"/>
                                                                  <w:divBdr>
                                                                    <w:top w:val="none" w:sz="0" w:space="0" w:color="auto"/>
                                                                    <w:left w:val="none" w:sz="0" w:space="0" w:color="auto"/>
                                                                    <w:bottom w:val="none" w:sz="0" w:space="0" w:color="auto"/>
                                                                    <w:right w:val="none" w:sz="0" w:space="0" w:color="auto"/>
                                                                  </w:divBdr>
                                                                </w:div>
                                                              </w:divsChild>
                                                            </w:div>
                                                            <w:div w:id="72091300">
                                                              <w:marLeft w:val="0"/>
                                                              <w:marRight w:val="0"/>
                                                              <w:marTop w:val="210"/>
                                                              <w:marBottom w:val="210"/>
                                                              <w:divBdr>
                                                                <w:top w:val="none" w:sz="0" w:space="0" w:color="auto"/>
                                                                <w:left w:val="none" w:sz="0" w:space="0" w:color="auto"/>
                                                                <w:bottom w:val="none" w:sz="0" w:space="0" w:color="auto"/>
                                                                <w:right w:val="none" w:sz="0" w:space="0" w:color="auto"/>
                                                              </w:divBdr>
                                                              <w:divsChild>
                                                                <w:div w:id="2035106260">
                                                                  <w:marLeft w:val="480"/>
                                                                  <w:marRight w:val="0"/>
                                                                  <w:marTop w:val="0"/>
                                                                  <w:marBottom w:val="240"/>
                                                                  <w:divBdr>
                                                                    <w:top w:val="none" w:sz="0" w:space="0" w:color="auto"/>
                                                                    <w:left w:val="none" w:sz="0" w:space="0" w:color="auto"/>
                                                                    <w:bottom w:val="none" w:sz="0" w:space="0" w:color="auto"/>
                                                                    <w:right w:val="none" w:sz="0" w:space="0" w:color="auto"/>
                                                                  </w:divBdr>
                                                                </w:div>
                                                              </w:divsChild>
                                                            </w:div>
                                                            <w:div w:id="1097486631">
                                                              <w:marLeft w:val="0"/>
                                                              <w:marRight w:val="0"/>
                                                              <w:marTop w:val="210"/>
                                                              <w:marBottom w:val="210"/>
                                                              <w:divBdr>
                                                                <w:top w:val="none" w:sz="0" w:space="0" w:color="auto"/>
                                                                <w:left w:val="none" w:sz="0" w:space="0" w:color="auto"/>
                                                                <w:bottom w:val="none" w:sz="0" w:space="0" w:color="auto"/>
                                                                <w:right w:val="none" w:sz="0" w:space="0" w:color="auto"/>
                                                              </w:divBdr>
                                                              <w:divsChild>
                                                                <w:div w:id="1487473383">
                                                                  <w:marLeft w:val="480"/>
                                                                  <w:marRight w:val="0"/>
                                                                  <w:marTop w:val="0"/>
                                                                  <w:marBottom w:val="240"/>
                                                                  <w:divBdr>
                                                                    <w:top w:val="none" w:sz="0" w:space="0" w:color="auto"/>
                                                                    <w:left w:val="none" w:sz="0" w:space="0" w:color="auto"/>
                                                                    <w:bottom w:val="none" w:sz="0" w:space="0" w:color="auto"/>
                                                                    <w:right w:val="none" w:sz="0" w:space="0" w:color="auto"/>
                                                                  </w:divBdr>
                                                                </w:div>
                                                              </w:divsChild>
                                                            </w:div>
                                                            <w:div w:id="1293712148">
                                                              <w:marLeft w:val="0"/>
                                                              <w:marRight w:val="0"/>
                                                              <w:marTop w:val="210"/>
                                                              <w:marBottom w:val="210"/>
                                                              <w:divBdr>
                                                                <w:top w:val="none" w:sz="0" w:space="0" w:color="auto"/>
                                                                <w:left w:val="none" w:sz="0" w:space="0" w:color="auto"/>
                                                                <w:bottom w:val="none" w:sz="0" w:space="0" w:color="auto"/>
                                                                <w:right w:val="none" w:sz="0" w:space="0" w:color="auto"/>
                                                              </w:divBdr>
                                                              <w:divsChild>
                                                                <w:div w:id="1690177369">
                                                                  <w:marLeft w:val="480"/>
                                                                  <w:marRight w:val="0"/>
                                                                  <w:marTop w:val="0"/>
                                                                  <w:marBottom w:val="240"/>
                                                                  <w:divBdr>
                                                                    <w:top w:val="none" w:sz="0" w:space="0" w:color="auto"/>
                                                                    <w:left w:val="none" w:sz="0" w:space="0" w:color="auto"/>
                                                                    <w:bottom w:val="none" w:sz="0" w:space="0" w:color="auto"/>
                                                                    <w:right w:val="none" w:sz="0" w:space="0" w:color="auto"/>
                                                                  </w:divBdr>
                                                                </w:div>
                                                              </w:divsChild>
                                                            </w:div>
                                                            <w:div w:id="1237010417">
                                                              <w:marLeft w:val="0"/>
                                                              <w:marRight w:val="0"/>
                                                              <w:marTop w:val="210"/>
                                                              <w:marBottom w:val="210"/>
                                                              <w:divBdr>
                                                                <w:top w:val="none" w:sz="0" w:space="0" w:color="auto"/>
                                                                <w:left w:val="none" w:sz="0" w:space="0" w:color="auto"/>
                                                                <w:bottom w:val="none" w:sz="0" w:space="0" w:color="auto"/>
                                                                <w:right w:val="none" w:sz="0" w:space="0" w:color="auto"/>
                                                              </w:divBdr>
                                                              <w:divsChild>
                                                                <w:div w:id="1690064704">
                                                                  <w:marLeft w:val="480"/>
                                                                  <w:marRight w:val="0"/>
                                                                  <w:marTop w:val="0"/>
                                                                  <w:marBottom w:val="240"/>
                                                                  <w:divBdr>
                                                                    <w:top w:val="none" w:sz="0" w:space="0" w:color="auto"/>
                                                                    <w:left w:val="none" w:sz="0" w:space="0" w:color="auto"/>
                                                                    <w:bottom w:val="none" w:sz="0" w:space="0" w:color="auto"/>
                                                                    <w:right w:val="none" w:sz="0" w:space="0" w:color="auto"/>
                                                                  </w:divBdr>
                                                                </w:div>
                                                              </w:divsChild>
                                                            </w:div>
                                                            <w:div w:id="318850815">
                                                              <w:marLeft w:val="0"/>
                                                              <w:marRight w:val="0"/>
                                                              <w:marTop w:val="210"/>
                                                              <w:marBottom w:val="0"/>
                                                              <w:divBdr>
                                                                <w:top w:val="none" w:sz="0" w:space="0" w:color="auto"/>
                                                                <w:left w:val="none" w:sz="0" w:space="0" w:color="auto"/>
                                                                <w:bottom w:val="none" w:sz="0" w:space="0" w:color="auto"/>
                                                                <w:right w:val="none" w:sz="0" w:space="0" w:color="auto"/>
                                                              </w:divBdr>
                                                              <w:divsChild>
                                                                <w:div w:id="1682127132">
                                                                  <w:marLeft w:val="480"/>
                                                                  <w:marRight w:val="0"/>
                                                                  <w:marTop w:val="0"/>
                                                                  <w:marBottom w:val="240"/>
                                                                  <w:divBdr>
                                                                    <w:top w:val="none" w:sz="0" w:space="0" w:color="auto"/>
                                                                    <w:left w:val="none" w:sz="0" w:space="0" w:color="auto"/>
                                                                    <w:bottom w:val="none" w:sz="0" w:space="0" w:color="auto"/>
                                                                    <w:right w:val="none" w:sz="0" w:space="0" w:color="auto"/>
                                                                  </w:divBdr>
                                                                  <w:divsChild>
                                                                    <w:div w:id="683286439">
                                                                      <w:marLeft w:val="0"/>
                                                                      <w:marRight w:val="0"/>
                                                                      <w:marTop w:val="0"/>
                                                                      <w:marBottom w:val="0"/>
                                                                      <w:divBdr>
                                                                        <w:top w:val="none" w:sz="0" w:space="0" w:color="auto"/>
                                                                        <w:left w:val="none" w:sz="0" w:space="0" w:color="auto"/>
                                                                        <w:bottom w:val="none" w:sz="0" w:space="0" w:color="auto"/>
                                                                        <w:right w:val="none" w:sz="0" w:space="0" w:color="auto"/>
                                                                      </w:divBdr>
                                                                      <w:divsChild>
                                                                        <w:div w:id="1829590620">
                                                                          <w:marLeft w:val="0"/>
                                                                          <w:marRight w:val="0"/>
                                                                          <w:marTop w:val="0"/>
                                                                          <w:marBottom w:val="0"/>
                                                                          <w:divBdr>
                                                                            <w:top w:val="none" w:sz="0" w:space="0" w:color="auto"/>
                                                                            <w:left w:val="none" w:sz="0" w:space="0" w:color="auto"/>
                                                                            <w:bottom w:val="none" w:sz="0" w:space="0" w:color="auto"/>
                                                                            <w:right w:val="none" w:sz="0" w:space="0" w:color="auto"/>
                                                                          </w:divBdr>
                                                                          <w:divsChild>
                                                                            <w:div w:id="39493547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160996">
                                                  <w:marLeft w:val="0"/>
                                                  <w:marRight w:val="0"/>
                                                  <w:marTop w:val="210"/>
                                                  <w:marBottom w:val="210"/>
                                                  <w:divBdr>
                                                    <w:top w:val="none" w:sz="0" w:space="0" w:color="auto"/>
                                                    <w:left w:val="none" w:sz="0" w:space="0" w:color="auto"/>
                                                    <w:bottom w:val="none" w:sz="0" w:space="0" w:color="auto"/>
                                                    <w:right w:val="none" w:sz="0" w:space="0" w:color="auto"/>
                                                  </w:divBdr>
                                                  <w:divsChild>
                                                    <w:div w:id="896166174">
                                                      <w:marLeft w:val="480"/>
                                                      <w:marRight w:val="0"/>
                                                      <w:marTop w:val="0"/>
                                                      <w:marBottom w:val="240"/>
                                                      <w:divBdr>
                                                        <w:top w:val="none" w:sz="0" w:space="0" w:color="auto"/>
                                                        <w:left w:val="none" w:sz="0" w:space="0" w:color="auto"/>
                                                        <w:bottom w:val="none" w:sz="0" w:space="0" w:color="auto"/>
                                                        <w:right w:val="none" w:sz="0" w:space="0" w:color="auto"/>
                                                      </w:divBdr>
                                                    </w:div>
                                                  </w:divsChild>
                                                </w:div>
                                                <w:div w:id="1601254240">
                                                  <w:marLeft w:val="0"/>
                                                  <w:marRight w:val="0"/>
                                                  <w:marTop w:val="210"/>
                                                  <w:marBottom w:val="210"/>
                                                  <w:divBdr>
                                                    <w:top w:val="none" w:sz="0" w:space="0" w:color="auto"/>
                                                    <w:left w:val="none" w:sz="0" w:space="0" w:color="auto"/>
                                                    <w:bottom w:val="none" w:sz="0" w:space="0" w:color="auto"/>
                                                    <w:right w:val="none" w:sz="0" w:space="0" w:color="auto"/>
                                                  </w:divBdr>
                                                  <w:divsChild>
                                                    <w:div w:id="1532840277">
                                                      <w:marLeft w:val="480"/>
                                                      <w:marRight w:val="0"/>
                                                      <w:marTop w:val="0"/>
                                                      <w:marBottom w:val="240"/>
                                                      <w:divBdr>
                                                        <w:top w:val="none" w:sz="0" w:space="0" w:color="auto"/>
                                                        <w:left w:val="none" w:sz="0" w:space="0" w:color="auto"/>
                                                        <w:bottom w:val="none" w:sz="0" w:space="0" w:color="auto"/>
                                                        <w:right w:val="none" w:sz="0" w:space="0" w:color="auto"/>
                                                      </w:divBdr>
                                                    </w:div>
                                                  </w:divsChild>
                                                </w:div>
                                                <w:div w:id="1458376075">
                                                  <w:marLeft w:val="0"/>
                                                  <w:marRight w:val="0"/>
                                                  <w:marTop w:val="210"/>
                                                  <w:marBottom w:val="210"/>
                                                  <w:divBdr>
                                                    <w:top w:val="none" w:sz="0" w:space="0" w:color="auto"/>
                                                    <w:left w:val="none" w:sz="0" w:space="0" w:color="auto"/>
                                                    <w:bottom w:val="none" w:sz="0" w:space="0" w:color="auto"/>
                                                    <w:right w:val="none" w:sz="0" w:space="0" w:color="auto"/>
                                                  </w:divBdr>
                                                  <w:divsChild>
                                                    <w:div w:id="131487402">
                                                      <w:marLeft w:val="480"/>
                                                      <w:marRight w:val="0"/>
                                                      <w:marTop w:val="0"/>
                                                      <w:marBottom w:val="240"/>
                                                      <w:divBdr>
                                                        <w:top w:val="none" w:sz="0" w:space="0" w:color="auto"/>
                                                        <w:left w:val="none" w:sz="0" w:space="0" w:color="auto"/>
                                                        <w:bottom w:val="none" w:sz="0" w:space="0" w:color="auto"/>
                                                        <w:right w:val="none" w:sz="0" w:space="0" w:color="auto"/>
                                                      </w:divBdr>
                                                    </w:div>
                                                  </w:divsChild>
                                                </w:div>
                                                <w:div w:id="1798450068">
                                                  <w:marLeft w:val="0"/>
                                                  <w:marRight w:val="0"/>
                                                  <w:marTop w:val="210"/>
                                                  <w:marBottom w:val="210"/>
                                                  <w:divBdr>
                                                    <w:top w:val="none" w:sz="0" w:space="0" w:color="auto"/>
                                                    <w:left w:val="none" w:sz="0" w:space="0" w:color="auto"/>
                                                    <w:bottom w:val="none" w:sz="0" w:space="0" w:color="auto"/>
                                                    <w:right w:val="none" w:sz="0" w:space="0" w:color="auto"/>
                                                  </w:divBdr>
                                                  <w:divsChild>
                                                    <w:div w:id="184949117">
                                                      <w:marLeft w:val="480"/>
                                                      <w:marRight w:val="0"/>
                                                      <w:marTop w:val="0"/>
                                                      <w:marBottom w:val="240"/>
                                                      <w:divBdr>
                                                        <w:top w:val="none" w:sz="0" w:space="0" w:color="auto"/>
                                                        <w:left w:val="none" w:sz="0" w:space="0" w:color="auto"/>
                                                        <w:bottom w:val="none" w:sz="0" w:space="0" w:color="auto"/>
                                                        <w:right w:val="none" w:sz="0" w:space="0" w:color="auto"/>
                                                      </w:divBdr>
                                                      <w:divsChild>
                                                        <w:div w:id="1277636571">
                                                          <w:marLeft w:val="0"/>
                                                          <w:marRight w:val="0"/>
                                                          <w:marTop w:val="0"/>
                                                          <w:marBottom w:val="0"/>
                                                          <w:divBdr>
                                                            <w:top w:val="none" w:sz="0" w:space="0" w:color="auto"/>
                                                            <w:left w:val="none" w:sz="0" w:space="0" w:color="auto"/>
                                                            <w:bottom w:val="none" w:sz="0" w:space="0" w:color="auto"/>
                                                            <w:right w:val="none" w:sz="0" w:space="0" w:color="auto"/>
                                                          </w:divBdr>
                                                          <w:divsChild>
                                                            <w:div w:id="918295410">
                                                              <w:marLeft w:val="0"/>
                                                              <w:marRight w:val="0"/>
                                                              <w:marTop w:val="210"/>
                                                              <w:marBottom w:val="210"/>
                                                              <w:divBdr>
                                                                <w:top w:val="none" w:sz="0" w:space="0" w:color="auto"/>
                                                                <w:left w:val="none" w:sz="0" w:space="0" w:color="auto"/>
                                                                <w:bottom w:val="none" w:sz="0" w:space="0" w:color="auto"/>
                                                                <w:right w:val="none" w:sz="0" w:space="0" w:color="auto"/>
                                                              </w:divBdr>
                                                              <w:divsChild>
                                                                <w:div w:id="510683605">
                                                                  <w:marLeft w:val="480"/>
                                                                  <w:marRight w:val="0"/>
                                                                  <w:marTop w:val="0"/>
                                                                  <w:marBottom w:val="240"/>
                                                                  <w:divBdr>
                                                                    <w:top w:val="none" w:sz="0" w:space="0" w:color="auto"/>
                                                                    <w:left w:val="none" w:sz="0" w:space="0" w:color="auto"/>
                                                                    <w:bottom w:val="none" w:sz="0" w:space="0" w:color="auto"/>
                                                                    <w:right w:val="none" w:sz="0" w:space="0" w:color="auto"/>
                                                                  </w:divBdr>
                                                                </w:div>
                                                              </w:divsChild>
                                                            </w:div>
                                                            <w:div w:id="1453792776">
                                                              <w:marLeft w:val="0"/>
                                                              <w:marRight w:val="0"/>
                                                              <w:marTop w:val="210"/>
                                                              <w:marBottom w:val="210"/>
                                                              <w:divBdr>
                                                                <w:top w:val="none" w:sz="0" w:space="0" w:color="auto"/>
                                                                <w:left w:val="none" w:sz="0" w:space="0" w:color="auto"/>
                                                                <w:bottom w:val="none" w:sz="0" w:space="0" w:color="auto"/>
                                                                <w:right w:val="none" w:sz="0" w:space="0" w:color="auto"/>
                                                              </w:divBdr>
                                                              <w:divsChild>
                                                                <w:div w:id="77334357">
                                                                  <w:marLeft w:val="480"/>
                                                                  <w:marRight w:val="0"/>
                                                                  <w:marTop w:val="0"/>
                                                                  <w:marBottom w:val="240"/>
                                                                  <w:divBdr>
                                                                    <w:top w:val="none" w:sz="0" w:space="0" w:color="auto"/>
                                                                    <w:left w:val="none" w:sz="0" w:space="0" w:color="auto"/>
                                                                    <w:bottom w:val="none" w:sz="0" w:space="0" w:color="auto"/>
                                                                    <w:right w:val="none" w:sz="0" w:space="0" w:color="auto"/>
                                                                  </w:divBdr>
                                                                </w:div>
                                                              </w:divsChild>
                                                            </w:div>
                                                            <w:div w:id="113138884">
                                                              <w:marLeft w:val="0"/>
                                                              <w:marRight w:val="0"/>
                                                              <w:marTop w:val="210"/>
                                                              <w:marBottom w:val="210"/>
                                                              <w:divBdr>
                                                                <w:top w:val="none" w:sz="0" w:space="0" w:color="auto"/>
                                                                <w:left w:val="none" w:sz="0" w:space="0" w:color="auto"/>
                                                                <w:bottom w:val="none" w:sz="0" w:space="0" w:color="auto"/>
                                                                <w:right w:val="none" w:sz="0" w:space="0" w:color="auto"/>
                                                              </w:divBdr>
                                                              <w:divsChild>
                                                                <w:div w:id="944187578">
                                                                  <w:marLeft w:val="480"/>
                                                                  <w:marRight w:val="0"/>
                                                                  <w:marTop w:val="0"/>
                                                                  <w:marBottom w:val="240"/>
                                                                  <w:divBdr>
                                                                    <w:top w:val="none" w:sz="0" w:space="0" w:color="auto"/>
                                                                    <w:left w:val="none" w:sz="0" w:space="0" w:color="auto"/>
                                                                    <w:bottom w:val="none" w:sz="0" w:space="0" w:color="auto"/>
                                                                    <w:right w:val="none" w:sz="0" w:space="0" w:color="auto"/>
                                                                  </w:divBdr>
                                                                </w:div>
                                                              </w:divsChild>
                                                            </w:div>
                                                            <w:div w:id="1542211533">
                                                              <w:marLeft w:val="0"/>
                                                              <w:marRight w:val="0"/>
                                                              <w:marTop w:val="210"/>
                                                              <w:marBottom w:val="210"/>
                                                              <w:divBdr>
                                                                <w:top w:val="none" w:sz="0" w:space="0" w:color="auto"/>
                                                                <w:left w:val="none" w:sz="0" w:space="0" w:color="auto"/>
                                                                <w:bottom w:val="none" w:sz="0" w:space="0" w:color="auto"/>
                                                                <w:right w:val="none" w:sz="0" w:space="0" w:color="auto"/>
                                                              </w:divBdr>
                                                              <w:divsChild>
                                                                <w:div w:id="2028828486">
                                                                  <w:marLeft w:val="480"/>
                                                                  <w:marRight w:val="0"/>
                                                                  <w:marTop w:val="0"/>
                                                                  <w:marBottom w:val="240"/>
                                                                  <w:divBdr>
                                                                    <w:top w:val="none" w:sz="0" w:space="0" w:color="auto"/>
                                                                    <w:left w:val="none" w:sz="0" w:space="0" w:color="auto"/>
                                                                    <w:bottom w:val="none" w:sz="0" w:space="0" w:color="auto"/>
                                                                    <w:right w:val="none" w:sz="0" w:space="0" w:color="auto"/>
                                                                  </w:divBdr>
                                                                </w:div>
                                                              </w:divsChild>
                                                            </w:div>
                                                            <w:div w:id="642276190">
                                                              <w:marLeft w:val="0"/>
                                                              <w:marRight w:val="0"/>
                                                              <w:marTop w:val="210"/>
                                                              <w:marBottom w:val="210"/>
                                                              <w:divBdr>
                                                                <w:top w:val="none" w:sz="0" w:space="0" w:color="auto"/>
                                                                <w:left w:val="none" w:sz="0" w:space="0" w:color="auto"/>
                                                                <w:bottom w:val="none" w:sz="0" w:space="0" w:color="auto"/>
                                                                <w:right w:val="none" w:sz="0" w:space="0" w:color="auto"/>
                                                              </w:divBdr>
                                                              <w:divsChild>
                                                                <w:div w:id="741945482">
                                                                  <w:marLeft w:val="480"/>
                                                                  <w:marRight w:val="0"/>
                                                                  <w:marTop w:val="0"/>
                                                                  <w:marBottom w:val="240"/>
                                                                  <w:divBdr>
                                                                    <w:top w:val="none" w:sz="0" w:space="0" w:color="auto"/>
                                                                    <w:left w:val="none" w:sz="0" w:space="0" w:color="auto"/>
                                                                    <w:bottom w:val="none" w:sz="0" w:space="0" w:color="auto"/>
                                                                    <w:right w:val="none" w:sz="0" w:space="0" w:color="auto"/>
                                                                  </w:divBdr>
                                                                </w:div>
                                                              </w:divsChild>
                                                            </w:div>
                                                            <w:div w:id="1752853370">
                                                              <w:marLeft w:val="0"/>
                                                              <w:marRight w:val="0"/>
                                                              <w:marTop w:val="210"/>
                                                              <w:marBottom w:val="210"/>
                                                              <w:divBdr>
                                                                <w:top w:val="none" w:sz="0" w:space="0" w:color="auto"/>
                                                                <w:left w:val="none" w:sz="0" w:space="0" w:color="auto"/>
                                                                <w:bottom w:val="none" w:sz="0" w:space="0" w:color="auto"/>
                                                                <w:right w:val="none" w:sz="0" w:space="0" w:color="auto"/>
                                                              </w:divBdr>
                                                              <w:divsChild>
                                                                <w:div w:id="1252348229">
                                                                  <w:marLeft w:val="480"/>
                                                                  <w:marRight w:val="0"/>
                                                                  <w:marTop w:val="0"/>
                                                                  <w:marBottom w:val="240"/>
                                                                  <w:divBdr>
                                                                    <w:top w:val="none" w:sz="0" w:space="0" w:color="auto"/>
                                                                    <w:left w:val="none" w:sz="0" w:space="0" w:color="auto"/>
                                                                    <w:bottom w:val="none" w:sz="0" w:space="0" w:color="auto"/>
                                                                    <w:right w:val="none" w:sz="0" w:space="0" w:color="auto"/>
                                                                  </w:divBdr>
                                                                </w:div>
                                                              </w:divsChild>
                                                            </w:div>
                                                            <w:div w:id="1858612210">
                                                              <w:marLeft w:val="0"/>
                                                              <w:marRight w:val="0"/>
                                                              <w:marTop w:val="210"/>
                                                              <w:marBottom w:val="210"/>
                                                              <w:divBdr>
                                                                <w:top w:val="none" w:sz="0" w:space="0" w:color="auto"/>
                                                                <w:left w:val="none" w:sz="0" w:space="0" w:color="auto"/>
                                                                <w:bottom w:val="none" w:sz="0" w:space="0" w:color="auto"/>
                                                                <w:right w:val="none" w:sz="0" w:space="0" w:color="auto"/>
                                                              </w:divBdr>
                                                              <w:divsChild>
                                                                <w:div w:id="1190026663">
                                                                  <w:marLeft w:val="480"/>
                                                                  <w:marRight w:val="0"/>
                                                                  <w:marTop w:val="0"/>
                                                                  <w:marBottom w:val="240"/>
                                                                  <w:divBdr>
                                                                    <w:top w:val="none" w:sz="0" w:space="0" w:color="auto"/>
                                                                    <w:left w:val="none" w:sz="0" w:space="0" w:color="auto"/>
                                                                    <w:bottom w:val="none" w:sz="0" w:space="0" w:color="auto"/>
                                                                    <w:right w:val="none" w:sz="0" w:space="0" w:color="auto"/>
                                                                  </w:divBdr>
                                                                </w:div>
                                                              </w:divsChild>
                                                            </w:div>
                                                            <w:div w:id="591083092">
                                                              <w:marLeft w:val="0"/>
                                                              <w:marRight w:val="0"/>
                                                              <w:marTop w:val="210"/>
                                                              <w:marBottom w:val="210"/>
                                                              <w:divBdr>
                                                                <w:top w:val="none" w:sz="0" w:space="0" w:color="auto"/>
                                                                <w:left w:val="none" w:sz="0" w:space="0" w:color="auto"/>
                                                                <w:bottom w:val="none" w:sz="0" w:space="0" w:color="auto"/>
                                                                <w:right w:val="none" w:sz="0" w:space="0" w:color="auto"/>
                                                              </w:divBdr>
                                                              <w:divsChild>
                                                                <w:div w:id="1041131892">
                                                                  <w:marLeft w:val="480"/>
                                                                  <w:marRight w:val="0"/>
                                                                  <w:marTop w:val="0"/>
                                                                  <w:marBottom w:val="240"/>
                                                                  <w:divBdr>
                                                                    <w:top w:val="none" w:sz="0" w:space="0" w:color="auto"/>
                                                                    <w:left w:val="none" w:sz="0" w:space="0" w:color="auto"/>
                                                                    <w:bottom w:val="none" w:sz="0" w:space="0" w:color="auto"/>
                                                                    <w:right w:val="none" w:sz="0" w:space="0" w:color="auto"/>
                                                                  </w:divBdr>
                                                                  <w:divsChild>
                                                                    <w:div w:id="1280188093">
                                                                      <w:marLeft w:val="0"/>
                                                                      <w:marRight w:val="0"/>
                                                                      <w:marTop w:val="0"/>
                                                                      <w:marBottom w:val="0"/>
                                                                      <w:divBdr>
                                                                        <w:top w:val="none" w:sz="0" w:space="0" w:color="auto"/>
                                                                        <w:left w:val="none" w:sz="0" w:space="0" w:color="auto"/>
                                                                        <w:bottom w:val="none" w:sz="0" w:space="0" w:color="auto"/>
                                                                        <w:right w:val="none" w:sz="0" w:space="0" w:color="auto"/>
                                                                      </w:divBdr>
                                                                      <w:divsChild>
                                                                        <w:div w:id="1321620182">
                                                                          <w:marLeft w:val="0"/>
                                                                          <w:marRight w:val="0"/>
                                                                          <w:marTop w:val="210"/>
                                                                          <w:marBottom w:val="210"/>
                                                                          <w:divBdr>
                                                                            <w:top w:val="none" w:sz="0" w:space="0" w:color="auto"/>
                                                                            <w:left w:val="none" w:sz="0" w:space="0" w:color="auto"/>
                                                                            <w:bottom w:val="none" w:sz="0" w:space="0" w:color="auto"/>
                                                                            <w:right w:val="none" w:sz="0" w:space="0" w:color="auto"/>
                                                                          </w:divBdr>
                                                                          <w:divsChild>
                                                                            <w:div w:id="70348756">
                                                                              <w:marLeft w:val="480"/>
                                                                              <w:marRight w:val="0"/>
                                                                              <w:marTop w:val="0"/>
                                                                              <w:marBottom w:val="240"/>
                                                                              <w:divBdr>
                                                                                <w:top w:val="none" w:sz="0" w:space="0" w:color="auto"/>
                                                                                <w:left w:val="none" w:sz="0" w:space="0" w:color="auto"/>
                                                                                <w:bottom w:val="none" w:sz="0" w:space="0" w:color="auto"/>
                                                                                <w:right w:val="none" w:sz="0" w:space="0" w:color="auto"/>
                                                                              </w:divBdr>
                                                                            </w:div>
                                                                          </w:divsChild>
                                                                        </w:div>
                                                                        <w:div w:id="1738628813">
                                                                          <w:marLeft w:val="0"/>
                                                                          <w:marRight w:val="0"/>
                                                                          <w:marTop w:val="210"/>
                                                                          <w:marBottom w:val="210"/>
                                                                          <w:divBdr>
                                                                            <w:top w:val="none" w:sz="0" w:space="0" w:color="auto"/>
                                                                            <w:left w:val="none" w:sz="0" w:space="0" w:color="auto"/>
                                                                            <w:bottom w:val="none" w:sz="0" w:space="0" w:color="auto"/>
                                                                            <w:right w:val="none" w:sz="0" w:space="0" w:color="auto"/>
                                                                          </w:divBdr>
                                                                          <w:divsChild>
                                                                            <w:div w:id="2125080074">
                                                                              <w:marLeft w:val="480"/>
                                                                              <w:marRight w:val="0"/>
                                                                              <w:marTop w:val="0"/>
                                                                              <w:marBottom w:val="240"/>
                                                                              <w:divBdr>
                                                                                <w:top w:val="none" w:sz="0" w:space="0" w:color="auto"/>
                                                                                <w:left w:val="none" w:sz="0" w:space="0" w:color="auto"/>
                                                                                <w:bottom w:val="none" w:sz="0" w:space="0" w:color="auto"/>
                                                                                <w:right w:val="none" w:sz="0" w:space="0" w:color="auto"/>
                                                                              </w:divBdr>
                                                                            </w:div>
                                                                          </w:divsChild>
                                                                        </w:div>
                                                                        <w:div w:id="7829032">
                                                                          <w:marLeft w:val="0"/>
                                                                          <w:marRight w:val="0"/>
                                                                          <w:marTop w:val="210"/>
                                                                          <w:marBottom w:val="210"/>
                                                                          <w:divBdr>
                                                                            <w:top w:val="none" w:sz="0" w:space="0" w:color="auto"/>
                                                                            <w:left w:val="none" w:sz="0" w:space="0" w:color="auto"/>
                                                                            <w:bottom w:val="none" w:sz="0" w:space="0" w:color="auto"/>
                                                                            <w:right w:val="none" w:sz="0" w:space="0" w:color="auto"/>
                                                                          </w:divBdr>
                                                                          <w:divsChild>
                                                                            <w:div w:id="116798648">
                                                                              <w:marLeft w:val="480"/>
                                                                              <w:marRight w:val="0"/>
                                                                              <w:marTop w:val="0"/>
                                                                              <w:marBottom w:val="240"/>
                                                                              <w:divBdr>
                                                                                <w:top w:val="none" w:sz="0" w:space="0" w:color="auto"/>
                                                                                <w:left w:val="none" w:sz="0" w:space="0" w:color="auto"/>
                                                                                <w:bottom w:val="none" w:sz="0" w:space="0" w:color="auto"/>
                                                                                <w:right w:val="none" w:sz="0" w:space="0" w:color="auto"/>
                                                                              </w:divBdr>
                                                                            </w:div>
                                                                          </w:divsChild>
                                                                        </w:div>
                                                                        <w:div w:id="365836969">
                                                                          <w:marLeft w:val="0"/>
                                                                          <w:marRight w:val="0"/>
                                                                          <w:marTop w:val="210"/>
                                                                          <w:marBottom w:val="210"/>
                                                                          <w:divBdr>
                                                                            <w:top w:val="none" w:sz="0" w:space="0" w:color="auto"/>
                                                                            <w:left w:val="none" w:sz="0" w:space="0" w:color="auto"/>
                                                                            <w:bottom w:val="none" w:sz="0" w:space="0" w:color="auto"/>
                                                                            <w:right w:val="none" w:sz="0" w:space="0" w:color="auto"/>
                                                                          </w:divBdr>
                                                                          <w:divsChild>
                                                                            <w:div w:id="173880901">
                                                                              <w:marLeft w:val="480"/>
                                                                              <w:marRight w:val="0"/>
                                                                              <w:marTop w:val="0"/>
                                                                              <w:marBottom w:val="240"/>
                                                                              <w:divBdr>
                                                                                <w:top w:val="none" w:sz="0" w:space="0" w:color="auto"/>
                                                                                <w:left w:val="none" w:sz="0" w:space="0" w:color="auto"/>
                                                                                <w:bottom w:val="none" w:sz="0" w:space="0" w:color="auto"/>
                                                                                <w:right w:val="none" w:sz="0" w:space="0" w:color="auto"/>
                                                                              </w:divBdr>
                                                                            </w:div>
                                                                          </w:divsChild>
                                                                        </w:div>
                                                                        <w:div w:id="1469593532">
                                                                          <w:marLeft w:val="0"/>
                                                                          <w:marRight w:val="0"/>
                                                                          <w:marTop w:val="210"/>
                                                                          <w:marBottom w:val="0"/>
                                                                          <w:divBdr>
                                                                            <w:top w:val="none" w:sz="0" w:space="0" w:color="auto"/>
                                                                            <w:left w:val="none" w:sz="0" w:space="0" w:color="auto"/>
                                                                            <w:bottom w:val="none" w:sz="0" w:space="0" w:color="auto"/>
                                                                            <w:right w:val="none" w:sz="0" w:space="0" w:color="auto"/>
                                                                          </w:divBdr>
                                                                          <w:divsChild>
                                                                            <w:div w:id="183903765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88708993">
                                                              <w:marLeft w:val="0"/>
                                                              <w:marRight w:val="0"/>
                                                              <w:marTop w:val="210"/>
                                                              <w:marBottom w:val="210"/>
                                                              <w:divBdr>
                                                                <w:top w:val="none" w:sz="0" w:space="0" w:color="auto"/>
                                                                <w:left w:val="none" w:sz="0" w:space="0" w:color="auto"/>
                                                                <w:bottom w:val="none" w:sz="0" w:space="0" w:color="auto"/>
                                                                <w:right w:val="none" w:sz="0" w:space="0" w:color="auto"/>
                                                              </w:divBdr>
                                                              <w:divsChild>
                                                                <w:div w:id="983243841">
                                                                  <w:marLeft w:val="480"/>
                                                                  <w:marRight w:val="0"/>
                                                                  <w:marTop w:val="0"/>
                                                                  <w:marBottom w:val="240"/>
                                                                  <w:divBdr>
                                                                    <w:top w:val="none" w:sz="0" w:space="0" w:color="auto"/>
                                                                    <w:left w:val="none" w:sz="0" w:space="0" w:color="auto"/>
                                                                    <w:bottom w:val="none" w:sz="0" w:space="0" w:color="auto"/>
                                                                    <w:right w:val="none" w:sz="0" w:space="0" w:color="auto"/>
                                                                  </w:divBdr>
                                                                  <w:divsChild>
                                                                    <w:div w:id="827212342">
                                                                      <w:marLeft w:val="0"/>
                                                                      <w:marRight w:val="0"/>
                                                                      <w:marTop w:val="0"/>
                                                                      <w:marBottom w:val="0"/>
                                                                      <w:divBdr>
                                                                        <w:top w:val="none" w:sz="0" w:space="0" w:color="auto"/>
                                                                        <w:left w:val="none" w:sz="0" w:space="0" w:color="auto"/>
                                                                        <w:bottom w:val="none" w:sz="0" w:space="0" w:color="auto"/>
                                                                        <w:right w:val="none" w:sz="0" w:space="0" w:color="auto"/>
                                                                      </w:divBdr>
                                                                      <w:divsChild>
                                                                        <w:div w:id="560407090">
                                                                          <w:marLeft w:val="0"/>
                                                                          <w:marRight w:val="0"/>
                                                                          <w:marTop w:val="210"/>
                                                                          <w:marBottom w:val="210"/>
                                                                          <w:divBdr>
                                                                            <w:top w:val="none" w:sz="0" w:space="0" w:color="auto"/>
                                                                            <w:left w:val="none" w:sz="0" w:space="0" w:color="auto"/>
                                                                            <w:bottom w:val="none" w:sz="0" w:space="0" w:color="auto"/>
                                                                            <w:right w:val="none" w:sz="0" w:space="0" w:color="auto"/>
                                                                          </w:divBdr>
                                                                          <w:divsChild>
                                                                            <w:div w:id="1524829246">
                                                                              <w:marLeft w:val="480"/>
                                                                              <w:marRight w:val="0"/>
                                                                              <w:marTop w:val="0"/>
                                                                              <w:marBottom w:val="240"/>
                                                                              <w:divBdr>
                                                                                <w:top w:val="none" w:sz="0" w:space="0" w:color="auto"/>
                                                                                <w:left w:val="none" w:sz="0" w:space="0" w:color="auto"/>
                                                                                <w:bottom w:val="none" w:sz="0" w:space="0" w:color="auto"/>
                                                                                <w:right w:val="none" w:sz="0" w:space="0" w:color="auto"/>
                                                                              </w:divBdr>
                                                                            </w:div>
                                                                          </w:divsChild>
                                                                        </w:div>
                                                                        <w:div w:id="2073772873">
                                                                          <w:marLeft w:val="0"/>
                                                                          <w:marRight w:val="0"/>
                                                                          <w:marTop w:val="210"/>
                                                                          <w:marBottom w:val="210"/>
                                                                          <w:divBdr>
                                                                            <w:top w:val="none" w:sz="0" w:space="0" w:color="auto"/>
                                                                            <w:left w:val="none" w:sz="0" w:space="0" w:color="auto"/>
                                                                            <w:bottom w:val="none" w:sz="0" w:space="0" w:color="auto"/>
                                                                            <w:right w:val="none" w:sz="0" w:space="0" w:color="auto"/>
                                                                          </w:divBdr>
                                                                          <w:divsChild>
                                                                            <w:div w:id="1664504531">
                                                                              <w:marLeft w:val="480"/>
                                                                              <w:marRight w:val="0"/>
                                                                              <w:marTop w:val="0"/>
                                                                              <w:marBottom w:val="240"/>
                                                                              <w:divBdr>
                                                                                <w:top w:val="none" w:sz="0" w:space="0" w:color="auto"/>
                                                                                <w:left w:val="none" w:sz="0" w:space="0" w:color="auto"/>
                                                                                <w:bottom w:val="none" w:sz="0" w:space="0" w:color="auto"/>
                                                                                <w:right w:val="none" w:sz="0" w:space="0" w:color="auto"/>
                                                                              </w:divBdr>
                                                                            </w:div>
                                                                          </w:divsChild>
                                                                        </w:div>
                                                                        <w:div w:id="1514807865">
                                                                          <w:marLeft w:val="0"/>
                                                                          <w:marRight w:val="0"/>
                                                                          <w:marTop w:val="210"/>
                                                                          <w:marBottom w:val="210"/>
                                                                          <w:divBdr>
                                                                            <w:top w:val="none" w:sz="0" w:space="0" w:color="auto"/>
                                                                            <w:left w:val="none" w:sz="0" w:space="0" w:color="auto"/>
                                                                            <w:bottom w:val="none" w:sz="0" w:space="0" w:color="auto"/>
                                                                            <w:right w:val="none" w:sz="0" w:space="0" w:color="auto"/>
                                                                          </w:divBdr>
                                                                          <w:divsChild>
                                                                            <w:div w:id="1746999874">
                                                                              <w:marLeft w:val="480"/>
                                                                              <w:marRight w:val="0"/>
                                                                              <w:marTop w:val="0"/>
                                                                              <w:marBottom w:val="240"/>
                                                                              <w:divBdr>
                                                                                <w:top w:val="none" w:sz="0" w:space="0" w:color="auto"/>
                                                                                <w:left w:val="none" w:sz="0" w:space="0" w:color="auto"/>
                                                                                <w:bottom w:val="none" w:sz="0" w:space="0" w:color="auto"/>
                                                                                <w:right w:val="none" w:sz="0" w:space="0" w:color="auto"/>
                                                                              </w:divBdr>
                                                                            </w:div>
                                                                          </w:divsChild>
                                                                        </w:div>
                                                                        <w:div w:id="2141682198">
                                                                          <w:marLeft w:val="0"/>
                                                                          <w:marRight w:val="0"/>
                                                                          <w:marTop w:val="210"/>
                                                                          <w:marBottom w:val="210"/>
                                                                          <w:divBdr>
                                                                            <w:top w:val="none" w:sz="0" w:space="0" w:color="auto"/>
                                                                            <w:left w:val="none" w:sz="0" w:space="0" w:color="auto"/>
                                                                            <w:bottom w:val="none" w:sz="0" w:space="0" w:color="auto"/>
                                                                            <w:right w:val="none" w:sz="0" w:space="0" w:color="auto"/>
                                                                          </w:divBdr>
                                                                          <w:divsChild>
                                                                            <w:div w:id="1872567084">
                                                                              <w:marLeft w:val="480"/>
                                                                              <w:marRight w:val="0"/>
                                                                              <w:marTop w:val="0"/>
                                                                              <w:marBottom w:val="240"/>
                                                                              <w:divBdr>
                                                                                <w:top w:val="none" w:sz="0" w:space="0" w:color="auto"/>
                                                                                <w:left w:val="none" w:sz="0" w:space="0" w:color="auto"/>
                                                                                <w:bottom w:val="none" w:sz="0" w:space="0" w:color="auto"/>
                                                                                <w:right w:val="none" w:sz="0" w:space="0" w:color="auto"/>
                                                                              </w:divBdr>
                                                                            </w:div>
                                                                          </w:divsChild>
                                                                        </w:div>
                                                                        <w:div w:id="443353043">
                                                                          <w:marLeft w:val="0"/>
                                                                          <w:marRight w:val="0"/>
                                                                          <w:marTop w:val="210"/>
                                                                          <w:marBottom w:val="210"/>
                                                                          <w:divBdr>
                                                                            <w:top w:val="none" w:sz="0" w:space="0" w:color="auto"/>
                                                                            <w:left w:val="none" w:sz="0" w:space="0" w:color="auto"/>
                                                                            <w:bottom w:val="none" w:sz="0" w:space="0" w:color="auto"/>
                                                                            <w:right w:val="none" w:sz="0" w:space="0" w:color="auto"/>
                                                                          </w:divBdr>
                                                                          <w:divsChild>
                                                                            <w:div w:id="1001422824">
                                                                              <w:marLeft w:val="480"/>
                                                                              <w:marRight w:val="0"/>
                                                                              <w:marTop w:val="0"/>
                                                                              <w:marBottom w:val="240"/>
                                                                              <w:divBdr>
                                                                                <w:top w:val="none" w:sz="0" w:space="0" w:color="auto"/>
                                                                                <w:left w:val="none" w:sz="0" w:space="0" w:color="auto"/>
                                                                                <w:bottom w:val="none" w:sz="0" w:space="0" w:color="auto"/>
                                                                                <w:right w:val="none" w:sz="0" w:space="0" w:color="auto"/>
                                                                              </w:divBdr>
                                                                            </w:div>
                                                                          </w:divsChild>
                                                                        </w:div>
                                                                        <w:div w:id="1781022564">
                                                                          <w:marLeft w:val="0"/>
                                                                          <w:marRight w:val="0"/>
                                                                          <w:marTop w:val="210"/>
                                                                          <w:marBottom w:val="210"/>
                                                                          <w:divBdr>
                                                                            <w:top w:val="none" w:sz="0" w:space="0" w:color="auto"/>
                                                                            <w:left w:val="none" w:sz="0" w:space="0" w:color="auto"/>
                                                                            <w:bottom w:val="none" w:sz="0" w:space="0" w:color="auto"/>
                                                                            <w:right w:val="none" w:sz="0" w:space="0" w:color="auto"/>
                                                                          </w:divBdr>
                                                                          <w:divsChild>
                                                                            <w:div w:id="912466085">
                                                                              <w:marLeft w:val="480"/>
                                                                              <w:marRight w:val="0"/>
                                                                              <w:marTop w:val="0"/>
                                                                              <w:marBottom w:val="240"/>
                                                                              <w:divBdr>
                                                                                <w:top w:val="none" w:sz="0" w:space="0" w:color="auto"/>
                                                                                <w:left w:val="none" w:sz="0" w:space="0" w:color="auto"/>
                                                                                <w:bottom w:val="none" w:sz="0" w:space="0" w:color="auto"/>
                                                                                <w:right w:val="none" w:sz="0" w:space="0" w:color="auto"/>
                                                                              </w:divBdr>
                                                                            </w:div>
                                                                          </w:divsChild>
                                                                        </w:div>
                                                                        <w:div w:id="2063558911">
                                                                          <w:marLeft w:val="0"/>
                                                                          <w:marRight w:val="0"/>
                                                                          <w:marTop w:val="210"/>
                                                                          <w:marBottom w:val="0"/>
                                                                          <w:divBdr>
                                                                            <w:top w:val="none" w:sz="0" w:space="0" w:color="auto"/>
                                                                            <w:left w:val="none" w:sz="0" w:space="0" w:color="auto"/>
                                                                            <w:bottom w:val="none" w:sz="0" w:space="0" w:color="auto"/>
                                                                            <w:right w:val="none" w:sz="0" w:space="0" w:color="auto"/>
                                                                          </w:divBdr>
                                                                          <w:divsChild>
                                                                            <w:div w:id="1706977367">
                                                                              <w:marLeft w:val="480"/>
                                                                              <w:marRight w:val="0"/>
                                                                              <w:marTop w:val="0"/>
                                                                              <w:marBottom w:val="240"/>
                                                                              <w:divBdr>
                                                                                <w:top w:val="none" w:sz="0" w:space="0" w:color="auto"/>
                                                                                <w:left w:val="none" w:sz="0" w:space="0" w:color="auto"/>
                                                                                <w:bottom w:val="none" w:sz="0" w:space="0" w:color="auto"/>
                                                                                <w:right w:val="none" w:sz="0" w:space="0" w:color="auto"/>
                                                                              </w:divBdr>
                                                                              <w:divsChild>
                                                                                <w:div w:id="843400433">
                                                                                  <w:marLeft w:val="0"/>
                                                                                  <w:marRight w:val="0"/>
                                                                                  <w:marTop w:val="0"/>
                                                                                  <w:marBottom w:val="0"/>
                                                                                  <w:divBdr>
                                                                                    <w:top w:val="none" w:sz="0" w:space="0" w:color="auto"/>
                                                                                    <w:left w:val="none" w:sz="0" w:space="0" w:color="auto"/>
                                                                                    <w:bottom w:val="none" w:sz="0" w:space="0" w:color="auto"/>
                                                                                    <w:right w:val="none" w:sz="0" w:space="0" w:color="auto"/>
                                                                                  </w:divBdr>
                                                                                  <w:divsChild>
                                                                                    <w:div w:id="177164410">
                                                                                      <w:marLeft w:val="0"/>
                                                                                      <w:marRight w:val="0"/>
                                                                                      <w:marTop w:val="210"/>
                                                                                      <w:marBottom w:val="210"/>
                                                                                      <w:divBdr>
                                                                                        <w:top w:val="none" w:sz="0" w:space="0" w:color="auto"/>
                                                                                        <w:left w:val="none" w:sz="0" w:space="0" w:color="auto"/>
                                                                                        <w:bottom w:val="none" w:sz="0" w:space="0" w:color="auto"/>
                                                                                        <w:right w:val="none" w:sz="0" w:space="0" w:color="auto"/>
                                                                                      </w:divBdr>
                                                                                      <w:divsChild>
                                                                                        <w:div w:id="1061945891">
                                                                                          <w:marLeft w:val="480"/>
                                                                                          <w:marRight w:val="0"/>
                                                                                          <w:marTop w:val="0"/>
                                                                                          <w:marBottom w:val="240"/>
                                                                                          <w:divBdr>
                                                                                            <w:top w:val="none" w:sz="0" w:space="0" w:color="auto"/>
                                                                                            <w:left w:val="none" w:sz="0" w:space="0" w:color="auto"/>
                                                                                            <w:bottom w:val="none" w:sz="0" w:space="0" w:color="auto"/>
                                                                                            <w:right w:val="none" w:sz="0" w:space="0" w:color="auto"/>
                                                                                          </w:divBdr>
                                                                                          <w:divsChild>
                                                                                            <w:div w:id="1191993432">
                                                                                              <w:marLeft w:val="0"/>
                                                                                              <w:marRight w:val="0"/>
                                                                                              <w:marTop w:val="0"/>
                                                                                              <w:marBottom w:val="0"/>
                                                                                              <w:divBdr>
                                                                                                <w:top w:val="none" w:sz="0" w:space="0" w:color="auto"/>
                                                                                                <w:left w:val="none" w:sz="0" w:space="0" w:color="auto"/>
                                                                                                <w:bottom w:val="none" w:sz="0" w:space="0" w:color="auto"/>
                                                                                                <w:right w:val="none" w:sz="0" w:space="0" w:color="auto"/>
                                                                                              </w:divBdr>
                                                                                              <w:divsChild>
                                                                                                <w:div w:id="2034304532">
                                                                                                  <w:marLeft w:val="0"/>
                                                                                                  <w:marRight w:val="0"/>
                                                                                                  <w:marTop w:val="210"/>
                                                                                                  <w:marBottom w:val="210"/>
                                                                                                  <w:divBdr>
                                                                                                    <w:top w:val="none" w:sz="0" w:space="0" w:color="auto"/>
                                                                                                    <w:left w:val="none" w:sz="0" w:space="0" w:color="auto"/>
                                                                                                    <w:bottom w:val="none" w:sz="0" w:space="0" w:color="auto"/>
                                                                                                    <w:right w:val="none" w:sz="0" w:space="0" w:color="auto"/>
                                                                                                  </w:divBdr>
                                                                                                  <w:divsChild>
                                                                                                    <w:div w:id="1916552994">
                                                                                                      <w:marLeft w:val="480"/>
                                                                                                      <w:marRight w:val="0"/>
                                                                                                      <w:marTop w:val="0"/>
                                                                                                      <w:marBottom w:val="240"/>
                                                                                                      <w:divBdr>
                                                                                                        <w:top w:val="none" w:sz="0" w:space="0" w:color="auto"/>
                                                                                                        <w:left w:val="none" w:sz="0" w:space="0" w:color="auto"/>
                                                                                                        <w:bottom w:val="none" w:sz="0" w:space="0" w:color="auto"/>
                                                                                                        <w:right w:val="none" w:sz="0" w:space="0" w:color="auto"/>
                                                                                                      </w:divBdr>
                                                                                                    </w:div>
                                                                                                  </w:divsChild>
                                                                                                </w:div>
                                                                                                <w:div w:id="870996763">
                                                                                                  <w:marLeft w:val="0"/>
                                                                                                  <w:marRight w:val="0"/>
                                                                                                  <w:marTop w:val="210"/>
                                                                                                  <w:marBottom w:val="210"/>
                                                                                                  <w:divBdr>
                                                                                                    <w:top w:val="none" w:sz="0" w:space="0" w:color="auto"/>
                                                                                                    <w:left w:val="none" w:sz="0" w:space="0" w:color="auto"/>
                                                                                                    <w:bottom w:val="none" w:sz="0" w:space="0" w:color="auto"/>
                                                                                                    <w:right w:val="none" w:sz="0" w:space="0" w:color="auto"/>
                                                                                                  </w:divBdr>
                                                                                                  <w:divsChild>
                                                                                                    <w:div w:id="689766792">
                                                                                                      <w:marLeft w:val="480"/>
                                                                                                      <w:marRight w:val="0"/>
                                                                                                      <w:marTop w:val="0"/>
                                                                                                      <w:marBottom w:val="240"/>
                                                                                                      <w:divBdr>
                                                                                                        <w:top w:val="none" w:sz="0" w:space="0" w:color="auto"/>
                                                                                                        <w:left w:val="none" w:sz="0" w:space="0" w:color="auto"/>
                                                                                                        <w:bottom w:val="none" w:sz="0" w:space="0" w:color="auto"/>
                                                                                                        <w:right w:val="none" w:sz="0" w:space="0" w:color="auto"/>
                                                                                                      </w:divBdr>
                                                                                                    </w:div>
                                                                                                  </w:divsChild>
                                                                                                </w:div>
                                                                                                <w:div w:id="1552613621">
                                                                                                  <w:marLeft w:val="0"/>
                                                                                                  <w:marRight w:val="0"/>
                                                                                                  <w:marTop w:val="210"/>
                                                                                                  <w:marBottom w:val="210"/>
                                                                                                  <w:divBdr>
                                                                                                    <w:top w:val="none" w:sz="0" w:space="0" w:color="auto"/>
                                                                                                    <w:left w:val="none" w:sz="0" w:space="0" w:color="auto"/>
                                                                                                    <w:bottom w:val="none" w:sz="0" w:space="0" w:color="auto"/>
                                                                                                    <w:right w:val="none" w:sz="0" w:space="0" w:color="auto"/>
                                                                                                  </w:divBdr>
                                                                                                  <w:divsChild>
                                                                                                    <w:div w:id="969285767">
                                                                                                      <w:marLeft w:val="480"/>
                                                                                                      <w:marRight w:val="0"/>
                                                                                                      <w:marTop w:val="0"/>
                                                                                                      <w:marBottom w:val="240"/>
                                                                                                      <w:divBdr>
                                                                                                        <w:top w:val="none" w:sz="0" w:space="0" w:color="auto"/>
                                                                                                        <w:left w:val="none" w:sz="0" w:space="0" w:color="auto"/>
                                                                                                        <w:bottom w:val="none" w:sz="0" w:space="0" w:color="auto"/>
                                                                                                        <w:right w:val="none" w:sz="0" w:space="0" w:color="auto"/>
                                                                                                      </w:divBdr>
                                                                                                    </w:div>
                                                                                                  </w:divsChild>
                                                                                                </w:div>
                                                                                                <w:div w:id="657423053">
                                                                                                  <w:marLeft w:val="0"/>
                                                                                                  <w:marRight w:val="0"/>
                                                                                                  <w:marTop w:val="210"/>
                                                                                                  <w:marBottom w:val="210"/>
                                                                                                  <w:divBdr>
                                                                                                    <w:top w:val="none" w:sz="0" w:space="0" w:color="auto"/>
                                                                                                    <w:left w:val="none" w:sz="0" w:space="0" w:color="auto"/>
                                                                                                    <w:bottom w:val="none" w:sz="0" w:space="0" w:color="auto"/>
                                                                                                    <w:right w:val="none" w:sz="0" w:space="0" w:color="auto"/>
                                                                                                  </w:divBdr>
                                                                                                  <w:divsChild>
                                                                                                    <w:div w:id="1000235823">
                                                                                                      <w:marLeft w:val="480"/>
                                                                                                      <w:marRight w:val="0"/>
                                                                                                      <w:marTop w:val="0"/>
                                                                                                      <w:marBottom w:val="240"/>
                                                                                                      <w:divBdr>
                                                                                                        <w:top w:val="none" w:sz="0" w:space="0" w:color="auto"/>
                                                                                                        <w:left w:val="none" w:sz="0" w:space="0" w:color="auto"/>
                                                                                                        <w:bottom w:val="none" w:sz="0" w:space="0" w:color="auto"/>
                                                                                                        <w:right w:val="none" w:sz="0" w:space="0" w:color="auto"/>
                                                                                                      </w:divBdr>
                                                                                                    </w:div>
                                                                                                  </w:divsChild>
                                                                                                </w:div>
                                                                                                <w:div w:id="1264454326">
                                                                                                  <w:marLeft w:val="0"/>
                                                                                                  <w:marRight w:val="0"/>
                                                                                                  <w:marTop w:val="210"/>
                                                                                                  <w:marBottom w:val="210"/>
                                                                                                  <w:divBdr>
                                                                                                    <w:top w:val="none" w:sz="0" w:space="0" w:color="auto"/>
                                                                                                    <w:left w:val="none" w:sz="0" w:space="0" w:color="auto"/>
                                                                                                    <w:bottom w:val="none" w:sz="0" w:space="0" w:color="auto"/>
                                                                                                    <w:right w:val="none" w:sz="0" w:space="0" w:color="auto"/>
                                                                                                  </w:divBdr>
                                                                                                  <w:divsChild>
                                                                                                    <w:div w:id="902981367">
                                                                                                      <w:marLeft w:val="480"/>
                                                                                                      <w:marRight w:val="0"/>
                                                                                                      <w:marTop w:val="0"/>
                                                                                                      <w:marBottom w:val="240"/>
                                                                                                      <w:divBdr>
                                                                                                        <w:top w:val="none" w:sz="0" w:space="0" w:color="auto"/>
                                                                                                        <w:left w:val="none" w:sz="0" w:space="0" w:color="auto"/>
                                                                                                        <w:bottom w:val="none" w:sz="0" w:space="0" w:color="auto"/>
                                                                                                        <w:right w:val="none" w:sz="0" w:space="0" w:color="auto"/>
                                                                                                      </w:divBdr>
                                                                                                    </w:div>
                                                                                                  </w:divsChild>
                                                                                                </w:div>
                                                                                                <w:div w:id="571240389">
                                                                                                  <w:marLeft w:val="0"/>
                                                                                                  <w:marRight w:val="0"/>
                                                                                                  <w:marTop w:val="210"/>
                                                                                                  <w:marBottom w:val="210"/>
                                                                                                  <w:divBdr>
                                                                                                    <w:top w:val="none" w:sz="0" w:space="0" w:color="auto"/>
                                                                                                    <w:left w:val="none" w:sz="0" w:space="0" w:color="auto"/>
                                                                                                    <w:bottom w:val="none" w:sz="0" w:space="0" w:color="auto"/>
                                                                                                    <w:right w:val="none" w:sz="0" w:space="0" w:color="auto"/>
                                                                                                  </w:divBdr>
                                                                                                  <w:divsChild>
                                                                                                    <w:div w:id="1879967328">
                                                                                                      <w:marLeft w:val="480"/>
                                                                                                      <w:marRight w:val="0"/>
                                                                                                      <w:marTop w:val="0"/>
                                                                                                      <w:marBottom w:val="240"/>
                                                                                                      <w:divBdr>
                                                                                                        <w:top w:val="none" w:sz="0" w:space="0" w:color="auto"/>
                                                                                                        <w:left w:val="none" w:sz="0" w:space="0" w:color="auto"/>
                                                                                                        <w:bottom w:val="none" w:sz="0" w:space="0" w:color="auto"/>
                                                                                                        <w:right w:val="none" w:sz="0" w:space="0" w:color="auto"/>
                                                                                                      </w:divBdr>
                                                                                                    </w:div>
                                                                                                  </w:divsChild>
                                                                                                </w:div>
                                                                                                <w:div w:id="1907255435">
                                                                                                  <w:marLeft w:val="0"/>
                                                                                                  <w:marRight w:val="0"/>
                                                                                                  <w:marTop w:val="210"/>
                                                                                                  <w:marBottom w:val="210"/>
                                                                                                  <w:divBdr>
                                                                                                    <w:top w:val="none" w:sz="0" w:space="0" w:color="auto"/>
                                                                                                    <w:left w:val="none" w:sz="0" w:space="0" w:color="auto"/>
                                                                                                    <w:bottom w:val="none" w:sz="0" w:space="0" w:color="auto"/>
                                                                                                    <w:right w:val="none" w:sz="0" w:space="0" w:color="auto"/>
                                                                                                  </w:divBdr>
                                                                                                  <w:divsChild>
                                                                                                    <w:div w:id="158615470">
                                                                                                      <w:marLeft w:val="480"/>
                                                                                                      <w:marRight w:val="0"/>
                                                                                                      <w:marTop w:val="0"/>
                                                                                                      <w:marBottom w:val="240"/>
                                                                                                      <w:divBdr>
                                                                                                        <w:top w:val="none" w:sz="0" w:space="0" w:color="auto"/>
                                                                                                        <w:left w:val="none" w:sz="0" w:space="0" w:color="auto"/>
                                                                                                        <w:bottom w:val="none" w:sz="0" w:space="0" w:color="auto"/>
                                                                                                        <w:right w:val="none" w:sz="0" w:space="0" w:color="auto"/>
                                                                                                      </w:divBdr>
                                                                                                    </w:div>
                                                                                                  </w:divsChild>
                                                                                                </w:div>
                                                                                                <w:div w:id="561258549">
                                                                                                  <w:marLeft w:val="0"/>
                                                                                                  <w:marRight w:val="0"/>
                                                                                                  <w:marTop w:val="210"/>
                                                                                                  <w:marBottom w:val="210"/>
                                                                                                  <w:divBdr>
                                                                                                    <w:top w:val="none" w:sz="0" w:space="0" w:color="auto"/>
                                                                                                    <w:left w:val="none" w:sz="0" w:space="0" w:color="auto"/>
                                                                                                    <w:bottom w:val="none" w:sz="0" w:space="0" w:color="auto"/>
                                                                                                    <w:right w:val="none" w:sz="0" w:space="0" w:color="auto"/>
                                                                                                  </w:divBdr>
                                                                                                  <w:divsChild>
                                                                                                    <w:div w:id="1322849692">
                                                                                                      <w:marLeft w:val="480"/>
                                                                                                      <w:marRight w:val="0"/>
                                                                                                      <w:marTop w:val="0"/>
                                                                                                      <w:marBottom w:val="240"/>
                                                                                                      <w:divBdr>
                                                                                                        <w:top w:val="none" w:sz="0" w:space="0" w:color="auto"/>
                                                                                                        <w:left w:val="none" w:sz="0" w:space="0" w:color="auto"/>
                                                                                                        <w:bottom w:val="none" w:sz="0" w:space="0" w:color="auto"/>
                                                                                                        <w:right w:val="none" w:sz="0" w:space="0" w:color="auto"/>
                                                                                                      </w:divBdr>
                                                                                                    </w:div>
                                                                                                  </w:divsChild>
                                                                                                </w:div>
                                                                                                <w:div w:id="1153644510">
                                                                                                  <w:marLeft w:val="0"/>
                                                                                                  <w:marRight w:val="0"/>
                                                                                                  <w:marTop w:val="210"/>
                                                                                                  <w:marBottom w:val="0"/>
                                                                                                  <w:divBdr>
                                                                                                    <w:top w:val="none" w:sz="0" w:space="0" w:color="auto"/>
                                                                                                    <w:left w:val="none" w:sz="0" w:space="0" w:color="auto"/>
                                                                                                    <w:bottom w:val="none" w:sz="0" w:space="0" w:color="auto"/>
                                                                                                    <w:right w:val="none" w:sz="0" w:space="0" w:color="auto"/>
                                                                                                  </w:divBdr>
                                                                                                  <w:divsChild>
                                                                                                    <w:div w:id="72537803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83814614">
                                                                                      <w:marLeft w:val="0"/>
                                                                                      <w:marRight w:val="0"/>
                                                                                      <w:marTop w:val="210"/>
                                                                                      <w:marBottom w:val="210"/>
                                                                                      <w:divBdr>
                                                                                        <w:top w:val="none" w:sz="0" w:space="0" w:color="auto"/>
                                                                                        <w:left w:val="none" w:sz="0" w:space="0" w:color="auto"/>
                                                                                        <w:bottom w:val="none" w:sz="0" w:space="0" w:color="auto"/>
                                                                                        <w:right w:val="none" w:sz="0" w:space="0" w:color="auto"/>
                                                                                      </w:divBdr>
                                                                                      <w:divsChild>
                                                                                        <w:div w:id="1998485958">
                                                                                          <w:marLeft w:val="480"/>
                                                                                          <w:marRight w:val="0"/>
                                                                                          <w:marTop w:val="0"/>
                                                                                          <w:marBottom w:val="240"/>
                                                                                          <w:divBdr>
                                                                                            <w:top w:val="none" w:sz="0" w:space="0" w:color="auto"/>
                                                                                            <w:left w:val="none" w:sz="0" w:space="0" w:color="auto"/>
                                                                                            <w:bottom w:val="none" w:sz="0" w:space="0" w:color="auto"/>
                                                                                            <w:right w:val="none" w:sz="0" w:space="0" w:color="auto"/>
                                                                                          </w:divBdr>
                                                                                        </w:div>
                                                                                      </w:divsChild>
                                                                                    </w:div>
                                                                                    <w:div w:id="1548909555">
                                                                                      <w:marLeft w:val="0"/>
                                                                                      <w:marRight w:val="0"/>
                                                                                      <w:marTop w:val="210"/>
                                                                                      <w:marBottom w:val="210"/>
                                                                                      <w:divBdr>
                                                                                        <w:top w:val="none" w:sz="0" w:space="0" w:color="auto"/>
                                                                                        <w:left w:val="none" w:sz="0" w:space="0" w:color="auto"/>
                                                                                        <w:bottom w:val="none" w:sz="0" w:space="0" w:color="auto"/>
                                                                                        <w:right w:val="none" w:sz="0" w:space="0" w:color="auto"/>
                                                                                      </w:divBdr>
                                                                                      <w:divsChild>
                                                                                        <w:div w:id="1344017495">
                                                                                          <w:marLeft w:val="480"/>
                                                                                          <w:marRight w:val="0"/>
                                                                                          <w:marTop w:val="0"/>
                                                                                          <w:marBottom w:val="240"/>
                                                                                          <w:divBdr>
                                                                                            <w:top w:val="none" w:sz="0" w:space="0" w:color="auto"/>
                                                                                            <w:left w:val="none" w:sz="0" w:space="0" w:color="auto"/>
                                                                                            <w:bottom w:val="none" w:sz="0" w:space="0" w:color="auto"/>
                                                                                            <w:right w:val="none" w:sz="0" w:space="0" w:color="auto"/>
                                                                                          </w:divBdr>
                                                                                        </w:div>
                                                                                      </w:divsChild>
                                                                                    </w:div>
                                                                                    <w:div w:id="1446265752">
                                                                                      <w:marLeft w:val="0"/>
                                                                                      <w:marRight w:val="0"/>
                                                                                      <w:marTop w:val="210"/>
                                                                                      <w:marBottom w:val="210"/>
                                                                                      <w:divBdr>
                                                                                        <w:top w:val="none" w:sz="0" w:space="0" w:color="auto"/>
                                                                                        <w:left w:val="none" w:sz="0" w:space="0" w:color="auto"/>
                                                                                        <w:bottom w:val="none" w:sz="0" w:space="0" w:color="auto"/>
                                                                                        <w:right w:val="none" w:sz="0" w:space="0" w:color="auto"/>
                                                                                      </w:divBdr>
                                                                                      <w:divsChild>
                                                                                        <w:div w:id="1355107672">
                                                                                          <w:marLeft w:val="480"/>
                                                                                          <w:marRight w:val="0"/>
                                                                                          <w:marTop w:val="0"/>
                                                                                          <w:marBottom w:val="240"/>
                                                                                          <w:divBdr>
                                                                                            <w:top w:val="none" w:sz="0" w:space="0" w:color="auto"/>
                                                                                            <w:left w:val="none" w:sz="0" w:space="0" w:color="auto"/>
                                                                                            <w:bottom w:val="none" w:sz="0" w:space="0" w:color="auto"/>
                                                                                            <w:right w:val="none" w:sz="0" w:space="0" w:color="auto"/>
                                                                                          </w:divBdr>
                                                                                        </w:div>
                                                                                      </w:divsChild>
                                                                                    </w:div>
                                                                                    <w:div w:id="2094816968">
                                                                                      <w:marLeft w:val="0"/>
                                                                                      <w:marRight w:val="0"/>
                                                                                      <w:marTop w:val="210"/>
                                                                                      <w:marBottom w:val="0"/>
                                                                                      <w:divBdr>
                                                                                        <w:top w:val="none" w:sz="0" w:space="0" w:color="auto"/>
                                                                                        <w:left w:val="none" w:sz="0" w:space="0" w:color="auto"/>
                                                                                        <w:bottom w:val="none" w:sz="0" w:space="0" w:color="auto"/>
                                                                                        <w:right w:val="none" w:sz="0" w:space="0" w:color="auto"/>
                                                                                      </w:divBdr>
                                                                                      <w:divsChild>
                                                                                        <w:div w:id="115745663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08145">
                                                              <w:marLeft w:val="0"/>
                                                              <w:marRight w:val="0"/>
                                                              <w:marTop w:val="210"/>
                                                              <w:marBottom w:val="0"/>
                                                              <w:divBdr>
                                                                <w:top w:val="none" w:sz="0" w:space="0" w:color="auto"/>
                                                                <w:left w:val="none" w:sz="0" w:space="0" w:color="auto"/>
                                                                <w:bottom w:val="none" w:sz="0" w:space="0" w:color="auto"/>
                                                                <w:right w:val="none" w:sz="0" w:space="0" w:color="auto"/>
                                                              </w:divBdr>
                                                              <w:divsChild>
                                                                <w:div w:id="1774353300">
                                                                  <w:marLeft w:val="480"/>
                                                                  <w:marRight w:val="0"/>
                                                                  <w:marTop w:val="0"/>
                                                                  <w:marBottom w:val="240"/>
                                                                  <w:divBdr>
                                                                    <w:top w:val="none" w:sz="0" w:space="0" w:color="auto"/>
                                                                    <w:left w:val="none" w:sz="0" w:space="0" w:color="auto"/>
                                                                    <w:bottom w:val="none" w:sz="0" w:space="0" w:color="auto"/>
                                                                    <w:right w:val="none" w:sz="0" w:space="0" w:color="auto"/>
                                                                  </w:divBdr>
                                                                  <w:divsChild>
                                                                    <w:div w:id="7604404">
                                                                      <w:marLeft w:val="0"/>
                                                                      <w:marRight w:val="0"/>
                                                                      <w:marTop w:val="0"/>
                                                                      <w:marBottom w:val="0"/>
                                                                      <w:divBdr>
                                                                        <w:top w:val="none" w:sz="0" w:space="0" w:color="auto"/>
                                                                        <w:left w:val="none" w:sz="0" w:space="0" w:color="auto"/>
                                                                        <w:bottom w:val="none" w:sz="0" w:space="0" w:color="auto"/>
                                                                        <w:right w:val="none" w:sz="0" w:space="0" w:color="auto"/>
                                                                      </w:divBdr>
                                                                      <w:divsChild>
                                                                        <w:div w:id="1813447821">
                                                                          <w:marLeft w:val="0"/>
                                                                          <w:marRight w:val="0"/>
                                                                          <w:marTop w:val="210"/>
                                                                          <w:marBottom w:val="210"/>
                                                                          <w:divBdr>
                                                                            <w:top w:val="none" w:sz="0" w:space="0" w:color="auto"/>
                                                                            <w:left w:val="none" w:sz="0" w:space="0" w:color="auto"/>
                                                                            <w:bottom w:val="none" w:sz="0" w:space="0" w:color="auto"/>
                                                                            <w:right w:val="none" w:sz="0" w:space="0" w:color="auto"/>
                                                                          </w:divBdr>
                                                                          <w:divsChild>
                                                                            <w:div w:id="1195920802">
                                                                              <w:marLeft w:val="480"/>
                                                                              <w:marRight w:val="0"/>
                                                                              <w:marTop w:val="0"/>
                                                                              <w:marBottom w:val="240"/>
                                                                              <w:divBdr>
                                                                                <w:top w:val="none" w:sz="0" w:space="0" w:color="auto"/>
                                                                                <w:left w:val="none" w:sz="0" w:space="0" w:color="auto"/>
                                                                                <w:bottom w:val="none" w:sz="0" w:space="0" w:color="auto"/>
                                                                                <w:right w:val="none" w:sz="0" w:space="0" w:color="auto"/>
                                                                              </w:divBdr>
                                                                            </w:div>
                                                                          </w:divsChild>
                                                                        </w:div>
                                                                        <w:div w:id="1034885768">
                                                                          <w:marLeft w:val="0"/>
                                                                          <w:marRight w:val="0"/>
                                                                          <w:marTop w:val="210"/>
                                                                          <w:marBottom w:val="210"/>
                                                                          <w:divBdr>
                                                                            <w:top w:val="none" w:sz="0" w:space="0" w:color="auto"/>
                                                                            <w:left w:val="none" w:sz="0" w:space="0" w:color="auto"/>
                                                                            <w:bottom w:val="none" w:sz="0" w:space="0" w:color="auto"/>
                                                                            <w:right w:val="none" w:sz="0" w:space="0" w:color="auto"/>
                                                                          </w:divBdr>
                                                                          <w:divsChild>
                                                                            <w:div w:id="373893795">
                                                                              <w:marLeft w:val="480"/>
                                                                              <w:marRight w:val="0"/>
                                                                              <w:marTop w:val="0"/>
                                                                              <w:marBottom w:val="240"/>
                                                                              <w:divBdr>
                                                                                <w:top w:val="none" w:sz="0" w:space="0" w:color="auto"/>
                                                                                <w:left w:val="none" w:sz="0" w:space="0" w:color="auto"/>
                                                                                <w:bottom w:val="none" w:sz="0" w:space="0" w:color="auto"/>
                                                                                <w:right w:val="none" w:sz="0" w:space="0" w:color="auto"/>
                                                                              </w:divBdr>
                                                                            </w:div>
                                                                          </w:divsChild>
                                                                        </w:div>
                                                                        <w:div w:id="1906722137">
                                                                          <w:marLeft w:val="0"/>
                                                                          <w:marRight w:val="0"/>
                                                                          <w:marTop w:val="210"/>
                                                                          <w:marBottom w:val="210"/>
                                                                          <w:divBdr>
                                                                            <w:top w:val="none" w:sz="0" w:space="0" w:color="auto"/>
                                                                            <w:left w:val="none" w:sz="0" w:space="0" w:color="auto"/>
                                                                            <w:bottom w:val="none" w:sz="0" w:space="0" w:color="auto"/>
                                                                            <w:right w:val="none" w:sz="0" w:space="0" w:color="auto"/>
                                                                          </w:divBdr>
                                                                          <w:divsChild>
                                                                            <w:div w:id="1848785593">
                                                                              <w:marLeft w:val="480"/>
                                                                              <w:marRight w:val="0"/>
                                                                              <w:marTop w:val="0"/>
                                                                              <w:marBottom w:val="240"/>
                                                                              <w:divBdr>
                                                                                <w:top w:val="none" w:sz="0" w:space="0" w:color="auto"/>
                                                                                <w:left w:val="none" w:sz="0" w:space="0" w:color="auto"/>
                                                                                <w:bottom w:val="none" w:sz="0" w:space="0" w:color="auto"/>
                                                                                <w:right w:val="none" w:sz="0" w:space="0" w:color="auto"/>
                                                                              </w:divBdr>
                                                                            </w:div>
                                                                          </w:divsChild>
                                                                        </w:div>
                                                                        <w:div w:id="153617989">
                                                                          <w:marLeft w:val="0"/>
                                                                          <w:marRight w:val="0"/>
                                                                          <w:marTop w:val="210"/>
                                                                          <w:marBottom w:val="0"/>
                                                                          <w:divBdr>
                                                                            <w:top w:val="none" w:sz="0" w:space="0" w:color="auto"/>
                                                                            <w:left w:val="none" w:sz="0" w:space="0" w:color="auto"/>
                                                                            <w:bottom w:val="none" w:sz="0" w:space="0" w:color="auto"/>
                                                                            <w:right w:val="none" w:sz="0" w:space="0" w:color="auto"/>
                                                                          </w:divBdr>
                                                                          <w:divsChild>
                                                                            <w:div w:id="27579281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9605433">
                                                  <w:marLeft w:val="0"/>
                                                  <w:marRight w:val="0"/>
                                                  <w:marTop w:val="210"/>
                                                  <w:marBottom w:val="0"/>
                                                  <w:divBdr>
                                                    <w:top w:val="none" w:sz="0" w:space="0" w:color="auto"/>
                                                    <w:left w:val="none" w:sz="0" w:space="0" w:color="auto"/>
                                                    <w:bottom w:val="none" w:sz="0" w:space="0" w:color="auto"/>
                                                    <w:right w:val="none" w:sz="0" w:space="0" w:color="auto"/>
                                                  </w:divBdr>
                                                  <w:divsChild>
                                                    <w:div w:id="1487017277">
                                                      <w:marLeft w:val="480"/>
                                                      <w:marRight w:val="0"/>
                                                      <w:marTop w:val="0"/>
                                                      <w:marBottom w:val="240"/>
                                                      <w:divBdr>
                                                        <w:top w:val="none" w:sz="0" w:space="0" w:color="auto"/>
                                                        <w:left w:val="none" w:sz="0" w:space="0" w:color="auto"/>
                                                        <w:bottom w:val="none" w:sz="0" w:space="0" w:color="auto"/>
                                                        <w:right w:val="none" w:sz="0" w:space="0" w:color="auto"/>
                                                      </w:divBdr>
                                                      <w:divsChild>
                                                        <w:div w:id="1758943170">
                                                          <w:marLeft w:val="0"/>
                                                          <w:marRight w:val="0"/>
                                                          <w:marTop w:val="0"/>
                                                          <w:marBottom w:val="0"/>
                                                          <w:divBdr>
                                                            <w:top w:val="none" w:sz="0" w:space="0" w:color="auto"/>
                                                            <w:left w:val="none" w:sz="0" w:space="0" w:color="auto"/>
                                                            <w:bottom w:val="none" w:sz="0" w:space="0" w:color="auto"/>
                                                            <w:right w:val="none" w:sz="0" w:space="0" w:color="auto"/>
                                                          </w:divBdr>
                                                          <w:divsChild>
                                                            <w:div w:id="1038897393">
                                                              <w:marLeft w:val="0"/>
                                                              <w:marRight w:val="0"/>
                                                              <w:marTop w:val="210"/>
                                                              <w:marBottom w:val="210"/>
                                                              <w:divBdr>
                                                                <w:top w:val="none" w:sz="0" w:space="0" w:color="auto"/>
                                                                <w:left w:val="none" w:sz="0" w:space="0" w:color="auto"/>
                                                                <w:bottom w:val="none" w:sz="0" w:space="0" w:color="auto"/>
                                                                <w:right w:val="none" w:sz="0" w:space="0" w:color="auto"/>
                                                              </w:divBdr>
                                                              <w:divsChild>
                                                                <w:div w:id="1931312492">
                                                                  <w:marLeft w:val="480"/>
                                                                  <w:marRight w:val="0"/>
                                                                  <w:marTop w:val="0"/>
                                                                  <w:marBottom w:val="240"/>
                                                                  <w:divBdr>
                                                                    <w:top w:val="none" w:sz="0" w:space="0" w:color="auto"/>
                                                                    <w:left w:val="none" w:sz="0" w:space="0" w:color="auto"/>
                                                                    <w:bottom w:val="none" w:sz="0" w:space="0" w:color="auto"/>
                                                                    <w:right w:val="none" w:sz="0" w:space="0" w:color="auto"/>
                                                                  </w:divBdr>
                                                                </w:div>
                                                              </w:divsChild>
                                                            </w:div>
                                                            <w:div w:id="1595359532">
                                                              <w:marLeft w:val="0"/>
                                                              <w:marRight w:val="0"/>
                                                              <w:marTop w:val="210"/>
                                                              <w:marBottom w:val="210"/>
                                                              <w:divBdr>
                                                                <w:top w:val="none" w:sz="0" w:space="0" w:color="auto"/>
                                                                <w:left w:val="none" w:sz="0" w:space="0" w:color="auto"/>
                                                                <w:bottom w:val="none" w:sz="0" w:space="0" w:color="auto"/>
                                                                <w:right w:val="none" w:sz="0" w:space="0" w:color="auto"/>
                                                              </w:divBdr>
                                                              <w:divsChild>
                                                                <w:div w:id="1608192067">
                                                                  <w:marLeft w:val="480"/>
                                                                  <w:marRight w:val="0"/>
                                                                  <w:marTop w:val="0"/>
                                                                  <w:marBottom w:val="240"/>
                                                                  <w:divBdr>
                                                                    <w:top w:val="none" w:sz="0" w:space="0" w:color="auto"/>
                                                                    <w:left w:val="none" w:sz="0" w:space="0" w:color="auto"/>
                                                                    <w:bottom w:val="none" w:sz="0" w:space="0" w:color="auto"/>
                                                                    <w:right w:val="none" w:sz="0" w:space="0" w:color="auto"/>
                                                                  </w:divBdr>
                                                                </w:div>
                                                              </w:divsChild>
                                                            </w:div>
                                                            <w:div w:id="59064210">
                                                              <w:marLeft w:val="0"/>
                                                              <w:marRight w:val="0"/>
                                                              <w:marTop w:val="210"/>
                                                              <w:marBottom w:val="210"/>
                                                              <w:divBdr>
                                                                <w:top w:val="none" w:sz="0" w:space="0" w:color="auto"/>
                                                                <w:left w:val="none" w:sz="0" w:space="0" w:color="auto"/>
                                                                <w:bottom w:val="none" w:sz="0" w:space="0" w:color="auto"/>
                                                                <w:right w:val="none" w:sz="0" w:space="0" w:color="auto"/>
                                                              </w:divBdr>
                                                              <w:divsChild>
                                                                <w:div w:id="1343436100">
                                                                  <w:marLeft w:val="480"/>
                                                                  <w:marRight w:val="0"/>
                                                                  <w:marTop w:val="0"/>
                                                                  <w:marBottom w:val="240"/>
                                                                  <w:divBdr>
                                                                    <w:top w:val="none" w:sz="0" w:space="0" w:color="auto"/>
                                                                    <w:left w:val="none" w:sz="0" w:space="0" w:color="auto"/>
                                                                    <w:bottom w:val="none" w:sz="0" w:space="0" w:color="auto"/>
                                                                    <w:right w:val="none" w:sz="0" w:space="0" w:color="auto"/>
                                                                  </w:divBdr>
                                                                </w:div>
                                                              </w:divsChild>
                                                            </w:div>
                                                            <w:div w:id="101269901">
                                                              <w:marLeft w:val="0"/>
                                                              <w:marRight w:val="0"/>
                                                              <w:marTop w:val="210"/>
                                                              <w:marBottom w:val="0"/>
                                                              <w:divBdr>
                                                                <w:top w:val="none" w:sz="0" w:space="0" w:color="auto"/>
                                                                <w:left w:val="none" w:sz="0" w:space="0" w:color="auto"/>
                                                                <w:bottom w:val="none" w:sz="0" w:space="0" w:color="auto"/>
                                                                <w:right w:val="none" w:sz="0" w:space="0" w:color="auto"/>
                                                              </w:divBdr>
                                                              <w:divsChild>
                                                                <w:div w:id="149036500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862912">
                                      <w:marLeft w:val="0"/>
                                      <w:marRight w:val="0"/>
                                      <w:marTop w:val="210"/>
                                      <w:marBottom w:val="210"/>
                                      <w:divBdr>
                                        <w:top w:val="none" w:sz="0" w:space="0" w:color="auto"/>
                                        <w:left w:val="none" w:sz="0" w:space="0" w:color="auto"/>
                                        <w:bottom w:val="none" w:sz="0" w:space="0" w:color="auto"/>
                                        <w:right w:val="none" w:sz="0" w:space="0" w:color="auto"/>
                                      </w:divBdr>
                                      <w:divsChild>
                                        <w:div w:id="385682677">
                                          <w:marLeft w:val="480"/>
                                          <w:marRight w:val="0"/>
                                          <w:marTop w:val="0"/>
                                          <w:marBottom w:val="240"/>
                                          <w:divBdr>
                                            <w:top w:val="none" w:sz="0" w:space="0" w:color="auto"/>
                                            <w:left w:val="none" w:sz="0" w:space="0" w:color="auto"/>
                                            <w:bottom w:val="none" w:sz="0" w:space="0" w:color="auto"/>
                                            <w:right w:val="none" w:sz="0" w:space="0" w:color="auto"/>
                                          </w:divBdr>
                                          <w:divsChild>
                                            <w:div w:id="1463157147">
                                              <w:marLeft w:val="0"/>
                                              <w:marRight w:val="0"/>
                                              <w:marTop w:val="0"/>
                                              <w:marBottom w:val="0"/>
                                              <w:divBdr>
                                                <w:top w:val="none" w:sz="0" w:space="0" w:color="auto"/>
                                                <w:left w:val="none" w:sz="0" w:space="0" w:color="auto"/>
                                                <w:bottom w:val="none" w:sz="0" w:space="0" w:color="auto"/>
                                                <w:right w:val="none" w:sz="0" w:space="0" w:color="auto"/>
                                              </w:divBdr>
                                              <w:divsChild>
                                                <w:div w:id="1531338400">
                                                  <w:marLeft w:val="0"/>
                                                  <w:marRight w:val="0"/>
                                                  <w:marTop w:val="210"/>
                                                  <w:marBottom w:val="210"/>
                                                  <w:divBdr>
                                                    <w:top w:val="none" w:sz="0" w:space="0" w:color="auto"/>
                                                    <w:left w:val="none" w:sz="0" w:space="0" w:color="auto"/>
                                                    <w:bottom w:val="none" w:sz="0" w:space="0" w:color="auto"/>
                                                    <w:right w:val="none" w:sz="0" w:space="0" w:color="auto"/>
                                                  </w:divBdr>
                                                  <w:divsChild>
                                                    <w:div w:id="1774477871">
                                                      <w:marLeft w:val="480"/>
                                                      <w:marRight w:val="0"/>
                                                      <w:marTop w:val="0"/>
                                                      <w:marBottom w:val="240"/>
                                                      <w:divBdr>
                                                        <w:top w:val="none" w:sz="0" w:space="0" w:color="auto"/>
                                                        <w:left w:val="none" w:sz="0" w:space="0" w:color="auto"/>
                                                        <w:bottom w:val="none" w:sz="0" w:space="0" w:color="auto"/>
                                                        <w:right w:val="none" w:sz="0" w:space="0" w:color="auto"/>
                                                      </w:divBdr>
                                                      <w:divsChild>
                                                        <w:div w:id="444470873">
                                                          <w:marLeft w:val="0"/>
                                                          <w:marRight w:val="0"/>
                                                          <w:marTop w:val="0"/>
                                                          <w:marBottom w:val="0"/>
                                                          <w:divBdr>
                                                            <w:top w:val="none" w:sz="0" w:space="0" w:color="auto"/>
                                                            <w:left w:val="none" w:sz="0" w:space="0" w:color="auto"/>
                                                            <w:bottom w:val="none" w:sz="0" w:space="0" w:color="auto"/>
                                                            <w:right w:val="none" w:sz="0" w:space="0" w:color="auto"/>
                                                          </w:divBdr>
                                                          <w:divsChild>
                                                            <w:div w:id="1367756903">
                                                              <w:marLeft w:val="0"/>
                                                              <w:marRight w:val="0"/>
                                                              <w:marTop w:val="210"/>
                                                              <w:marBottom w:val="210"/>
                                                              <w:divBdr>
                                                                <w:top w:val="none" w:sz="0" w:space="0" w:color="auto"/>
                                                                <w:left w:val="none" w:sz="0" w:space="0" w:color="auto"/>
                                                                <w:bottom w:val="none" w:sz="0" w:space="0" w:color="auto"/>
                                                                <w:right w:val="none" w:sz="0" w:space="0" w:color="auto"/>
                                                              </w:divBdr>
                                                              <w:divsChild>
                                                                <w:div w:id="1067727111">
                                                                  <w:marLeft w:val="480"/>
                                                                  <w:marRight w:val="0"/>
                                                                  <w:marTop w:val="0"/>
                                                                  <w:marBottom w:val="240"/>
                                                                  <w:divBdr>
                                                                    <w:top w:val="none" w:sz="0" w:space="0" w:color="auto"/>
                                                                    <w:left w:val="none" w:sz="0" w:space="0" w:color="auto"/>
                                                                    <w:bottom w:val="none" w:sz="0" w:space="0" w:color="auto"/>
                                                                    <w:right w:val="none" w:sz="0" w:space="0" w:color="auto"/>
                                                                  </w:divBdr>
                                                                </w:div>
                                                              </w:divsChild>
                                                            </w:div>
                                                            <w:div w:id="1704207537">
                                                              <w:marLeft w:val="0"/>
                                                              <w:marRight w:val="0"/>
                                                              <w:marTop w:val="210"/>
                                                              <w:marBottom w:val="210"/>
                                                              <w:divBdr>
                                                                <w:top w:val="none" w:sz="0" w:space="0" w:color="auto"/>
                                                                <w:left w:val="none" w:sz="0" w:space="0" w:color="auto"/>
                                                                <w:bottom w:val="none" w:sz="0" w:space="0" w:color="auto"/>
                                                                <w:right w:val="none" w:sz="0" w:space="0" w:color="auto"/>
                                                              </w:divBdr>
                                                              <w:divsChild>
                                                                <w:div w:id="771510347">
                                                                  <w:marLeft w:val="480"/>
                                                                  <w:marRight w:val="0"/>
                                                                  <w:marTop w:val="0"/>
                                                                  <w:marBottom w:val="240"/>
                                                                  <w:divBdr>
                                                                    <w:top w:val="none" w:sz="0" w:space="0" w:color="auto"/>
                                                                    <w:left w:val="none" w:sz="0" w:space="0" w:color="auto"/>
                                                                    <w:bottom w:val="none" w:sz="0" w:space="0" w:color="auto"/>
                                                                    <w:right w:val="none" w:sz="0" w:space="0" w:color="auto"/>
                                                                  </w:divBdr>
                                                                </w:div>
                                                              </w:divsChild>
                                                            </w:div>
                                                            <w:div w:id="1218785746">
                                                              <w:marLeft w:val="0"/>
                                                              <w:marRight w:val="0"/>
                                                              <w:marTop w:val="210"/>
                                                              <w:marBottom w:val="210"/>
                                                              <w:divBdr>
                                                                <w:top w:val="none" w:sz="0" w:space="0" w:color="auto"/>
                                                                <w:left w:val="none" w:sz="0" w:space="0" w:color="auto"/>
                                                                <w:bottom w:val="none" w:sz="0" w:space="0" w:color="auto"/>
                                                                <w:right w:val="none" w:sz="0" w:space="0" w:color="auto"/>
                                                              </w:divBdr>
                                                              <w:divsChild>
                                                                <w:div w:id="1040932095">
                                                                  <w:marLeft w:val="480"/>
                                                                  <w:marRight w:val="0"/>
                                                                  <w:marTop w:val="0"/>
                                                                  <w:marBottom w:val="240"/>
                                                                  <w:divBdr>
                                                                    <w:top w:val="none" w:sz="0" w:space="0" w:color="auto"/>
                                                                    <w:left w:val="none" w:sz="0" w:space="0" w:color="auto"/>
                                                                    <w:bottom w:val="none" w:sz="0" w:space="0" w:color="auto"/>
                                                                    <w:right w:val="none" w:sz="0" w:space="0" w:color="auto"/>
                                                                  </w:divBdr>
                                                                </w:div>
                                                              </w:divsChild>
                                                            </w:div>
                                                            <w:div w:id="964313675">
                                                              <w:marLeft w:val="0"/>
                                                              <w:marRight w:val="0"/>
                                                              <w:marTop w:val="210"/>
                                                              <w:marBottom w:val="210"/>
                                                              <w:divBdr>
                                                                <w:top w:val="none" w:sz="0" w:space="0" w:color="auto"/>
                                                                <w:left w:val="none" w:sz="0" w:space="0" w:color="auto"/>
                                                                <w:bottom w:val="none" w:sz="0" w:space="0" w:color="auto"/>
                                                                <w:right w:val="none" w:sz="0" w:space="0" w:color="auto"/>
                                                              </w:divBdr>
                                                              <w:divsChild>
                                                                <w:div w:id="1339043378">
                                                                  <w:marLeft w:val="480"/>
                                                                  <w:marRight w:val="0"/>
                                                                  <w:marTop w:val="0"/>
                                                                  <w:marBottom w:val="240"/>
                                                                  <w:divBdr>
                                                                    <w:top w:val="none" w:sz="0" w:space="0" w:color="auto"/>
                                                                    <w:left w:val="none" w:sz="0" w:space="0" w:color="auto"/>
                                                                    <w:bottom w:val="none" w:sz="0" w:space="0" w:color="auto"/>
                                                                    <w:right w:val="none" w:sz="0" w:space="0" w:color="auto"/>
                                                                  </w:divBdr>
                                                                </w:div>
                                                              </w:divsChild>
                                                            </w:div>
                                                            <w:div w:id="1941373487">
                                                              <w:marLeft w:val="0"/>
                                                              <w:marRight w:val="0"/>
                                                              <w:marTop w:val="210"/>
                                                              <w:marBottom w:val="210"/>
                                                              <w:divBdr>
                                                                <w:top w:val="none" w:sz="0" w:space="0" w:color="auto"/>
                                                                <w:left w:val="none" w:sz="0" w:space="0" w:color="auto"/>
                                                                <w:bottom w:val="none" w:sz="0" w:space="0" w:color="auto"/>
                                                                <w:right w:val="none" w:sz="0" w:space="0" w:color="auto"/>
                                                              </w:divBdr>
                                                              <w:divsChild>
                                                                <w:div w:id="1471241592">
                                                                  <w:marLeft w:val="480"/>
                                                                  <w:marRight w:val="0"/>
                                                                  <w:marTop w:val="0"/>
                                                                  <w:marBottom w:val="240"/>
                                                                  <w:divBdr>
                                                                    <w:top w:val="none" w:sz="0" w:space="0" w:color="auto"/>
                                                                    <w:left w:val="none" w:sz="0" w:space="0" w:color="auto"/>
                                                                    <w:bottom w:val="none" w:sz="0" w:space="0" w:color="auto"/>
                                                                    <w:right w:val="none" w:sz="0" w:space="0" w:color="auto"/>
                                                                  </w:divBdr>
                                                                </w:div>
                                                              </w:divsChild>
                                                            </w:div>
                                                            <w:div w:id="214396479">
                                                              <w:marLeft w:val="0"/>
                                                              <w:marRight w:val="0"/>
                                                              <w:marTop w:val="210"/>
                                                              <w:marBottom w:val="0"/>
                                                              <w:divBdr>
                                                                <w:top w:val="none" w:sz="0" w:space="0" w:color="auto"/>
                                                                <w:left w:val="none" w:sz="0" w:space="0" w:color="auto"/>
                                                                <w:bottom w:val="none" w:sz="0" w:space="0" w:color="auto"/>
                                                                <w:right w:val="none" w:sz="0" w:space="0" w:color="auto"/>
                                                              </w:divBdr>
                                                              <w:divsChild>
                                                                <w:div w:id="153226163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29443865">
                                                  <w:marLeft w:val="0"/>
                                                  <w:marRight w:val="0"/>
                                                  <w:marTop w:val="210"/>
                                                  <w:marBottom w:val="210"/>
                                                  <w:divBdr>
                                                    <w:top w:val="none" w:sz="0" w:space="0" w:color="auto"/>
                                                    <w:left w:val="none" w:sz="0" w:space="0" w:color="auto"/>
                                                    <w:bottom w:val="none" w:sz="0" w:space="0" w:color="auto"/>
                                                    <w:right w:val="none" w:sz="0" w:space="0" w:color="auto"/>
                                                  </w:divBdr>
                                                  <w:divsChild>
                                                    <w:div w:id="1036736694">
                                                      <w:marLeft w:val="480"/>
                                                      <w:marRight w:val="0"/>
                                                      <w:marTop w:val="0"/>
                                                      <w:marBottom w:val="240"/>
                                                      <w:divBdr>
                                                        <w:top w:val="none" w:sz="0" w:space="0" w:color="auto"/>
                                                        <w:left w:val="none" w:sz="0" w:space="0" w:color="auto"/>
                                                        <w:bottom w:val="none" w:sz="0" w:space="0" w:color="auto"/>
                                                        <w:right w:val="none" w:sz="0" w:space="0" w:color="auto"/>
                                                      </w:divBdr>
                                                      <w:divsChild>
                                                        <w:div w:id="1594363239">
                                                          <w:marLeft w:val="0"/>
                                                          <w:marRight w:val="0"/>
                                                          <w:marTop w:val="0"/>
                                                          <w:marBottom w:val="0"/>
                                                          <w:divBdr>
                                                            <w:top w:val="none" w:sz="0" w:space="0" w:color="auto"/>
                                                            <w:left w:val="none" w:sz="0" w:space="0" w:color="auto"/>
                                                            <w:bottom w:val="none" w:sz="0" w:space="0" w:color="auto"/>
                                                            <w:right w:val="none" w:sz="0" w:space="0" w:color="auto"/>
                                                          </w:divBdr>
                                                          <w:divsChild>
                                                            <w:div w:id="142552062">
                                                              <w:marLeft w:val="0"/>
                                                              <w:marRight w:val="0"/>
                                                              <w:marTop w:val="210"/>
                                                              <w:marBottom w:val="210"/>
                                                              <w:divBdr>
                                                                <w:top w:val="none" w:sz="0" w:space="0" w:color="auto"/>
                                                                <w:left w:val="none" w:sz="0" w:space="0" w:color="auto"/>
                                                                <w:bottom w:val="none" w:sz="0" w:space="0" w:color="auto"/>
                                                                <w:right w:val="none" w:sz="0" w:space="0" w:color="auto"/>
                                                              </w:divBdr>
                                                              <w:divsChild>
                                                                <w:div w:id="1211188996">
                                                                  <w:marLeft w:val="480"/>
                                                                  <w:marRight w:val="0"/>
                                                                  <w:marTop w:val="0"/>
                                                                  <w:marBottom w:val="240"/>
                                                                  <w:divBdr>
                                                                    <w:top w:val="none" w:sz="0" w:space="0" w:color="auto"/>
                                                                    <w:left w:val="none" w:sz="0" w:space="0" w:color="auto"/>
                                                                    <w:bottom w:val="none" w:sz="0" w:space="0" w:color="auto"/>
                                                                    <w:right w:val="none" w:sz="0" w:space="0" w:color="auto"/>
                                                                  </w:divBdr>
                                                                </w:div>
                                                              </w:divsChild>
                                                            </w:div>
                                                            <w:div w:id="545334092">
                                                              <w:marLeft w:val="0"/>
                                                              <w:marRight w:val="0"/>
                                                              <w:marTop w:val="210"/>
                                                              <w:marBottom w:val="210"/>
                                                              <w:divBdr>
                                                                <w:top w:val="none" w:sz="0" w:space="0" w:color="auto"/>
                                                                <w:left w:val="none" w:sz="0" w:space="0" w:color="auto"/>
                                                                <w:bottom w:val="none" w:sz="0" w:space="0" w:color="auto"/>
                                                                <w:right w:val="none" w:sz="0" w:space="0" w:color="auto"/>
                                                              </w:divBdr>
                                                              <w:divsChild>
                                                                <w:div w:id="1421171476">
                                                                  <w:marLeft w:val="480"/>
                                                                  <w:marRight w:val="0"/>
                                                                  <w:marTop w:val="0"/>
                                                                  <w:marBottom w:val="240"/>
                                                                  <w:divBdr>
                                                                    <w:top w:val="none" w:sz="0" w:space="0" w:color="auto"/>
                                                                    <w:left w:val="none" w:sz="0" w:space="0" w:color="auto"/>
                                                                    <w:bottom w:val="none" w:sz="0" w:space="0" w:color="auto"/>
                                                                    <w:right w:val="none" w:sz="0" w:space="0" w:color="auto"/>
                                                                  </w:divBdr>
                                                                </w:div>
                                                              </w:divsChild>
                                                            </w:div>
                                                            <w:div w:id="1665086360">
                                                              <w:marLeft w:val="0"/>
                                                              <w:marRight w:val="0"/>
                                                              <w:marTop w:val="210"/>
                                                              <w:marBottom w:val="0"/>
                                                              <w:divBdr>
                                                                <w:top w:val="none" w:sz="0" w:space="0" w:color="auto"/>
                                                                <w:left w:val="none" w:sz="0" w:space="0" w:color="auto"/>
                                                                <w:bottom w:val="none" w:sz="0" w:space="0" w:color="auto"/>
                                                                <w:right w:val="none" w:sz="0" w:space="0" w:color="auto"/>
                                                              </w:divBdr>
                                                              <w:divsChild>
                                                                <w:div w:id="55354767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40708483">
                                                  <w:marLeft w:val="0"/>
                                                  <w:marRight w:val="0"/>
                                                  <w:marTop w:val="210"/>
                                                  <w:marBottom w:val="210"/>
                                                  <w:divBdr>
                                                    <w:top w:val="none" w:sz="0" w:space="0" w:color="auto"/>
                                                    <w:left w:val="none" w:sz="0" w:space="0" w:color="auto"/>
                                                    <w:bottom w:val="none" w:sz="0" w:space="0" w:color="auto"/>
                                                    <w:right w:val="none" w:sz="0" w:space="0" w:color="auto"/>
                                                  </w:divBdr>
                                                  <w:divsChild>
                                                    <w:div w:id="654726893">
                                                      <w:marLeft w:val="480"/>
                                                      <w:marRight w:val="0"/>
                                                      <w:marTop w:val="0"/>
                                                      <w:marBottom w:val="240"/>
                                                      <w:divBdr>
                                                        <w:top w:val="none" w:sz="0" w:space="0" w:color="auto"/>
                                                        <w:left w:val="none" w:sz="0" w:space="0" w:color="auto"/>
                                                        <w:bottom w:val="none" w:sz="0" w:space="0" w:color="auto"/>
                                                        <w:right w:val="none" w:sz="0" w:space="0" w:color="auto"/>
                                                      </w:divBdr>
                                                      <w:divsChild>
                                                        <w:div w:id="568000723">
                                                          <w:marLeft w:val="0"/>
                                                          <w:marRight w:val="0"/>
                                                          <w:marTop w:val="0"/>
                                                          <w:marBottom w:val="0"/>
                                                          <w:divBdr>
                                                            <w:top w:val="none" w:sz="0" w:space="0" w:color="auto"/>
                                                            <w:left w:val="none" w:sz="0" w:space="0" w:color="auto"/>
                                                            <w:bottom w:val="none" w:sz="0" w:space="0" w:color="auto"/>
                                                            <w:right w:val="none" w:sz="0" w:space="0" w:color="auto"/>
                                                          </w:divBdr>
                                                          <w:divsChild>
                                                            <w:div w:id="1292133663">
                                                              <w:marLeft w:val="0"/>
                                                              <w:marRight w:val="0"/>
                                                              <w:marTop w:val="210"/>
                                                              <w:marBottom w:val="210"/>
                                                              <w:divBdr>
                                                                <w:top w:val="none" w:sz="0" w:space="0" w:color="auto"/>
                                                                <w:left w:val="none" w:sz="0" w:space="0" w:color="auto"/>
                                                                <w:bottom w:val="none" w:sz="0" w:space="0" w:color="auto"/>
                                                                <w:right w:val="none" w:sz="0" w:space="0" w:color="auto"/>
                                                              </w:divBdr>
                                                              <w:divsChild>
                                                                <w:div w:id="1566523905">
                                                                  <w:marLeft w:val="480"/>
                                                                  <w:marRight w:val="0"/>
                                                                  <w:marTop w:val="0"/>
                                                                  <w:marBottom w:val="240"/>
                                                                  <w:divBdr>
                                                                    <w:top w:val="none" w:sz="0" w:space="0" w:color="auto"/>
                                                                    <w:left w:val="none" w:sz="0" w:space="0" w:color="auto"/>
                                                                    <w:bottom w:val="none" w:sz="0" w:space="0" w:color="auto"/>
                                                                    <w:right w:val="none" w:sz="0" w:space="0" w:color="auto"/>
                                                                  </w:divBdr>
                                                                </w:div>
                                                              </w:divsChild>
                                                            </w:div>
                                                            <w:div w:id="276985404">
                                                              <w:marLeft w:val="0"/>
                                                              <w:marRight w:val="0"/>
                                                              <w:marTop w:val="210"/>
                                                              <w:marBottom w:val="210"/>
                                                              <w:divBdr>
                                                                <w:top w:val="none" w:sz="0" w:space="0" w:color="auto"/>
                                                                <w:left w:val="none" w:sz="0" w:space="0" w:color="auto"/>
                                                                <w:bottom w:val="none" w:sz="0" w:space="0" w:color="auto"/>
                                                                <w:right w:val="none" w:sz="0" w:space="0" w:color="auto"/>
                                                              </w:divBdr>
                                                              <w:divsChild>
                                                                <w:div w:id="252780813">
                                                                  <w:marLeft w:val="480"/>
                                                                  <w:marRight w:val="0"/>
                                                                  <w:marTop w:val="0"/>
                                                                  <w:marBottom w:val="240"/>
                                                                  <w:divBdr>
                                                                    <w:top w:val="none" w:sz="0" w:space="0" w:color="auto"/>
                                                                    <w:left w:val="none" w:sz="0" w:space="0" w:color="auto"/>
                                                                    <w:bottom w:val="none" w:sz="0" w:space="0" w:color="auto"/>
                                                                    <w:right w:val="none" w:sz="0" w:space="0" w:color="auto"/>
                                                                  </w:divBdr>
                                                                </w:div>
                                                              </w:divsChild>
                                                            </w:div>
                                                            <w:div w:id="658461309">
                                                              <w:marLeft w:val="0"/>
                                                              <w:marRight w:val="0"/>
                                                              <w:marTop w:val="210"/>
                                                              <w:marBottom w:val="0"/>
                                                              <w:divBdr>
                                                                <w:top w:val="none" w:sz="0" w:space="0" w:color="auto"/>
                                                                <w:left w:val="none" w:sz="0" w:space="0" w:color="auto"/>
                                                                <w:bottom w:val="none" w:sz="0" w:space="0" w:color="auto"/>
                                                                <w:right w:val="none" w:sz="0" w:space="0" w:color="auto"/>
                                                              </w:divBdr>
                                                              <w:divsChild>
                                                                <w:div w:id="25429226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3885657">
                                                  <w:marLeft w:val="0"/>
                                                  <w:marRight w:val="0"/>
                                                  <w:marTop w:val="210"/>
                                                  <w:marBottom w:val="210"/>
                                                  <w:divBdr>
                                                    <w:top w:val="none" w:sz="0" w:space="0" w:color="auto"/>
                                                    <w:left w:val="none" w:sz="0" w:space="0" w:color="auto"/>
                                                    <w:bottom w:val="none" w:sz="0" w:space="0" w:color="auto"/>
                                                    <w:right w:val="none" w:sz="0" w:space="0" w:color="auto"/>
                                                  </w:divBdr>
                                                  <w:divsChild>
                                                    <w:div w:id="808547556">
                                                      <w:marLeft w:val="480"/>
                                                      <w:marRight w:val="0"/>
                                                      <w:marTop w:val="0"/>
                                                      <w:marBottom w:val="240"/>
                                                      <w:divBdr>
                                                        <w:top w:val="none" w:sz="0" w:space="0" w:color="auto"/>
                                                        <w:left w:val="none" w:sz="0" w:space="0" w:color="auto"/>
                                                        <w:bottom w:val="none" w:sz="0" w:space="0" w:color="auto"/>
                                                        <w:right w:val="none" w:sz="0" w:space="0" w:color="auto"/>
                                                      </w:divBdr>
                                                      <w:divsChild>
                                                        <w:div w:id="584993144">
                                                          <w:marLeft w:val="0"/>
                                                          <w:marRight w:val="0"/>
                                                          <w:marTop w:val="0"/>
                                                          <w:marBottom w:val="0"/>
                                                          <w:divBdr>
                                                            <w:top w:val="none" w:sz="0" w:space="0" w:color="auto"/>
                                                            <w:left w:val="none" w:sz="0" w:space="0" w:color="auto"/>
                                                            <w:bottom w:val="none" w:sz="0" w:space="0" w:color="auto"/>
                                                            <w:right w:val="none" w:sz="0" w:space="0" w:color="auto"/>
                                                          </w:divBdr>
                                                          <w:divsChild>
                                                            <w:div w:id="1267806249">
                                                              <w:marLeft w:val="0"/>
                                                              <w:marRight w:val="0"/>
                                                              <w:marTop w:val="0"/>
                                                              <w:marBottom w:val="0"/>
                                                              <w:divBdr>
                                                                <w:top w:val="none" w:sz="0" w:space="0" w:color="auto"/>
                                                                <w:left w:val="none" w:sz="0" w:space="0" w:color="auto"/>
                                                                <w:bottom w:val="none" w:sz="0" w:space="0" w:color="auto"/>
                                                                <w:right w:val="none" w:sz="0" w:space="0" w:color="auto"/>
                                                              </w:divBdr>
                                                              <w:divsChild>
                                                                <w:div w:id="56218033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844253">
                                                  <w:marLeft w:val="0"/>
                                                  <w:marRight w:val="0"/>
                                                  <w:marTop w:val="210"/>
                                                  <w:marBottom w:val="0"/>
                                                  <w:divBdr>
                                                    <w:top w:val="none" w:sz="0" w:space="0" w:color="auto"/>
                                                    <w:left w:val="none" w:sz="0" w:space="0" w:color="auto"/>
                                                    <w:bottom w:val="none" w:sz="0" w:space="0" w:color="auto"/>
                                                    <w:right w:val="none" w:sz="0" w:space="0" w:color="auto"/>
                                                  </w:divBdr>
                                                  <w:divsChild>
                                                    <w:div w:id="157288902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07555115">
                                      <w:marLeft w:val="0"/>
                                      <w:marRight w:val="0"/>
                                      <w:marTop w:val="210"/>
                                      <w:marBottom w:val="210"/>
                                      <w:divBdr>
                                        <w:top w:val="none" w:sz="0" w:space="0" w:color="auto"/>
                                        <w:left w:val="none" w:sz="0" w:space="0" w:color="auto"/>
                                        <w:bottom w:val="none" w:sz="0" w:space="0" w:color="auto"/>
                                        <w:right w:val="none" w:sz="0" w:space="0" w:color="auto"/>
                                      </w:divBdr>
                                      <w:divsChild>
                                        <w:div w:id="1330863947">
                                          <w:marLeft w:val="480"/>
                                          <w:marRight w:val="0"/>
                                          <w:marTop w:val="0"/>
                                          <w:marBottom w:val="240"/>
                                          <w:divBdr>
                                            <w:top w:val="none" w:sz="0" w:space="0" w:color="auto"/>
                                            <w:left w:val="none" w:sz="0" w:space="0" w:color="auto"/>
                                            <w:bottom w:val="none" w:sz="0" w:space="0" w:color="auto"/>
                                            <w:right w:val="none" w:sz="0" w:space="0" w:color="auto"/>
                                          </w:divBdr>
                                          <w:divsChild>
                                            <w:div w:id="2087148085">
                                              <w:marLeft w:val="0"/>
                                              <w:marRight w:val="0"/>
                                              <w:marTop w:val="0"/>
                                              <w:marBottom w:val="0"/>
                                              <w:divBdr>
                                                <w:top w:val="none" w:sz="0" w:space="0" w:color="auto"/>
                                                <w:left w:val="none" w:sz="0" w:space="0" w:color="auto"/>
                                                <w:bottom w:val="none" w:sz="0" w:space="0" w:color="auto"/>
                                                <w:right w:val="none" w:sz="0" w:space="0" w:color="auto"/>
                                              </w:divBdr>
                                              <w:divsChild>
                                                <w:div w:id="455104950">
                                                  <w:marLeft w:val="0"/>
                                                  <w:marRight w:val="0"/>
                                                  <w:marTop w:val="210"/>
                                                  <w:marBottom w:val="210"/>
                                                  <w:divBdr>
                                                    <w:top w:val="none" w:sz="0" w:space="0" w:color="auto"/>
                                                    <w:left w:val="none" w:sz="0" w:space="0" w:color="auto"/>
                                                    <w:bottom w:val="none" w:sz="0" w:space="0" w:color="auto"/>
                                                    <w:right w:val="none" w:sz="0" w:space="0" w:color="auto"/>
                                                  </w:divBdr>
                                                  <w:divsChild>
                                                    <w:div w:id="1964343065">
                                                      <w:marLeft w:val="480"/>
                                                      <w:marRight w:val="0"/>
                                                      <w:marTop w:val="0"/>
                                                      <w:marBottom w:val="240"/>
                                                      <w:divBdr>
                                                        <w:top w:val="none" w:sz="0" w:space="0" w:color="auto"/>
                                                        <w:left w:val="none" w:sz="0" w:space="0" w:color="auto"/>
                                                        <w:bottom w:val="none" w:sz="0" w:space="0" w:color="auto"/>
                                                        <w:right w:val="none" w:sz="0" w:space="0" w:color="auto"/>
                                                      </w:divBdr>
                                                    </w:div>
                                                  </w:divsChild>
                                                </w:div>
                                                <w:div w:id="1008292994">
                                                  <w:marLeft w:val="0"/>
                                                  <w:marRight w:val="0"/>
                                                  <w:marTop w:val="210"/>
                                                  <w:marBottom w:val="210"/>
                                                  <w:divBdr>
                                                    <w:top w:val="none" w:sz="0" w:space="0" w:color="auto"/>
                                                    <w:left w:val="none" w:sz="0" w:space="0" w:color="auto"/>
                                                    <w:bottom w:val="none" w:sz="0" w:space="0" w:color="auto"/>
                                                    <w:right w:val="none" w:sz="0" w:space="0" w:color="auto"/>
                                                  </w:divBdr>
                                                  <w:divsChild>
                                                    <w:div w:id="779958434">
                                                      <w:marLeft w:val="480"/>
                                                      <w:marRight w:val="0"/>
                                                      <w:marTop w:val="0"/>
                                                      <w:marBottom w:val="240"/>
                                                      <w:divBdr>
                                                        <w:top w:val="none" w:sz="0" w:space="0" w:color="auto"/>
                                                        <w:left w:val="none" w:sz="0" w:space="0" w:color="auto"/>
                                                        <w:bottom w:val="none" w:sz="0" w:space="0" w:color="auto"/>
                                                        <w:right w:val="none" w:sz="0" w:space="0" w:color="auto"/>
                                                      </w:divBdr>
                                                    </w:div>
                                                  </w:divsChild>
                                                </w:div>
                                                <w:div w:id="901795930">
                                                  <w:marLeft w:val="0"/>
                                                  <w:marRight w:val="0"/>
                                                  <w:marTop w:val="210"/>
                                                  <w:marBottom w:val="210"/>
                                                  <w:divBdr>
                                                    <w:top w:val="none" w:sz="0" w:space="0" w:color="auto"/>
                                                    <w:left w:val="none" w:sz="0" w:space="0" w:color="auto"/>
                                                    <w:bottom w:val="none" w:sz="0" w:space="0" w:color="auto"/>
                                                    <w:right w:val="none" w:sz="0" w:space="0" w:color="auto"/>
                                                  </w:divBdr>
                                                  <w:divsChild>
                                                    <w:div w:id="693117032">
                                                      <w:marLeft w:val="480"/>
                                                      <w:marRight w:val="0"/>
                                                      <w:marTop w:val="0"/>
                                                      <w:marBottom w:val="240"/>
                                                      <w:divBdr>
                                                        <w:top w:val="none" w:sz="0" w:space="0" w:color="auto"/>
                                                        <w:left w:val="none" w:sz="0" w:space="0" w:color="auto"/>
                                                        <w:bottom w:val="none" w:sz="0" w:space="0" w:color="auto"/>
                                                        <w:right w:val="none" w:sz="0" w:space="0" w:color="auto"/>
                                                      </w:divBdr>
                                                    </w:div>
                                                  </w:divsChild>
                                                </w:div>
                                                <w:div w:id="1538657733">
                                                  <w:marLeft w:val="0"/>
                                                  <w:marRight w:val="0"/>
                                                  <w:marTop w:val="210"/>
                                                  <w:marBottom w:val="210"/>
                                                  <w:divBdr>
                                                    <w:top w:val="none" w:sz="0" w:space="0" w:color="auto"/>
                                                    <w:left w:val="none" w:sz="0" w:space="0" w:color="auto"/>
                                                    <w:bottom w:val="none" w:sz="0" w:space="0" w:color="auto"/>
                                                    <w:right w:val="none" w:sz="0" w:space="0" w:color="auto"/>
                                                  </w:divBdr>
                                                  <w:divsChild>
                                                    <w:div w:id="807747257">
                                                      <w:marLeft w:val="480"/>
                                                      <w:marRight w:val="0"/>
                                                      <w:marTop w:val="0"/>
                                                      <w:marBottom w:val="240"/>
                                                      <w:divBdr>
                                                        <w:top w:val="none" w:sz="0" w:space="0" w:color="auto"/>
                                                        <w:left w:val="none" w:sz="0" w:space="0" w:color="auto"/>
                                                        <w:bottom w:val="none" w:sz="0" w:space="0" w:color="auto"/>
                                                        <w:right w:val="none" w:sz="0" w:space="0" w:color="auto"/>
                                                      </w:divBdr>
                                                    </w:div>
                                                  </w:divsChild>
                                                </w:div>
                                                <w:div w:id="1406604745">
                                                  <w:marLeft w:val="0"/>
                                                  <w:marRight w:val="0"/>
                                                  <w:marTop w:val="210"/>
                                                  <w:marBottom w:val="210"/>
                                                  <w:divBdr>
                                                    <w:top w:val="none" w:sz="0" w:space="0" w:color="auto"/>
                                                    <w:left w:val="none" w:sz="0" w:space="0" w:color="auto"/>
                                                    <w:bottom w:val="none" w:sz="0" w:space="0" w:color="auto"/>
                                                    <w:right w:val="none" w:sz="0" w:space="0" w:color="auto"/>
                                                  </w:divBdr>
                                                  <w:divsChild>
                                                    <w:div w:id="1558736075">
                                                      <w:marLeft w:val="480"/>
                                                      <w:marRight w:val="0"/>
                                                      <w:marTop w:val="0"/>
                                                      <w:marBottom w:val="240"/>
                                                      <w:divBdr>
                                                        <w:top w:val="none" w:sz="0" w:space="0" w:color="auto"/>
                                                        <w:left w:val="none" w:sz="0" w:space="0" w:color="auto"/>
                                                        <w:bottom w:val="none" w:sz="0" w:space="0" w:color="auto"/>
                                                        <w:right w:val="none" w:sz="0" w:space="0" w:color="auto"/>
                                                      </w:divBdr>
                                                    </w:div>
                                                  </w:divsChild>
                                                </w:div>
                                                <w:div w:id="850722942">
                                                  <w:marLeft w:val="0"/>
                                                  <w:marRight w:val="0"/>
                                                  <w:marTop w:val="210"/>
                                                  <w:marBottom w:val="210"/>
                                                  <w:divBdr>
                                                    <w:top w:val="none" w:sz="0" w:space="0" w:color="auto"/>
                                                    <w:left w:val="none" w:sz="0" w:space="0" w:color="auto"/>
                                                    <w:bottom w:val="none" w:sz="0" w:space="0" w:color="auto"/>
                                                    <w:right w:val="none" w:sz="0" w:space="0" w:color="auto"/>
                                                  </w:divBdr>
                                                  <w:divsChild>
                                                    <w:div w:id="2004892337">
                                                      <w:marLeft w:val="480"/>
                                                      <w:marRight w:val="0"/>
                                                      <w:marTop w:val="0"/>
                                                      <w:marBottom w:val="240"/>
                                                      <w:divBdr>
                                                        <w:top w:val="none" w:sz="0" w:space="0" w:color="auto"/>
                                                        <w:left w:val="none" w:sz="0" w:space="0" w:color="auto"/>
                                                        <w:bottom w:val="none" w:sz="0" w:space="0" w:color="auto"/>
                                                        <w:right w:val="none" w:sz="0" w:space="0" w:color="auto"/>
                                                      </w:divBdr>
                                                      <w:divsChild>
                                                        <w:div w:id="1140803449">
                                                          <w:marLeft w:val="0"/>
                                                          <w:marRight w:val="0"/>
                                                          <w:marTop w:val="240"/>
                                                          <w:marBottom w:val="0"/>
                                                          <w:divBdr>
                                                            <w:top w:val="none" w:sz="0" w:space="0" w:color="auto"/>
                                                            <w:left w:val="none" w:sz="0" w:space="0" w:color="auto"/>
                                                            <w:bottom w:val="none" w:sz="0" w:space="0" w:color="auto"/>
                                                            <w:right w:val="none" w:sz="0" w:space="0" w:color="auto"/>
                                                          </w:divBdr>
                                                          <w:divsChild>
                                                            <w:div w:id="1030640252">
                                                              <w:marLeft w:val="0"/>
                                                              <w:marRight w:val="0"/>
                                                              <w:marTop w:val="0"/>
                                                              <w:marBottom w:val="0"/>
                                                              <w:divBdr>
                                                                <w:top w:val="none" w:sz="0" w:space="0" w:color="auto"/>
                                                                <w:left w:val="none" w:sz="0" w:space="0" w:color="auto"/>
                                                                <w:bottom w:val="none" w:sz="0" w:space="0" w:color="auto"/>
                                                                <w:right w:val="none" w:sz="0" w:space="0" w:color="auto"/>
                                                              </w:divBdr>
                                                            </w:div>
                                                            <w:div w:id="1893493534">
                                                              <w:marLeft w:val="0"/>
                                                              <w:marRight w:val="0"/>
                                                              <w:marTop w:val="0"/>
                                                              <w:marBottom w:val="0"/>
                                                              <w:divBdr>
                                                                <w:top w:val="none" w:sz="0" w:space="0" w:color="auto"/>
                                                                <w:left w:val="none" w:sz="0" w:space="0" w:color="auto"/>
                                                                <w:bottom w:val="none" w:sz="0" w:space="0" w:color="auto"/>
                                                                <w:right w:val="none" w:sz="0" w:space="0" w:color="auto"/>
                                                              </w:divBdr>
                                                            </w:div>
                                                            <w:div w:id="306859012">
                                                              <w:marLeft w:val="0"/>
                                                              <w:marRight w:val="0"/>
                                                              <w:marTop w:val="0"/>
                                                              <w:marBottom w:val="0"/>
                                                              <w:divBdr>
                                                                <w:top w:val="none" w:sz="0" w:space="0" w:color="auto"/>
                                                                <w:left w:val="none" w:sz="0" w:space="0" w:color="auto"/>
                                                                <w:bottom w:val="none" w:sz="0" w:space="0" w:color="auto"/>
                                                                <w:right w:val="none" w:sz="0" w:space="0" w:color="auto"/>
                                                              </w:divBdr>
                                                            </w:div>
                                                            <w:div w:id="1259214596">
                                                              <w:marLeft w:val="0"/>
                                                              <w:marRight w:val="0"/>
                                                              <w:marTop w:val="0"/>
                                                              <w:marBottom w:val="0"/>
                                                              <w:divBdr>
                                                                <w:top w:val="none" w:sz="0" w:space="0" w:color="auto"/>
                                                                <w:left w:val="none" w:sz="0" w:space="0" w:color="auto"/>
                                                                <w:bottom w:val="none" w:sz="0" w:space="0" w:color="auto"/>
                                                                <w:right w:val="none" w:sz="0" w:space="0" w:color="auto"/>
                                                              </w:divBdr>
                                                            </w:div>
                                                            <w:div w:id="2013139604">
                                                              <w:marLeft w:val="0"/>
                                                              <w:marRight w:val="0"/>
                                                              <w:marTop w:val="0"/>
                                                              <w:marBottom w:val="0"/>
                                                              <w:divBdr>
                                                                <w:top w:val="none" w:sz="0" w:space="0" w:color="auto"/>
                                                                <w:left w:val="none" w:sz="0" w:space="0" w:color="auto"/>
                                                                <w:bottom w:val="none" w:sz="0" w:space="0" w:color="auto"/>
                                                                <w:right w:val="none" w:sz="0" w:space="0" w:color="auto"/>
                                                              </w:divBdr>
                                                            </w:div>
                                                            <w:div w:id="1236664796">
                                                              <w:marLeft w:val="0"/>
                                                              <w:marRight w:val="0"/>
                                                              <w:marTop w:val="0"/>
                                                              <w:marBottom w:val="0"/>
                                                              <w:divBdr>
                                                                <w:top w:val="none" w:sz="0" w:space="0" w:color="auto"/>
                                                                <w:left w:val="none" w:sz="0" w:space="0" w:color="auto"/>
                                                                <w:bottom w:val="none" w:sz="0" w:space="0" w:color="auto"/>
                                                                <w:right w:val="none" w:sz="0" w:space="0" w:color="auto"/>
                                                              </w:divBdr>
                                                            </w:div>
                                                            <w:div w:id="1661079131">
                                                              <w:marLeft w:val="0"/>
                                                              <w:marRight w:val="0"/>
                                                              <w:marTop w:val="0"/>
                                                              <w:marBottom w:val="0"/>
                                                              <w:divBdr>
                                                                <w:top w:val="none" w:sz="0" w:space="0" w:color="auto"/>
                                                                <w:left w:val="none" w:sz="0" w:space="0" w:color="auto"/>
                                                                <w:bottom w:val="none" w:sz="0" w:space="0" w:color="auto"/>
                                                                <w:right w:val="none" w:sz="0" w:space="0" w:color="auto"/>
                                                              </w:divBdr>
                                                            </w:div>
                                                            <w:div w:id="1282878187">
                                                              <w:marLeft w:val="0"/>
                                                              <w:marRight w:val="0"/>
                                                              <w:marTop w:val="0"/>
                                                              <w:marBottom w:val="0"/>
                                                              <w:divBdr>
                                                                <w:top w:val="none" w:sz="0" w:space="0" w:color="auto"/>
                                                                <w:left w:val="none" w:sz="0" w:space="0" w:color="auto"/>
                                                                <w:bottom w:val="none" w:sz="0" w:space="0" w:color="auto"/>
                                                                <w:right w:val="none" w:sz="0" w:space="0" w:color="auto"/>
                                                              </w:divBdr>
                                                            </w:div>
                                                            <w:div w:id="427774271">
                                                              <w:marLeft w:val="0"/>
                                                              <w:marRight w:val="0"/>
                                                              <w:marTop w:val="0"/>
                                                              <w:marBottom w:val="0"/>
                                                              <w:divBdr>
                                                                <w:top w:val="none" w:sz="0" w:space="0" w:color="auto"/>
                                                                <w:left w:val="none" w:sz="0" w:space="0" w:color="auto"/>
                                                                <w:bottom w:val="none" w:sz="0" w:space="0" w:color="auto"/>
                                                                <w:right w:val="none" w:sz="0" w:space="0" w:color="auto"/>
                                                              </w:divBdr>
                                                            </w:div>
                                                            <w:div w:id="69742110">
                                                              <w:marLeft w:val="0"/>
                                                              <w:marRight w:val="0"/>
                                                              <w:marTop w:val="0"/>
                                                              <w:marBottom w:val="0"/>
                                                              <w:divBdr>
                                                                <w:top w:val="none" w:sz="0" w:space="0" w:color="auto"/>
                                                                <w:left w:val="none" w:sz="0" w:space="0" w:color="auto"/>
                                                                <w:bottom w:val="none" w:sz="0" w:space="0" w:color="auto"/>
                                                                <w:right w:val="none" w:sz="0" w:space="0" w:color="auto"/>
                                                              </w:divBdr>
                                                            </w:div>
                                                            <w:div w:id="1158229292">
                                                              <w:marLeft w:val="0"/>
                                                              <w:marRight w:val="0"/>
                                                              <w:marTop w:val="0"/>
                                                              <w:marBottom w:val="0"/>
                                                              <w:divBdr>
                                                                <w:top w:val="none" w:sz="0" w:space="0" w:color="auto"/>
                                                                <w:left w:val="none" w:sz="0" w:space="0" w:color="auto"/>
                                                                <w:bottom w:val="none" w:sz="0" w:space="0" w:color="auto"/>
                                                                <w:right w:val="none" w:sz="0" w:space="0" w:color="auto"/>
                                                              </w:divBdr>
                                                            </w:div>
                                                            <w:div w:id="2108572556">
                                                              <w:marLeft w:val="0"/>
                                                              <w:marRight w:val="0"/>
                                                              <w:marTop w:val="0"/>
                                                              <w:marBottom w:val="0"/>
                                                              <w:divBdr>
                                                                <w:top w:val="none" w:sz="0" w:space="0" w:color="auto"/>
                                                                <w:left w:val="none" w:sz="0" w:space="0" w:color="auto"/>
                                                                <w:bottom w:val="none" w:sz="0" w:space="0" w:color="auto"/>
                                                                <w:right w:val="none" w:sz="0" w:space="0" w:color="auto"/>
                                                              </w:divBdr>
                                                            </w:div>
                                                            <w:div w:id="16844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540092">
                                                  <w:marLeft w:val="0"/>
                                                  <w:marRight w:val="0"/>
                                                  <w:marTop w:val="210"/>
                                                  <w:marBottom w:val="210"/>
                                                  <w:divBdr>
                                                    <w:top w:val="none" w:sz="0" w:space="0" w:color="auto"/>
                                                    <w:left w:val="none" w:sz="0" w:space="0" w:color="auto"/>
                                                    <w:bottom w:val="none" w:sz="0" w:space="0" w:color="auto"/>
                                                    <w:right w:val="none" w:sz="0" w:space="0" w:color="auto"/>
                                                  </w:divBdr>
                                                  <w:divsChild>
                                                    <w:div w:id="1873033793">
                                                      <w:marLeft w:val="480"/>
                                                      <w:marRight w:val="0"/>
                                                      <w:marTop w:val="0"/>
                                                      <w:marBottom w:val="240"/>
                                                      <w:divBdr>
                                                        <w:top w:val="none" w:sz="0" w:space="0" w:color="auto"/>
                                                        <w:left w:val="none" w:sz="0" w:space="0" w:color="auto"/>
                                                        <w:bottom w:val="none" w:sz="0" w:space="0" w:color="auto"/>
                                                        <w:right w:val="none" w:sz="0" w:space="0" w:color="auto"/>
                                                      </w:divBdr>
                                                    </w:div>
                                                  </w:divsChild>
                                                </w:div>
                                                <w:div w:id="1208030887">
                                                  <w:marLeft w:val="0"/>
                                                  <w:marRight w:val="0"/>
                                                  <w:marTop w:val="210"/>
                                                  <w:marBottom w:val="210"/>
                                                  <w:divBdr>
                                                    <w:top w:val="none" w:sz="0" w:space="0" w:color="auto"/>
                                                    <w:left w:val="none" w:sz="0" w:space="0" w:color="auto"/>
                                                    <w:bottom w:val="none" w:sz="0" w:space="0" w:color="auto"/>
                                                    <w:right w:val="none" w:sz="0" w:space="0" w:color="auto"/>
                                                  </w:divBdr>
                                                  <w:divsChild>
                                                    <w:div w:id="1707486219">
                                                      <w:marLeft w:val="480"/>
                                                      <w:marRight w:val="0"/>
                                                      <w:marTop w:val="0"/>
                                                      <w:marBottom w:val="240"/>
                                                      <w:divBdr>
                                                        <w:top w:val="none" w:sz="0" w:space="0" w:color="auto"/>
                                                        <w:left w:val="none" w:sz="0" w:space="0" w:color="auto"/>
                                                        <w:bottom w:val="none" w:sz="0" w:space="0" w:color="auto"/>
                                                        <w:right w:val="none" w:sz="0" w:space="0" w:color="auto"/>
                                                      </w:divBdr>
                                                    </w:div>
                                                  </w:divsChild>
                                                </w:div>
                                                <w:div w:id="920456303">
                                                  <w:marLeft w:val="0"/>
                                                  <w:marRight w:val="0"/>
                                                  <w:marTop w:val="210"/>
                                                  <w:marBottom w:val="210"/>
                                                  <w:divBdr>
                                                    <w:top w:val="none" w:sz="0" w:space="0" w:color="auto"/>
                                                    <w:left w:val="none" w:sz="0" w:space="0" w:color="auto"/>
                                                    <w:bottom w:val="none" w:sz="0" w:space="0" w:color="auto"/>
                                                    <w:right w:val="none" w:sz="0" w:space="0" w:color="auto"/>
                                                  </w:divBdr>
                                                  <w:divsChild>
                                                    <w:div w:id="152917369">
                                                      <w:marLeft w:val="480"/>
                                                      <w:marRight w:val="0"/>
                                                      <w:marTop w:val="0"/>
                                                      <w:marBottom w:val="240"/>
                                                      <w:divBdr>
                                                        <w:top w:val="none" w:sz="0" w:space="0" w:color="auto"/>
                                                        <w:left w:val="none" w:sz="0" w:space="0" w:color="auto"/>
                                                        <w:bottom w:val="none" w:sz="0" w:space="0" w:color="auto"/>
                                                        <w:right w:val="none" w:sz="0" w:space="0" w:color="auto"/>
                                                      </w:divBdr>
                                                    </w:div>
                                                  </w:divsChild>
                                                </w:div>
                                                <w:div w:id="1464082867">
                                                  <w:marLeft w:val="0"/>
                                                  <w:marRight w:val="0"/>
                                                  <w:marTop w:val="210"/>
                                                  <w:marBottom w:val="210"/>
                                                  <w:divBdr>
                                                    <w:top w:val="none" w:sz="0" w:space="0" w:color="auto"/>
                                                    <w:left w:val="none" w:sz="0" w:space="0" w:color="auto"/>
                                                    <w:bottom w:val="none" w:sz="0" w:space="0" w:color="auto"/>
                                                    <w:right w:val="none" w:sz="0" w:space="0" w:color="auto"/>
                                                  </w:divBdr>
                                                  <w:divsChild>
                                                    <w:div w:id="81952415">
                                                      <w:marLeft w:val="480"/>
                                                      <w:marRight w:val="0"/>
                                                      <w:marTop w:val="0"/>
                                                      <w:marBottom w:val="240"/>
                                                      <w:divBdr>
                                                        <w:top w:val="none" w:sz="0" w:space="0" w:color="auto"/>
                                                        <w:left w:val="none" w:sz="0" w:space="0" w:color="auto"/>
                                                        <w:bottom w:val="none" w:sz="0" w:space="0" w:color="auto"/>
                                                        <w:right w:val="none" w:sz="0" w:space="0" w:color="auto"/>
                                                      </w:divBdr>
                                                    </w:div>
                                                  </w:divsChild>
                                                </w:div>
                                                <w:div w:id="1440105867">
                                                  <w:marLeft w:val="0"/>
                                                  <w:marRight w:val="0"/>
                                                  <w:marTop w:val="210"/>
                                                  <w:marBottom w:val="210"/>
                                                  <w:divBdr>
                                                    <w:top w:val="none" w:sz="0" w:space="0" w:color="auto"/>
                                                    <w:left w:val="none" w:sz="0" w:space="0" w:color="auto"/>
                                                    <w:bottom w:val="none" w:sz="0" w:space="0" w:color="auto"/>
                                                    <w:right w:val="none" w:sz="0" w:space="0" w:color="auto"/>
                                                  </w:divBdr>
                                                  <w:divsChild>
                                                    <w:div w:id="1752966789">
                                                      <w:marLeft w:val="480"/>
                                                      <w:marRight w:val="0"/>
                                                      <w:marTop w:val="0"/>
                                                      <w:marBottom w:val="240"/>
                                                      <w:divBdr>
                                                        <w:top w:val="none" w:sz="0" w:space="0" w:color="auto"/>
                                                        <w:left w:val="none" w:sz="0" w:space="0" w:color="auto"/>
                                                        <w:bottom w:val="none" w:sz="0" w:space="0" w:color="auto"/>
                                                        <w:right w:val="none" w:sz="0" w:space="0" w:color="auto"/>
                                                      </w:divBdr>
                                                    </w:div>
                                                  </w:divsChild>
                                                </w:div>
                                                <w:div w:id="1107459981">
                                                  <w:marLeft w:val="0"/>
                                                  <w:marRight w:val="0"/>
                                                  <w:marTop w:val="210"/>
                                                  <w:marBottom w:val="0"/>
                                                  <w:divBdr>
                                                    <w:top w:val="none" w:sz="0" w:space="0" w:color="auto"/>
                                                    <w:left w:val="none" w:sz="0" w:space="0" w:color="auto"/>
                                                    <w:bottom w:val="none" w:sz="0" w:space="0" w:color="auto"/>
                                                    <w:right w:val="none" w:sz="0" w:space="0" w:color="auto"/>
                                                  </w:divBdr>
                                                  <w:divsChild>
                                                    <w:div w:id="204062422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022708246">
                                      <w:marLeft w:val="0"/>
                                      <w:marRight w:val="0"/>
                                      <w:marTop w:val="210"/>
                                      <w:marBottom w:val="210"/>
                                      <w:divBdr>
                                        <w:top w:val="none" w:sz="0" w:space="0" w:color="auto"/>
                                        <w:left w:val="none" w:sz="0" w:space="0" w:color="auto"/>
                                        <w:bottom w:val="none" w:sz="0" w:space="0" w:color="auto"/>
                                        <w:right w:val="none" w:sz="0" w:space="0" w:color="auto"/>
                                      </w:divBdr>
                                      <w:divsChild>
                                        <w:div w:id="986860647">
                                          <w:marLeft w:val="480"/>
                                          <w:marRight w:val="0"/>
                                          <w:marTop w:val="0"/>
                                          <w:marBottom w:val="240"/>
                                          <w:divBdr>
                                            <w:top w:val="none" w:sz="0" w:space="0" w:color="auto"/>
                                            <w:left w:val="none" w:sz="0" w:space="0" w:color="auto"/>
                                            <w:bottom w:val="none" w:sz="0" w:space="0" w:color="auto"/>
                                            <w:right w:val="none" w:sz="0" w:space="0" w:color="auto"/>
                                          </w:divBdr>
                                          <w:divsChild>
                                            <w:div w:id="1054502217">
                                              <w:marLeft w:val="0"/>
                                              <w:marRight w:val="0"/>
                                              <w:marTop w:val="0"/>
                                              <w:marBottom w:val="0"/>
                                              <w:divBdr>
                                                <w:top w:val="none" w:sz="0" w:space="0" w:color="auto"/>
                                                <w:left w:val="none" w:sz="0" w:space="0" w:color="auto"/>
                                                <w:bottom w:val="none" w:sz="0" w:space="0" w:color="auto"/>
                                                <w:right w:val="none" w:sz="0" w:space="0" w:color="auto"/>
                                              </w:divBdr>
                                              <w:divsChild>
                                                <w:div w:id="1288438144">
                                                  <w:marLeft w:val="0"/>
                                                  <w:marRight w:val="0"/>
                                                  <w:marTop w:val="210"/>
                                                  <w:marBottom w:val="210"/>
                                                  <w:divBdr>
                                                    <w:top w:val="none" w:sz="0" w:space="0" w:color="auto"/>
                                                    <w:left w:val="none" w:sz="0" w:space="0" w:color="auto"/>
                                                    <w:bottom w:val="none" w:sz="0" w:space="0" w:color="auto"/>
                                                    <w:right w:val="none" w:sz="0" w:space="0" w:color="auto"/>
                                                  </w:divBdr>
                                                  <w:divsChild>
                                                    <w:div w:id="1746491420">
                                                      <w:marLeft w:val="480"/>
                                                      <w:marRight w:val="0"/>
                                                      <w:marTop w:val="0"/>
                                                      <w:marBottom w:val="240"/>
                                                      <w:divBdr>
                                                        <w:top w:val="none" w:sz="0" w:space="0" w:color="auto"/>
                                                        <w:left w:val="none" w:sz="0" w:space="0" w:color="auto"/>
                                                        <w:bottom w:val="none" w:sz="0" w:space="0" w:color="auto"/>
                                                        <w:right w:val="none" w:sz="0" w:space="0" w:color="auto"/>
                                                      </w:divBdr>
                                                    </w:div>
                                                  </w:divsChild>
                                                </w:div>
                                                <w:div w:id="1000622827">
                                                  <w:marLeft w:val="0"/>
                                                  <w:marRight w:val="0"/>
                                                  <w:marTop w:val="210"/>
                                                  <w:marBottom w:val="210"/>
                                                  <w:divBdr>
                                                    <w:top w:val="none" w:sz="0" w:space="0" w:color="auto"/>
                                                    <w:left w:val="none" w:sz="0" w:space="0" w:color="auto"/>
                                                    <w:bottom w:val="none" w:sz="0" w:space="0" w:color="auto"/>
                                                    <w:right w:val="none" w:sz="0" w:space="0" w:color="auto"/>
                                                  </w:divBdr>
                                                  <w:divsChild>
                                                    <w:div w:id="645620891">
                                                      <w:marLeft w:val="480"/>
                                                      <w:marRight w:val="0"/>
                                                      <w:marTop w:val="0"/>
                                                      <w:marBottom w:val="240"/>
                                                      <w:divBdr>
                                                        <w:top w:val="none" w:sz="0" w:space="0" w:color="auto"/>
                                                        <w:left w:val="none" w:sz="0" w:space="0" w:color="auto"/>
                                                        <w:bottom w:val="none" w:sz="0" w:space="0" w:color="auto"/>
                                                        <w:right w:val="none" w:sz="0" w:space="0" w:color="auto"/>
                                                      </w:divBdr>
                                                    </w:div>
                                                  </w:divsChild>
                                                </w:div>
                                                <w:div w:id="1969048036">
                                                  <w:marLeft w:val="0"/>
                                                  <w:marRight w:val="0"/>
                                                  <w:marTop w:val="210"/>
                                                  <w:marBottom w:val="210"/>
                                                  <w:divBdr>
                                                    <w:top w:val="none" w:sz="0" w:space="0" w:color="auto"/>
                                                    <w:left w:val="none" w:sz="0" w:space="0" w:color="auto"/>
                                                    <w:bottom w:val="none" w:sz="0" w:space="0" w:color="auto"/>
                                                    <w:right w:val="none" w:sz="0" w:space="0" w:color="auto"/>
                                                  </w:divBdr>
                                                  <w:divsChild>
                                                    <w:div w:id="1107652402">
                                                      <w:marLeft w:val="480"/>
                                                      <w:marRight w:val="0"/>
                                                      <w:marTop w:val="0"/>
                                                      <w:marBottom w:val="240"/>
                                                      <w:divBdr>
                                                        <w:top w:val="none" w:sz="0" w:space="0" w:color="auto"/>
                                                        <w:left w:val="none" w:sz="0" w:space="0" w:color="auto"/>
                                                        <w:bottom w:val="none" w:sz="0" w:space="0" w:color="auto"/>
                                                        <w:right w:val="none" w:sz="0" w:space="0" w:color="auto"/>
                                                      </w:divBdr>
                                                    </w:div>
                                                  </w:divsChild>
                                                </w:div>
                                                <w:div w:id="2004234723">
                                                  <w:marLeft w:val="0"/>
                                                  <w:marRight w:val="0"/>
                                                  <w:marTop w:val="210"/>
                                                  <w:marBottom w:val="210"/>
                                                  <w:divBdr>
                                                    <w:top w:val="none" w:sz="0" w:space="0" w:color="auto"/>
                                                    <w:left w:val="none" w:sz="0" w:space="0" w:color="auto"/>
                                                    <w:bottom w:val="none" w:sz="0" w:space="0" w:color="auto"/>
                                                    <w:right w:val="none" w:sz="0" w:space="0" w:color="auto"/>
                                                  </w:divBdr>
                                                  <w:divsChild>
                                                    <w:div w:id="1442993111">
                                                      <w:marLeft w:val="480"/>
                                                      <w:marRight w:val="0"/>
                                                      <w:marTop w:val="0"/>
                                                      <w:marBottom w:val="240"/>
                                                      <w:divBdr>
                                                        <w:top w:val="none" w:sz="0" w:space="0" w:color="auto"/>
                                                        <w:left w:val="none" w:sz="0" w:space="0" w:color="auto"/>
                                                        <w:bottom w:val="none" w:sz="0" w:space="0" w:color="auto"/>
                                                        <w:right w:val="none" w:sz="0" w:space="0" w:color="auto"/>
                                                      </w:divBdr>
                                                    </w:div>
                                                  </w:divsChild>
                                                </w:div>
                                                <w:div w:id="1451821135">
                                                  <w:marLeft w:val="0"/>
                                                  <w:marRight w:val="0"/>
                                                  <w:marTop w:val="210"/>
                                                  <w:marBottom w:val="0"/>
                                                  <w:divBdr>
                                                    <w:top w:val="none" w:sz="0" w:space="0" w:color="auto"/>
                                                    <w:left w:val="none" w:sz="0" w:space="0" w:color="auto"/>
                                                    <w:bottom w:val="none" w:sz="0" w:space="0" w:color="auto"/>
                                                    <w:right w:val="none" w:sz="0" w:space="0" w:color="auto"/>
                                                  </w:divBdr>
                                                  <w:divsChild>
                                                    <w:div w:id="1837569738">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13045202">
                                      <w:marLeft w:val="0"/>
                                      <w:marRight w:val="0"/>
                                      <w:marTop w:val="210"/>
                                      <w:marBottom w:val="0"/>
                                      <w:divBdr>
                                        <w:top w:val="none" w:sz="0" w:space="0" w:color="auto"/>
                                        <w:left w:val="none" w:sz="0" w:space="0" w:color="auto"/>
                                        <w:bottom w:val="none" w:sz="0" w:space="0" w:color="auto"/>
                                        <w:right w:val="none" w:sz="0" w:space="0" w:color="auto"/>
                                      </w:divBdr>
                                      <w:divsChild>
                                        <w:div w:id="757992067">
                                          <w:marLeft w:val="480"/>
                                          <w:marRight w:val="0"/>
                                          <w:marTop w:val="0"/>
                                          <w:marBottom w:val="240"/>
                                          <w:divBdr>
                                            <w:top w:val="none" w:sz="0" w:space="0" w:color="auto"/>
                                            <w:left w:val="none" w:sz="0" w:space="0" w:color="auto"/>
                                            <w:bottom w:val="none" w:sz="0" w:space="0" w:color="auto"/>
                                            <w:right w:val="none" w:sz="0" w:space="0" w:color="auto"/>
                                          </w:divBdr>
                                          <w:divsChild>
                                            <w:div w:id="1399475156">
                                              <w:marLeft w:val="0"/>
                                              <w:marRight w:val="0"/>
                                              <w:marTop w:val="0"/>
                                              <w:marBottom w:val="0"/>
                                              <w:divBdr>
                                                <w:top w:val="none" w:sz="0" w:space="0" w:color="auto"/>
                                                <w:left w:val="none" w:sz="0" w:space="0" w:color="auto"/>
                                                <w:bottom w:val="none" w:sz="0" w:space="0" w:color="auto"/>
                                                <w:right w:val="none" w:sz="0" w:space="0" w:color="auto"/>
                                              </w:divBdr>
                                              <w:divsChild>
                                                <w:div w:id="50154986">
                                                  <w:marLeft w:val="0"/>
                                                  <w:marRight w:val="0"/>
                                                  <w:marTop w:val="210"/>
                                                  <w:marBottom w:val="210"/>
                                                  <w:divBdr>
                                                    <w:top w:val="none" w:sz="0" w:space="0" w:color="auto"/>
                                                    <w:left w:val="none" w:sz="0" w:space="0" w:color="auto"/>
                                                    <w:bottom w:val="none" w:sz="0" w:space="0" w:color="auto"/>
                                                    <w:right w:val="none" w:sz="0" w:space="0" w:color="auto"/>
                                                  </w:divBdr>
                                                  <w:divsChild>
                                                    <w:div w:id="1355304378">
                                                      <w:marLeft w:val="480"/>
                                                      <w:marRight w:val="0"/>
                                                      <w:marTop w:val="0"/>
                                                      <w:marBottom w:val="240"/>
                                                      <w:divBdr>
                                                        <w:top w:val="none" w:sz="0" w:space="0" w:color="auto"/>
                                                        <w:left w:val="none" w:sz="0" w:space="0" w:color="auto"/>
                                                        <w:bottom w:val="none" w:sz="0" w:space="0" w:color="auto"/>
                                                        <w:right w:val="none" w:sz="0" w:space="0" w:color="auto"/>
                                                      </w:divBdr>
                                                    </w:div>
                                                  </w:divsChild>
                                                </w:div>
                                                <w:div w:id="1742366548">
                                                  <w:marLeft w:val="0"/>
                                                  <w:marRight w:val="0"/>
                                                  <w:marTop w:val="210"/>
                                                  <w:marBottom w:val="210"/>
                                                  <w:divBdr>
                                                    <w:top w:val="none" w:sz="0" w:space="0" w:color="auto"/>
                                                    <w:left w:val="none" w:sz="0" w:space="0" w:color="auto"/>
                                                    <w:bottom w:val="none" w:sz="0" w:space="0" w:color="auto"/>
                                                    <w:right w:val="none" w:sz="0" w:space="0" w:color="auto"/>
                                                  </w:divBdr>
                                                  <w:divsChild>
                                                    <w:div w:id="943154786">
                                                      <w:marLeft w:val="480"/>
                                                      <w:marRight w:val="0"/>
                                                      <w:marTop w:val="0"/>
                                                      <w:marBottom w:val="240"/>
                                                      <w:divBdr>
                                                        <w:top w:val="none" w:sz="0" w:space="0" w:color="auto"/>
                                                        <w:left w:val="none" w:sz="0" w:space="0" w:color="auto"/>
                                                        <w:bottom w:val="none" w:sz="0" w:space="0" w:color="auto"/>
                                                        <w:right w:val="none" w:sz="0" w:space="0" w:color="auto"/>
                                                      </w:divBdr>
                                                    </w:div>
                                                  </w:divsChild>
                                                </w:div>
                                                <w:div w:id="2004310880">
                                                  <w:marLeft w:val="0"/>
                                                  <w:marRight w:val="0"/>
                                                  <w:marTop w:val="210"/>
                                                  <w:marBottom w:val="210"/>
                                                  <w:divBdr>
                                                    <w:top w:val="none" w:sz="0" w:space="0" w:color="auto"/>
                                                    <w:left w:val="none" w:sz="0" w:space="0" w:color="auto"/>
                                                    <w:bottom w:val="none" w:sz="0" w:space="0" w:color="auto"/>
                                                    <w:right w:val="none" w:sz="0" w:space="0" w:color="auto"/>
                                                  </w:divBdr>
                                                  <w:divsChild>
                                                    <w:div w:id="853691527">
                                                      <w:marLeft w:val="480"/>
                                                      <w:marRight w:val="0"/>
                                                      <w:marTop w:val="0"/>
                                                      <w:marBottom w:val="240"/>
                                                      <w:divBdr>
                                                        <w:top w:val="none" w:sz="0" w:space="0" w:color="auto"/>
                                                        <w:left w:val="none" w:sz="0" w:space="0" w:color="auto"/>
                                                        <w:bottom w:val="none" w:sz="0" w:space="0" w:color="auto"/>
                                                        <w:right w:val="none" w:sz="0" w:space="0" w:color="auto"/>
                                                      </w:divBdr>
                                                    </w:div>
                                                  </w:divsChild>
                                                </w:div>
                                                <w:div w:id="656694493">
                                                  <w:marLeft w:val="0"/>
                                                  <w:marRight w:val="0"/>
                                                  <w:marTop w:val="210"/>
                                                  <w:marBottom w:val="210"/>
                                                  <w:divBdr>
                                                    <w:top w:val="none" w:sz="0" w:space="0" w:color="auto"/>
                                                    <w:left w:val="none" w:sz="0" w:space="0" w:color="auto"/>
                                                    <w:bottom w:val="none" w:sz="0" w:space="0" w:color="auto"/>
                                                    <w:right w:val="none" w:sz="0" w:space="0" w:color="auto"/>
                                                  </w:divBdr>
                                                  <w:divsChild>
                                                    <w:div w:id="188224975">
                                                      <w:marLeft w:val="480"/>
                                                      <w:marRight w:val="0"/>
                                                      <w:marTop w:val="0"/>
                                                      <w:marBottom w:val="240"/>
                                                      <w:divBdr>
                                                        <w:top w:val="none" w:sz="0" w:space="0" w:color="auto"/>
                                                        <w:left w:val="none" w:sz="0" w:space="0" w:color="auto"/>
                                                        <w:bottom w:val="none" w:sz="0" w:space="0" w:color="auto"/>
                                                        <w:right w:val="none" w:sz="0" w:space="0" w:color="auto"/>
                                                      </w:divBdr>
                                                    </w:div>
                                                  </w:divsChild>
                                                </w:div>
                                                <w:div w:id="6104762">
                                                  <w:marLeft w:val="0"/>
                                                  <w:marRight w:val="0"/>
                                                  <w:marTop w:val="210"/>
                                                  <w:marBottom w:val="210"/>
                                                  <w:divBdr>
                                                    <w:top w:val="none" w:sz="0" w:space="0" w:color="auto"/>
                                                    <w:left w:val="none" w:sz="0" w:space="0" w:color="auto"/>
                                                    <w:bottom w:val="none" w:sz="0" w:space="0" w:color="auto"/>
                                                    <w:right w:val="none" w:sz="0" w:space="0" w:color="auto"/>
                                                  </w:divBdr>
                                                  <w:divsChild>
                                                    <w:div w:id="740907765">
                                                      <w:marLeft w:val="480"/>
                                                      <w:marRight w:val="0"/>
                                                      <w:marTop w:val="0"/>
                                                      <w:marBottom w:val="240"/>
                                                      <w:divBdr>
                                                        <w:top w:val="none" w:sz="0" w:space="0" w:color="auto"/>
                                                        <w:left w:val="none" w:sz="0" w:space="0" w:color="auto"/>
                                                        <w:bottom w:val="none" w:sz="0" w:space="0" w:color="auto"/>
                                                        <w:right w:val="none" w:sz="0" w:space="0" w:color="auto"/>
                                                      </w:divBdr>
                                                    </w:div>
                                                  </w:divsChild>
                                                </w:div>
                                                <w:div w:id="1457603714">
                                                  <w:marLeft w:val="0"/>
                                                  <w:marRight w:val="0"/>
                                                  <w:marTop w:val="210"/>
                                                  <w:marBottom w:val="0"/>
                                                  <w:divBdr>
                                                    <w:top w:val="none" w:sz="0" w:space="0" w:color="auto"/>
                                                    <w:left w:val="none" w:sz="0" w:space="0" w:color="auto"/>
                                                    <w:bottom w:val="none" w:sz="0" w:space="0" w:color="auto"/>
                                                    <w:right w:val="none" w:sz="0" w:space="0" w:color="auto"/>
                                                  </w:divBdr>
                                                  <w:divsChild>
                                                    <w:div w:id="2072341387">
                                                      <w:marLeft w:val="480"/>
                                                      <w:marRight w:val="0"/>
                                                      <w:marTop w:val="0"/>
                                                      <w:marBottom w:val="240"/>
                                                      <w:divBdr>
                                                        <w:top w:val="none" w:sz="0" w:space="0" w:color="auto"/>
                                                        <w:left w:val="none" w:sz="0" w:space="0" w:color="auto"/>
                                                        <w:bottom w:val="none" w:sz="0" w:space="0" w:color="auto"/>
                                                        <w:right w:val="none" w:sz="0" w:space="0" w:color="auto"/>
                                                      </w:divBdr>
                                                      <w:divsChild>
                                                        <w:div w:id="1222717853">
                                                          <w:marLeft w:val="0"/>
                                                          <w:marRight w:val="0"/>
                                                          <w:marTop w:val="0"/>
                                                          <w:marBottom w:val="0"/>
                                                          <w:divBdr>
                                                            <w:top w:val="none" w:sz="0" w:space="0" w:color="auto"/>
                                                            <w:left w:val="none" w:sz="0" w:space="0" w:color="auto"/>
                                                            <w:bottom w:val="none" w:sz="0" w:space="0" w:color="auto"/>
                                                            <w:right w:val="none" w:sz="0" w:space="0" w:color="auto"/>
                                                          </w:divBdr>
                                                          <w:divsChild>
                                                            <w:div w:id="2072994688">
                                                              <w:marLeft w:val="0"/>
                                                              <w:marRight w:val="0"/>
                                                              <w:marTop w:val="0"/>
                                                              <w:marBottom w:val="0"/>
                                                              <w:divBdr>
                                                                <w:top w:val="none" w:sz="0" w:space="0" w:color="auto"/>
                                                                <w:left w:val="none" w:sz="0" w:space="0" w:color="auto"/>
                                                                <w:bottom w:val="none" w:sz="0" w:space="0" w:color="auto"/>
                                                                <w:right w:val="none" w:sz="0" w:space="0" w:color="auto"/>
                                                              </w:divBdr>
                                                              <w:divsChild>
                                                                <w:div w:id="133006011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69280">
                                  <w:marLeft w:val="0"/>
                                  <w:marRight w:val="0"/>
                                  <w:marTop w:val="0"/>
                                  <w:marBottom w:val="0"/>
                                  <w:divBdr>
                                    <w:top w:val="none" w:sz="0" w:space="0" w:color="auto"/>
                                    <w:left w:val="none" w:sz="0" w:space="0" w:color="auto"/>
                                    <w:bottom w:val="none" w:sz="0" w:space="0" w:color="auto"/>
                                    <w:right w:val="none" w:sz="0" w:space="0" w:color="auto"/>
                                  </w:divBdr>
                                  <w:divsChild>
                                    <w:div w:id="494996401">
                                      <w:marLeft w:val="0"/>
                                      <w:marRight w:val="0"/>
                                      <w:marTop w:val="0"/>
                                      <w:marBottom w:val="0"/>
                                      <w:divBdr>
                                        <w:top w:val="none" w:sz="0" w:space="0" w:color="auto"/>
                                        <w:left w:val="none" w:sz="0" w:space="0" w:color="auto"/>
                                        <w:bottom w:val="none" w:sz="0" w:space="0" w:color="auto"/>
                                        <w:right w:val="none" w:sz="0" w:space="0" w:color="auto"/>
                                      </w:divBdr>
                                      <w:divsChild>
                                        <w:div w:id="127645093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50610">
                              <w:marLeft w:val="0"/>
                              <w:marRight w:val="0"/>
                              <w:marTop w:val="480"/>
                              <w:marBottom w:val="60"/>
                              <w:divBdr>
                                <w:top w:val="none" w:sz="0" w:space="0" w:color="auto"/>
                                <w:left w:val="none" w:sz="0" w:space="0" w:color="auto"/>
                                <w:bottom w:val="none" w:sz="0" w:space="0" w:color="auto"/>
                                <w:right w:val="none" w:sz="0" w:space="0" w:color="auto"/>
                              </w:divBdr>
                            </w:div>
                            <w:div w:id="1038050667">
                              <w:marLeft w:val="0"/>
                              <w:marRight w:val="0"/>
                              <w:marTop w:val="0"/>
                              <w:marBottom w:val="0"/>
                              <w:divBdr>
                                <w:top w:val="none" w:sz="0" w:space="0" w:color="auto"/>
                                <w:left w:val="none" w:sz="0" w:space="0" w:color="auto"/>
                                <w:bottom w:val="none" w:sz="0" w:space="0" w:color="auto"/>
                                <w:right w:val="none" w:sz="0" w:space="0" w:color="auto"/>
                              </w:divBdr>
                              <w:divsChild>
                                <w:div w:id="920722895">
                                  <w:marLeft w:val="0"/>
                                  <w:marRight w:val="0"/>
                                  <w:marTop w:val="0"/>
                                  <w:marBottom w:val="210"/>
                                  <w:divBdr>
                                    <w:top w:val="none" w:sz="0" w:space="0" w:color="auto"/>
                                    <w:left w:val="none" w:sz="0" w:space="0" w:color="auto"/>
                                    <w:bottom w:val="none" w:sz="0" w:space="0" w:color="auto"/>
                                    <w:right w:val="none" w:sz="0" w:space="0" w:color="auto"/>
                                  </w:divBdr>
                                </w:div>
                                <w:div w:id="1063210805">
                                  <w:marLeft w:val="0"/>
                                  <w:marRight w:val="0"/>
                                  <w:marTop w:val="0"/>
                                  <w:marBottom w:val="0"/>
                                  <w:divBdr>
                                    <w:top w:val="none" w:sz="0" w:space="0" w:color="auto"/>
                                    <w:left w:val="none" w:sz="0" w:space="0" w:color="auto"/>
                                    <w:bottom w:val="none" w:sz="0" w:space="0" w:color="auto"/>
                                    <w:right w:val="none" w:sz="0" w:space="0" w:color="auto"/>
                                  </w:divBdr>
                                  <w:divsChild>
                                    <w:div w:id="925186263">
                                      <w:marLeft w:val="0"/>
                                      <w:marRight w:val="0"/>
                                      <w:marTop w:val="210"/>
                                      <w:marBottom w:val="210"/>
                                      <w:divBdr>
                                        <w:top w:val="none" w:sz="0" w:space="0" w:color="auto"/>
                                        <w:left w:val="none" w:sz="0" w:space="0" w:color="auto"/>
                                        <w:bottom w:val="none" w:sz="0" w:space="0" w:color="auto"/>
                                        <w:right w:val="none" w:sz="0" w:space="0" w:color="auto"/>
                                      </w:divBdr>
                                      <w:divsChild>
                                        <w:div w:id="407924962">
                                          <w:marLeft w:val="480"/>
                                          <w:marRight w:val="0"/>
                                          <w:marTop w:val="0"/>
                                          <w:marBottom w:val="240"/>
                                          <w:divBdr>
                                            <w:top w:val="none" w:sz="0" w:space="0" w:color="auto"/>
                                            <w:left w:val="none" w:sz="0" w:space="0" w:color="auto"/>
                                            <w:bottom w:val="none" w:sz="0" w:space="0" w:color="auto"/>
                                            <w:right w:val="none" w:sz="0" w:space="0" w:color="auto"/>
                                          </w:divBdr>
                                          <w:divsChild>
                                            <w:div w:id="356010480">
                                              <w:marLeft w:val="0"/>
                                              <w:marRight w:val="0"/>
                                              <w:marTop w:val="0"/>
                                              <w:marBottom w:val="0"/>
                                              <w:divBdr>
                                                <w:top w:val="none" w:sz="0" w:space="0" w:color="auto"/>
                                                <w:left w:val="none" w:sz="0" w:space="0" w:color="auto"/>
                                                <w:bottom w:val="none" w:sz="0" w:space="0" w:color="auto"/>
                                                <w:right w:val="none" w:sz="0" w:space="0" w:color="auto"/>
                                              </w:divBdr>
                                              <w:divsChild>
                                                <w:div w:id="1861358473">
                                                  <w:marLeft w:val="0"/>
                                                  <w:marRight w:val="0"/>
                                                  <w:marTop w:val="210"/>
                                                  <w:marBottom w:val="210"/>
                                                  <w:divBdr>
                                                    <w:top w:val="none" w:sz="0" w:space="0" w:color="auto"/>
                                                    <w:left w:val="none" w:sz="0" w:space="0" w:color="auto"/>
                                                    <w:bottom w:val="none" w:sz="0" w:space="0" w:color="auto"/>
                                                    <w:right w:val="none" w:sz="0" w:space="0" w:color="auto"/>
                                                  </w:divBdr>
                                                  <w:divsChild>
                                                    <w:div w:id="634682873">
                                                      <w:marLeft w:val="480"/>
                                                      <w:marRight w:val="0"/>
                                                      <w:marTop w:val="0"/>
                                                      <w:marBottom w:val="240"/>
                                                      <w:divBdr>
                                                        <w:top w:val="none" w:sz="0" w:space="0" w:color="auto"/>
                                                        <w:left w:val="none" w:sz="0" w:space="0" w:color="auto"/>
                                                        <w:bottom w:val="none" w:sz="0" w:space="0" w:color="auto"/>
                                                        <w:right w:val="none" w:sz="0" w:space="0" w:color="auto"/>
                                                      </w:divBdr>
                                                    </w:div>
                                                  </w:divsChild>
                                                </w:div>
                                                <w:div w:id="511379055">
                                                  <w:marLeft w:val="0"/>
                                                  <w:marRight w:val="0"/>
                                                  <w:marTop w:val="210"/>
                                                  <w:marBottom w:val="210"/>
                                                  <w:divBdr>
                                                    <w:top w:val="none" w:sz="0" w:space="0" w:color="auto"/>
                                                    <w:left w:val="none" w:sz="0" w:space="0" w:color="auto"/>
                                                    <w:bottom w:val="none" w:sz="0" w:space="0" w:color="auto"/>
                                                    <w:right w:val="none" w:sz="0" w:space="0" w:color="auto"/>
                                                  </w:divBdr>
                                                  <w:divsChild>
                                                    <w:div w:id="252589541">
                                                      <w:marLeft w:val="480"/>
                                                      <w:marRight w:val="0"/>
                                                      <w:marTop w:val="0"/>
                                                      <w:marBottom w:val="240"/>
                                                      <w:divBdr>
                                                        <w:top w:val="none" w:sz="0" w:space="0" w:color="auto"/>
                                                        <w:left w:val="none" w:sz="0" w:space="0" w:color="auto"/>
                                                        <w:bottom w:val="none" w:sz="0" w:space="0" w:color="auto"/>
                                                        <w:right w:val="none" w:sz="0" w:space="0" w:color="auto"/>
                                                      </w:divBdr>
                                                    </w:div>
                                                  </w:divsChild>
                                                </w:div>
                                                <w:div w:id="1573392689">
                                                  <w:marLeft w:val="0"/>
                                                  <w:marRight w:val="0"/>
                                                  <w:marTop w:val="210"/>
                                                  <w:marBottom w:val="0"/>
                                                  <w:divBdr>
                                                    <w:top w:val="none" w:sz="0" w:space="0" w:color="auto"/>
                                                    <w:left w:val="none" w:sz="0" w:space="0" w:color="auto"/>
                                                    <w:bottom w:val="none" w:sz="0" w:space="0" w:color="auto"/>
                                                    <w:right w:val="none" w:sz="0" w:space="0" w:color="auto"/>
                                                  </w:divBdr>
                                                  <w:divsChild>
                                                    <w:div w:id="140109476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64302547">
                                      <w:marLeft w:val="0"/>
                                      <w:marRight w:val="0"/>
                                      <w:marTop w:val="210"/>
                                      <w:marBottom w:val="210"/>
                                      <w:divBdr>
                                        <w:top w:val="none" w:sz="0" w:space="0" w:color="auto"/>
                                        <w:left w:val="none" w:sz="0" w:space="0" w:color="auto"/>
                                        <w:bottom w:val="none" w:sz="0" w:space="0" w:color="auto"/>
                                        <w:right w:val="none" w:sz="0" w:space="0" w:color="auto"/>
                                      </w:divBdr>
                                      <w:divsChild>
                                        <w:div w:id="1968848791">
                                          <w:marLeft w:val="480"/>
                                          <w:marRight w:val="0"/>
                                          <w:marTop w:val="0"/>
                                          <w:marBottom w:val="240"/>
                                          <w:divBdr>
                                            <w:top w:val="none" w:sz="0" w:space="0" w:color="auto"/>
                                            <w:left w:val="none" w:sz="0" w:space="0" w:color="auto"/>
                                            <w:bottom w:val="none" w:sz="0" w:space="0" w:color="auto"/>
                                            <w:right w:val="none" w:sz="0" w:space="0" w:color="auto"/>
                                          </w:divBdr>
                                          <w:divsChild>
                                            <w:div w:id="1567260117">
                                              <w:marLeft w:val="0"/>
                                              <w:marRight w:val="0"/>
                                              <w:marTop w:val="0"/>
                                              <w:marBottom w:val="0"/>
                                              <w:divBdr>
                                                <w:top w:val="none" w:sz="0" w:space="0" w:color="auto"/>
                                                <w:left w:val="none" w:sz="0" w:space="0" w:color="auto"/>
                                                <w:bottom w:val="none" w:sz="0" w:space="0" w:color="auto"/>
                                                <w:right w:val="none" w:sz="0" w:space="0" w:color="auto"/>
                                              </w:divBdr>
                                              <w:divsChild>
                                                <w:div w:id="675838357">
                                                  <w:marLeft w:val="0"/>
                                                  <w:marRight w:val="0"/>
                                                  <w:marTop w:val="210"/>
                                                  <w:marBottom w:val="210"/>
                                                  <w:divBdr>
                                                    <w:top w:val="none" w:sz="0" w:space="0" w:color="auto"/>
                                                    <w:left w:val="none" w:sz="0" w:space="0" w:color="auto"/>
                                                    <w:bottom w:val="none" w:sz="0" w:space="0" w:color="auto"/>
                                                    <w:right w:val="none" w:sz="0" w:space="0" w:color="auto"/>
                                                  </w:divBdr>
                                                  <w:divsChild>
                                                    <w:div w:id="513493719">
                                                      <w:marLeft w:val="480"/>
                                                      <w:marRight w:val="0"/>
                                                      <w:marTop w:val="0"/>
                                                      <w:marBottom w:val="240"/>
                                                      <w:divBdr>
                                                        <w:top w:val="none" w:sz="0" w:space="0" w:color="auto"/>
                                                        <w:left w:val="none" w:sz="0" w:space="0" w:color="auto"/>
                                                        <w:bottom w:val="none" w:sz="0" w:space="0" w:color="auto"/>
                                                        <w:right w:val="none" w:sz="0" w:space="0" w:color="auto"/>
                                                      </w:divBdr>
                                                    </w:div>
                                                  </w:divsChild>
                                                </w:div>
                                                <w:div w:id="868449211">
                                                  <w:marLeft w:val="0"/>
                                                  <w:marRight w:val="0"/>
                                                  <w:marTop w:val="210"/>
                                                  <w:marBottom w:val="0"/>
                                                  <w:divBdr>
                                                    <w:top w:val="none" w:sz="0" w:space="0" w:color="auto"/>
                                                    <w:left w:val="none" w:sz="0" w:space="0" w:color="auto"/>
                                                    <w:bottom w:val="none" w:sz="0" w:space="0" w:color="auto"/>
                                                    <w:right w:val="none" w:sz="0" w:space="0" w:color="auto"/>
                                                  </w:divBdr>
                                                  <w:divsChild>
                                                    <w:div w:id="5558913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45530043">
                                      <w:marLeft w:val="0"/>
                                      <w:marRight w:val="0"/>
                                      <w:marTop w:val="210"/>
                                      <w:marBottom w:val="210"/>
                                      <w:divBdr>
                                        <w:top w:val="none" w:sz="0" w:space="0" w:color="auto"/>
                                        <w:left w:val="none" w:sz="0" w:space="0" w:color="auto"/>
                                        <w:bottom w:val="none" w:sz="0" w:space="0" w:color="auto"/>
                                        <w:right w:val="none" w:sz="0" w:space="0" w:color="auto"/>
                                      </w:divBdr>
                                      <w:divsChild>
                                        <w:div w:id="1035082304">
                                          <w:marLeft w:val="480"/>
                                          <w:marRight w:val="0"/>
                                          <w:marTop w:val="0"/>
                                          <w:marBottom w:val="240"/>
                                          <w:divBdr>
                                            <w:top w:val="none" w:sz="0" w:space="0" w:color="auto"/>
                                            <w:left w:val="none" w:sz="0" w:space="0" w:color="auto"/>
                                            <w:bottom w:val="none" w:sz="0" w:space="0" w:color="auto"/>
                                            <w:right w:val="none" w:sz="0" w:space="0" w:color="auto"/>
                                          </w:divBdr>
                                          <w:divsChild>
                                            <w:div w:id="135518217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993633404">
                                      <w:marLeft w:val="0"/>
                                      <w:marRight w:val="0"/>
                                      <w:marTop w:val="210"/>
                                      <w:marBottom w:val="210"/>
                                      <w:divBdr>
                                        <w:top w:val="none" w:sz="0" w:space="0" w:color="auto"/>
                                        <w:left w:val="none" w:sz="0" w:space="0" w:color="auto"/>
                                        <w:bottom w:val="none" w:sz="0" w:space="0" w:color="auto"/>
                                        <w:right w:val="none" w:sz="0" w:space="0" w:color="auto"/>
                                      </w:divBdr>
                                      <w:divsChild>
                                        <w:div w:id="87316062">
                                          <w:marLeft w:val="480"/>
                                          <w:marRight w:val="0"/>
                                          <w:marTop w:val="0"/>
                                          <w:marBottom w:val="240"/>
                                          <w:divBdr>
                                            <w:top w:val="none" w:sz="0" w:space="0" w:color="auto"/>
                                            <w:left w:val="none" w:sz="0" w:space="0" w:color="auto"/>
                                            <w:bottom w:val="none" w:sz="0" w:space="0" w:color="auto"/>
                                            <w:right w:val="none" w:sz="0" w:space="0" w:color="auto"/>
                                          </w:divBdr>
                                          <w:divsChild>
                                            <w:div w:id="220290598">
                                              <w:marLeft w:val="0"/>
                                              <w:marRight w:val="0"/>
                                              <w:marTop w:val="0"/>
                                              <w:marBottom w:val="0"/>
                                              <w:divBdr>
                                                <w:top w:val="none" w:sz="0" w:space="0" w:color="auto"/>
                                                <w:left w:val="none" w:sz="0" w:space="0" w:color="auto"/>
                                                <w:bottom w:val="none" w:sz="0" w:space="0" w:color="auto"/>
                                                <w:right w:val="none" w:sz="0" w:space="0" w:color="auto"/>
                                              </w:divBdr>
                                              <w:divsChild>
                                                <w:div w:id="1275593558">
                                                  <w:marLeft w:val="0"/>
                                                  <w:marRight w:val="0"/>
                                                  <w:marTop w:val="210"/>
                                                  <w:marBottom w:val="210"/>
                                                  <w:divBdr>
                                                    <w:top w:val="none" w:sz="0" w:space="0" w:color="auto"/>
                                                    <w:left w:val="none" w:sz="0" w:space="0" w:color="auto"/>
                                                    <w:bottom w:val="none" w:sz="0" w:space="0" w:color="auto"/>
                                                    <w:right w:val="none" w:sz="0" w:space="0" w:color="auto"/>
                                                  </w:divBdr>
                                                  <w:divsChild>
                                                    <w:div w:id="1019357352">
                                                      <w:marLeft w:val="480"/>
                                                      <w:marRight w:val="0"/>
                                                      <w:marTop w:val="0"/>
                                                      <w:marBottom w:val="240"/>
                                                      <w:divBdr>
                                                        <w:top w:val="none" w:sz="0" w:space="0" w:color="auto"/>
                                                        <w:left w:val="none" w:sz="0" w:space="0" w:color="auto"/>
                                                        <w:bottom w:val="none" w:sz="0" w:space="0" w:color="auto"/>
                                                        <w:right w:val="none" w:sz="0" w:space="0" w:color="auto"/>
                                                      </w:divBdr>
                                                    </w:div>
                                                  </w:divsChild>
                                                </w:div>
                                                <w:div w:id="369847073">
                                                  <w:marLeft w:val="0"/>
                                                  <w:marRight w:val="0"/>
                                                  <w:marTop w:val="210"/>
                                                  <w:marBottom w:val="210"/>
                                                  <w:divBdr>
                                                    <w:top w:val="none" w:sz="0" w:space="0" w:color="auto"/>
                                                    <w:left w:val="none" w:sz="0" w:space="0" w:color="auto"/>
                                                    <w:bottom w:val="none" w:sz="0" w:space="0" w:color="auto"/>
                                                    <w:right w:val="none" w:sz="0" w:space="0" w:color="auto"/>
                                                  </w:divBdr>
                                                  <w:divsChild>
                                                    <w:div w:id="327099188">
                                                      <w:marLeft w:val="480"/>
                                                      <w:marRight w:val="0"/>
                                                      <w:marTop w:val="0"/>
                                                      <w:marBottom w:val="240"/>
                                                      <w:divBdr>
                                                        <w:top w:val="none" w:sz="0" w:space="0" w:color="auto"/>
                                                        <w:left w:val="none" w:sz="0" w:space="0" w:color="auto"/>
                                                        <w:bottom w:val="none" w:sz="0" w:space="0" w:color="auto"/>
                                                        <w:right w:val="none" w:sz="0" w:space="0" w:color="auto"/>
                                                      </w:divBdr>
                                                    </w:div>
                                                  </w:divsChild>
                                                </w:div>
                                                <w:div w:id="1585604719">
                                                  <w:marLeft w:val="0"/>
                                                  <w:marRight w:val="0"/>
                                                  <w:marTop w:val="210"/>
                                                  <w:marBottom w:val="210"/>
                                                  <w:divBdr>
                                                    <w:top w:val="none" w:sz="0" w:space="0" w:color="auto"/>
                                                    <w:left w:val="none" w:sz="0" w:space="0" w:color="auto"/>
                                                    <w:bottom w:val="none" w:sz="0" w:space="0" w:color="auto"/>
                                                    <w:right w:val="none" w:sz="0" w:space="0" w:color="auto"/>
                                                  </w:divBdr>
                                                  <w:divsChild>
                                                    <w:div w:id="1723942109">
                                                      <w:marLeft w:val="480"/>
                                                      <w:marRight w:val="0"/>
                                                      <w:marTop w:val="0"/>
                                                      <w:marBottom w:val="240"/>
                                                      <w:divBdr>
                                                        <w:top w:val="none" w:sz="0" w:space="0" w:color="auto"/>
                                                        <w:left w:val="none" w:sz="0" w:space="0" w:color="auto"/>
                                                        <w:bottom w:val="none" w:sz="0" w:space="0" w:color="auto"/>
                                                        <w:right w:val="none" w:sz="0" w:space="0" w:color="auto"/>
                                                      </w:divBdr>
                                                    </w:div>
                                                  </w:divsChild>
                                                </w:div>
                                                <w:div w:id="2078820718">
                                                  <w:marLeft w:val="0"/>
                                                  <w:marRight w:val="0"/>
                                                  <w:marTop w:val="210"/>
                                                  <w:marBottom w:val="210"/>
                                                  <w:divBdr>
                                                    <w:top w:val="none" w:sz="0" w:space="0" w:color="auto"/>
                                                    <w:left w:val="none" w:sz="0" w:space="0" w:color="auto"/>
                                                    <w:bottom w:val="none" w:sz="0" w:space="0" w:color="auto"/>
                                                    <w:right w:val="none" w:sz="0" w:space="0" w:color="auto"/>
                                                  </w:divBdr>
                                                  <w:divsChild>
                                                    <w:div w:id="173496676">
                                                      <w:marLeft w:val="480"/>
                                                      <w:marRight w:val="0"/>
                                                      <w:marTop w:val="0"/>
                                                      <w:marBottom w:val="240"/>
                                                      <w:divBdr>
                                                        <w:top w:val="none" w:sz="0" w:space="0" w:color="auto"/>
                                                        <w:left w:val="none" w:sz="0" w:space="0" w:color="auto"/>
                                                        <w:bottom w:val="none" w:sz="0" w:space="0" w:color="auto"/>
                                                        <w:right w:val="none" w:sz="0" w:space="0" w:color="auto"/>
                                                      </w:divBdr>
                                                    </w:div>
                                                  </w:divsChild>
                                                </w:div>
                                                <w:div w:id="802424472">
                                                  <w:marLeft w:val="0"/>
                                                  <w:marRight w:val="0"/>
                                                  <w:marTop w:val="210"/>
                                                  <w:marBottom w:val="0"/>
                                                  <w:divBdr>
                                                    <w:top w:val="none" w:sz="0" w:space="0" w:color="auto"/>
                                                    <w:left w:val="none" w:sz="0" w:space="0" w:color="auto"/>
                                                    <w:bottom w:val="none" w:sz="0" w:space="0" w:color="auto"/>
                                                    <w:right w:val="none" w:sz="0" w:space="0" w:color="auto"/>
                                                  </w:divBdr>
                                                  <w:divsChild>
                                                    <w:div w:id="62928690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33929443">
                                      <w:marLeft w:val="0"/>
                                      <w:marRight w:val="0"/>
                                      <w:marTop w:val="210"/>
                                      <w:marBottom w:val="210"/>
                                      <w:divBdr>
                                        <w:top w:val="none" w:sz="0" w:space="0" w:color="auto"/>
                                        <w:left w:val="none" w:sz="0" w:space="0" w:color="auto"/>
                                        <w:bottom w:val="none" w:sz="0" w:space="0" w:color="auto"/>
                                        <w:right w:val="none" w:sz="0" w:space="0" w:color="auto"/>
                                      </w:divBdr>
                                      <w:divsChild>
                                        <w:div w:id="1270620549">
                                          <w:marLeft w:val="480"/>
                                          <w:marRight w:val="0"/>
                                          <w:marTop w:val="0"/>
                                          <w:marBottom w:val="240"/>
                                          <w:divBdr>
                                            <w:top w:val="none" w:sz="0" w:space="0" w:color="auto"/>
                                            <w:left w:val="none" w:sz="0" w:space="0" w:color="auto"/>
                                            <w:bottom w:val="none" w:sz="0" w:space="0" w:color="auto"/>
                                            <w:right w:val="none" w:sz="0" w:space="0" w:color="auto"/>
                                          </w:divBdr>
                                          <w:divsChild>
                                            <w:div w:id="792939013">
                                              <w:marLeft w:val="0"/>
                                              <w:marRight w:val="0"/>
                                              <w:marTop w:val="0"/>
                                              <w:marBottom w:val="0"/>
                                              <w:divBdr>
                                                <w:top w:val="none" w:sz="0" w:space="0" w:color="auto"/>
                                                <w:left w:val="none" w:sz="0" w:space="0" w:color="auto"/>
                                                <w:bottom w:val="none" w:sz="0" w:space="0" w:color="auto"/>
                                                <w:right w:val="none" w:sz="0" w:space="0" w:color="auto"/>
                                              </w:divBdr>
                                              <w:divsChild>
                                                <w:div w:id="1241525553">
                                                  <w:marLeft w:val="0"/>
                                                  <w:marRight w:val="0"/>
                                                  <w:marTop w:val="210"/>
                                                  <w:marBottom w:val="210"/>
                                                  <w:divBdr>
                                                    <w:top w:val="none" w:sz="0" w:space="0" w:color="auto"/>
                                                    <w:left w:val="none" w:sz="0" w:space="0" w:color="auto"/>
                                                    <w:bottom w:val="none" w:sz="0" w:space="0" w:color="auto"/>
                                                    <w:right w:val="none" w:sz="0" w:space="0" w:color="auto"/>
                                                  </w:divBdr>
                                                  <w:divsChild>
                                                    <w:div w:id="842279934">
                                                      <w:marLeft w:val="480"/>
                                                      <w:marRight w:val="0"/>
                                                      <w:marTop w:val="0"/>
                                                      <w:marBottom w:val="240"/>
                                                      <w:divBdr>
                                                        <w:top w:val="none" w:sz="0" w:space="0" w:color="auto"/>
                                                        <w:left w:val="none" w:sz="0" w:space="0" w:color="auto"/>
                                                        <w:bottom w:val="none" w:sz="0" w:space="0" w:color="auto"/>
                                                        <w:right w:val="none" w:sz="0" w:space="0" w:color="auto"/>
                                                      </w:divBdr>
                                                    </w:div>
                                                  </w:divsChild>
                                                </w:div>
                                                <w:div w:id="1370882498">
                                                  <w:marLeft w:val="0"/>
                                                  <w:marRight w:val="0"/>
                                                  <w:marTop w:val="210"/>
                                                  <w:marBottom w:val="210"/>
                                                  <w:divBdr>
                                                    <w:top w:val="none" w:sz="0" w:space="0" w:color="auto"/>
                                                    <w:left w:val="none" w:sz="0" w:space="0" w:color="auto"/>
                                                    <w:bottom w:val="none" w:sz="0" w:space="0" w:color="auto"/>
                                                    <w:right w:val="none" w:sz="0" w:space="0" w:color="auto"/>
                                                  </w:divBdr>
                                                  <w:divsChild>
                                                    <w:div w:id="1484590313">
                                                      <w:marLeft w:val="480"/>
                                                      <w:marRight w:val="0"/>
                                                      <w:marTop w:val="0"/>
                                                      <w:marBottom w:val="240"/>
                                                      <w:divBdr>
                                                        <w:top w:val="none" w:sz="0" w:space="0" w:color="auto"/>
                                                        <w:left w:val="none" w:sz="0" w:space="0" w:color="auto"/>
                                                        <w:bottom w:val="none" w:sz="0" w:space="0" w:color="auto"/>
                                                        <w:right w:val="none" w:sz="0" w:space="0" w:color="auto"/>
                                                      </w:divBdr>
                                                    </w:div>
                                                  </w:divsChild>
                                                </w:div>
                                                <w:div w:id="1950233756">
                                                  <w:marLeft w:val="0"/>
                                                  <w:marRight w:val="0"/>
                                                  <w:marTop w:val="210"/>
                                                  <w:marBottom w:val="210"/>
                                                  <w:divBdr>
                                                    <w:top w:val="none" w:sz="0" w:space="0" w:color="auto"/>
                                                    <w:left w:val="none" w:sz="0" w:space="0" w:color="auto"/>
                                                    <w:bottom w:val="none" w:sz="0" w:space="0" w:color="auto"/>
                                                    <w:right w:val="none" w:sz="0" w:space="0" w:color="auto"/>
                                                  </w:divBdr>
                                                  <w:divsChild>
                                                    <w:div w:id="1802572044">
                                                      <w:marLeft w:val="480"/>
                                                      <w:marRight w:val="0"/>
                                                      <w:marTop w:val="0"/>
                                                      <w:marBottom w:val="240"/>
                                                      <w:divBdr>
                                                        <w:top w:val="none" w:sz="0" w:space="0" w:color="auto"/>
                                                        <w:left w:val="none" w:sz="0" w:space="0" w:color="auto"/>
                                                        <w:bottom w:val="none" w:sz="0" w:space="0" w:color="auto"/>
                                                        <w:right w:val="none" w:sz="0" w:space="0" w:color="auto"/>
                                                      </w:divBdr>
                                                    </w:div>
                                                  </w:divsChild>
                                                </w:div>
                                                <w:div w:id="1198660702">
                                                  <w:marLeft w:val="0"/>
                                                  <w:marRight w:val="0"/>
                                                  <w:marTop w:val="210"/>
                                                  <w:marBottom w:val="210"/>
                                                  <w:divBdr>
                                                    <w:top w:val="none" w:sz="0" w:space="0" w:color="auto"/>
                                                    <w:left w:val="none" w:sz="0" w:space="0" w:color="auto"/>
                                                    <w:bottom w:val="none" w:sz="0" w:space="0" w:color="auto"/>
                                                    <w:right w:val="none" w:sz="0" w:space="0" w:color="auto"/>
                                                  </w:divBdr>
                                                  <w:divsChild>
                                                    <w:div w:id="1282956146">
                                                      <w:marLeft w:val="480"/>
                                                      <w:marRight w:val="0"/>
                                                      <w:marTop w:val="0"/>
                                                      <w:marBottom w:val="240"/>
                                                      <w:divBdr>
                                                        <w:top w:val="none" w:sz="0" w:space="0" w:color="auto"/>
                                                        <w:left w:val="none" w:sz="0" w:space="0" w:color="auto"/>
                                                        <w:bottom w:val="none" w:sz="0" w:space="0" w:color="auto"/>
                                                        <w:right w:val="none" w:sz="0" w:space="0" w:color="auto"/>
                                                      </w:divBdr>
                                                    </w:div>
                                                  </w:divsChild>
                                                </w:div>
                                                <w:div w:id="1937253603">
                                                  <w:marLeft w:val="0"/>
                                                  <w:marRight w:val="0"/>
                                                  <w:marTop w:val="210"/>
                                                  <w:marBottom w:val="210"/>
                                                  <w:divBdr>
                                                    <w:top w:val="none" w:sz="0" w:space="0" w:color="auto"/>
                                                    <w:left w:val="none" w:sz="0" w:space="0" w:color="auto"/>
                                                    <w:bottom w:val="none" w:sz="0" w:space="0" w:color="auto"/>
                                                    <w:right w:val="none" w:sz="0" w:space="0" w:color="auto"/>
                                                  </w:divBdr>
                                                  <w:divsChild>
                                                    <w:div w:id="1353847025">
                                                      <w:marLeft w:val="480"/>
                                                      <w:marRight w:val="0"/>
                                                      <w:marTop w:val="0"/>
                                                      <w:marBottom w:val="240"/>
                                                      <w:divBdr>
                                                        <w:top w:val="none" w:sz="0" w:space="0" w:color="auto"/>
                                                        <w:left w:val="none" w:sz="0" w:space="0" w:color="auto"/>
                                                        <w:bottom w:val="none" w:sz="0" w:space="0" w:color="auto"/>
                                                        <w:right w:val="none" w:sz="0" w:space="0" w:color="auto"/>
                                                      </w:divBdr>
                                                    </w:div>
                                                  </w:divsChild>
                                                </w:div>
                                                <w:div w:id="1316028470">
                                                  <w:marLeft w:val="0"/>
                                                  <w:marRight w:val="0"/>
                                                  <w:marTop w:val="210"/>
                                                  <w:marBottom w:val="0"/>
                                                  <w:divBdr>
                                                    <w:top w:val="none" w:sz="0" w:space="0" w:color="auto"/>
                                                    <w:left w:val="none" w:sz="0" w:space="0" w:color="auto"/>
                                                    <w:bottom w:val="none" w:sz="0" w:space="0" w:color="auto"/>
                                                    <w:right w:val="none" w:sz="0" w:space="0" w:color="auto"/>
                                                  </w:divBdr>
                                                  <w:divsChild>
                                                    <w:div w:id="408817617">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92693151">
                                      <w:marLeft w:val="0"/>
                                      <w:marRight w:val="0"/>
                                      <w:marTop w:val="210"/>
                                      <w:marBottom w:val="0"/>
                                      <w:divBdr>
                                        <w:top w:val="none" w:sz="0" w:space="0" w:color="auto"/>
                                        <w:left w:val="none" w:sz="0" w:space="0" w:color="auto"/>
                                        <w:bottom w:val="none" w:sz="0" w:space="0" w:color="auto"/>
                                        <w:right w:val="none" w:sz="0" w:space="0" w:color="auto"/>
                                      </w:divBdr>
                                      <w:divsChild>
                                        <w:div w:id="1564829012">
                                          <w:marLeft w:val="480"/>
                                          <w:marRight w:val="0"/>
                                          <w:marTop w:val="0"/>
                                          <w:marBottom w:val="240"/>
                                          <w:divBdr>
                                            <w:top w:val="none" w:sz="0" w:space="0" w:color="auto"/>
                                            <w:left w:val="none" w:sz="0" w:space="0" w:color="auto"/>
                                            <w:bottom w:val="none" w:sz="0" w:space="0" w:color="auto"/>
                                            <w:right w:val="none" w:sz="0" w:space="0" w:color="auto"/>
                                          </w:divBdr>
                                          <w:divsChild>
                                            <w:div w:id="950480948">
                                              <w:marLeft w:val="0"/>
                                              <w:marRight w:val="0"/>
                                              <w:marTop w:val="0"/>
                                              <w:marBottom w:val="0"/>
                                              <w:divBdr>
                                                <w:top w:val="none" w:sz="0" w:space="0" w:color="auto"/>
                                                <w:left w:val="none" w:sz="0" w:space="0" w:color="auto"/>
                                                <w:bottom w:val="none" w:sz="0" w:space="0" w:color="auto"/>
                                                <w:right w:val="none" w:sz="0" w:space="0" w:color="auto"/>
                                              </w:divBdr>
                                              <w:divsChild>
                                                <w:div w:id="318773982">
                                                  <w:marLeft w:val="0"/>
                                                  <w:marRight w:val="0"/>
                                                  <w:marTop w:val="210"/>
                                                  <w:marBottom w:val="210"/>
                                                  <w:divBdr>
                                                    <w:top w:val="none" w:sz="0" w:space="0" w:color="auto"/>
                                                    <w:left w:val="none" w:sz="0" w:space="0" w:color="auto"/>
                                                    <w:bottom w:val="none" w:sz="0" w:space="0" w:color="auto"/>
                                                    <w:right w:val="none" w:sz="0" w:space="0" w:color="auto"/>
                                                  </w:divBdr>
                                                  <w:divsChild>
                                                    <w:div w:id="438329778">
                                                      <w:marLeft w:val="480"/>
                                                      <w:marRight w:val="0"/>
                                                      <w:marTop w:val="0"/>
                                                      <w:marBottom w:val="240"/>
                                                      <w:divBdr>
                                                        <w:top w:val="none" w:sz="0" w:space="0" w:color="auto"/>
                                                        <w:left w:val="none" w:sz="0" w:space="0" w:color="auto"/>
                                                        <w:bottom w:val="none" w:sz="0" w:space="0" w:color="auto"/>
                                                        <w:right w:val="none" w:sz="0" w:space="0" w:color="auto"/>
                                                      </w:divBdr>
                                                    </w:div>
                                                  </w:divsChild>
                                                </w:div>
                                                <w:div w:id="1472478257">
                                                  <w:marLeft w:val="0"/>
                                                  <w:marRight w:val="0"/>
                                                  <w:marTop w:val="210"/>
                                                  <w:marBottom w:val="0"/>
                                                  <w:divBdr>
                                                    <w:top w:val="none" w:sz="0" w:space="0" w:color="auto"/>
                                                    <w:left w:val="none" w:sz="0" w:space="0" w:color="auto"/>
                                                    <w:bottom w:val="none" w:sz="0" w:space="0" w:color="auto"/>
                                                    <w:right w:val="none" w:sz="0" w:space="0" w:color="auto"/>
                                                  </w:divBdr>
                                                  <w:divsChild>
                                                    <w:div w:id="147135935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869561">
                              <w:marLeft w:val="0"/>
                              <w:marRight w:val="0"/>
                              <w:marTop w:val="480"/>
                              <w:marBottom w:val="60"/>
                              <w:divBdr>
                                <w:top w:val="none" w:sz="0" w:space="0" w:color="auto"/>
                                <w:left w:val="none" w:sz="0" w:space="0" w:color="auto"/>
                                <w:bottom w:val="none" w:sz="0" w:space="0" w:color="auto"/>
                                <w:right w:val="none" w:sz="0" w:space="0" w:color="auto"/>
                              </w:divBdr>
                            </w:div>
                            <w:div w:id="1247036745">
                              <w:marLeft w:val="0"/>
                              <w:marRight w:val="0"/>
                              <w:marTop w:val="0"/>
                              <w:marBottom w:val="0"/>
                              <w:divBdr>
                                <w:top w:val="none" w:sz="0" w:space="0" w:color="auto"/>
                                <w:left w:val="none" w:sz="0" w:space="0" w:color="auto"/>
                                <w:bottom w:val="none" w:sz="0" w:space="0" w:color="auto"/>
                                <w:right w:val="none" w:sz="0" w:space="0" w:color="auto"/>
                              </w:divBdr>
                              <w:divsChild>
                                <w:div w:id="35399408">
                                  <w:marLeft w:val="0"/>
                                  <w:marRight w:val="0"/>
                                  <w:marTop w:val="0"/>
                                  <w:marBottom w:val="210"/>
                                  <w:divBdr>
                                    <w:top w:val="none" w:sz="0" w:space="0" w:color="auto"/>
                                    <w:left w:val="none" w:sz="0" w:space="0" w:color="auto"/>
                                    <w:bottom w:val="none" w:sz="0" w:space="0" w:color="auto"/>
                                    <w:right w:val="none" w:sz="0" w:space="0" w:color="auto"/>
                                  </w:divBdr>
                                </w:div>
                                <w:div w:id="1839735747">
                                  <w:marLeft w:val="0"/>
                                  <w:marRight w:val="0"/>
                                  <w:marTop w:val="0"/>
                                  <w:marBottom w:val="0"/>
                                  <w:divBdr>
                                    <w:top w:val="none" w:sz="0" w:space="0" w:color="auto"/>
                                    <w:left w:val="none" w:sz="0" w:space="0" w:color="auto"/>
                                    <w:bottom w:val="none" w:sz="0" w:space="0" w:color="auto"/>
                                    <w:right w:val="none" w:sz="0" w:space="0" w:color="auto"/>
                                  </w:divBdr>
                                  <w:divsChild>
                                    <w:div w:id="761338511">
                                      <w:marLeft w:val="0"/>
                                      <w:marRight w:val="0"/>
                                      <w:marTop w:val="210"/>
                                      <w:marBottom w:val="210"/>
                                      <w:divBdr>
                                        <w:top w:val="none" w:sz="0" w:space="0" w:color="auto"/>
                                        <w:left w:val="none" w:sz="0" w:space="0" w:color="auto"/>
                                        <w:bottom w:val="none" w:sz="0" w:space="0" w:color="auto"/>
                                        <w:right w:val="none" w:sz="0" w:space="0" w:color="auto"/>
                                      </w:divBdr>
                                      <w:divsChild>
                                        <w:div w:id="2061783180">
                                          <w:marLeft w:val="480"/>
                                          <w:marRight w:val="0"/>
                                          <w:marTop w:val="0"/>
                                          <w:marBottom w:val="240"/>
                                          <w:divBdr>
                                            <w:top w:val="none" w:sz="0" w:space="0" w:color="auto"/>
                                            <w:left w:val="none" w:sz="0" w:space="0" w:color="auto"/>
                                            <w:bottom w:val="none" w:sz="0" w:space="0" w:color="auto"/>
                                            <w:right w:val="none" w:sz="0" w:space="0" w:color="auto"/>
                                          </w:divBdr>
                                          <w:divsChild>
                                            <w:div w:id="1674868988">
                                              <w:marLeft w:val="0"/>
                                              <w:marRight w:val="0"/>
                                              <w:marTop w:val="0"/>
                                              <w:marBottom w:val="0"/>
                                              <w:divBdr>
                                                <w:top w:val="none" w:sz="0" w:space="0" w:color="auto"/>
                                                <w:left w:val="none" w:sz="0" w:space="0" w:color="auto"/>
                                                <w:bottom w:val="none" w:sz="0" w:space="0" w:color="auto"/>
                                                <w:right w:val="none" w:sz="0" w:space="0" w:color="auto"/>
                                              </w:divBdr>
                                              <w:divsChild>
                                                <w:div w:id="357048635">
                                                  <w:marLeft w:val="0"/>
                                                  <w:marRight w:val="0"/>
                                                  <w:marTop w:val="210"/>
                                                  <w:marBottom w:val="210"/>
                                                  <w:divBdr>
                                                    <w:top w:val="none" w:sz="0" w:space="0" w:color="auto"/>
                                                    <w:left w:val="none" w:sz="0" w:space="0" w:color="auto"/>
                                                    <w:bottom w:val="none" w:sz="0" w:space="0" w:color="auto"/>
                                                    <w:right w:val="none" w:sz="0" w:space="0" w:color="auto"/>
                                                  </w:divBdr>
                                                  <w:divsChild>
                                                    <w:div w:id="1593736932">
                                                      <w:marLeft w:val="480"/>
                                                      <w:marRight w:val="0"/>
                                                      <w:marTop w:val="0"/>
                                                      <w:marBottom w:val="240"/>
                                                      <w:divBdr>
                                                        <w:top w:val="none" w:sz="0" w:space="0" w:color="auto"/>
                                                        <w:left w:val="none" w:sz="0" w:space="0" w:color="auto"/>
                                                        <w:bottom w:val="none" w:sz="0" w:space="0" w:color="auto"/>
                                                        <w:right w:val="none" w:sz="0" w:space="0" w:color="auto"/>
                                                      </w:divBdr>
                                                    </w:div>
                                                  </w:divsChild>
                                                </w:div>
                                                <w:div w:id="10301788">
                                                  <w:marLeft w:val="0"/>
                                                  <w:marRight w:val="0"/>
                                                  <w:marTop w:val="210"/>
                                                  <w:marBottom w:val="210"/>
                                                  <w:divBdr>
                                                    <w:top w:val="none" w:sz="0" w:space="0" w:color="auto"/>
                                                    <w:left w:val="none" w:sz="0" w:space="0" w:color="auto"/>
                                                    <w:bottom w:val="none" w:sz="0" w:space="0" w:color="auto"/>
                                                    <w:right w:val="none" w:sz="0" w:space="0" w:color="auto"/>
                                                  </w:divBdr>
                                                  <w:divsChild>
                                                    <w:div w:id="1742485578">
                                                      <w:marLeft w:val="480"/>
                                                      <w:marRight w:val="0"/>
                                                      <w:marTop w:val="0"/>
                                                      <w:marBottom w:val="240"/>
                                                      <w:divBdr>
                                                        <w:top w:val="none" w:sz="0" w:space="0" w:color="auto"/>
                                                        <w:left w:val="none" w:sz="0" w:space="0" w:color="auto"/>
                                                        <w:bottom w:val="none" w:sz="0" w:space="0" w:color="auto"/>
                                                        <w:right w:val="none" w:sz="0" w:space="0" w:color="auto"/>
                                                      </w:divBdr>
                                                    </w:div>
                                                  </w:divsChild>
                                                </w:div>
                                                <w:div w:id="1470319676">
                                                  <w:marLeft w:val="0"/>
                                                  <w:marRight w:val="0"/>
                                                  <w:marTop w:val="210"/>
                                                  <w:marBottom w:val="210"/>
                                                  <w:divBdr>
                                                    <w:top w:val="none" w:sz="0" w:space="0" w:color="auto"/>
                                                    <w:left w:val="none" w:sz="0" w:space="0" w:color="auto"/>
                                                    <w:bottom w:val="none" w:sz="0" w:space="0" w:color="auto"/>
                                                    <w:right w:val="none" w:sz="0" w:space="0" w:color="auto"/>
                                                  </w:divBdr>
                                                  <w:divsChild>
                                                    <w:div w:id="524707482">
                                                      <w:marLeft w:val="480"/>
                                                      <w:marRight w:val="0"/>
                                                      <w:marTop w:val="0"/>
                                                      <w:marBottom w:val="240"/>
                                                      <w:divBdr>
                                                        <w:top w:val="none" w:sz="0" w:space="0" w:color="auto"/>
                                                        <w:left w:val="none" w:sz="0" w:space="0" w:color="auto"/>
                                                        <w:bottom w:val="none" w:sz="0" w:space="0" w:color="auto"/>
                                                        <w:right w:val="none" w:sz="0" w:space="0" w:color="auto"/>
                                                      </w:divBdr>
                                                    </w:div>
                                                  </w:divsChild>
                                                </w:div>
                                                <w:div w:id="995261481">
                                                  <w:marLeft w:val="0"/>
                                                  <w:marRight w:val="0"/>
                                                  <w:marTop w:val="210"/>
                                                  <w:marBottom w:val="210"/>
                                                  <w:divBdr>
                                                    <w:top w:val="none" w:sz="0" w:space="0" w:color="auto"/>
                                                    <w:left w:val="none" w:sz="0" w:space="0" w:color="auto"/>
                                                    <w:bottom w:val="none" w:sz="0" w:space="0" w:color="auto"/>
                                                    <w:right w:val="none" w:sz="0" w:space="0" w:color="auto"/>
                                                  </w:divBdr>
                                                  <w:divsChild>
                                                    <w:div w:id="1156188012">
                                                      <w:marLeft w:val="480"/>
                                                      <w:marRight w:val="0"/>
                                                      <w:marTop w:val="0"/>
                                                      <w:marBottom w:val="240"/>
                                                      <w:divBdr>
                                                        <w:top w:val="none" w:sz="0" w:space="0" w:color="auto"/>
                                                        <w:left w:val="none" w:sz="0" w:space="0" w:color="auto"/>
                                                        <w:bottom w:val="none" w:sz="0" w:space="0" w:color="auto"/>
                                                        <w:right w:val="none" w:sz="0" w:space="0" w:color="auto"/>
                                                      </w:divBdr>
                                                    </w:div>
                                                  </w:divsChild>
                                                </w:div>
                                                <w:div w:id="1550217145">
                                                  <w:marLeft w:val="0"/>
                                                  <w:marRight w:val="0"/>
                                                  <w:marTop w:val="210"/>
                                                  <w:marBottom w:val="210"/>
                                                  <w:divBdr>
                                                    <w:top w:val="none" w:sz="0" w:space="0" w:color="auto"/>
                                                    <w:left w:val="none" w:sz="0" w:space="0" w:color="auto"/>
                                                    <w:bottom w:val="none" w:sz="0" w:space="0" w:color="auto"/>
                                                    <w:right w:val="none" w:sz="0" w:space="0" w:color="auto"/>
                                                  </w:divBdr>
                                                  <w:divsChild>
                                                    <w:div w:id="1750079792">
                                                      <w:marLeft w:val="480"/>
                                                      <w:marRight w:val="0"/>
                                                      <w:marTop w:val="0"/>
                                                      <w:marBottom w:val="240"/>
                                                      <w:divBdr>
                                                        <w:top w:val="none" w:sz="0" w:space="0" w:color="auto"/>
                                                        <w:left w:val="none" w:sz="0" w:space="0" w:color="auto"/>
                                                        <w:bottom w:val="none" w:sz="0" w:space="0" w:color="auto"/>
                                                        <w:right w:val="none" w:sz="0" w:space="0" w:color="auto"/>
                                                      </w:divBdr>
                                                    </w:div>
                                                  </w:divsChild>
                                                </w:div>
                                                <w:div w:id="883559505">
                                                  <w:marLeft w:val="0"/>
                                                  <w:marRight w:val="0"/>
                                                  <w:marTop w:val="210"/>
                                                  <w:marBottom w:val="210"/>
                                                  <w:divBdr>
                                                    <w:top w:val="none" w:sz="0" w:space="0" w:color="auto"/>
                                                    <w:left w:val="none" w:sz="0" w:space="0" w:color="auto"/>
                                                    <w:bottom w:val="none" w:sz="0" w:space="0" w:color="auto"/>
                                                    <w:right w:val="none" w:sz="0" w:space="0" w:color="auto"/>
                                                  </w:divBdr>
                                                  <w:divsChild>
                                                    <w:div w:id="843476741">
                                                      <w:marLeft w:val="480"/>
                                                      <w:marRight w:val="0"/>
                                                      <w:marTop w:val="0"/>
                                                      <w:marBottom w:val="240"/>
                                                      <w:divBdr>
                                                        <w:top w:val="none" w:sz="0" w:space="0" w:color="auto"/>
                                                        <w:left w:val="none" w:sz="0" w:space="0" w:color="auto"/>
                                                        <w:bottom w:val="none" w:sz="0" w:space="0" w:color="auto"/>
                                                        <w:right w:val="none" w:sz="0" w:space="0" w:color="auto"/>
                                                      </w:divBdr>
                                                    </w:div>
                                                  </w:divsChild>
                                                </w:div>
                                                <w:div w:id="1087462303">
                                                  <w:marLeft w:val="0"/>
                                                  <w:marRight w:val="0"/>
                                                  <w:marTop w:val="210"/>
                                                  <w:marBottom w:val="210"/>
                                                  <w:divBdr>
                                                    <w:top w:val="none" w:sz="0" w:space="0" w:color="auto"/>
                                                    <w:left w:val="none" w:sz="0" w:space="0" w:color="auto"/>
                                                    <w:bottom w:val="none" w:sz="0" w:space="0" w:color="auto"/>
                                                    <w:right w:val="none" w:sz="0" w:space="0" w:color="auto"/>
                                                  </w:divBdr>
                                                  <w:divsChild>
                                                    <w:div w:id="2031098893">
                                                      <w:marLeft w:val="480"/>
                                                      <w:marRight w:val="0"/>
                                                      <w:marTop w:val="0"/>
                                                      <w:marBottom w:val="240"/>
                                                      <w:divBdr>
                                                        <w:top w:val="none" w:sz="0" w:space="0" w:color="auto"/>
                                                        <w:left w:val="none" w:sz="0" w:space="0" w:color="auto"/>
                                                        <w:bottom w:val="none" w:sz="0" w:space="0" w:color="auto"/>
                                                        <w:right w:val="none" w:sz="0" w:space="0" w:color="auto"/>
                                                      </w:divBdr>
                                                    </w:div>
                                                  </w:divsChild>
                                                </w:div>
                                                <w:div w:id="2001538932">
                                                  <w:marLeft w:val="0"/>
                                                  <w:marRight w:val="0"/>
                                                  <w:marTop w:val="210"/>
                                                  <w:marBottom w:val="0"/>
                                                  <w:divBdr>
                                                    <w:top w:val="none" w:sz="0" w:space="0" w:color="auto"/>
                                                    <w:left w:val="none" w:sz="0" w:space="0" w:color="auto"/>
                                                    <w:bottom w:val="none" w:sz="0" w:space="0" w:color="auto"/>
                                                    <w:right w:val="none" w:sz="0" w:space="0" w:color="auto"/>
                                                  </w:divBdr>
                                                  <w:divsChild>
                                                    <w:div w:id="15298895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9042892">
                                      <w:marLeft w:val="0"/>
                                      <w:marRight w:val="0"/>
                                      <w:marTop w:val="210"/>
                                      <w:marBottom w:val="0"/>
                                      <w:divBdr>
                                        <w:top w:val="none" w:sz="0" w:space="0" w:color="auto"/>
                                        <w:left w:val="none" w:sz="0" w:space="0" w:color="auto"/>
                                        <w:bottom w:val="none" w:sz="0" w:space="0" w:color="auto"/>
                                        <w:right w:val="none" w:sz="0" w:space="0" w:color="auto"/>
                                      </w:divBdr>
                                      <w:divsChild>
                                        <w:div w:id="4032238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 w:id="606161714">
                                  <w:marLeft w:val="0"/>
                                  <w:marRight w:val="0"/>
                                  <w:marTop w:val="0"/>
                                  <w:marBottom w:val="0"/>
                                  <w:divBdr>
                                    <w:top w:val="none" w:sz="0" w:space="0" w:color="auto"/>
                                    <w:left w:val="none" w:sz="0" w:space="0" w:color="auto"/>
                                    <w:bottom w:val="none" w:sz="0" w:space="0" w:color="auto"/>
                                    <w:right w:val="none" w:sz="0" w:space="0" w:color="auto"/>
                                  </w:divBdr>
                                  <w:divsChild>
                                    <w:div w:id="1190292628">
                                      <w:marLeft w:val="0"/>
                                      <w:marRight w:val="0"/>
                                      <w:marTop w:val="0"/>
                                      <w:marBottom w:val="0"/>
                                      <w:divBdr>
                                        <w:top w:val="none" w:sz="0" w:space="0" w:color="auto"/>
                                        <w:left w:val="none" w:sz="0" w:space="0" w:color="auto"/>
                                        <w:bottom w:val="none" w:sz="0" w:space="0" w:color="auto"/>
                                        <w:right w:val="none" w:sz="0" w:space="0" w:color="auto"/>
                                      </w:divBdr>
                                      <w:divsChild>
                                        <w:div w:id="18097217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7746">
                              <w:marLeft w:val="0"/>
                              <w:marRight w:val="0"/>
                              <w:marTop w:val="480"/>
                              <w:marBottom w:val="60"/>
                              <w:divBdr>
                                <w:top w:val="none" w:sz="0" w:space="0" w:color="auto"/>
                                <w:left w:val="none" w:sz="0" w:space="0" w:color="auto"/>
                                <w:bottom w:val="none" w:sz="0" w:space="0" w:color="auto"/>
                                <w:right w:val="none" w:sz="0" w:space="0" w:color="auto"/>
                              </w:divBdr>
                            </w:div>
                            <w:div w:id="1581597729">
                              <w:marLeft w:val="0"/>
                              <w:marRight w:val="0"/>
                              <w:marTop w:val="0"/>
                              <w:marBottom w:val="0"/>
                              <w:divBdr>
                                <w:top w:val="none" w:sz="0" w:space="0" w:color="auto"/>
                                <w:left w:val="none" w:sz="0" w:space="0" w:color="auto"/>
                                <w:bottom w:val="none" w:sz="0" w:space="0" w:color="auto"/>
                                <w:right w:val="none" w:sz="0" w:space="0" w:color="auto"/>
                              </w:divBdr>
                              <w:divsChild>
                                <w:div w:id="1906183945">
                                  <w:marLeft w:val="0"/>
                                  <w:marRight w:val="0"/>
                                  <w:marTop w:val="0"/>
                                  <w:marBottom w:val="0"/>
                                  <w:divBdr>
                                    <w:top w:val="none" w:sz="0" w:space="0" w:color="auto"/>
                                    <w:left w:val="none" w:sz="0" w:space="0" w:color="auto"/>
                                    <w:bottom w:val="none" w:sz="0" w:space="0" w:color="auto"/>
                                    <w:right w:val="none" w:sz="0" w:space="0" w:color="auto"/>
                                  </w:divBdr>
                                  <w:divsChild>
                                    <w:div w:id="202257541">
                                      <w:marLeft w:val="0"/>
                                      <w:marRight w:val="0"/>
                                      <w:marTop w:val="0"/>
                                      <w:marBottom w:val="0"/>
                                      <w:divBdr>
                                        <w:top w:val="none" w:sz="0" w:space="0" w:color="auto"/>
                                        <w:left w:val="none" w:sz="0" w:space="0" w:color="auto"/>
                                        <w:bottom w:val="none" w:sz="0" w:space="0" w:color="auto"/>
                                        <w:right w:val="none" w:sz="0" w:space="0" w:color="auto"/>
                                      </w:divBdr>
                                      <w:divsChild>
                                        <w:div w:id="159628081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2801525">
      <w:bodyDiv w:val="1"/>
      <w:marLeft w:val="0"/>
      <w:marRight w:val="0"/>
      <w:marTop w:val="0"/>
      <w:marBottom w:val="0"/>
      <w:divBdr>
        <w:top w:val="none" w:sz="0" w:space="0" w:color="auto"/>
        <w:left w:val="none" w:sz="0" w:space="0" w:color="auto"/>
        <w:bottom w:val="none" w:sz="0" w:space="0" w:color="auto"/>
        <w:right w:val="none" w:sz="0" w:space="0" w:color="auto"/>
      </w:divBdr>
      <w:divsChild>
        <w:div w:id="723482925">
          <w:marLeft w:val="0"/>
          <w:marRight w:val="0"/>
          <w:marTop w:val="480"/>
          <w:marBottom w:val="60"/>
          <w:divBdr>
            <w:top w:val="none" w:sz="0" w:space="0" w:color="auto"/>
            <w:left w:val="none" w:sz="0" w:space="0" w:color="auto"/>
            <w:bottom w:val="none" w:sz="0" w:space="0" w:color="auto"/>
            <w:right w:val="none" w:sz="0" w:space="0" w:color="auto"/>
          </w:divBdr>
        </w:div>
        <w:div w:id="1931771726">
          <w:marLeft w:val="0"/>
          <w:marRight w:val="0"/>
          <w:marTop w:val="0"/>
          <w:marBottom w:val="0"/>
          <w:divBdr>
            <w:top w:val="none" w:sz="0" w:space="0" w:color="auto"/>
            <w:left w:val="none" w:sz="0" w:space="0" w:color="auto"/>
            <w:bottom w:val="none" w:sz="0" w:space="0" w:color="auto"/>
            <w:right w:val="none" w:sz="0" w:space="0" w:color="auto"/>
          </w:divBdr>
          <w:divsChild>
            <w:div w:id="1744260758">
              <w:marLeft w:val="0"/>
              <w:marRight w:val="0"/>
              <w:marTop w:val="0"/>
              <w:marBottom w:val="0"/>
              <w:divBdr>
                <w:top w:val="none" w:sz="0" w:space="0" w:color="auto"/>
                <w:left w:val="none" w:sz="0" w:space="0" w:color="auto"/>
                <w:bottom w:val="none" w:sz="0" w:space="0" w:color="auto"/>
                <w:right w:val="none" w:sz="0" w:space="0" w:color="auto"/>
              </w:divBdr>
              <w:divsChild>
                <w:div w:id="1991518247">
                  <w:marLeft w:val="0"/>
                  <w:marRight w:val="0"/>
                  <w:marTop w:val="0"/>
                  <w:marBottom w:val="0"/>
                  <w:divBdr>
                    <w:top w:val="none" w:sz="0" w:space="0" w:color="auto"/>
                    <w:left w:val="none" w:sz="0" w:space="0" w:color="auto"/>
                    <w:bottom w:val="none" w:sz="0" w:space="0" w:color="auto"/>
                    <w:right w:val="none" w:sz="0" w:space="0" w:color="auto"/>
                  </w:divBdr>
                  <w:divsChild>
                    <w:div w:id="162754232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718089">
          <w:marLeft w:val="0"/>
          <w:marRight w:val="0"/>
          <w:marTop w:val="480"/>
          <w:marBottom w:val="60"/>
          <w:divBdr>
            <w:top w:val="none" w:sz="0" w:space="0" w:color="auto"/>
            <w:left w:val="none" w:sz="0" w:space="0" w:color="auto"/>
            <w:bottom w:val="none" w:sz="0" w:space="0" w:color="auto"/>
            <w:right w:val="none" w:sz="0" w:space="0" w:color="auto"/>
          </w:divBdr>
        </w:div>
        <w:div w:id="85461586">
          <w:marLeft w:val="0"/>
          <w:marRight w:val="0"/>
          <w:marTop w:val="0"/>
          <w:marBottom w:val="0"/>
          <w:divBdr>
            <w:top w:val="none" w:sz="0" w:space="0" w:color="auto"/>
            <w:left w:val="none" w:sz="0" w:space="0" w:color="auto"/>
            <w:bottom w:val="none" w:sz="0" w:space="0" w:color="auto"/>
            <w:right w:val="none" w:sz="0" w:space="0" w:color="auto"/>
          </w:divBdr>
          <w:divsChild>
            <w:div w:id="1134055142">
              <w:marLeft w:val="0"/>
              <w:marRight w:val="0"/>
              <w:marTop w:val="0"/>
              <w:marBottom w:val="210"/>
              <w:divBdr>
                <w:top w:val="none" w:sz="0" w:space="0" w:color="auto"/>
                <w:left w:val="none" w:sz="0" w:space="0" w:color="auto"/>
                <w:bottom w:val="none" w:sz="0" w:space="0" w:color="auto"/>
                <w:right w:val="none" w:sz="0" w:space="0" w:color="auto"/>
              </w:divBdr>
            </w:div>
            <w:div w:id="1436362765">
              <w:marLeft w:val="0"/>
              <w:marRight w:val="0"/>
              <w:marTop w:val="0"/>
              <w:marBottom w:val="0"/>
              <w:divBdr>
                <w:top w:val="none" w:sz="0" w:space="0" w:color="auto"/>
                <w:left w:val="none" w:sz="0" w:space="0" w:color="auto"/>
                <w:bottom w:val="none" w:sz="0" w:space="0" w:color="auto"/>
                <w:right w:val="none" w:sz="0" w:space="0" w:color="auto"/>
              </w:divBdr>
              <w:divsChild>
                <w:div w:id="1621034861">
                  <w:marLeft w:val="0"/>
                  <w:marRight w:val="0"/>
                  <w:marTop w:val="210"/>
                  <w:marBottom w:val="210"/>
                  <w:divBdr>
                    <w:top w:val="none" w:sz="0" w:space="0" w:color="auto"/>
                    <w:left w:val="none" w:sz="0" w:space="0" w:color="auto"/>
                    <w:bottom w:val="none" w:sz="0" w:space="0" w:color="auto"/>
                    <w:right w:val="none" w:sz="0" w:space="0" w:color="auto"/>
                  </w:divBdr>
                  <w:divsChild>
                    <w:div w:id="1650859933">
                      <w:marLeft w:val="480"/>
                      <w:marRight w:val="0"/>
                      <w:marTop w:val="0"/>
                      <w:marBottom w:val="240"/>
                      <w:divBdr>
                        <w:top w:val="none" w:sz="0" w:space="0" w:color="auto"/>
                        <w:left w:val="none" w:sz="0" w:space="0" w:color="auto"/>
                        <w:bottom w:val="none" w:sz="0" w:space="0" w:color="auto"/>
                        <w:right w:val="none" w:sz="0" w:space="0" w:color="auto"/>
                      </w:divBdr>
                      <w:divsChild>
                        <w:div w:id="455416983">
                          <w:marLeft w:val="0"/>
                          <w:marRight w:val="0"/>
                          <w:marTop w:val="0"/>
                          <w:marBottom w:val="0"/>
                          <w:divBdr>
                            <w:top w:val="none" w:sz="0" w:space="0" w:color="auto"/>
                            <w:left w:val="none" w:sz="0" w:space="0" w:color="auto"/>
                            <w:bottom w:val="none" w:sz="0" w:space="0" w:color="auto"/>
                            <w:right w:val="none" w:sz="0" w:space="0" w:color="auto"/>
                          </w:divBdr>
                          <w:divsChild>
                            <w:div w:id="1307903673">
                              <w:marLeft w:val="0"/>
                              <w:marRight w:val="0"/>
                              <w:marTop w:val="210"/>
                              <w:marBottom w:val="210"/>
                              <w:divBdr>
                                <w:top w:val="none" w:sz="0" w:space="0" w:color="auto"/>
                                <w:left w:val="none" w:sz="0" w:space="0" w:color="auto"/>
                                <w:bottom w:val="none" w:sz="0" w:space="0" w:color="auto"/>
                                <w:right w:val="none" w:sz="0" w:space="0" w:color="auto"/>
                              </w:divBdr>
                              <w:divsChild>
                                <w:div w:id="1662539487">
                                  <w:marLeft w:val="480"/>
                                  <w:marRight w:val="0"/>
                                  <w:marTop w:val="0"/>
                                  <w:marBottom w:val="240"/>
                                  <w:divBdr>
                                    <w:top w:val="none" w:sz="0" w:space="0" w:color="auto"/>
                                    <w:left w:val="none" w:sz="0" w:space="0" w:color="auto"/>
                                    <w:bottom w:val="none" w:sz="0" w:space="0" w:color="auto"/>
                                    <w:right w:val="none" w:sz="0" w:space="0" w:color="auto"/>
                                  </w:divBdr>
                                </w:div>
                              </w:divsChild>
                            </w:div>
                            <w:div w:id="1017148862">
                              <w:marLeft w:val="0"/>
                              <w:marRight w:val="0"/>
                              <w:marTop w:val="210"/>
                              <w:marBottom w:val="210"/>
                              <w:divBdr>
                                <w:top w:val="none" w:sz="0" w:space="0" w:color="auto"/>
                                <w:left w:val="none" w:sz="0" w:space="0" w:color="auto"/>
                                <w:bottom w:val="none" w:sz="0" w:space="0" w:color="auto"/>
                                <w:right w:val="none" w:sz="0" w:space="0" w:color="auto"/>
                              </w:divBdr>
                              <w:divsChild>
                                <w:div w:id="26417646">
                                  <w:marLeft w:val="480"/>
                                  <w:marRight w:val="0"/>
                                  <w:marTop w:val="0"/>
                                  <w:marBottom w:val="240"/>
                                  <w:divBdr>
                                    <w:top w:val="none" w:sz="0" w:space="0" w:color="auto"/>
                                    <w:left w:val="none" w:sz="0" w:space="0" w:color="auto"/>
                                    <w:bottom w:val="none" w:sz="0" w:space="0" w:color="auto"/>
                                    <w:right w:val="none" w:sz="0" w:space="0" w:color="auto"/>
                                  </w:divBdr>
                                </w:div>
                              </w:divsChild>
                            </w:div>
                            <w:div w:id="1460342857">
                              <w:marLeft w:val="0"/>
                              <w:marRight w:val="0"/>
                              <w:marTop w:val="210"/>
                              <w:marBottom w:val="210"/>
                              <w:divBdr>
                                <w:top w:val="none" w:sz="0" w:space="0" w:color="auto"/>
                                <w:left w:val="none" w:sz="0" w:space="0" w:color="auto"/>
                                <w:bottom w:val="none" w:sz="0" w:space="0" w:color="auto"/>
                                <w:right w:val="none" w:sz="0" w:space="0" w:color="auto"/>
                              </w:divBdr>
                              <w:divsChild>
                                <w:div w:id="882911671">
                                  <w:marLeft w:val="480"/>
                                  <w:marRight w:val="0"/>
                                  <w:marTop w:val="0"/>
                                  <w:marBottom w:val="240"/>
                                  <w:divBdr>
                                    <w:top w:val="none" w:sz="0" w:space="0" w:color="auto"/>
                                    <w:left w:val="none" w:sz="0" w:space="0" w:color="auto"/>
                                    <w:bottom w:val="none" w:sz="0" w:space="0" w:color="auto"/>
                                    <w:right w:val="none" w:sz="0" w:space="0" w:color="auto"/>
                                  </w:divBdr>
                                </w:div>
                              </w:divsChild>
                            </w:div>
                            <w:div w:id="1334995878">
                              <w:marLeft w:val="0"/>
                              <w:marRight w:val="0"/>
                              <w:marTop w:val="210"/>
                              <w:marBottom w:val="210"/>
                              <w:divBdr>
                                <w:top w:val="none" w:sz="0" w:space="0" w:color="auto"/>
                                <w:left w:val="none" w:sz="0" w:space="0" w:color="auto"/>
                                <w:bottom w:val="none" w:sz="0" w:space="0" w:color="auto"/>
                                <w:right w:val="none" w:sz="0" w:space="0" w:color="auto"/>
                              </w:divBdr>
                              <w:divsChild>
                                <w:div w:id="1271013347">
                                  <w:marLeft w:val="480"/>
                                  <w:marRight w:val="0"/>
                                  <w:marTop w:val="0"/>
                                  <w:marBottom w:val="240"/>
                                  <w:divBdr>
                                    <w:top w:val="none" w:sz="0" w:space="0" w:color="auto"/>
                                    <w:left w:val="none" w:sz="0" w:space="0" w:color="auto"/>
                                    <w:bottom w:val="none" w:sz="0" w:space="0" w:color="auto"/>
                                    <w:right w:val="none" w:sz="0" w:space="0" w:color="auto"/>
                                  </w:divBdr>
                                </w:div>
                              </w:divsChild>
                            </w:div>
                            <w:div w:id="1318460452">
                              <w:marLeft w:val="0"/>
                              <w:marRight w:val="0"/>
                              <w:marTop w:val="210"/>
                              <w:marBottom w:val="0"/>
                              <w:divBdr>
                                <w:top w:val="none" w:sz="0" w:space="0" w:color="auto"/>
                                <w:left w:val="none" w:sz="0" w:space="0" w:color="auto"/>
                                <w:bottom w:val="none" w:sz="0" w:space="0" w:color="auto"/>
                                <w:right w:val="none" w:sz="0" w:space="0" w:color="auto"/>
                              </w:divBdr>
                              <w:divsChild>
                                <w:div w:id="157412560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916014208">
                  <w:marLeft w:val="0"/>
                  <w:marRight w:val="0"/>
                  <w:marTop w:val="210"/>
                  <w:marBottom w:val="210"/>
                  <w:divBdr>
                    <w:top w:val="none" w:sz="0" w:space="0" w:color="auto"/>
                    <w:left w:val="none" w:sz="0" w:space="0" w:color="auto"/>
                    <w:bottom w:val="none" w:sz="0" w:space="0" w:color="auto"/>
                    <w:right w:val="none" w:sz="0" w:space="0" w:color="auto"/>
                  </w:divBdr>
                  <w:divsChild>
                    <w:div w:id="1915773970">
                      <w:marLeft w:val="480"/>
                      <w:marRight w:val="0"/>
                      <w:marTop w:val="0"/>
                      <w:marBottom w:val="240"/>
                      <w:divBdr>
                        <w:top w:val="none" w:sz="0" w:space="0" w:color="auto"/>
                        <w:left w:val="none" w:sz="0" w:space="0" w:color="auto"/>
                        <w:bottom w:val="none" w:sz="0" w:space="0" w:color="auto"/>
                        <w:right w:val="none" w:sz="0" w:space="0" w:color="auto"/>
                      </w:divBdr>
                    </w:div>
                  </w:divsChild>
                </w:div>
                <w:div w:id="1462306406">
                  <w:marLeft w:val="0"/>
                  <w:marRight w:val="0"/>
                  <w:marTop w:val="210"/>
                  <w:marBottom w:val="210"/>
                  <w:divBdr>
                    <w:top w:val="none" w:sz="0" w:space="0" w:color="auto"/>
                    <w:left w:val="none" w:sz="0" w:space="0" w:color="auto"/>
                    <w:bottom w:val="none" w:sz="0" w:space="0" w:color="auto"/>
                    <w:right w:val="none" w:sz="0" w:space="0" w:color="auto"/>
                  </w:divBdr>
                  <w:divsChild>
                    <w:div w:id="33772719">
                      <w:marLeft w:val="480"/>
                      <w:marRight w:val="0"/>
                      <w:marTop w:val="0"/>
                      <w:marBottom w:val="240"/>
                      <w:divBdr>
                        <w:top w:val="none" w:sz="0" w:space="0" w:color="auto"/>
                        <w:left w:val="none" w:sz="0" w:space="0" w:color="auto"/>
                        <w:bottom w:val="none" w:sz="0" w:space="0" w:color="auto"/>
                        <w:right w:val="none" w:sz="0" w:space="0" w:color="auto"/>
                      </w:divBdr>
                    </w:div>
                  </w:divsChild>
                </w:div>
                <w:div w:id="1234049143">
                  <w:marLeft w:val="0"/>
                  <w:marRight w:val="0"/>
                  <w:marTop w:val="210"/>
                  <w:marBottom w:val="210"/>
                  <w:divBdr>
                    <w:top w:val="none" w:sz="0" w:space="0" w:color="auto"/>
                    <w:left w:val="none" w:sz="0" w:space="0" w:color="auto"/>
                    <w:bottom w:val="none" w:sz="0" w:space="0" w:color="auto"/>
                    <w:right w:val="none" w:sz="0" w:space="0" w:color="auto"/>
                  </w:divBdr>
                  <w:divsChild>
                    <w:div w:id="140342752">
                      <w:marLeft w:val="480"/>
                      <w:marRight w:val="0"/>
                      <w:marTop w:val="0"/>
                      <w:marBottom w:val="240"/>
                      <w:divBdr>
                        <w:top w:val="none" w:sz="0" w:space="0" w:color="auto"/>
                        <w:left w:val="none" w:sz="0" w:space="0" w:color="auto"/>
                        <w:bottom w:val="none" w:sz="0" w:space="0" w:color="auto"/>
                        <w:right w:val="none" w:sz="0" w:space="0" w:color="auto"/>
                      </w:divBdr>
                    </w:div>
                  </w:divsChild>
                </w:div>
                <w:div w:id="322243005">
                  <w:marLeft w:val="0"/>
                  <w:marRight w:val="0"/>
                  <w:marTop w:val="210"/>
                  <w:marBottom w:val="210"/>
                  <w:divBdr>
                    <w:top w:val="none" w:sz="0" w:space="0" w:color="auto"/>
                    <w:left w:val="none" w:sz="0" w:space="0" w:color="auto"/>
                    <w:bottom w:val="none" w:sz="0" w:space="0" w:color="auto"/>
                    <w:right w:val="none" w:sz="0" w:space="0" w:color="auto"/>
                  </w:divBdr>
                  <w:divsChild>
                    <w:div w:id="610665826">
                      <w:marLeft w:val="480"/>
                      <w:marRight w:val="0"/>
                      <w:marTop w:val="0"/>
                      <w:marBottom w:val="240"/>
                      <w:divBdr>
                        <w:top w:val="none" w:sz="0" w:space="0" w:color="auto"/>
                        <w:left w:val="none" w:sz="0" w:space="0" w:color="auto"/>
                        <w:bottom w:val="none" w:sz="0" w:space="0" w:color="auto"/>
                        <w:right w:val="none" w:sz="0" w:space="0" w:color="auto"/>
                      </w:divBdr>
                    </w:div>
                  </w:divsChild>
                </w:div>
                <w:div w:id="1153762286">
                  <w:marLeft w:val="0"/>
                  <w:marRight w:val="0"/>
                  <w:marTop w:val="210"/>
                  <w:marBottom w:val="210"/>
                  <w:divBdr>
                    <w:top w:val="none" w:sz="0" w:space="0" w:color="auto"/>
                    <w:left w:val="none" w:sz="0" w:space="0" w:color="auto"/>
                    <w:bottom w:val="none" w:sz="0" w:space="0" w:color="auto"/>
                    <w:right w:val="none" w:sz="0" w:space="0" w:color="auto"/>
                  </w:divBdr>
                  <w:divsChild>
                    <w:div w:id="259028418">
                      <w:marLeft w:val="480"/>
                      <w:marRight w:val="0"/>
                      <w:marTop w:val="0"/>
                      <w:marBottom w:val="240"/>
                      <w:divBdr>
                        <w:top w:val="none" w:sz="0" w:space="0" w:color="auto"/>
                        <w:left w:val="none" w:sz="0" w:space="0" w:color="auto"/>
                        <w:bottom w:val="none" w:sz="0" w:space="0" w:color="auto"/>
                        <w:right w:val="none" w:sz="0" w:space="0" w:color="auto"/>
                      </w:divBdr>
                    </w:div>
                  </w:divsChild>
                </w:div>
                <w:div w:id="395710111">
                  <w:marLeft w:val="0"/>
                  <w:marRight w:val="0"/>
                  <w:marTop w:val="210"/>
                  <w:marBottom w:val="210"/>
                  <w:divBdr>
                    <w:top w:val="none" w:sz="0" w:space="0" w:color="auto"/>
                    <w:left w:val="none" w:sz="0" w:space="0" w:color="auto"/>
                    <w:bottom w:val="none" w:sz="0" w:space="0" w:color="auto"/>
                    <w:right w:val="none" w:sz="0" w:space="0" w:color="auto"/>
                  </w:divBdr>
                  <w:divsChild>
                    <w:div w:id="935551614">
                      <w:marLeft w:val="480"/>
                      <w:marRight w:val="0"/>
                      <w:marTop w:val="0"/>
                      <w:marBottom w:val="240"/>
                      <w:divBdr>
                        <w:top w:val="none" w:sz="0" w:space="0" w:color="auto"/>
                        <w:left w:val="none" w:sz="0" w:space="0" w:color="auto"/>
                        <w:bottom w:val="none" w:sz="0" w:space="0" w:color="auto"/>
                        <w:right w:val="none" w:sz="0" w:space="0" w:color="auto"/>
                      </w:divBdr>
                    </w:div>
                  </w:divsChild>
                </w:div>
                <w:div w:id="2064012577">
                  <w:marLeft w:val="0"/>
                  <w:marRight w:val="0"/>
                  <w:marTop w:val="210"/>
                  <w:marBottom w:val="210"/>
                  <w:divBdr>
                    <w:top w:val="none" w:sz="0" w:space="0" w:color="auto"/>
                    <w:left w:val="none" w:sz="0" w:space="0" w:color="auto"/>
                    <w:bottom w:val="none" w:sz="0" w:space="0" w:color="auto"/>
                    <w:right w:val="none" w:sz="0" w:space="0" w:color="auto"/>
                  </w:divBdr>
                  <w:divsChild>
                    <w:div w:id="1948612730">
                      <w:marLeft w:val="480"/>
                      <w:marRight w:val="0"/>
                      <w:marTop w:val="0"/>
                      <w:marBottom w:val="240"/>
                      <w:divBdr>
                        <w:top w:val="none" w:sz="0" w:space="0" w:color="auto"/>
                        <w:left w:val="none" w:sz="0" w:space="0" w:color="auto"/>
                        <w:bottom w:val="none" w:sz="0" w:space="0" w:color="auto"/>
                        <w:right w:val="none" w:sz="0" w:space="0" w:color="auto"/>
                      </w:divBdr>
                    </w:div>
                  </w:divsChild>
                </w:div>
                <w:div w:id="1867255561">
                  <w:marLeft w:val="0"/>
                  <w:marRight w:val="0"/>
                  <w:marTop w:val="210"/>
                  <w:marBottom w:val="210"/>
                  <w:divBdr>
                    <w:top w:val="none" w:sz="0" w:space="0" w:color="auto"/>
                    <w:left w:val="none" w:sz="0" w:space="0" w:color="auto"/>
                    <w:bottom w:val="none" w:sz="0" w:space="0" w:color="auto"/>
                    <w:right w:val="none" w:sz="0" w:space="0" w:color="auto"/>
                  </w:divBdr>
                  <w:divsChild>
                    <w:div w:id="1728139266">
                      <w:marLeft w:val="480"/>
                      <w:marRight w:val="0"/>
                      <w:marTop w:val="0"/>
                      <w:marBottom w:val="240"/>
                      <w:divBdr>
                        <w:top w:val="none" w:sz="0" w:space="0" w:color="auto"/>
                        <w:left w:val="none" w:sz="0" w:space="0" w:color="auto"/>
                        <w:bottom w:val="none" w:sz="0" w:space="0" w:color="auto"/>
                        <w:right w:val="none" w:sz="0" w:space="0" w:color="auto"/>
                      </w:divBdr>
                    </w:div>
                  </w:divsChild>
                </w:div>
                <w:div w:id="1563130501">
                  <w:marLeft w:val="0"/>
                  <w:marRight w:val="0"/>
                  <w:marTop w:val="210"/>
                  <w:marBottom w:val="210"/>
                  <w:divBdr>
                    <w:top w:val="none" w:sz="0" w:space="0" w:color="auto"/>
                    <w:left w:val="none" w:sz="0" w:space="0" w:color="auto"/>
                    <w:bottom w:val="none" w:sz="0" w:space="0" w:color="auto"/>
                    <w:right w:val="none" w:sz="0" w:space="0" w:color="auto"/>
                  </w:divBdr>
                  <w:divsChild>
                    <w:div w:id="1725254393">
                      <w:marLeft w:val="480"/>
                      <w:marRight w:val="0"/>
                      <w:marTop w:val="0"/>
                      <w:marBottom w:val="240"/>
                      <w:divBdr>
                        <w:top w:val="none" w:sz="0" w:space="0" w:color="auto"/>
                        <w:left w:val="none" w:sz="0" w:space="0" w:color="auto"/>
                        <w:bottom w:val="none" w:sz="0" w:space="0" w:color="auto"/>
                        <w:right w:val="none" w:sz="0" w:space="0" w:color="auto"/>
                      </w:divBdr>
                    </w:div>
                  </w:divsChild>
                </w:div>
                <w:div w:id="974994558">
                  <w:marLeft w:val="0"/>
                  <w:marRight w:val="0"/>
                  <w:marTop w:val="210"/>
                  <w:marBottom w:val="210"/>
                  <w:divBdr>
                    <w:top w:val="none" w:sz="0" w:space="0" w:color="auto"/>
                    <w:left w:val="none" w:sz="0" w:space="0" w:color="auto"/>
                    <w:bottom w:val="none" w:sz="0" w:space="0" w:color="auto"/>
                    <w:right w:val="none" w:sz="0" w:space="0" w:color="auto"/>
                  </w:divBdr>
                  <w:divsChild>
                    <w:div w:id="1976787055">
                      <w:marLeft w:val="480"/>
                      <w:marRight w:val="0"/>
                      <w:marTop w:val="0"/>
                      <w:marBottom w:val="240"/>
                      <w:divBdr>
                        <w:top w:val="none" w:sz="0" w:space="0" w:color="auto"/>
                        <w:left w:val="none" w:sz="0" w:space="0" w:color="auto"/>
                        <w:bottom w:val="none" w:sz="0" w:space="0" w:color="auto"/>
                        <w:right w:val="none" w:sz="0" w:space="0" w:color="auto"/>
                      </w:divBdr>
                    </w:div>
                  </w:divsChild>
                </w:div>
                <w:div w:id="1238056229">
                  <w:marLeft w:val="0"/>
                  <w:marRight w:val="0"/>
                  <w:marTop w:val="210"/>
                  <w:marBottom w:val="0"/>
                  <w:divBdr>
                    <w:top w:val="none" w:sz="0" w:space="0" w:color="auto"/>
                    <w:left w:val="none" w:sz="0" w:space="0" w:color="auto"/>
                    <w:bottom w:val="none" w:sz="0" w:space="0" w:color="auto"/>
                    <w:right w:val="none" w:sz="0" w:space="0" w:color="auto"/>
                  </w:divBdr>
                  <w:divsChild>
                    <w:div w:id="1218585364">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52336116">
          <w:marLeft w:val="0"/>
          <w:marRight w:val="0"/>
          <w:marTop w:val="480"/>
          <w:marBottom w:val="60"/>
          <w:divBdr>
            <w:top w:val="none" w:sz="0" w:space="0" w:color="auto"/>
            <w:left w:val="none" w:sz="0" w:space="0" w:color="auto"/>
            <w:bottom w:val="none" w:sz="0" w:space="0" w:color="auto"/>
            <w:right w:val="none" w:sz="0" w:space="0" w:color="auto"/>
          </w:divBdr>
        </w:div>
        <w:div w:id="1216702298">
          <w:marLeft w:val="0"/>
          <w:marRight w:val="0"/>
          <w:marTop w:val="0"/>
          <w:marBottom w:val="0"/>
          <w:divBdr>
            <w:top w:val="none" w:sz="0" w:space="0" w:color="auto"/>
            <w:left w:val="none" w:sz="0" w:space="0" w:color="auto"/>
            <w:bottom w:val="none" w:sz="0" w:space="0" w:color="auto"/>
            <w:right w:val="none" w:sz="0" w:space="0" w:color="auto"/>
          </w:divBdr>
          <w:divsChild>
            <w:div w:id="724108613">
              <w:marLeft w:val="0"/>
              <w:marRight w:val="0"/>
              <w:marTop w:val="0"/>
              <w:marBottom w:val="210"/>
              <w:divBdr>
                <w:top w:val="none" w:sz="0" w:space="0" w:color="auto"/>
                <w:left w:val="none" w:sz="0" w:space="0" w:color="auto"/>
                <w:bottom w:val="none" w:sz="0" w:space="0" w:color="auto"/>
                <w:right w:val="none" w:sz="0" w:space="0" w:color="auto"/>
              </w:divBdr>
            </w:div>
            <w:div w:id="1595700654">
              <w:marLeft w:val="0"/>
              <w:marRight w:val="0"/>
              <w:marTop w:val="0"/>
              <w:marBottom w:val="0"/>
              <w:divBdr>
                <w:top w:val="none" w:sz="0" w:space="0" w:color="auto"/>
                <w:left w:val="none" w:sz="0" w:space="0" w:color="auto"/>
                <w:bottom w:val="none" w:sz="0" w:space="0" w:color="auto"/>
                <w:right w:val="none" w:sz="0" w:space="0" w:color="auto"/>
              </w:divBdr>
              <w:divsChild>
                <w:div w:id="757755702">
                  <w:marLeft w:val="0"/>
                  <w:marRight w:val="0"/>
                  <w:marTop w:val="210"/>
                  <w:marBottom w:val="210"/>
                  <w:divBdr>
                    <w:top w:val="none" w:sz="0" w:space="0" w:color="auto"/>
                    <w:left w:val="none" w:sz="0" w:space="0" w:color="auto"/>
                    <w:bottom w:val="none" w:sz="0" w:space="0" w:color="auto"/>
                    <w:right w:val="none" w:sz="0" w:space="0" w:color="auto"/>
                  </w:divBdr>
                  <w:divsChild>
                    <w:div w:id="593973698">
                      <w:marLeft w:val="480"/>
                      <w:marRight w:val="0"/>
                      <w:marTop w:val="0"/>
                      <w:marBottom w:val="240"/>
                      <w:divBdr>
                        <w:top w:val="none" w:sz="0" w:space="0" w:color="auto"/>
                        <w:left w:val="none" w:sz="0" w:space="0" w:color="auto"/>
                        <w:bottom w:val="none" w:sz="0" w:space="0" w:color="auto"/>
                        <w:right w:val="none" w:sz="0" w:space="0" w:color="auto"/>
                      </w:divBdr>
                    </w:div>
                  </w:divsChild>
                </w:div>
                <w:div w:id="1951543598">
                  <w:marLeft w:val="0"/>
                  <w:marRight w:val="0"/>
                  <w:marTop w:val="210"/>
                  <w:marBottom w:val="210"/>
                  <w:divBdr>
                    <w:top w:val="none" w:sz="0" w:space="0" w:color="auto"/>
                    <w:left w:val="none" w:sz="0" w:space="0" w:color="auto"/>
                    <w:bottom w:val="none" w:sz="0" w:space="0" w:color="auto"/>
                    <w:right w:val="none" w:sz="0" w:space="0" w:color="auto"/>
                  </w:divBdr>
                  <w:divsChild>
                    <w:div w:id="567425581">
                      <w:marLeft w:val="480"/>
                      <w:marRight w:val="0"/>
                      <w:marTop w:val="0"/>
                      <w:marBottom w:val="240"/>
                      <w:divBdr>
                        <w:top w:val="none" w:sz="0" w:space="0" w:color="auto"/>
                        <w:left w:val="none" w:sz="0" w:space="0" w:color="auto"/>
                        <w:bottom w:val="none" w:sz="0" w:space="0" w:color="auto"/>
                        <w:right w:val="none" w:sz="0" w:space="0" w:color="auto"/>
                      </w:divBdr>
                    </w:div>
                  </w:divsChild>
                </w:div>
                <w:div w:id="1448504151">
                  <w:marLeft w:val="0"/>
                  <w:marRight w:val="0"/>
                  <w:marTop w:val="210"/>
                  <w:marBottom w:val="210"/>
                  <w:divBdr>
                    <w:top w:val="none" w:sz="0" w:space="0" w:color="auto"/>
                    <w:left w:val="none" w:sz="0" w:space="0" w:color="auto"/>
                    <w:bottom w:val="none" w:sz="0" w:space="0" w:color="auto"/>
                    <w:right w:val="none" w:sz="0" w:space="0" w:color="auto"/>
                  </w:divBdr>
                  <w:divsChild>
                    <w:div w:id="965817807">
                      <w:marLeft w:val="480"/>
                      <w:marRight w:val="0"/>
                      <w:marTop w:val="0"/>
                      <w:marBottom w:val="240"/>
                      <w:divBdr>
                        <w:top w:val="none" w:sz="0" w:space="0" w:color="auto"/>
                        <w:left w:val="none" w:sz="0" w:space="0" w:color="auto"/>
                        <w:bottom w:val="none" w:sz="0" w:space="0" w:color="auto"/>
                        <w:right w:val="none" w:sz="0" w:space="0" w:color="auto"/>
                      </w:divBdr>
                    </w:div>
                  </w:divsChild>
                </w:div>
                <w:div w:id="402800002">
                  <w:marLeft w:val="0"/>
                  <w:marRight w:val="0"/>
                  <w:marTop w:val="210"/>
                  <w:marBottom w:val="210"/>
                  <w:divBdr>
                    <w:top w:val="none" w:sz="0" w:space="0" w:color="auto"/>
                    <w:left w:val="none" w:sz="0" w:space="0" w:color="auto"/>
                    <w:bottom w:val="none" w:sz="0" w:space="0" w:color="auto"/>
                    <w:right w:val="none" w:sz="0" w:space="0" w:color="auto"/>
                  </w:divBdr>
                  <w:divsChild>
                    <w:div w:id="175309858">
                      <w:marLeft w:val="480"/>
                      <w:marRight w:val="0"/>
                      <w:marTop w:val="0"/>
                      <w:marBottom w:val="240"/>
                      <w:divBdr>
                        <w:top w:val="none" w:sz="0" w:space="0" w:color="auto"/>
                        <w:left w:val="none" w:sz="0" w:space="0" w:color="auto"/>
                        <w:bottom w:val="none" w:sz="0" w:space="0" w:color="auto"/>
                        <w:right w:val="none" w:sz="0" w:space="0" w:color="auto"/>
                      </w:divBdr>
                    </w:div>
                  </w:divsChild>
                </w:div>
                <w:div w:id="33972063">
                  <w:marLeft w:val="0"/>
                  <w:marRight w:val="0"/>
                  <w:marTop w:val="210"/>
                  <w:marBottom w:val="210"/>
                  <w:divBdr>
                    <w:top w:val="none" w:sz="0" w:space="0" w:color="auto"/>
                    <w:left w:val="none" w:sz="0" w:space="0" w:color="auto"/>
                    <w:bottom w:val="none" w:sz="0" w:space="0" w:color="auto"/>
                    <w:right w:val="none" w:sz="0" w:space="0" w:color="auto"/>
                  </w:divBdr>
                  <w:divsChild>
                    <w:div w:id="770590832">
                      <w:marLeft w:val="480"/>
                      <w:marRight w:val="0"/>
                      <w:marTop w:val="0"/>
                      <w:marBottom w:val="240"/>
                      <w:divBdr>
                        <w:top w:val="none" w:sz="0" w:space="0" w:color="auto"/>
                        <w:left w:val="none" w:sz="0" w:space="0" w:color="auto"/>
                        <w:bottom w:val="none" w:sz="0" w:space="0" w:color="auto"/>
                        <w:right w:val="none" w:sz="0" w:space="0" w:color="auto"/>
                      </w:divBdr>
                    </w:div>
                  </w:divsChild>
                </w:div>
                <w:div w:id="828522970">
                  <w:marLeft w:val="0"/>
                  <w:marRight w:val="0"/>
                  <w:marTop w:val="210"/>
                  <w:marBottom w:val="210"/>
                  <w:divBdr>
                    <w:top w:val="none" w:sz="0" w:space="0" w:color="auto"/>
                    <w:left w:val="none" w:sz="0" w:space="0" w:color="auto"/>
                    <w:bottom w:val="none" w:sz="0" w:space="0" w:color="auto"/>
                    <w:right w:val="none" w:sz="0" w:space="0" w:color="auto"/>
                  </w:divBdr>
                  <w:divsChild>
                    <w:div w:id="1623728322">
                      <w:marLeft w:val="480"/>
                      <w:marRight w:val="0"/>
                      <w:marTop w:val="0"/>
                      <w:marBottom w:val="240"/>
                      <w:divBdr>
                        <w:top w:val="none" w:sz="0" w:space="0" w:color="auto"/>
                        <w:left w:val="none" w:sz="0" w:space="0" w:color="auto"/>
                        <w:bottom w:val="none" w:sz="0" w:space="0" w:color="auto"/>
                        <w:right w:val="none" w:sz="0" w:space="0" w:color="auto"/>
                      </w:divBdr>
                    </w:div>
                  </w:divsChild>
                </w:div>
                <w:div w:id="627510497">
                  <w:marLeft w:val="0"/>
                  <w:marRight w:val="0"/>
                  <w:marTop w:val="210"/>
                  <w:marBottom w:val="210"/>
                  <w:divBdr>
                    <w:top w:val="none" w:sz="0" w:space="0" w:color="auto"/>
                    <w:left w:val="none" w:sz="0" w:space="0" w:color="auto"/>
                    <w:bottom w:val="none" w:sz="0" w:space="0" w:color="auto"/>
                    <w:right w:val="none" w:sz="0" w:space="0" w:color="auto"/>
                  </w:divBdr>
                  <w:divsChild>
                    <w:div w:id="1510945243">
                      <w:marLeft w:val="480"/>
                      <w:marRight w:val="0"/>
                      <w:marTop w:val="0"/>
                      <w:marBottom w:val="240"/>
                      <w:divBdr>
                        <w:top w:val="none" w:sz="0" w:space="0" w:color="auto"/>
                        <w:left w:val="none" w:sz="0" w:space="0" w:color="auto"/>
                        <w:bottom w:val="none" w:sz="0" w:space="0" w:color="auto"/>
                        <w:right w:val="none" w:sz="0" w:space="0" w:color="auto"/>
                      </w:divBdr>
                    </w:div>
                  </w:divsChild>
                </w:div>
                <w:div w:id="1809005342">
                  <w:marLeft w:val="0"/>
                  <w:marRight w:val="0"/>
                  <w:marTop w:val="210"/>
                  <w:marBottom w:val="210"/>
                  <w:divBdr>
                    <w:top w:val="none" w:sz="0" w:space="0" w:color="auto"/>
                    <w:left w:val="none" w:sz="0" w:space="0" w:color="auto"/>
                    <w:bottom w:val="none" w:sz="0" w:space="0" w:color="auto"/>
                    <w:right w:val="none" w:sz="0" w:space="0" w:color="auto"/>
                  </w:divBdr>
                  <w:divsChild>
                    <w:div w:id="240142464">
                      <w:marLeft w:val="480"/>
                      <w:marRight w:val="0"/>
                      <w:marTop w:val="0"/>
                      <w:marBottom w:val="240"/>
                      <w:divBdr>
                        <w:top w:val="none" w:sz="0" w:space="0" w:color="auto"/>
                        <w:left w:val="none" w:sz="0" w:space="0" w:color="auto"/>
                        <w:bottom w:val="none" w:sz="0" w:space="0" w:color="auto"/>
                        <w:right w:val="none" w:sz="0" w:space="0" w:color="auto"/>
                      </w:divBdr>
                    </w:div>
                  </w:divsChild>
                </w:div>
                <w:div w:id="1875266004">
                  <w:marLeft w:val="0"/>
                  <w:marRight w:val="0"/>
                  <w:marTop w:val="210"/>
                  <w:marBottom w:val="210"/>
                  <w:divBdr>
                    <w:top w:val="none" w:sz="0" w:space="0" w:color="auto"/>
                    <w:left w:val="none" w:sz="0" w:space="0" w:color="auto"/>
                    <w:bottom w:val="none" w:sz="0" w:space="0" w:color="auto"/>
                    <w:right w:val="none" w:sz="0" w:space="0" w:color="auto"/>
                  </w:divBdr>
                  <w:divsChild>
                    <w:div w:id="2055420301">
                      <w:marLeft w:val="480"/>
                      <w:marRight w:val="0"/>
                      <w:marTop w:val="0"/>
                      <w:marBottom w:val="240"/>
                      <w:divBdr>
                        <w:top w:val="none" w:sz="0" w:space="0" w:color="auto"/>
                        <w:left w:val="none" w:sz="0" w:space="0" w:color="auto"/>
                        <w:bottom w:val="none" w:sz="0" w:space="0" w:color="auto"/>
                        <w:right w:val="none" w:sz="0" w:space="0" w:color="auto"/>
                      </w:divBdr>
                    </w:div>
                  </w:divsChild>
                </w:div>
                <w:div w:id="967783676">
                  <w:marLeft w:val="0"/>
                  <w:marRight w:val="0"/>
                  <w:marTop w:val="210"/>
                  <w:marBottom w:val="210"/>
                  <w:divBdr>
                    <w:top w:val="none" w:sz="0" w:space="0" w:color="auto"/>
                    <w:left w:val="none" w:sz="0" w:space="0" w:color="auto"/>
                    <w:bottom w:val="none" w:sz="0" w:space="0" w:color="auto"/>
                    <w:right w:val="none" w:sz="0" w:space="0" w:color="auto"/>
                  </w:divBdr>
                  <w:divsChild>
                    <w:div w:id="1967663445">
                      <w:marLeft w:val="480"/>
                      <w:marRight w:val="0"/>
                      <w:marTop w:val="0"/>
                      <w:marBottom w:val="240"/>
                      <w:divBdr>
                        <w:top w:val="none" w:sz="0" w:space="0" w:color="auto"/>
                        <w:left w:val="none" w:sz="0" w:space="0" w:color="auto"/>
                        <w:bottom w:val="none" w:sz="0" w:space="0" w:color="auto"/>
                        <w:right w:val="none" w:sz="0" w:space="0" w:color="auto"/>
                      </w:divBdr>
                      <w:divsChild>
                        <w:div w:id="656029876">
                          <w:marLeft w:val="0"/>
                          <w:marRight w:val="0"/>
                          <w:marTop w:val="0"/>
                          <w:marBottom w:val="0"/>
                          <w:divBdr>
                            <w:top w:val="none" w:sz="0" w:space="0" w:color="auto"/>
                            <w:left w:val="none" w:sz="0" w:space="0" w:color="auto"/>
                            <w:bottom w:val="none" w:sz="0" w:space="0" w:color="auto"/>
                            <w:right w:val="none" w:sz="0" w:space="0" w:color="auto"/>
                          </w:divBdr>
                          <w:divsChild>
                            <w:div w:id="362436377">
                              <w:marLeft w:val="0"/>
                              <w:marRight w:val="0"/>
                              <w:marTop w:val="210"/>
                              <w:marBottom w:val="210"/>
                              <w:divBdr>
                                <w:top w:val="none" w:sz="0" w:space="0" w:color="auto"/>
                                <w:left w:val="none" w:sz="0" w:space="0" w:color="auto"/>
                                <w:bottom w:val="none" w:sz="0" w:space="0" w:color="auto"/>
                                <w:right w:val="none" w:sz="0" w:space="0" w:color="auto"/>
                              </w:divBdr>
                              <w:divsChild>
                                <w:div w:id="1529759493">
                                  <w:marLeft w:val="480"/>
                                  <w:marRight w:val="0"/>
                                  <w:marTop w:val="0"/>
                                  <w:marBottom w:val="240"/>
                                  <w:divBdr>
                                    <w:top w:val="none" w:sz="0" w:space="0" w:color="auto"/>
                                    <w:left w:val="none" w:sz="0" w:space="0" w:color="auto"/>
                                    <w:bottom w:val="none" w:sz="0" w:space="0" w:color="auto"/>
                                    <w:right w:val="none" w:sz="0" w:space="0" w:color="auto"/>
                                  </w:divBdr>
                                </w:div>
                              </w:divsChild>
                            </w:div>
                            <w:div w:id="2107387518">
                              <w:marLeft w:val="0"/>
                              <w:marRight w:val="0"/>
                              <w:marTop w:val="210"/>
                              <w:marBottom w:val="0"/>
                              <w:divBdr>
                                <w:top w:val="none" w:sz="0" w:space="0" w:color="auto"/>
                                <w:left w:val="none" w:sz="0" w:space="0" w:color="auto"/>
                                <w:bottom w:val="none" w:sz="0" w:space="0" w:color="auto"/>
                                <w:right w:val="none" w:sz="0" w:space="0" w:color="auto"/>
                              </w:divBdr>
                              <w:divsChild>
                                <w:div w:id="2021656326">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451781728">
                  <w:marLeft w:val="0"/>
                  <w:marRight w:val="0"/>
                  <w:marTop w:val="210"/>
                  <w:marBottom w:val="210"/>
                  <w:divBdr>
                    <w:top w:val="none" w:sz="0" w:space="0" w:color="auto"/>
                    <w:left w:val="none" w:sz="0" w:space="0" w:color="auto"/>
                    <w:bottom w:val="none" w:sz="0" w:space="0" w:color="auto"/>
                    <w:right w:val="none" w:sz="0" w:space="0" w:color="auto"/>
                  </w:divBdr>
                  <w:divsChild>
                    <w:div w:id="1094279063">
                      <w:marLeft w:val="480"/>
                      <w:marRight w:val="0"/>
                      <w:marTop w:val="0"/>
                      <w:marBottom w:val="240"/>
                      <w:divBdr>
                        <w:top w:val="none" w:sz="0" w:space="0" w:color="auto"/>
                        <w:left w:val="none" w:sz="0" w:space="0" w:color="auto"/>
                        <w:bottom w:val="none" w:sz="0" w:space="0" w:color="auto"/>
                        <w:right w:val="none" w:sz="0" w:space="0" w:color="auto"/>
                      </w:divBdr>
                    </w:div>
                  </w:divsChild>
                </w:div>
                <w:div w:id="1047952017">
                  <w:marLeft w:val="0"/>
                  <w:marRight w:val="0"/>
                  <w:marTop w:val="210"/>
                  <w:marBottom w:val="210"/>
                  <w:divBdr>
                    <w:top w:val="none" w:sz="0" w:space="0" w:color="auto"/>
                    <w:left w:val="none" w:sz="0" w:space="0" w:color="auto"/>
                    <w:bottom w:val="none" w:sz="0" w:space="0" w:color="auto"/>
                    <w:right w:val="none" w:sz="0" w:space="0" w:color="auto"/>
                  </w:divBdr>
                  <w:divsChild>
                    <w:div w:id="1210611011">
                      <w:marLeft w:val="480"/>
                      <w:marRight w:val="0"/>
                      <w:marTop w:val="0"/>
                      <w:marBottom w:val="240"/>
                      <w:divBdr>
                        <w:top w:val="none" w:sz="0" w:space="0" w:color="auto"/>
                        <w:left w:val="none" w:sz="0" w:space="0" w:color="auto"/>
                        <w:bottom w:val="none" w:sz="0" w:space="0" w:color="auto"/>
                        <w:right w:val="none" w:sz="0" w:space="0" w:color="auto"/>
                      </w:divBdr>
                      <w:divsChild>
                        <w:div w:id="1363899148">
                          <w:marLeft w:val="0"/>
                          <w:marRight w:val="0"/>
                          <w:marTop w:val="0"/>
                          <w:marBottom w:val="0"/>
                          <w:divBdr>
                            <w:top w:val="none" w:sz="0" w:space="0" w:color="auto"/>
                            <w:left w:val="none" w:sz="0" w:space="0" w:color="auto"/>
                            <w:bottom w:val="none" w:sz="0" w:space="0" w:color="auto"/>
                            <w:right w:val="none" w:sz="0" w:space="0" w:color="auto"/>
                          </w:divBdr>
                          <w:divsChild>
                            <w:div w:id="321814078">
                              <w:marLeft w:val="0"/>
                              <w:marRight w:val="0"/>
                              <w:marTop w:val="210"/>
                              <w:marBottom w:val="210"/>
                              <w:divBdr>
                                <w:top w:val="none" w:sz="0" w:space="0" w:color="auto"/>
                                <w:left w:val="none" w:sz="0" w:space="0" w:color="auto"/>
                                <w:bottom w:val="none" w:sz="0" w:space="0" w:color="auto"/>
                                <w:right w:val="none" w:sz="0" w:space="0" w:color="auto"/>
                              </w:divBdr>
                              <w:divsChild>
                                <w:div w:id="1917399871">
                                  <w:marLeft w:val="480"/>
                                  <w:marRight w:val="0"/>
                                  <w:marTop w:val="0"/>
                                  <w:marBottom w:val="240"/>
                                  <w:divBdr>
                                    <w:top w:val="none" w:sz="0" w:space="0" w:color="auto"/>
                                    <w:left w:val="none" w:sz="0" w:space="0" w:color="auto"/>
                                    <w:bottom w:val="none" w:sz="0" w:space="0" w:color="auto"/>
                                    <w:right w:val="none" w:sz="0" w:space="0" w:color="auto"/>
                                  </w:divBdr>
                                </w:div>
                              </w:divsChild>
                            </w:div>
                            <w:div w:id="1553540777">
                              <w:marLeft w:val="0"/>
                              <w:marRight w:val="0"/>
                              <w:marTop w:val="210"/>
                              <w:marBottom w:val="210"/>
                              <w:divBdr>
                                <w:top w:val="none" w:sz="0" w:space="0" w:color="auto"/>
                                <w:left w:val="none" w:sz="0" w:space="0" w:color="auto"/>
                                <w:bottom w:val="none" w:sz="0" w:space="0" w:color="auto"/>
                                <w:right w:val="none" w:sz="0" w:space="0" w:color="auto"/>
                              </w:divBdr>
                              <w:divsChild>
                                <w:div w:id="1242448533">
                                  <w:marLeft w:val="480"/>
                                  <w:marRight w:val="0"/>
                                  <w:marTop w:val="0"/>
                                  <w:marBottom w:val="240"/>
                                  <w:divBdr>
                                    <w:top w:val="none" w:sz="0" w:space="0" w:color="auto"/>
                                    <w:left w:val="none" w:sz="0" w:space="0" w:color="auto"/>
                                    <w:bottom w:val="none" w:sz="0" w:space="0" w:color="auto"/>
                                    <w:right w:val="none" w:sz="0" w:space="0" w:color="auto"/>
                                  </w:divBdr>
                                </w:div>
                              </w:divsChild>
                            </w:div>
                            <w:div w:id="142553943">
                              <w:marLeft w:val="0"/>
                              <w:marRight w:val="0"/>
                              <w:marTop w:val="210"/>
                              <w:marBottom w:val="210"/>
                              <w:divBdr>
                                <w:top w:val="none" w:sz="0" w:space="0" w:color="auto"/>
                                <w:left w:val="none" w:sz="0" w:space="0" w:color="auto"/>
                                <w:bottom w:val="none" w:sz="0" w:space="0" w:color="auto"/>
                                <w:right w:val="none" w:sz="0" w:space="0" w:color="auto"/>
                              </w:divBdr>
                              <w:divsChild>
                                <w:div w:id="961306884">
                                  <w:marLeft w:val="480"/>
                                  <w:marRight w:val="0"/>
                                  <w:marTop w:val="0"/>
                                  <w:marBottom w:val="240"/>
                                  <w:divBdr>
                                    <w:top w:val="none" w:sz="0" w:space="0" w:color="auto"/>
                                    <w:left w:val="none" w:sz="0" w:space="0" w:color="auto"/>
                                    <w:bottom w:val="none" w:sz="0" w:space="0" w:color="auto"/>
                                    <w:right w:val="none" w:sz="0" w:space="0" w:color="auto"/>
                                  </w:divBdr>
                                </w:div>
                              </w:divsChild>
                            </w:div>
                            <w:div w:id="51933474">
                              <w:marLeft w:val="0"/>
                              <w:marRight w:val="0"/>
                              <w:marTop w:val="210"/>
                              <w:marBottom w:val="0"/>
                              <w:divBdr>
                                <w:top w:val="none" w:sz="0" w:space="0" w:color="auto"/>
                                <w:left w:val="none" w:sz="0" w:space="0" w:color="auto"/>
                                <w:bottom w:val="none" w:sz="0" w:space="0" w:color="auto"/>
                                <w:right w:val="none" w:sz="0" w:space="0" w:color="auto"/>
                              </w:divBdr>
                              <w:divsChild>
                                <w:div w:id="8758892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90722784">
                  <w:marLeft w:val="0"/>
                  <w:marRight w:val="0"/>
                  <w:marTop w:val="210"/>
                  <w:marBottom w:val="210"/>
                  <w:divBdr>
                    <w:top w:val="none" w:sz="0" w:space="0" w:color="auto"/>
                    <w:left w:val="none" w:sz="0" w:space="0" w:color="auto"/>
                    <w:bottom w:val="none" w:sz="0" w:space="0" w:color="auto"/>
                    <w:right w:val="none" w:sz="0" w:space="0" w:color="auto"/>
                  </w:divBdr>
                  <w:divsChild>
                    <w:div w:id="114375997">
                      <w:marLeft w:val="480"/>
                      <w:marRight w:val="0"/>
                      <w:marTop w:val="0"/>
                      <w:marBottom w:val="240"/>
                      <w:divBdr>
                        <w:top w:val="none" w:sz="0" w:space="0" w:color="auto"/>
                        <w:left w:val="none" w:sz="0" w:space="0" w:color="auto"/>
                        <w:bottom w:val="none" w:sz="0" w:space="0" w:color="auto"/>
                        <w:right w:val="none" w:sz="0" w:space="0" w:color="auto"/>
                      </w:divBdr>
                      <w:divsChild>
                        <w:div w:id="1982536132">
                          <w:marLeft w:val="0"/>
                          <w:marRight w:val="0"/>
                          <w:marTop w:val="0"/>
                          <w:marBottom w:val="0"/>
                          <w:divBdr>
                            <w:top w:val="none" w:sz="0" w:space="0" w:color="auto"/>
                            <w:left w:val="none" w:sz="0" w:space="0" w:color="auto"/>
                            <w:bottom w:val="none" w:sz="0" w:space="0" w:color="auto"/>
                            <w:right w:val="none" w:sz="0" w:space="0" w:color="auto"/>
                          </w:divBdr>
                          <w:divsChild>
                            <w:div w:id="1042900957">
                              <w:marLeft w:val="0"/>
                              <w:marRight w:val="0"/>
                              <w:marTop w:val="210"/>
                              <w:marBottom w:val="210"/>
                              <w:divBdr>
                                <w:top w:val="none" w:sz="0" w:space="0" w:color="auto"/>
                                <w:left w:val="none" w:sz="0" w:space="0" w:color="auto"/>
                                <w:bottom w:val="none" w:sz="0" w:space="0" w:color="auto"/>
                                <w:right w:val="none" w:sz="0" w:space="0" w:color="auto"/>
                              </w:divBdr>
                              <w:divsChild>
                                <w:div w:id="818690914">
                                  <w:marLeft w:val="480"/>
                                  <w:marRight w:val="0"/>
                                  <w:marTop w:val="0"/>
                                  <w:marBottom w:val="240"/>
                                  <w:divBdr>
                                    <w:top w:val="none" w:sz="0" w:space="0" w:color="auto"/>
                                    <w:left w:val="none" w:sz="0" w:space="0" w:color="auto"/>
                                    <w:bottom w:val="none" w:sz="0" w:space="0" w:color="auto"/>
                                    <w:right w:val="none" w:sz="0" w:space="0" w:color="auto"/>
                                  </w:divBdr>
                                </w:div>
                              </w:divsChild>
                            </w:div>
                            <w:div w:id="1635868024">
                              <w:marLeft w:val="0"/>
                              <w:marRight w:val="0"/>
                              <w:marTop w:val="210"/>
                              <w:marBottom w:val="0"/>
                              <w:divBdr>
                                <w:top w:val="none" w:sz="0" w:space="0" w:color="auto"/>
                                <w:left w:val="none" w:sz="0" w:space="0" w:color="auto"/>
                                <w:bottom w:val="none" w:sz="0" w:space="0" w:color="auto"/>
                                <w:right w:val="none" w:sz="0" w:space="0" w:color="auto"/>
                              </w:divBdr>
                              <w:divsChild>
                                <w:div w:id="87551110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70764816">
                  <w:marLeft w:val="0"/>
                  <w:marRight w:val="0"/>
                  <w:marTop w:val="210"/>
                  <w:marBottom w:val="210"/>
                  <w:divBdr>
                    <w:top w:val="none" w:sz="0" w:space="0" w:color="auto"/>
                    <w:left w:val="none" w:sz="0" w:space="0" w:color="auto"/>
                    <w:bottom w:val="none" w:sz="0" w:space="0" w:color="auto"/>
                    <w:right w:val="none" w:sz="0" w:space="0" w:color="auto"/>
                  </w:divBdr>
                  <w:divsChild>
                    <w:div w:id="1355425799">
                      <w:marLeft w:val="480"/>
                      <w:marRight w:val="0"/>
                      <w:marTop w:val="0"/>
                      <w:marBottom w:val="240"/>
                      <w:divBdr>
                        <w:top w:val="none" w:sz="0" w:space="0" w:color="auto"/>
                        <w:left w:val="none" w:sz="0" w:space="0" w:color="auto"/>
                        <w:bottom w:val="none" w:sz="0" w:space="0" w:color="auto"/>
                        <w:right w:val="none" w:sz="0" w:space="0" w:color="auto"/>
                      </w:divBdr>
                    </w:div>
                  </w:divsChild>
                </w:div>
                <w:div w:id="1128626226">
                  <w:marLeft w:val="0"/>
                  <w:marRight w:val="0"/>
                  <w:marTop w:val="210"/>
                  <w:marBottom w:val="210"/>
                  <w:divBdr>
                    <w:top w:val="none" w:sz="0" w:space="0" w:color="auto"/>
                    <w:left w:val="none" w:sz="0" w:space="0" w:color="auto"/>
                    <w:bottom w:val="none" w:sz="0" w:space="0" w:color="auto"/>
                    <w:right w:val="none" w:sz="0" w:space="0" w:color="auto"/>
                  </w:divBdr>
                  <w:divsChild>
                    <w:div w:id="1367028097">
                      <w:marLeft w:val="480"/>
                      <w:marRight w:val="0"/>
                      <w:marTop w:val="0"/>
                      <w:marBottom w:val="240"/>
                      <w:divBdr>
                        <w:top w:val="none" w:sz="0" w:space="0" w:color="auto"/>
                        <w:left w:val="none" w:sz="0" w:space="0" w:color="auto"/>
                        <w:bottom w:val="none" w:sz="0" w:space="0" w:color="auto"/>
                        <w:right w:val="none" w:sz="0" w:space="0" w:color="auto"/>
                      </w:divBdr>
                    </w:div>
                  </w:divsChild>
                </w:div>
                <w:div w:id="1071076410">
                  <w:marLeft w:val="0"/>
                  <w:marRight w:val="0"/>
                  <w:marTop w:val="210"/>
                  <w:marBottom w:val="0"/>
                  <w:divBdr>
                    <w:top w:val="none" w:sz="0" w:space="0" w:color="auto"/>
                    <w:left w:val="none" w:sz="0" w:space="0" w:color="auto"/>
                    <w:bottom w:val="none" w:sz="0" w:space="0" w:color="auto"/>
                    <w:right w:val="none" w:sz="0" w:space="0" w:color="auto"/>
                  </w:divBdr>
                  <w:divsChild>
                    <w:div w:id="1099377171">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61487089">
          <w:marLeft w:val="0"/>
          <w:marRight w:val="0"/>
          <w:marTop w:val="480"/>
          <w:marBottom w:val="60"/>
          <w:divBdr>
            <w:top w:val="none" w:sz="0" w:space="0" w:color="auto"/>
            <w:left w:val="none" w:sz="0" w:space="0" w:color="auto"/>
            <w:bottom w:val="none" w:sz="0" w:space="0" w:color="auto"/>
            <w:right w:val="none" w:sz="0" w:space="0" w:color="auto"/>
          </w:divBdr>
        </w:div>
        <w:div w:id="707728539">
          <w:marLeft w:val="0"/>
          <w:marRight w:val="0"/>
          <w:marTop w:val="0"/>
          <w:marBottom w:val="0"/>
          <w:divBdr>
            <w:top w:val="none" w:sz="0" w:space="0" w:color="auto"/>
            <w:left w:val="none" w:sz="0" w:space="0" w:color="auto"/>
            <w:bottom w:val="none" w:sz="0" w:space="0" w:color="auto"/>
            <w:right w:val="none" w:sz="0" w:space="0" w:color="auto"/>
          </w:divBdr>
          <w:divsChild>
            <w:div w:id="919144730">
              <w:marLeft w:val="0"/>
              <w:marRight w:val="0"/>
              <w:marTop w:val="0"/>
              <w:marBottom w:val="210"/>
              <w:divBdr>
                <w:top w:val="none" w:sz="0" w:space="0" w:color="auto"/>
                <w:left w:val="none" w:sz="0" w:space="0" w:color="auto"/>
                <w:bottom w:val="none" w:sz="0" w:space="0" w:color="auto"/>
                <w:right w:val="none" w:sz="0" w:space="0" w:color="auto"/>
              </w:divBdr>
            </w:div>
            <w:div w:id="1581404847">
              <w:marLeft w:val="0"/>
              <w:marRight w:val="0"/>
              <w:marTop w:val="0"/>
              <w:marBottom w:val="0"/>
              <w:divBdr>
                <w:top w:val="none" w:sz="0" w:space="0" w:color="auto"/>
                <w:left w:val="none" w:sz="0" w:space="0" w:color="auto"/>
                <w:bottom w:val="none" w:sz="0" w:space="0" w:color="auto"/>
                <w:right w:val="none" w:sz="0" w:space="0" w:color="auto"/>
              </w:divBdr>
              <w:divsChild>
                <w:div w:id="80836912">
                  <w:marLeft w:val="0"/>
                  <w:marRight w:val="0"/>
                  <w:marTop w:val="210"/>
                  <w:marBottom w:val="210"/>
                  <w:divBdr>
                    <w:top w:val="none" w:sz="0" w:space="0" w:color="auto"/>
                    <w:left w:val="none" w:sz="0" w:space="0" w:color="auto"/>
                    <w:bottom w:val="none" w:sz="0" w:space="0" w:color="auto"/>
                    <w:right w:val="none" w:sz="0" w:space="0" w:color="auto"/>
                  </w:divBdr>
                  <w:divsChild>
                    <w:div w:id="583999450">
                      <w:marLeft w:val="480"/>
                      <w:marRight w:val="0"/>
                      <w:marTop w:val="0"/>
                      <w:marBottom w:val="240"/>
                      <w:divBdr>
                        <w:top w:val="none" w:sz="0" w:space="0" w:color="auto"/>
                        <w:left w:val="none" w:sz="0" w:space="0" w:color="auto"/>
                        <w:bottom w:val="none" w:sz="0" w:space="0" w:color="auto"/>
                        <w:right w:val="none" w:sz="0" w:space="0" w:color="auto"/>
                      </w:divBdr>
                    </w:div>
                  </w:divsChild>
                </w:div>
                <w:div w:id="766079361">
                  <w:marLeft w:val="0"/>
                  <w:marRight w:val="0"/>
                  <w:marTop w:val="210"/>
                  <w:marBottom w:val="210"/>
                  <w:divBdr>
                    <w:top w:val="none" w:sz="0" w:space="0" w:color="auto"/>
                    <w:left w:val="none" w:sz="0" w:space="0" w:color="auto"/>
                    <w:bottom w:val="none" w:sz="0" w:space="0" w:color="auto"/>
                    <w:right w:val="none" w:sz="0" w:space="0" w:color="auto"/>
                  </w:divBdr>
                  <w:divsChild>
                    <w:div w:id="1534532377">
                      <w:marLeft w:val="480"/>
                      <w:marRight w:val="0"/>
                      <w:marTop w:val="0"/>
                      <w:marBottom w:val="240"/>
                      <w:divBdr>
                        <w:top w:val="none" w:sz="0" w:space="0" w:color="auto"/>
                        <w:left w:val="none" w:sz="0" w:space="0" w:color="auto"/>
                        <w:bottom w:val="none" w:sz="0" w:space="0" w:color="auto"/>
                        <w:right w:val="none" w:sz="0" w:space="0" w:color="auto"/>
                      </w:divBdr>
                    </w:div>
                  </w:divsChild>
                </w:div>
                <w:div w:id="1987129318">
                  <w:marLeft w:val="0"/>
                  <w:marRight w:val="0"/>
                  <w:marTop w:val="210"/>
                  <w:marBottom w:val="210"/>
                  <w:divBdr>
                    <w:top w:val="none" w:sz="0" w:space="0" w:color="auto"/>
                    <w:left w:val="none" w:sz="0" w:space="0" w:color="auto"/>
                    <w:bottom w:val="none" w:sz="0" w:space="0" w:color="auto"/>
                    <w:right w:val="none" w:sz="0" w:space="0" w:color="auto"/>
                  </w:divBdr>
                  <w:divsChild>
                    <w:div w:id="216624943">
                      <w:marLeft w:val="480"/>
                      <w:marRight w:val="0"/>
                      <w:marTop w:val="0"/>
                      <w:marBottom w:val="240"/>
                      <w:divBdr>
                        <w:top w:val="none" w:sz="0" w:space="0" w:color="auto"/>
                        <w:left w:val="none" w:sz="0" w:space="0" w:color="auto"/>
                        <w:bottom w:val="none" w:sz="0" w:space="0" w:color="auto"/>
                        <w:right w:val="none" w:sz="0" w:space="0" w:color="auto"/>
                      </w:divBdr>
                    </w:div>
                  </w:divsChild>
                </w:div>
                <w:div w:id="507326103">
                  <w:marLeft w:val="0"/>
                  <w:marRight w:val="0"/>
                  <w:marTop w:val="210"/>
                  <w:marBottom w:val="210"/>
                  <w:divBdr>
                    <w:top w:val="none" w:sz="0" w:space="0" w:color="auto"/>
                    <w:left w:val="none" w:sz="0" w:space="0" w:color="auto"/>
                    <w:bottom w:val="none" w:sz="0" w:space="0" w:color="auto"/>
                    <w:right w:val="none" w:sz="0" w:space="0" w:color="auto"/>
                  </w:divBdr>
                  <w:divsChild>
                    <w:div w:id="480969432">
                      <w:marLeft w:val="480"/>
                      <w:marRight w:val="0"/>
                      <w:marTop w:val="0"/>
                      <w:marBottom w:val="240"/>
                      <w:divBdr>
                        <w:top w:val="none" w:sz="0" w:space="0" w:color="auto"/>
                        <w:left w:val="none" w:sz="0" w:space="0" w:color="auto"/>
                        <w:bottom w:val="none" w:sz="0" w:space="0" w:color="auto"/>
                        <w:right w:val="none" w:sz="0" w:space="0" w:color="auto"/>
                      </w:divBdr>
                    </w:div>
                  </w:divsChild>
                </w:div>
                <w:div w:id="1937323416">
                  <w:marLeft w:val="0"/>
                  <w:marRight w:val="0"/>
                  <w:marTop w:val="210"/>
                  <w:marBottom w:val="210"/>
                  <w:divBdr>
                    <w:top w:val="none" w:sz="0" w:space="0" w:color="auto"/>
                    <w:left w:val="none" w:sz="0" w:space="0" w:color="auto"/>
                    <w:bottom w:val="none" w:sz="0" w:space="0" w:color="auto"/>
                    <w:right w:val="none" w:sz="0" w:space="0" w:color="auto"/>
                  </w:divBdr>
                  <w:divsChild>
                    <w:div w:id="2016109865">
                      <w:marLeft w:val="480"/>
                      <w:marRight w:val="0"/>
                      <w:marTop w:val="0"/>
                      <w:marBottom w:val="240"/>
                      <w:divBdr>
                        <w:top w:val="none" w:sz="0" w:space="0" w:color="auto"/>
                        <w:left w:val="none" w:sz="0" w:space="0" w:color="auto"/>
                        <w:bottom w:val="none" w:sz="0" w:space="0" w:color="auto"/>
                        <w:right w:val="none" w:sz="0" w:space="0" w:color="auto"/>
                      </w:divBdr>
                    </w:div>
                  </w:divsChild>
                </w:div>
                <w:div w:id="967473893">
                  <w:marLeft w:val="0"/>
                  <w:marRight w:val="0"/>
                  <w:marTop w:val="210"/>
                  <w:marBottom w:val="0"/>
                  <w:divBdr>
                    <w:top w:val="none" w:sz="0" w:space="0" w:color="auto"/>
                    <w:left w:val="none" w:sz="0" w:space="0" w:color="auto"/>
                    <w:bottom w:val="none" w:sz="0" w:space="0" w:color="auto"/>
                    <w:right w:val="none" w:sz="0" w:space="0" w:color="auto"/>
                  </w:divBdr>
                  <w:divsChild>
                    <w:div w:id="85749940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14299614">
          <w:marLeft w:val="0"/>
          <w:marRight w:val="0"/>
          <w:marTop w:val="480"/>
          <w:marBottom w:val="60"/>
          <w:divBdr>
            <w:top w:val="none" w:sz="0" w:space="0" w:color="auto"/>
            <w:left w:val="none" w:sz="0" w:space="0" w:color="auto"/>
            <w:bottom w:val="none" w:sz="0" w:space="0" w:color="auto"/>
            <w:right w:val="none" w:sz="0" w:space="0" w:color="auto"/>
          </w:divBdr>
        </w:div>
        <w:div w:id="1895043042">
          <w:marLeft w:val="0"/>
          <w:marRight w:val="0"/>
          <w:marTop w:val="0"/>
          <w:marBottom w:val="0"/>
          <w:divBdr>
            <w:top w:val="none" w:sz="0" w:space="0" w:color="auto"/>
            <w:left w:val="none" w:sz="0" w:space="0" w:color="auto"/>
            <w:bottom w:val="none" w:sz="0" w:space="0" w:color="auto"/>
            <w:right w:val="none" w:sz="0" w:space="0" w:color="auto"/>
          </w:divBdr>
          <w:divsChild>
            <w:div w:id="1227882784">
              <w:marLeft w:val="0"/>
              <w:marRight w:val="0"/>
              <w:marTop w:val="0"/>
              <w:marBottom w:val="210"/>
              <w:divBdr>
                <w:top w:val="none" w:sz="0" w:space="0" w:color="auto"/>
                <w:left w:val="none" w:sz="0" w:space="0" w:color="auto"/>
                <w:bottom w:val="none" w:sz="0" w:space="0" w:color="auto"/>
                <w:right w:val="none" w:sz="0" w:space="0" w:color="auto"/>
              </w:divBdr>
            </w:div>
            <w:div w:id="990715405">
              <w:marLeft w:val="0"/>
              <w:marRight w:val="0"/>
              <w:marTop w:val="0"/>
              <w:marBottom w:val="0"/>
              <w:divBdr>
                <w:top w:val="none" w:sz="0" w:space="0" w:color="auto"/>
                <w:left w:val="none" w:sz="0" w:space="0" w:color="auto"/>
                <w:bottom w:val="none" w:sz="0" w:space="0" w:color="auto"/>
                <w:right w:val="none" w:sz="0" w:space="0" w:color="auto"/>
              </w:divBdr>
              <w:divsChild>
                <w:div w:id="692539855">
                  <w:marLeft w:val="0"/>
                  <w:marRight w:val="0"/>
                  <w:marTop w:val="210"/>
                  <w:marBottom w:val="210"/>
                  <w:divBdr>
                    <w:top w:val="none" w:sz="0" w:space="0" w:color="auto"/>
                    <w:left w:val="none" w:sz="0" w:space="0" w:color="auto"/>
                    <w:bottom w:val="none" w:sz="0" w:space="0" w:color="auto"/>
                    <w:right w:val="none" w:sz="0" w:space="0" w:color="auto"/>
                  </w:divBdr>
                  <w:divsChild>
                    <w:div w:id="848176238">
                      <w:marLeft w:val="480"/>
                      <w:marRight w:val="0"/>
                      <w:marTop w:val="0"/>
                      <w:marBottom w:val="240"/>
                      <w:divBdr>
                        <w:top w:val="none" w:sz="0" w:space="0" w:color="auto"/>
                        <w:left w:val="none" w:sz="0" w:space="0" w:color="auto"/>
                        <w:bottom w:val="none" w:sz="0" w:space="0" w:color="auto"/>
                        <w:right w:val="none" w:sz="0" w:space="0" w:color="auto"/>
                      </w:divBdr>
                    </w:div>
                  </w:divsChild>
                </w:div>
                <w:div w:id="1210604888">
                  <w:marLeft w:val="0"/>
                  <w:marRight w:val="0"/>
                  <w:marTop w:val="210"/>
                  <w:marBottom w:val="210"/>
                  <w:divBdr>
                    <w:top w:val="none" w:sz="0" w:space="0" w:color="auto"/>
                    <w:left w:val="none" w:sz="0" w:space="0" w:color="auto"/>
                    <w:bottom w:val="none" w:sz="0" w:space="0" w:color="auto"/>
                    <w:right w:val="none" w:sz="0" w:space="0" w:color="auto"/>
                  </w:divBdr>
                  <w:divsChild>
                    <w:div w:id="1339190929">
                      <w:marLeft w:val="480"/>
                      <w:marRight w:val="0"/>
                      <w:marTop w:val="0"/>
                      <w:marBottom w:val="240"/>
                      <w:divBdr>
                        <w:top w:val="none" w:sz="0" w:space="0" w:color="auto"/>
                        <w:left w:val="none" w:sz="0" w:space="0" w:color="auto"/>
                        <w:bottom w:val="none" w:sz="0" w:space="0" w:color="auto"/>
                        <w:right w:val="none" w:sz="0" w:space="0" w:color="auto"/>
                      </w:divBdr>
                      <w:divsChild>
                        <w:div w:id="199637215">
                          <w:marLeft w:val="0"/>
                          <w:marRight w:val="0"/>
                          <w:marTop w:val="0"/>
                          <w:marBottom w:val="0"/>
                          <w:divBdr>
                            <w:top w:val="none" w:sz="0" w:space="0" w:color="auto"/>
                            <w:left w:val="none" w:sz="0" w:space="0" w:color="auto"/>
                            <w:bottom w:val="none" w:sz="0" w:space="0" w:color="auto"/>
                            <w:right w:val="none" w:sz="0" w:space="0" w:color="auto"/>
                          </w:divBdr>
                          <w:divsChild>
                            <w:div w:id="1559198477">
                              <w:marLeft w:val="0"/>
                              <w:marRight w:val="0"/>
                              <w:marTop w:val="210"/>
                              <w:marBottom w:val="210"/>
                              <w:divBdr>
                                <w:top w:val="none" w:sz="0" w:space="0" w:color="auto"/>
                                <w:left w:val="none" w:sz="0" w:space="0" w:color="auto"/>
                                <w:bottom w:val="none" w:sz="0" w:space="0" w:color="auto"/>
                                <w:right w:val="none" w:sz="0" w:space="0" w:color="auto"/>
                              </w:divBdr>
                              <w:divsChild>
                                <w:div w:id="430974514">
                                  <w:marLeft w:val="480"/>
                                  <w:marRight w:val="0"/>
                                  <w:marTop w:val="0"/>
                                  <w:marBottom w:val="240"/>
                                  <w:divBdr>
                                    <w:top w:val="none" w:sz="0" w:space="0" w:color="auto"/>
                                    <w:left w:val="none" w:sz="0" w:space="0" w:color="auto"/>
                                    <w:bottom w:val="none" w:sz="0" w:space="0" w:color="auto"/>
                                    <w:right w:val="none" w:sz="0" w:space="0" w:color="auto"/>
                                  </w:divBdr>
                                </w:div>
                              </w:divsChild>
                            </w:div>
                            <w:div w:id="1159342281">
                              <w:marLeft w:val="0"/>
                              <w:marRight w:val="0"/>
                              <w:marTop w:val="210"/>
                              <w:marBottom w:val="210"/>
                              <w:divBdr>
                                <w:top w:val="none" w:sz="0" w:space="0" w:color="auto"/>
                                <w:left w:val="none" w:sz="0" w:space="0" w:color="auto"/>
                                <w:bottom w:val="none" w:sz="0" w:space="0" w:color="auto"/>
                                <w:right w:val="none" w:sz="0" w:space="0" w:color="auto"/>
                              </w:divBdr>
                              <w:divsChild>
                                <w:div w:id="1083912517">
                                  <w:marLeft w:val="480"/>
                                  <w:marRight w:val="0"/>
                                  <w:marTop w:val="0"/>
                                  <w:marBottom w:val="240"/>
                                  <w:divBdr>
                                    <w:top w:val="none" w:sz="0" w:space="0" w:color="auto"/>
                                    <w:left w:val="none" w:sz="0" w:space="0" w:color="auto"/>
                                    <w:bottom w:val="none" w:sz="0" w:space="0" w:color="auto"/>
                                    <w:right w:val="none" w:sz="0" w:space="0" w:color="auto"/>
                                  </w:divBdr>
                                </w:div>
                              </w:divsChild>
                            </w:div>
                            <w:div w:id="1034815720">
                              <w:marLeft w:val="0"/>
                              <w:marRight w:val="0"/>
                              <w:marTop w:val="210"/>
                              <w:marBottom w:val="210"/>
                              <w:divBdr>
                                <w:top w:val="none" w:sz="0" w:space="0" w:color="auto"/>
                                <w:left w:val="none" w:sz="0" w:space="0" w:color="auto"/>
                                <w:bottom w:val="none" w:sz="0" w:space="0" w:color="auto"/>
                                <w:right w:val="none" w:sz="0" w:space="0" w:color="auto"/>
                              </w:divBdr>
                              <w:divsChild>
                                <w:div w:id="764375400">
                                  <w:marLeft w:val="480"/>
                                  <w:marRight w:val="0"/>
                                  <w:marTop w:val="0"/>
                                  <w:marBottom w:val="240"/>
                                  <w:divBdr>
                                    <w:top w:val="none" w:sz="0" w:space="0" w:color="auto"/>
                                    <w:left w:val="none" w:sz="0" w:space="0" w:color="auto"/>
                                    <w:bottom w:val="none" w:sz="0" w:space="0" w:color="auto"/>
                                    <w:right w:val="none" w:sz="0" w:space="0" w:color="auto"/>
                                  </w:divBdr>
                                </w:div>
                              </w:divsChild>
                            </w:div>
                            <w:div w:id="971521657">
                              <w:marLeft w:val="0"/>
                              <w:marRight w:val="0"/>
                              <w:marTop w:val="210"/>
                              <w:marBottom w:val="210"/>
                              <w:divBdr>
                                <w:top w:val="none" w:sz="0" w:space="0" w:color="auto"/>
                                <w:left w:val="none" w:sz="0" w:space="0" w:color="auto"/>
                                <w:bottom w:val="none" w:sz="0" w:space="0" w:color="auto"/>
                                <w:right w:val="none" w:sz="0" w:space="0" w:color="auto"/>
                              </w:divBdr>
                              <w:divsChild>
                                <w:div w:id="758329379">
                                  <w:marLeft w:val="480"/>
                                  <w:marRight w:val="0"/>
                                  <w:marTop w:val="0"/>
                                  <w:marBottom w:val="240"/>
                                  <w:divBdr>
                                    <w:top w:val="none" w:sz="0" w:space="0" w:color="auto"/>
                                    <w:left w:val="none" w:sz="0" w:space="0" w:color="auto"/>
                                    <w:bottom w:val="none" w:sz="0" w:space="0" w:color="auto"/>
                                    <w:right w:val="none" w:sz="0" w:space="0" w:color="auto"/>
                                  </w:divBdr>
                                </w:div>
                              </w:divsChild>
                            </w:div>
                            <w:div w:id="1120415664">
                              <w:marLeft w:val="0"/>
                              <w:marRight w:val="0"/>
                              <w:marTop w:val="210"/>
                              <w:marBottom w:val="0"/>
                              <w:divBdr>
                                <w:top w:val="none" w:sz="0" w:space="0" w:color="auto"/>
                                <w:left w:val="none" w:sz="0" w:space="0" w:color="auto"/>
                                <w:bottom w:val="none" w:sz="0" w:space="0" w:color="auto"/>
                                <w:right w:val="none" w:sz="0" w:space="0" w:color="auto"/>
                              </w:divBdr>
                              <w:divsChild>
                                <w:div w:id="820266194">
                                  <w:marLeft w:val="480"/>
                                  <w:marRight w:val="0"/>
                                  <w:marTop w:val="0"/>
                                  <w:marBottom w:val="240"/>
                                  <w:divBdr>
                                    <w:top w:val="none" w:sz="0" w:space="0" w:color="auto"/>
                                    <w:left w:val="none" w:sz="0" w:space="0" w:color="auto"/>
                                    <w:bottom w:val="none" w:sz="0" w:space="0" w:color="auto"/>
                                    <w:right w:val="none" w:sz="0" w:space="0" w:color="auto"/>
                                  </w:divBdr>
                                  <w:divsChild>
                                    <w:div w:id="1068113793">
                                      <w:marLeft w:val="0"/>
                                      <w:marRight w:val="0"/>
                                      <w:marTop w:val="0"/>
                                      <w:marBottom w:val="0"/>
                                      <w:divBdr>
                                        <w:top w:val="none" w:sz="0" w:space="0" w:color="auto"/>
                                        <w:left w:val="none" w:sz="0" w:space="0" w:color="auto"/>
                                        <w:bottom w:val="none" w:sz="0" w:space="0" w:color="auto"/>
                                        <w:right w:val="none" w:sz="0" w:space="0" w:color="auto"/>
                                      </w:divBdr>
                                      <w:divsChild>
                                        <w:div w:id="666327825">
                                          <w:marLeft w:val="0"/>
                                          <w:marRight w:val="0"/>
                                          <w:marTop w:val="0"/>
                                          <w:marBottom w:val="0"/>
                                          <w:divBdr>
                                            <w:top w:val="none" w:sz="0" w:space="0" w:color="auto"/>
                                            <w:left w:val="none" w:sz="0" w:space="0" w:color="auto"/>
                                            <w:bottom w:val="none" w:sz="0" w:space="0" w:color="auto"/>
                                            <w:right w:val="none" w:sz="0" w:space="0" w:color="auto"/>
                                          </w:divBdr>
                                          <w:divsChild>
                                            <w:div w:id="120968707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500746">
                  <w:marLeft w:val="0"/>
                  <w:marRight w:val="0"/>
                  <w:marTop w:val="210"/>
                  <w:marBottom w:val="210"/>
                  <w:divBdr>
                    <w:top w:val="none" w:sz="0" w:space="0" w:color="auto"/>
                    <w:left w:val="none" w:sz="0" w:space="0" w:color="auto"/>
                    <w:bottom w:val="none" w:sz="0" w:space="0" w:color="auto"/>
                    <w:right w:val="none" w:sz="0" w:space="0" w:color="auto"/>
                  </w:divBdr>
                  <w:divsChild>
                    <w:div w:id="89587927">
                      <w:marLeft w:val="480"/>
                      <w:marRight w:val="0"/>
                      <w:marTop w:val="0"/>
                      <w:marBottom w:val="240"/>
                      <w:divBdr>
                        <w:top w:val="none" w:sz="0" w:space="0" w:color="auto"/>
                        <w:left w:val="none" w:sz="0" w:space="0" w:color="auto"/>
                        <w:bottom w:val="none" w:sz="0" w:space="0" w:color="auto"/>
                        <w:right w:val="none" w:sz="0" w:space="0" w:color="auto"/>
                      </w:divBdr>
                      <w:divsChild>
                        <w:div w:id="1682274649">
                          <w:marLeft w:val="0"/>
                          <w:marRight w:val="0"/>
                          <w:marTop w:val="0"/>
                          <w:marBottom w:val="0"/>
                          <w:divBdr>
                            <w:top w:val="none" w:sz="0" w:space="0" w:color="auto"/>
                            <w:left w:val="none" w:sz="0" w:space="0" w:color="auto"/>
                            <w:bottom w:val="none" w:sz="0" w:space="0" w:color="auto"/>
                            <w:right w:val="none" w:sz="0" w:space="0" w:color="auto"/>
                          </w:divBdr>
                          <w:divsChild>
                            <w:div w:id="876236997">
                              <w:marLeft w:val="0"/>
                              <w:marRight w:val="0"/>
                              <w:marTop w:val="210"/>
                              <w:marBottom w:val="210"/>
                              <w:divBdr>
                                <w:top w:val="none" w:sz="0" w:space="0" w:color="auto"/>
                                <w:left w:val="none" w:sz="0" w:space="0" w:color="auto"/>
                                <w:bottom w:val="none" w:sz="0" w:space="0" w:color="auto"/>
                                <w:right w:val="none" w:sz="0" w:space="0" w:color="auto"/>
                              </w:divBdr>
                              <w:divsChild>
                                <w:div w:id="206258242">
                                  <w:marLeft w:val="480"/>
                                  <w:marRight w:val="0"/>
                                  <w:marTop w:val="0"/>
                                  <w:marBottom w:val="240"/>
                                  <w:divBdr>
                                    <w:top w:val="none" w:sz="0" w:space="0" w:color="auto"/>
                                    <w:left w:val="none" w:sz="0" w:space="0" w:color="auto"/>
                                    <w:bottom w:val="none" w:sz="0" w:space="0" w:color="auto"/>
                                    <w:right w:val="none" w:sz="0" w:space="0" w:color="auto"/>
                                  </w:divBdr>
                                </w:div>
                              </w:divsChild>
                            </w:div>
                            <w:div w:id="1748653848">
                              <w:marLeft w:val="0"/>
                              <w:marRight w:val="0"/>
                              <w:marTop w:val="210"/>
                              <w:marBottom w:val="210"/>
                              <w:divBdr>
                                <w:top w:val="none" w:sz="0" w:space="0" w:color="auto"/>
                                <w:left w:val="none" w:sz="0" w:space="0" w:color="auto"/>
                                <w:bottom w:val="none" w:sz="0" w:space="0" w:color="auto"/>
                                <w:right w:val="none" w:sz="0" w:space="0" w:color="auto"/>
                              </w:divBdr>
                              <w:divsChild>
                                <w:div w:id="748767176">
                                  <w:marLeft w:val="480"/>
                                  <w:marRight w:val="0"/>
                                  <w:marTop w:val="0"/>
                                  <w:marBottom w:val="240"/>
                                  <w:divBdr>
                                    <w:top w:val="none" w:sz="0" w:space="0" w:color="auto"/>
                                    <w:left w:val="none" w:sz="0" w:space="0" w:color="auto"/>
                                    <w:bottom w:val="none" w:sz="0" w:space="0" w:color="auto"/>
                                    <w:right w:val="none" w:sz="0" w:space="0" w:color="auto"/>
                                  </w:divBdr>
                                </w:div>
                              </w:divsChild>
                            </w:div>
                            <w:div w:id="1698122902">
                              <w:marLeft w:val="0"/>
                              <w:marRight w:val="0"/>
                              <w:marTop w:val="210"/>
                              <w:marBottom w:val="210"/>
                              <w:divBdr>
                                <w:top w:val="none" w:sz="0" w:space="0" w:color="auto"/>
                                <w:left w:val="none" w:sz="0" w:space="0" w:color="auto"/>
                                <w:bottom w:val="none" w:sz="0" w:space="0" w:color="auto"/>
                                <w:right w:val="none" w:sz="0" w:space="0" w:color="auto"/>
                              </w:divBdr>
                              <w:divsChild>
                                <w:div w:id="1465732504">
                                  <w:marLeft w:val="480"/>
                                  <w:marRight w:val="0"/>
                                  <w:marTop w:val="0"/>
                                  <w:marBottom w:val="240"/>
                                  <w:divBdr>
                                    <w:top w:val="none" w:sz="0" w:space="0" w:color="auto"/>
                                    <w:left w:val="none" w:sz="0" w:space="0" w:color="auto"/>
                                    <w:bottom w:val="none" w:sz="0" w:space="0" w:color="auto"/>
                                    <w:right w:val="none" w:sz="0" w:space="0" w:color="auto"/>
                                  </w:divBdr>
                                </w:div>
                              </w:divsChild>
                            </w:div>
                            <w:div w:id="1660815623">
                              <w:marLeft w:val="0"/>
                              <w:marRight w:val="0"/>
                              <w:marTop w:val="210"/>
                              <w:marBottom w:val="210"/>
                              <w:divBdr>
                                <w:top w:val="none" w:sz="0" w:space="0" w:color="auto"/>
                                <w:left w:val="none" w:sz="0" w:space="0" w:color="auto"/>
                                <w:bottom w:val="none" w:sz="0" w:space="0" w:color="auto"/>
                                <w:right w:val="none" w:sz="0" w:space="0" w:color="auto"/>
                              </w:divBdr>
                              <w:divsChild>
                                <w:div w:id="579867662">
                                  <w:marLeft w:val="480"/>
                                  <w:marRight w:val="0"/>
                                  <w:marTop w:val="0"/>
                                  <w:marBottom w:val="240"/>
                                  <w:divBdr>
                                    <w:top w:val="none" w:sz="0" w:space="0" w:color="auto"/>
                                    <w:left w:val="none" w:sz="0" w:space="0" w:color="auto"/>
                                    <w:bottom w:val="none" w:sz="0" w:space="0" w:color="auto"/>
                                    <w:right w:val="none" w:sz="0" w:space="0" w:color="auto"/>
                                  </w:divBdr>
                                </w:div>
                              </w:divsChild>
                            </w:div>
                            <w:div w:id="1886484931">
                              <w:marLeft w:val="0"/>
                              <w:marRight w:val="0"/>
                              <w:marTop w:val="210"/>
                              <w:marBottom w:val="0"/>
                              <w:divBdr>
                                <w:top w:val="none" w:sz="0" w:space="0" w:color="auto"/>
                                <w:left w:val="none" w:sz="0" w:space="0" w:color="auto"/>
                                <w:bottom w:val="none" w:sz="0" w:space="0" w:color="auto"/>
                                <w:right w:val="none" w:sz="0" w:space="0" w:color="auto"/>
                              </w:divBdr>
                              <w:divsChild>
                                <w:div w:id="134212226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41322168">
                  <w:marLeft w:val="0"/>
                  <w:marRight w:val="0"/>
                  <w:marTop w:val="210"/>
                  <w:marBottom w:val="210"/>
                  <w:divBdr>
                    <w:top w:val="none" w:sz="0" w:space="0" w:color="auto"/>
                    <w:left w:val="none" w:sz="0" w:space="0" w:color="auto"/>
                    <w:bottom w:val="none" w:sz="0" w:space="0" w:color="auto"/>
                    <w:right w:val="none" w:sz="0" w:space="0" w:color="auto"/>
                  </w:divBdr>
                  <w:divsChild>
                    <w:div w:id="2036928126">
                      <w:marLeft w:val="480"/>
                      <w:marRight w:val="0"/>
                      <w:marTop w:val="0"/>
                      <w:marBottom w:val="240"/>
                      <w:divBdr>
                        <w:top w:val="none" w:sz="0" w:space="0" w:color="auto"/>
                        <w:left w:val="none" w:sz="0" w:space="0" w:color="auto"/>
                        <w:bottom w:val="none" w:sz="0" w:space="0" w:color="auto"/>
                        <w:right w:val="none" w:sz="0" w:space="0" w:color="auto"/>
                      </w:divBdr>
                      <w:divsChild>
                        <w:div w:id="2026513557">
                          <w:marLeft w:val="0"/>
                          <w:marRight w:val="0"/>
                          <w:marTop w:val="0"/>
                          <w:marBottom w:val="0"/>
                          <w:divBdr>
                            <w:top w:val="none" w:sz="0" w:space="0" w:color="auto"/>
                            <w:left w:val="none" w:sz="0" w:space="0" w:color="auto"/>
                            <w:bottom w:val="none" w:sz="0" w:space="0" w:color="auto"/>
                            <w:right w:val="none" w:sz="0" w:space="0" w:color="auto"/>
                          </w:divBdr>
                          <w:divsChild>
                            <w:div w:id="1857308112">
                              <w:marLeft w:val="0"/>
                              <w:marRight w:val="0"/>
                              <w:marTop w:val="210"/>
                              <w:marBottom w:val="210"/>
                              <w:divBdr>
                                <w:top w:val="none" w:sz="0" w:space="0" w:color="auto"/>
                                <w:left w:val="none" w:sz="0" w:space="0" w:color="auto"/>
                                <w:bottom w:val="none" w:sz="0" w:space="0" w:color="auto"/>
                                <w:right w:val="none" w:sz="0" w:space="0" w:color="auto"/>
                              </w:divBdr>
                              <w:divsChild>
                                <w:div w:id="721952783">
                                  <w:marLeft w:val="480"/>
                                  <w:marRight w:val="0"/>
                                  <w:marTop w:val="0"/>
                                  <w:marBottom w:val="240"/>
                                  <w:divBdr>
                                    <w:top w:val="none" w:sz="0" w:space="0" w:color="auto"/>
                                    <w:left w:val="none" w:sz="0" w:space="0" w:color="auto"/>
                                    <w:bottom w:val="none" w:sz="0" w:space="0" w:color="auto"/>
                                    <w:right w:val="none" w:sz="0" w:space="0" w:color="auto"/>
                                  </w:divBdr>
                                </w:div>
                              </w:divsChild>
                            </w:div>
                            <w:div w:id="1146779086">
                              <w:marLeft w:val="0"/>
                              <w:marRight w:val="0"/>
                              <w:marTop w:val="210"/>
                              <w:marBottom w:val="210"/>
                              <w:divBdr>
                                <w:top w:val="none" w:sz="0" w:space="0" w:color="auto"/>
                                <w:left w:val="none" w:sz="0" w:space="0" w:color="auto"/>
                                <w:bottom w:val="none" w:sz="0" w:space="0" w:color="auto"/>
                                <w:right w:val="none" w:sz="0" w:space="0" w:color="auto"/>
                              </w:divBdr>
                              <w:divsChild>
                                <w:div w:id="971447867">
                                  <w:marLeft w:val="480"/>
                                  <w:marRight w:val="0"/>
                                  <w:marTop w:val="0"/>
                                  <w:marBottom w:val="240"/>
                                  <w:divBdr>
                                    <w:top w:val="none" w:sz="0" w:space="0" w:color="auto"/>
                                    <w:left w:val="none" w:sz="0" w:space="0" w:color="auto"/>
                                    <w:bottom w:val="none" w:sz="0" w:space="0" w:color="auto"/>
                                    <w:right w:val="none" w:sz="0" w:space="0" w:color="auto"/>
                                  </w:divBdr>
                                  <w:divsChild>
                                    <w:div w:id="1187869185">
                                      <w:marLeft w:val="0"/>
                                      <w:marRight w:val="0"/>
                                      <w:marTop w:val="0"/>
                                      <w:marBottom w:val="0"/>
                                      <w:divBdr>
                                        <w:top w:val="none" w:sz="0" w:space="0" w:color="auto"/>
                                        <w:left w:val="none" w:sz="0" w:space="0" w:color="auto"/>
                                        <w:bottom w:val="none" w:sz="0" w:space="0" w:color="auto"/>
                                        <w:right w:val="none" w:sz="0" w:space="0" w:color="auto"/>
                                      </w:divBdr>
                                      <w:divsChild>
                                        <w:div w:id="1663509010">
                                          <w:marLeft w:val="0"/>
                                          <w:marRight w:val="0"/>
                                          <w:marTop w:val="210"/>
                                          <w:marBottom w:val="210"/>
                                          <w:divBdr>
                                            <w:top w:val="none" w:sz="0" w:space="0" w:color="auto"/>
                                            <w:left w:val="none" w:sz="0" w:space="0" w:color="auto"/>
                                            <w:bottom w:val="none" w:sz="0" w:space="0" w:color="auto"/>
                                            <w:right w:val="none" w:sz="0" w:space="0" w:color="auto"/>
                                          </w:divBdr>
                                          <w:divsChild>
                                            <w:div w:id="1757896226">
                                              <w:marLeft w:val="480"/>
                                              <w:marRight w:val="0"/>
                                              <w:marTop w:val="0"/>
                                              <w:marBottom w:val="240"/>
                                              <w:divBdr>
                                                <w:top w:val="none" w:sz="0" w:space="0" w:color="auto"/>
                                                <w:left w:val="none" w:sz="0" w:space="0" w:color="auto"/>
                                                <w:bottom w:val="none" w:sz="0" w:space="0" w:color="auto"/>
                                                <w:right w:val="none" w:sz="0" w:space="0" w:color="auto"/>
                                              </w:divBdr>
                                            </w:div>
                                          </w:divsChild>
                                        </w:div>
                                        <w:div w:id="179588473">
                                          <w:marLeft w:val="0"/>
                                          <w:marRight w:val="0"/>
                                          <w:marTop w:val="210"/>
                                          <w:marBottom w:val="0"/>
                                          <w:divBdr>
                                            <w:top w:val="none" w:sz="0" w:space="0" w:color="auto"/>
                                            <w:left w:val="none" w:sz="0" w:space="0" w:color="auto"/>
                                            <w:bottom w:val="none" w:sz="0" w:space="0" w:color="auto"/>
                                            <w:right w:val="none" w:sz="0" w:space="0" w:color="auto"/>
                                          </w:divBdr>
                                          <w:divsChild>
                                            <w:div w:id="1750882681">
                                              <w:marLeft w:val="480"/>
                                              <w:marRight w:val="0"/>
                                              <w:marTop w:val="0"/>
                                              <w:marBottom w:val="240"/>
                                              <w:divBdr>
                                                <w:top w:val="none" w:sz="0" w:space="0" w:color="auto"/>
                                                <w:left w:val="none" w:sz="0" w:space="0" w:color="auto"/>
                                                <w:bottom w:val="none" w:sz="0" w:space="0" w:color="auto"/>
                                                <w:right w:val="none" w:sz="0" w:space="0" w:color="auto"/>
                                              </w:divBdr>
                                              <w:divsChild>
                                                <w:div w:id="532615832">
                                                  <w:marLeft w:val="0"/>
                                                  <w:marRight w:val="0"/>
                                                  <w:marTop w:val="0"/>
                                                  <w:marBottom w:val="0"/>
                                                  <w:divBdr>
                                                    <w:top w:val="none" w:sz="0" w:space="0" w:color="auto"/>
                                                    <w:left w:val="none" w:sz="0" w:space="0" w:color="auto"/>
                                                    <w:bottom w:val="none" w:sz="0" w:space="0" w:color="auto"/>
                                                    <w:right w:val="none" w:sz="0" w:space="0" w:color="auto"/>
                                                  </w:divBdr>
                                                  <w:divsChild>
                                                    <w:div w:id="1329670156">
                                                      <w:marLeft w:val="0"/>
                                                      <w:marRight w:val="0"/>
                                                      <w:marTop w:val="210"/>
                                                      <w:marBottom w:val="210"/>
                                                      <w:divBdr>
                                                        <w:top w:val="none" w:sz="0" w:space="0" w:color="auto"/>
                                                        <w:left w:val="none" w:sz="0" w:space="0" w:color="auto"/>
                                                        <w:bottom w:val="none" w:sz="0" w:space="0" w:color="auto"/>
                                                        <w:right w:val="none" w:sz="0" w:space="0" w:color="auto"/>
                                                      </w:divBdr>
                                                      <w:divsChild>
                                                        <w:div w:id="412237387">
                                                          <w:marLeft w:val="480"/>
                                                          <w:marRight w:val="0"/>
                                                          <w:marTop w:val="0"/>
                                                          <w:marBottom w:val="240"/>
                                                          <w:divBdr>
                                                            <w:top w:val="none" w:sz="0" w:space="0" w:color="auto"/>
                                                            <w:left w:val="none" w:sz="0" w:space="0" w:color="auto"/>
                                                            <w:bottom w:val="none" w:sz="0" w:space="0" w:color="auto"/>
                                                            <w:right w:val="none" w:sz="0" w:space="0" w:color="auto"/>
                                                          </w:divBdr>
                                                          <w:divsChild>
                                                            <w:div w:id="932057767">
                                                              <w:marLeft w:val="0"/>
                                                              <w:marRight w:val="0"/>
                                                              <w:marTop w:val="0"/>
                                                              <w:marBottom w:val="0"/>
                                                              <w:divBdr>
                                                                <w:top w:val="none" w:sz="0" w:space="0" w:color="auto"/>
                                                                <w:left w:val="none" w:sz="0" w:space="0" w:color="auto"/>
                                                                <w:bottom w:val="none" w:sz="0" w:space="0" w:color="auto"/>
                                                                <w:right w:val="none" w:sz="0" w:space="0" w:color="auto"/>
                                                              </w:divBdr>
                                                              <w:divsChild>
                                                                <w:div w:id="1205486166">
                                                                  <w:marLeft w:val="0"/>
                                                                  <w:marRight w:val="0"/>
                                                                  <w:marTop w:val="210"/>
                                                                  <w:marBottom w:val="210"/>
                                                                  <w:divBdr>
                                                                    <w:top w:val="none" w:sz="0" w:space="0" w:color="auto"/>
                                                                    <w:left w:val="none" w:sz="0" w:space="0" w:color="auto"/>
                                                                    <w:bottom w:val="none" w:sz="0" w:space="0" w:color="auto"/>
                                                                    <w:right w:val="none" w:sz="0" w:space="0" w:color="auto"/>
                                                                  </w:divBdr>
                                                                  <w:divsChild>
                                                                    <w:div w:id="835222889">
                                                                      <w:marLeft w:val="480"/>
                                                                      <w:marRight w:val="0"/>
                                                                      <w:marTop w:val="0"/>
                                                                      <w:marBottom w:val="240"/>
                                                                      <w:divBdr>
                                                                        <w:top w:val="none" w:sz="0" w:space="0" w:color="auto"/>
                                                                        <w:left w:val="none" w:sz="0" w:space="0" w:color="auto"/>
                                                                        <w:bottom w:val="none" w:sz="0" w:space="0" w:color="auto"/>
                                                                        <w:right w:val="none" w:sz="0" w:space="0" w:color="auto"/>
                                                                      </w:divBdr>
                                                                    </w:div>
                                                                  </w:divsChild>
                                                                </w:div>
                                                                <w:div w:id="1313025801">
                                                                  <w:marLeft w:val="0"/>
                                                                  <w:marRight w:val="0"/>
                                                                  <w:marTop w:val="210"/>
                                                                  <w:marBottom w:val="210"/>
                                                                  <w:divBdr>
                                                                    <w:top w:val="none" w:sz="0" w:space="0" w:color="auto"/>
                                                                    <w:left w:val="none" w:sz="0" w:space="0" w:color="auto"/>
                                                                    <w:bottom w:val="none" w:sz="0" w:space="0" w:color="auto"/>
                                                                    <w:right w:val="none" w:sz="0" w:space="0" w:color="auto"/>
                                                                  </w:divBdr>
                                                                  <w:divsChild>
                                                                    <w:div w:id="1788535">
                                                                      <w:marLeft w:val="480"/>
                                                                      <w:marRight w:val="0"/>
                                                                      <w:marTop w:val="0"/>
                                                                      <w:marBottom w:val="240"/>
                                                                      <w:divBdr>
                                                                        <w:top w:val="none" w:sz="0" w:space="0" w:color="auto"/>
                                                                        <w:left w:val="none" w:sz="0" w:space="0" w:color="auto"/>
                                                                        <w:bottom w:val="none" w:sz="0" w:space="0" w:color="auto"/>
                                                                        <w:right w:val="none" w:sz="0" w:space="0" w:color="auto"/>
                                                                      </w:divBdr>
                                                                    </w:div>
                                                                  </w:divsChild>
                                                                </w:div>
                                                                <w:div w:id="577596852">
                                                                  <w:marLeft w:val="0"/>
                                                                  <w:marRight w:val="0"/>
                                                                  <w:marTop w:val="210"/>
                                                                  <w:marBottom w:val="0"/>
                                                                  <w:divBdr>
                                                                    <w:top w:val="none" w:sz="0" w:space="0" w:color="auto"/>
                                                                    <w:left w:val="none" w:sz="0" w:space="0" w:color="auto"/>
                                                                    <w:bottom w:val="none" w:sz="0" w:space="0" w:color="auto"/>
                                                                    <w:right w:val="none" w:sz="0" w:space="0" w:color="auto"/>
                                                                  </w:divBdr>
                                                                  <w:divsChild>
                                                                    <w:div w:id="13546296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59014017">
                                                      <w:marLeft w:val="0"/>
                                                      <w:marRight w:val="0"/>
                                                      <w:marTop w:val="210"/>
                                                      <w:marBottom w:val="210"/>
                                                      <w:divBdr>
                                                        <w:top w:val="none" w:sz="0" w:space="0" w:color="auto"/>
                                                        <w:left w:val="none" w:sz="0" w:space="0" w:color="auto"/>
                                                        <w:bottom w:val="none" w:sz="0" w:space="0" w:color="auto"/>
                                                        <w:right w:val="none" w:sz="0" w:space="0" w:color="auto"/>
                                                      </w:divBdr>
                                                      <w:divsChild>
                                                        <w:div w:id="1559509179">
                                                          <w:marLeft w:val="480"/>
                                                          <w:marRight w:val="0"/>
                                                          <w:marTop w:val="0"/>
                                                          <w:marBottom w:val="240"/>
                                                          <w:divBdr>
                                                            <w:top w:val="none" w:sz="0" w:space="0" w:color="auto"/>
                                                            <w:left w:val="none" w:sz="0" w:space="0" w:color="auto"/>
                                                            <w:bottom w:val="none" w:sz="0" w:space="0" w:color="auto"/>
                                                            <w:right w:val="none" w:sz="0" w:space="0" w:color="auto"/>
                                                          </w:divBdr>
                                                        </w:div>
                                                      </w:divsChild>
                                                    </w:div>
                                                    <w:div w:id="1884050342">
                                                      <w:marLeft w:val="0"/>
                                                      <w:marRight w:val="0"/>
                                                      <w:marTop w:val="210"/>
                                                      <w:marBottom w:val="210"/>
                                                      <w:divBdr>
                                                        <w:top w:val="none" w:sz="0" w:space="0" w:color="auto"/>
                                                        <w:left w:val="none" w:sz="0" w:space="0" w:color="auto"/>
                                                        <w:bottom w:val="none" w:sz="0" w:space="0" w:color="auto"/>
                                                        <w:right w:val="none" w:sz="0" w:space="0" w:color="auto"/>
                                                      </w:divBdr>
                                                      <w:divsChild>
                                                        <w:div w:id="972639173">
                                                          <w:marLeft w:val="480"/>
                                                          <w:marRight w:val="0"/>
                                                          <w:marTop w:val="0"/>
                                                          <w:marBottom w:val="240"/>
                                                          <w:divBdr>
                                                            <w:top w:val="none" w:sz="0" w:space="0" w:color="auto"/>
                                                            <w:left w:val="none" w:sz="0" w:space="0" w:color="auto"/>
                                                            <w:bottom w:val="none" w:sz="0" w:space="0" w:color="auto"/>
                                                            <w:right w:val="none" w:sz="0" w:space="0" w:color="auto"/>
                                                          </w:divBdr>
                                                        </w:div>
                                                      </w:divsChild>
                                                    </w:div>
                                                    <w:div w:id="174154871">
                                                      <w:marLeft w:val="0"/>
                                                      <w:marRight w:val="0"/>
                                                      <w:marTop w:val="210"/>
                                                      <w:marBottom w:val="210"/>
                                                      <w:divBdr>
                                                        <w:top w:val="none" w:sz="0" w:space="0" w:color="auto"/>
                                                        <w:left w:val="none" w:sz="0" w:space="0" w:color="auto"/>
                                                        <w:bottom w:val="none" w:sz="0" w:space="0" w:color="auto"/>
                                                        <w:right w:val="none" w:sz="0" w:space="0" w:color="auto"/>
                                                      </w:divBdr>
                                                      <w:divsChild>
                                                        <w:div w:id="623780379">
                                                          <w:marLeft w:val="480"/>
                                                          <w:marRight w:val="0"/>
                                                          <w:marTop w:val="0"/>
                                                          <w:marBottom w:val="240"/>
                                                          <w:divBdr>
                                                            <w:top w:val="none" w:sz="0" w:space="0" w:color="auto"/>
                                                            <w:left w:val="none" w:sz="0" w:space="0" w:color="auto"/>
                                                            <w:bottom w:val="none" w:sz="0" w:space="0" w:color="auto"/>
                                                            <w:right w:val="none" w:sz="0" w:space="0" w:color="auto"/>
                                                          </w:divBdr>
                                                        </w:div>
                                                      </w:divsChild>
                                                    </w:div>
                                                    <w:div w:id="522865066">
                                                      <w:marLeft w:val="0"/>
                                                      <w:marRight w:val="0"/>
                                                      <w:marTop w:val="210"/>
                                                      <w:marBottom w:val="0"/>
                                                      <w:divBdr>
                                                        <w:top w:val="none" w:sz="0" w:space="0" w:color="auto"/>
                                                        <w:left w:val="none" w:sz="0" w:space="0" w:color="auto"/>
                                                        <w:bottom w:val="none" w:sz="0" w:space="0" w:color="auto"/>
                                                        <w:right w:val="none" w:sz="0" w:space="0" w:color="auto"/>
                                                      </w:divBdr>
                                                      <w:divsChild>
                                                        <w:div w:id="1470249085">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4607256">
                              <w:marLeft w:val="0"/>
                              <w:marRight w:val="0"/>
                              <w:marTop w:val="210"/>
                              <w:marBottom w:val="210"/>
                              <w:divBdr>
                                <w:top w:val="none" w:sz="0" w:space="0" w:color="auto"/>
                                <w:left w:val="none" w:sz="0" w:space="0" w:color="auto"/>
                                <w:bottom w:val="none" w:sz="0" w:space="0" w:color="auto"/>
                                <w:right w:val="none" w:sz="0" w:space="0" w:color="auto"/>
                              </w:divBdr>
                              <w:divsChild>
                                <w:div w:id="155876757">
                                  <w:marLeft w:val="480"/>
                                  <w:marRight w:val="0"/>
                                  <w:marTop w:val="0"/>
                                  <w:marBottom w:val="240"/>
                                  <w:divBdr>
                                    <w:top w:val="none" w:sz="0" w:space="0" w:color="auto"/>
                                    <w:left w:val="none" w:sz="0" w:space="0" w:color="auto"/>
                                    <w:bottom w:val="none" w:sz="0" w:space="0" w:color="auto"/>
                                    <w:right w:val="none" w:sz="0" w:space="0" w:color="auto"/>
                                  </w:divBdr>
                                </w:div>
                              </w:divsChild>
                            </w:div>
                            <w:div w:id="996231770">
                              <w:marLeft w:val="0"/>
                              <w:marRight w:val="0"/>
                              <w:marTop w:val="210"/>
                              <w:marBottom w:val="0"/>
                              <w:divBdr>
                                <w:top w:val="none" w:sz="0" w:space="0" w:color="auto"/>
                                <w:left w:val="none" w:sz="0" w:space="0" w:color="auto"/>
                                <w:bottom w:val="none" w:sz="0" w:space="0" w:color="auto"/>
                                <w:right w:val="none" w:sz="0" w:space="0" w:color="auto"/>
                              </w:divBdr>
                              <w:divsChild>
                                <w:div w:id="30688793">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23125581">
                  <w:marLeft w:val="0"/>
                  <w:marRight w:val="0"/>
                  <w:marTop w:val="210"/>
                  <w:marBottom w:val="210"/>
                  <w:divBdr>
                    <w:top w:val="none" w:sz="0" w:space="0" w:color="auto"/>
                    <w:left w:val="none" w:sz="0" w:space="0" w:color="auto"/>
                    <w:bottom w:val="none" w:sz="0" w:space="0" w:color="auto"/>
                    <w:right w:val="none" w:sz="0" w:space="0" w:color="auto"/>
                  </w:divBdr>
                  <w:divsChild>
                    <w:div w:id="281425636">
                      <w:marLeft w:val="480"/>
                      <w:marRight w:val="0"/>
                      <w:marTop w:val="0"/>
                      <w:marBottom w:val="240"/>
                      <w:divBdr>
                        <w:top w:val="none" w:sz="0" w:space="0" w:color="auto"/>
                        <w:left w:val="none" w:sz="0" w:space="0" w:color="auto"/>
                        <w:bottom w:val="none" w:sz="0" w:space="0" w:color="auto"/>
                        <w:right w:val="none" w:sz="0" w:space="0" w:color="auto"/>
                      </w:divBdr>
                      <w:divsChild>
                        <w:div w:id="2103603138">
                          <w:marLeft w:val="0"/>
                          <w:marRight w:val="0"/>
                          <w:marTop w:val="0"/>
                          <w:marBottom w:val="0"/>
                          <w:divBdr>
                            <w:top w:val="none" w:sz="0" w:space="0" w:color="auto"/>
                            <w:left w:val="none" w:sz="0" w:space="0" w:color="auto"/>
                            <w:bottom w:val="none" w:sz="0" w:space="0" w:color="auto"/>
                            <w:right w:val="none" w:sz="0" w:space="0" w:color="auto"/>
                          </w:divBdr>
                          <w:divsChild>
                            <w:div w:id="1155992622">
                              <w:marLeft w:val="0"/>
                              <w:marRight w:val="0"/>
                              <w:marTop w:val="210"/>
                              <w:marBottom w:val="210"/>
                              <w:divBdr>
                                <w:top w:val="none" w:sz="0" w:space="0" w:color="auto"/>
                                <w:left w:val="none" w:sz="0" w:space="0" w:color="auto"/>
                                <w:bottom w:val="none" w:sz="0" w:space="0" w:color="auto"/>
                                <w:right w:val="none" w:sz="0" w:space="0" w:color="auto"/>
                              </w:divBdr>
                              <w:divsChild>
                                <w:div w:id="360714059">
                                  <w:marLeft w:val="480"/>
                                  <w:marRight w:val="0"/>
                                  <w:marTop w:val="0"/>
                                  <w:marBottom w:val="240"/>
                                  <w:divBdr>
                                    <w:top w:val="none" w:sz="0" w:space="0" w:color="auto"/>
                                    <w:left w:val="none" w:sz="0" w:space="0" w:color="auto"/>
                                    <w:bottom w:val="none" w:sz="0" w:space="0" w:color="auto"/>
                                    <w:right w:val="none" w:sz="0" w:space="0" w:color="auto"/>
                                  </w:divBdr>
                                </w:div>
                              </w:divsChild>
                            </w:div>
                            <w:div w:id="57672517">
                              <w:marLeft w:val="0"/>
                              <w:marRight w:val="0"/>
                              <w:marTop w:val="210"/>
                              <w:marBottom w:val="0"/>
                              <w:divBdr>
                                <w:top w:val="none" w:sz="0" w:space="0" w:color="auto"/>
                                <w:left w:val="none" w:sz="0" w:space="0" w:color="auto"/>
                                <w:bottom w:val="none" w:sz="0" w:space="0" w:color="auto"/>
                                <w:right w:val="none" w:sz="0" w:space="0" w:color="auto"/>
                              </w:divBdr>
                              <w:divsChild>
                                <w:div w:id="335621173">
                                  <w:marLeft w:val="480"/>
                                  <w:marRight w:val="0"/>
                                  <w:marTop w:val="0"/>
                                  <w:marBottom w:val="240"/>
                                  <w:divBdr>
                                    <w:top w:val="none" w:sz="0" w:space="0" w:color="auto"/>
                                    <w:left w:val="none" w:sz="0" w:space="0" w:color="auto"/>
                                    <w:bottom w:val="none" w:sz="0" w:space="0" w:color="auto"/>
                                    <w:right w:val="none" w:sz="0" w:space="0" w:color="auto"/>
                                  </w:divBdr>
                                  <w:divsChild>
                                    <w:div w:id="1518303818">
                                      <w:marLeft w:val="0"/>
                                      <w:marRight w:val="0"/>
                                      <w:marTop w:val="0"/>
                                      <w:marBottom w:val="0"/>
                                      <w:divBdr>
                                        <w:top w:val="none" w:sz="0" w:space="0" w:color="auto"/>
                                        <w:left w:val="none" w:sz="0" w:space="0" w:color="auto"/>
                                        <w:bottom w:val="none" w:sz="0" w:space="0" w:color="auto"/>
                                        <w:right w:val="none" w:sz="0" w:space="0" w:color="auto"/>
                                      </w:divBdr>
                                      <w:divsChild>
                                        <w:div w:id="894316186">
                                          <w:marLeft w:val="0"/>
                                          <w:marRight w:val="0"/>
                                          <w:marTop w:val="0"/>
                                          <w:marBottom w:val="0"/>
                                          <w:divBdr>
                                            <w:top w:val="none" w:sz="0" w:space="0" w:color="auto"/>
                                            <w:left w:val="none" w:sz="0" w:space="0" w:color="auto"/>
                                            <w:bottom w:val="none" w:sz="0" w:space="0" w:color="auto"/>
                                            <w:right w:val="none" w:sz="0" w:space="0" w:color="auto"/>
                                          </w:divBdr>
                                          <w:divsChild>
                                            <w:div w:id="116170147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9680287">
                  <w:marLeft w:val="0"/>
                  <w:marRight w:val="0"/>
                  <w:marTop w:val="210"/>
                  <w:marBottom w:val="0"/>
                  <w:divBdr>
                    <w:top w:val="none" w:sz="0" w:space="0" w:color="auto"/>
                    <w:left w:val="none" w:sz="0" w:space="0" w:color="auto"/>
                    <w:bottom w:val="none" w:sz="0" w:space="0" w:color="auto"/>
                    <w:right w:val="none" w:sz="0" w:space="0" w:color="auto"/>
                  </w:divBdr>
                  <w:divsChild>
                    <w:div w:id="1935480334">
                      <w:marLeft w:val="480"/>
                      <w:marRight w:val="0"/>
                      <w:marTop w:val="0"/>
                      <w:marBottom w:val="240"/>
                      <w:divBdr>
                        <w:top w:val="none" w:sz="0" w:space="0" w:color="auto"/>
                        <w:left w:val="none" w:sz="0" w:space="0" w:color="auto"/>
                        <w:bottom w:val="none" w:sz="0" w:space="0" w:color="auto"/>
                        <w:right w:val="none" w:sz="0" w:space="0" w:color="auto"/>
                      </w:divBdr>
                      <w:divsChild>
                        <w:div w:id="1092317572">
                          <w:marLeft w:val="0"/>
                          <w:marRight w:val="0"/>
                          <w:marTop w:val="0"/>
                          <w:marBottom w:val="0"/>
                          <w:divBdr>
                            <w:top w:val="none" w:sz="0" w:space="0" w:color="auto"/>
                            <w:left w:val="none" w:sz="0" w:space="0" w:color="auto"/>
                            <w:bottom w:val="none" w:sz="0" w:space="0" w:color="auto"/>
                            <w:right w:val="none" w:sz="0" w:space="0" w:color="auto"/>
                          </w:divBdr>
                          <w:divsChild>
                            <w:div w:id="1379167914">
                              <w:marLeft w:val="0"/>
                              <w:marRight w:val="0"/>
                              <w:marTop w:val="210"/>
                              <w:marBottom w:val="210"/>
                              <w:divBdr>
                                <w:top w:val="none" w:sz="0" w:space="0" w:color="auto"/>
                                <w:left w:val="none" w:sz="0" w:space="0" w:color="auto"/>
                                <w:bottom w:val="none" w:sz="0" w:space="0" w:color="auto"/>
                                <w:right w:val="none" w:sz="0" w:space="0" w:color="auto"/>
                              </w:divBdr>
                              <w:divsChild>
                                <w:div w:id="1165511460">
                                  <w:marLeft w:val="480"/>
                                  <w:marRight w:val="0"/>
                                  <w:marTop w:val="0"/>
                                  <w:marBottom w:val="240"/>
                                  <w:divBdr>
                                    <w:top w:val="none" w:sz="0" w:space="0" w:color="auto"/>
                                    <w:left w:val="none" w:sz="0" w:space="0" w:color="auto"/>
                                    <w:bottom w:val="none" w:sz="0" w:space="0" w:color="auto"/>
                                    <w:right w:val="none" w:sz="0" w:space="0" w:color="auto"/>
                                  </w:divBdr>
                                </w:div>
                              </w:divsChild>
                            </w:div>
                            <w:div w:id="1785272929">
                              <w:marLeft w:val="0"/>
                              <w:marRight w:val="0"/>
                              <w:marTop w:val="210"/>
                              <w:marBottom w:val="210"/>
                              <w:divBdr>
                                <w:top w:val="none" w:sz="0" w:space="0" w:color="auto"/>
                                <w:left w:val="none" w:sz="0" w:space="0" w:color="auto"/>
                                <w:bottom w:val="none" w:sz="0" w:space="0" w:color="auto"/>
                                <w:right w:val="none" w:sz="0" w:space="0" w:color="auto"/>
                              </w:divBdr>
                              <w:divsChild>
                                <w:div w:id="1318463480">
                                  <w:marLeft w:val="480"/>
                                  <w:marRight w:val="0"/>
                                  <w:marTop w:val="0"/>
                                  <w:marBottom w:val="240"/>
                                  <w:divBdr>
                                    <w:top w:val="none" w:sz="0" w:space="0" w:color="auto"/>
                                    <w:left w:val="none" w:sz="0" w:space="0" w:color="auto"/>
                                    <w:bottom w:val="none" w:sz="0" w:space="0" w:color="auto"/>
                                    <w:right w:val="none" w:sz="0" w:space="0" w:color="auto"/>
                                  </w:divBdr>
                                  <w:divsChild>
                                    <w:div w:id="272325867">
                                      <w:marLeft w:val="0"/>
                                      <w:marRight w:val="0"/>
                                      <w:marTop w:val="0"/>
                                      <w:marBottom w:val="0"/>
                                      <w:divBdr>
                                        <w:top w:val="none" w:sz="0" w:space="0" w:color="auto"/>
                                        <w:left w:val="none" w:sz="0" w:space="0" w:color="auto"/>
                                        <w:bottom w:val="none" w:sz="0" w:space="0" w:color="auto"/>
                                        <w:right w:val="none" w:sz="0" w:space="0" w:color="auto"/>
                                      </w:divBdr>
                                      <w:divsChild>
                                        <w:div w:id="784694557">
                                          <w:marLeft w:val="0"/>
                                          <w:marRight w:val="0"/>
                                          <w:marTop w:val="210"/>
                                          <w:marBottom w:val="210"/>
                                          <w:divBdr>
                                            <w:top w:val="none" w:sz="0" w:space="0" w:color="auto"/>
                                            <w:left w:val="none" w:sz="0" w:space="0" w:color="auto"/>
                                            <w:bottom w:val="none" w:sz="0" w:space="0" w:color="auto"/>
                                            <w:right w:val="none" w:sz="0" w:space="0" w:color="auto"/>
                                          </w:divBdr>
                                          <w:divsChild>
                                            <w:div w:id="426385885">
                                              <w:marLeft w:val="480"/>
                                              <w:marRight w:val="0"/>
                                              <w:marTop w:val="0"/>
                                              <w:marBottom w:val="240"/>
                                              <w:divBdr>
                                                <w:top w:val="none" w:sz="0" w:space="0" w:color="auto"/>
                                                <w:left w:val="none" w:sz="0" w:space="0" w:color="auto"/>
                                                <w:bottom w:val="none" w:sz="0" w:space="0" w:color="auto"/>
                                                <w:right w:val="none" w:sz="0" w:space="0" w:color="auto"/>
                                              </w:divBdr>
                                            </w:div>
                                          </w:divsChild>
                                        </w:div>
                                        <w:div w:id="1734159674">
                                          <w:marLeft w:val="0"/>
                                          <w:marRight w:val="0"/>
                                          <w:marTop w:val="210"/>
                                          <w:marBottom w:val="0"/>
                                          <w:divBdr>
                                            <w:top w:val="none" w:sz="0" w:space="0" w:color="auto"/>
                                            <w:left w:val="none" w:sz="0" w:space="0" w:color="auto"/>
                                            <w:bottom w:val="none" w:sz="0" w:space="0" w:color="auto"/>
                                            <w:right w:val="none" w:sz="0" w:space="0" w:color="auto"/>
                                          </w:divBdr>
                                          <w:divsChild>
                                            <w:div w:id="1719822012">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2018120078">
                              <w:marLeft w:val="0"/>
                              <w:marRight w:val="0"/>
                              <w:marTop w:val="210"/>
                              <w:marBottom w:val="210"/>
                              <w:divBdr>
                                <w:top w:val="none" w:sz="0" w:space="0" w:color="auto"/>
                                <w:left w:val="none" w:sz="0" w:space="0" w:color="auto"/>
                                <w:bottom w:val="none" w:sz="0" w:space="0" w:color="auto"/>
                                <w:right w:val="none" w:sz="0" w:space="0" w:color="auto"/>
                              </w:divBdr>
                              <w:divsChild>
                                <w:div w:id="2081437543">
                                  <w:marLeft w:val="480"/>
                                  <w:marRight w:val="0"/>
                                  <w:marTop w:val="0"/>
                                  <w:marBottom w:val="240"/>
                                  <w:divBdr>
                                    <w:top w:val="none" w:sz="0" w:space="0" w:color="auto"/>
                                    <w:left w:val="none" w:sz="0" w:space="0" w:color="auto"/>
                                    <w:bottom w:val="none" w:sz="0" w:space="0" w:color="auto"/>
                                    <w:right w:val="none" w:sz="0" w:space="0" w:color="auto"/>
                                  </w:divBdr>
                                </w:div>
                              </w:divsChild>
                            </w:div>
                            <w:div w:id="180242212">
                              <w:marLeft w:val="0"/>
                              <w:marRight w:val="0"/>
                              <w:marTop w:val="210"/>
                              <w:marBottom w:val="0"/>
                              <w:divBdr>
                                <w:top w:val="none" w:sz="0" w:space="0" w:color="auto"/>
                                <w:left w:val="none" w:sz="0" w:space="0" w:color="auto"/>
                                <w:bottom w:val="none" w:sz="0" w:space="0" w:color="auto"/>
                                <w:right w:val="none" w:sz="0" w:space="0" w:color="auto"/>
                              </w:divBdr>
                              <w:divsChild>
                                <w:div w:id="1861973130">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579165">
          <w:marLeft w:val="0"/>
          <w:marRight w:val="0"/>
          <w:marTop w:val="480"/>
          <w:marBottom w:val="60"/>
          <w:divBdr>
            <w:top w:val="none" w:sz="0" w:space="0" w:color="auto"/>
            <w:left w:val="none" w:sz="0" w:space="0" w:color="auto"/>
            <w:bottom w:val="none" w:sz="0" w:space="0" w:color="auto"/>
            <w:right w:val="none" w:sz="0" w:space="0" w:color="auto"/>
          </w:divBdr>
        </w:div>
        <w:div w:id="147747694">
          <w:marLeft w:val="0"/>
          <w:marRight w:val="0"/>
          <w:marTop w:val="0"/>
          <w:marBottom w:val="0"/>
          <w:divBdr>
            <w:top w:val="none" w:sz="0" w:space="0" w:color="auto"/>
            <w:left w:val="none" w:sz="0" w:space="0" w:color="auto"/>
            <w:bottom w:val="none" w:sz="0" w:space="0" w:color="auto"/>
            <w:right w:val="none" w:sz="0" w:space="0" w:color="auto"/>
          </w:divBdr>
          <w:divsChild>
            <w:div w:id="324669241">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yperlink" Target="https://ecode360.com/attachment/NO0238/NO0238-276%20Surf%20Ocean%20Avenue%20Views.tif.png" TargetMode="External"/><Relationship Id="rId13" Type="http://schemas.openxmlformats.org/officeDocument/2006/relationships/image" Target="media/image4.png"/><Relationship Id="rId14" Type="http://schemas.openxmlformats.org/officeDocument/2006/relationships/hyperlink" Target="https://ecode360.com/attachment/NO0238/276_30_E.tif.png" TargetMode="External"/><Relationship Id="rId15" Type="http://schemas.openxmlformats.org/officeDocument/2006/relationships/image" Target="media/image5.png"/><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ecode360.com/attachment/NO0238/NO0238-276%20Plan%20View.tif.png" TargetMode="External"/><Relationship Id="rId7" Type="http://schemas.openxmlformats.org/officeDocument/2006/relationships/image" Target="media/image1.png"/><Relationship Id="rId8" Type="http://schemas.openxmlformats.org/officeDocument/2006/relationships/hyperlink" Target="https://ecode360.com/attachment/NO0238/NO0238-276%20Side%20View.tif.png" TargetMode="External"/><Relationship Id="rId9" Type="http://schemas.openxmlformats.org/officeDocument/2006/relationships/image" Target="media/image2.png"/><Relationship Id="rId10" Type="http://schemas.openxmlformats.org/officeDocument/2006/relationships/hyperlink" Target="https://ecode360.com/attachment/NO0238/NO0238-276%20Boardwalk%20View.tif.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4F80D-5AE8-494D-A80C-AAC443858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308</Pages>
  <Words>111958</Words>
  <Characters>638162</Characters>
  <Application>Microsoft Macintosh Word</Application>
  <DocSecurity>0</DocSecurity>
  <Lines>5318</Lines>
  <Paragraphs>1276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rtbelasco</dc:creator>
  <cp:keywords/>
  <dc:description/>
  <cp:lastModifiedBy>Ariana Kaufmann</cp:lastModifiedBy>
  <cp:revision>2</cp:revision>
  <dcterms:created xsi:type="dcterms:W3CDTF">2018-12-04T17:55:00Z</dcterms:created>
  <dcterms:modified xsi:type="dcterms:W3CDTF">2018-12-04T17:55:00Z</dcterms:modified>
</cp:coreProperties>
</file>